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A18BC" w14:textId="77777777" w:rsidR="00470B5B" w:rsidRPr="005603D9" w:rsidRDefault="00470B5B" w:rsidP="005603D9"/>
    <w:tbl>
      <w:tblPr>
        <w:tblpPr w:leftFromText="180" w:rightFromText="180" w:vertAnchor="page" w:horzAnchor="page" w:tblpX="912" w:tblpY="1474"/>
        <w:tblW w:w="978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303"/>
        <w:gridCol w:w="2879"/>
        <w:gridCol w:w="1013"/>
        <w:gridCol w:w="3594"/>
      </w:tblGrid>
      <w:tr w:rsidR="009A206C" w:rsidRPr="005603D9" w14:paraId="611BC9B6" w14:textId="77777777" w:rsidTr="00AB6DBE">
        <w:trPr>
          <w:trHeight w:val="209"/>
        </w:trPr>
        <w:tc>
          <w:tcPr>
            <w:tcW w:w="9789" w:type="dxa"/>
            <w:gridSpan w:val="4"/>
            <w:shd w:val="clear" w:color="auto" w:fill="F26522" w:themeFill="accent1"/>
          </w:tcPr>
          <w:p w14:paraId="74E3C57A"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38F206F3" w14:textId="77777777" w:rsidTr="00AB6DBE">
        <w:trPr>
          <w:trHeight w:val="5474"/>
        </w:trPr>
        <w:tc>
          <w:tcPr>
            <w:tcW w:w="5182" w:type="dxa"/>
            <w:gridSpan w:val="2"/>
            <w:shd w:val="clear" w:color="auto" w:fill="auto"/>
          </w:tcPr>
          <w:p w14:paraId="021636A5" w14:textId="2E040EAB" w:rsidR="00514EED" w:rsidRDefault="00B31123" w:rsidP="009D3CD2">
            <w:pPr>
              <w:ind w:right="113"/>
              <w:rPr>
                <w:rFonts w:cs="Arial"/>
                <w:b/>
                <w:color w:val="F26522" w:themeColor="accent1"/>
                <w:sz w:val="56"/>
                <w:szCs w:val="56"/>
              </w:rPr>
            </w:pPr>
            <w:r>
              <w:rPr>
                <w:rFonts w:cs="Arial"/>
                <w:b/>
                <w:color w:val="F26522" w:themeColor="accent1"/>
                <w:sz w:val="56"/>
                <w:szCs w:val="56"/>
              </w:rPr>
              <w:t>GSR031</w:t>
            </w:r>
            <w:r w:rsidR="00514EED">
              <w:rPr>
                <w:rFonts w:cs="Arial"/>
                <w:b/>
                <w:color w:val="F26522" w:themeColor="accent1"/>
                <w:sz w:val="56"/>
                <w:szCs w:val="56"/>
              </w:rPr>
              <w:t>:</w:t>
            </w:r>
          </w:p>
          <w:p w14:paraId="55197F64" w14:textId="77777777" w:rsidR="00B31123" w:rsidRPr="00B31123" w:rsidRDefault="00B31123" w:rsidP="00B31123">
            <w:pPr>
              <w:ind w:right="113"/>
              <w:rPr>
                <w:rFonts w:cs="Arial"/>
                <w:b/>
                <w:color w:val="F26522" w:themeColor="accent1"/>
                <w:sz w:val="44"/>
                <w:szCs w:val="44"/>
              </w:rPr>
            </w:pPr>
            <w:r w:rsidRPr="00B31123">
              <w:rPr>
                <w:rFonts w:cs="Arial"/>
                <w:b/>
                <w:color w:val="F26522" w:themeColor="accent1"/>
                <w:sz w:val="44"/>
                <w:szCs w:val="44"/>
              </w:rPr>
              <w:t>Introducing</w:t>
            </w:r>
          </w:p>
          <w:p w14:paraId="4E390382" w14:textId="77777777" w:rsidR="00B31123" w:rsidRPr="00B31123" w:rsidRDefault="00B31123" w:rsidP="00B31123">
            <w:pPr>
              <w:ind w:right="113"/>
              <w:rPr>
                <w:rFonts w:cs="Arial"/>
                <w:b/>
                <w:color w:val="F26522" w:themeColor="accent1"/>
                <w:sz w:val="44"/>
                <w:szCs w:val="44"/>
              </w:rPr>
            </w:pPr>
            <w:r w:rsidRPr="00B31123">
              <w:rPr>
                <w:rFonts w:cs="Arial"/>
                <w:b/>
                <w:color w:val="F26522" w:themeColor="accent1"/>
                <w:sz w:val="44"/>
                <w:szCs w:val="44"/>
              </w:rPr>
              <w:t>Competitively</w:t>
            </w:r>
          </w:p>
          <w:p w14:paraId="7C486671" w14:textId="77777777" w:rsidR="00B31123" w:rsidRPr="00B31123" w:rsidRDefault="00B31123" w:rsidP="00B31123">
            <w:pPr>
              <w:ind w:right="113"/>
              <w:rPr>
                <w:rFonts w:cs="Arial"/>
                <w:b/>
                <w:color w:val="F26522" w:themeColor="accent1"/>
                <w:sz w:val="44"/>
                <w:szCs w:val="44"/>
              </w:rPr>
            </w:pPr>
            <w:r w:rsidRPr="00B31123">
              <w:rPr>
                <w:rFonts w:cs="Arial"/>
                <w:b/>
                <w:color w:val="F26522" w:themeColor="accent1"/>
                <w:sz w:val="44"/>
                <w:szCs w:val="44"/>
              </w:rPr>
              <w:t>Appointed</w:t>
            </w:r>
          </w:p>
          <w:p w14:paraId="008F038D" w14:textId="77777777" w:rsidR="00B31123" w:rsidRPr="00B31123" w:rsidRDefault="00B31123" w:rsidP="00B31123">
            <w:pPr>
              <w:ind w:right="113"/>
              <w:rPr>
                <w:rFonts w:cs="Arial"/>
                <w:b/>
                <w:color w:val="F26522" w:themeColor="accent1"/>
                <w:sz w:val="44"/>
                <w:szCs w:val="44"/>
              </w:rPr>
            </w:pPr>
            <w:r w:rsidRPr="00B31123">
              <w:rPr>
                <w:rFonts w:cs="Arial"/>
                <w:b/>
                <w:color w:val="F26522" w:themeColor="accent1"/>
                <w:sz w:val="44"/>
                <w:szCs w:val="44"/>
              </w:rPr>
              <w:t>Transmission</w:t>
            </w:r>
          </w:p>
          <w:p w14:paraId="1A220DE6" w14:textId="77777777" w:rsidR="009F090A" w:rsidRDefault="00B31123" w:rsidP="009F090A">
            <w:pPr>
              <w:ind w:right="113"/>
              <w:rPr>
                <w:rFonts w:cs="Arial"/>
                <w:b/>
                <w:color w:val="F26522" w:themeColor="accent1"/>
                <w:sz w:val="44"/>
                <w:szCs w:val="44"/>
              </w:rPr>
            </w:pPr>
            <w:r w:rsidRPr="00B31123">
              <w:rPr>
                <w:rFonts w:cs="Arial"/>
                <w:b/>
                <w:color w:val="F26522" w:themeColor="accent1"/>
                <w:sz w:val="44"/>
                <w:szCs w:val="44"/>
              </w:rPr>
              <w:t xml:space="preserve">Owners </w:t>
            </w:r>
          </w:p>
          <w:p w14:paraId="29C4633E" w14:textId="69B32F14" w:rsidR="005603D9" w:rsidRPr="005603D9" w:rsidRDefault="00B05A9D" w:rsidP="009F090A">
            <w:pPr>
              <w:ind w:right="113"/>
            </w:pPr>
            <w:r>
              <w:rPr>
                <w:rFonts w:cs="Arial"/>
                <w:b/>
              </w:rPr>
              <w:t xml:space="preserve"> Overview</w:t>
            </w:r>
            <w:r w:rsidR="00514EED">
              <w:rPr>
                <w:rFonts w:cs="Arial"/>
                <w:b/>
              </w:rPr>
              <w:t>:</w:t>
            </w:r>
            <w:r w:rsidR="00514EED" w:rsidRPr="6DC9E538">
              <w:rPr>
                <w:noProof/>
              </w:rPr>
              <w:t xml:space="preserve"> </w:t>
            </w:r>
            <w:r w:rsidR="00CC5D94" w:rsidRPr="005705A0">
              <w:rPr>
                <w:i/>
                <w:noProof/>
                <w:color w:val="FF0000"/>
              </w:rPr>
              <w:t xml:space="preserve"> </w:t>
            </w:r>
            <w:r>
              <w:t>This modification aims to introduce the concept of Competitively Appointed Transmission Owners (CATOs) to the SQSS to enable Onshore Network Competition for the design, build and ownership of Onshore Transmission assets.</w:t>
            </w:r>
          </w:p>
        </w:tc>
        <w:tc>
          <w:tcPr>
            <w:tcW w:w="4607" w:type="dxa"/>
            <w:gridSpan w:val="2"/>
            <w:shd w:val="clear" w:color="auto" w:fill="auto"/>
          </w:tcPr>
          <w:p w14:paraId="6E201118" w14:textId="77777777" w:rsidR="008B5413" w:rsidRDefault="00470B5B" w:rsidP="009D3CD2">
            <w:pPr>
              <w:rPr>
                <w:b/>
              </w:rPr>
            </w:pPr>
            <w:r w:rsidRPr="005603D9">
              <w:rPr>
                <w:b/>
              </w:rPr>
              <w:t xml:space="preserve">Modification process &amp; timetable     </w:t>
            </w:r>
          </w:p>
          <w:p w14:paraId="5F3CC22C" w14:textId="77777777" w:rsidR="00470B5B" w:rsidRPr="005603D9" w:rsidRDefault="008B5413" w:rsidP="009D3CD2">
            <w:pPr>
              <w:rPr>
                <w:b/>
              </w:rPr>
            </w:pPr>
            <w:r>
              <w:rPr>
                <w:noProof/>
              </w:rPr>
              <mc:AlternateContent>
                <mc:Choice Requires="wpg">
                  <w:drawing>
                    <wp:anchor distT="0" distB="0" distL="114300" distR="114300" simplePos="0" relativeHeight="251697152" behindDoc="0" locked="0" layoutInCell="1" allowOverlap="1" wp14:anchorId="70FA49FE" wp14:editId="4CF58EF5">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415216"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33784C835AD1438D8F2BF42507113505"/>
                                      </w:placeholder>
                                      <w:date w:fullDate="2022-10-25T00:00:00Z">
                                        <w:dateFormat w:val="dd MMMM yyyy"/>
                                        <w:lid w:val="en-GB"/>
                                        <w:storeMappedDataAs w:val="dateTime"/>
                                        <w:calendar w:val="gregorian"/>
                                      </w:date>
                                    </w:sdtPr>
                                    <w:sdtEndPr/>
                                    <w:sdtContent>
                                      <w:p w14:paraId="3EF6E27F" w14:textId="3E64B086" w:rsidR="009446C6" w:rsidRPr="00644FFB" w:rsidRDefault="00B31123" w:rsidP="008B5413">
                                        <w:pPr>
                                          <w:rPr>
                                            <w:color w:val="000000"/>
                                            <w:sz w:val="20"/>
                                          </w:rPr>
                                        </w:pPr>
                                        <w:r>
                                          <w:rPr>
                                            <w:color w:val="000000"/>
                                            <w:sz w:val="20"/>
                                          </w:rPr>
                                          <w:t>25 October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BC7B94"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59DD8EAB" w14:textId="6A08864F" w:rsidR="009446C6" w:rsidRPr="00E50C1D" w:rsidRDefault="004A168E" w:rsidP="008B5413">
                                    <w:pPr>
                                      <w:rPr>
                                        <w:color w:val="FFFFFF" w:themeColor="background1"/>
                                      </w:rPr>
                                    </w:pPr>
                                    <w:sdt>
                                      <w:sdtPr>
                                        <w:rPr>
                                          <w:rStyle w:val="TimelineChar"/>
                                          <w:color w:val="FFFFFF" w:themeColor="background1"/>
                                        </w:rPr>
                                        <w:alias w:val="Code Administrator Use"/>
                                        <w:tag w:val="Code Administrator Use"/>
                                        <w:id w:val="-2121677914"/>
                                        <w:date w:fullDate="2023-02-20T00:00:00Z">
                                          <w:dateFormat w:val="dd MMMM yyyy"/>
                                          <w:lid w:val="en-GB"/>
                                          <w:storeMappedDataAs w:val="dateTime"/>
                                          <w:calendar w:val="gregorian"/>
                                        </w:date>
                                      </w:sdtPr>
                                      <w:sdtEndPr>
                                        <w:rPr>
                                          <w:rStyle w:val="TimelineChar"/>
                                        </w:rPr>
                                      </w:sdtEndPr>
                                      <w:sdtContent>
                                        <w:r w:rsidR="007249B4">
                                          <w:rPr>
                                            <w:rStyle w:val="TimelineChar"/>
                                            <w:color w:val="FFFFFF" w:themeColor="background1"/>
                                          </w:rPr>
                                          <w:t>20 February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3-10T00:00:00Z">
                                          <w:dateFormat w:val="dd MMMM yyyy"/>
                                          <w:lid w:val="en-GB"/>
                                          <w:storeMappedDataAs w:val="dateTime"/>
                                          <w:calendar w:val="gregorian"/>
                                        </w:date>
                                      </w:sdtPr>
                                      <w:sdtEndPr>
                                        <w:rPr>
                                          <w:rStyle w:val="TimelineChar"/>
                                        </w:rPr>
                                      </w:sdtEndPr>
                                      <w:sdtContent>
                                        <w:r w:rsidR="007249B4">
                                          <w:rPr>
                                            <w:rStyle w:val="TimelineChar"/>
                                            <w:color w:val="FFFFFF" w:themeColor="background1"/>
                                          </w:rPr>
                                          <w:t>10 March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C3EF50"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5-02T00:00:00Z">
                                        <w:dateFormat w:val="dd MMMM yyyy"/>
                                        <w:lid w:val="en-GB"/>
                                        <w:storeMappedDataAs w:val="dateTime"/>
                                        <w:calendar w:val="gregorian"/>
                                      </w:date>
                                    </w:sdtPr>
                                    <w:sdtEndPr/>
                                    <w:sdtContent>
                                      <w:p w14:paraId="37C0B4C4" w14:textId="55722832" w:rsidR="009446C6" w:rsidRPr="00E50C1D" w:rsidRDefault="005975B9" w:rsidP="004162CB">
                                        <w:pPr>
                                          <w:pStyle w:val="Timeline"/>
                                        </w:pPr>
                                        <w:r>
                                          <w:t>02 May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C47865"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D4B72AA" w14:textId="2AC22C9E" w:rsidR="009446C6" w:rsidRPr="004162CB" w:rsidRDefault="004A168E" w:rsidP="004162CB">
                                    <w:pPr>
                                      <w:pStyle w:val="Timeline"/>
                                    </w:pPr>
                                    <w:sdt>
                                      <w:sdtPr>
                                        <w:rPr>
                                          <w:rStyle w:val="TimelineChar"/>
                                        </w:rPr>
                                        <w:alias w:val="Code Administrator Use"/>
                                        <w:tag w:val="Code Administrator Use"/>
                                        <w:id w:val="-1327815135"/>
                                        <w:date w:fullDate="2023-05-15T00:00:00Z">
                                          <w:dateFormat w:val="dd MMMM yyyy"/>
                                          <w:lid w:val="en-GB"/>
                                          <w:storeMappedDataAs w:val="dateTime"/>
                                          <w:calendar w:val="gregorian"/>
                                        </w:date>
                                      </w:sdtPr>
                                      <w:sdtEndPr>
                                        <w:rPr>
                                          <w:rStyle w:val="TimelineChar"/>
                                        </w:rPr>
                                      </w:sdtEndPr>
                                      <w:sdtContent>
                                        <w:r w:rsidR="005975B9">
                                          <w:rPr>
                                            <w:rStyle w:val="TimelineChar"/>
                                          </w:rPr>
                                          <w:t>15 May 2023</w:t>
                                        </w:r>
                                      </w:sdtContent>
                                    </w:sdt>
                                    <w:r w:rsidR="009446C6" w:rsidRPr="004162CB">
                                      <w:t xml:space="preserve"> - </w:t>
                                    </w:r>
                                    <w:sdt>
                                      <w:sdtPr>
                                        <w:rPr>
                                          <w:rStyle w:val="TimelineChar"/>
                                        </w:rPr>
                                        <w:alias w:val="Code Administrator Use"/>
                                        <w:tag w:val="Code Administrator Use"/>
                                        <w:id w:val="-5523772"/>
                                        <w:date w:fullDate="2023-06-13T00:00:00Z">
                                          <w:dateFormat w:val="dd MMMM yyyy"/>
                                          <w:lid w:val="en-GB"/>
                                          <w:storeMappedDataAs w:val="dateTime"/>
                                          <w:calendar w:val="gregorian"/>
                                        </w:date>
                                      </w:sdtPr>
                                      <w:sdtEndPr>
                                        <w:rPr>
                                          <w:rStyle w:val="TimelineChar"/>
                                        </w:rPr>
                                      </w:sdtEndPr>
                                      <w:sdtContent>
                                        <w:r w:rsidR="005975B9">
                                          <w:rPr>
                                            <w:rStyle w:val="TimelineChar"/>
                                          </w:rPr>
                                          <w:t>13 June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F99D12" w14:textId="4A5D39F3" w:rsidR="009446C6" w:rsidRPr="000F26AE" w:rsidRDefault="009446C6" w:rsidP="008B5413">
                                    <w:pPr>
                                      <w:rPr>
                                        <w:b/>
                                        <w:color w:val="F26522" w:themeColor="accent1"/>
                                        <w:sz w:val="22"/>
                                      </w:rPr>
                                    </w:pPr>
                                    <w:r w:rsidRPr="000F26AE">
                                      <w:rPr>
                                        <w:b/>
                                        <w:color w:val="F26522" w:themeColor="accent1"/>
                                        <w:sz w:val="22"/>
                                      </w:rPr>
                                      <w:t xml:space="preserve">Draft </w:t>
                                    </w:r>
                                    <w:r w:rsidR="0023794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7-04T00:00:00Z">
                                        <w:dateFormat w:val="dd MMMM yyyy"/>
                                        <w:lid w:val="en-GB"/>
                                        <w:storeMappedDataAs w:val="dateTime"/>
                                        <w:calendar w:val="gregorian"/>
                                      </w:date>
                                    </w:sdtPr>
                                    <w:sdtEndPr>
                                      <w:rPr>
                                        <w:rStyle w:val="TimelineChar"/>
                                      </w:rPr>
                                    </w:sdtEndPr>
                                    <w:sdtContent>
                                      <w:p w14:paraId="3E0BC69B" w14:textId="2F605CCE" w:rsidR="009446C6" w:rsidRPr="004F10E6" w:rsidRDefault="00DE6779" w:rsidP="008B5413">
                                        <w:pPr>
                                          <w:rPr>
                                            <w:color w:val="000000"/>
                                          </w:rPr>
                                        </w:pPr>
                                        <w:r>
                                          <w:rPr>
                                            <w:rStyle w:val="TimelineChar"/>
                                          </w:rPr>
                                          <w:t>04 July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4A3532" w14:textId="1120CF26"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7-24T00:00:00Z">
                                        <w:dateFormat w:val="dd MMMM yyyy"/>
                                        <w:lid w:val="en-GB"/>
                                        <w:storeMappedDataAs w:val="dateTime"/>
                                        <w:calendar w:val="gregorian"/>
                                      </w:date>
                                    </w:sdtPr>
                                    <w:sdtEndPr>
                                      <w:rPr>
                                        <w:rStyle w:val="TimelineChar"/>
                                      </w:rPr>
                                    </w:sdtEndPr>
                                    <w:sdtContent>
                                      <w:p w14:paraId="3AE7C3B6" w14:textId="0772DB4D" w:rsidR="009446C6" w:rsidRPr="004F10E6" w:rsidRDefault="00237945" w:rsidP="008B5413">
                                        <w:pPr>
                                          <w:rPr>
                                            <w:color w:val="000000"/>
                                          </w:rPr>
                                        </w:pPr>
                                        <w:r>
                                          <w:rPr>
                                            <w:rStyle w:val="TimelineChar"/>
                                          </w:rPr>
                                          <w:t>24 July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2B1135"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5A3FFE16" w14:textId="444955E7" w:rsidR="009446C6" w:rsidRPr="004F10E6" w:rsidRDefault="00237945"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2126F8"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A2CFCF"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99CF18"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86AF46"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7927B1"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D59DE5"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8F3679"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FA49FE" id="Group 30" o:spid="_x0000_s1026" style="position:absolute;margin-left:.2pt;margin-top:.55pt;width:218.5pt;height:261pt;z-index:251697152;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22415216"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33784C835AD1438D8F2BF42507113505"/>
                                </w:placeholder>
                                <w:date w:fullDate="2022-10-25T00:00:00Z">
                                  <w:dateFormat w:val="dd MMMM yyyy"/>
                                  <w:lid w:val="en-GB"/>
                                  <w:storeMappedDataAs w:val="dateTime"/>
                                  <w:calendar w:val="gregorian"/>
                                </w:date>
                              </w:sdtPr>
                              <w:sdtEndPr/>
                              <w:sdtContent>
                                <w:p w14:paraId="3EF6E27F" w14:textId="3E64B086" w:rsidR="009446C6" w:rsidRPr="00644FFB" w:rsidRDefault="00B31123" w:rsidP="008B5413">
                                  <w:pPr>
                                    <w:rPr>
                                      <w:color w:val="000000"/>
                                      <w:sz w:val="20"/>
                                    </w:rPr>
                                  </w:pPr>
                                  <w:r>
                                    <w:rPr>
                                      <w:color w:val="000000"/>
                                      <w:sz w:val="20"/>
                                    </w:rPr>
                                    <w:t>25 October 2022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00BC7B94"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59DD8EAB" w14:textId="6A08864F" w:rsidR="009446C6" w:rsidRPr="00E50C1D" w:rsidRDefault="00C3330B" w:rsidP="008B5413">
                              <w:pPr>
                                <w:rPr>
                                  <w:color w:val="FFFFFF" w:themeColor="background1"/>
                                </w:rPr>
                              </w:pPr>
                              <w:sdt>
                                <w:sdtPr>
                                  <w:rPr>
                                    <w:rStyle w:val="TimelineChar"/>
                                    <w:color w:val="FFFFFF" w:themeColor="background1"/>
                                  </w:rPr>
                                  <w:alias w:val="Code Administrator Use"/>
                                  <w:tag w:val="Code Administrator Use"/>
                                  <w:id w:val="-2121677914"/>
                                  <w:date w:fullDate="2023-02-20T00:00:00Z">
                                    <w:dateFormat w:val="dd MMMM yyyy"/>
                                    <w:lid w:val="en-GB"/>
                                    <w:storeMappedDataAs w:val="dateTime"/>
                                    <w:calendar w:val="gregorian"/>
                                  </w:date>
                                </w:sdtPr>
                                <w:sdtEndPr>
                                  <w:rPr>
                                    <w:rStyle w:val="TimelineChar"/>
                                  </w:rPr>
                                </w:sdtEndPr>
                                <w:sdtContent>
                                  <w:r w:rsidR="007249B4">
                                    <w:rPr>
                                      <w:rStyle w:val="TimelineChar"/>
                                      <w:color w:val="FFFFFF" w:themeColor="background1"/>
                                    </w:rPr>
                                    <w:t>20 February 2023</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3-03-10T00:00:00Z">
                                    <w:dateFormat w:val="dd MMMM yyyy"/>
                                    <w:lid w:val="en-GB"/>
                                    <w:storeMappedDataAs w:val="dateTime"/>
                                    <w:calendar w:val="gregorian"/>
                                  </w:date>
                                </w:sdtPr>
                                <w:sdtEndPr>
                                  <w:rPr>
                                    <w:rStyle w:val="TimelineChar"/>
                                  </w:rPr>
                                </w:sdtEndPr>
                                <w:sdtContent>
                                  <w:r w:rsidR="007249B4">
                                    <w:rPr>
                                      <w:rStyle w:val="TimelineChar"/>
                                      <w:color w:val="FFFFFF" w:themeColor="background1"/>
                                    </w:rPr>
                                    <w:t>10 March 2023</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40C3EF50"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5-02T00:00:00Z">
                                  <w:dateFormat w:val="dd MMMM yyyy"/>
                                  <w:lid w:val="en-GB"/>
                                  <w:storeMappedDataAs w:val="dateTime"/>
                                  <w:calendar w:val="gregorian"/>
                                </w:date>
                              </w:sdtPr>
                              <w:sdtEndPr/>
                              <w:sdtContent>
                                <w:p w14:paraId="37C0B4C4" w14:textId="55722832" w:rsidR="009446C6" w:rsidRPr="00E50C1D" w:rsidRDefault="005975B9" w:rsidP="004162CB">
                                  <w:pPr>
                                    <w:pStyle w:val="Timeline"/>
                                  </w:pPr>
                                  <w:r>
                                    <w:t>02 May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15C47865"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D4B72AA" w14:textId="2AC22C9E" w:rsidR="009446C6" w:rsidRPr="004162CB" w:rsidRDefault="00C3330B" w:rsidP="004162CB">
                              <w:pPr>
                                <w:pStyle w:val="Timeline"/>
                              </w:pPr>
                              <w:sdt>
                                <w:sdtPr>
                                  <w:rPr>
                                    <w:rStyle w:val="TimelineChar"/>
                                  </w:rPr>
                                  <w:alias w:val="Code Administrator Use"/>
                                  <w:tag w:val="Code Administrator Use"/>
                                  <w:id w:val="-1327815135"/>
                                  <w:date w:fullDate="2023-05-15T00:00:00Z">
                                    <w:dateFormat w:val="dd MMMM yyyy"/>
                                    <w:lid w:val="en-GB"/>
                                    <w:storeMappedDataAs w:val="dateTime"/>
                                    <w:calendar w:val="gregorian"/>
                                  </w:date>
                                </w:sdtPr>
                                <w:sdtEndPr>
                                  <w:rPr>
                                    <w:rStyle w:val="TimelineChar"/>
                                  </w:rPr>
                                </w:sdtEndPr>
                                <w:sdtContent>
                                  <w:r w:rsidR="005975B9">
                                    <w:rPr>
                                      <w:rStyle w:val="TimelineChar"/>
                                    </w:rPr>
                                    <w:t>15 May 2023</w:t>
                                  </w:r>
                                </w:sdtContent>
                              </w:sdt>
                              <w:r w:rsidR="009446C6" w:rsidRPr="004162CB">
                                <w:t xml:space="preserve"> - </w:t>
                              </w:r>
                              <w:sdt>
                                <w:sdtPr>
                                  <w:rPr>
                                    <w:rStyle w:val="TimelineChar"/>
                                  </w:rPr>
                                  <w:alias w:val="Code Administrator Use"/>
                                  <w:tag w:val="Code Administrator Use"/>
                                  <w:id w:val="-5523772"/>
                                  <w:date w:fullDate="2023-06-13T00:00:00Z">
                                    <w:dateFormat w:val="dd MMMM yyyy"/>
                                    <w:lid w:val="en-GB"/>
                                    <w:storeMappedDataAs w:val="dateTime"/>
                                    <w:calendar w:val="gregorian"/>
                                  </w:date>
                                </w:sdtPr>
                                <w:sdtEndPr>
                                  <w:rPr>
                                    <w:rStyle w:val="TimelineChar"/>
                                  </w:rPr>
                                </w:sdtEndPr>
                                <w:sdtContent>
                                  <w:r w:rsidR="005975B9">
                                    <w:rPr>
                                      <w:rStyle w:val="TimelineChar"/>
                                    </w:rPr>
                                    <w:t>13 June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77F99D12" w14:textId="4A5D39F3" w:rsidR="009446C6" w:rsidRPr="000F26AE" w:rsidRDefault="009446C6" w:rsidP="008B5413">
                              <w:pPr>
                                <w:rPr>
                                  <w:b/>
                                  <w:color w:val="F26522" w:themeColor="accent1"/>
                                  <w:sz w:val="22"/>
                                </w:rPr>
                              </w:pPr>
                              <w:r w:rsidRPr="000F26AE">
                                <w:rPr>
                                  <w:b/>
                                  <w:color w:val="F26522" w:themeColor="accent1"/>
                                  <w:sz w:val="22"/>
                                </w:rPr>
                                <w:t xml:space="preserve">Draft </w:t>
                              </w:r>
                              <w:r w:rsidR="0023794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7-04T00:00:00Z">
                                  <w:dateFormat w:val="dd MMMM yyyy"/>
                                  <w:lid w:val="en-GB"/>
                                  <w:storeMappedDataAs w:val="dateTime"/>
                                  <w:calendar w:val="gregorian"/>
                                </w:date>
                              </w:sdtPr>
                              <w:sdtEndPr>
                                <w:rPr>
                                  <w:rStyle w:val="TimelineChar"/>
                                </w:rPr>
                              </w:sdtEndPr>
                              <w:sdtContent>
                                <w:p w14:paraId="3E0BC69B" w14:textId="2F605CCE" w:rsidR="009446C6" w:rsidRPr="004F10E6" w:rsidRDefault="00DE6779" w:rsidP="008B5413">
                                  <w:pPr>
                                    <w:rPr>
                                      <w:color w:val="000000"/>
                                    </w:rPr>
                                  </w:pPr>
                                  <w:r>
                                    <w:rPr>
                                      <w:rStyle w:val="TimelineChar"/>
                                    </w:rPr>
                                    <w:t>04 July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54A3532" w14:textId="1120CF26"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7-24T00:00:00Z">
                                  <w:dateFormat w:val="dd MMMM yyyy"/>
                                  <w:lid w:val="en-GB"/>
                                  <w:storeMappedDataAs w:val="dateTime"/>
                                  <w:calendar w:val="gregorian"/>
                                </w:date>
                              </w:sdtPr>
                              <w:sdtEndPr>
                                <w:rPr>
                                  <w:rStyle w:val="TimelineChar"/>
                                </w:rPr>
                              </w:sdtEndPr>
                              <w:sdtContent>
                                <w:p w14:paraId="3AE7C3B6" w14:textId="0772DB4D" w:rsidR="009446C6" w:rsidRPr="004F10E6" w:rsidRDefault="00237945" w:rsidP="008B5413">
                                  <w:pPr>
                                    <w:rPr>
                                      <w:color w:val="000000"/>
                                    </w:rPr>
                                  </w:pPr>
                                  <w:r>
                                    <w:rPr>
                                      <w:rStyle w:val="TimelineChar"/>
                                    </w:rPr>
                                    <w:t>24 July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472B1135"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5A3FFE16" w14:textId="444955E7" w:rsidR="009446C6" w:rsidRPr="004F10E6" w:rsidRDefault="00237945"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742126F8"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CA2CFCF"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7099CF18"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4B86AF46"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397927B1"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7AD59DE5"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498F3679"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7F084688" w14:textId="77777777" w:rsidTr="00AB6DBE">
        <w:trPr>
          <w:trHeight w:val="764"/>
        </w:trPr>
        <w:tc>
          <w:tcPr>
            <w:tcW w:w="9789" w:type="dxa"/>
            <w:gridSpan w:val="4"/>
            <w:shd w:val="clear" w:color="auto" w:fill="auto"/>
          </w:tcPr>
          <w:p w14:paraId="38016082"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27E038F7"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w:t>
            </w:r>
            <w:r w:rsidRPr="00B05A9D">
              <w:rPr>
                <w:noProof/>
                <w:sz w:val="24"/>
              </w:rPr>
              <w:t xml:space="preserve">l </w:t>
            </w:r>
            <w:hyperlink w:anchor="_Why_change?" w:history="1">
              <w:r w:rsidR="0039436B" w:rsidRPr="00B05A9D">
                <w:rPr>
                  <w:rStyle w:val="Hyperlink"/>
                  <w:rFonts w:eastAsiaTheme="majorEastAsia"/>
                  <w:sz w:val="24"/>
                </w:rPr>
                <w:t xml:space="preserve">Workgroup </w:t>
              </w:r>
              <w:r w:rsidR="005705A0" w:rsidRPr="00B05A9D">
                <w:rPr>
                  <w:rStyle w:val="Hyperlink"/>
                  <w:rFonts w:eastAsiaTheme="majorEastAsia"/>
                  <w:sz w:val="24"/>
                </w:rPr>
                <w:t>Consultation</w:t>
              </w:r>
            </w:hyperlink>
          </w:p>
          <w:p w14:paraId="5FF6181F"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 xml:space="preserve">Workgroup </w:t>
            </w:r>
            <w:r w:rsidR="005705A0">
              <w:rPr>
                <w:rFonts w:cs="Arial"/>
                <w:bCs/>
                <w:sz w:val="24"/>
              </w:rPr>
              <w:t xml:space="preserve">Consultation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7F0537C3" w14:textId="77777777" w:rsidTr="00AB6DBE">
        <w:trPr>
          <w:trHeight w:val="564"/>
        </w:trPr>
        <w:tc>
          <w:tcPr>
            <w:tcW w:w="9789" w:type="dxa"/>
            <w:gridSpan w:val="4"/>
            <w:shd w:val="clear" w:color="auto" w:fill="auto"/>
          </w:tcPr>
          <w:p w14:paraId="7B86D779"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59E4EEE2" w14:textId="77777777" w:rsidTr="00AB6DBE">
        <w:trPr>
          <w:trHeight w:val="381"/>
        </w:trPr>
        <w:tc>
          <w:tcPr>
            <w:tcW w:w="9789" w:type="dxa"/>
            <w:gridSpan w:val="4"/>
            <w:shd w:val="clear" w:color="auto" w:fill="FFFFFF" w:themeFill="background1"/>
          </w:tcPr>
          <w:p w14:paraId="063928F5" w14:textId="66352DA7"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proofErr w:type="gramStart"/>
            <w:r>
              <w:rPr>
                <w:rFonts w:cs="Arial"/>
                <w:b/>
                <w:color w:val="F26522" w:themeColor="accent1"/>
              </w:rPr>
              <w:t>Medium</w:t>
            </w:r>
            <w:proofErr w:type="gramEnd"/>
            <w:r>
              <w:rPr>
                <w:rFonts w:cs="Arial"/>
                <w:b/>
                <w:color w:val="F26522" w:themeColor="accent1"/>
              </w:rPr>
              <w:t xml:space="preserve"> impact</w:t>
            </w:r>
          </w:p>
        </w:tc>
      </w:tr>
      <w:tr w:rsidR="0056792D" w:rsidRPr="005603D9" w14:paraId="2FD03971" w14:textId="77777777" w:rsidTr="00AB6DBE">
        <w:trPr>
          <w:trHeight w:val="374"/>
        </w:trPr>
        <w:tc>
          <w:tcPr>
            <w:tcW w:w="2303" w:type="dxa"/>
            <w:shd w:val="clear" w:color="auto" w:fill="FFFFFF" w:themeFill="background1"/>
          </w:tcPr>
          <w:p w14:paraId="76280644"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486" w:type="dxa"/>
            <w:gridSpan w:val="3"/>
            <w:shd w:val="clear" w:color="auto" w:fill="auto"/>
          </w:tcPr>
          <w:p w14:paraId="78856067" w14:textId="2C6A33BB" w:rsidR="0056792D" w:rsidRPr="0056792D" w:rsidRDefault="00EB3036" w:rsidP="009D3CD2">
            <w:pPr>
              <w:spacing w:line="240" w:lineRule="auto"/>
              <w:rPr>
                <w:rFonts w:ascii="Times New Roman" w:hAnsi="Times New Roman"/>
              </w:rPr>
            </w:pPr>
            <w:r>
              <w:t>Standard Governance modification with assessment by a Workgroup. We suggest this route because we would like the workgroup to check our rationale for the modification to the definition of Transmission System</w:t>
            </w:r>
          </w:p>
        </w:tc>
      </w:tr>
      <w:tr w:rsidR="00A03471" w:rsidRPr="005603D9" w14:paraId="65B56697" w14:textId="77777777" w:rsidTr="00AB6DBE">
        <w:trPr>
          <w:trHeight w:val="1257"/>
        </w:trPr>
        <w:tc>
          <w:tcPr>
            <w:tcW w:w="2303" w:type="dxa"/>
            <w:shd w:val="clear" w:color="auto" w:fill="FFFFFF" w:themeFill="background1"/>
          </w:tcPr>
          <w:p w14:paraId="62387ECA" w14:textId="77777777" w:rsidR="00A03471" w:rsidRPr="005603D9" w:rsidRDefault="00A03471" w:rsidP="00A03471">
            <w:pPr>
              <w:rPr>
                <w:b/>
              </w:rPr>
            </w:pPr>
            <w:r w:rsidRPr="005603D9">
              <w:rPr>
                <w:b/>
              </w:rPr>
              <w:t>Who can I talk to about the change?</w:t>
            </w:r>
          </w:p>
          <w:p w14:paraId="2C64E3F3" w14:textId="77777777" w:rsidR="00A03471" w:rsidRPr="005603D9" w:rsidRDefault="00A03471" w:rsidP="00A03471"/>
        </w:tc>
        <w:tc>
          <w:tcPr>
            <w:tcW w:w="3892" w:type="dxa"/>
            <w:gridSpan w:val="2"/>
            <w:shd w:val="clear" w:color="auto" w:fill="FFFFFF" w:themeFill="background1"/>
          </w:tcPr>
          <w:p w14:paraId="38E857F0" w14:textId="77777777" w:rsidR="00EB3036" w:rsidRDefault="00A03471" w:rsidP="00A03471">
            <w:pPr>
              <w:rPr>
                <w:rFonts w:cs="Arial"/>
                <w:b/>
                <w:szCs w:val="20"/>
              </w:rPr>
            </w:pPr>
            <w:r>
              <w:rPr>
                <w:rFonts w:cs="Arial"/>
                <w:b/>
                <w:szCs w:val="20"/>
              </w:rPr>
              <w:t>Proposer:</w:t>
            </w:r>
          </w:p>
          <w:p w14:paraId="5C351FCE" w14:textId="77777777" w:rsidR="00EB3036" w:rsidRPr="00AB6DBE" w:rsidRDefault="00EB3036" w:rsidP="00A03471">
            <w:pPr>
              <w:rPr>
                <w:sz w:val="22"/>
                <w:szCs w:val="20"/>
              </w:rPr>
            </w:pPr>
            <w:r w:rsidRPr="00AB6DBE">
              <w:rPr>
                <w:sz w:val="22"/>
                <w:szCs w:val="20"/>
              </w:rPr>
              <w:t xml:space="preserve">Stephen Baker &amp; Gareth Stanley </w:t>
            </w:r>
          </w:p>
          <w:p w14:paraId="3824542C" w14:textId="77777777" w:rsidR="00EB3036" w:rsidRPr="00AB6DBE" w:rsidRDefault="00EB3036" w:rsidP="00A03471">
            <w:pPr>
              <w:rPr>
                <w:sz w:val="22"/>
                <w:szCs w:val="20"/>
              </w:rPr>
            </w:pPr>
          </w:p>
          <w:p w14:paraId="51604224" w14:textId="718511CE" w:rsidR="00EB3036" w:rsidRPr="00AB6DBE" w:rsidRDefault="004A168E" w:rsidP="00A03471">
            <w:pPr>
              <w:rPr>
                <w:sz w:val="22"/>
                <w:szCs w:val="20"/>
              </w:rPr>
            </w:pPr>
            <w:hyperlink r:id="rId11" w:history="1">
              <w:r w:rsidR="00EB3036" w:rsidRPr="00AB6DBE">
                <w:rPr>
                  <w:rStyle w:val="Hyperlink"/>
                  <w:sz w:val="22"/>
                  <w:szCs w:val="20"/>
                </w:rPr>
                <w:t>Stephen.Baker@nationalgrideso.com</w:t>
              </w:r>
            </w:hyperlink>
            <w:r w:rsidR="00EB3036" w:rsidRPr="00AB6DBE">
              <w:rPr>
                <w:sz w:val="22"/>
                <w:szCs w:val="20"/>
              </w:rPr>
              <w:t xml:space="preserve">  &amp; Gareth.Stanley@nationalgrideso.com </w:t>
            </w:r>
          </w:p>
          <w:p w14:paraId="6923EA44" w14:textId="6780C05B" w:rsidR="00A03471" w:rsidRPr="005603D9" w:rsidRDefault="00EB3036" w:rsidP="00A03471">
            <w:r w:rsidRPr="00AB6DBE">
              <w:rPr>
                <w:sz w:val="22"/>
                <w:szCs w:val="20"/>
              </w:rPr>
              <w:t>07929 724347 &amp; 07548 780508</w:t>
            </w:r>
          </w:p>
        </w:tc>
        <w:tc>
          <w:tcPr>
            <w:tcW w:w="3594" w:type="dxa"/>
            <w:shd w:val="clear" w:color="auto" w:fill="FFFFFF" w:themeFill="background1"/>
          </w:tcPr>
          <w:p w14:paraId="21DF140A" w14:textId="352F4986" w:rsidR="00A03471" w:rsidRDefault="00A03471" w:rsidP="00A03471">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r w:rsidR="00EB3036">
              <w:rPr>
                <w:rFonts w:cs="Arial"/>
                <w:szCs w:val="20"/>
              </w:rPr>
              <w:t xml:space="preserve">Catia Gomes </w:t>
            </w:r>
          </w:p>
          <w:p w14:paraId="0610753D" w14:textId="4FB26057" w:rsidR="00A03471" w:rsidRPr="00D85957" w:rsidRDefault="004A168E" w:rsidP="00A03471">
            <w:pPr>
              <w:tabs>
                <w:tab w:val="left" w:pos="1650"/>
              </w:tabs>
              <w:spacing w:after="240"/>
              <w:rPr>
                <w:rStyle w:val="Hyperlink"/>
                <w:sz w:val="20"/>
                <w:szCs w:val="28"/>
              </w:rPr>
            </w:pPr>
            <w:hyperlink r:id="rId12" w:history="1">
              <w:r w:rsidR="00D85957" w:rsidRPr="00D85957">
                <w:rPr>
                  <w:rStyle w:val="Hyperlink"/>
                  <w:rFonts w:cs="Arial"/>
                  <w:sz w:val="20"/>
                  <w:szCs w:val="24"/>
                </w:rPr>
                <w:t>Catia.gomes@nationalgrideso.com</w:t>
              </w:r>
            </w:hyperlink>
            <w:r w:rsidR="00D85957" w:rsidRPr="00D85957">
              <w:rPr>
                <w:rStyle w:val="Hyperlink"/>
                <w:rFonts w:cs="Arial"/>
                <w:sz w:val="20"/>
                <w:szCs w:val="24"/>
              </w:rPr>
              <w:t xml:space="preserve"> </w:t>
            </w:r>
          </w:p>
          <w:p w14:paraId="406E6214" w14:textId="6711F503" w:rsidR="00A03471" w:rsidRPr="005603D9" w:rsidRDefault="00D85957" w:rsidP="00A03471">
            <w:r>
              <w:rPr>
                <w:rFonts w:cs="Arial"/>
                <w:szCs w:val="20"/>
              </w:rPr>
              <w:t>07843816580</w:t>
            </w:r>
          </w:p>
        </w:tc>
      </w:tr>
      <w:tr w:rsidR="00A03471" w:rsidRPr="005603D9" w14:paraId="111E416B" w14:textId="77777777" w:rsidTr="00AB6DBE">
        <w:trPr>
          <w:trHeight w:val="905"/>
        </w:trPr>
        <w:tc>
          <w:tcPr>
            <w:tcW w:w="2303" w:type="dxa"/>
            <w:shd w:val="clear" w:color="auto" w:fill="FFFFFF" w:themeFill="background1"/>
          </w:tcPr>
          <w:p w14:paraId="7B2D9A13" w14:textId="77777777" w:rsidR="00A03471" w:rsidRPr="005603D9" w:rsidRDefault="00A03471" w:rsidP="00A03471">
            <w:pPr>
              <w:rPr>
                <w:b/>
              </w:rPr>
            </w:pPr>
            <w:r>
              <w:rPr>
                <w:rFonts w:cs="Arial"/>
                <w:b/>
                <w:noProof/>
                <w:lang w:val="en-US"/>
              </w:rPr>
              <w:t>How do I respond?</w:t>
            </w:r>
          </w:p>
        </w:tc>
        <w:tc>
          <w:tcPr>
            <w:tcW w:w="7486" w:type="dxa"/>
            <w:gridSpan w:val="3"/>
            <w:shd w:val="clear" w:color="auto" w:fill="FFFFFF" w:themeFill="background1"/>
          </w:tcPr>
          <w:p w14:paraId="1F7CC856" w14:textId="5F2BAA9B" w:rsidR="00A03471" w:rsidRDefault="00A03471" w:rsidP="00A03471">
            <w:pPr>
              <w:tabs>
                <w:tab w:val="left" w:pos="1650"/>
              </w:tabs>
              <w:rPr>
                <w:rFonts w:cs="Arial"/>
                <w:b/>
                <w:szCs w:val="20"/>
              </w:rPr>
            </w:pPr>
            <w:r>
              <w:rPr>
                <w:rFonts w:cs="Arial"/>
              </w:rPr>
              <w:t>Send your response proforma to</w:t>
            </w:r>
            <w:r>
              <w:rPr>
                <w:rFonts w:cs="Arial"/>
                <w:b/>
              </w:rPr>
              <w:t xml:space="preserve"> </w:t>
            </w:r>
            <w:hyperlink r:id="rId13" w:history="1">
              <w:r w:rsidRPr="005042F4">
                <w:rPr>
                  <w:rStyle w:val="Hyperlink"/>
                  <w:rFonts w:cs="Arial"/>
                </w:rPr>
                <w:t>box.sqss@nationalgrideso.com</w:t>
              </w:r>
            </w:hyperlink>
            <w:r w:rsidRPr="005042F4">
              <w:rPr>
                <w:rStyle w:val="CommentReference"/>
              </w:rPr>
              <w:t xml:space="preserve"> </w:t>
            </w:r>
            <w:r w:rsidRPr="005042F4">
              <w:rPr>
                <w:rFonts w:cs="Arial"/>
                <w:b/>
              </w:rPr>
              <w:t xml:space="preserve">by 5pm on </w:t>
            </w:r>
            <w:r w:rsidR="005042F4" w:rsidRPr="005042F4">
              <w:rPr>
                <w:rFonts w:cs="Arial"/>
                <w:b/>
              </w:rPr>
              <w:t>10 March 2023</w:t>
            </w:r>
          </w:p>
        </w:tc>
      </w:tr>
    </w:tbl>
    <w:p w14:paraId="50C065DC" w14:textId="77777777" w:rsidR="00470B5B" w:rsidRDefault="00470B5B" w:rsidP="005603D9">
      <w:bookmarkStart w:id="0" w:name="_Executive_Summary"/>
      <w:bookmarkStart w:id="1" w:name="_Workgroup_Consultation_Introduction"/>
      <w:bookmarkEnd w:id="0"/>
      <w:bookmarkEnd w:id="1"/>
    </w:p>
    <w:p w14:paraId="00108769"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15277C7F" w14:textId="77777777" w:rsidR="009A206C" w:rsidRDefault="009A206C" w:rsidP="009A206C">
      <w:pPr>
        <w:pStyle w:val="Heading1"/>
      </w:pPr>
      <w:bookmarkStart w:id="2" w:name="_Toc74204556"/>
      <w:r>
        <w:lastRenderedPageBreak/>
        <w:t>Contents</w:t>
      </w:r>
      <w:bookmarkEnd w:id="2"/>
    </w:p>
    <w:p w14:paraId="26DFD434" w14:textId="77777777" w:rsidR="009A206C" w:rsidRPr="009A206C" w:rsidRDefault="009A206C" w:rsidP="009A206C"/>
    <w:p w14:paraId="73DC9BA2" w14:textId="77777777" w:rsidR="00BD3E26"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714B8E2F" w14:textId="77777777" w:rsidR="00BD3E26" w:rsidRDefault="004A168E">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7A9A967C" w14:textId="77777777" w:rsidR="00BD3E26" w:rsidRDefault="004A168E">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78C052A" w14:textId="77777777" w:rsidR="00BD3E26" w:rsidRDefault="004A168E">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1AEE84F" w14:textId="77777777" w:rsidR="00BD3E26" w:rsidRDefault="004A168E">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E13068C" w14:textId="77777777" w:rsidR="00BD3E26" w:rsidRDefault="004A168E">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AEF1FC6" w14:textId="77777777" w:rsidR="00BD3E26" w:rsidRDefault="004A168E">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2A2AC85" w14:textId="77777777" w:rsidR="00BD3E26" w:rsidRDefault="004A168E">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5C14FFF" w14:textId="77777777" w:rsidR="00BD3E26" w:rsidRDefault="004A168E">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3426AFC5" w14:textId="77777777" w:rsidR="00BD3E26" w:rsidRDefault="004A168E">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4B31F301" w14:textId="77777777" w:rsidR="00BD3E26" w:rsidRDefault="004A168E">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644506B" w14:textId="77777777" w:rsidR="00BD3E26" w:rsidRDefault="004A168E">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5CDF7A9" w14:textId="77777777" w:rsidR="00BD3E26" w:rsidRDefault="004A168E">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9A2B942" w14:textId="77777777" w:rsidR="00BD3E26" w:rsidRDefault="004A168E">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2A9C88F" w14:textId="77777777" w:rsidR="00BD3E26" w:rsidRDefault="004A168E">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67FD68A" w14:textId="77777777" w:rsidR="00BD3E26" w:rsidRDefault="004A168E">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415635A3" w14:textId="77777777" w:rsidR="00BD3E26" w:rsidRDefault="004A168E">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23548F53" w14:textId="77777777" w:rsidR="00BD3E26" w:rsidRDefault="004A168E">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7E0B2636" w14:textId="77777777" w:rsidR="00BD3E26" w:rsidRDefault="004A168E">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0CC5D544" w14:textId="77777777" w:rsidR="00BD3E26" w:rsidRDefault="004A168E">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1C9337B2" w14:textId="77777777" w:rsidR="00BD3E26" w:rsidRDefault="004A168E">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56CC5EA9" w14:textId="77777777" w:rsidR="005603D9" w:rsidRDefault="005603D9" w:rsidP="005603D9">
      <w:r>
        <w:fldChar w:fldCharType="end"/>
      </w:r>
    </w:p>
    <w:p w14:paraId="79585FAB" w14:textId="77777777" w:rsidR="005603D9" w:rsidRPr="005603D9" w:rsidRDefault="005603D9" w:rsidP="005603D9"/>
    <w:p w14:paraId="4E5B2100"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190DDCD6" w14:textId="77777777" w:rsidR="001E1568" w:rsidRDefault="005E188C" w:rsidP="005E188C">
      <w:pPr>
        <w:pStyle w:val="Heading1"/>
      </w:pPr>
      <w:bookmarkStart w:id="4" w:name="_Executive_summary_1"/>
      <w:bookmarkStart w:id="5" w:name="_Toc74204557"/>
      <w:bookmarkStart w:id="6" w:name="_Toc58837630"/>
      <w:bookmarkEnd w:id="3"/>
      <w:bookmarkEnd w:id="4"/>
      <w:r>
        <w:lastRenderedPageBreak/>
        <w:t xml:space="preserve">Executive </w:t>
      </w:r>
      <w:r w:rsidR="0014503B">
        <w:t>s</w:t>
      </w:r>
      <w:r>
        <w:t>ummary</w:t>
      </w:r>
      <w:bookmarkEnd w:id="5"/>
    </w:p>
    <w:p w14:paraId="2CB90DF0" w14:textId="10DEEBCB" w:rsidR="00540807" w:rsidRDefault="00540807" w:rsidP="00D3031A">
      <w:pPr>
        <w:pStyle w:val="Style8"/>
      </w:pPr>
      <w:bookmarkStart w:id="7" w:name="_Hlk31885141"/>
      <w:r w:rsidRPr="00696A5C">
        <w:t>What is the issue?</w:t>
      </w:r>
    </w:p>
    <w:p w14:paraId="53088FE7" w14:textId="5CAA3A51" w:rsidR="00846E3D" w:rsidRPr="00696A5C" w:rsidRDefault="00846E3D" w:rsidP="00846E3D">
      <w:pPr>
        <w:spacing w:before="240" w:after="120"/>
      </w:pPr>
      <w:r w:rsidRPr="00FE4907">
        <w:t>This modification aims to introduce the concept of Competitively Appointed Transmission Owners (CATOs) to the SQSS to enable Onshore Network Competition for the design, build and ownership of Onshore Transmission assets.</w:t>
      </w:r>
    </w:p>
    <w:bookmarkEnd w:id="7"/>
    <w:p w14:paraId="26B482BF" w14:textId="6A29B6A2" w:rsidR="00FC7012" w:rsidRDefault="00FC7012" w:rsidP="00D3031A">
      <w:pPr>
        <w:pStyle w:val="Style9"/>
      </w:pPr>
      <w:r>
        <w:t>What is the solution and when will it come into effect?</w:t>
      </w:r>
    </w:p>
    <w:p w14:paraId="725C83D2" w14:textId="77777777" w:rsidR="00846E3D" w:rsidRPr="00846E3D" w:rsidRDefault="00FC7012" w:rsidP="00846E3D">
      <w:pPr>
        <w:rPr>
          <w:b/>
          <w:i/>
          <w:noProof/>
          <w:color w:val="FF0000"/>
        </w:rPr>
      </w:pPr>
      <w:r w:rsidRPr="00E6107E">
        <w:rPr>
          <w:b/>
        </w:rPr>
        <w:t>Proposer’s solution</w:t>
      </w:r>
      <w:r w:rsidR="00E6107E">
        <w:rPr>
          <w:b/>
        </w:rPr>
        <w:t>:</w:t>
      </w:r>
      <w:r w:rsidR="0092758C">
        <w:rPr>
          <w:b/>
        </w:rPr>
        <w:t xml:space="preserve"> </w:t>
      </w:r>
      <w:r w:rsidR="00846E3D" w:rsidRPr="00846E3D">
        <w:t>The objective of this modification is to implement minimum change to the SQSS Code to facilitate the introduction of CATOs. The approach taken is to extend existing relevant Onshore TO provisions as far as appropriate, reflecting Ofgem's expected licencing regime.</w:t>
      </w:r>
      <w:r w:rsidR="00846E3D" w:rsidRPr="00846E3D">
        <w:rPr>
          <w:b/>
          <w:i/>
          <w:noProof/>
          <w:color w:val="FF0000"/>
        </w:rPr>
        <w:t xml:space="preserve"> </w:t>
      </w:r>
    </w:p>
    <w:p w14:paraId="7608A68F" w14:textId="6239F6D7" w:rsidR="001E62A5" w:rsidRDefault="001E62A5" w:rsidP="001E62A5">
      <w:pPr>
        <w:rPr>
          <w:i/>
          <w:noProof/>
          <w:color w:val="FF0000"/>
        </w:rPr>
      </w:pPr>
    </w:p>
    <w:p w14:paraId="44EABF99" w14:textId="77777777" w:rsidR="00FC7012" w:rsidRPr="00E6107E" w:rsidRDefault="00FC7012" w:rsidP="00FC7012">
      <w:pPr>
        <w:rPr>
          <w:i/>
          <w:color w:val="00B050"/>
        </w:rPr>
      </w:pPr>
    </w:p>
    <w:p w14:paraId="7CC52FF6" w14:textId="6291D382" w:rsidR="001E62A5" w:rsidRDefault="00FC7012" w:rsidP="001E62A5">
      <w:pPr>
        <w:rPr>
          <w:i/>
          <w:color w:val="FF0000"/>
          <w:sz w:val="20"/>
        </w:rPr>
      </w:pPr>
      <w:r w:rsidRPr="00E6107E">
        <w:rPr>
          <w:b/>
        </w:rPr>
        <w:t>Implementation date:</w:t>
      </w:r>
      <w:r>
        <w:t xml:space="preserve"> </w:t>
      </w:r>
      <w:r w:rsidR="004A36F5" w:rsidRPr="004A36F5">
        <w:t>Q4 2023</w:t>
      </w:r>
    </w:p>
    <w:p w14:paraId="33CDF956" w14:textId="77777777" w:rsidR="00FC7012" w:rsidRDefault="00FC7012" w:rsidP="00FC7012"/>
    <w:p w14:paraId="5F5BA653" w14:textId="77777777" w:rsidR="00FC7012" w:rsidRDefault="00FC7012" w:rsidP="00D3031A">
      <w:pPr>
        <w:pStyle w:val="Style10"/>
      </w:pPr>
      <w:r>
        <w:t>What is the impact if this change is made?</w:t>
      </w:r>
    </w:p>
    <w:p w14:paraId="5A08A1CE" w14:textId="33CDF49F" w:rsidR="003C41A8" w:rsidRDefault="00100A4F" w:rsidP="003C41A8">
      <w:pPr>
        <w:spacing w:after="160" w:line="256" w:lineRule="auto"/>
        <w:rPr>
          <w:i/>
          <w:color w:val="FF0000"/>
        </w:rPr>
      </w:pPr>
      <w:r w:rsidRPr="00100A4F">
        <w:t xml:space="preserve">The introduction of the CATO concept will impact </w:t>
      </w:r>
      <w:r>
        <w:t xml:space="preserve">NGESO, Transmission Owners and CATOs (by introducing CATO arrangements) and users. </w:t>
      </w:r>
    </w:p>
    <w:p w14:paraId="18344C02" w14:textId="77777777" w:rsidR="00FC7012" w:rsidRDefault="00FC7012" w:rsidP="00D3031A">
      <w:pPr>
        <w:pStyle w:val="Style11"/>
      </w:pPr>
      <w:r>
        <w:t>Interactions</w:t>
      </w:r>
    </w:p>
    <w:p w14:paraId="2D7DAE20" w14:textId="2ACA5871" w:rsidR="00E6107E" w:rsidRDefault="00357FA0" w:rsidP="00FC7012">
      <w:r>
        <w:t>There are likely to be consequential changes for the other electricity industry codes such as Grid Code, CUSC, BSC and STC</w:t>
      </w:r>
    </w:p>
    <w:p w14:paraId="2FAFB08F" w14:textId="77777777" w:rsidR="00357FA0" w:rsidRDefault="00357FA0" w:rsidP="00FC7012"/>
    <w:p w14:paraId="5FE76FE5"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4CBC9449" w14:textId="77777777" w:rsidR="00043548" w:rsidRPr="005603D9" w:rsidRDefault="00043548" w:rsidP="00043548">
      <w:pPr>
        <w:pStyle w:val="CA2"/>
      </w:pPr>
      <w:bookmarkStart w:id="8" w:name="_Toc74204558"/>
      <w:r w:rsidRPr="005603D9">
        <w:lastRenderedPageBreak/>
        <w:t>What is the issue?</w:t>
      </w:r>
      <w:bookmarkEnd w:id="6"/>
      <w:bookmarkEnd w:id="8"/>
    </w:p>
    <w:bookmarkStart w:id="9" w:name="_Why_change?" w:displacedByCustomXml="next"/>
    <w:bookmarkEnd w:id="9" w:displacedByCustomXml="next"/>
    <w:bookmarkStart w:id="10" w:name="_Toc74204559" w:displacedByCustomXml="next"/>
    <w:bookmarkStart w:id="11" w:name="_Toc58482272" w:displacedByCustomXml="next"/>
    <w:sdt>
      <w:sdtPr>
        <w:id w:val="-253514757"/>
        <w:placeholder>
          <w:docPart w:val="94EBD8528B30411F85C353727F43FD6B"/>
        </w:placeholder>
      </w:sdtPr>
      <w:sdtEndPr>
        <w:rPr>
          <w:rFonts w:ascii="Times New Roman" w:eastAsia="Times New Roman" w:hAnsi="Times New Roman" w:cs="Times New Roman"/>
          <w:szCs w:val="24"/>
          <w:lang w:eastAsia="en-GB"/>
        </w:rPr>
      </w:sdtEndPr>
      <w:sdtContent>
        <w:p w14:paraId="53478DF4" w14:textId="77777777" w:rsidR="00636514" w:rsidRPr="00636514" w:rsidRDefault="00636514" w:rsidP="00636514">
          <w:pPr>
            <w:spacing w:line="240" w:lineRule="auto"/>
            <w:jc w:val="both"/>
            <w:textAlignment w:val="baseline"/>
            <w:rPr>
              <w:rFonts w:ascii="Arial" w:eastAsiaTheme="majorEastAsia" w:hAnsi="Arial" w:cs="Arial"/>
              <w:szCs w:val="24"/>
              <w:shd w:val="clear" w:color="auto" w:fill="FFFFFF"/>
              <w:lang w:eastAsia="en-GB"/>
            </w:rPr>
          </w:pPr>
          <w:r w:rsidRPr="00636514">
            <w:rPr>
              <w:rFonts w:ascii="Arial" w:eastAsiaTheme="majorEastAsia" w:hAnsi="Arial" w:cs="Arial"/>
              <w:bCs/>
              <w:szCs w:val="24"/>
              <w:shd w:val="clear" w:color="auto" w:fill="FFFFFF"/>
              <w:lang w:eastAsia="en-GB"/>
            </w:rPr>
            <w:t>O</w:t>
          </w:r>
          <w:r w:rsidRPr="00636514">
            <w:rPr>
              <w:rFonts w:ascii="Arial" w:eastAsiaTheme="majorEastAsia" w:hAnsi="Arial" w:cs="Arial"/>
              <w:szCs w:val="24"/>
              <w:shd w:val="clear" w:color="auto" w:fill="FFFFFF"/>
              <w:lang w:eastAsia="en-GB"/>
            </w:rPr>
            <w:t xml:space="preserve">n 28 March 2022 </w:t>
          </w:r>
          <w:r w:rsidRPr="00636514">
            <w:rPr>
              <w:rFonts w:ascii="Arial" w:eastAsia="Times New Roman" w:hAnsi="Arial" w:cs="Arial"/>
              <w:szCs w:val="24"/>
              <w:lang w:eastAsia="en-GB"/>
            </w:rPr>
            <w:t>Ofgem published its decision</w:t>
          </w:r>
          <w:r w:rsidRPr="00636514">
            <w:rPr>
              <w:rFonts w:ascii="Arial" w:eastAsia="Times New Roman" w:hAnsi="Arial" w:cs="Arial"/>
              <w:szCs w:val="24"/>
              <w:vertAlign w:val="superscript"/>
              <w:lang w:eastAsia="en-GB"/>
            </w:rPr>
            <w:footnoteReference w:id="1"/>
          </w:r>
          <w:r w:rsidRPr="00636514">
            <w:rPr>
              <w:rFonts w:ascii="Arial" w:eastAsiaTheme="majorEastAsia" w:hAnsi="Arial" w:cs="Arial"/>
              <w:szCs w:val="24"/>
              <w:shd w:val="clear" w:color="auto" w:fill="FFFFFF"/>
              <w:lang w:eastAsia="en-GB"/>
            </w:rPr>
            <w:t xml:space="preserve"> </w:t>
          </w:r>
          <w:r w:rsidRPr="00636514">
            <w:rPr>
              <w:rFonts w:ascii="Arial" w:eastAsia="Times New Roman" w:hAnsi="Arial" w:cs="Arial"/>
              <w:szCs w:val="24"/>
              <w:lang w:eastAsia="en-GB"/>
            </w:rPr>
            <w:t>to proceed with implementation of the</w:t>
          </w:r>
          <w:r w:rsidRPr="00636514">
            <w:rPr>
              <w:rFonts w:ascii="Arial" w:eastAsiaTheme="majorEastAsia" w:hAnsi="Arial" w:cs="Arial"/>
              <w:szCs w:val="24"/>
              <w:shd w:val="clear" w:color="auto" w:fill="FFFFFF"/>
              <w:lang w:eastAsia="en-GB"/>
            </w:rPr>
            <w:t xml:space="preserve"> Competition model for the UK’s transmission network. </w:t>
          </w:r>
          <w:r w:rsidRPr="00636514">
            <w:rPr>
              <w:rFonts w:asciiTheme="majorHAnsi" w:eastAsiaTheme="majorEastAsia" w:hAnsiTheme="majorHAnsi" w:cstheme="majorHAnsi"/>
              <w:szCs w:val="24"/>
              <w:shd w:val="clear" w:color="auto" w:fill="FFFFFF"/>
              <w:lang w:eastAsia="en-GB"/>
            </w:rPr>
            <w:t>This has been underpinned by the publication of the Energy Security Bill</w:t>
          </w:r>
          <w:r w:rsidRPr="00636514">
            <w:rPr>
              <w:rFonts w:asciiTheme="majorHAnsi" w:eastAsiaTheme="majorEastAsia" w:hAnsiTheme="majorHAnsi" w:cstheme="majorHAnsi"/>
              <w:szCs w:val="24"/>
              <w:shd w:val="clear" w:color="auto" w:fill="FFFFFF"/>
              <w:vertAlign w:val="superscript"/>
              <w:lang w:eastAsia="en-GB"/>
            </w:rPr>
            <w:footnoteReference w:id="2"/>
          </w:r>
          <w:r w:rsidRPr="00636514">
            <w:rPr>
              <w:rFonts w:asciiTheme="majorHAnsi" w:eastAsiaTheme="majorEastAsia" w:hAnsiTheme="majorHAnsi" w:cstheme="majorHAnsi"/>
              <w:szCs w:val="24"/>
              <w:shd w:val="clear" w:color="auto" w:fill="FFFFFF"/>
              <w:lang w:eastAsia="en-GB"/>
            </w:rPr>
            <w:t>, which makes provision to enable competitive tenders for delivery of onshore electricity network assets</w:t>
          </w:r>
          <w:r w:rsidRPr="00636514">
            <w:rPr>
              <w:rFonts w:ascii="Arial" w:eastAsiaTheme="majorEastAsia" w:hAnsi="Arial" w:cs="Arial"/>
              <w:szCs w:val="24"/>
              <w:shd w:val="clear" w:color="auto" w:fill="FFFFFF"/>
              <w:lang w:eastAsia="en-GB"/>
            </w:rPr>
            <w:t>. The party who wins a competition is often referred to as a Competitively Appointed Transmission Owner (CATO). The Bill will introduce powers to enable the Secretary of State to appoint a body to run tenders and to set criteria to determine a network project’s eligibility to be take part. It will also extend Ofgem’s power to make regulations which will set out the process by which tenders will be run.</w:t>
          </w:r>
        </w:p>
        <w:p w14:paraId="7B1DA87F" w14:textId="77777777" w:rsidR="00636514" w:rsidRPr="00636514" w:rsidRDefault="00636514" w:rsidP="00636514">
          <w:pPr>
            <w:spacing w:line="240" w:lineRule="auto"/>
            <w:jc w:val="both"/>
            <w:textAlignment w:val="baseline"/>
            <w:rPr>
              <w:rFonts w:ascii="Arial" w:eastAsiaTheme="majorEastAsia" w:hAnsi="Arial" w:cs="Arial"/>
              <w:szCs w:val="24"/>
              <w:shd w:val="clear" w:color="auto" w:fill="FFFFFF"/>
              <w:lang w:eastAsia="en-GB"/>
            </w:rPr>
          </w:pPr>
        </w:p>
        <w:p w14:paraId="23B9BD2C" w14:textId="77777777" w:rsidR="00636514" w:rsidRDefault="00636514" w:rsidP="00636514">
          <w:pPr>
            <w:spacing w:line="240" w:lineRule="auto"/>
            <w:textAlignment w:val="baseline"/>
            <w:rPr>
              <w:rFonts w:eastAsiaTheme="majorEastAsia" w:cstheme="minorHAnsi"/>
              <w:szCs w:val="24"/>
              <w:shd w:val="clear" w:color="auto" w:fill="FFFFFF"/>
              <w:lang w:eastAsia="en-GB"/>
            </w:rPr>
          </w:pPr>
          <w:r w:rsidRPr="00636514">
            <w:rPr>
              <w:rFonts w:ascii="Arial" w:eastAsiaTheme="majorEastAsia" w:hAnsi="Arial" w:cs="Arial"/>
              <w:szCs w:val="24"/>
              <w:shd w:val="clear" w:color="auto" w:fill="FFFFFF"/>
              <w:lang w:eastAsia="en-GB"/>
            </w:rPr>
            <w:t xml:space="preserve">To allow onshore electric network competition to be implemented effectively, the competition processes, obligations, technical requirements, </w:t>
          </w:r>
          <w:r w:rsidRPr="00636514">
            <w:rPr>
              <w:rFonts w:eastAsiaTheme="majorEastAsia" w:cstheme="minorHAnsi"/>
              <w:szCs w:val="24"/>
              <w:shd w:val="clear" w:color="auto" w:fill="FFFFFF"/>
              <w:lang w:eastAsia="en-GB"/>
            </w:rPr>
            <w:t>charges, and remuneration principles need to be embedded within the relevant codes and standards. The introduction of competition affects the SQSS, Grid Code, CUSC and STC among others. NGESO are proposing this modification in association with the modifications that will be progressed to the other GB Codes and frameworks during the period between Autumn 2022 and Autumn 2023.</w:t>
          </w:r>
        </w:p>
        <w:p w14:paraId="1DFE6E33" w14:textId="6C0C021B" w:rsidR="00636514" w:rsidRPr="00636514" w:rsidRDefault="004A168E" w:rsidP="00636514">
          <w:pPr>
            <w:spacing w:line="240" w:lineRule="auto"/>
            <w:textAlignment w:val="baseline"/>
            <w:rPr>
              <w:rFonts w:eastAsiaTheme="majorEastAsia" w:cstheme="minorHAnsi"/>
              <w:szCs w:val="24"/>
              <w:shd w:val="clear" w:color="auto" w:fill="FFFFFF"/>
              <w:lang w:eastAsia="en-GB"/>
            </w:rPr>
          </w:pPr>
        </w:p>
      </w:sdtContent>
    </w:sdt>
    <w:p w14:paraId="5E8842AE" w14:textId="6A6B9020" w:rsidR="00BE213C" w:rsidRDefault="00BE213C" w:rsidP="00BE213C">
      <w:pPr>
        <w:pStyle w:val="Heading2"/>
      </w:pPr>
      <w:r>
        <w:t>Why change?</w:t>
      </w:r>
      <w:bookmarkEnd w:id="10"/>
    </w:p>
    <w:bookmarkStart w:id="12" w:name="_Toc58837632" w:displacedByCustomXml="next"/>
    <w:bookmarkStart w:id="13" w:name="_Toc74204560" w:displacedByCustomXml="next"/>
    <w:sdt>
      <w:sdtPr>
        <w:rPr>
          <w:rFonts w:asciiTheme="minorHAnsi" w:eastAsiaTheme="minorHAnsi" w:hAnsiTheme="minorHAnsi" w:cstheme="minorBidi"/>
          <w:szCs w:val="22"/>
          <w:lang w:eastAsia="en-US"/>
        </w:rPr>
        <w:id w:val="1727561193"/>
        <w:placeholder>
          <w:docPart w:val="EC2BB921720E46E889043D4399E42CF6"/>
        </w:placeholder>
      </w:sdtPr>
      <w:sdtEndPr>
        <w:rPr>
          <w:rFonts w:eastAsia="Times New Roman"/>
        </w:rPr>
      </w:sdtEndPr>
      <w:sdtContent>
        <w:p w14:paraId="1CA14C3C" w14:textId="77777777" w:rsidR="00961875" w:rsidRPr="00961875" w:rsidRDefault="00961875" w:rsidP="00961875">
          <w:pPr>
            <w:pStyle w:val="paragraph"/>
            <w:spacing w:before="0" w:beforeAutospacing="0" w:after="0" w:afterAutospacing="0"/>
            <w:jc w:val="both"/>
            <w:textAlignment w:val="baseline"/>
            <w:rPr>
              <w:rFonts w:asciiTheme="majorHAnsi" w:hAnsiTheme="majorHAnsi" w:cstheme="majorHAnsi"/>
            </w:rPr>
          </w:pPr>
          <w:r w:rsidRPr="00961875">
            <w:rPr>
              <w:rFonts w:asciiTheme="majorHAnsi" w:hAnsiTheme="majorHAnsi" w:cstheme="majorHAnsi"/>
            </w:rPr>
            <w:t>For the UK to reach Net Zero by 2050 and achieve independence from imported fossil fuels the UK needs an extensive programme of development and investment in the electricity transmission network. As part of this green energy transition, NGESO expect to see a doubling in electricity demand, driven in part by the electrification of heat and transport. This will require significant reinforcement and repurposing of the National Electricity Transmission System. The introduction of CATOs is aimed at contributing to this by introducing new parties to design, deliver and finance investment and to optimise delivery efficiency.</w:t>
          </w:r>
        </w:p>
        <w:p w14:paraId="72F64C72"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p>
        <w:p w14:paraId="6DDFA986"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r w:rsidRPr="00961875">
            <w:rPr>
              <w:rFonts w:asciiTheme="majorHAnsi" w:eastAsia="Times New Roman" w:hAnsiTheme="majorHAnsi" w:cstheme="majorHAnsi"/>
              <w:szCs w:val="24"/>
              <w:lang w:eastAsia="en-GB"/>
            </w:rPr>
            <w:t xml:space="preserve">The Department for Business, Energy and Industrial Strategy indicate that, through the introduction of competition, consumers could see savings of up to £1 billion by 2050 on projects tendered over the next ten years. Ofgem has requested for NGESO to plan how competition could be included within the process of designing, </w:t>
          </w:r>
          <w:proofErr w:type="gramStart"/>
          <w:r w:rsidRPr="00961875">
            <w:rPr>
              <w:rFonts w:asciiTheme="majorHAnsi" w:eastAsia="Times New Roman" w:hAnsiTheme="majorHAnsi" w:cstheme="majorHAnsi"/>
              <w:szCs w:val="24"/>
              <w:lang w:eastAsia="en-GB"/>
            </w:rPr>
            <w:t>building</w:t>
          </w:r>
          <w:proofErr w:type="gramEnd"/>
          <w:r w:rsidRPr="00961875">
            <w:rPr>
              <w:rFonts w:asciiTheme="majorHAnsi" w:eastAsia="Times New Roman" w:hAnsiTheme="majorHAnsi" w:cstheme="majorHAnsi"/>
              <w:szCs w:val="24"/>
              <w:lang w:eastAsia="en-GB"/>
            </w:rPr>
            <w:t xml:space="preserve"> and owning onshore transmission assets in the early stages of the project lifecycle, known as ‘Early Competition’. NGESO’s Early Competition Plan (ECP) was published in April 2021.</w:t>
          </w:r>
        </w:p>
        <w:p w14:paraId="38775A1D"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p>
        <w:p w14:paraId="55C8DBAE"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r w:rsidRPr="00961875">
            <w:rPr>
              <w:rFonts w:ascii="Arial" w:eastAsia="Times New Roman" w:hAnsi="Arial" w:cs="Arial"/>
              <w:color w:val="000000"/>
              <w:szCs w:val="24"/>
              <w:shd w:val="clear" w:color="auto" w:fill="FFFFFF"/>
              <w:lang w:eastAsia="en-GB"/>
            </w:rPr>
            <w:t xml:space="preserve">Introducing the concept of CATOs to the relevant industry codes ensures the safe, </w:t>
          </w:r>
          <w:proofErr w:type="gramStart"/>
          <w:r w:rsidRPr="00961875">
            <w:rPr>
              <w:rFonts w:ascii="Arial" w:eastAsia="Times New Roman" w:hAnsi="Arial" w:cs="Arial"/>
              <w:color w:val="000000"/>
              <w:szCs w:val="24"/>
              <w:shd w:val="clear" w:color="auto" w:fill="FFFFFF"/>
              <w:lang w:eastAsia="en-GB"/>
            </w:rPr>
            <w:t>secure</w:t>
          </w:r>
          <w:proofErr w:type="gramEnd"/>
          <w:r w:rsidRPr="00961875">
            <w:rPr>
              <w:rFonts w:ascii="Arial" w:eastAsia="Times New Roman" w:hAnsi="Arial" w:cs="Arial"/>
              <w:color w:val="000000"/>
              <w:szCs w:val="24"/>
              <w:shd w:val="clear" w:color="auto" w:fill="FFFFFF"/>
              <w:lang w:eastAsia="en-GB"/>
            </w:rPr>
            <w:t xml:space="preserve"> and coordinated operation of the Transmission System by establishing both the obligations on CATOs and those entities interacting with CATO assets. </w:t>
          </w:r>
          <w:r w:rsidRPr="00961875">
            <w:rPr>
              <w:rFonts w:asciiTheme="majorHAnsi" w:eastAsia="Times New Roman" w:hAnsiTheme="majorHAnsi" w:cstheme="majorHAnsi"/>
              <w:szCs w:val="24"/>
              <w:lang w:eastAsia="en-GB"/>
            </w:rPr>
            <w:t>The first phase of the Early Competition procurement process (the pre-tender) is set to commence in the first quarter of 2024, necessitating that the proposed modifications be raised and progressed in line with the Code Administrator proposed timetable.</w:t>
          </w:r>
        </w:p>
        <w:p w14:paraId="15A0978D" w14:textId="77777777" w:rsidR="00961875" w:rsidRPr="00961875" w:rsidRDefault="00961875" w:rsidP="00961875">
          <w:pPr>
            <w:spacing w:line="240" w:lineRule="auto"/>
            <w:jc w:val="both"/>
            <w:textAlignment w:val="baseline"/>
            <w:rPr>
              <w:rFonts w:asciiTheme="majorHAnsi" w:eastAsia="Times New Roman" w:hAnsiTheme="majorHAnsi" w:cstheme="majorHAnsi"/>
              <w:szCs w:val="24"/>
              <w:lang w:eastAsia="en-GB"/>
            </w:rPr>
          </w:pPr>
        </w:p>
        <w:p w14:paraId="4C2055F6" w14:textId="77777777" w:rsidR="00961875" w:rsidRDefault="00961875" w:rsidP="00961875">
          <w:pPr>
            <w:spacing w:line="240" w:lineRule="auto"/>
            <w:jc w:val="both"/>
            <w:textAlignment w:val="baseline"/>
            <w:rPr>
              <w:rFonts w:ascii="Arial" w:eastAsia="Times New Roman" w:hAnsi="Arial" w:cs="Arial"/>
              <w:color w:val="000000"/>
              <w:szCs w:val="24"/>
              <w:shd w:val="clear" w:color="auto" w:fill="FFFFFF"/>
              <w:lang w:eastAsia="en-GB"/>
            </w:rPr>
          </w:pPr>
          <w:r w:rsidRPr="00961875">
            <w:rPr>
              <w:rFonts w:ascii="Arial" w:eastAsia="Times New Roman" w:hAnsi="Arial" w:cs="Arial"/>
              <w:color w:val="000000"/>
              <w:szCs w:val="24"/>
              <w:shd w:val="clear" w:color="auto" w:fill="FFFFFF"/>
              <w:lang w:eastAsia="en-GB"/>
            </w:rPr>
            <w:t xml:space="preserve">Following the completion of a competitive tender, a CATO will be awarded a Transmission Licence and categorised as an Onshore Transmission Owner. CATOs will differ from incumbent TOs insofar as, for instance, they will consist of project companies funded through a Tender Revenue Stream to deliver a specific project based on network </w:t>
          </w:r>
          <w:r w:rsidRPr="00961875">
            <w:rPr>
              <w:rFonts w:ascii="Arial" w:eastAsia="Times New Roman" w:hAnsi="Arial" w:cs="Arial"/>
              <w:color w:val="000000"/>
              <w:szCs w:val="24"/>
              <w:shd w:val="clear" w:color="auto" w:fill="FFFFFF"/>
              <w:lang w:eastAsia="en-GB"/>
            </w:rPr>
            <w:lastRenderedPageBreak/>
            <w:t xml:space="preserve">requirements. As a Licensed TO, CATOs will be subject to broadly the same obligations and frameworks as existing TOs. </w:t>
          </w:r>
        </w:p>
        <w:p w14:paraId="46F2E7BF" w14:textId="2D3B044A" w:rsidR="00A05E87" w:rsidRPr="00A05E87" w:rsidRDefault="004A168E" w:rsidP="00961875">
          <w:pPr>
            <w:spacing w:line="240" w:lineRule="auto"/>
            <w:jc w:val="both"/>
            <w:textAlignment w:val="baseline"/>
            <w:rPr>
              <w:rFonts w:ascii="Arial" w:eastAsia="Times New Roman" w:hAnsi="Arial" w:cs="Arial"/>
              <w:color w:val="000000"/>
              <w:szCs w:val="24"/>
              <w:shd w:val="clear" w:color="auto" w:fill="FFFFFF"/>
              <w:lang w:eastAsia="en-GB"/>
            </w:rPr>
          </w:pPr>
        </w:p>
      </w:sdtContent>
    </w:sdt>
    <w:p w14:paraId="528C0790" w14:textId="77777777" w:rsidR="00043548" w:rsidRPr="005603D9" w:rsidRDefault="00043548" w:rsidP="00043548">
      <w:pPr>
        <w:pStyle w:val="CA3"/>
      </w:pPr>
      <w:r w:rsidRPr="005603D9">
        <w:t xml:space="preserve">What is the </w:t>
      </w:r>
      <w:r w:rsidR="005E3456">
        <w:t>s</w:t>
      </w:r>
      <w:r w:rsidRPr="005603D9">
        <w:t>olution?</w:t>
      </w:r>
      <w:bookmarkEnd w:id="13"/>
      <w:bookmarkEnd w:id="12"/>
      <w:bookmarkEnd w:id="11"/>
    </w:p>
    <w:p w14:paraId="610AF567" w14:textId="77777777" w:rsidR="00DC39DC" w:rsidRDefault="00DC39DC" w:rsidP="00DC39DC">
      <w:pPr>
        <w:pStyle w:val="Heading2"/>
      </w:pPr>
      <w:bookmarkStart w:id="14" w:name="_Toc74204561"/>
      <w:r>
        <w:t>Proposer’s solution</w:t>
      </w:r>
      <w:bookmarkEnd w:id="14"/>
    </w:p>
    <w:sdt>
      <w:sdtPr>
        <w:rPr>
          <w:rFonts w:ascii="Times New Roman" w:eastAsia="Times New Roman" w:hAnsi="Times New Roman" w:cs="Times New Roman"/>
          <w:szCs w:val="24"/>
          <w:lang w:eastAsia="en-GB"/>
        </w:rPr>
        <w:id w:val="2024046350"/>
        <w:placeholder>
          <w:docPart w:val="9BD084A0B642417D8E7099BADDD59F0B"/>
        </w:placeholder>
      </w:sdtPr>
      <w:sdtEndPr/>
      <w:sdtContent>
        <w:p w14:paraId="76F118CE" w14:textId="77777777" w:rsidR="00082716" w:rsidRPr="00082716" w:rsidRDefault="00082716" w:rsidP="00082716">
          <w:pPr>
            <w:spacing w:line="240" w:lineRule="auto"/>
            <w:jc w:val="both"/>
            <w:textAlignment w:val="baseline"/>
            <w:rPr>
              <w:rFonts w:ascii="Arial" w:eastAsiaTheme="majorEastAsia" w:hAnsi="Arial" w:cs="Arial"/>
              <w:szCs w:val="24"/>
              <w:shd w:val="clear" w:color="auto" w:fill="FFFFFF"/>
              <w:lang w:eastAsia="en-GB"/>
            </w:rPr>
          </w:pPr>
          <w:r w:rsidRPr="00082716">
            <w:rPr>
              <w:rFonts w:asciiTheme="majorHAnsi" w:eastAsia="Times New Roman" w:hAnsiTheme="majorHAnsi" w:cstheme="majorHAnsi"/>
              <w:szCs w:val="24"/>
              <w:lang w:eastAsia="en-GB"/>
            </w:rPr>
            <w:t xml:space="preserve">The objective of this modification is to implement minimum changes to the SQSS to facilitate the introduction of CATOs. The changes listed below, which are non-exhaustive, are made on the assumption that a CATO will be granted a Transmission License and will be categorised as an Onshore Transmission Owner. </w:t>
          </w:r>
          <w:r w:rsidRPr="00082716">
            <w:rPr>
              <w:rFonts w:ascii="Arial" w:eastAsiaTheme="majorEastAsia" w:hAnsi="Arial" w:cs="Arial"/>
              <w:szCs w:val="24"/>
              <w:shd w:val="clear" w:color="auto" w:fill="FFFFFF"/>
              <w:lang w:eastAsia="en-GB"/>
            </w:rPr>
            <w:t xml:space="preserve">Our initial assessment indicated that this would include introducing the Competitively Appointed Transmission Owner concept to the </w:t>
          </w:r>
          <w:r w:rsidRPr="00082716">
            <w:rPr>
              <w:rFonts w:ascii="Arial" w:eastAsiaTheme="majorEastAsia" w:hAnsi="Arial" w:cs="Arial"/>
              <w:b/>
              <w:bCs/>
              <w:szCs w:val="24"/>
              <w:shd w:val="clear" w:color="auto" w:fill="FFFFFF"/>
              <w:lang w:eastAsia="en-GB"/>
            </w:rPr>
            <w:t>SQSS Terms and Definitions</w:t>
          </w:r>
          <w:r w:rsidRPr="00082716">
            <w:rPr>
              <w:rFonts w:ascii="Arial" w:eastAsiaTheme="majorEastAsia" w:hAnsi="Arial" w:cs="Arial"/>
              <w:szCs w:val="24"/>
              <w:shd w:val="clear" w:color="auto" w:fill="FFFFFF"/>
              <w:lang w:eastAsia="en-GB"/>
            </w:rPr>
            <w:t xml:space="preserve">, in addition to other consequential changes including but not limited to changes to </w:t>
          </w:r>
          <w:r w:rsidRPr="00082716">
            <w:rPr>
              <w:rFonts w:ascii="Arial" w:eastAsiaTheme="majorEastAsia" w:hAnsi="Arial" w:cs="Arial"/>
              <w:b/>
              <w:bCs/>
              <w:szCs w:val="24"/>
              <w:shd w:val="clear" w:color="auto" w:fill="FFFFFF"/>
              <w:lang w:eastAsia="en-GB"/>
            </w:rPr>
            <w:t>Specifying the Standards that will apply to CATO assets in the respective incumbent TO areas.</w:t>
          </w:r>
        </w:p>
        <w:p w14:paraId="1A5194DE" w14:textId="77777777" w:rsidR="00082716" w:rsidRPr="00082716" w:rsidRDefault="00082716" w:rsidP="00082716">
          <w:pPr>
            <w:spacing w:line="240" w:lineRule="auto"/>
            <w:textAlignment w:val="baseline"/>
            <w:rPr>
              <w:rFonts w:asciiTheme="majorHAnsi" w:eastAsiaTheme="majorEastAsia" w:hAnsiTheme="majorHAnsi" w:cstheme="majorHAnsi"/>
              <w:szCs w:val="24"/>
              <w:shd w:val="clear" w:color="auto" w:fill="FFFFFF"/>
              <w:lang w:eastAsia="en-GB"/>
            </w:rPr>
          </w:pPr>
          <w:r w:rsidRPr="00082716">
            <w:rPr>
              <w:rFonts w:asciiTheme="majorHAnsi" w:eastAsia="Times New Roman" w:hAnsiTheme="majorHAnsi" w:cstheme="majorHAnsi"/>
              <w:szCs w:val="24"/>
              <w:lang w:eastAsia="en-GB"/>
            </w:rPr>
            <w:t>The list below covers the proposed high-level changes.</w:t>
          </w:r>
        </w:p>
      </w:sdtContent>
    </w:sdt>
    <w:p w14:paraId="46C8D034" w14:textId="77777777" w:rsidR="00082716" w:rsidRPr="00082716" w:rsidRDefault="00082716" w:rsidP="00082716">
      <w:pPr>
        <w:keepNext/>
        <w:keepLines/>
        <w:spacing w:before="40"/>
        <w:outlineLvl w:val="1"/>
        <w:rPr>
          <w:rFonts w:asciiTheme="majorHAnsi" w:eastAsiaTheme="majorEastAsia" w:hAnsiTheme="majorHAnsi" w:cstheme="majorBidi"/>
          <w:b/>
          <w:sz w:val="28"/>
          <w:szCs w:val="26"/>
          <w:u w:val="single"/>
        </w:rPr>
      </w:pPr>
      <w:bookmarkStart w:id="15" w:name="_Toc58837633"/>
      <w:bookmarkStart w:id="16" w:name="_Toc58847241"/>
      <w:r w:rsidRPr="00082716">
        <w:rPr>
          <w:rFonts w:asciiTheme="majorHAnsi" w:eastAsiaTheme="majorEastAsia" w:hAnsiTheme="majorHAnsi" w:cstheme="majorBidi"/>
          <w:b/>
          <w:sz w:val="28"/>
          <w:szCs w:val="26"/>
          <w:u w:val="single"/>
        </w:rPr>
        <w:t>Draft legal text</w:t>
      </w:r>
      <w:bookmarkEnd w:id="15"/>
      <w:bookmarkEnd w:id="16"/>
      <w:r w:rsidRPr="00082716">
        <w:rPr>
          <w:rFonts w:asciiTheme="majorHAnsi" w:eastAsiaTheme="majorEastAsia" w:hAnsiTheme="majorHAnsi" w:cstheme="majorBidi"/>
          <w:b/>
          <w:sz w:val="28"/>
          <w:szCs w:val="26"/>
          <w:u w:val="single"/>
        </w:rPr>
        <w:t xml:space="preserve"> </w:t>
      </w:r>
    </w:p>
    <w:sdt>
      <w:sdtPr>
        <w:rPr>
          <w:rFonts w:ascii="Times New Roman" w:eastAsia="Times New Roman" w:hAnsi="Times New Roman" w:cs="Times New Roman"/>
          <w:szCs w:val="24"/>
          <w:lang w:eastAsia="en-GB"/>
        </w:rPr>
        <w:id w:val="-1978293373"/>
        <w:placeholder>
          <w:docPart w:val="4825C9793FAA4BAC93003B859B9B08AC"/>
        </w:placeholder>
      </w:sdtPr>
      <w:sdtEndPr>
        <w:rPr>
          <w:rFonts w:asciiTheme="minorHAnsi" w:eastAsiaTheme="minorHAnsi" w:hAnsiTheme="minorHAnsi" w:cstheme="minorBidi"/>
          <w:b/>
          <w:bCs/>
          <w:szCs w:val="22"/>
          <w:lang w:eastAsia="en-US"/>
        </w:rPr>
      </w:sdtEndPr>
      <w:sdtContent>
        <w:p w14:paraId="20E846A4" w14:textId="77777777" w:rsidR="00082716" w:rsidRPr="00082716" w:rsidRDefault="00082716" w:rsidP="00082716">
          <w:pPr>
            <w:spacing w:after="160"/>
          </w:pPr>
          <w:r w:rsidRPr="00082716">
            <w:t xml:space="preserve">Legal text changes details are attached as a per Annex 1: </w:t>
          </w:r>
        </w:p>
        <w:p w14:paraId="09EABCB3" w14:textId="77777777" w:rsidR="00082716" w:rsidRPr="00082716" w:rsidRDefault="00082716" w:rsidP="00082716">
          <w:pPr>
            <w:numPr>
              <w:ilvl w:val="0"/>
              <w:numId w:val="29"/>
            </w:numPr>
            <w:spacing w:before="120" w:after="120" w:line="300" w:lineRule="atLeast"/>
            <w:contextualSpacing/>
            <w:rPr>
              <w:rFonts w:ascii="Arial" w:eastAsia="Times New Roman" w:hAnsi="Arial" w:cs="Times New Roman"/>
              <w:szCs w:val="24"/>
              <w:lang w:eastAsia="en-GB"/>
            </w:rPr>
          </w:pPr>
          <w:r w:rsidRPr="00082716">
            <w:rPr>
              <w:rFonts w:ascii="Arial" w:eastAsia="Times New Roman" w:hAnsi="Arial" w:cs="Times New Roman"/>
              <w:szCs w:val="24"/>
              <w:lang w:eastAsia="en-GB"/>
            </w:rPr>
            <w:t xml:space="preserve">Section 4- 6.4.6- Removed reference to “NGET’s transmission area” of NGET’s transmission system </w:t>
          </w:r>
        </w:p>
        <w:p w14:paraId="0D55DE92" w14:textId="77777777" w:rsidR="00082716" w:rsidRPr="00082716" w:rsidRDefault="00082716" w:rsidP="00082716">
          <w:pPr>
            <w:numPr>
              <w:ilvl w:val="1"/>
              <w:numId w:val="29"/>
            </w:numPr>
            <w:spacing w:before="120" w:after="120" w:line="300" w:lineRule="atLeast"/>
            <w:contextualSpacing/>
            <w:rPr>
              <w:rFonts w:ascii="Arial" w:eastAsia="Times New Roman" w:hAnsi="Arial" w:cs="Times New Roman"/>
              <w:szCs w:val="24"/>
              <w:lang w:eastAsia="en-GB"/>
            </w:rPr>
          </w:pPr>
          <w:r w:rsidRPr="00082716">
            <w:rPr>
              <w:rFonts w:ascii="Arial" w:eastAsia="Times New Roman" w:hAnsi="Arial" w:cs="Times New Roman"/>
              <w:szCs w:val="24"/>
              <w:lang w:eastAsia="en-GB"/>
            </w:rPr>
            <w:t>Transmission area is not a SQSS defined term</w:t>
          </w:r>
        </w:p>
        <w:p w14:paraId="32483BB7" w14:textId="77777777" w:rsidR="00082716" w:rsidRPr="00082716" w:rsidRDefault="00082716" w:rsidP="00082716">
          <w:pPr>
            <w:spacing w:line="240" w:lineRule="auto"/>
            <w:ind w:left="1080"/>
            <w:textAlignment w:val="baseline"/>
            <w:rPr>
              <w:rFonts w:ascii="Arial" w:eastAsiaTheme="majorEastAsia" w:hAnsi="Arial" w:cs="Arial"/>
              <w:b/>
              <w:bCs/>
              <w:sz w:val="22"/>
              <w:lang w:eastAsia="en-GB"/>
            </w:rPr>
          </w:pPr>
        </w:p>
        <w:p w14:paraId="1827A98F" w14:textId="77777777" w:rsidR="00082716" w:rsidRPr="00082716" w:rsidRDefault="00082716" w:rsidP="00082716">
          <w:pPr>
            <w:numPr>
              <w:ilvl w:val="0"/>
              <w:numId w:val="27"/>
            </w:numPr>
            <w:spacing w:after="160" w:line="240" w:lineRule="auto"/>
            <w:textAlignment w:val="baseline"/>
            <w:rPr>
              <w:rFonts w:ascii="Arial" w:eastAsiaTheme="majorEastAsia" w:hAnsi="Arial" w:cs="Arial"/>
              <w:b/>
              <w:bCs/>
              <w:sz w:val="22"/>
              <w:lang w:eastAsia="en-GB"/>
            </w:rPr>
          </w:pPr>
          <w:r w:rsidRPr="00082716">
            <w:rPr>
              <w:rFonts w:ascii="Arial" w:eastAsiaTheme="majorEastAsia" w:hAnsi="Arial" w:cs="Arial"/>
              <w:b/>
              <w:bCs/>
              <w:sz w:val="22"/>
              <w:szCs w:val="24"/>
              <w:lang w:eastAsia="en-GB"/>
            </w:rPr>
            <w:t>Terms and Definitions:</w:t>
          </w:r>
        </w:p>
        <w:p w14:paraId="44A090C4" w14:textId="77777777" w:rsidR="00082716" w:rsidRPr="00082716" w:rsidRDefault="00082716" w:rsidP="00082716">
          <w:pPr>
            <w:numPr>
              <w:ilvl w:val="1"/>
              <w:numId w:val="28"/>
            </w:numPr>
            <w:spacing w:after="160" w:line="240" w:lineRule="auto"/>
            <w:textAlignment w:val="baseline"/>
            <w:rPr>
              <w:rFonts w:ascii="Arial" w:eastAsiaTheme="majorEastAsia" w:hAnsi="Arial" w:cs="Arial"/>
              <w:sz w:val="22"/>
              <w:lang w:eastAsia="en-GB"/>
            </w:rPr>
          </w:pPr>
          <w:r w:rsidRPr="00082716">
            <w:rPr>
              <w:rFonts w:ascii="Arial" w:eastAsiaTheme="majorEastAsia" w:hAnsi="Arial" w:cs="Arial"/>
              <w:sz w:val="22"/>
              <w:szCs w:val="24"/>
              <w:lang w:eastAsia="en-GB"/>
            </w:rPr>
            <w:t>Add Competitively Appointed Transmission Owner definition</w:t>
          </w:r>
        </w:p>
        <w:p w14:paraId="5EDE836C" w14:textId="77777777" w:rsidR="00082716" w:rsidRPr="00082716" w:rsidRDefault="00082716" w:rsidP="00082716">
          <w:pPr>
            <w:numPr>
              <w:ilvl w:val="1"/>
              <w:numId w:val="28"/>
            </w:numPr>
            <w:spacing w:after="160" w:line="240" w:lineRule="auto"/>
            <w:textAlignment w:val="baseline"/>
            <w:rPr>
              <w:rFonts w:ascii="Arial" w:eastAsiaTheme="majorEastAsia" w:hAnsi="Arial" w:cs="Arial"/>
              <w:sz w:val="22"/>
              <w:lang w:eastAsia="en-GB"/>
            </w:rPr>
          </w:pPr>
          <w:r w:rsidRPr="00082716">
            <w:rPr>
              <w:rFonts w:ascii="Arial" w:eastAsiaTheme="majorEastAsia" w:hAnsi="Arial" w:cs="Arial"/>
              <w:sz w:val="22"/>
              <w:lang w:eastAsia="en-GB"/>
            </w:rPr>
            <w:t>Add definition of Onshore Interface Point</w:t>
          </w:r>
          <w:r w:rsidRPr="00082716">
            <w:rPr>
              <w:rFonts w:ascii="Arial" w:eastAsiaTheme="majorEastAsia" w:hAnsi="Arial" w:cs="Arial"/>
              <w:sz w:val="22"/>
              <w:szCs w:val="24"/>
              <w:lang w:eastAsia="en-GB"/>
            </w:rPr>
            <w:t xml:space="preserve"> </w:t>
          </w:r>
        </w:p>
        <w:p w14:paraId="1964A65F" w14:textId="77777777" w:rsidR="00082716" w:rsidRPr="00082716" w:rsidRDefault="00082716" w:rsidP="00082716">
          <w:pPr>
            <w:numPr>
              <w:ilvl w:val="1"/>
              <w:numId w:val="28"/>
            </w:numPr>
            <w:spacing w:after="160" w:line="240" w:lineRule="auto"/>
            <w:textAlignment w:val="baseline"/>
            <w:rPr>
              <w:rFonts w:ascii="Arial" w:eastAsiaTheme="majorEastAsia" w:hAnsi="Arial" w:cs="Arial"/>
              <w:sz w:val="22"/>
              <w:lang w:eastAsia="en-GB"/>
            </w:rPr>
          </w:pPr>
          <w:r w:rsidRPr="00082716">
            <w:rPr>
              <w:rFonts w:ascii="Arial" w:eastAsiaTheme="majorEastAsia" w:hAnsi="Arial" w:cs="Arial"/>
              <w:sz w:val="22"/>
              <w:lang w:eastAsia="en-GB"/>
            </w:rPr>
            <w:t>Add CATOs to Onshore Transmission Licensee definition</w:t>
          </w:r>
        </w:p>
        <w:p w14:paraId="454F3FB6" w14:textId="77777777" w:rsidR="00082716" w:rsidRPr="00082716" w:rsidRDefault="00082716" w:rsidP="00082716">
          <w:pPr>
            <w:numPr>
              <w:ilvl w:val="1"/>
              <w:numId w:val="28"/>
            </w:numPr>
            <w:spacing w:after="160" w:line="240" w:lineRule="auto"/>
            <w:textAlignment w:val="baseline"/>
            <w:rPr>
              <w:rFonts w:ascii="Arial" w:eastAsiaTheme="majorEastAsia" w:hAnsi="Arial" w:cs="Arial"/>
              <w:sz w:val="22"/>
              <w:lang w:eastAsia="en-GB"/>
            </w:rPr>
          </w:pPr>
          <w:r w:rsidRPr="00082716">
            <w:rPr>
              <w:rFonts w:ascii="Arial" w:eastAsiaTheme="majorEastAsia" w:hAnsi="Arial" w:cs="Arial"/>
              <w:sz w:val="22"/>
              <w:szCs w:val="24"/>
              <w:lang w:eastAsia="en-GB"/>
            </w:rPr>
            <w:t xml:space="preserve">Add to definition of Transmission System, specifying requirements where a CATO connects to an existing TO with distinct standards as specified at points throughout </w:t>
          </w:r>
        </w:p>
        <w:p w14:paraId="3EBC48F6" w14:textId="0C4C019C" w:rsidR="00470B5B" w:rsidRDefault="00082716" w:rsidP="00082716">
          <w:r w:rsidRPr="00082716">
            <w:rPr>
              <w:rFonts w:ascii="Arial" w:eastAsiaTheme="majorEastAsia" w:hAnsi="Arial" w:cs="Arial"/>
              <w:sz w:val="22"/>
            </w:rPr>
            <w:t>the SQSS.</w:t>
          </w:r>
        </w:p>
      </w:sdtContent>
    </w:sdt>
    <w:p w14:paraId="5847E74C" w14:textId="77777777" w:rsidR="00050444" w:rsidRDefault="00050444" w:rsidP="00BD3E26">
      <w:pPr>
        <w:pStyle w:val="CA3"/>
      </w:pPr>
      <w:bookmarkStart w:id="17" w:name="_Toc74204562"/>
      <w:r>
        <w:t xml:space="preserve">Workgroup </w:t>
      </w:r>
      <w:r w:rsidR="005E3456">
        <w:t>c</w:t>
      </w:r>
      <w:r>
        <w:t>onsiderations</w:t>
      </w:r>
      <w:bookmarkEnd w:id="17"/>
    </w:p>
    <w:p w14:paraId="598137F5" w14:textId="3BBB2F2F" w:rsidR="00D16700" w:rsidRDefault="00D16700" w:rsidP="00D16700">
      <w:pPr>
        <w:spacing w:line="240" w:lineRule="auto"/>
        <w:jc w:val="both"/>
        <w:textAlignment w:val="baseline"/>
        <w:rPr>
          <w:rFonts w:cs="Arial"/>
        </w:rPr>
      </w:pPr>
      <w:r>
        <w:rPr>
          <w:rFonts w:cs="Arial"/>
        </w:rPr>
        <w:t xml:space="preserve">The Workgroup convened </w:t>
      </w:r>
      <w:r w:rsidR="00C15E6F">
        <w:rPr>
          <w:highlight w:val="yellow"/>
        </w:rPr>
        <w:t>2</w:t>
      </w:r>
      <w:r>
        <w:rPr>
          <w:highlight w:val="yellow"/>
        </w:rPr>
        <w:t xml:space="preserve"> </w:t>
      </w:r>
      <w:r>
        <w:rPr>
          <w:rFonts w:cs="Arial"/>
          <w:highlight w:val="yellow"/>
        </w:rPr>
        <w:t>times</w:t>
      </w:r>
      <w:r>
        <w:rPr>
          <w:rFonts w:cs="Arial"/>
        </w:rPr>
        <w:t xml:space="preserve"> to discuss the perceived issue, detail the scope of the proposed defect, devise potential </w:t>
      </w:r>
      <w:proofErr w:type="gramStart"/>
      <w:r>
        <w:rPr>
          <w:rFonts w:cs="Arial"/>
        </w:rPr>
        <w:t>solutions</w:t>
      </w:r>
      <w:proofErr w:type="gramEnd"/>
      <w:r>
        <w:rPr>
          <w:rFonts w:cs="Arial"/>
        </w:rPr>
        <w:t xml:space="preserve"> and assess the proposal in terms of the Applicable Code Objectives. </w:t>
      </w:r>
    </w:p>
    <w:p w14:paraId="4D4C9AAE" w14:textId="77777777" w:rsidR="00D16700" w:rsidRDefault="00D16700" w:rsidP="00D16700">
      <w:pPr>
        <w:spacing w:line="240" w:lineRule="auto"/>
        <w:jc w:val="both"/>
        <w:textAlignment w:val="baseline"/>
        <w:rPr>
          <w:rFonts w:cs="Arial"/>
        </w:rPr>
      </w:pPr>
    </w:p>
    <w:p w14:paraId="0ED6D58A" w14:textId="77777777" w:rsidR="00D16700" w:rsidRDefault="00D16700" w:rsidP="00D16700">
      <w:pPr>
        <w:spacing w:line="240" w:lineRule="auto"/>
        <w:jc w:val="both"/>
        <w:textAlignment w:val="baseline"/>
        <w:rPr>
          <w:rFonts w:cs="Arial"/>
          <w:b/>
        </w:rPr>
      </w:pPr>
      <w:r>
        <w:rPr>
          <w:rFonts w:cs="Arial"/>
          <w:b/>
        </w:rPr>
        <w:t>Consideration of the proposer’s solution</w:t>
      </w:r>
    </w:p>
    <w:p w14:paraId="207EC4EC" w14:textId="77777777" w:rsidR="003A1E24" w:rsidRPr="003A1E24" w:rsidRDefault="00F034E1" w:rsidP="003A1E24">
      <w:pPr>
        <w:pStyle w:val="TableColumnHeading"/>
        <w:keepNext/>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 xml:space="preserve">The Proposer took the Workgroup through the background and the aim of the modification to </w:t>
      </w:r>
      <w:r w:rsidRPr="008B6BEA">
        <w:rPr>
          <w:rFonts w:ascii="Arial" w:eastAsiaTheme="minorEastAsia" w:hAnsi="Arial" w:cs="Arial"/>
          <w:b w:val="0"/>
          <w:bCs w:val="0"/>
          <w:color w:val="auto"/>
          <w:sz w:val="24"/>
          <w:szCs w:val="24"/>
          <w:lang w:val="en-US"/>
        </w:rPr>
        <w:t>introduce the concept of Competitively Appointed Transmission Owners (CATOs) for the purposes of introducing Onshore Network Competition for the design, build and ownership of Onshore Transmission assets.</w:t>
      </w:r>
      <w:r w:rsidR="003A1E24" w:rsidRPr="003A1E24">
        <w:rPr>
          <w:rFonts w:ascii="Arial" w:eastAsiaTheme="minorEastAsia" w:hAnsi="Arial" w:cs="Arial"/>
          <w:szCs w:val="24"/>
          <w:lang w:val="en-US"/>
        </w:rPr>
        <w:t xml:space="preserve"> </w:t>
      </w:r>
    </w:p>
    <w:p w14:paraId="7BAE9C64" w14:textId="14EB67E3" w:rsidR="003A1E24" w:rsidRPr="00333102" w:rsidRDefault="003A1E24" w:rsidP="003A1E24">
      <w:pPr>
        <w:pStyle w:val="TableColumnHeading"/>
        <w:keepNext/>
        <w:numPr>
          <w:ilvl w:val="0"/>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 xml:space="preserve">A Workgroup Member queried where the involvement of Transmission Service Providers was within the Modification, the Proposer confirmed that the Modification focused on CATOs not Transmission Service Providers. </w:t>
      </w:r>
      <w:r w:rsidR="00697A5B">
        <w:rPr>
          <w:rFonts w:ascii="Arial" w:eastAsiaTheme="minorEastAsia" w:hAnsi="Arial" w:cs="Arial"/>
          <w:b w:val="0"/>
          <w:bCs w:val="0"/>
          <w:color w:val="auto"/>
          <w:sz w:val="24"/>
          <w:szCs w:val="24"/>
          <w:lang w:val="en-US"/>
        </w:rPr>
        <w:t>–</w:t>
      </w:r>
      <w:r>
        <w:rPr>
          <w:rFonts w:ascii="Arial" w:eastAsiaTheme="minorEastAsia" w:hAnsi="Arial" w:cs="Arial"/>
          <w:b w:val="0"/>
          <w:bCs w:val="0"/>
          <w:color w:val="auto"/>
          <w:sz w:val="24"/>
          <w:szCs w:val="24"/>
          <w:lang w:val="en-US"/>
        </w:rPr>
        <w:t xml:space="preserve"> </w:t>
      </w:r>
      <w:r w:rsidR="00697A5B">
        <w:rPr>
          <w:rFonts w:ascii="Arial" w:eastAsiaTheme="minorEastAsia" w:hAnsi="Arial" w:cs="Arial"/>
          <w:b w:val="0"/>
          <w:bCs w:val="0"/>
          <w:color w:val="auto"/>
          <w:sz w:val="24"/>
          <w:szCs w:val="24"/>
          <w:lang w:val="en-US"/>
        </w:rPr>
        <w:t xml:space="preserve">Request sent to Panel </w:t>
      </w:r>
      <w:r w:rsidR="006A409F">
        <w:rPr>
          <w:rFonts w:ascii="Arial" w:eastAsiaTheme="minorEastAsia" w:hAnsi="Arial" w:cs="Arial"/>
          <w:b w:val="0"/>
          <w:bCs w:val="0"/>
          <w:color w:val="auto"/>
          <w:sz w:val="24"/>
          <w:szCs w:val="24"/>
          <w:lang w:val="en-US"/>
        </w:rPr>
        <w:t xml:space="preserve">on </w:t>
      </w:r>
      <w:r w:rsidR="00E175B8">
        <w:rPr>
          <w:rFonts w:ascii="Arial" w:eastAsiaTheme="minorEastAsia" w:hAnsi="Arial" w:cs="Arial"/>
          <w:b w:val="0"/>
          <w:bCs w:val="0"/>
          <w:color w:val="auto"/>
          <w:sz w:val="24"/>
          <w:szCs w:val="24"/>
          <w:lang w:val="en-US"/>
        </w:rPr>
        <w:t xml:space="preserve">25 January 2023 </w:t>
      </w:r>
      <w:r w:rsidR="00697A5B">
        <w:rPr>
          <w:rFonts w:ascii="Arial" w:eastAsiaTheme="minorEastAsia" w:hAnsi="Arial" w:cs="Arial"/>
          <w:b w:val="0"/>
          <w:bCs w:val="0"/>
          <w:color w:val="auto"/>
          <w:sz w:val="24"/>
          <w:szCs w:val="24"/>
          <w:lang w:val="en-US"/>
        </w:rPr>
        <w:t xml:space="preserve">to alter the modification tittle from </w:t>
      </w:r>
      <w:r w:rsidR="00CA4952">
        <w:rPr>
          <w:rFonts w:ascii="Arial" w:eastAsiaTheme="minorEastAsia" w:hAnsi="Arial" w:cs="Arial"/>
          <w:b w:val="0"/>
          <w:bCs w:val="0"/>
          <w:color w:val="auto"/>
          <w:sz w:val="24"/>
          <w:szCs w:val="24"/>
          <w:lang w:val="en-US"/>
        </w:rPr>
        <w:t>“GSR031: Introducing Competitively Appo</w:t>
      </w:r>
      <w:r w:rsidR="002165FD">
        <w:rPr>
          <w:rFonts w:ascii="Arial" w:eastAsiaTheme="minorEastAsia" w:hAnsi="Arial" w:cs="Arial"/>
          <w:b w:val="0"/>
          <w:bCs w:val="0"/>
          <w:color w:val="auto"/>
          <w:sz w:val="24"/>
          <w:szCs w:val="24"/>
          <w:lang w:val="en-US"/>
        </w:rPr>
        <w:t xml:space="preserve">inted Transmission Owners &amp; </w:t>
      </w:r>
      <w:r w:rsidR="00B62312">
        <w:rPr>
          <w:rFonts w:ascii="Arial" w:eastAsiaTheme="minorEastAsia" w:hAnsi="Arial" w:cs="Arial"/>
          <w:b w:val="0"/>
          <w:bCs w:val="0"/>
          <w:color w:val="auto"/>
          <w:sz w:val="24"/>
          <w:szCs w:val="24"/>
          <w:lang w:val="en-US"/>
        </w:rPr>
        <w:t xml:space="preserve">Transmission </w:t>
      </w:r>
      <w:r w:rsidR="00B62312">
        <w:rPr>
          <w:rFonts w:ascii="Arial" w:eastAsiaTheme="minorEastAsia" w:hAnsi="Arial" w:cs="Arial"/>
          <w:b w:val="0"/>
          <w:bCs w:val="0"/>
          <w:color w:val="auto"/>
          <w:sz w:val="24"/>
          <w:szCs w:val="24"/>
          <w:lang w:val="en-US"/>
        </w:rPr>
        <w:lastRenderedPageBreak/>
        <w:t xml:space="preserve">Service Providers” to “GSR031: Introducing Competitively Appointed Transmission Owners. </w:t>
      </w:r>
    </w:p>
    <w:p w14:paraId="1E22A183" w14:textId="6BB6446A" w:rsidR="00F034E1" w:rsidRDefault="00E26723" w:rsidP="00F034E1">
      <w:pPr>
        <w:pStyle w:val="TableColumnHeading"/>
        <w:keepNext/>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 xml:space="preserve">The proposer stated that the modification aims to implement minimal changes to the SQSS legal </w:t>
      </w:r>
      <w:r w:rsidR="000C5A7F">
        <w:rPr>
          <w:rFonts w:ascii="Arial" w:eastAsiaTheme="minorEastAsia" w:hAnsi="Arial" w:cs="Arial"/>
          <w:b w:val="0"/>
          <w:bCs w:val="0"/>
          <w:color w:val="auto"/>
          <w:sz w:val="24"/>
          <w:szCs w:val="24"/>
          <w:lang w:val="en-US"/>
        </w:rPr>
        <w:t>text,</w:t>
      </w:r>
      <w:r>
        <w:rPr>
          <w:rFonts w:ascii="Arial" w:eastAsiaTheme="minorEastAsia" w:hAnsi="Arial" w:cs="Arial"/>
          <w:b w:val="0"/>
          <w:bCs w:val="0"/>
          <w:color w:val="auto"/>
          <w:sz w:val="24"/>
          <w:szCs w:val="24"/>
          <w:lang w:val="en-US"/>
        </w:rPr>
        <w:t xml:space="preserve"> and t</w:t>
      </w:r>
      <w:r w:rsidR="007A59F9">
        <w:rPr>
          <w:rFonts w:ascii="Arial" w:eastAsiaTheme="minorEastAsia" w:hAnsi="Arial" w:cs="Arial"/>
          <w:b w:val="0"/>
          <w:bCs w:val="0"/>
          <w:color w:val="auto"/>
          <w:sz w:val="24"/>
          <w:szCs w:val="24"/>
          <w:lang w:val="en-US"/>
        </w:rPr>
        <w:t xml:space="preserve">he Workgroup was </w:t>
      </w:r>
      <w:r w:rsidR="005C1B53">
        <w:rPr>
          <w:rFonts w:ascii="Arial" w:eastAsiaTheme="minorEastAsia" w:hAnsi="Arial" w:cs="Arial"/>
          <w:b w:val="0"/>
          <w:bCs w:val="0"/>
          <w:color w:val="auto"/>
          <w:sz w:val="24"/>
          <w:szCs w:val="24"/>
          <w:lang w:val="en-US"/>
        </w:rPr>
        <w:t xml:space="preserve">broadly supportive of the proposed changes that </w:t>
      </w:r>
      <w:r>
        <w:rPr>
          <w:rFonts w:ascii="Arial" w:eastAsiaTheme="minorEastAsia" w:hAnsi="Arial" w:cs="Arial"/>
          <w:b w:val="0"/>
          <w:bCs w:val="0"/>
          <w:color w:val="auto"/>
          <w:sz w:val="24"/>
          <w:szCs w:val="24"/>
          <w:lang w:val="en-US"/>
        </w:rPr>
        <w:t>included:</w:t>
      </w:r>
    </w:p>
    <w:p w14:paraId="15FABEF8" w14:textId="6A9F30B8" w:rsidR="00D16700" w:rsidRDefault="00D16700" w:rsidP="00D16700">
      <w:pPr>
        <w:spacing w:line="240" w:lineRule="auto"/>
        <w:jc w:val="both"/>
        <w:textAlignment w:val="baseline"/>
        <w:rPr>
          <w:rFonts w:cs="Arial"/>
        </w:rPr>
      </w:pPr>
    </w:p>
    <w:p w14:paraId="73D3F14A" w14:textId="77777777" w:rsidR="00AF4B87" w:rsidRDefault="00AF4B87" w:rsidP="00AF4B87">
      <w:pPr>
        <w:pStyle w:val="TableColumnHeading"/>
        <w:keepNext/>
        <w:numPr>
          <w:ilvl w:val="1"/>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Adding the definition of</w:t>
      </w:r>
      <w:r w:rsidRPr="009B56A6">
        <w:rPr>
          <w:b w:val="0"/>
          <w:bCs w:val="0"/>
          <w:color w:val="auto"/>
          <w:sz w:val="22"/>
          <w:szCs w:val="22"/>
        </w:rPr>
        <w:t xml:space="preserve"> </w:t>
      </w:r>
      <w:r w:rsidRPr="009B56A6">
        <w:rPr>
          <w:rFonts w:ascii="Arial" w:eastAsiaTheme="minorEastAsia" w:hAnsi="Arial" w:cs="Arial"/>
          <w:b w:val="0"/>
          <w:bCs w:val="0"/>
          <w:color w:val="auto"/>
          <w:sz w:val="24"/>
          <w:szCs w:val="24"/>
          <w:lang w:val="en-US"/>
        </w:rPr>
        <w:t>“Competitively Appointed Transmission Owner</w:t>
      </w:r>
      <w:proofErr w:type="gramStart"/>
      <w:r w:rsidRPr="009B56A6">
        <w:rPr>
          <w:rFonts w:ascii="Arial" w:eastAsiaTheme="minorEastAsia" w:hAnsi="Arial" w:cs="Arial"/>
          <w:b w:val="0"/>
          <w:bCs w:val="0"/>
          <w:color w:val="auto"/>
          <w:sz w:val="24"/>
          <w:szCs w:val="24"/>
          <w:lang w:val="en-US"/>
        </w:rPr>
        <w:t>”</w:t>
      </w:r>
      <w:r>
        <w:rPr>
          <w:rFonts w:ascii="Arial" w:eastAsiaTheme="minorEastAsia" w:hAnsi="Arial" w:cs="Arial"/>
          <w:b w:val="0"/>
          <w:bCs w:val="0"/>
          <w:color w:val="auto"/>
          <w:sz w:val="24"/>
          <w:szCs w:val="24"/>
          <w:lang w:val="en-US"/>
        </w:rPr>
        <w:t>;</w:t>
      </w:r>
      <w:proofErr w:type="gramEnd"/>
      <w:r>
        <w:rPr>
          <w:rFonts w:ascii="Arial" w:eastAsiaTheme="minorEastAsia" w:hAnsi="Arial" w:cs="Arial"/>
          <w:b w:val="0"/>
          <w:bCs w:val="0"/>
          <w:color w:val="auto"/>
          <w:sz w:val="24"/>
          <w:szCs w:val="24"/>
          <w:lang w:val="en-US"/>
        </w:rPr>
        <w:t xml:space="preserve"> </w:t>
      </w:r>
    </w:p>
    <w:p w14:paraId="24DCA7AF" w14:textId="77777777" w:rsidR="00AF4B87" w:rsidRDefault="00AF4B87" w:rsidP="00AF4B87">
      <w:pPr>
        <w:pStyle w:val="TableColumnHeading"/>
        <w:keepNext/>
        <w:numPr>
          <w:ilvl w:val="1"/>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Amending the definition of “</w:t>
      </w:r>
      <w:r w:rsidRPr="006E68A1">
        <w:rPr>
          <w:rFonts w:ascii="Arial" w:eastAsiaTheme="minorEastAsia" w:hAnsi="Arial" w:cs="Arial"/>
          <w:b w:val="0"/>
          <w:bCs w:val="0"/>
          <w:color w:val="auto"/>
          <w:sz w:val="24"/>
          <w:szCs w:val="24"/>
          <w:lang w:val="en-US"/>
        </w:rPr>
        <w:t>Onshore Transmission Licensee</w:t>
      </w:r>
      <w:r>
        <w:rPr>
          <w:rFonts w:ascii="Arial" w:eastAsiaTheme="minorEastAsia" w:hAnsi="Arial" w:cs="Arial"/>
          <w:b w:val="0"/>
          <w:bCs w:val="0"/>
          <w:color w:val="auto"/>
          <w:sz w:val="24"/>
          <w:szCs w:val="24"/>
          <w:lang w:val="en-US"/>
        </w:rPr>
        <w:t>” to include CATO; and</w:t>
      </w:r>
    </w:p>
    <w:p w14:paraId="492E9B8D" w14:textId="77777777" w:rsidR="000C5A7F" w:rsidRDefault="000C5A7F" w:rsidP="000C5A7F">
      <w:pPr>
        <w:pStyle w:val="TableColumnHeading"/>
        <w:keepNext/>
        <w:numPr>
          <w:ilvl w:val="1"/>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Adding a clause for where CATOs interface with more than one TO, with the higher standard being determined within the tendering process.</w:t>
      </w:r>
    </w:p>
    <w:p w14:paraId="63B296A2" w14:textId="41A15456" w:rsidR="005C1B53" w:rsidRPr="000C5A7F" w:rsidRDefault="000C5A7F" w:rsidP="000C5A7F">
      <w:pPr>
        <w:pStyle w:val="TableColumnHeading"/>
        <w:keepNext/>
        <w:numPr>
          <w:ilvl w:val="2"/>
          <w:numId w:val="30"/>
        </w:numPr>
        <w:rPr>
          <w:rFonts w:ascii="Arial" w:eastAsiaTheme="minorEastAsia" w:hAnsi="Arial" w:cs="Arial"/>
          <w:b w:val="0"/>
          <w:bCs w:val="0"/>
          <w:color w:val="auto"/>
          <w:sz w:val="24"/>
          <w:szCs w:val="24"/>
          <w:lang w:val="en-US"/>
        </w:rPr>
      </w:pPr>
      <w:r>
        <w:rPr>
          <w:rFonts w:ascii="Arial" w:eastAsiaTheme="minorEastAsia" w:hAnsi="Arial" w:cs="Arial"/>
          <w:b w:val="0"/>
          <w:bCs w:val="0"/>
          <w:color w:val="auto"/>
          <w:sz w:val="24"/>
          <w:szCs w:val="24"/>
          <w:lang w:val="en-US"/>
        </w:rPr>
        <w:t>9 examples have been identified within the SQSS regarding difference between connecting to more than one TO which the Proposer believes are resolved with their proposed legal text alongside the existing geographically defined threshold classifications</w:t>
      </w:r>
    </w:p>
    <w:p w14:paraId="0548533E" w14:textId="77777777" w:rsidR="005C1B53" w:rsidRDefault="005C1B53" w:rsidP="00D16700">
      <w:pPr>
        <w:spacing w:line="240" w:lineRule="auto"/>
        <w:jc w:val="both"/>
        <w:textAlignment w:val="baseline"/>
        <w:rPr>
          <w:rFonts w:cs="Arial"/>
        </w:rPr>
      </w:pPr>
    </w:p>
    <w:p w14:paraId="4F7CF51A" w14:textId="77777777" w:rsidR="00D16700" w:rsidRDefault="00D16700" w:rsidP="00D16700">
      <w:pPr>
        <w:spacing w:line="240" w:lineRule="auto"/>
        <w:jc w:val="both"/>
        <w:textAlignment w:val="baseline"/>
        <w:rPr>
          <w:rFonts w:cs="Arial"/>
          <w:b/>
        </w:rPr>
      </w:pPr>
      <w:r>
        <w:rPr>
          <w:rFonts w:cs="Arial"/>
          <w:b/>
        </w:rPr>
        <w:t>Consideration of other options</w:t>
      </w:r>
    </w:p>
    <w:p w14:paraId="07D3CB74" w14:textId="77777777" w:rsidR="00D16700" w:rsidRDefault="00D16700" w:rsidP="00D16700">
      <w:pPr>
        <w:spacing w:line="240" w:lineRule="auto"/>
        <w:jc w:val="both"/>
        <w:textAlignment w:val="baseline"/>
        <w:rPr>
          <w:rFonts w:cs="Arial"/>
          <w:i/>
          <w:color w:val="FF0000"/>
        </w:rPr>
      </w:pPr>
      <w:r>
        <w:rPr>
          <w:rFonts w:cs="Arial"/>
          <w:i/>
          <w:color w:val="FF0000"/>
        </w:rPr>
        <w:t xml:space="preserve">This area should provide an overview of options that the Workgroup have discussed in their initial meetings ahead of the Consultation being issued. </w:t>
      </w:r>
    </w:p>
    <w:p w14:paraId="6330CEEC" w14:textId="77777777" w:rsidR="00D16700" w:rsidRDefault="00D16700" w:rsidP="00D16700">
      <w:pPr>
        <w:spacing w:line="240" w:lineRule="auto"/>
        <w:jc w:val="both"/>
        <w:textAlignment w:val="baseline"/>
        <w:rPr>
          <w:rFonts w:cs="Arial"/>
          <w:b/>
          <w:bCs/>
          <w:i/>
          <w:iCs/>
        </w:rPr>
      </w:pPr>
    </w:p>
    <w:p w14:paraId="627F0CE6" w14:textId="77777777" w:rsidR="00D16700" w:rsidRDefault="00D16700" w:rsidP="00D16700">
      <w:pPr>
        <w:spacing w:line="240" w:lineRule="auto"/>
        <w:jc w:val="both"/>
        <w:textAlignment w:val="baseline"/>
        <w:rPr>
          <w:rFonts w:cs="Arial"/>
          <w:bCs/>
          <w:i/>
          <w:iCs/>
          <w:color w:val="FF0000"/>
        </w:rPr>
      </w:pPr>
      <w:r>
        <w:rPr>
          <w:rFonts w:cs="Arial"/>
          <w:bCs/>
          <w:i/>
          <w:iCs/>
          <w:color w:val="FF0000"/>
        </w:rPr>
        <w:t>Please add any Workgroup Consultation questions into the document where the corresponding text explaining the background information. The template for this is:</w:t>
      </w:r>
    </w:p>
    <w:p w14:paraId="3F1EB33D" w14:textId="77777777" w:rsidR="00D16700" w:rsidRDefault="00D16700" w:rsidP="00D16700">
      <w:pPr>
        <w:spacing w:line="240" w:lineRule="auto"/>
        <w:jc w:val="both"/>
        <w:textAlignment w:val="baseline"/>
        <w:rPr>
          <w:rFonts w:cs="Arial"/>
          <w:bCs/>
          <w:i/>
          <w:iCs/>
          <w:color w:val="FF0000"/>
        </w:rPr>
      </w:pPr>
    </w:p>
    <w:p w14:paraId="17CF0347" w14:textId="77777777" w:rsidR="00D16700" w:rsidRDefault="00D16700" w:rsidP="00D16700">
      <w:pPr>
        <w:spacing w:line="240" w:lineRule="auto"/>
        <w:jc w:val="both"/>
        <w:textAlignment w:val="baseline"/>
        <w:rPr>
          <w:rFonts w:cs="Arial"/>
          <w:b/>
          <w:bCs/>
          <w:iCs/>
          <w:color w:val="F26522" w:themeColor="accent1"/>
        </w:rPr>
      </w:pPr>
      <w:r>
        <w:rPr>
          <w:rFonts w:cs="Arial"/>
          <w:b/>
          <w:bCs/>
          <w:iCs/>
          <w:color w:val="F26522" w:themeColor="accent1"/>
        </w:rPr>
        <w:t xml:space="preserve">Workgroup </w:t>
      </w:r>
      <w:r w:rsidR="00C20613">
        <w:rPr>
          <w:rFonts w:cs="Arial"/>
          <w:b/>
          <w:bCs/>
          <w:iCs/>
          <w:color w:val="F26522" w:themeColor="accent1"/>
        </w:rPr>
        <w:t>c</w:t>
      </w:r>
      <w:r>
        <w:rPr>
          <w:rFonts w:cs="Arial"/>
          <w:b/>
          <w:bCs/>
          <w:iCs/>
          <w:color w:val="F26522" w:themeColor="accent1"/>
        </w:rPr>
        <w:t xml:space="preserve">onsultation question: </w:t>
      </w:r>
      <w:proofErr w:type="spellStart"/>
      <w:r>
        <w:rPr>
          <w:rFonts w:cs="Arial"/>
          <w:b/>
          <w:bCs/>
          <w:iCs/>
          <w:color w:val="F26522" w:themeColor="accent1"/>
        </w:rPr>
        <w:t>Xxxxx</w:t>
      </w:r>
      <w:proofErr w:type="spellEnd"/>
      <w:r>
        <w:rPr>
          <w:rFonts w:cs="Arial"/>
          <w:b/>
          <w:bCs/>
          <w:iCs/>
          <w:color w:val="F26522" w:themeColor="accent1"/>
        </w:rPr>
        <w:t>?</w:t>
      </w:r>
    </w:p>
    <w:p w14:paraId="7BBD85A5" w14:textId="77777777" w:rsidR="006A46D4" w:rsidRDefault="006A46D4" w:rsidP="00043548"/>
    <w:p w14:paraId="62ECC9F3" w14:textId="20D8B30E" w:rsidR="006F2180" w:rsidRPr="00FE1376" w:rsidRDefault="00D16700" w:rsidP="00FE1376">
      <w:pPr>
        <w:pStyle w:val="Heading2"/>
      </w:pPr>
      <w:bookmarkStart w:id="18" w:name="_Toc74204563"/>
      <w:r>
        <w:t xml:space="preserve">Draft </w:t>
      </w:r>
      <w:r w:rsidR="00C20613">
        <w:t>l</w:t>
      </w:r>
      <w:r w:rsidR="006A46D4">
        <w:t>egal text</w:t>
      </w:r>
      <w:bookmarkEnd w:id="18"/>
    </w:p>
    <w:p w14:paraId="310C66F0" w14:textId="1E129AE6" w:rsidR="006F2180" w:rsidRDefault="006F2180" w:rsidP="006F2180">
      <w:pPr>
        <w:pStyle w:val="ListParagraph"/>
        <w:keepLines/>
        <w:widowControl w:val="0"/>
        <w:tabs>
          <w:tab w:val="left" w:pos="1418"/>
        </w:tabs>
        <w:spacing w:before="0" w:line="264" w:lineRule="auto"/>
        <w:ind w:left="0"/>
        <w:rPr>
          <w:color w:val="000000"/>
          <w:highlight w:val="yellow"/>
          <w:lang w:eastAsia="en-US"/>
        </w:rPr>
      </w:pPr>
      <w:r>
        <w:rPr>
          <w:color w:val="000000"/>
          <w:highlight w:val="yellow"/>
          <w:lang w:eastAsia="en-US"/>
        </w:rPr>
        <w:t xml:space="preserve">The draft legal text for this change can be found in Annex </w:t>
      </w:r>
      <w:r w:rsidR="00FE1376">
        <w:rPr>
          <w:color w:val="000000"/>
          <w:highlight w:val="yellow"/>
          <w:lang w:eastAsia="en-US"/>
        </w:rPr>
        <w:t>3.</w:t>
      </w:r>
    </w:p>
    <w:p w14:paraId="43D5E219"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7E76AC19" w14:textId="361B596A" w:rsidR="00AE3771" w:rsidRPr="00BF7E5B" w:rsidRDefault="00470B5B" w:rsidP="00BF7E5B">
      <w:pPr>
        <w:pStyle w:val="CA6"/>
      </w:pPr>
      <w:bookmarkStart w:id="19" w:name="_Toc74204564"/>
      <w:r w:rsidRPr="005603D9">
        <w:t>What is the impact of this change?</w:t>
      </w:r>
      <w:bookmarkEnd w:id="19"/>
    </w:p>
    <w:p w14:paraId="6D95E733" w14:textId="77777777" w:rsidR="00AE46F6" w:rsidRPr="00AE46F6" w:rsidRDefault="00AE46F6" w:rsidP="00AE46F6">
      <w:pPr>
        <w:pStyle w:val="Heading2"/>
      </w:pPr>
      <w:bookmarkStart w:id="20" w:name="_Toc74204565"/>
      <w:r w:rsidRPr="00AE46F6">
        <w:t xml:space="preserve">Proposer’s </w:t>
      </w:r>
      <w:r w:rsidR="008767E3">
        <w:t>a</w:t>
      </w:r>
      <w:r w:rsidRPr="00AE46F6">
        <w:t xml:space="preserve">ssessment against Code Objectives </w:t>
      </w:r>
      <w:bookmarkEnd w:id="20"/>
    </w:p>
    <w:p w14:paraId="2AD37249" w14:textId="77777777" w:rsidR="003F7C8D" w:rsidRDefault="003F7C8D" w:rsidP="003F7C8D">
      <w:pPr>
        <w:rPr>
          <w:rFonts w:cs="Arial"/>
          <w:bCs/>
          <w:kern w:val="32"/>
        </w:rPr>
      </w:pPr>
    </w:p>
    <w:tbl>
      <w:tblPr>
        <w:tblpPr w:leftFromText="180" w:rightFromText="180" w:vertAnchor="text" w:horzAnchor="margin" w:tblpY="49"/>
        <w:tblOverlap w:val="never"/>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4710"/>
        <w:gridCol w:w="4776"/>
      </w:tblGrid>
      <w:tr w:rsidR="00BF7E5B" w:rsidRPr="00BF7E5B" w14:paraId="30389B28" w14:textId="77777777" w:rsidTr="0076153C">
        <w:trPr>
          <w:trHeight w:hRule="exact" w:val="561"/>
        </w:trPr>
        <w:tc>
          <w:tcPr>
            <w:tcW w:w="0" w:type="auto"/>
            <w:gridSpan w:val="2"/>
            <w:shd w:val="clear" w:color="auto" w:fill="F26522" w:themeFill="accent1"/>
            <w:vAlign w:val="center"/>
          </w:tcPr>
          <w:p w14:paraId="610FA4F8" w14:textId="77777777" w:rsidR="00BF7E5B" w:rsidRPr="00BF7E5B" w:rsidRDefault="00BF7E5B" w:rsidP="00BF7E5B">
            <w:pPr>
              <w:keepNext/>
              <w:keepLines/>
              <w:spacing w:before="40" w:line="300" w:lineRule="atLeast"/>
              <w:outlineLvl w:val="2"/>
              <w:rPr>
                <w:rFonts w:asciiTheme="majorHAnsi" w:eastAsiaTheme="majorEastAsia" w:hAnsiTheme="majorHAnsi" w:cstheme="majorBidi"/>
                <w:b/>
                <w:szCs w:val="24"/>
                <w:lang w:eastAsia="en-GB"/>
              </w:rPr>
            </w:pPr>
            <w:bookmarkStart w:id="21" w:name="_Toc58847243"/>
            <w:r w:rsidRPr="00BF7E5B">
              <w:rPr>
                <w:rFonts w:asciiTheme="majorHAnsi" w:eastAsiaTheme="majorEastAsia" w:hAnsiTheme="majorHAnsi" w:cstheme="majorBidi"/>
                <w:b/>
                <w:color w:val="FFFFFF" w:themeColor="background1"/>
                <w:szCs w:val="24"/>
                <w:lang w:eastAsia="en-GB"/>
              </w:rPr>
              <w:t>Proposer’s assessment against SQSS Objectives</w:t>
            </w:r>
            <w:bookmarkEnd w:id="21"/>
            <w:r w:rsidRPr="00BF7E5B">
              <w:rPr>
                <w:rFonts w:asciiTheme="majorHAnsi" w:eastAsiaTheme="majorEastAsia" w:hAnsiTheme="majorHAnsi" w:cstheme="majorBidi"/>
                <w:b/>
                <w:color w:val="FFFFFF" w:themeColor="background1"/>
                <w:szCs w:val="24"/>
                <w:lang w:eastAsia="en-GB"/>
              </w:rPr>
              <w:t xml:space="preserve">  </w:t>
            </w:r>
          </w:p>
        </w:tc>
      </w:tr>
      <w:tr w:rsidR="00BF7E5B" w:rsidRPr="00BF7E5B" w14:paraId="79C963FC" w14:textId="77777777" w:rsidTr="0076153C">
        <w:trPr>
          <w:trHeight w:val="397"/>
        </w:trPr>
        <w:tc>
          <w:tcPr>
            <w:tcW w:w="0" w:type="auto"/>
          </w:tcPr>
          <w:p w14:paraId="06A517F0" w14:textId="77777777" w:rsidR="00BF7E5B" w:rsidRPr="00BF7E5B" w:rsidRDefault="00BF7E5B" w:rsidP="00BF7E5B">
            <w:pPr>
              <w:spacing w:after="160"/>
              <w:rPr>
                <w:b/>
              </w:rPr>
            </w:pPr>
            <w:r w:rsidRPr="00BF7E5B">
              <w:rPr>
                <w:b/>
              </w:rPr>
              <w:t>Relevant Objective</w:t>
            </w:r>
          </w:p>
        </w:tc>
        <w:tc>
          <w:tcPr>
            <w:tcW w:w="0" w:type="auto"/>
          </w:tcPr>
          <w:p w14:paraId="069413D4" w14:textId="77777777" w:rsidR="00BF7E5B" w:rsidRPr="00BF7E5B" w:rsidRDefault="00BF7E5B" w:rsidP="00BF7E5B">
            <w:pPr>
              <w:spacing w:after="160"/>
              <w:rPr>
                <w:b/>
              </w:rPr>
            </w:pPr>
            <w:r w:rsidRPr="00BF7E5B">
              <w:rPr>
                <w:b/>
              </w:rPr>
              <w:t>Identified impact</w:t>
            </w:r>
          </w:p>
        </w:tc>
      </w:tr>
      <w:tr w:rsidR="00BF7E5B" w:rsidRPr="00BF7E5B" w14:paraId="7C26447C" w14:textId="77777777" w:rsidTr="0076153C">
        <w:trPr>
          <w:trHeight w:val="397"/>
        </w:trPr>
        <w:tc>
          <w:tcPr>
            <w:tcW w:w="0" w:type="auto"/>
          </w:tcPr>
          <w:p w14:paraId="3E0DAEB0" w14:textId="77777777" w:rsidR="00BF7E5B" w:rsidRPr="00BF7E5B" w:rsidRDefault="00BF7E5B" w:rsidP="00BF7E5B">
            <w:pPr>
              <w:spacing w:after="160"/>
            </w:pPr>
            <w:r w:rsidRPr="00BF7E5B">
              <w:t>(</w:t>
            </w:r>
            <w:proofErr w:type="spellStart"/>
            <w:r w:rsidRPr="00BF7E5B">
              <w:t>i</w:t>
            </w:r>
            <w:proofErr w:type="spellEnd"/>
            <w:r w:rsidRPr="00BF7E5B">
              <w:t xml:space="preserve">) facilitate the planning, </w:t>
            </w:r>
            <w:proofErr w:type="gramStart"/>
            <w:r w:rsidRPr="00BF7E5B">
              <w:t>development</w:t>
            </w:r>
            <w:proofErr w:type="gramEnd"/>
            <w:r w:rsidRPr="00BF7E5B">
              <w:t xml:space="preserve"> and maintenance of an efficient, coordinated and economical system of electricity transmission, and the operation of that system in an efficient, economic and coordinated manner;</w:t>
            </w:r>
          </w:p>
        </w:tc>
        <w:tc>
          <w:tcPr>
            <w:tcW w:w="0" w:type="auto"/>
          </w:tcPr>
          <w:sdt>
            <w:sdtPr>
              <w:alias w:val="Impact assessment"/>
              <w:tag w:val="Impact assessment"/>
              <w:id w:val="1488983676"/>
              <w:placeholder>
                <w:docPart w:val="EBAA19AD39A445B6A173CC45855239DF"/>
              </w:placeholder>
              <w:dropDownList>
                <w:listItem w:displayText="Positive" w:value="Positive"/>
                <w:listItem w:displayText="Negative" w:value="Negative"/>
                <w:listItem w:displayText="Neutral" w:value="Neutral"/>
              </w:dropDownList>
            </w:sdtPr>
            <w:sdtEndPr/>
            <w:sdtContent>
              <w:p w14:paraId="2DF35E65" w14:textId="77777777" w:rsidR="00BF7E5B" w:rsidRPr="00BF7E5B" w:rsidRDefault="00BF7E5B" w:rsidP="00BF7E5B">
                <w:pPr>
                  <w:spacing w:after="160"/>
                </w:pPr>
                <w:r w:rsidRPr="00BF7E5B">
                  <w:t>Positive</w:t>
                </w:r>
              </w:p>
            </w:sdtContent>
          </w:sdt>
          <w:sdt>
            <w:sdtPr>
              <w:alias w:val="Insert text"/>
              <w:tag w:val="Insert text"/>
              <w:id w:val="-254058859"/>
              <w:placeholder>
                <w:docPart w:val="C4616BF9AC24402EAEABDCF4509B3B50"/>
              </w:placeholder>
            </w:sdtPr>
            <w:sdtEndPr/>
            <w:sdtContent>
              <w:p w14:paraId="6C7914F7" w14:textId="77777777" w:rsidR="00BF7E5B" w:rsidRPr="00BF7E5B" w:rsidRDefault="00BF7E5B" w:rsidP="00BF7E5B">
                <w:pPr>
                  <w:spacing w:after="160"/>
                </w:pPr>
                <w:r w:rsidRPr="00BF7E5B">
                  <w:rPr>
                    <w:rFonts w:asciiTheme="majorHAnsi" w:hAnsiTheme="majorHAnsi" w:cstheme="majorHAnsi"/>
                  </w:rPr>
                  <w:t>T</w:t>
                </w:r>
                <w:r w:rsidRPr="00BF7E5B">
                  <w:t>he introduction of these modifications will ensure that the development of CATO assets will be progressed safely and reliably in line with the standards specified in the SQSS</w:t>
                </w:r>
              </w:p>
            </w:sdtContent>
          </w:sdt>
        </w:tc>
      </w:tr>
      <w:tr w:rsidR="00BF7E5B" w:rsidRPr="00BF7E5B" w14:paraId="009238F1" w14:textId="77777777" w:rsidTr="0076153C">
        <w:trPr>
          <w:trHeight w:val="397"/>
        </w:trPr>
        <w:tc>
          <w:tcPr>
            <w:tcW w:w="0" w:type="auto"/>
          </w:tcPr>
          <w:p w14:paraId="631E3385" w14:textId="77777777" w:rsidR="00BF7E5B" w:rsidRPr="00BF7E5B" w:rsidRDefault="00BF7E5B" w:rsidP="00BF7E5B">
            <w:pPr>
              <w:spacing w:after="160"/>
            </w:pPr>
            <w:r w:rsidRPr="00BF7E5B">
              <w:t>(ii) ensure an appropriate level of security and quality of supply and safe operation of the National Electricity Transmission System;</w:t>
            </w:r>
          </w:p>
        </w:tc>
        <w:tc>
          <w:tcPr>
            <w:tcW w:w="0" w:type="auto"/>
          </w:tcPr>
          <w:sdt>
            <w:sdtPr>
              <w:alias w:val="Impact assessment"/>
              <w:tag w:val="Impact assessment"/>
              <w:id w:val="-1016308784"/>
              <w:placeholder>
                <w:docPart w:val="A7B0C19F75664096BE1CA7BF7F05780E"/>
              </w:placeholder>
              <w:dropDownList>
                <w:listItem w:displayText="Positive" w:value="Positive"/>
                <w:listItem w:displayText="Negative" w:value="Negative"/>
                <w:listItem w:displayText="Neutral" w:value="Neutral"/>
              </w:dropDownList>
            </w:sdtPr>
            <w:sdtEndPr/>
            <w:sdtContent>
              <w:p w14:paraId="18AB5381" w14:textId="77777777" w:rsidR="00BF7E5B" w:rsidRPr="00BF7E5B" w:rsidRDefault="00BF7E5B" w:rsidP="00BF7E5B">
                <w:pPr>
                  <w:spacing w:after="160"/>
                </w:pPr>
                <w:r w:rsidRPr="00BF7E5B">
                  <w:t>Positive</w:t>
                </w:r>
              </w:p>
            </w:sdtContent>
          </w:sdt>
          <w:sdt>
            <w:sdtPr>
              <w:alias w:val="Insert text"/>
              <w:tag w:val="Insert text"/>
              <w:id w:val="-36277221"/>
              <w:placeholder>
                <w:docPart w:val="BC35DDABCDEE4CE7B63F0853D12F1BFE"/>
              </w:placeholder>
            </w:sdtPr>
            <w:sdtEndPr/>
            <w:sdtContent>
              <w:p w14:paraId="7FAF3BB3" w14:textId="77777777" w:rsidR="00BF7E5B" w:rsidRPr="00BF7E5B" w:rsidRDefault="00BF7E5B" w:rsidP="00BF7E5B">
                <w:pPr>
                  <w:spacing w:after="160"/>
                </w:pPr>
                <w:r w:rsidRPr="00BF7E5B">
                  <w:rPr>
                    <w:rFonts w:asciiTheme="majorHAnsi" w:hAnsiTheme="majorHAnsi" w:cstheme="majorHAnsi"/>
                  </w:rPr>
                  <w:t xml:space="preserve">Introducing the concept of CATO into the relevant industry codes establishes the obligations of CATOs and those entities </w:t>
                </w:r>
                <w:r w:rsidRPr="00BF7E5B">
                  <w:rPr>
                    <w:rFonts w:asciiTheme="majorHAnsi" w:hAnsiTheme="majorHAnsi" w:cstheme="majorHAnsi"/>
                  </w:rPr>
                  <w:lastRenderedPageBreak/>
                  <w:t xml:space="preserve">interacting with the CATO assets, ensuring the safe, </w:t>
                </w:r>
                <w:proofErr w:type="gramStart"/>
                <w:r w:rsidRPr="00BF7E5B">
                  <w:rPr>
                    <w:rFonts w:asciiTheme="majorHAnsi" w:hAnsiTheme="majorHAnsi" w:cstheme="majorHAnsi"/>
                  </w:rPr>
                  <w:t>secure</w:t>
                </w:r>
                <w:proofErr w:type="gramEnd"/>
                <w:r w:rsidRPr="00BF7E5B">
                  <w:rPr>
                    <w:rFonts w:asciiTheme="majorHAnsi" w:hAnsiTheme="majorHAnsi" w:cstheme="majorHAnsi"/>
                  </w:rPr>
                  <w:t xml:space="preserve"> and coordinated operation of the System.</w:t>
                </w:r>
              </w:p>
            </w:sdtContent>
          </w:sdt>
        </w:tc>
      </w:tr>
      <w:tr w:rsidR="00BF7E5B" w:rsidRPr="00BF7E5B" w14:paraId="2C5F2A7F" w14:textId="77777777" w:rsidTr="0076153C">
        <w:trPr>
          <w:trHeight w:val="397"/>
        </w:trPr>
        <w:tc>
          <w:tcPr>
            <w:tcW w:w="0" w:type="auto"/>
          </w:tcPr>
          <w:p w14:paraId="049F3339" w14:textId="77777777" w:rsidR="00BF7E5B" w:rsidRPr="00BF7E5B" w:rsidRDefault="00BF7E5B" w:rsidP="00BF7E5B">
            <w:pPr>
              <w:spacing w:after="160"/>
            </w:pPr>
            <w:r w:rsidRPr="00BF7E5B">
              <w:lastRenderedPageBreak/>
              <w:t>(iii) facilitate effective competition in the generation and supply of electricity, and (so far as consistent therewith) facilitating such competition in the distribution of electricity; and</w:t>
            </w:r>
          </w:p>
        </w:tc>
        <w:tc>
          <w:tcPr>
            <w:tcW w:w="0" w:type="auto"/>
          </w:tcPr>
          <w:sdt>
            <w:sdtPr>
              <w:alias w:val="Impact assessment"/>
              <w:tag w:val="Impact assessment"/>
              <w:id w:val="-1936194240"/>
              <w:placeholder>
                <w:docPart w:val="D4B8BF34797640F9AC66E35399A9BC85"/>
              </w:placeholder>
              <w:dropDownList>
                <w:listItem w:displayText="Positive" w:value="Positive"/>
                <w:listItem w:displayText="Negative" w:value="Negative"/>
                <w:listItem w:displayText="Neutral" w:value="Neutral"/>
              </w:dropDownList>
            </w:sdtPr>
            <w:sdtEndPr/>
            <w:sdtContent>
              <w:p w14:paraId="6A7CB1A0" w14:textId="77777777" w:rsidR="00BF7E5B" w:rsidRPr="00BF7E5B" w:rsidRDefault="00BF7E5B" w:rsidP="00BF7E5B">
                <w:pPr>
                  <w:spacing w:after="160"/>
                </w:pPr>
                <w:r w:rsidRPr="00BF7E5B">
                  <w:t>Positive</w:t>
                </w:r>
              </w:p>
            </w:sdtContent>
          </w:sdt>
          <w:sdt>
            <w:sdtPr>
              <w:alias w:val="Insert text"/>
              <w:tag w:val="Insert text"/>
              <w:id w:val="-1536581747"/>
              <w:placeholder>
                <w:docPart w:val="A329168447BC45E0AD67DC559534295D"/>
              </w:placeholder>
            </w:sdtPr>
            <w:sdtEndPr/>
            <w:sdtContent>
              <w:p w14:paraId="4CB73AFF" w14:textId="77777777" w:rsidR="00BF7E5B" w:rsidRPr="00BF7E5B" w:rsidRDefault="00BF7E5B" w:rsidP="00BF7E5B">
                <w:pPr>
                  <w:spacing w:after="160"/>
                </w:pPr>
                <w:r w:rsidRPr="00BF7E5B">
                  <w:rPr>
                    <w:rFonts w:ascii="Arial" w:eastAsiaTheme="majorEastAsia" w:hAnsi="Arial" w:cs="Arial"/>
                    <w:shd w:val="clear" w:color="auto" w:fill="FFFFFF"/>
                  </w:rPr>
                  <w:t>The proposed code changes allow us to create transparency and fairness for competition participants, which is a requirement to set Onshore Network Competition up for success</w:t>
                </w:r>
                <w:r w:rsidRPr="00BF7E5B">
                  <w:t xml:space="preserve"> </w:t>
                </w:r>
              </w:p>
            </w:sdtContent>
          </w:sdt>
        </w:tc>
      </w:tr>
      <w:tr w:rsidR="00BF7E5B" w:rsidRPr="00BF7E5B" w14:paraId="62588EC8" w14:textId="77777777" w:rsidTr="0076153C">
        <w:trPr>
          <w:trHeight w:val="397"/>
        </w:trPr>
        <w:tc>
          <w:tcPr>
            <w:tcW w:w="0" w:type="auto"/>
          </w:tcPr>
          <w:p w14:paraId="59EE0627" w14:textId="77777777" w:rsidR="00BF7E5B" w:rsidRPr="00BF7E5B" w:rsidRDefault="00BF7E5B" w:rsidP="00BF7E5B">
            <w:pPr>
              <w:spacing w:after="160"/>
            </w:pPr>
            <w:r w:rsidRPr="00BF7E5B">
              <w:t>(iv)  facilitate electricity Transmission Licensees to comply with any relevant obligations under EU law</w:t>
            </w:r>
          </w:p>
        </w:tc>
        <w:tc>
          <w:tcPr>
            <w:tcW w:w="0" w:type="auto"/>
          </w:tcPr>
          <w:sdt>
            <w:sdtPr>
              <w:alias w:val="Impact assessment"/>
              <w:tag w:val="Impact assessment"/>
              <w:id w:val="-1453706893"/>
              <w:placeholder>
                <w:docPart w:val="5D9DEF21C3684F9C9E23756C7D3097C2"/>
              </w:placeholder>
              <w:dropDownList>
                <w:listItem w:displayText="Positive" w:value="Positive"/>
                <w:listItem w:displayText="Negative" w:value="Negative"/>
                <w:listItem w:displayText="Neutral" w:value="Neutral"/>
              </w:dropDownList>
            </w:sdtPr>
            <w:sdtEndPr/>
            <w:sdtContent>
              <w:p w14:paraId="1B6EF2F7" w14:textId="77777777" w:rsidR="00BF7E5B" w:rsidRPr="00BF7E5B" w:rsidRDefault="00BF7E5B" w:rsidP="00BF7E5B">
                <w:pPr>
                  <w:spacing w:after="160"/>
                </w:pPr>
                <w:r w:rsidRPr="00BF7E5B">
                  <w:t>Neutral</w:t>
                </w:r>
              </w:p>
            </w:sdtContent>
          </w:sdt>
          <w:p w14:paraId="0A6BBDAF" w14:textId="77777777" w:rsidR="00BF7E5B" w:rsidRPr="00BF7E5B" w:rsidRDefault="00BF7E5B" w:rsidP="00BF7E5B">
            <w:pPr>
              <w:spacing w:after="160"/>
            </w:pPr>
          </w:p>
        </w:tc>
      </w:tr>
    </w:tbl>
    <w:p w14:paraId="407FA669" w14:textId="06630E25" w:rsidR="00470B5B" w:rsidRDefault="00470B5B" w:rsidP="005603D9">
      <w:pPr>
        <w:rPr>
          <w:rFonts w:cs="Arial"/>
          <w:bCs/>
          <w:i/>
          <w:color w:val="FF0000"/>
          <w:kern w:val="32"/>
        </w:rPr>
      </w:pPr>
    </w:p>
    <w:tbl>
      <w:tblPr>
        <w:tblpPr w:leftFromText="180" w:rightFromText="180" w:bottomFromText="160" w:vertAnchor="text" w:horzAnchor="margin" w:tblpY="49"/>
        <w:tblOverlap w:val="never"/>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2166"/>
        <w:gridCol w:w="7320"/>
      </w:tblGrid>
      <w:tr w:rsidR="00FF1E9D" w:rsidRPr="00FF1E9D" w14:paraId="1046A68E" w14:textId="77777777" w:rsidTr="0076153C">
        <w:trPr>
          <w:trHeight w:val="861"/>
        </w:trPr>
        <w:tc>
          <w:tcPr>
            <w:tcW w:w="0" w:type="auto"/>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07E250E9" w14:textId="77777777" w:rsidR="00FF1E9D" w:rsidRPr="00FF1E9D" w:rsidRDefault="00FF1E9D" w:rsidP="00FF1E9D">
            <w:pPr>
              <w:keepNext/>
              <w:keepLines/>
              <w:spacing w:before="40" w:line="300" w:lineRule="atLeast"/>
              <w:outlineLvl w:val="2"/>
              <w:rPr>
                <w:rFonts w:asciiTheme="majorHAnsi" w:eastAsiaTheme="majorEastAsia" w:hAnsiTheme="majorHAnsi" w:cstheme="majorBidi"/>
                <w:b/>
                <w:szCs w:val="24"/>
              </w:rPr>
            </w:pPr>
            <w:bookmarkStart w:id="22" w:name="_Toc58837636"/>
            <w:bookmarkStart w:id="23" w:name="_Toc58844718"/>
            <w:bookmarkStart w:id="24" w:name="_Toc58847323"/>
            <w:r w:rsidRPr="00FF1E9D">
              <w:rPr>
                <w:rFonts w:asciiTheme="majorHAnsi" w:eastAsiaTheme="majorEastAsia" w:hAnsiTheme="majorHAnsi" w:cstheme="majorBidi"/>
                <w:b/>
                <w:color w:val="FFFFFF" w:themeColor="background1"/>
                <w:szCs w:val="24"/>
              </w:rPr>
              <w:t>Proposer’s assessment of the impact of the modification on the stakeholder / consumer benefit categories</w:t>
            </w:r>
            <w:bookmarkEnd w:id="22"/>
            <w:bookmarkEnd w:id="23"/>
            <w:bookmarkEnd w:id="24"/>
          </w:p>
        </w:tc>
      </w:tr>
      <w:tr w:rsidR="00FF1E9D" w:rsidRPr="00FF1E9D" w14:paraId="0A0835BB"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1705A00" w14:textId="77777777" w:rsidR="00FF1E9D" w:rsidRPr="00FF1E9D" w:rsidRDefault="00FF1E9D" w:rsidP="00FF1E9D">
            <w:pPr>
              <w:spacing w:after="160"/>
              <w:rPr>
                <w:b/>
              </w:rPr>
            </w:pPr>
            <w:r w:rsidRPr="00FF1E9D">
              <w:rPr>
                <w:b/>
              </w:rPr>
              <w:t>Stakeholder / consumer benefit categories</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E395F42" w14:textId="77777777" w:rsidR="00FF1E9D" w:rsidRPr="00FF1E9D" w:rsidRDefault="00FF1E9D" w:rsidP="00FF1E9D">
            <w:pPr>
              <w:spacing w:after="160"/>
              <w:rPr>
                <w:b/>
              </w:rPr>
            </w:pPr>
            <w:r w:rsidRPr="00FF1E9D">
              <w:rPr>
                <w:b/>
              </w:rPr>
              <w:t>Identified impact</w:t>
            </w:r>
          </w:p>
        </w:tc>
      </w:tr>
      <w:tr w:rsidR="00FF1E9D" w:rsidRPr="00FF1E9D" w14:paraId="616A7C7B"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8020233" w14:textId="77777777" w:rsidR="00FF1E9D" w:rsidRPr="00FF1E9D" w:rsidRDefault="00FF1E9D" w:rsidP="00FF1E9D">
            <w:pPr>
              <w:spacing w:after="160"/>
            </w:pPr>
            <w:r w:rsidRPr="00FF1E9D">
              <w:t>Improved safety and reliability of the system</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426155213"/>
              <w:placeholder>
                <w:docPart w:val="8321061E5C8B4490B8D7277AB6D3EAE8"/>
              </w:placeholder>
              <w:dropDownList>
                <w:listItem w:displayText="Positive" w:value="Positive"/>
                <w:listItem w:displayText="Negative" w:value="Negative"/>
                <w:listItem w:displayText="Neutral" w:value="Neutral"/>
              </w:dropDownList>
            </w:sdtPr>
            <w:sdtEndPr/>
            <w:sdtContent>
              <w:p w14:paraId="001B525F" w14:textId="77777777" w:rsidR="00FF1E9D" w:rsidRPr="00FF1E9D" w:rsidRDefault="00FF1E9D" w:rsidP="00FF1E9D">
                <w:pPr>
                  <w:spacing w:after="160"/>
                </w:pPr>
                <w:r w:rsidRPr="00FF1E9D">
                  <w:t>Neutral</w:t>
                </w:r>
              </w:p>
            </w:sdtContent>
          </w:sdt>
          <w:p w14:paraId="3333B318" w14:textId="77777777" w:rsidR="00FF1E9D" w:rsidRPr="00FF1E9D" w:rsidRDefault="00FF1E9D" w:rsidP="00FF1E9D">
            <w:pPr>
              <w:spacing w:after="160"/>
              <w:rPr>
                <w:color w:val="808080"/>
              </w:rPr>
            </w:pPr>
          </w:p>
        </w:tc>
      </w:tr>
      <w:tr w:rsidR="00FF1E9D" w:rsidRPr="00FF1E9D" w14:paraId="5C470BC4"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D365DF7" w14:textId="77777777" w:rsidR="00FF1E9D" w:rsidRPr="00FF1E9D" w:rsidRDefault="00FF1E9D" w:rsidP="00FF1E9D">
            <w:pPr>
              <w:spacing w:after="160"/>
            </w:pPr>
            <w:r w:rsidRPr="00FF1E9D">
              <w:t>Lower bills than would otherwise be the case</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1228303639"/>
              <w:placeholder>
                <w:docPart w:val="F3FBB5D0B47942E4925BC0DE0C30E779"/>
              </w:placeholder>
              <w:dropDownList>
                <w:listItem w:displayText="Positive" w:value="Positive"/>
                <w:listItem w:displayText="Negative" w:value="Negative"/>
                <w:listItem w:displayText="Neutral" w:value="Neutral"/>
              </w:dropDownList>
            </w:sdtPr>
            <w:sdtEndPr/>
            <w:sdtContent>
              <w:p w14:paraId="39BF9A0F" w14:textId="77777777" w:rsidR="00FF1E9D" w:rsidRPr="00FF1E9D" w:rsidRDefault="00FF1E9D" w:rsidP="00FF1E9D">
                <w:pPr>
                  <w:spacing w:after="160"/>
                </w:pPr>
                <w:r w:rsidRPr="00FF1E9D">
                  <w:t>Positive</w:t>
                </w:r>
              </w:p>
            </w:sdtContent>
          </w:sdt>
          <w:sdt>
            <w:sdtPr>
              <w:rPr>
                <w:rFonts w:ascii="Arial" w:eastAsia="Times New Roman" w:hAnsi="Arial" w:cs="Times New Roman"/>
                <w:color w:val="808080"/>
                <w:sz w:val="20"/>
                <w:szCs w:val="24"/>
                <w:lang w:eastAsia="en-GB"/>
              </w:rPr>
              <w:id w:val="130373928"/>
              <w:placeholder>
                <w:docPart w:val="DB2ADA5269FB4CDE829B25F642DD8E37"/>
              </w:placeholder>
            </w:sdtPr>
            <w:sdtEndPr>
              <w:rPr>
                <w:rFonts w:asciiTheme="minorHAnsi" w:eastAsiaTheme="minorHAnsi" w:hAnsiTheme="minorHAnsi" w:cstheme="minorBidi"/>
                <w:szCs w:val="22"/>
                <w:lang w:eastAsia="en-US"/>
              </w:rPr>
            </w:sdtEndPr>
            <w:sdtContent>
              <w:p w14:paraId="0685F650" w14:textId="77777777" w:rsidR="00FF1E9D" w:rsidRPr="00FF1E9D" w:rsidRDefault="004A168E" w:rsidP="00FF1E9D">
                <w:pPr>
                  <w:keepNext/>
                  <w:spacing w:before="120" w:after="120" w:line="300" w:lineRule="atLeast"/>
                  <w:jc w:val="both"/>
                  <w:outlineLvl w:val="3"/>
                </w:pPr>
                <w:sdt>
                  <w:sdtPr>
                    <w:rPr>
                      <w:color w:val="808080"/>
                    </w:rPr>
                    <w:id w:val="105628543"/>
                    <w:placeholder>
                      <w:docPart w:val="19481B3267774800906F141AB333C721"/>
                    </w:placeholder>
                  </w:sdtPr>
                  <w:sdtEndPr>
                    <w:rPr>
                      <w:color w:val="auto"/>
                    </w:rPr>
                  </w:sdtEndPr>
                  <w:sdtContent>
                    <w:r w:rsidR="00FF1E9D" w:rsidRPr="00FF1E9D">
                      <w:t>Provide commercially efficient growth of the National Electricity Transmission System (NETS)</w:t>
                    </w:r>
                  </w:sdtContent>
                </w:sdt>
              </w:p>
            </w:sdtContent>
          </w:sdt>
        </w:tc>
      </w:tr>
      <w:tr w:rsidR="00FF1E9D" w:rsidRPr="00FF1E9D" w14:paraId="1E3192B6"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2C9B3A97" w14:textId="77777777" w:rsidR="00FF1E9D" w:rsidRPr="00FF1E9D" w:rsidRDefault="00FF1E9D" w:rsidP="00FF1E9D">
            <w:pPr>
              <w:spacing w:after="160"/>
            </w:pPr>
            <w:r w:rsidRPr="00FF1E9D">
              <w:t>Benefits for society as a whole</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1947185236"/>
              <w:placeholder>
                <w:docPart w:val="3D02240D4E0948D99A5C0B21FFF08467"/>
              </w:placeholder>
              <w:dropDownList>
                <w:listItem w:displayText="Positive" w:value="Positive"/>
                <w:listItem w:displayText="Negative" w:value="Negative"/>
                <w:listItem w:displayText="Neutral" w:value="Neutral"/>
              </w:dropDownList>
            </w:sdtPr>
            <w:sdtEndPr/>
            <w:sdtContent>
              <w:p w14:paraId="5A238B45" w14:textId="77777777" w:rsidR="00FF1E9D" w:rsidRPr="00FF1E9D" w:rsidRDefault="00FF1E9D" w:rsidP="00FF1E9D">
                <w:pPr>
                  <w:spacing w:after="160"/>
                </w:pPr>
                <w:r w:rsidRPr="00FF1E9D">
                  <w:t>Positive</w:t>
                </w:r>
              </w:p>
            </w:sdtContent>
          </w:sdt>
          <w:sdt>
            <w:sdtPr>
              <w:rPr>
                <w:rFonts w:ascii="Arial" w:hAnsi="Arial"/>
                <w:b/>
                <w:sz w:val="20"/>
              </w:rPr>
              <w:id w:val="1400941745"/>
              <w:placeholder>
                <w:docPart w:val="49E1B44E4EF546448B5B970E04F12445"/>
              </w:placeholder>
            </w:sdtPr>
            <w:sdtEndPr/>
            <w:sdtContent>
              <w:p w14:paraId="20A2BCCC" w14:textId="77777777" w:rsidR="00FF1E9D" w:rsidRPr="00FF1E9D" w:rsidRDefault="00FF1E9D" w:rsidP="00FF1E9D">
                <w:pPr>
                  <w:spacing w:after="160"/>
                  <w:rPr>
                    <w:rFonts w:ascii="Arial" w:hAnsi="Arial"/>
                  </w:rPr>
                </w:pPr>
                <w:r w:rsidRPr="00FF1E9D">
                  <w:rPr>
                    <w:rFonts w:asciiTheme="majorHAnsi" w:hAnsiTheme="majorHAnsi" w:cstheme="majorHAnsi"/>
                  </w:rPr>
                  <w:t>The introduction of competition to onshore electricity networks has a key role to play in improving efficiency in network investment and driving innovative solutions to network needs.  These modifications will ensure that the development of CATO assets do not compromise safety and reliability standards</w:t>
                </w:r>
              </w:p>
            </w:sdtContent>
          </w:sdt>
        </w:tc>
      </w:tr>
      <w:tr w:rsidR="00FF1E9D" w:rsidRPr="00FF1E9D" w14:paraId="298C22B2"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ED61739" w14:textId="77777777" w:rsidR="00FF1E9D" w:rsidRPr="00FF1E9D" w:rsidRDefault="00FF1E9D" w:rsidP="00FF1E9D">
            <w:pPr>
              <w:spacing w:after="160"/>
            </w:pPr>
            <w:r w:rsidRPr="00FF1E9D">
              <w:t>Reduced environmental damage</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1622806143"/>
              <w:placeholder>
                <w:docPart w:val="E124C2447BC74484A9DBC7FFB7155914"/>
              </w:placeholder>
              <w:dropDownList>
                <w:listItem w:displayText="Positive" w:value="Positive"/>
                <w:listItem w:displayText="Negative" w:value="Negative"/>
                <w:listItem w:displayText="Neutral" w:value="Neutral"/>
              </w:dropDownList>
            </w:sdtPr>
            <w:sdtEndPr/>
            <w:sdtContent>
              <w:p w14:paraId="2645CE02" w14:textId="77777777" w:rsidR="00FF1E9D" w:rsidRPr="00FF1E9D" w:rsidRDefault="00FF1E9D" w:rsidP="00FF1E9D">
                <w:pPr>
                  <w:spacing w:after="160"/>
                </w:pPr>
                <w:r w:rsidRPr="00FF1E9D">
                  <w:t>Neutral</w:t>
                </w:r>
              </w:p>
            </w:sdtContent>
          </w:sdt>
          <w:p w14:paraId="5EFCF692" w14:textId="77777777" w:rsidR="00FF1E9D" w:rsidRPr="00FF1E9D" w:rsidRDefault="00FF1E9D" w:rsidP="00FF1E9D">
            <w:pPr>
              <w:spacing w:after="160"/>
              <w:rPr>
                <w:rFonts w:ascii="Arial" w:hAnsi="Arial"/>
              </w:rPr>
            </w:pPr>
          </w:p>
        </w:tc>
      </w:tr>
      <w:tr w:rsidR="00FF1E9D" w:rsidRPr="00FF1E9D" w14:paraId="72A5691C" w14:textId="77777777" w:rsidTr="0076153C">
        <w:trPr>
          <w:trHeight w:val="397"/>
        </w:trPr>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01BD079" w14:textId="77777777" w:rsidR="00FF1E9D" w:rsidRPr="00FF1E9D" w:rsidRDefault="00FF1E9D" w:rsidP="00FF1E9D">
            <w:pPr>
              <w:spacing w:after="160"/>
            </w:pPr>
            <w:r w:rsidRPr="00FF1E9D">
              <w:t>Improved quality of service</w:t>
            </w:r>
          </w:p>
        </w:tc>
        <w:tc>
          <w:tcPr>
            <w:tcW w:w="0" w:type="auto"/>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alias w:val="Impact assessment"/>
              <w:tag w:val="Impact assessment"/>
              <w:id w:val="-491413719"/>
              <w:placeholder>
                <w:docPart w:val="4EBD0667AD25436A941CE99696F16C0D"/>
              </w:placeholder>
              <w:dropDownList>
                <w:listItem w:displayText="Positive" w:value="Positive"/>
                <w:listItem w:displayText="Negative" w:value="Negative"/>
                <w:listItem w:displayText="Neutral" w:value="Neutral"/>
              </w:dropDownList>
            </w:sdtPr>
            <w:sdtEndPr/>
            <w:sdtContent>
              <w:p w14:paraId="46196236" w14:textId="77777777" w:rsidR="00FF1E9D" w:rsidRPr="00FF1E9D" w:rsidRDefault="00FF1E9D" w:rsidP="00FF1E9D">
                <w:pPr>
                  <w:spacing w:after="160"/>
                </w:pPr>
                <w:r w:rsidRPr="00FF1E9D">
                  <w:t>Neutral</w:t>
                </w:r>
              </w:p>
            </w:sdtContent>
          </w:sdt>
          <w:sdt>
            <w:sdtPr>
              <w:rPr>
                <w:color w:val="808080"/>
                <w:sz w:val="20"/>
              </w:rPr>
              <w:id w:val="1382827864"/>
              <w:placeholder>
                <w:docPart w:val="3C08595E4F994AD6B887B8F7784A81BB"/>
              </w:placeholder>
              <w:showingPlcHdr/>
            </w:sdtPr>
            <w:sdtEndPr/>
            <w:sdtContent>
              <w:p w14:paraId="56D98A8F" w14:textId="77777777" w:rsidR="00FF1E9D" w:rsidRPr="00FF1E9D" w:rsidRDefault="00FF1E9D" w:rsidP="00FF1E9D">
                <w:pPr>
                  <w:spacing w:after="160"/>
                </w:pPr>
                <w:r w:rsidRPr="00FF1E9D">
                  <w:rPr>
                    <w:color w:val="808080"/>
                  </w:rPr>
                  <w:t>Click or tap here to enter text.</w:t>
                </w:r>
              </w:p>
            </w:sdtContent>
          </w:sdt>
        </w:tc>
      </w:tr>
    </w:tbl>
    <w:p w14:paraId="285F464D" w14:textId="77777777" w:rsidR="00BF7E5B" w:rsidRDefault="00BF7E5B" w:rsidP="005603D9">
      <w:pPr>
        <w:rPr>
          <w:rFonts w:cs="Arial"/>
          <w:bCs/>
          <w:kern w:val="32"/>
        </w:rPr>
      </w:pPr>
    </w:p>
    <w:p w14:paraId="7C1FD658" w14:textId="34840A00" w:rsidR="008441B9" w:rsidRDefault="008441B9" w:rsidP="008441B9">
      <w:pPr>
        <w:pStyle w:val="ListParagraph"/>
        <w:keepLines/>
        <w:widowControl w:val="0"/>
        <w:tabs>
          <w:tab w:val="left" w:pos="1418"/>
        </w:tabs>
        <w:spacing w:before="0" w:line="264" w:lineRule="auto"/>
        <w:ind w:left="0"/>
        <w:rPr>
          <w:b/>
          <w:snapToGrid w:val="0"/>
          <w:color w:val="000000"/>
          <w:szCs w:val="20"/>
          <w:lang w:eastAsia="en-US"/>
        </w:rPr>
      </w:pPr>
      <w:r>
        <w:rPr>
          <w:b/>
          <w:color w:val="F26522" w:themeColor="accent1"/>
        </w:rPr>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Pr>
          <w:rFonts w:cs="Arial"/>
          <w:bCs/>
          <w:color w:val="F26522" w:themeColor="accent1"/>
          <w:kern w:val="32"/>
        </w:rPr>
        <w:t xml:space="preserve">Do you believe that </w:t>
      </w:r>
      <w:r w:rsidRPr="00FF1E9D">
        <w:rPr>
          <w:rFonts w:cs="Arial"/>
          <w:bCs/>
          <w:color w:val="F26522" w:themeColor="accent1"/>
          <w:kern w:val="32"/>
        </w:rPr>
        <w:t>GSR</w:t>
      </w:r>
      <w:r w:rsidR="00FF1E9D" w:rsidRPr="00FF1E9D">
        <w:rPr>
          <w:rFonts w:cs="Arial"/>
          <w:bCs/>
          <w:color w:val="F26522" w:themeColor="accent1"/>
          <w:kern w:val="32"/>
        </w:rPr>
        <w:t>03</w:t>
      </w:r>
      <w:r w:rsidR="00FF1E9D">
        <w:rPr>
          <w:rFonts w:cs="Arial"/>
          <w:bCs/>
          <w:color w:val="F26522" w:themeColor="accent1"/>
          <w:kern w:val="32"/>
        </w:rPr>
        <w:t xml:space="preserve">1 </w:t>
      </w:r>
      <w:r>
        <w:rPr>
          <w:rFonts w:cs="Arial"/>
          <w:bCs/>
          <w:color w:val="F26522" w:themeColor="accent1"/>
          <w:kern w:val="32"/>
        </w:rPr>
        <w:t>Original proposal better facilitates the Applicable Objectives?</w:t>
      </w:r>
    </w:p>
    <w:p w14:paraId="6C6EE3C1" w14:textId="77777777" w:rsidR="008441B9" w:rsidRPr="00B67596" w:rsidRDefault="008441B9" w:rsidP="005603D9">
      <w:pPr>
        <w:rPr>
          <w:rFonts w:cs="Arial"/>
          <w:bCs/>
          <w:kern w:val="32"/>
        </w:rPr>
      </w:pPr>
    </w:p>
    <w:p w14:paraId="752451A1" w14:textId="77777777" w:rsidR="00470B5B" w:rsidRPr="005603D9" w:rsidRDefault="00470B5B" w:rsidP="009A206C">
      <w:pPr>
        <w:pStyle w:val="CA4"/>
      </w:pPr>
      <w:bookmarkStart w:id="25" w:name="_Toc74204566"/>
      <w:r w:rsidRPr="005603D9">
        <w:lastRenderedPageBreak/>
        <w:t>When will this change take place?</w:t>
      </w:r>
      <w:bookmarkEnd w:id="25"/>
    </w:p>
    <w:p w14:paraId="0D5C8AB2" w14:textId="77777777" w:rsidR="00470B5B" w:rsidRDefault="00470B5B" w:rsidP="00E47B59">
      <w:pPr>
        <w:pStyle w:val="Heading3"/>
      </w:pPr>
      <w:bookmarkStart w:id="26" w:name="_Toc74204567"/>
      <w:r w:rsidRPr="009A206C">
        <w:t>Implementation date</w:t>
      </w:r>
      <w:bookmarkEnd w:id="26"/>
    </w:p>
    <w:bookmarkStart w:id="27" w:name="_Toc74204568" w:displacedByCustomXml="next"/>
    <w:sdt>
      <w:sdtPr>
        <w:alias w:val="Insert text"/>
        <w:tag w:val="Insert text"/>
        <w:id w:val="-312101752"/>
        <w:placeholder>
          <w:docPart w:val="94240D1004EE4A3D9FC595DBCFEAAA83"/>
        </w:placeholder>
      </w:sdtPr>
      <w:sdtEndPr/>
      <w:sdtContent>
        <w:p w14:paraId="50E56587" w14:textId="77777777" w:rsidR="009239F1" w:rsidRPr="009239F1" w:rsidRDefault="009239F1" w:rsidP="009239F1">
          <w:pPr>
            <w:spacing w:after="160"/>
          </w:pPr>
          <w:r w:rsidRPr="009239F1">
            <w:t>Target date Q4 2023</w:t>
          </w:r>
        </w:p>
      </w:sdtContent>
    </w:sdt>
    <w:p w14:paraId="192CCE18" w14:textId="77777777" w:rsidR="00470B5B" w:rsidRPr="009A206C" w:rsidRDefault="00470B5B" w:rsidP="009A206C">
      <w:pPr>
        <w:pStyle w:val="Heading3"/>
      </w:pPr>
      <w:r w:rsidRPr="009A206C">
        <w:t>Date decision required by</w:t>
      </w:r>
      <w:bookmarkEnd w:id="27"/>
    </w:p>
    <w:p w14:paraId="48250A21" w14:textId="77777777" w:rsidR="00552FB4" w:rsidRPr="00552FB4" w:rsidRDefault="00552FB4" w:rsidP="00552FB4">
      <w:pPr>
        <w:spacing w:after="160"/>
      </w:pPr>
      <w:bookmarkStart w:id="28" w:name="_Toc74204569"/>
      <w:r w:rsidRPr="00552FB4">
        <w:t xml:space="preserve">November 2023 </w:t>
      </w:r>
      <w:proofErr w:type="gramStart"/>
      <w:r w:rsidRPr="00552FB4">
        <w:t>in order to</w:t>
      </w:r>
      <w:proofErr w:type="gramEnd"/>
      <w:r w:rsidRPr="00552FB4">
        <w:t xml:space="preserve"> achieve implementation in time for receiving bids from Q1 2024.</w:t>
      </w:r>
    </w:p>
    <w:p w14:paraId="66B0DCA5" w14:textId="77777777" w:rsidR="00470B5B" w:rsidRPr="009A206C" w:rsidRDefault="00470B5B" w:rsidP="009A206C">
      <w:pPr>
        <w:pStyle w:val="Heading3"/>
      </w:pPr>
      <w:r w:rsidRPr="009A206C">
        <w:t>Implementation approach</w:t>
      </w:r>
      <w:bookmarkEnd w:id="28"/>
    </w:p>
    <w:p w14:paraId="6319EB42" w14:textId="457FC8B7" w:rsidR="000F5F87" w:rsidRDefault="00F8541E" w:rsidP="000F5F87">
      <w:pPr>
        <w:keepLines/>
        <w:widowControl w:val="0"/>
        <w:tabs>
          <w:tab w:val="left" w:pos="1418"/>
        </w:tabs>
        <w:spacing w:line="264" w:lineRule="auto"/>
      </w:pPr>
      <w:r>
        <w:t xml:space="preserve">No systems or processes will be required to change </w:t>
      </w:r>
      <w:proofErr w:type="gramStart"/>
      <w:r>
        <w:t>as a result of</w:t>
      </w:r>
      <w:proofErr w:type="gramEnd"/>
      <w:r>
        <w:t xml:space="preserve"> this modification.</w:t>
      </w:r>
    </w:p>
    <w:p w14:paraId="5243E22E" w14:textId="77777777" w:rsidR="00F8541E" w:rsidRDefault="00F8541E" w:rsidP="000F5F87">
      <w:pPr>
        <w:keepLines/>
        <w:widowControl w:val="0"/>
        <w:tabs>
          <w:tab w:val="left" w:pos="1418"/>
        </w:tabs>
        <w:spacing w:line="264" w:lineRule="auto"/>
        <w:rPr>
          <w:rFonts w:cs="Arial"/>
          <w:i/>
          <w:color w:val="FF0000"/>
        </w:rPr>
      </w:pPr>
    </w:p>
    <w:p w14:paraId="74632727" w14:textId="77777777" w:rsidR="008441B9" w:rsidRDefault="008441B9" w:rsidP="008441B9">
      <w:pPr>
        <w:keepLines/>
        <w:widowControl w:val="0"/>
        <w:tabs>
          <w:tab w:val="left" w:pos="1418"/>
        </w:tabs>
        <w:spacing w:line="264" w:lineRule="auto"/>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1AE1FDC1" w14:textId="77777777" w:rsidR="008441B9" w:rsidRDefault="008441B9" w:rsidP="00C52EC0">
      <w:pPr>
        <w:spacing w:after="160"/>
        <w:rPr>
          <w:b/>
        </w:rPr>
      </w:pPr>
    </w:p>
    <w:p w14:paraId="6AD08EE1" w14:textId="77777777" w:rsidR="00470B5B" w:rsidRPr="005603D9" w:rsidRDefault="00470B5B" w:rsidP="009A206C">
      <w:pPr>
        <w:pStyle w:val="CA5"/>
      </w:pPr>
      <w:bookmarkStart w:id="29" w:name="_Workgroup_Consultation_1"/>
      <w:bookmarkStart w:id="30" w:name="_Toc74204570"/>
      <w:bookmarkEnd w:id="29"/>
      <w:r w:rsidRPr="005603D9">
        <w:t>Interactions</w:t>
      </w:r>
      <w:bookmarkEnd w:id="3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5A81E158" w14:textId="77777777" w:rsidTr="006277ED">
        <w:tc>
          <w:tcPr>
            <w:tcW w:w="2371" w:type="dxa"/>
          </w:tcPr>
          <w:p w14:paraId="5E064FAA" w14:textId="24A36CCB" w:rsidR="00C53337" w:rsidRDefault="00086A0E" w:rsidP="00950875">
            <w:r>
              <w:rPr>
                <w:rFonts w:ascii="Segoe UI Symbol" w:hAnsi="Segoe UI Symbol" w:cs="Segoe UI Symbol"/>
              </w:rPr>
              <w:t>☒</w:t>
            </w:r>
            <w:r w:rsidR="00950875">
              <w:t>Grid Code</w:t>
            </w:r>
          </w:p>
        </w:tc>
        <w:tc>
          <w:tcPr>
            <w:tcW w:w="2371" w:type="dxa"/>
          </w:tcPr>
          <w:p w14:paraId="332B0566" w14:textId="7E732689" w:rsidR="00C53337" w:rsidRDefault="00086A0E" w:rsidP="00950875">
            <w:r>
              <w:rPr>
                <w:rFonts w:ascii="Segoe UI Symbol" w:hAnsi="Segoe UI Symbol" w:cs="Segoe UI Symbol"/>
              </w:rPr>
              <w:t>☒</w:t>
            </w:r>
            <w:r w:rsidR="00866060">
              <w:t>BSC</w:t>
            </w:r>
          </w:p>
        </w:tc>
        <w:tc>
          <w:tcPr>
            <w:tcW w:w="2372" w:type="dxa"/>
          </w:tcPr>
          <w:p w14:paraId="147AEF53" w14:textId="720775E2" w:rsidR="00C53337" w:rsidRDefault="00086A0E" w:rsidP="00950875">
            <w:r>
              <w:rPr>
                <w:rFonts w:ascii="Segoe UI Symbol" w:hAnsi="Segoe UI Symbol" w:cs="Segoe UI Symbol"/>
              </w:rPr>
              <w:t>☒</w:t>
            </w:r>
            <w:r w:rsidR="00866060">
              <w:t>STC</w:t>
            </w:r>
          </w:p>
        </w:tc>
        <w:tc>
          <w:tcPr>
            <w:tcW w:w="2372" w:type="dxa"/>
          </w:tcPr>
          <w:p w14:paraId="4B3C11C0" w14:textId="693BFB1B" w:rsidR="00C53337" w:rsidRDefault="007543EF" w:rsidP="00950875">
            <w:r>
              <w:rPr>
                <w:rFonts w:ascii="Segoe UI Symbol" w:hAnsi="Segoe UI Symbol" w:cs="Segoe UI Symbol"/>
              </w:rPr>
              <w:t>☒</w:t>
            </w:r>
            <w:r>
              <w:t>CUSC</w:t>
            </w:r>
          </w:p>
        </w:tc>
      </w:tr>
      <w:tr w:rsidR="00950875" w14:paraId="1295E748" w14:textId="77777777" w:rsidTr="006277ED">
        <w:tc>
          <w:tcPr>
            <w:tcW w:w="2371" w:type="dxa"/>
          </w:tcPr>
          <w:p w14:paraId="43AECAB4" w14:textId="77777777" w:rsidR="00950875" w:rsidRDefault="006277ED" w:rsidP="00950875">
            <w:r>
              <w:rPr>
                <w:rFonts w:ascii="MS Gothic" w:eastAsia="MS Gothic" w:hAnsi="MS Gothic" w:hint="eastAsia"/>
              </w:rPr>
              <w:t>☐</w:t>
            </w:r>
            <w:r>
              <w:t xml:space="preserve">European Network Codes </w:t>
            </w:r>
          </w:p>
          <w:p w14:paraId="23A33E26" w14:textId="77777777" w:rsidR="00950875" w:rsidRDefault="00950875" w:rsidP="00C53337"/>
        </w:tc>
        <w:tc>
          <w:tcPr>
            <w:tcW w:w="2371" w:type="dxa"/>
          </w:tcPr>
          <w:p w14:paraId="4893FAB7"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3"/>
            </w:r>
          </w:p>
        </w:tc>
        <w:tc>
          <w:tcPr>
            <w:tcW w:w="2372" w:type="dxa"/>
          </w:tcPr>
          <w:p w14:paraId="7006202F" w14:textId="77777777" w:rsidR="00951276" w:rsidRDefault="00951276" w:rsidP="00951276">
            <w:r>
              <w:rPr>
                <w:rFonts w:ascii="MS Gothic" w:eastAsia="MS Gothic" w:hAnsi="MS Gothic" w:hint="eastAsia"/>
              </w:rPr>
              <w:t>☐</w:t>
            </w:r>
            <w:r>
              <w:t>Other modifications</w:t>
            </w:r>
          </w:p>
          <w:p w14:paraId="360DA5E2" w14:textId="77777777" w:rsidR="00950875" w:rsidRDefault="00950875" w:rsidP="00950875"/>
        </w:tc>
        <w:tc>
          <w:tcPr>
            <w:tcW w:w="2372" w:type="dxa"/>
          </w:tcPr>
          <w:p w14:paraId="44A19DDA" w14:textId="77777777" w:rsidR="00950875" w:rsidRDefault="00950875" w:rsidP="00950875">
            <w:r>
              <w:rPr>
                <w:rFonts w:ascii="MS Gothic" w:eastAsia="MS Gothic" w:hAnsi="MS Gothic" w:hint="eastAsia"/>
              </w:rPr>
              <w:t>☐</w:t>
            </w:r>
            <w:r>
              <w:t>Other</w:t>
            </w:r>
          </w:p>
          <w:p w14:paraId="07318A5E" w14:textId="77777777" w:rsidR="00950875" w:rsidRDefault="00950875" w:rsidP="00C53337"/>
        </w:tc>
      </w:tr>
    </w:tbl>
    <w:p w14:paraId="0CEBAFD8" w14:textId="77777777" w:rsidR="004D7B86" w:rsidRDefault="004D7B86">
      <w:pPr>
        <w:spacing w:after="160"/>
        <w:rPr>
          <w:rStyle w:val="normaltextrun"/>
          <w:rFonts w:ascii="Arial" w:hAnsi="Arial" w:cs="Arial"/>
          <w:b/>
          <w:bCs/>
          <w:color w:val="FFFFFF"/>
          <w:sz w:val="28"/>
          <w:szCs w:val="28"/>
          <w:shd w:val="clear" w:color="auto" w:fill="727274"/>
        </w:rPr>
      </w:pPr>
      <w:bookmarkStart w:id="31" w:name="_How_to_respond"/>
      <w:bookmarkEnd w:id="31"/>
    </w:p>
    <w:p w14:paraId="48C5A9F7" w14:textId="77777777" w:rsidR="004D7B86" w:rsidRPr="004D7B86" w:rsidRDefault="004D7B86" w:rsidP="004D7B86">
      <w:pPr>
        <w:pStyle w:val="CA7"/>
      </w:pPr>
      <w:bookmarkStart w:id="32" w:name="_Toc74204571"/>
      <w:r>
        <w:t>How to respond</w:t>
      </w:r>
      <w:bookmarkEnd w:id="32"/>
    </w:p>
    <w:p w14:paraId="621640EB" w14:textId="77777777" w:rsidR="004D7B86" w:rsidRDefault="004D7B86" w:rsidP="004D7B86">
      <w:pPr>
        <w:pStyle w:val="Heading2"/>
      </w:pPr>
      <w:bookmarkStart w:id="33" w:name="_Toc74204572"/>
      <w:r>
        <w:t xml:space="preserve">Standard Workgroup </w:t>
      </w:r>
      <w:r w:rsidR="00C20613">
        <w:t>c</w:t>
      </w:r>
      <w:r>
        <w:t>onsultation questions</w:t>
      </w:r>
      <w:bookmarkEnd w:id="33"/>
    </w:p>
    <w:p w14:paraId="0AC56F8F" w14:textId="68FAE0C4" w:rsidR="004D7B86" w:rsidRDefault="004D7B86" w:rsidP="004D7B86">
      <w:pPr>
        <w:numPr>
          <w:ilvl w:val="0"/>
          <w:numId w:val="26"/>
        </w:numPr>
        <w:spacing w:line="300" w:lineRule="atLeast"/>
        <w:ind w:left="709" w:hanging="425"/>
      </w:pPr>
      <w:r>
        <w:t xml:space="preserve">Do you believe that </w:t>
      </w:r>
      <w:r w:rsidRPr="007543EF">
        <w:t>GSR</w:t>
      </w:r>
      <w:r w:rsidR="007543EF" w:rsidRPr="007543EF">
        <w:t>031</w:t>
      </w:r>
      <w:r>
        <w:t xml:space="preserve"> Original proposal better facilitates the Applicable Objectives?</w:t>
      </w:r>
    </w:p>
    <w:p w14:paraId="535581E9" w14:textId="77777777" w:rsidR="004D7B86" w:rsidRDefault="004D7B86" w:rsidP="004D7B86">
      <w:pPr>
        <w:numPr>
          <w:ilvl w:val="0"/>
          <w:numId w:val="26"/>
        </w:numPr>
        <w:spacing w:line="300" w:lineRule="atLeast"/>
        <w:ind w:left="709" w:hanging="425"/>
      </w:pPr>
      <w:r>
        <w:t>Do you support the proposed implementation approach?</w:t>
      </w:r>
    </w:p>
    <w:p w14:paraId="1265B3FE" w14:textId="77777777" w:rsidR="004D7B86" w:rsidRDefault="004D7B86" w:rsidP="004D7B86">
      <w:pPr>
        <w:numPr>
          <w:ilvl w:val="0"/>
          <w:numId w:val="26"/>
        </w:numPr>
        <w:spacing w:line="300" w:lineRule="atLeast"/>
        <w:ind w:left="709" w:hanging="425"/>
      </w:pPr>
      <w:r>
        <w:t>Do you have any other comments?</w:t>
      </w:r>
    </w:p>
    <w:p w14:paraId="0F637586" w14:textId="77777777" w:rsidR="005F6B89" w:rsidRDefault="005F6B89" w:rsidP="004D7B86">
      <w:pPr>
        <w:pStyle w:val="Heading2"/>
      </w:pPr>
      <w:bookmarkStart w:id="34" w:name="_Toc74204573"/>
    </w:p>
    <w:p w14:paraId="7BF5D512" w14:textId="7C1A134D" w:rsidR="004D7B86" w:rsidRDefault="004D7B86" w:rsidP="004D7B86">
      <w:pPr>
        <w:pStyle w:val="Heading2"/>
      </w:pPr>
      <w:r>
        <w:t xml:space="preserve">Specific Workgroup </w:t>
      </w:r>
      <w:r w:rsidR="00C20613">
        <w:t>c</w:t>
      </w:r>
      <w:r>
        <w:t>onsultation questions</w:t>
      </w:r>
      <w:bookmarkEnd w:id="34"/>
    </w:p>
    <w:p w14:paraId="20FC12B2" w14:textId="77777777" w:rsidR="004D7B86" w:rsidRDefault="004D7B86" w:rsidP="004D7B86">
      <w:pPr>
        <w:numPr>
          <w:ilvl w:val="0"/>
          <w:numId w:val="26"/>
        </w:numPr>
        <w:spacing w:line="300" w:lineRule="atLeast"/>
        <w:ind w:left="709" w:hanging="349"/>
      </w:pPr>
      <w:proofErr w:type="spellStart"/>
      <w:r>
        <w:t>Xxxxxxxxx</w:t>
      </w:r>
      <w:proofErr w:type="spellEnd"/>
    </w:p>
    <w:p w14:paraId="0165F396" w14:textId="75A05597" w:rsidR="004D7B86" w:rsidRDefault="004D7B86" w:rsidP="004D7B86">
      <w:r>
        <w:t xml:space="preserve">The Workgroup is seeking the views of </w:t>
      </w:r>
      <w:r w:rsidRPr="005F6B89">
        <w:t>SQSS</w:t>
      </w:r>
      <w:r>
        <w:t xml:space="preserve"> Users and other interested parties in relation to the issues noted in this document and specifically in response to the questions above. </w:t>
      </w:r>
    </w:p>
    <w:p w14:paraId="3F3E6875" w14:textId="2CA2BEAD" w:rsidR="004D7B86" w:rsidRDefault="004D7B86" w:rsidP="004D7B86">
      <w:bookmarkStart w:id="35" w:name="_Hlk50543467"/>
      <w:r>
        <w:t xml:space="preserve">Please send your response </w:t>
      </w:r>
      <w:r w:rsidRPr="00185864">
        <w:t xml:space="preserve">to </w:t>
      </w:r>
      <w:hyperlink r:id="rId14" w:history="1">
        <w:r w:rsidRPr="00185864">
          <w:rPr>
            <w:rStyle w:val="Hyperlink"/>
            <w:rFonts w:cs="Arial"/>
          </w:rPr>
          <w:t>box.sqss@nationalgrideso.com</w:t>
        </w:r>
      </w:hyperlink>
      <w:r w:rsidRPr="00185864">
        <w:t xml:space="preserve"> using</w:t>
      </w:r>
      <w:r>
        <w:t xml:space="preserve"> the response pro-forma which can be found on the</w:t>
      </w:r>
      <w:r w:rsidR="005F6B89">
        <w:t xml:space="preserve"> </w:t>
      </w:r>
      <w:hyperlink r:id="rId15" w:history="1">
        <w:r w:rsidR="005F6B89" w:rsidRPr="0016666E">
          <w:rPr>
            <w:rStyle w:val="Hyperlink"/>
          </w:rPr>
          <w:t>GSR</w:t>
        </w:r>
        <w:r w:rsidR="00161C09" w:rsidRPr="0016666E">
          <w:rPr>
            <w:rStyle w:val="Hyperlink"/>
          </w:rPr>
          <w:t>031</w:t>
        </w:r>
        <w:r w:rsidRPr="0016666E">
          <w:rPr>
            <w:rStyle w:val="Hyperlink"/>
          </w:rPr>
          <w:t>modification page</w:t>
        </w:r>
      </w:hyperlink>
      <w:r>
        <w:t>.</w:t>
      </w:r>
    </w:p>
    <w:bookmarkEnd w:id="35"/>
    <w:p w14:paraId="583A155D" w14:textId="77777777" w:rsidR="004D7B86" w:rsidRDefault="004D7B86" w:rsidP="004D7B86">
      <w:r>
        <w:t xml:space="preserve">In accordance with Governance Rules if you wish to raise a Workgroup Consultation Alternative </w:t>
      </w:r>
      <w:proofErr w:type="gramStart"/>
      <w:r>
        <w:t>Request</w:t>
      </w:r>
      <w:proofErr w:type="gramEnd"/>
      <w:r>
        <w:t xml:space="preserve"> please fill in the form which you can find at the above link.</w:t>
      </w:r>
    </w:p>
    <w:p w14:paraId="47527351" w14:textId="77777777" w:rsidR="004D7B86" w:rsidRDefault="004D7B86" w:rsidP="004D7B86">
      <w:pPr>
        <w:tabs>
          <w:tab w:val="left" w:pos="1490"/>
        </w:tabs>
      </w:pPr>
    </w:p>
    <w:p w14:paraId="411EBECC" w14:textId="77777777" w:rsidR="004D7B86" w:rsidRDefault="004D7B86" w:rsidP="004D7B86">
      <w:pPr>
        <w:rPr>
          <w:i/>
          <w:sz w:val="20"/>
        </w:rPr>
      </w:pPr>
      <w:bookmarkStart w:id="36"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w:t>
      </w:r>
      <w:proofErr w:type="gramStart"/>
      <w:r>
        <w:rPr>
          <w:i/>
        </w:rPr>
        <w:t>industry</w:t>
      </w:r>
      <w:proofErr w:type="gramEnd"/>
      <w:r>
        <w:rPr>
          <w:i/>
        </w:rPr>
        <w:t xml:space="preserve"> and may therefore not influence the debate to the same extent as a non-confidential response.</w:t>
      </w:r>
    </w:p>
    <w:bookmarkEnd w:id="36"/>
    <w:p w14:paraId="538A5FD1"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7E8AA83E" w14:textId="77777777" w:rsidR="009A206C" w:rsidRPr="007A770E" w:rsidRDefault="00470B5B" w:rsidP="007A770E">
      <w:pPr>
        <w:pStyle w:val="CA7"/>
      </w:pPr>
      <w:bookmarkStart w:id="37" w:name="_Toc74204574"/>
      <w:r w:rsidRPr="007A770E">
        <w:t xml:space="preserve">Acronyms, key </w:t>
      </w:r>
      <w:proofErr w:type="gramStart"/>
      <w:r w:rsidRPr="007A770E">
        <w:t>terms</w:t>
      </w:r>
      <w:proofErr w:type="gramEnd"/>
      <w:r w:rsidRPr="007A770E">
        <w:t xml:space="preserve"> and reference material</w:t>
      </w:r>
      <w:bookmarkEnd w:id="37"/>
    </w:p>
    <w:tbl>
      <w:tblPr>
        <w:tblStyle w:val="TableGrid"/>
        <w:tblW w:w="9493" w:type="dxa"/>
        <w:tblLook w:val="04A0" w:firstRow="1" w:lastRow="0" w:firstColumn="1" w:lastColumn="0" w:noHBand="0" w:noVBand="1"/>
      </w:tblPr>
      <w:tblGrid>
        <w:gridCol w:w="2547"/>
        <w:gridCol w:w="6946"/>
      </w:tblGrid>
      <w:tr w:rsidR="00470B5B" w:rsidRPr="005603D9" w14:paraId="440B63A9" w14:textId="77777777" w:rsidTr="0001641F">
        <w:tc>
          <w:tcPr>
            <w:tcW w:w="2547" w:type="dxa"/>
            <w:shd w:val="clear" w:color="auto" w:fill="727274" w:themeFill="text2"/>
          </w:tcPr>
          <w:p w14:paraId="28655221"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520C7C5A"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63C4E351" w14:textId="77777777" w:rsidTr="0001641F">
        <w:tc>
          <w:tcPr>
            <w:tcW w:w="2547" w:type="dxa"/>
          </w:tcPr>
          <w:p w14:paraId="03FB1181" w14:textId="77777777" w:rsidR="00DA6C38" w:rsidRDefault="00DA6C38" w:rsidP="005603D9">
            <w:r>
              <w:t>BSC</w:t>
            </w:r>
          </w:p>
        </w:tc>
        <w:tc>
          <w:tcPr>
            <w:tcW w:w="6946" w:type="dxa"/>
          </w:tcPr>
          <w:p w14:paraId="51DB43CD" w14:textId="77777777" w:rsidR="00DA6C38" w:rsidRDefault="005764EC" w:rsidP="005603D9">
            <w:r>
              <w:t>Balancing and Settlement Code</w:t>
            </w:r>
          </w:p>
        </w:tc>
      </w:tr>
      <w:tr w:rsidR="00470B5B" w:rsidRPr="005603D9" w14:paraId="246339F1" w14:textId="77777777" w:rsidTr="0001641F">
        <w:tc>
          <w:tcPr>
            <w:tcW w:w="2547" w:type="dxa"/>
          </w:tcPr>
          <w:p w14:paraId="13517E15" w14:textId="77777777" w:rsidR="00470B5B" w:rsidRPr="005603D9" w:rsidRDefault="005764EC" w:rsidP="005603D9">
            <w:r>
              <w:t>CMP</w:t>
            </w:r>
          </w:p>
        </w:tc>
        <w:tc>
          <w:tcPr>
            <w:tcW w:w="6946" w:type="dxa"/>
          </w:tcPr>
          <w:p w14:paraId="385EB56F" w14:textId="77777777" w:rsidR="00470B5B" w:rsidRPr="005603D9" w:rsidRDefault="005764EC" w:rsidP="005603D9">
            <w:r>
              <w:t>CUSC Modification Proposal</w:t>
            </w:r>
          </w:p>
        </w:tc>
      </w:tr>
      <w:tr w:rsidR="005764EC" w:rsidRPr="005603D9" w14:paraId="67B2C4B3" w14:textId="77777777" w:rsidTr="0001641F">
        <w:tc>
          <w:tcPr>
            <w:tcW w:w="2547" w:type="dxa"/>
          </w:tcPr>
          <w:p w14:paraId="0DB2AB7E" w14:textId="77777777" w:rsidR="005764EC" w:rsidRPr="005603D9" w:rsidRDefault="005764EC" w:rsidP="005764EC">
            <w:r>
              <w:t>CUSC</w:t>
            </w:r>
          </w:p>
        </w:tc>
        <w:tc>
          <w:tcPr>
            <w:tcW w:w="6946" w:type="dxa"/>
          </w:tcPr>
          <w:p w14:paraId="1A69CB8E" w14:textId="77777777" w:rsidR="005764EC" w:rsidRPr="005603D9" w:rsidRDefault="005764EC" w:rsidP="005764EC">
            <w:r>
              <w:t>Connection and Use of System Code</w:t>
            </w:r>
          </w:p>
        </w:tc>
      </w:tr>
      <w:tr w:rsidR="005764EC" w:rsidRPr="005603D9" w14:paraId="6D8BDAB4" w14:textId="77777777" w:rsidTr="0001641F">
        <w:tc>
          <w:tcPr>
            <w:tcW w:w="2547" w:type="dxa"/>
          </w:tcPr>
          <w:p w14:paraId="5030F71F" w14:textId="77777777" w:rsidR="005764EC" w:rsidRPr="005603D9" w:rsidRDefault="00327060" w:rsidP="005764EC">
            <w:r>
              <w:t>EBR</w:t>
            </w:r>
          </w:p>
        </w:tc>
        <w:tc>
          <w:tcPr>
            <w:tcW w:w="6946" w:type="dxa"/>
          </w:tcPr>
          <w:p w14:paraId="01852FEA" w14:textId="77777777" w:rsidR="005764EC" w:rsidRPr="005603D9" w:rsidRDefault="005764EC" w:rsidP="005764EC">
            <w:r>
              <w:t>Electricity Balancing Guideline</w:t>
            </w:r>
          </w:p>
        </w:tc>
      </w:tr>
      <w:tr w:rsidR="005764EC" w:rsidRPr="005603D9" w14:paraId="350455B2" w14:textId="77777777" w:rsidTr="0001641F">
        <w:tc>
          <w:tcPr>
            <w:tcW w:w="2547" w:type="dxa"/>
          </w:tcPr>
          <w:p w14:paraId="29521C29" w14:textId="77777777" w:rsidR="005764EC" w:rsidRPr="005603D9" w:rsidRDefault="005764EC" w:rsidP="005764EC">
            <w:r>
              <w:t>STC</w:t>
            </w:r>
          </w:p>
        </w:tc>
        <w:tc>
          <w:tcPr>
            <w:tcW w:w="6946" w:type="dxa"/>
          </w:tcPr>
          <w:p w14:paraId="4E0F1E25" w14:textId="77777777" w:rsidR="005764EC" w:rsidRPr="005603D9" w:rsidRDefault="005764EC" w:rsidP="005764EC">
            <w:r>
              <w:t>System Operator Transmission Owner Code</w:t>
            </w:r>
          </w:p>
        </w:tc>
      </w:tr>
      <w:tr w:rsidR="005764EC" w:rsidRPr="005603D9" w14:paraId="70DA8031" w14:textId="77777777" w:rsidTr="0001641F">
        <w:tc>
          <w:tcPr>
            <w:tcW w:w="2547" w:type="dxa"/>
          </w:tcPr>
          <w:p w14:paraId="025868DB" w14:textId="77777777" w:rsidR="005764EC" w:rsidRPr="005603D9" w:rsidRDefault="005764EC" w:rsidP="005764EC">
            <w:r>
              <w:t>SQSS</w:t>
            </w:r>
          </w:p>
        </w:tc>
        <w:tc>
          <w:tcPr>
            <w:tcW w:w="6946" w:type="dxa"/>
          </w:tcPr>
          <w:p w14:paraId="14BB4F36" w14:textId="77777777" w:rsidR="005764EC" w:rsidRPr="005603D9" w:rsidRDefault="005764EC" w:rsidP="005764EC">
            <w:r>
              <w:t>Security and Quality of Supply Standards</w:t>
            </w:r>
          </w:p>
        </w:tc>
      </w:tr>
      <w:tr w:rsidR="005764EC" w:rsidRPr="005603D9" w14:paraId="6589140C" w14:textId="77777777" w:rsidTr="0001641F">
        <w:tc>
          <w:tcPr>
            <w:tcW w:w="2547" w:type="dxa"/>
          </w:tcPr>
          <w:p w14:paraId="0974C3C7" w14:textId="77777777" w:rsidR="005764EC" w:rsidRPr="005603D9" w:rsidRDefault="005764EC" w:rsidP="005764EC">
            <w:r>
              <w:t>T&amp;Cs</w:t>
            </w:r>
          </w:p>
        </w:tc>
        <w:tc>
          <w:tcPr>
            <w:tcW w:w="6946" w:type="dxa"/>
          </w:tcPr>
          <w:p w14:paraId="5F875307" w14:textId="77777777" w:rsidR="005764EC" w:rsidRPr="005603D9" w:rsidRDefault="005764EC" w:rsidP="005764EC">
            <w:r>
              <w:t>Terms and Conditions</w:t>
            </w:r>
          </w:p>
        </w:tc>
      </w:tr>
      <w:tr w:rsidR="005764EC" w:rsidRPr="005603D9" w14:paraId="299CF090" w14:textId="77777777" w:rsidTr="0001641F">
        <w:tc>
          <w:tcPr>
            <w:tcW w:w="2547" w:type="dxa"/>
          </w:tcPr>
          <w:p w14:paraId="56D30EC3" w14:textId="3B9489A9" w:rsidR="005764EC" w:rsidRPr="005603D9" w:rsidRDefault="000C2356" w:rsidP="005764EC">
            <w:r>
              <w:t>CATO</w:t>
            </w:r>
          </w:p>
        </w:tc>
        <w:tc>
          <w:tcPr>
            <w:tcW w:w="6946" w:type="dxa"/>
          </w:tcPr>
          <w:p w14:paraId="79EA3916" w14:textId="673D2D08" w:rsidR="005764EC" w:rsidRPr="005603D9" w:rsidRDefault="000C2356" w:rsidP="005764EC">
            <w:r>
              <w:t>Competitively Appointed Transmission Owner</w:t>
            </w:r>
          </w:p>
        </w:tc>
      </w:tr>
      <w:tr w:rsidR="005764EC" w:rsidRPr="005603D9" w14:paraId="357C2E74" w14:textId="77777777" w:rsidTr="0001641F">
        <w:tc>
          <w:tcPr>
            <w:tcW w:w="2547" w:type="dxa"/>
          </w:tcPr>
          <w:p w14:paraId="04C589A0" w14:textId="5EE95ACE" w:rsidR="005764EC" w:rsidRPr="005603D9" w:rsidRDefault="00951DD7" w:rsidP="005764EC">
            <w:r>
              <w:t>GC</w:t>
            </w:r>
          </w:p>
        </w:tc>
        <w:tc>
          <w:tcPr>
            <w:tcW w:w="6946" w:type="dxa"/>
          </w:tcPr>
          <w:p w14:paraId="293D7347" w14:textId="575D59EF" w:rsidR="005764EC" w:rsidRPr="005603D9" w:rsidRDefault="00951DD7" w:rsidP="005764EC">
            <w:r w:rsidRPr="00951DD7">
              <w:t>Grid Code</w:t>
            </w:r>
            <w:r>
              <w:rPr>
                <w:i/>
                <w:color w:val="00B050"/>
              </w:rPr>
              <w:t xml:space="preserve"> </w:t>
            </w:r>
          </w:p>
        </w:tc>
      </w:tr>
      <w:tr w:rsidR="005764EC" w:rsidRPr="005603D9" w14:paraId="02BDAE65" w14:textId="77777777" w:rsidTr="0001641F">
        <w:tc>
          <w:tcPr>
            <w:tcW w:w="2547" w:type="dxa"/>
          </w:tcPr>
          <w:p w14:paraId="42B6BA8B" w14:textId="77777777" w:rsidR="005764EC" w:rsidRPr="005603D9" w:rsidRDefault="005764EC" w:rsidP="005764EC"/>
        </w:tc>
        <w:tc>
          <w:tcPr>
            <w:tcW w:w="6946" w:type="dxa"/>
          </w:tcPr>
          <w:p w14:paraId="771F3192" w14:textId="77777777" w:rsidR="005764EC" w:rsidRPr="005603D9" w:rsidRDefault="005764EC" w:rsidP="005764EC"/>
        </w:tc>
      </w:tr>
    </w:tbl>
    <w:p w14:paraId="41D81203" w14:textId="77777777" w:rsidR="00470B5B" w:rsidRPr="005603D9" w:rsidRDefault="00470B5B" w:rsidP="005603D9"/>
    <w:p w14:paraId="1937D536" w14:textId="77777777" w:rsidR="00470B5B" w:rsidRPr="005603D9" w:rsidRDefault="00470B5B" w:rsidP="009A206C">
      <w:pPr>
        <w:pStyle w:val="Heading3"/>
      </w:pPr>
      <w:bookmarkStart w:id="38" w:name="_Toc74204575"/>
      <w:r w:rsidRPr="005603D9">
        <w:t>Reference material</w:t>
      </w:r>
      <w:bookmarkEnd w:id="38"/>
    </w:p>
    <w:p w14:paraId="0DFB341D" w14:textId="77777777" w:rsidR="00470B5B" w:rsidRDefault="00470B5B" w:rsidP="005603D9"/>
    <w:sdt>
      <w:sdtPr>
        <w:rPr>
          <w:rFonts w:ascii="Arial" w:eastAsia="Times New Roman" w:hAnsi="Arial" w:cs="Times New Roman"/>
          <w:szCs w:val="24"/>
          <w:lang w:eastAsia="en-GB"/>
        </w:rPr>
        <w:alias w:val="Insert text"/>
        <w:tag w:val="Insert text"/>
        <w:id w:val="1297648539"/>
        <w:placeholder>
          <w:docPart w:val="F63AAEFFBED740CC849FD7B87E806F7C"/>
        </w:placeholder>
      </w:sdtPr>
      <w:sdtEndPr/>
      <w:sdtContent>
        <w:p w14:paraId="661863C0" w14:textId="77777777" w:rsidR="00E12ACA" w:rsidRPr="00E12ACA" w:rsidRDefault="004A168E" w:rsidP="00E12ACA">
          <w:pPr>
            <w:numPr>
              <w:ilvl w:val="0"/>
              <w:numId w:val="31"/>
            </w:numPr>
            <w:spacing w:before="120" w:after="120" w:line="300" w:lineRule="atLeast"/>
            <w:contextualSpacing/>
            <w:rPr>
              <w:rFonts w:ascii="Arial" w:eastAsia="Times New Roman" w:hAnsi="Arial" w:cs="Times New Roman"/>
              <w:szCs w:val="24"/>
              <w:lang w:eastAsia="en-GB"/>
            </w:rPr>
          </w:pPr>
          <w:hyperlink r:id="rId16" w:history="1">
            <w:r w:rsidR="00E12ACA" w:rsidRPr="00E12ACA">
              <w:rPr>
                <w:rFonts w:ascii="Arial" w:eastAsia="Times New Roman" w:hAnsi="Arial" w:cs="Times New Roman"/>
                <w:color w:val="0000FF"/>
                <w:szCs w:val="24"/>
                <w:u w:val="single"/>
                <w:lang w:eastAsia="en-GB"/>
              </w:rPr>
              <w:t>Energy Security Bill</w:t>
            </w:r>
          </w:hyperlink>
        </w:p>
        <w:p w14:paraId="50B7A3DA" w14:textId="77777777" w:rsidR="00E12ACA" w:rsidRPr="00E12ACA" w:rsidRDefault="00E12ACA" w:rsidP="00E12ACA">
          <w:pPr>
            <w:spacing w:before="120" w:after="120" w:line="300" w:lineRule="atLeast"/>
            <w:ind w:left="720"/>
            <w:contextualSpacing/>
            <w:rPr>
              <w:rFonts w:ascii="Arial" w:eastAsia="Times New Roman" w:hAnsi="Arial" w:cs="Times New Roman"/>
              <w:szCs w:val="24"/>
              <w:lang w:eastAsia="en-GB"/>
            </w:rPr>
          </w:pPr>
        </w:p>
        <w:p w14:paraId="3015B9A3" w14:textId="77777777" w:rsidR="00E12ACA" w:rsidRPr="00E12ACA" w:rsidRDefault="004A168E" w:rsidP="00E12ACA">
          <w:pPr>
            <w:numPr>
              <w:ilvl w:val="0"/>
              <w:numId w:val="31"/>
            </w:numPr>
            <w:spacing w:before="120" w:after="120" w:line="300" w:lineRule="atLeast"/>
            <w:contextualSpacing/>
            <w:rPr>
              <w:rFonts w:ascii="Arial" w:eastAsia="Times New Roman" w:hAnsi="Arial" w:cs="Times New Roman"/>
              <w:szCs w:val="24"/>
              <w:lang w:eastAsia="en-GB"/>
            </w:rPr>
          </w:pPr>
          <w:hyperlink r:id="rId17" w:history="1">
            <w:r w:rsidR="00E12ACA" w:rsidRPr="00E12ACA">
              <w:rPr>
                <w:rFonts w:ascii="Arial" w:eastAsia="Times New Roman" w:hAnsi="Arial" w:cs="Times New Roman"/>
                <w:color w:val="0000FF"/>
                <w:szCs w:val="24"/>
                <w:u w:val="single"/>
                <w:lang w:eastAsia="en-GB"/>
              </w:rPr>
              <w:t>BEIS Guidance Note: Energy Security Bill factsheet: Competition in onshore electricity networks</w:t>
            </w:r>
          </w:hyperlink>
        </w:p>
        <w:p w14:paraId="4C7F7B14" w14:textId="77777777" w:rsidR="00E12ACA" w:rsidRPr="00E12ACA" w:rsidRDefault="00E12ACA" w:rsidP="00E12ACA">
          <w:pPr>
            <w:spacing w:before="120" w:after="120" w:line="300" w:lineRule="atLeast"/>
            <w:ind w:left="720"/>
            <w:contextualSpacing/>
            <w:rPr>
              <w:rFonts w:ascii="Arial" w:eastAsia="Times New Roman" w:hAnsi="Arial" w:cs="Times New Roman"/>
              <w:szCs w:val="24"/>
              <w:lang w:eastAsia="en-GB"/>
            </w:rPr>
          </w:pPr>
        </w:p>
        <w:p w14:paraId="51A19870" w14:textId="77777777" w:rsidR="00E12ACA" w:rsidRPr="00E12ACA" w:rsidRDefault="004A168E" w:rsidP="00E12ACA">
          <w:pPr>
            <w:numPr>
              <w:ilvl w:val="0"/>
              <w:numId w:val="31"/>
            </w:numPr>
            <w:spacing w:before="120" w:after="120" w:line="300" w:lineRule="atLeast"/>
            <w:contextualSpacing/>
            <w:rPr>
              <w:rFonts w:ascii="Arial" w:eastAsia="Times New Roman" w:hAnsi="Arial" w:cs="Times New Roman"/>
              <w:szCs w:val="24"/>
              <w:lang w:eastAsia="en-GB"/>
            </w:rPr>
          </w:pPr>
          <w:hyperlink r:id="rId18" w:history="1">
            <w:r w:rsidR="00E12ACA" w:rsidRPr="00E12ACA">
              <w:rPr>
                <w:rFonts w:ascii="Arial" w:eastAsia="Times New Roman" w:hAnsi="Arial" w:cs="Times New Roman"/>
                <w:color w:val="0000FF"/>
                <w:szCs w:val="24"/>
                <w:u w:val="single"/>
                <w:lang w:eastAsia="en-GB"/>
              </w:rPr>
              <w:t>NGESO Early Competition Plan final publication</w:t>
            </w:r>
          </w:hyperlink>
        </w:p>
        <w:p w14:paraId="3F61E94A" w14:textId="77777777" w:rsidR="00E12ACA" w:rsidRPr="00E12ACA" w:rsidRDefault="00E12ACA" w:rsidP="00E12ACA">
          <w:pPr>
            <w:spacing w:before="120" w:after="120" w:line="300" w:lineRule="atLeast"/>
            <w:ind w:left="720"/>
            <w:contextualSpacing/>
            <w:rPr>
              <w:rFonts w:ascii="Arial" w:eastAsia="Times New Roman" w:hAnsi="Arial" w:cs="Times New Roman"/>
              <w:szCs w:val="24"/>
              <w:lang w:eastAsia="en-GB"/>
            </w:rPr>
          </w:pPr>
        </w:p>
        <w:p w14:paraId="2A3F853D" w14:textId="77777777" w:rsidR="00E12ACA" w:rsidRPr="00E12ACA" w:rsidRDefault="004A168E" w:rsidP="00E12ACA">
          <w:pPr>
            <w:numPr>
              <w:ilvl w:val="0"/>
              <w:numId w:val="16"/>
            </w:numPr>
            <w:spacing w:before="120" w:after="120" w:line="300" w:lineRule="atLeast"/>
            <w:contextualSpacing/>
            <w:rPr>
              <w:rFonts w:ascii="Arial" w:eastAsia="Times New Roman" w:hAnsi="Arial" w:cs="Times New Roman"/>
              <w:szCs w:val="24"/>
              <w:lang w:eastAsia="en-GB"/>
            </w:rPr>
          </w:pPr>
          <w:hyperlink r:id="rId19" w:history="1">
            <w:r w:rsidR="00E12ACA" w:rsidRPr="00E12ACA">
              <w:rPr>
                <w:rFonts w:ascii="Arial" w:eastAsia="Times New Roman" w:hAnsi="Arial" w:cs="Times New Roman"/>
                <w:color w:val="0000FF"/>
                <w:szCs w:val="24"/>
                <w:u w:val="single"/>
                <w:lang w:eastAsia="en-GB"/>
              </w:rPr>
              <w:t>Ofgem’s Decision on the development of early competition in onshore electricity transmission networks sets out the model of early competition and criteria for network project eligibility to be competed (2022)</w:t>
            </w:r>
          </w:hyperlink>
          <w:r w:rsidR="00E12ACA" w:rsidRPr="00E12ACA">
            <w:rPr>
              <w:rFonts w:ascii="Arial" w:eastAsia="Times New Roman" w:hAnsi="Arial" w:cs="Times New Roman"/>
              <w:szCs w:val="24"/>
              <w:lang w:eastAsia="en-GB"/>
            </w:rPr>
            <w:t xml:space="preserve"> </w:t>
          </w:r>
        </w:p>
        <w:p w14:paraId="790AF88D" w14:textId="63DFE9F8" w:rsidR="00F464CC" w:rsidRPr="00E12ACA" w:rsidRDefault="004A168E" w:rsidP="00E12ACA">
          <w:pPr>
            <w:spacing w:before="120" w:after="120" w:line="300" w:lineRule="atLeast"/>
            <w:ind w:left="720"/>
            <w:contextualSpacing/>
            <w:rPr>
              <w:rFonts w:ascii="Arial" w:eastAsia="Times New Roman" w:hAnsi="Arial" w:cs="Times New Roman"/>
              <w:szCs w:val="24"/>
              <w:lang w:eastAsia="en-GB"/>
            </w:rPr>
          </w:pPr>
        </w:p>
      </w:sdtContent>
    </w:sdt>
    <w:p w14:paraId="34EE2605" w14:textId="77777777" w:rsidR="009446C6" w:rsidRDefault="009446C6" w:rsidP="00F464CC"/>
    <w:p w14:paraId="2F355DC4" w14:textId="77777777" w:rsidR="00AF0BDD" w:rsidRDefault="00AF0BDD" w:rsidP="00AF0BDD"/>
    <w:p w14:paraId="2D5AFAC7" w14:textId="77777777" w:rsidR="00AF0BDD" w:rsidRPr="007A770E" w:rsidRDefault="00AF0BDD" w:rsidP="007A770E">
      <w:pPr>
        <w:pStyle w:val="CA7"/>
      </w:pPr>
      <w:bookmarkStart w:id="39" w:name="_Toc74204576"/>
      <w:r w:rsidRPr="007A770E">
        <w:t>Annexes</w:t>
      </w:r>
      <w:bookmarkEnd w:id="39"/>
    </w:p>
    <w:tbl>
      <w:tblPr>
        <w:tblStyle w:val="TableGrid1"/>
        <w:tblW w:w="9493" w:type="dxa"/>
        <w:tblLook w:val="04A0" w:firstRow="1" w:lastRow="0" w:firstColumn="1" w:lastColumn="0" w:noHBand="0" w:noVBand="1"/>
      </w:tblPr>
      <w:tblGrid>
        <w:gridCol w:w="2263"/>
        <w:gridCol w:w="7230"/>
      </w:tblGrid>
      <w:tr w:rsidR="00923426" w:rsidRPr="00B27233" w14:paraId="45B37A26" w14:textId="77777777" w:rsidTr="002B17F9">
        <w:tc>
          <w:tcPr>
            <w:tcW w:w="2263" w:type="dxa"/>
            <w:shd w:val="clear" w:color="auto" w:fill="727274" w:themeFill="text2"/>
          </w:tcPr>
          <w:p w14:paraId="16535E37" w14:textId="77777777" w:rsidR="00923426" w:rsidRPr="00B27233" w:rsidRDefault="00923426" w:rsidP="00197ECB">
            <w:pPr>
              <w:rPr>
                <w:b/>
                <w:color w:val="FFFFFF" w:themeColor="background1"/>
              </w:rPr>
            </w:pPr>
            <w:r>
              <w:rPr>
                <w:b/>
                <w:color w:val="FFFFFF" w:themeColor="background1"/>
              </w:rPr>
              <w:t>Annex</w:t>
            </w:r>
          </w:p>
        </w:tc>
        <w:tc>
          <w:tcPr>
            <w:tcW w:w="7230" w:type="dxa"/>
            <w:shd w:val="clear" w:color="auto" w:fill="727274" w:themeFill="text2"/>
          </w:tcPr>
          <w:p w14:paraId="1752271E" w14:textId="77777777" w:rsidR="00923426" w:rsidRPr="00B27233" w:rsidRDefault="00923426" w:rsidP="00197ECB">
            <w:pPr>
              <w:rPr>
                <w:b/>
                <w:color w:val="FFFFFF" w:themeColor="background1"/>
              </w:rPr>
            </w:pPr>
            <w:r>
              <w:rPr>
                <w:b/>
                <w:color w:val="FFFFFF" w:themeColor="background1"/>
              </w:rPr>
              <w:t>Information</w:t>
            </w:r>
          </w:p>
        </w:tc>
      </w:tr>
      <w:tr w:rsidR="00923426" w:rsidRPr="00B27233" w14:paraId="3C395C57" w14:textId="77777777" w:rsidTr="002B17F9">
        <w:tc>
          <w:tcPr>
            <w:tcW w:w="2263" w:type="dxa"/>
            <w:shd w:val="clear" w:color="auto" w:fill="auto"/>
          </w:tcPr>
          <w:p w14:paraId="1161CBE4" w14:textId="77777777" w:rsidR="00923426" w:rsidRPr="006806B0" w:rsidRDefault="00923426" w:rsidP="00197ECB">
            <w:r w:rsidRPr="006806B0">
              <w:t>Annex 1</w:t>
            </w:r>
          </w:p>
        </w:tc>
        <w:tc>
          <w:tcPr>
            <w:tcW w:w="7230" w:type="dxa"/>
            <w:shd w:val="clear" w:color="auto" w:fill="auto"/>
          </w:tcPr>
          <w:p w14:paraId="6FD79343" w14:textId="77777777" w:rsidR="00923426" w:rsidRPr="006806B0" w:rsidRDefault="00923426" w:rsidP="00197ECB">
            <w:r w:rsidRPr="006806B0">
              <w:t>Proposal form</w:t>
            </w:r>
          </w:p>
        </w:tc>
      </w:tr>
      <w:tr w:rsidR="00923426" w:rsidRPr="00B27233" w14:paraId="58356215" w14:textId="77777777" w:rsidTr="002B17F9">
        <w:tc>
          <w:tcPr>
            <w:tcW w:w="2263" w:type="dxa"/>
            <w:shd w:val="clear" w:color="auto" w:fill="auto"/>
          </w:tcPr>
          <w:p w14:paraId="7F9837C3" w14:textId="77777777" w:rsidR="00923426" w:rsidRPr="006806B0" w:rsidRDefault="00923426" w:rsidP="00197ECB">
            <w:r w:rsidRPr="006806B0">
              <w:t xml:space="preserve">Annex 2 </w:t>
            </w:r>
          </w:p>
        </w:tc>
        <w:tc>
          <w:tcPr>
            <w:tcW w:w="7230" w:type="dxa"/>
            <w:shd w:val="clear" w:color="auto" w:fill="auto"/>
          </w:tcPr>
          <w:p w14:paraId="0DA042F5" w14:textId="77777777" w:rsidR="00923426" w:rsidRPr="006806B0" w:rsidRDefault="00923426" w:rsidP="00197ECB">
            <w:r w:rsidRPr="006806B0">
              <w:t xml:space="preserve">Terms of </w:t>
            </w:r>
            <w:r w:rsidR="008652B4">
              <w:t>r</w:t>
            </w:r>
            <w:r w:rsidRPr="006806B0">
              <w:t>eference</w:t>
            </w:r>
          </w:p>
        </w:tc>
      </w:tr>
      <w:tr w:rsidR="00923426" w:rsidRPr="00B27233" w14:paraId="718F4383" w14:textId="77777777" w:rsidTr="002B17F9">
        <w:tc>
          <w:tcPr>
            <w:tcW w:w="2263" w:type="dxa"/>
            <w:shd w:val="clear" w:color="auto" w:fill="auto"/>
          </w:tcPr>
          <w:p w14:paraId="1300987F" w14:textId="58D55DC8" w:rsidR="00923426" w:rsidRPr="006806B0" w:rsidRDefault="00923426" w:rsidP="00197ECB">
            <w:r w:rsidRPr="006806B0">
              <w:t xml:space="preserve">Annex </w:t>
            </w:r>
            <w:r w:rsidR="00FE1376">
              <w:t>3</w:t>
            </w:r>
          </w:p>
        </w:tc>
        <w:tc>
          <w:tcPr>
            <w:tcW w:w="7230" w:type="dxa"/>
            <w:shd w:val="clear" w:color="auto" w:fill="auto"/>
          </w:tcPr>
          <w:p w14:paraId="18E703F3" w14:textId="63321FC7" w:rsidR="00923426" w:rsidRPr="006806B0" w:rsidRDefault="00FE1376" w:rsidP="00197ECB">
            <w:r>
              <w:t xml:space="preserve">Legal Text </w:t>
            </w:r>
          </w:p>
        </w:tc>
      </w:tr>
      <w:tr w:rsidR="00923426" w:rsidRPr="00B27233" w14:paraId="7FFFA32F" w14:textId="77777777" w:rsidTr="002B17F9">
        <w:tc>
          <w:tcPr>
            <w:tcW w:w="2263" w:type="dxa"/>
            <w:shd w:val="clear" w:color="auto" w:fill="auto"/>
          </w:tcPr>
          <w:p w14:paraId="201DE84F" w14:textId="77777777" w:rsidR="00923426" w:rsidRPr="006806B0" w:rsidRDefault="00923426" w:rsidP="00197ECB">
            <w:r w:rsidRPr="006806B0">
              <w:t xml:space="preserve">Annex </w:t>
            </w:r>
            <w:r>
              <w:t>X</w:t>
            </w:r>
          </w:p>
        </w:tc>
        <w:tc>
          <w:tcPr>
            <w:tcW w:w="7230" w:type="dxa"/>
            <w:shd w:val="clear" w:color="auto" w:fill="auto"/>
          </w:tcPr>
          <w:p w14:paraId="3665F1F2" w14:textId="77777777" w:rsidR="00923426" w:rsidRPr="006806B0" w:rsidRDefault="00923426" w:rsidP="00197ECB">
            <w:commentRangeStart w:id="40"/>
            <w:r w:rsidRPr="006806B0">
              <w:t>Urgency letters (if required)</w:t>
            </w:r>
            <w:commentRangeEnd w:id="40"/>
            <w:r w:rsidR="00DD5A24">
              <w:rPr>
                <w:rStyle w:val="CommentReference"/>
                <w:rFonts w:ascii="Arial" w:eastAsia="Times New Roman" w:hAnsi="Arial" w:cs="Times New Roman"/>
                <w:lang w:val="en-GB" w:eastAsia="en-GB"/>
              </w:rPr>
              <w:commentReference w:id="40"/>
            </w:r>
          </w:p>
        </w:tc>
      </w:tr>
    </w:tbl>
    <w:p w14:paraId="46D192D2" w14:textId="77777777" w:rsidR="00923426" w:rsidRPr="00923426" w:rsidRDefault="00923426" w:rsidP="00923426"/>
    <w:sectPr w:rsidR="00923426" w:rsidRPr="00923426" w:rsidSect="00FB5A3B">
      <w:headerReference w:type="even" r:id="rId23"/>
      <w:headerReference w:type="default" r:id="rId24"/>
      <w:footerReference w:type="even" r:id="rId25"/>
      <w:footerReference w:type="default" r:id="rId26"/>
      <w:headerReference w:type="first" r:id="rId27"/>
      <w:footerReference w:type="first" r:id="rId28"/>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Guidance" w:date="2020-12-15T14:57:00Z" w:initials="G">
    <w:p w14:paraId="56CBEAC6" w14:textId="77777777" w:rsidR="00DD5A24" w:rsidRDefault="00DD5A24">
      <w:pPr>
        <w:pStyle w:val="CommentText"/>
      </w:pPr>
      <w:r>
        <w:rPr>
          <w:rStyle w:val="CommentReference"/>
        </w:rPr>
        <w:annotationRef/>
      </w:r>
      <w:r>
        <w:t>Add / remove as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CBEA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CBEAC6" w16cid:durableId="23834D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B0C" w14:textId="77777777" w:rsidR="00C3330B" w:rsidRDefault="00C3330B" w:rsidP="00B72663">
      <w:pPr>
        <w:spacing w:line="240" w:lineRule="auto"/>
      </w:pPr>
      <w:r>
        <w:separator/>
      </w:r>
    </w:p>
  </w:endnote>
  <w:endnote w:type="continuationSeparator" w:id="0">
    <w:p w14:paraId="04C4B9A9" w14:textId="77777777" w:rsidR="00C3330B" w:rsidRDefault="00C3330B" w:rsidP="00B72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06F7" w14:textId="77777777" w:rsidR="004A168E" w:rsidRDefault="004A1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42C2"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E8ED" w14:textId="77777777" w:rsidR="004A168E" w:rsidRDefault="004A1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0D77D" w14:textId="77777777" w:rsidR="00C3330B" w:rsidRDefault="00C3330B" w:rsidP="00B72663">
      <w:pPr>
        <w:spacing w:line="240" w:lineRule="auto"/>
      </w:pPr>
      <w:r>
        <w:separator/>
      </w:r>
    </w:p>
  </w:footnote>
  <w:footnote w:type="continuationSeparator" w:id="0">
    <w:p w14:paraId="45A0499C" w14:textId="77777777" w:rsidR="00C3330B" w:rsidRDefault="00C3330B" w:rsidP="00B72663">
      <w:pPr>
        <w:spacing w:line="240" w:lineRule="auto"/>
      </w:pPr>
      <w:r>
        <w:continuationSeparator/>
      </w:r>
    </w:p>
  </w:footnote>
  <w:footnote w:id="1">
    <w:p w14:paraId="44D66275" w14:textId="77777777" w:rsidR="00636514" w:rsidRDefault="00636514" w:rsidP="00636514">
      <w:pPr>
        <w:pStyle w:val="FootnoteText"/>
      </w:pPr>
      <w:r>
        <w:rPr>
          <w:rStyle w:val="FootnoteReference"/>
        </w:rPr>
        <w:footnoteRef/>
      </w:r>
      <w:r>
        <w:t xml:space="preserve"> </w:t>
      </w:r>
      <w:hyperlink r:id="rId1" w:history="1">
        <w:r>
          <w:rPr>
            <w:rStyle w:val="Hyperlink"/>
          </w:rPr>
          <w:t>https://www.ofgem.gov.uk/publications/decision-early-competition-onshore-electricity-transmission-networks</w:t>
        </w:r>
      </w:hyperlink>
    </w:p>
  </w:footnote>
  <w:footnote w:id="2">
    <w:p w14:paraId="6F8C0ABA" w14:textId="77777777" w:rsidR="00636514" w:rsidRDefault="00636514" w:rsidP="00636514">
      <w:pPr>
        <w:pStyle w:val="FootnoteText"/>
      </w:pPr>
      <w:r>
        <w:rPr>
          <w:rStyle w:val="FootnoteReference"/>
        </w:rPr>
        <w:footnoteRef/>
      </w:r>
      <w:r>
        <w:t xml:space="preserve"> </w:t>
      </w:r>
      <w:hyperlink r:id="rId2" w:history="1">
        <w:r w:rsidRPr="003804EE">
          <w:rPr>
            <w:color w:val="0000FF"/>
            <w:u w:val="single"/>
          </w:rPr>
          <w:t>Energy Security Bill - GOV.UK (www.gov.uk)</w:t>
        </w:r>
      </w:hyperlink>
    </w:p>
  </w:footnote>
  <w:footnote w:id="3">
    <w:p w14:paraId="35C148E7"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57EA1" w14:textId="77777777" w:rsidR="004A168E" w:rsidRDefault="004A1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1" w:name="_Hlk31876634"/>
  <w:bookmarkStart w:id="42" w:name="_Hlk31876635"/>
  <w:p w14:paraId="35A47EAA" w14:textId="5834A491" w:rsidR="000E6646" w:rsidRDefault="004A168E" w:rsidP="000E6646">
    <w:pPr>
      <w:pStyle w:val="Header"/>
      <w:ind w:left="720" w:firstLine="720"/>
      <w:jc w:val="right"/>
    </w:pPr>
    <w:sdt>
      <w:sdtPr>
        <w:id w:val="-315413155"/>
        <w:docPartObj>
          <w:docPartGallery w:val="Watermarks"/>
          <w:docPartUnique/>
        </w:docPartObj>
      </w:sdtPr>
      <w:sdtContent>
        <w:r>
          <w:rPr>
            <w:noProof/>
          </w:rPr>
          <w:pict w14:anchorId="743EBB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446C6">
      <w:tab/>
    </w:r>
    <w:bookmarkEnd w:id="41"/>
    <w:bookmarkEnd w:id="42"/>
    <w:r w:rsidR="004B767D">
      <w:t xml:space="preserve">Workgroup </w:t>
    </w:r>
    <w:r w:rsidR="00CC5D94">
      <w:t>Consultation</w:t>
    </w:r>
    <w:r w:rsidR="000E6646">
      <w:t xml:space="preserve"> </w:t>
    </w:r>
    <w:r w:rsidR="000E6646" w:rsidRPr="00AB6DBE">
      <w:t>GSR</w:t>
    </w:r>
    <w:r w:rsidR="005042F4" w:rsidRPr="00AB6DBE">
      <w:t>03</w:t>
    </w:r>
    <w:r w:rsidR="005042F4">
      <w:t>1</w:t>
    </w:r>
  </w:p>
  <w:p w14:paraId="029C2045" w14:textId="573EE59D" w:rsidR="000E6646" w:rsidRDefault="00FB3E56" w:rsidP="000E6646">
    <w:pPr>
      <w:pStyle w:val="Header"/>
      <w:ind w:left="720" w:firstLine="720"/>
      <w:jc w:val="right"/>
    </w:pPr>
    <w:r w:rsidRPr="00E943E3">
      <w:rPr>
        <w:noProof/>
      </w:rPr>
      <w:drawing>
        <wp:anchor distT="0" distB="0" distL="114300" distR="114300" simplePos="0" relativeHeight="251659264" behindDoc="1" locked="0" layoutInCell="1" allowOverlap="1" wp14:anchorId="411C848F" wp14:editId="7E163A23">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DB62DC">
      <w:t>20 February</w:t>
    </w:r>
    <w:r w:rsidR="00AB6DBE">
      <w:t xml:space="preserve"> 2023</w:t>
    </w:r>
  </w:p>
  <w:p w14:paraId="3A8EA8BF" w14:textId="77777777" w:rsidR="009446C6" w:rsidRDefault="009446C6"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F0D0F" w14:textId="77777777" w:rsidR="004A168E" w:rsidRDefault="004A1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1C7F0C"/>
    <w:multiLevelType w:val="multilevel"/>
    <w:tmpl w:val="B592274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22E42E87"/>
    <w:multiLevelType w:val="hybridMultilevel"/>
    <w:tmpl w:val="89D8CC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D72F3F"/>
    <w:multiLevelType w:val="hybridMultilevel"/>
    <w:tmpl w:val="876830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25331ED"/>
    <w:multiLevelType w:val="multilevel"/>
    <w:tmpl w:val="4F468048"/>
    <w:lvl w:ilvl="0">
      <w:start w:val="1"/>
      <w:numFmt w:val="bullet"/>
      <w:lvlText w:val=""/>
      <w:lvlJc w:val="left"/>
      <w:pPr>
        <w:tabs>
          <w:tab w:val="num" w:pos="720"/>
        </w:tabs>
        <w:ind w:left="720" w:hanging="360"/>
      </w:pPr>
      <w:rPr>
        <w:rFonts w:ascii="Symbol" w:hAnsi="Symbol" w:hint="default"/>
      </w:r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C8D357C"/>
    <w:multiLevelType w:val="multilevel"/>
    <w:tmpl w:val="8CD8BBB6"/>
    <w:lvl w:ilvl="0">
      <w:start w:val="1"/>
      <w:numFmt w:val="bullet"/>
      <w:lvlText w:val=""/>
      <w:lvlJc w:val="left"/>
      <w:pPr>
        <w:tabs>
          <w:tab w:val="num" w:pos="720"/>
        </w:tabs>
        <w:ind w:left="720" w:hanging="360"/>
      </w:pPr>
      <w:rPr>
        <w:rFonts w:ascii="Symbol" w:hAnsi="Symbol" w:hint="default"/>
      </w:rPr>
    </w:lvl>
    <w:lvl w:ilvl="1">
      <w:start w:val="1"/>
      <w:numFmt w:val="lowerRoman"/>
      <w:lvlText w:val="%2."/>
      <w:lvlJc w:val="right"/>
      <w:pPr>
        <w:tabs>
          <w:tab w:val="num" w:pos="1069"/>
        </w:tabs>
        <w:ind w:left="1069" w:hanging="360"/>
      </w:pPr>
      <w:rPr>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24"/>
  </w:num>
  <w:num w:numId="4">
    <w:abstractNumId w:val="26"/>
  </w:num>
  <w:num w:numId="5">
    <w:abstractNumId w:val="16"/>
  </w:num>
  <w:num w:numId="6">
    <w:abstractNumId w:val="8"/>
  </w:num>
  <w:num w:numId="7">
    <w:abstractNumId w:val="17"/>
  </w:num>
  <w:num w:numId="8">
    <w:abstractNumId w:val="1"/>
  </w:num>
  <w:num w:numId="9">
    <w:abstractNumId w:val="23"/>
  </w:num>
  <w:num w:numId="10">
    <w:abstractNumId w:val="6"/>
  </w:num>
  <w:num w:numId="11">
    <w:abstractNumId w:val="10"/>
  </w:num>
  <w:num w:numId="12">
    <w:abstractNumId w:val="20"/>
  </w:num>
  <w:num w:numId="13">
    <w:abstractNumId w:val="22"/>
  </w:num>
  <w:num w:numId="14">
    <w:abstractNumId w:val="30"/>
  </w:num>
  <w:num w:numId="15">
    <w:abstractNumId w:val="21"/>
  </w:num>
  <w:num w:numId="16">
    <w:abstractNumId w:val="14"/>
  </w:num>
  <w:num w:numId="17">
    <w:abstractNumId w:val="9"/>
  </w:num>
  <w:num w:numId="18">
    <w:abstractNumId w:val="19"/>
  </w:num>
  <w:num w:numId="19">
    <w:abstractNumId w:val="27"/>
  </w:num>
  <w:num w:numId="20">
    <w:abstractNumId w:val="0"/>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5"/>
  </w:num>
  <w:num w:numId="29">
    <w:abstractNumId w:val="11"/>
  </w:num>
  <w:num w:numId="30">
    <w:abstractNumId w:val="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197"/>
    <w:rsid w:val="00001E89"/>
    <w:rsid w:val="0001641F"/>
    <w:rsid w:val="00043548"/>
    <w:rsid w:val="00046197"/>
    <w:rsid w:val="00050444"/>
    <w:rsid w:val="00054F28"/>
    <w:rsid w:val="00056DC8"/>
    <w:rsid w:val="00060B91"/>
    <w:rsid w:val="00082716"/>
    <w:rsid w:val="00084406"/>
    <w:rsid w:val="00086A0E"/>
    <w:rsid w:val="00093E36"/>
    <w:rsid w:val="000B513F"/>
    <w:rsid w:val="000C2356"/>
    <w:rsid w:val="000C5A7F"/>
    <w:rsid w:val="000D5C05"/>
    <w:rsid w:val="000D61EF"/>
    <w:rsid w:val="000D74DF"/>
    <w:rsid w:val="000E18C2"/>
    <w:rsid w:val="000E2882"/>
    <w:rsid w:val="000E2957"/>
    <w:rsid w:val="000E6646"/>
    <w:rsid w:val="000E7929"/>
    <w:rsid w:val="000F0E64"/>
    <w:rsid w:val="000F26AE"/>
    <w:rsid w:val="000F5F87"/>
    <w:rsid w:val="000F7116"/>
    <w:rsid w:val="00100A4F"/>
    <w:rsid w:val="00114732"/>
    <w:rsid w:val="001243A6"/>
    <w:rsid w:val="0014292B"/>
    <w:rsid w:val="0014503B"/>
    <w:rsid w:val="00153022"/>
    <w:rsid w:val="00161C09"/>
    <w:rsid w:val="00161EBD"/>
    <w:rsid w:val="001654DE"/>
    <w:rsid w:val="00165A7D"/>
    <w:rsid w:val="00165E9B"/>
    <w:rsid w:val="0016666E"/>
    <w:rsid w:val="00170B88"/>
    <w:rsid w:val="0017158C"/>
    <w:rsid w:val="00172C15"/>
    <w:rsid w:val="00180ECC"/>
    <w:rsid w:val="001817A4"/>
    <w:rsid w:val="00185864"/>
    <w:rsid w:val="001960B5"/>
    <w:rsid w:val="001A108D"/>
    <w:rsid w:val="001A10AC"/>
    <w:rsid w:val="001A56FD"/>
    <w:rsid w:val="001B67BB"/>
    <w:rsid w:val="001B7BC4"/>
    <w:rsid w:val="001C731C"/>
    <w:rsid w:val="001D05D0"/>
    <w:rsid w:val="001D6FA3"/>
    <w:rsid w:val="001E1568"/>
    <w:rsid w:val="001E22EA"/>
    <w:rsid w:val="001E2D15"/>
    <w:rsid w:val="001E62A5"/>
    <w:rsid w:val="001F2C94"/>
    <w:rsid w:val="00200103"/>
    <w:rsid w:val="00201813"/>
    <w:rsid w:val="00211F18"/>
    <w:rsid w:val="00212E1F"/>
    <w:rsid w:val="002165FD"/>
    <w:rsid w:val="0021749E"/>
    <w:rsid w:val="00224793"/>
    <w:rsid w:val="002254FD"/>
    <w:rsid w:val="002329A5"/>
    <w:rsid w:val="00237945"/>
    <w:rsid w:val="00243D34"/>
    <w:rsid w:val="00244B63"/>
    <w:rsid w:val="00251E4A"/>
    <w:rsid w:val="00261D90"/>
    <w:rsid w:val="0026734E"/>
    <w:rsid w:val="00270BA6"/>
    <w:rsid w:val="00270EB2"/>
    <w:rsid w:val="00270F36"/>
    <w:rsid w:val="002729E3"/>
    <w:rsid w:val="00294408"/>
    <w:rsid w:val="002A5369"/>
    <w:rsid w:val="002B17F9"/>
    <w:rsid w:val="002B3D9E"/>
    <w:rsid w:val="002C03E1"/>
    <w:rsid w:val="002C44EC"/>
    <w:rsid w:val="002C7437"/>
    <w:rsid w:val="002D28DB"/>
    <w:rsid w:val="002F2733"/>
    <w:rsid w:val="003011FF"/>
    <w:rsid w:val="003017F4"/>
    <w:rsid w:val="00327060"/>
    <w:rsid w:val="00332DFE"/>
    <w:rsid w:val="003332D9"/>
    <w:rsid w:val="00337740"/>
    <w:rsid w:val="0034456B"/>
    <w:rsid w:val="003469DE"/>
    <w:rsid w:val="00346A99"/>
    <w:rsid w:val="00357FA0"/>
    <w:rsid w:val="0036337D"/>
    <w:rsid w:val="003647DA"/>
    <w:rsid w:val="00373651"/>
    <w:rsid w:val="003750E0"/>
    <w:rsid w:val="003834C4"/>
    <w:rsid w:val="0039436B"/>
    <w:rsid w:val="003A0208"/>
    <w:rsid w:val="003A1E24"/>
    <w:rsid w:val="003C41A8"/>
    <w:rsid w:val="003D13EB"/>
    <w:rsid w:val="003F7C8D"/>
    <w:rsid w:val="00407886"/>
    <w:rsid w:val="004162CB"/>
    <w:rsid w:val="00423A09"/>
    <w:rsid w:val="00437253"/>
    <w:rsid w:val="00444E7E"/>
    <w:rsid w:val="00470B5B"/>
    <w:rsid w:val="00470CA5"/>
    <w:rsid w:val="00470FE1"/>
    <w:rsid w:val="00486A97"/>
    <w:rsid w:val="0049281A"/>
    <w:rsid w:val="00494910"/>
    <w:rsid w:val="004A1380"/>
    <w:rsid w:val="004A168E"/>
    <w:rsid w:val="004A36F5"/>
    <w:rsid w:val="004A6C31"/>
    <w:rsid w:val="004B0932"/>
    <w:rsid w:val="004B2DC2"/>
    <w:rsid w:val="004B767D"/>
    <w:rsid w:val="004C38D2"/>
    <w:rsid w:val="004C39E3"/>
    <w:rsid w:val="004D12C6"/>
    <w:rsid w:val="004D7B86"/>
    <w:rsid w:val="004E402B"/>
    <w:rsid w:val="004F10E6"/>
    <w:rsid w:val="004F369A"/>
    <w:rsid w:val="004F4375"/>
    <w:rsid w:val="005042F4"/>
    <w:rsid w:val="00510045"/>
    <w:rsid w:val="00513DBF"/>
    <w:rsid w:val="00514EE2"/>
    <w:rsid w:val="00514EED"/>
    <w:rsid w:val="00517106"/>
    <w:rsid w:val="0052061F"/>
    <w:rsid w:val="005216D1"/>
    <w:rsid w:val="005310F4"/>
    <w:rsid w:val="00540807"/>
    <w:rsid w:val="005529CA"/>
    <w:rsid w:val="00552FB4"/>
    <w:rsid w:val="00555610"/>
    <w:rsid w:val="005603D9"/>
    <w:rsid w:val="005615C8"/>
    <w:rsid w:val="00564462"/>
    <w:rsid w:val="00566ABB"/>
    <w:rsid w:val="0056792D"/>
    <w:rsid w:val="005705A0"/>
    <w:rsid w:val="005764EC"/>
    <w:rsid w:val="005766CB"/>
    <w:rsid w:val="00583DF8"/>
    <w:rsid w:val="00591634"/>
    <w:rsid w:val="00592099"/>
    <w:rsid w:val="00593CC1"/>
    <w:rsid w:val="0059567B"/>
    <w:rsid w:val="005975B9"/>
    <w:rsid w:val="005B4EF8"/>
    <w:rsid w:val="005B778B"/>
    <w:rsid w:val="005C1B53"/>
    <w:rsid w:val="005C221F"/>
    <w:rsid w:val="005C34DD"/>
    <w:rsid w:val="005C388B"/>
    <w:rsid w:val="005C5ED9"/>
    <w:rsid w:val="005E188C"/>
    <w:rsid w:val="005E262E"/>
    <w:rsid w:val="005E3456"/>
    <w:rsid w:val="005F6B89"/>
    <w:rsid w:val="005F7701"/>
    <w:rsid w:val="0060367A"/>
    <w:rsid w:val="00604BFB"/>
    <w:rsid w:val="00604C97"/>
    <w:rsid w:val="00614E7D"/>
    <w:rsid w:val="00616962"/>
    <w:rsid w:val="006219D8"/>
    <w:rsid w:val="006277ED"/>
    <w:rsid w:val="00636514"/>
    <w:rsid w:val="006423C4"/>
    <w:rsid w:val="00644FFB"/>
    <w:rsid w:val="0065298C"/>
    <w:rsid w:val="006533F7"/>
    <w:rsid w:val="00657D3D"/>
    <w:rsid w:val="00667804"/>
    <w:rsid w:val="00690D22"/>
    <w:rsid w:val="006953BB"/>
    <w:rsid w:val="00696A5C"/>
    <w:rsid w:val="00697A5B"/>
    <w:rsid w:val="006A409F"/>
    <w:rsid w:val="006A46D4"/>
    <w:rsid w:val="006C072F"/>
    <w:rsid w:val="006C2553"/>
    <w:rsid w:val="006C258E"/>
    <w:rsid w:val="006D212A"/>
    <w:rsid w:val="006F1EF7"/>
    <w:rsid w:val="006F2180"/>
    <w:rsid w:val="006F27D8"/>
    <w:rsid w:val="0070195A"/>
    <w:rsid w:val="00714E8E"/>
    <w:rsid w:val="00716992"/>
    <w:rsid w:val="007216FB"/>
    <w:rsid w:val="007249B4"/>
    <w:rsid w:val="00727AF5"/>
    <w:rsid w:val="00737726"/>
    <w:rsid w:val="00740090"/>
    <w:rsid w:val="00751E50"/>
    <w:rsid w:val="007543EF"/>
    <w:rsid w:val="00756C77"/>
    <w:rsid w:val="00764293"/>
    <w:rsid w:val="00771DE2"/>
    <w:rsid w:val="00784122"/>
    <w:rsid w:val="00795251"/>
    <w:rsid w:val="007A59F9"/>
    <w:rsid w:val="007A770E"/>
    <w:rsid w:val="007B493A"/>
    <w:rsid w:val="007B497D"/>
    <w:rsid w:val="007B5008"/>
    <w:rsid w:val="007D6C8E"/>
    <w:rsid w:val="0080290C"/>
    <w:rsid w:val="00812A45"/>
    <w:rsid w:val="00820EAF"/>
    <w:rsid w:val="00833FC9"/>
    <w:rsid w:val="00836119"/>
    <w:rsid w:val="00836223"/>
    <w:rsid w:val="00840929"/>
    <w:rsid w:val="008441B9"/>
    <w:rsid w:val="00846E3D"/>
    <w:rsid w:val="008519EE"/>
    <w:rsid w:val="00856E34"/>
    <w:rsid w:val="00863991"/>
    <w:rsid w:val="008652B4"/>
    <w:rsid w:val="00866060"/>
    <w:rsid w:val="008767E3"/>
    <w:rsid w:val="00877A04"/>
    <w:rsid w:val="008837C4"/>
    <w:rsid w:val="00885BAE"/>
    <w:rsid w:val="008867A1"/>
    <w:rsid w:val="008905D8"/>
    <w:rsid w:val="00891A77"/>
    <w:rsid w:val="008978F6"/>
    <w:rsid w:val="008B1B52"/>
    <w:rsid w:val="008B1CE9"/>
    <w:rsid w:val="008B5413"/>
    <w:rsid w:val="008B5FA4"/>
    <w:rsid w:val="008D2BD4"/>
    <w:rsid w:val="008E0179"/>
    <w:rsid w:val="008E1078"/>
    <w:rsid w:val="008E13FB"/>
    <w:rsid w:val="008E2468"/>
    <w:rsid w:val="008E3D3F"/>
    <w:rsid w:val="008F0CED"/>
    <w:rsid w:val="008F19A7"/>
    <w:rsid w:val="008F19B4"/>
    <w:rsid w:val="008F6B2A"/>
    <w:rsid w:val="009027DA"/>
    <w:rsid w:val="009031FF"/>
    <w:rsid w:val="00903D12"/>
    <w:rsid w:val="00903EBA"/>
    <w:rsid w:val="00910115"/>
    <w:rsid w:val="009112D8"/>
    <w:rsid w:val="0091783A"/>
    <w:rsid w:val="00922BD0"/>
    <w:rsid w:val="00923426"/>
    <w:rsid w:val="009239F1"/>
    <w:rsid w:val="0092758C"/>
    <w:rsid w:val="00932A8E"/>
    <w:rsid w:val="00934D92"/>
    <w:rsid w:val="00936098"/>
    <w:rsid w:val="009446C6"/>
    <w:rsid w:val="009456D1"/>
    <w:rsid w:val="00950875"/>
    <w:rsid w:val="00951276"/>
    <w:rsid w:val="00951DD7"/>
    <w:rsid w:val="00961875"/>
    <w:rsid w:val="00966DF4"/>
    <w:rsid w:val="00972B27"/>
    <w:rsid w:val="00973D5A"/>
    <w:rsid w:val="00975A35"/>
    <w:rsid w:val="009765EA"/>
    <w:rsid w:val="00982FBE"/>
    <w:rsid w:val="009850A7"/>
    <w:rsid w:val="00995A52"/>
    <w:rsid w:val="009A206C"/>
    <w:rsid w:val="009A7732"/>
    <w:rsid w:val="009B0AD1"/>
    <w:rsid w:val="009C0CDD"/>
    <w:rsid w:val="009C29E3"/>
    <w:rsid w:val="009C36B4"/>
    <w:rsid w:val="009C52A3"/>
    <w:rsid w:val="009D3CD2"/>
    <w:rsid w:val="009D57EB"/>
    <w:rsid w:val="009D6930"/>
    <w:rsid w:val="009E5216"/>
    <w:rsid w:val="009F090A"/>
    <w:rsid w:val="00A03471"/>
    <w:rsid w:val="00A05E87"/>
    <w:rsid w:val="00A1200C"/>
    <w:rsid w:val="00A132B4"/>
    <w:rsid w:val="00A14136"/>
    <w:rsid w:val="00A24464"/>
    <w:rsid w:val="00A25D09"/>
    <w:rsid w:val="00A3267F"/>
    <w:rsid w:val="00A35A30"/>
    <w:rsid w:val="00A407B0"/>
    <w:rsid w:val="00A43F55"/>
    <w:rsid w:val="00A57385"/>
    <w:rsid w:val="00A659EF"/>
    <w:rsid w:val="00A664C0"/>
    <w:rsid w:val="00A70AD0"/>
    <w:rsid w:val="00A74296"/>
    <w:rsid w:val="00A747AE"/>
    <w:rsid w:val="00A74A94"/>
    <w:rsid w:val="00A74E36"/>
    <w:rsid w:val="00A76164"/>
    <w:rsid w:val="00A812C4"/>
    <w:rsid w:val="00A82D2E"/>
    <w:rsid w:val="00A83239"/>
    <w:rsid w:val="00A8564A"/>
    <w:rsid w:val="00AB1535"/>
    <w:rsid w:val="00AB6DBE"/>
    <w:rsid w:val="00AC067A"/>
    <w:rsid w:val="00AC1063"/>
    <w:rsid w:val="00AC2577"/>
    <w:rsid w:val="00AD6D90"/>
    <w:rsid w:val="00AE1E56"/>
    <w:rsid w:val="00AE3043"/>
    <w:rsid w:val="00AE3771"/>
    <w:rsid w:val="00AE3BAD"/>
    <w:rsid w:val="00AE46F6"/>
    <w:rsid w:val="00AE657B"/>
    <w:rsid w:val="00AF0BDD"/>
    <w:rsid w:val="00AF4B87"/>
    <w:rsid w:val="00AF6A2B"/>
    <w:rsid w:val="00B05A9D"/>
    <w:rsid w:val="00B2143A"/>
    <w:rsid w:val="00B21C62"/>
    <w:rsid w:val="00B31123"/>
    <w:rsid w:val="00B44C61"/>
    <w:rsid w:val="00B509A3"/>
    <w:rsid w:val="00B531A8"/>
    <w:rsid w:val="00B554B1"/>
    <w:rsid w:val="00B62312"/>
    <w:rsid w:val="00B65F80"/>
    <w:rsid w:val="00B67596"/>
    <w:rsid w:val="00B7116D"/>
    <w:rsid w:val="00B72360"/>
    <w:rsid w:val="00B72663"/>
    <w:rsid w:val="00B85154"/>
    <w:rsid w:val="00B9422D"/>
    <w:rsid w:val="00BA440E"/>
    <w:rsid w:val="00BA6453"/>
    <w:rsid w:val="00BC51C8"/>
    <w:rsid w:val="00BD0A43"/>
    <w:rsid w:val="00BD0ED2"/>
    <w:rsid w:val="00BD3E26"/>
    <w:rsid w:val="00BD6374"/>
    <w:rsid w:val="00BE0981"/>
    <w:rsid w:val="00BE213C"/>
    <w:rsid w:val="00BE6E10"/>
    <w:rsid w:val="00BF6548"/>
    <w:rsid w:val="00BF7E5B"/>
    <w:rsid w:val="00C02D56"/>
    <w:rsid w:val="00C030E2"/>
    <w:rsid w:val="00C06491"/>
    <w:rsid w:val="00C15E6F"/>
    <w:rsid w:val="00C20613"/>
    <w:rsid w:val="00C2197C"/>
    <w:rsid w:val="00C222E7"/>
    <w:rsid w:val="00C27F89"/>
    <w:rsid w:val="00C3241B"/>
    <w:rsid w:val="00C3330B"/>
    <w:rsid w:val="00C33D59"/>
    <w:rsid w:val="00C43F6D"/>
    <w:rsid w:val="00C52EC0"/>
    <w:rsid w:val="00C53337"/>
    <w:rsid w:val="00C842EE"/>
    <w:rsid w:val="00C86CE0"/>
    <w:rsid w:val="00C92E92"/>
    <w:rsid w:val="00C94A85"/>
    <w:rsid w:val="00CA4952"/>
    <w:rsid w:val="00CA5691"/>
    <w:rsid w:val="00CA7D4A"/>
    <w:rsid w:val="00CB6A53"/>
    <w:rsid w:val="00CC5D94"/>
    <w:rsid w:val="00CC6916"/>
    <w:rsid w:val="00CC69B0"/>
    <w:rsid w:val="00CD0E32"/>
    <w:rsid w:val="00CD466F"/>
    <w:rsid w:val="00CE5D52"/>
    <w:rsid w:val="00CE6F55"/>
    <w:rsid w:val="00CF6F13"/>
    <w:rsid w:val="00D0178A"/>
    <w:rsid w:val="00D042E7"/>
    <w:rsid w:val="00D0594B"/>
    <w:rsid w:val="00D112CA"/>
    <w:rsid w:val="00D1347E"/>
    <w:rsid w:val="00D16700"/>
    <w:rsid w:val="00D20E29"/>
    <w:rsid w:val="00D24FEC"/>
    <w:rsid w:val="00D3031A"/>
    <w:rsid w:val="00D34CB9"/>
    <w:rsid w:val="00D85957"/>
    <w:rsid w:val="00DA6C38"/>
    <w:rsid w:val="00DB0BF2"/>
    <w:rsid w:val="00DB0E3D"/>
    <w:rsid w:val="00DB1489"/>
    <w:rsid w:val="00DB62DC"/>
    <w:rsid w:val="00DC1364"/>
    <w:rsid w:val="00DC2DEB"/>
    <w:rsid w:val="00DC39DC"/>
    <w:rsid w:val="00DD5A24"/>
    <w:rsid w:val="00DE6779"/>
    <w:rsid w:val="00DF2437"/>
    <w:rsid w:val="00E018D1"/>
    <w:rsid w:val="00E024B5"/>
    <w:rsid w:val="00E02DC4"/>
    <w:rsid w:val="00E0319F"/>
    <w:rsid w:val="00E11875"/>
    <w:rsid w:val="00E12ACA"/>
    <w:rsid w:val="00E175B8"/>
    <w:rsid w:val="00E22836"/>
    <w:rsid w:val="00E26723"/>
    <w:rsid w:val="00E277C2"/>
    <w:rsid w:val="00E32767"/>
    <w:rsid w:val="00E41D6E"/>
    <w:rsid w:val="00E43130"/>
    <w:rsid w:val="00E47B59"/>
    <w:rsid w:val="00E50C1D"/>
    <w:rsid w:val="00E52308"/>
    <w:rsid w:val="00E55782"/>
    <w:rsid w:val="00E608BB"/>
    <w:rsid w:val="00E6107E"/>
    <w:rsid w:val="00E70251"/>
    <w:rsid w:val="00E826BE"/>
    <w:rsid w:val="00E83EC6"/>
    <w:rsid w:val="00EA0DFC"/>
    <w:rsid w:val="00EB3036"/>
    <w:rsid w:val="00EB7561"/>
    <w:rsid w:val="00EC31CF"/>
    <w:rsid w:val="00EC68D0"/>
    <w:rsid w:val="00EF286D"/>
    <w:rsid w:val="00EF5FB7"/>
    <w:rsid w:val="00F034E1"/>
    <w:rsid w:val="00F03711"/>
    <w:rsid w:val="00F1276A"/>
    <w:rsid w:val="00F16AD9"/>
    <w:rsid w:val="00F16C3F"/>
    <w:rsid w:val="00F36416"/>
    <w:rsid w:val="00F42DAD"/>
    <w:rsid w:val="00F44CB8"/>
    <w:rsid w:val="00F464CC"/>
    <w:rsid w:val="00F63AB1"/>
    <w:rsid w:val="00F64477"/>
    <w:rsid w:val="00F6575D"/>
    <w:rsid w:val="00F67A13"/>
    <w:rsid w:val="00F82FEA"/>
    <w:rsid w:val="00F83C09"/>
    <w:rsid w:val="00F8541E"/>
    <w:rsid w:val="00F85788"/>
    <w:rsid w:val="00FB3E56"/>
    <w:rsid w:val="00FB5A3B"/>
    <w:rsid w:val="00FC7012"/>
    <w:rsid w:val="00FD60FB"/>
    <w:rsid w:val="00FE1376"/>
    <w:rsid w:val="00FE1AA8"/>
    <w:rsid w:val="00FE318E"/>
    <w:rsid w:val="00FE4907"/>
    <w:rsid w:val="00FF1894"/>
    <w:rsid w:val="00FF1E9D"/>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78FAE"/>
  <w15:chartTrackingRefBased/>
  <w15:docId w15:val="{5032BAC7-7B61-4950-B1D4-A56D011D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E3D"/>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paragraph" w:customStyle="1" w:styleId="TableColumnHeading">
    <w:name w:val="Table Column Heading"/>
    <w:basedOn w:val="BodyText"/>
    <w:uiPriority w:val="7"/>
    <w:qFormat/>
    <w:rsid w:val="00F034E1"/>
    <w:pPr>
      <w:spacing w:before="60" w:after="60" w:line="240" w:lineRule="auto"/>
    </w:pPr>
    <w:rPr>
      <w:rFonts w:asciiTheme="minorHAnsi" w:eastAsiaTheme="minorHAnsi" w:hAnsiTheme="minorHAnsi" w:cstheme="minorBidi"/>
      <w:b/>
      <w:bCs/>
      <w:color w:val="454545" w:themeColor="text1"/>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x.sqss@nationalgrideso.com" TargetMode="External"/><Relationship Id="rId18" Type="http://schemas.openxmlformats.org/officeDocument/2006/relationships/hyperlink" Target="https://www.nationalgrideso.com/document/191251/download"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hyperlink" Target="mailto:Catia.gomes@nationalgrideso.com" TargetMode="External"/><Relationship Id="rId17" Type="http://schemas.openxmlformats.org/officeDocument/2006/relationships/hyperlink" Target="https://www.gov.uk/government/publications/energy-security-bill-factsheets/energy-security-bill-factsheet-competition-in-onshore-electricity-network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ov.uk/government/collections/energy-security-bill" TargetMode="External"/><Relationship Id="rId20" Type="http://schemas.openxmlformats.org/officeDocument/2006/relationships/comments" Target="comment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en.Baker@nationalgrideso.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nationalgrideso.com/industry-information/codes/security-and-quality-supply-standards-old/modifications/gsr03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ofgem.gov.uk/sites/default/files/2022-03/Early%20Competition%20Decision%20Final.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x.sqss@nationalgrideso.com" TargetMode="External"/><Relationship Id="rId22" Type="http://schemas.microsoft.com/office/2016/09/relationships/commentsIds" Target="commentsIds.xml"/><Relationship Id="rId27" Type="http://schemas.openxmlformats.org/officeDocument/2006/relationships/header" Target="header3.xml"/><Relationship Id="rId30"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www.gov.uk/government/collections/energy-security-bill" TargetMode="External"/><Relationship Id="rId1" Type="http://schemas.openxmlformats.org/officeDocument/2006/relationships/hyperlink" Target="https://nam10.safelinks.protection.outlook.com/?url=https%3A%2F%2Fwww.ofgem.gov.uk%2Fpublications%2Fdecision-early-competition-onshore-electricity-transmission-networks&amp;data=05%7C01%7CStephen.Baker%40nationalgrideso.com%7C61e3004ce0a141bfe86008da8f4c28d1%7Cf98a6a5325f34212901cc7787fcd3495%7C0%7C0%7C637979854504662423%7CUnknown%7CTWFpbGZsb3d8eyJWIjoiMC4wLjAwMDAiLCJQIjoiV2luMzIiLCJBTiI6Ik1haWwiLCJXVCI6Mn0%3D%7C3000%7C%7C%7C&amp;sdata=eh4WhZU0iR45hVNJ9sCddWJ4%2B9tcrJCBfVUJk%2Fl%2BrZo%3D&amp;reserved=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iaariana.carvalho\National%20Grid\Code%20Administrator%20-%20Team%20documents\SOPs%20and%20Templates\Modification%20and%20Panel%20templates\2.%20Report%20templates\Workgroup%20Consultation%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784C835AD1438D8F2BF42507113505"/>
        <w:category>
          <w:name w:val="General"/>
          <w:gallery w:val="placeholder"/>
        </w:category>
        <w:types>
          <w:type w:val="bbPlcHdr"/>
        </w:types>
        <w:behaviors>
          <w:behavior w:val="content"/>
        </w:behaviors>
        <w:guid w:val="{E40369F0-B9CD-4AFB-B96E-41F9C2C2CB31}"/>
      </w:docPartPr>
      <w:docPartBody>
        <w:p w:rsidR="00FE197D" w:rsidRDefault="00A066AD">
          <w:pPr>
            <w:pStyle w:val="33784C835AD1438D8F2BF42507113505"/>
          </w:pPr>
          <w:r w:rsidRPr="00625C74">
            <w:rPr>
              <w:rStyle w:val="PlaceholderText"/>
            </w:rPr>
            <w:t>Click or tap to enter a date.</w:t>
          </w:r>
        </w:p>
      </w:docPartBody>
    </w:docPart>
    <w:docPart>
      <w:docPartPr>
        <w:name w:val="EC2BB921720E46E889043D4399E42CF6"/>
        <w:category>
          <w:name w:val="General"/>
          <w:gallery w:val="placeholder"/>
        </w:category>
        <w:types>
          <w:type w:val="bbPlcHdr"/>
        </w:types>
        <w:behaviors>
          <w:behavior w:val="content"/>
        </w:behaviors>
        <w:guid w:val="{8942E1DC-B806-456D-9FC2-EC77D62B759A}"/>
      </w:docPartPr>
      <w:docPartBody>
        <w:p w:rsidR="00FE197D" w:rsidRDefault="00A066AD" w:rsidP="00A066AD">
          <w:pPr>
            <w:pStyle w:val="EC2BB921720E46E889043D4399E42CF6"/>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9BD084A0B642417D8E7099BADDD59F0B"/>
        <w:category>
          <w:name w:val="General"/>
          <w:gallery w:val="placeholder"/>
        </w:category>
        <w:types>
          <w:type w:val="bbPlcHdr"/>
        </w:types>
        <w:behaviors>
          <w:behavior w:val="content"/>
        </w:behaviors>
        <w:guid w:val="{D77D75E9-72D2-46C6-B32D-61B948CF7DBD}"/>
      </w:docPartPr>
      <w:docPartBody>
        <w:p w:rsidR="00FE197D" w:rsidRDefault="00A066AD" w:rsidP="00A066AD">
          <w:pPr>
            <w:pStyle w:val="9BD084A0B642417D8E7099BADDD59F0B"/>
          </w:pPr>
          <w:r w:rsidRPr="002A4279">
            <w:rPr>
              <w:rStyle w:val="PlaceholderText"/>
            </w:rPr>
            <w:t xml:space="preserve">[Insert your solution. Please identify which part of the </w:t>
          </w:r>
          <w:r>
            <w:rPr>
              <w:rStyle w:val="PlaceholderText"/>
            </w:rPr>
            <w:t xml:space="preserve">SQSS </w:t>
          </w:r>
          <w:r w:rsidRPr="002A4279">
            <w:rPr>
              <w:rStyle w:val="PlaceholderText"/>
            </w:rPr>
            <w:t xml:space="preserve">will need to be changed.]  </w:t>
          </w:r>
        </w:p>
      </w:docPartBody>
    </w:docPart>
    <w:docPart>
      <w:docPartPr>
        <w:name w:val="4825C9793FAA4BAC93003B859B9B08AC"/>
        <w:category>
          <w:name w:val="General"/>
          <w:gallery w:val="placeholder"/>
        </w:category>
        <w:types>
          <w:type w:val="bbPlcHdr"/>
        </w:types>
        <w:behaviors>
          <w:behavior w:val="content"/>
        </w:behaviors>
        <w:guid w:val="{4FA77798-EA2C-4AED-8C02-ABE5CFB3534A}"/>
      </w:docPartPr>
      <w:docPartBody>
        <w:p w:rsidR="00A066AD" w:rsidRPr="002A4279" w:rsidRDefault="00A066AD" w:rsidP="001727EA">
          <w:pPr>
            <w:rPr>
              <w:rStyle w:val="PlaceholderText"/>
            </w:rPr>
          </w:pPr>
          <w:r w:rsidRPr="002A4279">
            <w:rPr>
              <w:rStyle w:val="PlaceholderText"/>
            </w:rPr>
            <w:t xml:space="preserve">[Detail the proposed legal text or proposed route to finalise the legal text. </w:t>
          </w:r>
        </w:p>
        <w:p w:rsidR="00FE197D" w:rsidRDefault="00A066AD" w:rsidP="00A066AD">
          <w:pPr>
            <w:pStyle w:val="4825C9793FAA4BAC93003B859B9B08AC"/>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94EBD8528B30411F85C353727F43FD6B"/>
        <w:category>
          <w:name w:val="General"/>
          <w:gallery w:val="placeholder"/>
        </w:category>
        <w:types>
          <w:type w:val="bbPlcHdr"/>
        </w:types>
        <w:behaviors>
          <w:behavior w:val="content"/>
        </w:behaviors>
        <w:guid w:val="{9CA7598C-4913-4164-9AD2-347A22A2241E}"/>
      </w:docPartPr>
      <w:docPartBody>
        <w:p w:rsidR="00FE197D" w:rsidRDefault="00A066AD" w:rsidP="00A066AD">
          <w:pPr>
            <w:pStyle w:val="94EBD8528B30411F85C353727F43FD6B"/>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EBAA19AD39A445B6A173CC45855239DF"/>
        <w:category>
          <w:name w:val="General"/>
          <w:gallery w:val="placeholder"/>
        </w:category>
        <w:types>
          <w:type w:val="bbPlcHdr"/>
        </w:types>
        <w:behaviors>
          <w:behavior w:val="content"/>
        </w:behaviors>
        <w:guid w:val="{3E704DF0-05EC-4D9E-AA90-45E2E0128B23}"/>
      </w:docPartPr>
      <w:docPartBody>
        <w:p w:rsidR="00FE197D" w:rsidRDefault="00A066AD" w:rsidP="00A066AD">
          <w:pPr>
            <w:pStyle w:val="EBAA19AD39A445B6A173CC45855239DF"/>
          </w:pPr>
          <w:r w:rsidRPr="00625C74">
            <w:rPr>
              <w:rStyle w:val="PlaceholderText"/>
            </w:rPr>
            <w:t>Choose an item.</w:t>
          </w:r>
        </w:p>
      </w:docPartBody>
    </w:docPart>
    <w:docPart>
      <w:docPartPr>
        <w:name w:val="C4616BF9AC24402EAEABDCF4509B3B50"/>
        <w:category>
          <w:name w:val="General"/>
          <w:gallery w:val="placeholder"/>
        </w:category>
        <w:types>
          <w:type w:val="bbPlcHdr"/>
        </w:types>
        <w:behaviors>
          <w:behavior w:val="content"/>
        </w:behaviors>
        <w:guid w:val="{ABF20A03-982B-4E32-AAF5-F8A32D0D230B}"/>
      </w:docPartPr>
      <w:docPartBody>
        <w:p w:rsidR="00FE197D" w:rsidRDefault="00A066AD" w:rsidP="00A066AD">
          <w:pPr>
            <w:pStyle w:val="C4616BF9AC24402EAEABDCF4509B3B50"/>
          </w:pPr>
          <w:r>
            <w:rPr>
              <w:rStyle w:val="PlaceholderText"/>
            </w:rPr>
            <w:t>[Please provide your rationale]</w:t>
          </w:r>
        </w:p>
      </w:docPartBody>
    </w:docPart>
    <w:docPart>
      <w:docPartPr>
        <w:name w:val="A7B0C19F75664096BE1CA7BF7F05780E"/>
        <w:category>
          <w:name w:val="General"/>
          <w:gallery w:val="placeholder"/>
        </w:category>
        <w:types>
          <w:type w:val="bbPlcHdr"/>
        </w:types>
        <w:behaviors>
          <w:behavior w:val="content"/>
        </w:behaviors>
        <w:guid w:val="{5843501E-8517-4B67-8A05-9836CC38F90A}"/>
      </w:docPartPr>
      <w:docPartBody>
        <w:p w:rsidR="00FE197D" w:rsidRDefault="00A066AD" w:rsidP="00A066AD">
          <w:pPr>
            <w:pStyle w:val="A7B0C19F75664096BE1CA7BF7F05780E"/>
          </w:pPr>
          <w:r w:rsidRPr="00625C74">
            <w:rPr>
              <w:rStyle w:val="PlaceholderText"/>
            </w:rPr>
            <w:t>Choose an item.</w:t>
          </w:r>
        </w:p>
      </w:docPartBody>
    </w:docPart>
    <w:docPart>
      <w:docPartPr>
        <w:name w:val="BC35DDABCDEE4CE7B63F0853D12F1BFE"/>
        <w:category>
          <w:name w:val="General"/>
          <w:gallery w:val="placeholder"/>
        </w:category>
        <w:types>
          <w:type w:val="bbPlcHdr"/>
        </w:types>
        <w:behaviors>
          <w:behavior w:val="content"/>
        </w:behaviors>
        <w:guid w:val="{8A10161B-EA67-4D85-BF51-96751316611A}"/>
      </w:docPartPr>
      <w:docPartBody>
        <w:p w:rsidR="00FE197D" w:rsidRDefault="00A066AD" w:rsidP="00A066AD">
          <w:pPr>
            <w:pStyle w:val="BC35DDABCDEE4CE7B63F0853D12F1BFE"/>
          </w:pPr>
          <w:r>
            <w:rPr>
              <w:rStyle w:val="PlaceholderText"/>
            </w:rPr>
            <w:t>[Please provide your rationale]</w:t>
          </w:r>
        </w:p>
      </w:docPartBody>
    </w:docPart>
    <w:docPart>
      <w:docPartPr>
        <w:name w:val="D4B8BF34797640F9AC66E35399A9BC85"/>
        <w:category>
          <w:name w:val="General"/>
          <w:gallery w:val="placeholder"/>
        </w:category>
        <w:types>
          <w:type w:val="bbPlcHdr"/>
        </w:types>
        <w:behaviors>
          <w:behavior w:val="content"/>
        </w:behaviors>
        <w:guid w:val="{D2FECF10-F956-41B3-93F2-BCB0748E6A87}"/>
      </w:docPartPr>
      <w:docPartBody>
        <w:p w:rsidR="00FE197D" w:rsidRDefault="00A066AD" w:rsidP="00A066AD">
          <w:pPr>
            <w:pStyle w:val="D4B8BF34797640F9AC66E35399A9BC85"/>
          </w:pPr>
          <w:r w:rsidRPr="00625C74">
            <w:rPr>
              <w:rStyle w:val="PlaceholderText"/>
            </w:rPr>
            <w:t>Choose an item.</w:t>
          </w:r>
        </w:p>
      </w:docPartBody>
    </w:docPart>
    <w:docPart>
      <w:docPartPr>
        <w:name w:val="A329168447BC45E0AD67DC559534295D"/>
        <w:category>
          <w:name w:val="General"/>
          <w:gallery w:val="placeholder"/>
        </w:category>
        <w:types>
          <w:type w:val="bbPlcHdr"/>
        </w:types>
        <w:behaviors>
          <w:behavior w:val="content"/>
        </w:behaviors>
        <w:guid w:val="{9D0EA37B-8E65-48ED-83D4-EE2497D11A10}"/>
      </w:docPartPr>
      <w:docPartBody>
        <w:p w:rsidR="00FE197D" w:rsidRDefault="00A066AD" w:rsidP="00A066AD">
          <w:pPr>
            <w:pStyle w:val="A329168447BC45E0AD67DC559534295D"/>
          </w:pPr>
          <w:r>
            <w:rPr>
              <w:rStyle w:val="PlaceholderText"/>
            </w:rPr>
            <w:t>[Please provide your rationale]</w:t>
          </w:r>
        </w:p>
      </w:docPartBody>
    </w:docPart>
    <w:docPart>
      <w:docPartPr>
        <w:name w:val="5D9DEF21C3684F9C9E23756C7D3097C2"/>
        <w:category>
          <w:name w:val="General"/>
          <w:gallery w:val="placeholder"/>
        </w:category>
        <w:types>
          <w:type w:val="bbPlcHdr"/>
        </w:types>
        <w:behaviors>
          <w:behavior w:val="content"/>
        </w:behaviors>
        <w:guid w:val="{9094B696-40B7-4718-8E67-DA31A7D6D5A8}"/>
      </w:docPartPr>
      <w:docPartBody>
        <w:p w:rsidR="00FE197D" w:rsidRDefault="00A066AD" w:rsidP="00A066AD">
          <w:pPr>
            <w:pStyle w:val="5D9DEF21C3684F9C9E23756C7D3097C2"/>
          </w:pPr>
          <w:r w:rsidRPr="00625C74">
            <w:rPr>
              <w:rStyle w:val="PlaceholderText"/>
            </w:rPr>
            <w:t>Choose an item.</w:t>
          </w:r>
        </w:p>
      </w:docPartBody>
    </w:docPart>
    <w:docPart>
      <w:docPartPr>
        <w:name w:val="8321061E5C8B4490B8D7277AB6D3EAE8"/>
        <w:category>
          <w:name w:val="General"/>
          <w:gallery w:val="placeholder"/>
        </w:category>
        <w:types>
          <w:type w:val="bbPlcHdr"/>
        </w:types>
        <w:behaviors>
          <w:behavior w:val="content"/>
        </w:behaviors>
        <w:guid w:val="{3A9E9765-3EED-45A6-98C1-80FD2B88E0BC}"/>
      </w:docPartPr>
      <w:docPartBody>
        <w:p w:rsidR="00FE197D" w:rsidRDefault="00A066AD" w:rsidP="00A066AD">
          <w:pPr>
            <w:pStyle w:val="8321061E5C8B4490B8D7277AB6D3EAE8"/>
          </w:pPr>
          <w:r>
            <w:rPr>
              <w:rStyle w:val="PlaceholderText"/>
            </w:rPr>
            <w:t>Choose an item.</w:t>
          </w:r>
        </w:p>
      </w:docPartBody>
    </w:docPart>
    <w:docPart>
      <w:docPartPr>
        <w:name w:val="F3FBB5D0B47942E4925BC0DE0C30E779"/>
        <w:category>
          <w:name w:val="General"/>
          <w:gallery w:val="placeholder"/>
        </w:category>
        <w:types>
          <w:type w:val="bbPlcHdr"/>
        </w:types>
        <w:behaviors>
          <w:behavior w:val="content"/>
        </w:behaviors>
        <w:guid w:val="{41FA3406-F7AB-45A8-8221-BEA78A592DA6}"/>
      </w:docPartPr>
      <w:docPartBody>
        <w:p w:rsidR="00FE197D" w:rsidRDefault="00A066AD" w:rsidP="00A066AD">
          <w:pPr>
            <w:pStyle w:val="F3FBB5D0B47942E4925BC0DE0C30E779"/>
          </w:pPr>
          <w:r>
            <w:rPr>
              <w:rStyle w:val="PlaceholderText"/>
            </w:rPr>
            <w:t>Choose an item.</w:t>
          </w:r>
        </w:p>
      </w:docPartBody>
    </w:docPart>
    <w:docPart>
      <w:docPartPr>
        <w:name w:val="DB2ADA5269FB4CDE829B25F642DD8E37"/>
        <w:category>
          <w:name w:val="General"/>
          <w:gallery w:val="placeholder"/>
        </w:category>
        <w:types>
          <w:type w:val="bbPlcHdr"/>
        </w:types>
        <w:behaviors>
          <w:behavior w:val="content"/>
        </w:behaviors>
        <w:guid w:val="{964C03FD-CA83-4B12-B77B-85087E1DFB51}"/>
      </w:docPartPr>
      <w:docPartBody>
        <w:p w:rsidR="00FE197D" w:rsidRDefault="00A066AD" w:rsidP="00A066AD">
          <w:pPr>
            <w:pStyle w:val="DB2ADA5269FB4CDE829B25F642DD8E37"/>
          </w:pPr>
          <w:r>
            <w:rPr>
              <w:rStyle w:val="PlaceholderText"/>
            </w:rPr>
            <w:t>Click or tap here to enter text.</w:t>
          </w:r>
        </w:p>
      </w:docPartBody>
    </w:docPart>
    <w:docPart>
      <w:docPartPr>
        <w:name w:val="19481B3267774800906F141AB333C721"/>
        <w:category>
          <w:name w:val="General"/>
          <w:gallery w:val="placeholder"/>
        </w:category>
        <w:types>
          <w:type w:val="bbPlcHdr"/>
        </w:types>
        <w:behaviors>
          <w:behavior w:val="content"/>
        </w:behaviors>
        <w:guid w:val="{AB91DBBE-1524-46B4-BA1E-3799125973D9}"/>
      </w:docPartPr>
      <w:docPartBody>
        <w:p w:rsidR="00FE197D" w:rsidRDefault="00A066AD" w:rsidP="00A066AD">
          <w:pPr>
            <w:pStyle w:val="19481B3267774800906F141AB333C721"/>
          </w:pPr>
          <w:r>
            <w:rPr>
              <w:rStyle w:val="PlaceholderText"/>
            </w:rPr>
            <w:t>Click or tap here to enter text.</w:t>
          </w:r>
        </w:p>
      </w:docPartBody>
    </w:docPart>
    <w:docPart>
      <w:docPartPr>
        <w:name w:val="3D02240D4E0948D99A5C0B21FFF08467"/>
        <w:category>
          <w:name w:val="General"/>
          <w:gallery w:val="placeholder"/>
        </w:category>
        <w:types>
          <w:type w:val="bbPlcHdr"/>
        </w:types>
        <w:behaviors>
          <w:behavior w:val="content"/>
        </w:behaviors>
        <w:guid w:val="{74FE5309-5752-464D-9EAB-A0B4AA0A5B5D}"/>
      </w:docPartPr>
      <w:docPartBody>
        <w:p w:rsidR="00FE197D" w:rsidRDefault="00A066AD" w:rsidP="00A066AD">
          <w:pPr>
            <w:pStyle w:val="3D02240D4E0948D99A5C0B21FFF08467"/>
          </w:pPr>
          <w:r>
            <w:rPr>
              <w:rStyle w:val="PlaceholderText"/>
            </w:rPr>
            <w:t>Choose an item.</w:t>
          </w:r>
        </w:p>
      </w:docPartBody>
    </w:docPart>
    <w:docPart>
      <w:docPartPr>
        <w:name w:val="49E1B44E4EF546448B5B970E04F12445"/>
        <w:category>
          <w:name w:val="General"/>
          <w:gallery w:val="placeholder"/>
        </w:category>
        <w:types>
          <w:type w:val="bbPlcHdr"/>
        </w:types>
        <w:behaviors>
          <w:behavior w:val="content"/>
        </w:behaviors>
        <w:guid w:val="{F664283E-2011-479C-BCF9-19B2456A68B0}"/>
      </w:docPartPr>
      <w:docPartBody>
        <w:p w:rsidR="00FE197D" w:rsidRDefault="00A066AD" w:rsidP="00A066AD">
          <w:pPr>
            <w:pStyle w:val="49E1B44E4EF546448B5B970E04F12445"/>
          </w:pPr>
          <w:r>
            <w:rPr>
              <w:rStyle w:val="PlaceholderText"/>
            </w:rPr>
            <w:t>Click or tap here to enter text.</w:t>
          </w:r>
        </w:p>
      </w:docPartBody>
    </w:docPart>
    <w:docPart>
      <w:docPartPr>
        <w:name w:val="E124C2447BC74484A9DBC7FFB7155914"/>
        <w:category>
          <w:name w:val="General"/>
          <w:gallery w:val="placeholder"/>
        </w:category>
        <w:types>
          <w:type w:val="bbPlcHdr"/>
        </w:types>
        <w:behaviors>
          <w:behavior w:val="content"/>
        </w:behaviors>
        <w:guid w:val="{0F00A086-3484-4F79-B337-94A6ACD9D8A4}"/>
      </w:docPartPr>
      <w:docPartBody>
        <w:p w:rsidR="00FE197D" w:rsidRDefault="00A066AD" w:rsidP="00A066AD">
          <w:pPr>
            <w:pStyle w:val="E124C2447BC74484A9DBC7FFB7155914"/>
          </w:pPr>
          <w:r>
            <w:rPr>
              <w:rStyle w:val="PlaceholderText"/>
            </w:rPr>
            <w:t>Choose an item.</w:t>
          </w:r>
        </w:p>
      </w:docPartBody>
    </w:docPart>
    <w:docPart>
      <w:docPartPr>
        <w:name w:val="4EBD0667AD25436A941CE99696F16C0D"/>
        <w:category>
          <w:name w:val="General"/>
          <w:gallery w:val="placeholder"/>
        </w:category>
        <w:types>
          <w:type w:val="bbPlcHdr"/>
        </w:types>
        <w:behaviors>
          <w:behavior w:val="content"/>
        </w:behaviors>
        <w:guid w:val="{EA329B25-029E-499D-90EB-2328C09CBC36}"/>
      </w:docPartPr>
      <w:docPartBody>
        <w:p w:rsidR="00FE197D" w:rsidRDefault="00A066AD" w:rsidP="00A066AD">
          <w:pPr>
            <w:pStyle w:val="4EBD0667AD25436A941CE99696F16C0D"/>
          </w:pPr>
          <w:r>
            <w:rPr>
              <w:rStyle w:val="PlaceholderText"/>
            </w:rPr>
            <w:t>Choose an item.</w:t>
          </w:r>
        </w:p>
      </w:docPartBody>
    </w:docPart>
    <w:docPart>
      <w:docPartPr>
        <w:name w:val="3C08595E4F994AD6B887B8F7784A81BB"/>
        <w:category>
          <w:name w:val="General"/>
          <w:gallery w:val="placeholder"/>
        </w:category>
        <w:types>
          <w:type w:val="bbPlcHdr"/>
        </w:types>
        <w:behaviors>
          <w:behavior w:val="content"/>
        </w:behaviors>
        <w:guid w:val="{D9727F45-0A57-45A8-8B34-A340B514C942}"/>
      </w:docPartPr>
      <w:docPartBody>
        <w:p w:rsidR="00FE197D" w:rsidRDefault="00A066AD" w:rsidP="00A066AD">
          <w:pPr>
            <w:pStyle w:val="3C08595E4F994AD6B887B8F7784A81BB"/>
          </w:pPr>
          <w:r>
            <w:rPr>
              <w:rStyle w:val="PlaceholderText"/>
            </w:rPr>
            <w:t>Click or tap here to enter text.</w:t>
          </w:r>
        </w:p>
      </w:docPartBody>
    </w:docPart>
    <w:docPart>
      <w:docPartPr>
        <w:name w:val="94240D1004EE4A3D9FC595DBCFEAAA83"/>
        <w:category>
          <w:name w:val="General"/>
          <w:gallery w:val="placeholder"/>
        </w:category>
        <w:types>
          <w:type w:val="bbPlcHdr"/>
        </w:types>
        <w:behaviors>
          <w:behavior w:val="content"/>
        </w:behaviors>
        <w:guid w:val="{DD3C8A6D-67CB-4932-BFAF-5C79DF45BF64}"/>
      </w:docPartPr>
      <w:docPartBody>
        <w:p w:rsidR="00FE197D" w:rsidRDefault="00A066AD" w:rsidP="00A066AD">
          <w:pPr>
            <w:pStyle w:val="94240D1004EE4A3D9FC595DBCFEAAA83"/>
          </w:pPr>
          <w:r w:rsidRPr="00B149E1">
            <w:rPr>
              <w:rStyle w:val="PlaceholderText"/>
            </w:rPr>
            <w:t>[Insert the date which you are proposing the change is made to the code</w:t>
          </w:r>
          <w:r>
            <w:rPr>
              <w:rStyle w:val="PlaceholderText"/>
            </w:rPr>
            <w:t>]</w:t>
          </w:r>
        </w:p>
      </w:docPartBody>
    </w:docPart>
    <w:docPart>
      <w:docPartPr>
        <w:name w:val="F63AAEFFBED740CC849FD7B87E806F7C"/>
        <w:category>
          <w:name w:val="General"/>
          <w:gallery w:val="placeholder"/>
        </w:category>
        <w:types>
          <w:type w:val="bbPlcHdr"/>
        </w:types>
        <w:behaviors>
          <w:behavior w:val="content"/>
        </w:behaviors>
        <w:guid w:val="{3BEE8688-EAB9-4059-83B1-6657CCA6B77F}"/>
      </w:docPartPr>
      <w:docPartBody>
        <w:p w:rsidR="00FE197D" w:rsidRDefault="00A066AD" w:rsidP="00A066AD">
          <w:pPr>
            <w:pStyle w:val="F63AAEFFBED740CC849FD7B87E806F7C"/>
          </w:pPr>
          <w:r>
            <w:rPr>
              <w:rStyle w:val="PlaceholderText"/>
            </w:rPr>
            <w:t>Add links to reference material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6AD"/>
    <w:rsid w:val="00286D89"/>
    <w:rsid w:val="00A066AD"/>
    <w:rsid w:val="00E5548B"/>
    <w:rsid w:val="00FE19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66AD"/>
  </w:style>
  <w:style w:type="paragraph" w:customStyle="1" w:styleId="33784C835AD1438D8F2BF42507113505">
    <w:name w:val="33784C835AD1438D8F2BF42507113505"/>
  </w:style>
  <w:style w:type="paragraph" w:customStyle="1" w:styleId="EC2BB921720E46E889043D4399E42CF6">
    <w:name w:val="EC2BB921720E46E889043D4399E42CF6"/>
    <w:rsid w:val="00A066AD"/>
  </w:style>
  <w:style w:type="paragraph" w:customStyle="1" w:styleId="9BD084A0B642417D8E7099BADDD59F0B">
    <w:name w:val="9BD084A0B642417D8E7099BADDD59F0B"/>
    <w:rsid w:val="00A066AD"/>
  </w:style>
  <w:style w:type="paragraph" w:customStyle="1" w:styleId="4825C9793FAA4BAC93003B859B9B08AC">
    <w:name w:val="4825C9793FAA4BAC93003B859B9B08AC"/>
    <w:rsid w:val="00A066AD"/>
  </w:style>
  <w:style w:type="paragraph" w:customStyle="1" w:styleId="94EBD8528B30411F85C353727F43FD6B">
    <w:name w:val="94EBD8528B30411F85C353727F43FD6B"/>
    <w:rsid w:val="00A066AD"/>
  </w:style>
  <w:style w:type="paragraph" w:customStyle="1" w:styleId="3D6F535435AA45498B52DDC769DAE00F">
    <w:name w:val="3D6F535435AA45498B52DDC769DAE00F"/>
    <w:rsid w:val="00A066AD"/>
  </w:style>
  <w:style w:type="paragraph" w:customStyle="1" w:styleId="AED51DA0DF154D56838333C60F959159">
    <w:name w:val="AED51DA0DF154D56838333C60F959159"/>
    <w:rsid w:val="00A066AD"/>
  </w:style>
  <w:style w:type="paragraph" w:customStyle="1" w:styleId="919EAE133A8A47B589818547702A717D">
    <w:name w:val="919EAE133A8A47B589818547702A717D"/>
    <w:rsid w:val="00A066AD"/>
  </w:style>
  <w:style w:type="paragraph" w:customStyle="1" w:styleId="B5F6C8EFBE204902A5007CCEED66E250">
    <w:name w:val="B5F6C8EFBE204902A5007CCEED66E250"/>
    <w:rsid w:val="00A066AD"/>
  </w:style>
  <w:style w:type="paragraph" w:customStyle="1" w:styleId="6B0A43AE47EF4609947A8C2DF5D458FC">
    <w:name w:val="6B0A43AE47EF4609947A8C2DF5D458FC"/>
    <w:rsid w:val="00A066AD"/>
  </w:style>
  <w:style w:type="paragraph" w:customStyle="1" w:styleId="CC3BFE761DD044A0AECED64F01BE1588">
    <w:name w:val="CC3BFE761DD044A0AECED64F01BE1588"/>
    <w:rsid w:val="00A066AD"/>
  </w:style>
  <w:style w:type="paragraph" w:customStyle="1" w:styleId="7C51239AB026426CA4BA97321F352C57">
    <w:name w:val="7C51239AB026426CA4BA97321F352C57"/>
    <w:rsid w:val="00A066AD"/>
  </w:style>
  <w:style w:type="paragraph" w:customStyle="1" w:styleId="E8CBD821ABE043778D4FD44D0D83F104">
    <w:name w:val="E8CBD821ABE043778D4FD44D0D83F104"/>
    <w:rsid w:val="00A066AD"/>
  </w:style>
  <w:style w:type="paragraph" w:customStyle="1" w:styleId="73F4A0CF013743F0A0FBD8CA08EE52B5">
    <w:name w:val="73F4A0CF013743F0A0FBD8CA08EE52B5"/>
    <w:rsid w:val="00A066AD"/>
  </w:style>
  <w:style w:type="paragraph" w:customStyle="1" w:styleId="2D6D2ED3AC244EE0932FE0C56A1382C5">
    <w:name w:val="2D6D2ED3AC244EE0932FE0C56A1382C5"/>
    <w:rsid w:val="00A066AD"/>
  </w:style>
  <w:style w:type="paragraph" w:customStyle="1" w:styleId="169F4DF44D2C4115BC2166D5EFFC00C9">
    <w:name w:val="169F4DF44D2C4115BC2166D5EFFC00C9"/>
    <w:rsid w:val="00A066AD"/>
  </w:style>
  <w:style w:type="paragraph" w:customStyle="1" w:styleId="BDFFCC64C7284D749E18D0626ABBCF79">
    <w:name w:val="BDFFCC64C7284D749E18D0626ABBCF79"/>
    <w:rsid w:val="00A066AD"/>
  </w:style>
  <w:style w:type="paragraph" w:customStyle="1" w:styleId="E4D21FED93DD4C81A9E9E9EBCF583ABC">
    <w:name w:val="E4D21FED93DD4C81A9E9E9EBCF583ABC"/>
    <w:rsid w:val="00A066AD"/>
  </w:style>
  <w:style w:type="paragraph" w:customStyle="1" w:styleId="7EC832A179A34ED7ACFC3C9F57CB70C2">
    <w:name w:val="7EC832A179A34ED7ACFC3C9F57CB70C2"/>
    <w:rsid w:val="00A066AD"/>
  </w:style>
  <w:style w:type="paragraph" w:customStyle="1" w:styleId="6FF77D1BDE86400FB25A10BD606371D0">
    <w:name w:val="6FF77D1BDE86400FB25A10BD606371D0"/>
    <w:rsid w:val="00A066AD"/>
  </w:style>
  <w:style w:type="paragraph" w:customStyle="1" w:styleId="06AF9366AA074080B9DF8942D7C8F9AF">
    <w:name w:val="06AF9366AA074080B9DF8942D7C8F9AF"/>
    <w:rsid w:val="00A066AD"/>
  </w:style>
  <w:style w:type="paragraph" w:customStyle="1" w:styleId="FE0314577A64430A8CC5A23417A95712">
    <w:name w:val="FE0314577A64430A8CC5A23417A95712"/>
    <w:rsid w:val="00A066AD"/>
  </w:style>
  <w:style w:type="paragraph" w:customStyle="1" w:styleId="71748C4F140448AE87598BF1A3AA47AF">
    <w:name w:val="71748C4F140448AE87598BF1A3AA47AF"/>
    <w:rsid w:val="00A066AD"/>
  </w:style>
  <w:style w:type="paragraph" w:customStyle="1" w:styleId="9FF3C445D59842699F26FCED2FBC0C26">
    <w:name w:val="9FF3C445D59842699F26FCED2FBC0C26"/>
    <w:rsid w:val="00A066AD"/>
  </w:style>
  <w:style w:type="paragraph" w:customStyle="1" w:styleId="6B30A29C22C84B8EA82A9AB138D91FDD">
    <w:name w:val="6B30A29C22C84B8EA82A9AB138D91FDD"/>
    <w:rsid w:val="00A066AD"/>
  </w:style>
  <w:style w:type="paragraph" w:customStyle="1" w:styleId="977B5767C3074F21A1B2D7BF3FCB1835">
    <w:name w:val="977B5767C3074F21A1B2D7BF3FCB1835"/>
    <w:rsid w:val="00A066AD"/>
  </w:style>
  <w:style w:type="paragraph" w:customStyle="1" w:styleId="6EF277AA01AD414EAE7441D61F2452FA">
    <w:name w:val="6EF277AA01AD414EAE7441D61F2452FA"/>
    <w:rsid w:val="00A066AD"/>
  </w:style>
  <w:style w:type="paragraph" w:customStyle="1" w:styleId="0A4945DEE9A646B2AE379F904CEBD600">
    <w:name w:val="0A4945DEE9A646B2AE379F904CEBD600"/>
    <w:rsid w:val="00A066AD"/>
  </w:style>
  <w:style w:type="paragraph" w:customStyle="1" w:styleId="EBAA19AD39A445B6A173CC45855239DF">
    <w:name w:val="EBAA19AD39A445B6A173CC45855239DF"/>
    <w:rsid w:val="00A066AD"/>
  </w:style>
  <w:style w:type="paragraph" w:customStyle="1" w:styleId="C4616BF9AC24402EAEABDCF4509B3B50">
    <w:name w:val="C4616BF9AC24402EAEABDCF4509B3B50"/>
    <w:rsid w:val="00A066AD"/>
  </w:style>
  <w:style w:type="paragraph" w:customStyle="1" w:styleId="A7B0C19F75664096BE1CA7BF7F05780E">
    <w:name w:val="A7B0C19F75664096BE1CA7BF7F05780E"/>
    <w:rsid w:val="00A066AD"/>
  </w:style>
  <w:style w:type="paragraph" w:customStyle="1" w:styleId="BC35DDABCDEE4CE7B63F0853D12F1BFE">
    <w:name w:val="BC35DDABCDEE4CE7B63F0853D12F1BFE"/>
    <w:rsid w:val="00A066AD"/>
  </w:style>
  <w:style w:type="paragraph" w:customStyle="1" w:styleId="D4B8BF34797640F9AC66E35399A9BC85">
    <w:name w:val="D4B8BF34797640F9AC66E35399A9BC85"/>
    <w:rsid w:val="00A066AD"/>
  </w:style>
  <w:style w:type="paragraph" w:customStyle="1" w:styleId="A329168447BC45E0AD67DC559534295D">
    <w:name w:val="A329168447BC45E0AD67DC559534295D"/>
    <w:rsid w:val="00A066AD"/>
  </w:style>
  <w:style w:type="paragraph" w:customStyle="1" w:styleId="5D9DEF21C3684F9C9E23756C7D3097C2">
    <w:name w:val="5D9DEF21C3684F9C9E23756C7D3097C2"/>
    <w:rsid w:val="00A066AD"/>
  </w:style>
  <w:style w:type="paragraph" w:customStyle="1" w:styleId="8321061E5C8B4490B8D7277AB6D3EAE8">
    <w:name w:val="8321061E5C8B4490B8D7277AB6D3EAE8"/>
    <w:rsid w:val="00A066AD"/>
  </w:style>
  <w:style w:type="paragraph" w:customStyle="1" w:styleId="F3FBB5D0B47942E4925BC0DE0C30E779">
    <w:name w:val="F3FBB5D0B47942E4925BC0DE0C30E779"/>
    <w:rsid w:val="00A066AD"/>
  </w:style>
  <w:style w:type="paragraph" w:customStyle="1" w:styleId="DB2ADA5269FB4CDE829B25F642DD8E37">
    <w:name w:val="DB2ADA5269FB4CDE829B25F642DD8E37"/>
    <w:rsid w:val="00A066AD"/>
  </w:style>
  <w:style w:type="paragraph" w:customStyle="1" w:styleId="19481B3267774800906F141AB333C721">
    <w:name w:val="19481B3267774800906F141AB333C721"/>
    <w:rsid w:val="00A066AD"/>
  </w:style>
  <w:style w:type="paragraph" w:customStyle="1" w:styleId="3D02240D4E0948D99A5C0B21FFF08467">
    <w:name w:val="3D02240D4E0948D99A5C0B21FFF08467"/>
    <w:rsid w:val="00A066AD"/>
  </w:style>
  <w:style w:type="paragraph" w:customStyle="1" w:styleId="49E1B44E4EF546448B5B970E04F12445">
    <w:name w:val="49E1B44E4EF546448B5B970E04F12445"/>
    <w:rsid w:val="00A066AD"/>
  </w:style>
  <w:style w:type="paragraph" w:customStyle="1" w:styleId="E124C2447BC74484A9DBC7FFB7155914">
    <w:name w:val="E124C2447BC74484A9DBC7FFB7155914"/>
    <w:rsid w:val="00A066AD"/>
  </w:style>
  <w:style w:type="paragraph" w:customStyle="1" w:styleId="4EBD0667AD25436A941CE99696F16C0D">
    <w:name w:val="4EBD0667AD25436A941CE99696F16C0D"/>
    <w:rsid w:val="00A066AD"/>
  </w:style>
  <w:style w:type="paragraph" w:customStyle="1" w:styleId="3C08595E4F994AD6B887B8F7784A81BB">
    <w:name w:val="3C08595E4F994AD6B887B8F7784A81BB"/>
    <w:rsid w:val="00A066AD"/>
  </w:style>
  <w:style w:type="paragraph" w:customStyle="1" w:styleId="94240D1004EE4A3D9FC595DBCFEAAA83">
    <w:name w:val="94240D1004EE4A3D9FC595DBCFEAAA83"/>
    <w:rsid w:val="00A066AD"/>
  </w:style>
  <w:style w:type="paragraph" w:customStyle="1" w:styleId="F63AAEFFBED740CC849FD7B87E806F7C">
    <w:name w:val="F63AAEFFBED740CC849FD7B87E806F7C"/>
    <w:rsid w:val="00A066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564E1-7D3B-47DE-BAC7-FAE33065B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Workgroup Consultation templatev7.dotx</Template>
  <TotalTime>82</TotalTime>
  <Pages>9</Pages>
  <Words>2524</Words>
  <Characters>14392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Milly Lewis</cp:lastModifiedBy>
  <cp:revision>70</cp:revision>
  <dcterms:created xsi:type="dcterms:W3CDTF">2023-01-30T11:26:00Z</dcterms:created>
  <dcterms:modified xsi:type="dcterms:W3CDTF">2023-02-03T12:57:00Z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