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18CB" w14:textId="77777777" w:rsidR="00DE5ADA" w:rsidRPr="00D527B6" w:rsidRDefault="00DE5B2E" w:rsidP="00A16E66">
      <w:pPr>
        <w:jc w:val="center"/>
        <w:rPr>
          <w:rFonts w:ascii="Arial" w:hAnsi="Arial" w:cs="Arial"/>
          <w:b/>
          <w:bCs/>
          <w:sz w:val="18"/>
          <w:szCs w:val="18"/>
        </w:rPr>
      </w:pPr>
      <w:r w:rsidRPr="00D527B6">
        <w:rPr>
          <w:rFonts w:ascii="Arial" w:hAnsi="Arial" w:cs="Arial"/>
          <w:b/>
          <w:bCs/>
          <w:sz w:val="18"/>
          <w:szCs w:val="18"/>
        </w:rPr>
        <w:t xml:space="preserve">DISTRIBUTION RESTORATION </w:t>
      </w:r>
      <w:r w:rsidR="00DE5ADA" w:rsidRPr="00D527B6">
        <w:rPr>
          <w:rFonts w:ascii="Arial" w:hAnsi="Arial" w:cs="Arial"/>
          <w:b/>
          <w:bCs/>
          <w:sz w:val="18"/>
          <w:szCs w:val="18"/>
        </w:rPr>
        <w:t xml:space="preserve">ZONE CONTROL </w:t>
      </w:r>
      <w:commentRangeStart w:id="0"/>
      <w:r w:rsidR="00DE5ADA" w:rsidRPr="00D527B6">
        <w:rPr>
          <w:rFonts w:ascii="Arial" w:hAnsi="Arial" w:cs="Arial"/>
          <w:b/>
          <w:bCs/>
          <w:sz w:val="18"/>
          <w:szCs w:val="18"/>
        </w:rPr>
        <w:t>SYSTEM</w:t>
      </w:r>
      <w:commentRangeEnd w:id="0"/>
      <w:r w:rsidR="00A368A9">
        <w:rPr>
          <w:rStyle w:val="CommentReference"/>
          <w:rFonts w:ascii="Arial" w:eastAsia="Times New Roman" w:hAnsi="Arial" w:cs="Times New Roman"/>
          <w:snapToGrid w:val="0"/>
        </w:rPr>
        <w:commentReference w:id="0"/>
      </w:r>
    </w:p>
    <w:p w14:paraId="20D8E50C" w14:textId="537F871D" w:rsidR="00F857C7" w:rsidRPr="00D527B6" w:rsidRDefault="00DE5ADA" w:rsidP="00A16E66">
      <w:pPr>
        <w:jc w:val="center"/>
        <w:rPr>
          <w:rFonts w:ascii="Arial" w:hAnsi="Arial" w:cs="Arial"/>
          <w:b/>
          <w:bCs/>
          <w:sz w:val="18"/>
          <w:szCs w:val="18"/>
        </w:rPr>
      </w:pPr>
      <w:r w:rsidRPr="00D527B6">
        <w:rPr>
          <w:rFonts w:ascii="Arial" w:hAnsi="Arial" w:cs="Arial"/>
          <w:b/>
          <w:bCs/>
          <w:sz w:val="18"/>
          <w:szCs w:val="18"/>
        </w:rPr>
        <w:t>HIGH LEVEL FUNCTIONAL REQUIREMENTS</w:t>
      </w:r>
      <w:r w:rsidR="00DE5B2E" w:rsidRPr="00D527B6">
        <w:rPr>
          <w:rFonts w:ascii="Arial" w:hAnsi="Arial" w:cs="Arial"/>
          <w:b/>
          <w:bCs/>
          <w:sz w:val="18"/>
          <w:szCs w:val="18"/>
        </w:rPr>
        <w:t xml:space="preserve"> </w:t>
      </w:r>
    </w:p>
    <w:p w14:paraId="7B8699CA" w14:textId="1B4617DE" w:rsidR="003F35EC" w:rsidRDefault="006D05D8" w:rsidP="006D05D8">
      <w:pPr>
        <w:jc w:val="both"/>
        <w:rPr>
          <w:sz w:val="18"/>
          <w:szCs w:val="18"/>
        </w:rPr>
      </w:pPr>
      <w:commentRangeStart w:id="1"/>
      <w:commentRangeStart w:id="2"/>
      <w:r w:rsidRPr="006D05D8">
        <w:rPr>
          <w:i/>
          <w:iCs/>
          <w:sz w:val="18"/>
          <w:szCs w:val="18"/>
        </w:rPr>
        <w:t>This document is for internal and contract specific use only</w:t>
      </w:r>
      <w:commentRangeEnd w:id="1"/>
      <w:r w:rsidR="007357FA">
        <w:rPr>
          <w:rStyle w:val="CommentReference"/>
          <w:rFonts w:ascii="Arial" w:eastAsia="Times New Roman" w:hAnsi="Arial" w:cs="Times New Roman"/>
          <w:snapToGrid w:val="0"/>
        </w:rPr>
        <w:commentReference w:id="1"/>
      </w:r>
      <w:r w:rsidRPr="006D05D8">
        <w:rPr>
          <w:i/>
          <w:iCs/>
          <w:sz w:val="18"/>
          <w:szCs w:val="18"/>
        </w:rPr>
        <w:t xml:space="preserve">. </w:t>
      </w:r>
      <w:commentRangeStart w:id="3"/>
      <w:r w:rsidRPr="006D05D8">
        <w:rPr>
          <w:i/>
          <w:iCs/>
          <w:sz w:val="18"/>
          <w:szCs w:val="18"/>
        </w:rPr>
        <w:t xml:space="preserve">Disclaimer NGG and NGET or their agents, servants or contractors do not accept any liability for any losses arising under or in connection with this information. This limit on liability applies to all and any claims in contract, tort (including negligence), misrepresentation (excluding fraudulent misrepresentation), breach of statutory duty or otherwise. This limit on liability does not exclude or restrict liability </w:t>
      </w:r>
      <w:proofErr w:type="gramStart"/>
      <w:r w:rsidRPr="006D05D8">
        <w:rPr>
          <w:i/>
          <w:iCs/>
          <w:sz w:val="18"/>
          <w:szCs w:val="18"/>
        </w:rPr>
        <w:t>where</w:t>
      </w:r>
      <w:proofErr w:type="gramEnd"/>
      <w:r w:rsidRPr="006D05D8">
        <w:rPr>
          <w:i/>
          <w:iCs/>
          <w:sz w:val="18"/>
          <w:szCs w:val="18"/>
        </w:rPr>
        <w:t xml:space="preserve"> prohibited by the law nor does it supersede the express terms of any related agreements.</w:t>
      </w:r>
      <w:commentRangeEnd w:id="3"/>
      <w:r w:rsidR="007357FA">
        <w:rPr>
          <w:rStyle w:val="CommentReference"/>
          <w:rFonts w:ascii="Arial" w:eastAsia="Times New Roman" w:hAnsi="Arial" w:cs="Times New Roman"/>
          <w:snapToGrid w:val="0"/>
        </w:rPr>
        <w:commentReference w:id="3"/>
      </w:r>
      <w:commentRangeEnd w:id="2"/>
      <w:r w:rsidR="00AF3E44">
        <w:rPr>
          <w:rStyle w:val="CommentReference"/>
          <w:rFonts w:ascii="Arial" w:eastAsia="Times New Roman" w:hAnsi="Arial" w:cs="Times New Roman"/>
          <w:snapToGrid w:val="0"/>
        </w:rPr>
        <w:commentReference w:id="2"/>
      </w:r>
    </w:p>
    <w:p w14:paraId="7863512D" w14:textId="573A3FC4" w:rsidR="00E01534" w:rsidRPr="004866AD" w:rsidRDefault="006025C8" w:rsidP="006D05D8">
      <w:pPr>
        <w:jc w:val="both"/>
        <w:rPr>
          <w:rFonts w:ascii="Arial" w:hAnsi="Arial" w:cs="Arial"/>
          <w:b/>
          <w:bCs/>
          <w:sz w:val="18"/>
          <w:szCs w:val="18"/>
        </w:rPr>
      </w:pPr>
      <w:commentRangeStart w:id="4"/>
      <w:r w:rsidRPr="00D527B6">
        <w:rPr>
          <w:rFonts w:ascii="Arial" w:hAnsi="Arial" w:cs="Arial"/>
          <w:b/>
          <w:bCs/>
          <w:sz w:val="18"/>
          <w:szCs w:val="18"/>
        </w:rPr>
        <w:t xml:space="preserve">PURPOSE AND </w:t>
      </w:r>
      <w:commentRangeStart w:id="5"/>
      <w:r w:rsidRPr="00D527B6">
        <w:rPr>
          <w:rFonts w:ascii="Arial" w:hAnsi="Arial" w:cs="Arial"/>
          <w:b/>
          <w:bCs/>
          <w:sz w:val="18"/>
          <w:szCs w:val="18"/>
        </w:rPr>
        <w:t>SCOPE</w:t>
      </w:r>
      <w:commentRangeEnd w:id="5"/>
      <w:r w:rsidR="003C2C22">
        <w:rPr>
          <w:rStyle w:val="CommentReference"/>
          <w:rFonts w:ascii="Arial" w:eastAsia="Times New Roman" w:hAnsi="Arial" w:cs="Times New Roman"/>
          <w:snapToGrid w:val="0"/>
        </w:rPr>
        <w:commentReference w:id="5"/>
      </w:r>
      <w:commentRangeEnd w:id="4"/>
      <w:r w:rsidR="00161BF2">
        <w:rPr>
          <w:rStyle w:val="CommentReference"/>
          <w:rFonts w:ascii="Arial" w:eastAsia="Times New Roman" w:hAnsi="Arial" w:cs="Times New Roman"/>
          <w:snapToGrid w:val="0"/>
        </w:rPr>
        <w:commentReference w:id="4"/>
      </w:r>
    </w:p>
    <w:p w14:paraId="0861A231" w14:textId="77777777" w:rsidR="003757A5" w:rsidRDefault="006D7124" w:rsidP="006D05D8">
      <w:pPr>
        <w:jc w:val="both"/>
        <w:rPr>
          <w:rFonts w:ascii="Arial" w:hAnsi="Arial" w:cs="Arial"/>
          <w:sz w:val="20"/>
          <w:szCs w:val="20"/>
        </w:rPr>
      </w:pPr>
      <w:r w:rsidRPr="006D7124">
        <w:rPr>
          <w:rFonts w:ascii="Arial" w:hAnsi="Arial" w:cs="Arial"/>
          <w:sz w:val="20"/>
          <w:szCs w:val="20"/>
        </w:rPr>
        <w:t>This document describes the</w:t>
      </w:r>
      <w:r>
        <w:rPr>
          <w:rFonts w:ascii="Arial" w:hAnsi="Arial" w:cs="Arial"/>
          <w:sz w:val="20"/>
          <w:szCs w:val="20"/>
        </w:rPr>
        <w:t xml:space="preserve"> high level</w:t>
      </w:r>
      <w:r w:rsidRPr="006D7124">
        <w:rPr>
          <w:rFonts w:ascii="Arial" w:hAnsi="Arial" w:cs="Arial"/>
          <w:sz w:val="20"/>
          <w:szCs w:val="20"/>
        </w:rPr>
        <w:t xml:space="preserve"> functional </w:t>
      </w:r>
      <w:r w:rsidR="00B379BE">
        <w:rPr>
          <w:rFonts w:ascii="Arial" w:hAnsi="Arial" w:cs="Arial"/>
          <w:sz w:val="20"/>
          <w:szCs w:val="20"/>
        </w:rPr>
        <w:t xml:space="preserve">and </w:t>
      </w:r>
      <w:r w:rsidRPr="006D7124">
        <w:rPr>
          <w:rFonts w:ascii="Arial" w:hAnsi="Arial" w:cs="Arial"/>
          <w:sz w:val="20"/>
          <w:szCs w:val="20"/>
        </w:rPr>
        <w:t>performance requirements</w:t>
      </w:r>
      <w:r w:rsidR="00DE7B8A">
        <w:rPr>
          <w:rFonts w:ascii="Arial" w:hAnsi="Arial" w:cs="Arial"/>
          <w:sz w:val="20"/>
          <w:szCs w:val="20"/>
        </w:rPr>
        <w:t xml:space="preserve"> of a</w:t>
      </w:r>
      <w:r w:rsidR="00152BB5">
        <w:rPr>
          <w:rFonts w:ascii="Arial" w:hAnsi="Arial" w:cs="Arial"/>
          <w:sz w:val="20"/>
          <w:szCs w:val="20"/>
        </w:rPr>
        <w:t xml:space="preserve"> Distribution Restoration Zone Control System</w:t>
      </w:r>
      <w:r w:rsidR="003757A5">
        <w:rPr>
          <w:rFonts w:ascii="Arial" w:hAnsi="Arial" w:cs="Arial"/>
          <w:sz w:val="20"/>
          <w:szCs w:val="20"/>
        </w:rPr>
        <w:t xml:space="preserve"> </w:t>
      </w:r>
      <w:commentRangeStart w:id="6"/>
      <w:r w:rsidR="003757A5">
        <w:rPr>
          <w:rFonts w:ascii="Arial" w:hAnsi="Arial" w:cs="Arial"/>
          <w:sz w:val="20"/>
          <w:szCs w:val="20"/>
        </w:rPr>
        <w:t xml:space="preserve">which may be used </w:t>
      </w:r>
      <w:commentRangeEnd w:id="6"/>
      <w:r w:rsidR="007357FA">
        <w:rPr>
          <w:rStyle w:val="CommentReference"/>
          <w:rFonts w:ascii="Arial" w:eastAsia="Times New Roman" w:hAnsi="Arial" w:cs="Times New Roman"/>
          <w:snapToGrid w:val="0"/>
        </w:rPr>
        <w:commentReference w:id="6"/>
      </w:r>
      <w:r w:rsidR="003757A5">
        <w:rPr>
          <w:rFonts w:ascii="Arial" w:hAnsi="Arial" w:cs="Arial"/>
          <w:sz w:val="20"/>
          <w:szCs w:val="20"/>
        </w:rPr>
        <w:t>by Network Operators to establish a Distribution Restoration Zone.</w:t>
      </w:r>
    </w:p>
    <w:p w14:paraId="39018685" w14:textId="57AD0C65" w:rsidR="002851E5" w:rsidRDefault="003757A5" w:rsidP="006D05D8">
      <w:pPr>
        <w:jc w:val="both"/>
        <w:rPr>
          <w:rFonts w:ascii="Arial" w:hAnsi="Arial" w:cs="Arial"/>
          <w:sz w:val="20"/>
          <w:szCs w:val="20"/>
        </w:rPr>
      </w:pPr>
      <w:r>
        <w:rPr>
          <w:rFonts w:ascii="Arial" w:hAnsi="Arial" w:cs="Arial"/>
          <w:sz w:val="20"/>
          <w:szCs w:val="20"/>
        </w:rPr>
        <w:t xml:space="preserve">A Distribution Restoration Zone as </w:t>
      </w:r>
      <w:r w:rsidR="00234904">
        <w:rPr>
          <w:rFonts w:ascii="Arial" w:hAnsi="Arial" w:cs="Arial"/>
          <w:sz w:val="20"/>
          <w:szCs w:val="20"/>
        </w:rPr>
        <w:t xml:space="preserve">defined in the Grid Code is a </w:t>
      </w:r>
      <w:r w:rsidR="00EF7D85">
        <w:rPr>
          <w:rFonts w:ascii="Arial" w:hAnsi="Arial" w:cs="Arial"/>
          <w:sz w:val="20"/>
          <w:szCs w:val="20"/>
        </w:rPr>
        <w:t xml:space="preserve">section of a Network Operator’s System which </w:t>
      </w:r>
      <w:r w:rsidR="00676D2A">
        <w:rPr>
          <w:rFonts w:ascii="Arial" w:hAnsi="Arial" w:cs="Arial"/>
          <w:sz w:val="20"/>
          <w:szCs w:val="20"/>
        </w:rPr>
        <w:t xml:space="preserve">following a </w:t>
      </w:r>
      <w:commentRangeStart w:id="7"/>
      <w:r w:rsidR="00676D2A">
        <w:rPr>
          <w:rFonts w:ascii="Arial" w:hAnsi="Arial" w:cs="Arial"/>
          <w:sz w:val="20"/>
          <w:szCs w:val="20"/>
        </w:rPr>
        <w:t xml:space="preserve">Total System Shutdown </w:t>
      </w:r>
      <w:commentRangeEnd w:id="7"/>
      <w:r w:rsidR="00E41005">
        <w:rPr>
          <w:rStyle w:val="CommentReference"/>
          <w:rFonts w:ascii="Arial" w:eastAsia="Times New Roman" w:hAnsi="Arial" w:cs="Times New Roman"/>
          <w:snapToGrid w:val="0"/>
        </w:rPr>
        <w:commentReference w:id="7"/>
      </w:r>
      <w:r w:rsidR="00676D2A">
        <w:rPr>
          <w:rFonts w:ascii="Arial" w:hAnsi="Arial" w:cs="Arial"/>
          <w:sz w:val="20"/>
          <w:szCs w:val="20"/>
        </w:rPr>
        <w:t xml:space="preserve">or </w:t>
      </w:r>
      <w:commentRangeStart w:id="8"/>
      <w:r w:rsidR="00676D2A">
        <w:rPr>
          <w:rFonts w:ascii="Arial" w:hAnsi="Arial" w:cs="Arial"/>
          <w:sz w:val="20"/>
          <w:szCs w:val="20"/>
        </w:rPr>
        <w:t xml:space="preserve">Partial System Shutdown </w:t>
      </w:r>
      <w:commentRangeEnd w:id="8"/>
      <w:r w:rsidR="004E2A57">
        <w:rPr>
          <w:rStyle w:val="CommentReference"/>
          <w:rFonts w:ascii="Arial" w:eastAsia="Times New Roman" w:hAnsi="Arial" w:cs="Times New Roman"/>
          <w:snapToGrid w:val="0"/>
        </w:rPr>
        <w:commentReference w:id="8"/>
      </w:r>
      <w:r w:rsidR="006D4C0A">
        <w:rPr>
          <w:rFonts w:ascii="Arial" w:hAnsi="Arial" w:cs="Arial"/>
          <w:sz w:val="20"/>
          <w:szCs w:val="20"/>
        </w:rPr>
        <w:t>is re-energised through instructions given by the Network Operator to an Anchor Generator</w:t>
      </w:r>
      <w:r w:rsidR="00B41D69">
        <w:rPr>
          <w:rFonts w:ascii="Arial" w:hAnsi="Arial" w:cs="Arial"/>
          <w:sz w:val="20"/>
          <w:szCs w:val="20"/>
        </w:rPr>
        <w:t xml:space="preserve">.  This process is used to energise </w:t>
      </w:r>
      <w:ins w:id="9" w:author="David Halford" w:date="2022-12-28T13:11:00Z">
        <w:r w:rsidR="003C71A1">
          <w:rPr>
            <w:rFonts w:ascii="Arial" w:hAnsi="Arial" w:cs="Arial"/>
            <w:sz w:val="20"/>
            <w:szCs w:val="20"/>
          </w:rPr>
          <w:t xml:space="preserve">a </w:t>
        </w:r>
      </w:ins>
      <w:commentRangeStart w:id="10"/>
      <w:proofErr w:type="gramStart"/>
      <w:r w:rsidR="00B41D69">
        <w:rPr>
          <w:rFonts w:ascii="Arial" w:hAnsi="Arial" w:cs="Arial"/>
          <w:sz w:val="20"/>
          <w:szCs w:val="20"/>
        </w:rPr>
        <w:t>sections</w:t>
      </w:r>
      <w:commentRangeEnd w:id="10"/>
      <w:proofErr w:type="gramEnd"/>
      <w:r w:rsidR="004E2A57">
        <w:rPr>
          <w:rStyle w:val="CommentReference"/>
          <w:rFonts w:ascii="Arial" w:eastAsia="Times New Roman" w:hAnsi="Arial" w:cs="Times New Roman"/>
          <w:snapToGrid w:val="0"/>
        </w:rPr>
        <w:commentReference w:id="10"/>
      </w:r>
      <w:r w:rsidR="00B41D69">
        <w:rPr>
          <w:rFonts w:ascii="Arial" w:hAnsi="Arial" w:cs="Arial"/>
          <w:sz w:val="20"/>
          <w:szCs w:val="20"/>
        </w:rPr>
        <w:t xml:space="preserve"> of the </w:t>
      </w:r>
      <w:r w:rsidR="00C37AC7">
        <w:rPr>
          <w:rFonts w:ascii="Arial" w:hAnsi="Arial" w:cs="Arial"/>
          <w:sz w:val="20"/>
          <w:szCs w:val="20"/>
        </w:rPr>
        <w:t xml:space="preserve">Network Operator’s System and feed local demand.  Additional </w:t>
      </w:r>
      <w:r w:rsidR="003860FD">
        <w:rPr>
          <w:rFonts w:ascii="Arial" w:hAnsi="Arial" w:cs="Arial"/>
          <w:sz w:val="20"/>
          <w:szCs w:val="20"/>
        </w:rPr>
        <w:t xml:space="preserve">Demand and further </w:t>
      </w:r>
      <w:r w:rsidR="00D82B67">
        <w:rPr>
          <w:rFonts w:ascii="Arial" w:hAnsi="Arial" w:cs="Arial"/>
          <w:sz w:val="20"/>
          <w:szCs w:val="20"/>
        </w:rPr>
        <w:t>sections of the N</w:t>
      </w:r>
      <w:r w:rsidR="003860FD">
        <w:rPr>
          <w:rFonts w:ascii="Arial" w:hAnsi="Arial" w:cs="Arial"/>
          <w:sz w:val="20"/>
          <w:szCs w:val="20"/>
        </w:rPr>
        <w:t>et</w:t>
      </w:r>
      <w:r w:rsidR="00D82B67">
        <w:rPr>
          <w:rFonts w:ascii="Arial" w:hAnsi="Arial" w:cs="Arial"/>
          <w:sz w:val="20"/>
          <w:szCs w:val="20"/>
        </w:rPr>
        <w:t xml:space="preserve">work Operator’s System </w:t>
      </w:r>
      <w:r w:rsidR="00415BA8">
        <w:rPr>
          <w:rFonts w:ascii="Arial" w:hAnsi="Arial" w:cs="Arial"/>
          <w:sz w:val="20"/>
          <w:szCs w:val="20"/>
        </w:rPr>
        <w:t xml:space="preserve">are then </w:t>
      </w:r>
      <w:r w:rsidR="00D82B67">
        <w:rPr>
          <w:rFonts w:ascii="Arial" w:hAnsi="Arial" w:cs="Arial"/>
          <w:sz w:val="20"/>
          <w:szCs w:val="20"/>
        </w:rPr>
        <w:t>re-energis</w:t>
      </w:r>
      <w:r w:rsidR="00415BA8">
        <w:rPr>
          <w:rFonts w:ascii="Arial" w:hAnsi="Arial" w:cs="Arial"/>
          <w:sz w:val="20"/>
          <w:szCs w:val="20"/>
        </w:rPr>
        <w:t xml:space="preserve">ed using Top Up Restoration Service Providers Plant and Apparatus </w:t>
      </w:r>
      <w:commentRangeStart w:id="11"/>
      <w:r w:rsidR="00415BA8">
        <w:rPr>
          <w:rFonts w:ascii="Arial" w:hAnsi="Arial" w:cs="Arial"/>
          <w:sz w:val="20"/>
          <w:szCs w:val="20"/>
        </w:rPr>
        <w:t>until</w:t>
      </w:r>
      <w:ins w:id="12" w:author="David Halford" w:date="2022-12-28T13:11:00Z">
        <w:r w:rsidR="00FB7A7A">
          <w:rPr>
            <w:rFonts w:ascii="Arial" w:hAnsi="Arial" w:cs="Arial"/>
            <w:sz w:val="20"/>
            <w:szCs w:val="20"/>
          </w:rPr>
          <w:t xml:space="preserve"> just before the</w:t>
        </w:r>
      </w:ins>
      <w:r w:rsidR="00415BA8">
        <w:rPr>
          <w:rFonts w:ascii="Arial" w:hAnsi="Arial" w:cs="Arial"/>
          <w:sz w:val="20"/>
          <w:szCs w:val="20"/>
        </w:rPr>
        <w:t xml:space="preserve"> </w:t>
      </w:r>
      <w:proofErr w:type="spellStart"/>
      <w:r w:rsidR="009B4ECC">
        <w:rPr>
          <w:rFonts w:ascii="Arial" w:hAnsi="Arial" w:cs="Arial"/>
          <w:sz w:val="20"/>
          <w:szCs w:val="20"/>
        </w:rPr>
        <w:t>the</w:t>
      </w:r>
      <w:proofErr w:type="spellEnd"/>
      <w:r w:rsidR="009B4ECC">
        <w:rPr>
          <w:rFonts w:ascii="Arial" w:hAnsi="Arial" w:cs="Arial"/>
          <w:sz w:val="20"/>
          <w:szCs w:val="20"/>
        </w:rPr>
        <w:t xml:space="preserve"> </w:t>
      </w:r>
      <w:commentRangeEnd w:id="11"/>
      <w:r w:rsidR="004E2A57">
        <w:rPr>
          <w:rStyle w:val="CommentReference"/>
          <w:rFonts w:ascii="Arial" w:eastAsia="Times New Roman" w:hAnsi="Arial" w:cs="Times New Roman"/>
          <w:snapToGrid w:val="0"/>
        </w:rPr>
        <w:commentReference w:id="11"/>
      </w:r>
      <w:r w:rsidR="009B4ECC">
        <w:rPr>
          <w:rFonts w:ascii="Arial" w:hAnsi="Arial" w:cs="Arial"/>
          <w:sz w:val="20"/>
          <w:szCs w:val="20"/>
        </w:rPr>
        <w:t xml:space="preserve">Distribution Restoration Zone </w:t>
      </w:r>
      <w:commentRangeStart w:id="13"/>
      <w:r w:rsidR="009B4ECC">
        <w:rPr>
          <w:rFonts w:ascii="Arial" w:hAnsi="Arial" w:cs="Arial"/>
          <w:sz w:val="20"/>
          <w:szCs w:val="20"/>
        </w:rPr>
        <w:t xml:space="preserve">is </w:t>
      </w:r>
      <w:del w:id="14" w:author="David Halford" w:date="2022-12-28T13:12:00Z">
        <w:r w:rsidR="009B4ECC" w:rsidDel="00EA4D25">
          <w:rPr>
            <w:rFonts w:ascii="Arial" w:hAnsi="Arial" w:cs="Arial"/>
            <w:sz w:val="20"/>
            <w:szCs w:val="20"/>
          </w:rPr>
          <w:delText xml:space="preserve">connected </w:delText>
        </w:r>
      </w:del>
      <w:ins w:id="15" w:author="David Halford" w:date="2022-12-28T13:12:00Z">
        <w:r w:rsidR="00EA4D25">
          <w:rPr>
            <w:rFonts w:ascii="Arial" w:hAnsi="Arial" w:cs="Arial"/>
            <w:sz w:val="20"/>
            <w:szCs w:val="20"/>
          </w:rPr>
          <w:t xml:space="preserve">synchronised </w:t>
        </w:r>
      </w:ins>
      <w:r w:rsidR="009B4ECC">
        <w:rPr>
          <w:rFonts w:ascii="Arial" w:hAnsi="Arial" w:cs="Arial"/>
          <w:sz w:val="20"/>
          <w:szCs w:val="20"/>
        </w:rPr>
        <w:t xml:space="preserve">to </w:t>
      </w:r>
      <w:commentRangeEnd w:id="13"/>
      <w:r w:rsidR="004E2A57">
        <w:rPr>
          <w:rStyle w:val="CommentReference"/>
          <w:rFonts w:ascii="Arial" w:eastAsia="Times New Roman" w:hAnsi="Arial" w:cs="Times New Roman"/>
          <w:snapToGrid w:val="0"/>
        </w:rPr>
        <w:commentReference w:id="13"/>
      </w:r>
      <w:r w:rsidR="009B4ECC">
        <w:rPr>
          <w:rFonts w:ascii="Arial" w:hAnsi="Arial" w:cs="Arial"/>
          <w:sz w:val="20"/>
          <w:szCs w:val="20"/>
        </w:rPr>
        <w:t xml:space="preserve">another Power Island </w:t>
      </w:r>
      <w:r w:rsidR="0010652C">
        <w:rPr>
          <w:rFonts w:ascii="Arial" w:hAnsi="Arial" w:cs="Arial"/>
          <w:sz w:val="20"/>
          <w:szCs w:val="20"/>
        </w:rPr>
        <w:t xml:space="preserve">formed from an </w:t>
      </w:r>
      <w:commentRangeStart w:id="16"/>
      <w:r w:rsidR="0010652C">
        <w:rPr>
          <w:rFonts w:ascii="Arial" w:hAnsi="Arial" w:cs="Arial"/>
          <w:sz w:val="20"/>
          <w:szCs w:val="20"/>
        </w:rPr>
        <w:t>adjacent</w:t>
      </w:r>
      <w:commentRangeEnd w:id="16"/>
      <w:r w:rsidR="004E2A57">
        <w:rPr>
          <w:rStyle w:val="CommentReference"/>
          <w:rFonts w:ascii="Arial" w:eastAsia="Times New Roman" w:hAnsi="Arial" w:cs="Times New Roman"/>
          <w:snapToGrid w:val="0"/>
        </w:rPr>
        <w:commentReference w:id="16"/>
      </w:r>
      <w:r w:rsidR="0010652C">
        <w:rPr>
          <w:rFonts w:ascii="Arial" w:hAnsi="Arial" w:cs="Arial"/>
          <w:sz w:val="20"/>
          <w:szCs w:val="20"/>
        </w:rPr>
        <w:t xml:space="preserve"> </w:t>
      </w:r>
      <w:del w:id="17" w:author="David Halford" w:date="2022-12-28T13:12:00Z">
        <w:r w:rsidR="0010652C" w:rsidDel="00EA4D25">
          <w:rPr>
            <w:rFonts w:ascii="Arial" w:hAnsi="Arial" w:cs="Arial"/>
            <w:sz w:val="20"/>
            <w:szCs w:val="20"/>
          </w:rPr>
          <w:delText xml:space="preserve"> </w:delText>
        </w:r>
      </w:del>
      <w:r w:rsidR="0010652C">
        <w:rPr>
          <w:rFonts w:ascii="Arial" w:hAnsi="Arial" w:cs="Arial"/>
          <w:sz w:val="20"/>
          <w:szCs w:val="20"/>
        </w:rPr>
        <w:t xml:space="preserve">Local Joint Restoration Plan or adjacent </w:t>
      </w:r>
      <w:r w:rsidR="004B35DC">
        <w:rPr>
          <w:rFonts w:ascii="Arial" w:hAnsi="Arial" w:cs="Arial"/>
          <w:sz w:val="20"/>
          <w:szCs w:val="20"/>
        </w:rPr>
        <w:t>Distribution Restoration Zone.  In some</w:t>
      </w:r>
      <w:r w:rsidR="00626B98">
        <w:rPr>
          <w:rFonts w:ascii="Arial" w:hAnsi="Arial" w:cs="Arial"/>
          <w:sz w:val="20"/>
          <w:szCs w:val="20"/>
        </w:rPr>
        <w:t xml:space="preserve"> cases, where </w:t>
      </w:r>
      <w:commentRangeStart w:id="18"/>
      <w:r w:rsidR="00626B98">
        <w:rPr>
          <w:rFonts w:ascii="Arial" w:hAnsi="Arial" w:cs="Arial"/>
          <w:sz w:val="20"/>
          <w:szCs w:val="20"/>
        </w:rPr>
        <w:t xml:space="preserve">appropriate conditions </w:t>
      </w:r>
      <w:commentRangeEnd w:id="18"/>
      <w:r w:rsidR="004E2A57">
        <w:rPr>
          <w:rStyle w:val="CommentReference"/>
          <w:rFonts w:ascii="Arial" w:eastAsia="Times New Roman" w:hAnsi="Arial" w:cs="Times New Roman"/>
          <w:snapToGrid w:val="0"/>
        </w:rPr>
        <w:commentReference w:id="18"/>
      </w:r>
      <w:r w:rsidR="00626B98">
        <w:rPr>
          <w:rFonts w:ascii="Arial" w:hAnsi="Arial" w:cs="Arial"/>
          <w:sz w:val="20"/>
          <w:szCs w:val="20"/>
        </w:rPr>
        <w:t xml:space="preserve">permit, it is possible for </w:t>
      </w:r>
      <w:r w:rsidR="00635521">
        <w:rPr>
          <w:rFonts w:ascii="Arial" w:hAnsi="Arial" w:cs="Arial"/>
          <w:sz w:val="20"/>
          <w:szCs w:val="20"/>
        </w:rPr>
        <w:t xml:space="preserve">a Distribution Restoration Zone </w:t>
      </w:r>
      <w:commentRangeStart w:id="19"/>
      <w:r w:rsidR="00635521">
        <w:rPr>
          <w:rFonts w:ascii="Arial" w:hAnsi="Arial" w:cs="Arial"/>
          <w:sz w:val="20"/>
          <w:szCs w:val="20"/>
        </w:rPr>
        <w:t xml:space="preserve">to energise </w:t>
      </w:r>
      <w:r w:rsidR="002851E5">
        <w:rPr>
          <w:rFonts w:ascii="Arial" w:hAnsi="Arial" w:cs="Arial"/>
          <w:sz w:val="20"/>
          <w:szCs w:val="20"/>
        </w:rPr>
        <w:t>dead sections of the Transmission System</w:t>
      </w:r>
      <w:commentRangeEnd w:id="19"/>
      <w:r w:rsidR="004E2A57">
        <w:rPr>
          <w:rStyle w:val="CommentReference"/>
          <w:rFonts w:ascii="Arial" w:eastAsia="Times New Roman" w:hAnsi="Arial" w:cs="Times New Roman"/>
          <w:snapToGrid w:val="0"/>
        </w:rPr>
        <w:commentReference w:id="19"/>
      </w:r>
      <w:r w:rsidR="002851E5">
        <w:rPr>
          <w:rFonts w:ascii="Arial" w:hAnsi="Arial" w:cs="Arial"/>
          <w:sz w:val="20"/>
          <w:szCs w:val="20"/>
        </w:rPr>
        <w:t>.</w:t>
      </w:r>
    </w:p>
    <w:p w14:paraId="67077B95" w14:textId="1FC7B9C7" w:rsidR="006651B1" w:rsidRDefault="002851E5" w:rsidP="006D05D8">
      <w:pPr>
        <w:jc w:val="both"/>
        <w:rPr>
          <w:rFonts w:ascii="Arial" w:hAnsi="Arial" w:cs="Arial"/>
          <w:sz w:val="20"/>
          <w:szCs w:val="20"/>
        </w:rPr>
      </w:pPr>
      <w:r>
        <w:rPr>
          <w:rFonts w:ascii="Arial" w:hAnsi="Arial" w:cs="Arial"/>
          <w:sz w:val="20"/>
          <w:szCs w:val="20"/>
        </w:rPr>
        <w:t xml:space="preserve">The </w:t>
      </w:r>
      <w:r w:rsidR="001449C1">
        <w:rPr>
          <w:rFonts w:ascii="Arial" w:hAnsi="Arial" w:cs="Arial"/>
          <w:sz w:val="20"/>
          <w:szCs w:val="20"/>
        </w:rPr>
        <w:t>process of re-establi</w:t>
      </w:r>
      <w:r w:rsidR="00D36FD3">
        <w:rPr>
          <w:rFonts w:ascii="Arial" w:hAnsi="Arial" w:cs="Arial"/>
          <w:sz w:val="20"/>
          <w:szCs w:val="20"/>
        </w:rPr>
        <w:t xml:space="preserve">shing the System following a </w:t>
      </w:r>
      <w:commentRangeStart w:id="20"/>
      <w:r w:rsidR="00D36FD3">
        <w:rPr>
          <w:rFonts w:ascii="Arial" w:hAnsi="Arial" w:cs="Arial"/>
          <w:sz w:val="20"/>
          <w:szCs w:val="20"/>
        </w:rPr>
        <w:t xml:space="preserve">Total System Shutdown </w:t>
      </w:r>
      <w:commentRangeEnd w:id="20"/>
      <w:r w:rsidR="004E2A57">
        <w:rPr>
          <w:rStyle w:val="CommentReference"/>
          <w:rFonts w:ascii="Arial" w:eastAsia="Times New Roman" w:hAnsi="Arial" w:cs="Times New Roman"/>
          <w:snapToGrid w:val="0"/>
        </w:rPr>
        <w:commentReference w:id="20"/>
      </w:r>
      <w:r w:rsidR="00D36FD3">
        <w:rPr>
          <w:rFonts w:ascii="Arial" w:hAnsi="Arial" w:cs="Arial"/>
          <w:sz w:val="20"/>
          <w:szCs w:val="20"/>
        </w:rPr>
        <w:t xml:space="preserve">or </w:t>
      </w:r>
      <w:commentRangeStart w:id="21"/>
      <w:r w:rsidR="00D36FD3">
        <w:rPr>
          <w:rFonts w:ascii="Arial" w:hAnsi="Arial" w:cs="Arial"/>
          <w:sz w:val="20"/>
          <w:szCs w:val="20"/>
        </w:rPr>
        <w:t>Partial System Shutdown</w:t>
      </w:r>
      <w:commentRangeEnd w:id="21"/>
      <w:r w:rsidR="004E2A57">
        <w:rPr>
          <w:rStyle w:val="CommentReference"/>
          <w:rFonts w:ascii="Arial" w:eastAsia="Times New Roman" w:hAnsi="Arial" w:cs="Times New Roman"/>
          <w:snapToGrid w:val="0"/>
        </w:rPr>
        <w:commentReference w:id="21"/>
      </w:r>
      <w:r w:rsidR="00D36FD3">
        <w:rPr>
          <w:rFonts w:ascii="Arial" w:hAnsi="Arial" w:cs="Arial"/>
          <w:sz w:val="20"/>
          <w:szCs w:val="20"/>
        </w:rPr>
        <w:t xml:space="preserve"> </w:t>
      </w:r>
      <w:commentRangeStart w:id="22"/>
      <w:r w:rsidR="00D36FD3">
        <w:rPr>
          <w:rFonts w:ascii="Arial" w:hAnsi="Arial" w:cs="Arial"/>
          <w:sz w:val="20"/>
          <w:szCs w:val="20"/>
        </w:rPr>
        <w:t>i</w:t>
      </w:r>
      <w:ins w:id="23" w:author="David Halford" w:date="2022-12-28T13:19:00Z">
        <w:r w:rsidR="00CB3FB7">
          <w:rPr>
            <w:rFonts w:ascii="Arial" w:hAnsi="Arial" w:cs="Arial"/>
            <w:sz w:val="20"/>
            <w:szCs w:val="20"/>
          </w:rPr>
          <w:t>s</w:t>
        </w:r>
      </w:ins>
      <w:del w:id="24" w:author="David Halford" w:date="2022-12-28T13:19:00Z">
        <w:r w:rsidR="00D36FD3" w:rsidDel="00CB3FB7">
          <w:rPr>
            <w:rFonts w:ascii="Arial" w:hAnsi="Arial" w:cs="Arial"/>
            <w:sz w:val="20"/>
            <w:szCs w:val="20"/>
          </w:rPr>
          <w:delText>n</w:delText>
        </w:r>
      </w:del>
      <w:commentRangeEnd w:id="22"/>
      <w:r w:rsidR="004E2A57">
        <w:rPr>
          <w:rStyle w:val="CommentReference"/>
          <w:rFonts w:ascii="Arial" w:eastAsia="Times New Roman" w:hAnsi="Arial" w:cs="Times New Roman"/>
          <w:snapToGrid w:val="0"/>
        </w:rPr>
        <w:commentReference w:id="22"/>
      </w:r>
      <w:r w:rsidR="00D36FD3">
        <w:rPr>
          <w:rFonts w:ascii="Arial" w:hAnsi="Arial" w:cs="Arial"/>
          <w:sz w:val="20"/>
          <w:szCs w:val="20"/>
        </w:rPr>
        <w:t xml:space="preserve"> complex</w:t>
      </w:r>
      <w:r w:rsidR="00E674C6">
        <w:rPr>
          <w:rFonts w:ascii="Arial" w:hAnsi="Arial" w:cs="Arial"/>
          <w:sz w:val="20"/>
          <w:szCs w:val="20"/>
        </w:rPr>
        <w:t xml:space="preserve">, requiring </w:t>
      </w:r>
      <w:r w:rsidR="00777502">
        <w:rPr>
          <w:rFonts w:ascii="Arial" w:hAnsi="Arial" w:cs="Arial"/>
          <w:sz w:val="20"/>
          <w:szCs w:val="20"/>
        </w:rPr>
        <w:t xml:space="preserve">complex switching sequences and changes to protection and control </w:t>
      </w:r>
      <w:r w:rsidR="00B86B51">
        <w:rPr>
          <w:rFonts w:ascii="Arial" w:hAnsi="Arial" w:cs="Arial"/>
          <w:sz w:val="20"/>
          <w:szCs w:val="20"/>
        </w:rPr>
        <w:t>settings.  In addition</w:t>
      </w:r>
      <w:r w:rsidR="00C64B24">
        <w:rPr>
          <w:rFonts w:ascii="Arial" w:hAnsi="Arial" w:cs="Arial"/>
          <w:sz w:val="20"/>
          <w:szCs w:val="20"/>
        </w:rPr>
        <w:t>,</w:t>
      </w:r>
      <w:r w:rsidR="00B86B51">
        <w:rPr>
          <w:rFonts w:ascii="Arial" w:hAnsi="Arial" w:cs="Arial"/>
          <w:sz w:val="20"/>
          <w:szCs w:val="20"/>
        </w:rPr>
        <w:t xml:space="preserve"> there is the need to have a secure, reliable and mains independ</w:t>
      </w:r>
      <w:r w:rsidR="00F677CE">
        <w:rPr>
          <w:rFonts w:ascii="Arial" w:hAnsi="Arial" w:cs="Arial"/>
          <w:sz w:val="20"/>
          <w:szCs w:val="20"/>
        </w:rPr>
        <w:t>ent</w:t>
      </w:r>
      <w:r w:rsidR="00B86B51">
        <w:rPr>
          <w:rFonts w:ascii="Arial" w:hAnsi="Arial" w:cs="Arial"/>
          <w:sz w:val="20"/>
          <w:szCs w:val="20"/>
        </w:rPr>
        <w:t xml:space="preserve"> </w:t>
      </w:r>
      <w:commentRangeStart w:id="25"/>
      <w:r w:rsidR="00B86B51">
        <w:rPr>
          <w:rFonts w:ascii="Arial" w:hAnsi="Arial" w:cs="Arial"/>
          <w:sz w:val="20"/>
          <w:szCs w:val="20"/>
        </w:rPr>
        <w:t>communications</w:t>
      </w:r>
      <w:commentRangeEnd w:id="25"/>
      <w:r w:rsidR="00125273">
        <w:rPr>
          <w:rStyle w:val="CommentReference"/>
          <w:rFonts w:ascii="Arial" w:eastAsia="Times New Roman" w:hAnsi="Arial" w:cs="Times New Roman"/>
          <w:snapToGrid w:val="0"/>
        </w:rPr>
        <w:commentReference w:id="25"/>
      </w:r>
      <w:r w:rsidR="00B86B51">
        <w:rPr>
          <w:rFonts w:ascii="Arial" w:hAnsi="Arial" w:cs="Arial"/>
          <w:sz w:val="20"/>
          <w:szCs w:val="20"/>
        </w:rPr>
        <w:t xml:space="preserve"> </w:t>
      </w:r>
      <w:r w:rsidR="00F677CE">
        <w:rPr>
          <w:rFonts w:ascii="Arial" w:hAnsi="Arial" w:cs="Arial"/>
          <w:sz w:val="20"/>
          <w:szCs w:val="20"/>
        </w:rPr>
        <w:t>system</w:t>
      </w:r>
      <w:r w:rsidR="003E0E34">
        <w:rPr>
          <w:rFonts w:ascii="Arial" w:hAnsi="Arial" w:cs="Arial"/>
          <w:sz w:val="20"/>
          <w:szCs w:val="20"/>
        </w:rPr>
        <w:t>s</w:t>
      </w:r>
      <w:r w:rsidR="00F677CE">
        <w:rPr>
          <w:rFonts w:ascii="Arial" w:hAnsi="Arial" w:cs="Arial"/>
          <w:sz w:val="20"/>
          <w:szCs w:val="20"/>
        </w:rPr>
        <w:t xml:space="preserve"> </w:t>
      </w:r>
      <w:r w:rsidR="003E0E34">
        <w:rPr>
          <w:rFonts w:ascii="Arial" w:hAnsi="Arial" w:cs="Arial"/>
          <w:sz w:val="20"/>
          <w:szCs w:val="20"/>
        </w:rPr>
        <w:t xml:space="preserve">in order </w:t>
      </w:r>
      <w:commentRangeStart w:id="26"/>
      <w:r w:rsidR="003E0E34">
        <w:rPr>
          <w:rFonts w:ascii="Arial" w:hAnsi="Arial" w:cs="Arial"/>
          <w:sz w:val="20"/>
          <w:szCs w:val="20"/>
        </w:rPr>
        <w:t xml:space="preserve">to control network assets </w:t>
      </w:r>
      <w:commentRangeEnd w:id="26"/>
      <w:r w:rsidR="004E2A57">
        <w:rPr>
          <w:rStyle w:val="CommentReference"/>
          <w:rFonts w:ascii="Arial" w:eastAsia="Times New Roman" w:hAnsi="Arial" w:cs="Times New Roman"/>
          <w:snapToGrid w:val="0"/>
        </w:rPr>
        <w:commentReference w:id="26"/>
      </w:r>
      <w:r w:rsidR="003E0E34">
        <w:rPr>
          <w:rFonts w:ascii="Arial" w:hAnsi="Arial" w:cs="Arial"/>
          <w:sz w:val="20"/>
          <w:szCs w:val="20"/>
        </w:rPr>
        <w:t xml:space="preserve">and have </w:t>
      </w:r>
      <w:commentRangeStart w:id="27"/>
      <w:r w:rsidR="003E0E34">
        <w:rPr>
          <w:rFonts w:ascii="Arial" w:hAnsi="Arial" w:cs="Arial"/>
          <w:sz w:val="20"/>
          <w:szCs w:val="20"/>
        </w:rPr>
        <w:t>visibility of th</w:t>
      </w:r>
      <w:r w:rsidR="006651B1">
        <w:rPr>
          <w:rFonts w:ascii="Arial" w:hAnsi="Arial" w:cs="Arial"/>
          <w:sz w:val="20"/>
          <w:szCs w:val="20"/>
        </w:rPr>
        <w:t xml:space="preserve">e topology </w:t>
      </w:r>
      <w:commentRangeEnd w:id="27"/>
      <w:r w:rsidR="004E2A57">
        <w:rPr>
          <w:rStyle w:val="CommentReference"/>
          <w:rFonts w:ascii="Arial" w:eastAsia="Times New Roman" w:hAnsi="Arial" w:cs="Times New Roman"/>
          <w:snapToGrid w:val="0"/>
        </w:rPr>
        <w:commentReference w:id="27"/>
      </w:r>
      <w:r w:rsidR="006651B1">
        <w:rPr>
          <w:rFonts w:ascii="Arial" w:hAnsi="Arial" w:cs="Arial"/>
          <w:sz w:val="20"/>
          <w:szCs w:val="20"/>
        </w:rPr>
        <w:t xml:space="preserve">of the </w:t>
      </w:r>
      <w:r w:rsidR="00C64B24">
        <w:rPr>
          <w:rFonts w:ascii="Arial" w:hAnsi="Arial" w:cs="Arial"/>
          <w:sz w:val="20"/>
          <w:szCs w:val="20"/>
        </w:rPr>
        <w:t xml:space="preserve">relevant sections of the Network Operator’s System </w:t>
      </w:r>
      <w:r w:rsidR="006651B1">
        <w:rPr>
          <w:rFonts w:ascii="Arial" w:hAnsi="Arial" w:cs="Arial"/>
          <w:sz w:val="20"/>
          <w:szCs w:val="20"/>
        </w:rPr>
        <w:t>in real time.</w:t>
      </w:r>
    </w:p>
    <w:p w14:paraId="07E1AC5B" w14:textId="6F0F0415" w:rsidR="00B379BE" w:rsidRDefault="006651B1" w:rsidP="006D05D8">
      <w:pPr>
        <w:jc w:val="both"/>
        <w:rPr>
          <w:rFonts w:ascii="Arial" w:hAnsi="Arial" w:cs="Arial"/>
          <w:sz w:val="20"/>
          <w:szCs w:val="20"/>
        </w:rPr>
      </w:pPr>
      <w:r>
        <w:rPr>
          <w:rFonts w:ascii="Arial" w:hAnsi="Arial" w:cs="Arial"/>
          <w:sz w:val="20"/>
          <w:szCs w:val="20"/>
        </w:rPr>
        <w:t>Although not a mandatory requirement</w:t>
      </w:r>
      <w:r w:rsidR="00646263">
        <w:rPr>
          <w:rFonts w:ascii="Arial" w:hAnsi="Arial" w:cs="Arial"/>
          <w:sz w:val="20"/>
          <w:szCs w:val="20"/>
        </w:rPr>
        <w:t>,</w:t>
      </w:r>
      <w:r>
        <w:rPr>
          <w:rFonts w:ascii="Arial" w:hAnsi="Arial" w:cs="Arial"/>
          <w:sz w:val="20"/>
          <w:szCs w:val="20"/>
        </w:rPr>
        <w:t xml:space="preserve"> any Network Operator which </w:t>
      </w:r>
      <w:commentRangeStart w:id="28"/>
      <w:del w:id="29" w:author="David Halford" w:date="2022-12-28T13:20:00Z">
        <w:r w:rsidR="00646263" w:rsidDel="008C6B47">
          <w:rPr>
            <w:rFonts w:ascii="Arial" w:hAnsi="Arial" w:cs="Arial"/>
            <w:sz w:val="20"/>
            <w:szCs w:val="20"/>
          </w:rPr>
          <w:delText>elects</w:delText>
        </w:r>
        <w:commentRangeEnd w:id="28"/>
        <w:r w:rsidR="004E2A57" w:rsidDel="008C6B47">
          <w:rPr>
            <w:rStyle w:val="CommentReference"/>
            <w:rFonts w:ascii="Arial" w:eastAsia="Times New Roman" w:hAnsi="Arial" w:cs="Times New Roman"/>
            <w:snapToGrid w:val="0"/>
          </w:rPr>
          <w:commentReference w:id="28"/>
        </w:r>
        <w:r w:rsidR="00646263" w:rsidDel="008C6B47">
          <w:rPr>
            <w:rFonts w:ascii="Arial" w:hAnsi="Arial" w:cs="Arial"/>
            <w:sz w:val="20"/>
            <w:szCs w:val="20"/>
          </w:rPr>
          <w:delText xml:space="preserve"> </w:delText>
        </w:r>
      </w:del>
      <w:ins w:id="30" w:author="David Halford" w:date="2022-12-28T13:20:00Z">
        <w:r w:rsidR="008C6B47">
          <w:rPr>
            <w:rFonts w:ascii="Arial" w:hAnsi="Arial" w:cs="Arial"/>
            <w:sz w:val="20"/>
            <w:szCs w:val="20"/>
          </w:rPr>
          <w:t xml:space="preserve">agrees </w:t>
        </w:r>
      </w:ins>
      <w:r w:rsidR="00646263">
        <w:rPr>
          <w:rFonts w:ascii="Arial" w:hAnsi="Arial" w:cs="Arial"/>
          <w:sz w:val="20"/>
          <w:szCs w:val="20"/>
        </w:rPr>
        <w:t xml:space="preserve">(in co-ordination with </w:t>
      </w:r>
      <w:r w:rsidR="008838A9">
        <w:rPr>
          <w:rFonts w:ascii="Arial" w:hAnsi="Arial" w:cs="Arial"/>
          <w:sz w:val="20"/>
          <w:szCs w:val="20"/>
        </w:rPr>
        <w:t xml:space="preserve">The Company and relevant Restoration Service Providers) </w:t>
      </w:r>
      <w:r w:rsidR="00AA10D9">
        <w:rPr>
          <w:rFonts w:ascii="Arial" w:hAnsi="Arial" w:cs="Arial"/>
          <w:sz w:val="20"/>
          <w:szCs w:val="20"/>
        </w:rPr>
        <w:t xml:space="preserve">to provide and make available a Distribution Restoration Zone, may choose to </w:t>
      </w:r>
      <w:r w:rsidR="001060B3">
        <w:rPr>
          <w:rFonts w:ascii="Arial" w:hAnsi="Arial" w:cs="Arial"/>
          <w:sz w:val="20"/>
          <w:szCs w:val="20"/>
        </w:rPr>
        <w:t xml:space="preserve">use a </w:t>
      </w:r>
      <w:commentRangeStart w:id="31"/>
      <w:r w:rsidR="001060B3">
        <w:rPr>
          <w:rFonts w:ascii="Arial" w:hAnsi="Arial" w:cs="Arial"/>
          <w:sz w:val="20"/>
          <w:szCs w:val="20"/>
        </w:rPr>
        <w:t>Distribution Restoration Control System</w:t>
      </w:r>
      <w:r w:rsidR="00616ADA">
        <w:rPr>
          <w:rFonts w:ascii="Arial" w:hAnsi="Arial" w:cs="Arial"/>
          <w:sz w:val="20"/>
          <w:szCs w:val="20"/>
        </w:rPr>
        <w:t xml:space="preserve"> </w:t>
      </w:r>
      <w:commentRangeEnd w:id="31"/>
      <w:r w:rsidR="002F6688">
        <w:rPr>
          <w:rStyle w:val="CommentReference"/>
          <w:rFonts w:ascii="Arial" w:eastAsia="Times New Roman" w:hAnsi="Arial" w:cs="Times New Roman"/>
          <w:snapToGrid w:val="0"/>
        </w:rPr>
        <w:commentReference w:id="31"/>
      </w:r>
      <w:r w:rsidR="00616ADA">
        <w:rPr>
          <w:rFonts w:ascii="Arial" w:hAnsi="Arial" w:cs="Arial"/>
          <w:sz w:val="20"/>
          <w:szCs w:val="20"/>
        </w:rPr>
        <w:t xml:space="preserve">which </w:t>
      </w:r>
      <w:commentRangeStart w:id="32"/>
      <w:del w:id="33" w:author="David Halford" w:date="2022-12-28T13:20:00Z">
        <w:r w:rsidR="00616ADA" w:rsidDel="008C6B47">
          <w:rPr>
            <w:rFonts w:ascii="Arial" w:hAnsi="Arial" w:cs="Arial"/>
            <w:sz w:val="20"/>
            <w:szCs w:val="20"/>
          </w:rPr>
          <w:delText>under</w:delText>
        </w:r>
        <w:commentRangeEnd w:id="32"/>
        <w:r w:rsidR="004E2A57" w:rsidDel="008C6B47">
          <w:rPr>
            <w:rStyle w:val="CommentReference"/>
            <w:rFonts w:ascii="Arial" w:eastAsia="Times New Roman" w:hAnsi="Arial" w:cs="Times New Roman"/>
            <w:snapToGrid w:val="0"/>
          </w:rPr>
          <w:commentReference w:id="32"/>
        </w:r>
        <w:r w:rsidR="00616ADA" w:rsidDel="008C6B47">
          <w:rPr>
            <w:rFonts w:ascii="Arial" w:hAnsi="Arial" w:cs="Arial"/>
            <w:sz w:val="20"/>
            <w:szCs w:val="20"/>
          </w:rPr>
          <w:delText xml:space="preserve"> </w:delText>
        </w:r>
      </w:del>
      <w:ins w:id="34" w:author="David Halford" w:date="2022-12-28T13:20:00Z">
        <w:r w:rsidR="008C6B47">
          <w:rPr>
            <w:rFonts w:ascii="Arial" w:hAnsi="Arial" w:cs="Arial"/>
            <w:sz w:val="20"/>
            <w:szCs w:val="20"/>
          </w:rPr>
          <w:t xml:space="preserve">in </w:t>
        </w:r>
      </w:ins>
      <w:r w:rsidR="00616ADA">
        <w:rPr>
          <w:rFonts w:ascii="Arial" w:hAnsi="Arial" w:cs="Arial"/>
          <w:sz w:val="20"/>
          <w:szCs w:val="20"/>
        </w:rPr>
        <w:t>the Gr</w:t>
      </w:r>
      <w:r w:rsidR="00EE19EC">
        <w:rPr>
          <w:rFonts w:ascii="Arial" w:hAnsi="Arial" w:cs="Arial"/>
          <w:sz w:val="20"/>
          <w:szCs w:val="20"/>
        </w:rPr>
        <w:t>i</w:t>
      </w:r>
      <w:r w:rsidR="00616ADA">
        <w:rPr>
          <w:rFonts w:ascii="Arial" w:hAnsi="Arial" w:cs="Arial"/>
          <w:sz w:val="20"/>
          <w:szCs w:val="20"/>
        </w:rPr>
        <w:t>d Code is defined as</w:t>
      </w:r>
      <w:r w:rsidR="008B451F">
        <w:rPr>
          <w:rFonts w:ascii="Arial" w:hAnsi="Arial" w:cs="Arial"/>
          <w:sz w:val="20"/>
          <w:szCs w:val="20"/>
        </w:rPr>
        <w:t xml:space="preserve"> “</w:t>
      </w:r>
      <w:r w:rsidR="008B451F" w:rsidRPr="00312080">
        <w:rPr>
          <w:rFonts w:cs="Arial"/>
          <w:i/>
          <w:iCs/>
        </w:rPr>
        <w:t xml:space="preserve">A mains-independent automatic control and supervisory system which assesses the status and operational conditions of </w:t>
      </w:r>
      <w:r w:rsidR="00312080" w:rsidRPr="00312080">
        <w:rPr>
          <w:rFonts w:cs="Arial"/>
          <w:i/>
          <w:iCs/>
        </w:rPr>
        <w:t xml:space="preserve">part of </w:t>
      </w:r>
      <w:r w:rsidR="008B451F" w:rsidRPr="00312080">
        <w:rPr>
          <w:rFonts w:cs="Arial"/>
          <w:i/>
          <w:iCs/>
        </w:rPr>
        <w:t xml:space="preserve">a Network Operator’s System and where relevant, parts of the Transmission System for the purposes of operating </w:t>
      </w:r>
      <w:r w:rsidR="008B451F" w:rsidRPr="00312080">
        <w:rPr>
          <w:i/>
          <w:iCs/>
        </w:rPr>
        <w:t>Restoration Service Providers’ Plant and/or modulating Restoration Service Providers’ Demand</w:t>
      </w:r>
      <w:r w:rsidR="008B451F" w:rsidRPr="00312080">
        <w:rPr>
          <w:rFonts w:cs="Arial"/>
          <w:i/>
          <w:iCs/>
        </w:rPr>
        <w:t xml:space="preserve"> in addition to operating items of the Network Operator’s Plant and Apparatus and relevant Transmission Licensees Plant and Apparatus for the purposes of establishing and operating a Distribution Restoration </w:t>
      </w:r>
      <w:commentRangeStart w:id="35"/>
      <w:r w:rsidR="008B451F" w:rsidRPr="00312080">
        <w:rPr>
          <w:rFonts w:cs="Arial"/>
          <w:i/>
          <w:iCs/>
        </w:rPr>
        <w:t>Zone</w:t>
      </w:r>
      <w:commentRangeEnd w:id="35"/>
      <w:r w:rsidR="004E2A57">
        <w:rPr>
          <w:rStyle w:val="CommentReference"/>
          <w:rFonts w:ascii="Arial" w:eastAsia="Times New Roman" w:hAnsi="Arial" w:cs="Times New Roman"/>
          <w:snapToGrid w:val="0"/>
        </w:rPr>
        <w:commentReference w:id="35"/>
      </w:r>
      <w:r w:rsidR="00312080" w:rsidRPr="00312080">
        <w:rPr>
          <w:rFonts w:cs="Arial"/>
          <w:i/>
          <w:iCs/>
        </w:rPr>
        <w:t>”</w:t>
      </w:r>
      <w:r w:rsidR="008B451F" w:rsidRPr="00312080">
        <w:rPr>
          <w:rFonts w:cs="Arial"/>
          <w:i/>
          <w:iCs/>
        </w:rPr>
        <w:t>.</w:t>
      </w:r>
      <w:r w:rsidR="001060B3">
        <w:rPr>
          <w:rFonts w:ascii="Arial" w:hAnsi="Arial" w:cs="Arial"/>
          <w:sz w:val="20"/>
          <w:szCs w:val="20"/>
        </w:rPr>
        <w:t xml:space="preserve"> </w:t>
      </w:r>
      <w:r w:rsidR="00646263">
        <w:rPr>
          <w:rFonts w:ascii="Arial" w:hAnsi="Arial" w:cs="Arial"/>
          <w:sz w:val="20"/>
          <w:szCs w:val="20"/>
        </w:rPr>
        <w:t xml:space="preserve">  </w:t>
      </w:r>
      <w:r w:rsidR="003E0E34">
        <w:rPr>
          <w:rFonts w:ascii="Arial" w:hAnsi="Arial" w:cs="Arial"/>
          <w:sz w:val="20"/>
          <w:szCs w:val="20"/>
        </w:rPr>
        <w:t xml:space="preserve"> </w:t>
      </w:r>
      <w:r w:rsidR="00B86B51">
        <w:rPr>
          <w:rFonts w:ascii="Arial" w:hAnsi="Arial" w:cs="Arial"/>
          <w:sz w:val="20"/>
          <w:szCs w:val="20"/>
        </w:rPr>
        <w:t xml:space="preserve"> </w:t>
      </w:r>
      <w:r w:rsidR="00D36FD3">
        <w:rPr>
          <w:rFonts w:ascii="Arial" w:hAnsi="Arial" w:cs="Arial"/>
          <w:sz w:val="20"/>
          <w:szCs w:val="20"/>
        </w:rPr>
        <w:t xml:space="preserve">  </w:t>
      </w:r>
      <w:r w:rsidR="00DE7B8A">
        <w:rPr>
          <w:rFonts w:ascii="Arial" w:hAnsi="Arial" w:cs="Arial"/>
          <w:sz w:val="20"/>
          <w:szCs w:val="20"/>
        </w:rPr>
        <w:t xml:space="preserve">  </w:t>
      </w:r>
      <w:r w:rsidR="00152BB5">
        <w:rPr>
          <w:rFonts w:ascii="Arial" w:hAnsi="Arial" w:cs="Arial"/>
          <w:sz w:val="20"/>
          <w:szCs w:val="20"/>
        </w:rPr>
        <w:t xml:space="preserve"> </w:t>
      </w:r>
    </w:p>
    <w:p w14:paraId="3EA08B1F" w14:textId="5574B6AD" w:rsidR="006D7124" w:rsidRPr="006D7124" w:rsidRDefault="006D7124" w:rsidP="006D05D8">
      <w:pPr>
        <w:jc w:val="both"/>
        <w:rPr>
          <w:rFonts w:ascii="Arial" w:hAnsi="Arial" w:cs="Arial"/>
          <w:b/>
          <w:bCs/>
          <w:sz w:val="20"/>
          <w:szCs w:val="20"/>
        </w:rPr>
      </w:pPr>
      <w:r w:rsidRPr="006D7124">
        <w:rPr>
          <w:rFonts w:ascii="Arial" w:hAnsi="Arial" w:cs="Arial"/>
          <w:sz w:val="20"/>
          <w:szCs w:val="20"/>
        </w:rPr>
        <w:t xml:space="preserve">This specification lists </w:t>
      </w:r>
      <w:r w:rsidR="007141D1">
        <w:rPr>
          <w:rFonts w:ascii="Arial" w:hAnsi="Arial" w:cs="Arial"/>
          <w:sz w:val="20"/>
          <w:szCs w:val="20"/>
        </w:rPr>
        <w:t xml:space="preserve">the high level </w:t>
      </w:r>
      <w:r w:rsidR="003A2763">
        <w:rPr>
          <w:rFonts w:ascii="Arial" w:hAnsi="Arial" w:cs="Arial"/>
          <w:sz w:val="20"/>
          <w:szCs w:val="20"/>
        </w:rPr>
        <w:t xml:space="preserve">features </w:t>
      </w:r>
      <w:commentRangeStart w:id="36"/>
      <w:r w:rsidR="003A2763">
        <w:rPr>
          <w:rFonts w:ascii="Arial" w:hAnsi="Arial" w:cs="Arial"/>
          <w:sz w:val="20"/>
          <w:szCs w:val="20"/>
        </w:rPr>
        <w:t>required</w:t>
      </w:r>
      <w:commentRangeEnd w:id="36"/>
      <w:r w:rsidR="004E2A57">
        <w:rPr>
          <w:rStyle w:val="CommentReference"/>
          <w:rFonts w:ascii="Arial" w:eastAsia="Times New Roman" w:hAnsi="Arial" w:cs="Times New Roman"/>
          <w:snapToGrid w:val="0"/>
        </w:rPr>
        <w:commentReference w:id="36"/>
      </w:r>
      <w:r w:rsidR="003A2763">
        <w:rPr>
          <w:rFonts w:ascii="Arial" w:hAnsi="Arial" w:cs="Arial"/>
          <w:sz w:val="20"/>
          <w:szCs w:val="20"/>
        </w:rPr>
        <w:t xml:space="preserve"> of a </w:t>
      </w:r>
      <w:commentRangeStart w:id="37"/>
      <w:r w:rsidR="003A2763">
        <w:rPr>
          <w:rFonts w:ascii="Arial" w:hAnsi="Arial" w:cs="Arial"/>
          <w:sz w:val="20"/>
          <w:szCs w:val="20"/>
        </w:rPr>
        <w:t xml:space="preserve">Distribution Restoration Zone Control System </w:t>
      </w:r>
      <w:commentRangeEnd w:id="37"/>
      <w:r w:rsidR="00125273">
        <w:rPr>
          <w:rStyle w:val="CommentReference"/>
          <w:rFonts w:ascii="Arial" w:eastAsia="Times New Roman" w:hAnsi="Arial" w:cs="Times New Roman"/>
          <w:snapToGrid w:val="0"/>
        </w:rPr>
        <w:commentReference w:id="37"/>
      </w:r>
      <w:r w:rsidR="003A2763">
        <w:rPr>
          <w:rFonts w:ascii="Arial" w:hAnsi="Arial" w:cs="Arial"/>
          <w:sz w:val="20"/>
          <w:szCs w:val="20"/>
        </w:rPr>
        <w:t xml:space="preserve">if a Network </w:t>
      </w:r>
      <w:r w:rsidR="001176D2">
        <w:rPr>
          <w:rFonts w:ascii="Arial" w:hAnsi="Arial" w:cs="Arial"/>
          <w:sz w:val="20"/>
          <w:szCs w:val="20"/>
        </w:rPr>
        <w:t xml:space="preserve">Operator selects to install one.  The requirements have been deliberately </w:t>
      </w:r>
      <w:r w:rsidR="00F86887">
        <w:rPr>
          <w:rFonts w:ascii="Arial" w:hAnsi="Arial" w:cs="Arial"/>
          <w:sz w:val="20"/>
          <w:szCs w:val="20"/>
        </w:rPr>
        <w:t xml:space="preserve">kept at a high level to provide sufficient flexibility </w:t>
      </w:r>
      <w:r w:rsidR="00135A82">
        <w:rPr>
          <w:rFonts w:ascii="Arial" w:hAnsi="Arial" w:cs="Arial"/>
          <w:sz w:val="20"/>
          <w:szCs w:val="20"/>
        </w:rPr>
        <w:t xml:space="preserve">for the Network Operator to </w:t>
      </w:r>
      <w:r w:rsidR="00DA0265">
        <w:rPr>
          <w:rFonts w:ascii="Arial" w:hAnsi="Arial" w:cs="Arial"/>
          <w:sz w:val="20"/>
          <w:szCs w:val="20"/>
        </w:rPr>
        <w:t>address more detailed elements with their supplier.</w:t>
      </w:r>
    </w:p>
    <w:p w14:paraId="0221934B" w14:textId="7CD9C596" w:rsidR="006025C8" w:rsidRPr="00D23C76" w:rsidRDefault="002C21DD" w:rsidP="006D05D8">
      <w:pPr>
        <w:jc w:val="both"/>
        <w:rPr>
          <w:rFonts w:ascii="Arial" w:hAnsi="Arial" w:cs="Arial"/>
          <w:b/>
          <w:bCs/>
          <w:sz w:val="20"/>
          <w:szCs w:val="20"/>
        </w:rPr>
      </w:pPr>
      <w:r w:rsidRPr="00D23C76">
        <w:rPr>
          <w:rFonts w:ascii="Arial" w:hAnsi="Arial" w:cs="Arial"/>
          <w:b/>
          <w:bCs/>
          <w:sz w:val="20"/>
          <w:szCs w:val="20"/>
        </w:rPr>
        <w:t>PART 1 – FUNCTIONAL AND PERFORMANCE REQUIREMENTS</w:t>
      </w:r>
    </w:p>
    <w:p w14:paraId="0FE1592E" w14:textId="75CD82AF" w:rsidR="004703C3" w:rsidRPr="004158A7" w:rsidRDefault="00D243C8" w:rsidP="00D243C8">
      <w:pPr>
        <w:tabs>
          <w:tab w:val="left" w:pos="993"/>
        </w:tabs>
        <w:ind w:left="851" w:hanging="851"/>
        <w:jc w:val="both"/>
        <w:rPr>
          <w:rFonts w:ascii="Arial" w:hAnsi="Arial" w:cs="Arial"/>
          <w:b/>
          <w:bCs/>
          <w:sz w:val="20"/>
          <w:szCs w:val="20"/>
        </w:rPr>
      </w:pPr>
      <w:r w:rsidRPr="004158A7">
        <w:rPr>
          <w:rFonts w:ascii="Arial" w:hAnsi="Arial" w:cs="Arial"/>
          <w:b/>
          <w:bCs/>
          <w:sz w:val="20"/>
          <w:szCs w:val="20"/>
        </w:rPr>
        <w:t>1</w:t>
      </w:r>
      <w:r w:rsidRPr="004158A7">
        <w:rPr>
          <w:rFonts w:ascii="Arial" w:hAnsi="Arial" w:cs="Arial"/>
          <w:b/>
          <w:bCs/>
          <w:sz w:val="20"/>
          <w:szCs w:val="20"/>
        </w:rPr>
        <w:tab/>
        <w:t xml:space="preserve">High </w:t>
      </w:r>
      <w:r w:rsidR="00485B42" w:rsidRPr="004158A7">
        <w:rPr>
          <w:rFonts w:ascii="Arial" w:hAnsi="Arial" w:cs="Arial"/>
          <w:b/>
          <w:bCs/>
          <w:sz w:val="20"/>
          <w:szCs w:val="20"/>
        </w:rPr>
        <w:t>L</w:t>
      </w:r>
      <w:r w:rsidRPr="004158A7">
        <w:rPr>
          <w:rFonts w:ascii="Arial" w:hAnsi="Arial" w:cs="Arial"/>
          <w:b/>
          <w:bCs/>
          <w:sz w:val="20"/>
          <w:szCs w:val="20"/>
        </w:rPr>
        <w:t>evel</w:t>
      </w:r>
      <w:r w:rsidR="00485B42" w:rsidRPr="004158A7">
        <w:rPr>
          <w:rFonts w:ascii="Arial" w:hAnsi="Arial" w:cs="Arial"/>
          <w:b/>
          <w:bCs/>
          <w:sz w:val="20"/>
          <w:szCs w:val="20"/>
        </w:rPr>
        <w:t xml:space="preserve"> Capability Req</w:t>
      </w:r>
      <w:r w:rsidR="004158A7" w:rsidRPr="004158A7">
        <w:rPr>
          <w:rFonts w:ascii="Arial" w:hAnsi="Arial" w:cs="Arial"/>
          <w:b/>
          <w:bCs/>
          <w:sz w:val="20"/>
          <w:szCs w:val="20"/>
        </w:rPr>
        <w:t>uirements</w:t>
      </w:r>
      <w:r w:rsidRPr="004158A7">
        <w:rPr>
          <w:rFonts w:ascii="Arial" w:hAnsi="Arial" w:cs="Arial"/>
          <w:b/>
          <w:bCs/>
          <w:sz w:val="20"/>
          <w:szCs w:val="20"/>
        </w:rPr>
        <w:t xml:space="preserve"> </w:t>
      </w:r>
    </w:p>
    <w:p w14:paraId="4B15DEC9" w14:textId="0086E9E9" w:rsidR="009A116B" w:rsidRDefault="004158A7" w:rsidP="009A116B">
      <w:pPr>
        <w:tabs>
          <w:tab w:val="left" w:pos="851"/>
        </w:tabs>
        <w:ind w:left="851" w:hanging="851"/>
        <w:jc w:val="both"/>
        <w:rPr>
          <w:rFonts w:ascii="Arial" w:hAnsi="Arial" w:cs="Arial"/>
          <w:sz w:val="20"/>
          <w:szCs w:val="20"/>
        </w:rPr>
      </w:pPr>
      <w:r>
        <w:rPr>
          <w:b/>
          <w:bCs/>
          <w:sz w:val="18"/>
          <w:szCs w:val="18"/>
        </w:rPr>
        <w:tab/>
      </w:r>
      <w:r w:rsidRPr="004158A7">
        <w:rPr>
          <w:rFonts w:ascii="Arial" w:hAnsi="Arial" w:cs="Arial"/>
          <w:sz w:val="20"/>
          <w:szCs w:val="20"/>
        </w:rPr>
        <w:t>Where a</w:t>
      </w:r>
      <w:r>
        <w:rPr>
          <w:rFonts w:ascii="Arial" w:hAnsi="Arial" w:cs="Arial"/>
          <w:sz w:val="20"/>
          <w:szCs w:val="20"/>
        </w:rPr>
        <w:t xml:space="preserve"> Network Operator </w:t>
      </w:r>
      <w:r w:rsidR="009A116B">
        <w:rPr>
          <w:rFonts w:ascii="Arial" w:hAnsi="Arial" w:cs="Arial"/>
          <w:sz w:val="20"/>
          <w:szCs w:val="20"/>
        </w:rPr>
        <w:t xml:space="preserve">elects to install a Distribution </w:t>
      </w:r>
      <w:commentRangeStart w:id="38"/>
      <w:r w:rsidR="009A116B">
        <w:rPr>
          <w:rFonts w:ascii="Arial" w:hAnsi="Arial" w:cs="Arial"/>
          <w:sz w:val="20"/>
          <w:szCs w:val="20"/>
        </w:rPr>
        <w:t>Restoration</w:t>
      </w:r>
      <w:commentRangeEnd w:id="38"/>
      <w:r w:rsidR="002F6688">
        <w:rPr>
          <w:rStyle w:val="CommentReference"/>
          <w:rFonts w:ascii="Arial" w:eastAsia="Times New Roman" w:hAnsi="Arial" w:cs="Times New Roman"/>
          <w:snapToGrid w:val="0"/>
        </w:rPr>
        <w:commentReference w:id="38"/>
      </w:r>
      <w:ins w:id="39" w:author="David Halford" w:date="2022-12-28T13:22:00Z">
        <w:r w:rsidR="008C159C">
          <w:rPr>
            <w:rFonts w:ascii="Arial" w:hAnsi="Arial" w:cs="Arial"/>
            <w:sz w:val="20"/>
            <w:szCs w:val="20"/>
          </w:rPr>
          <w:t xml:space="preserve"> Zone</w:t>
        </w:r>
      </w:ins>
      <w:r w:rsidR="009A116B">
        <w:rPr>
          <w:rFonts w:ascii="Arial" w:hAnsi="Arial" w:cs="Arial"/>
          <w:sz w:val="20"/>
          <w:szCs w:val="20"/>
        </w:rPr>
        <w:t xml:space="preserve"> Control System as part of a Distribution Restoration Zone it is required to have the following key </w:t>
      </w:r>
      <w:commentRangeStart w:id="40"/>
      <w:commentRangeStart w:id="41"/>
      <w:r w:rsidR="009A116B">
        <w:rPr>
          <w:rFonts w:ascii="Arial" w:hAnsi="Arial" w:cs="Arial"/>
          <w:sz w:val="20"/>
          <w:szCs w:val="20"/>
        </w:rPr>
        <w:t>capabilities</w:t>
      </w:r>
      <w:commentRangeEnd w:id="40"/>
      <w:r w:rsidR="00237258">
        <w:rPr>
          <w:rStyle w:val="CommentReference"/>
          <w:rFonts w:ascii="Arial" w:eastAsia="Times New Roman" w:hAnsi="Arial" w:cs="Times New Roman"/>
          <w:snapToGrid w:val="0"/>
        </w:rPr>
        <w:commentReference w:id="40"/>
      </w:r>
      <w:commentRangeEnd w:id="41"/>
      <w:r w:rsidR="00F037DA">
        <w:rPr>
          <w:rStyle w:val="CommentReference"/>
          <w:rFonts w:ascii="Arial" w:eastAsia="Times New Roman" w:hAnsi="Arial" w:cs="Times New Roman"/>
          <w:snapToGrid w:val="0"/>
        </w:rPr>
        <w:commentReference w:id="41"/>
      </w:r>
      <w:r w:rsidR="009A116B">
        <w:rPr>
          <w:rFonts w:ascii="Arial" w:hAnsi="Arial" w:cs="Arial"/>
          <w:sz w:val="20"/>
          <w:szCs w:val="20"/>
        </w:rPr>
        <w:t>:-</w:t>
      </w:r>
    </w:p>
    <w:p w14:paraId="50BE2C3A" w14:textId="21815638" w:rsidR="00D954B9" w:rsidRDefault="0052739D" w:rsidP="00E46903">
      <w:pPr>
        <w:pStyle w:val="ListParagraph"/>
        <w:numPr>
          <w:ilvl w:val="0"/>
          <w:numId w:val="2"/>
        </w:numPr>
        <w:tabs>
          <w:tab w:val="left" w:pos="851"/>
        </w:tabs>
        <w:jc w:val="both"/>
        <w:rPr>
          <w:rFonts w:ascii="Arial" w:hAnsi="Arial" w:cs="Arial"/>
          <w:sz w:val="20"/>
          <w:szCs w:val="20"/>
        </w:rPr>
      </w:pPr>
      <w:r>
        <w:rPr>
          <w:rFonts w:ascii="Arial" w:hAnsi="Arial" w:cs="Arial"/>
          <w:sz w:val="20"/>
          <w:szCs w:val="20"/>
        </w:rPr>
        <w:t>The</w:t>
      </w:r>
      <w:r w:rsidR="00A368FC">
        <w:rPr>
          <w:rFonts w:ascii="Arial" w:hAnsi="Arial" w:cs="Arial"/>
          <w:sz w:val="20"/>
          <w:szCs w:val="20"/>
        </w:rPr>
        <w:t xml:space="preserve"> Distribution Restoration Zone Control System shall be installed in a </w:t>
      </w:r>
      <w:r w:rsidR="00CB1F24">
        <w:rPr>
          <w:rFonts w:ascii="Arial" w:hAnsi="Arial" w:cs="Arial"/>
          <w:sz w:val="20"/>
          <w:szCs w:val="20"/>
        </w:rPr>
        <w:t xml:space="preserve">secure enclosed </w:t>
      </w:r>
      <w:r w:rsidR="007231A3">
        <w:rPr>
          <w:rFonts w:ascii="Arial" w:hAnsi="Arial" w:cs="Arial"/>
          <w:sz w:val="20"/>
          <w:szCs w:val="20"/>
        </w:rPr>
        <w:t xml:space="preserve">premises where the </w:t>
      </w:r>
      <w:r w:rsidR="00FA46C0">
        <w:rPr>
          <w:rFonts w:ascii="Arial" w:hAnsi="Arial" w:cs="Arial"/>
          <w:sz w:val="20"/>
          <w:szCs w:val="20"/>
        </w:rPr>
        <w:t>ambient conditions</w:t>
      </w:r>
      <w:r w:rsidR="007231A3">
        <w:rPr>
          <w:rFonts w:ascii="Arial" w:hAnsi="Arial" w:cs="Arial"/>
          <w:sz w:val="20"/>
          <w:szCs w:val="20"/>
        </w:rPr>
        <w:t xml:space="preserve"> </w:t>
      </w:r>
      <w:r w:rsidR="00FA46C0">
        <w:rPr>
          <w:rFonts w:ascii="Arial" w:hAnsi="Arial" w:cs="Arial"/>
          <w:sz w:val="20"/>
          <w:szCs w:val="20"/>
        </w:rPr>
        <w:t>are</w:t>
      </w:r>
      <w:r w:rsidR="007231A3">
        <w:rPr>
          <w:rFonts w:ascii="Arial" w:hAnsi="Arial" w:cs="Arial"/>
          <w:sz w:val="20"/>
          <w:szCs w:val="20"/>
        </w:rPr>
        <w:t xml:space="preserve"> controlled </w:t>
      </w:r>
      <w:r w:rsidR="00B80F33">
        <w:rPr>
          <w:rFonts w:ascii="Arial" w:hAnsi="Arial" w:cs="Arial"/>
          <w:sz w:val="20"/>
          <w:szCs w:val="20"/>
        </w:rPr>
        <w:t>to prevent</w:t>
      </w:r>
      <w:r w:rsidR="00C91374">
        <w:rPr>
          <w:rFonts w:ascii="Arial" w:hAnsi="Arial" w:cs="Arial"/>
          <w:sz w:val="20"/>
          <w:szCs w:val="20"/>
        </w:rPr>
        <w:t xml:space="preserve"> </w:t>
      </w:r>
      <w:r w:rsidR="00FA46C0">
        <w:rPr>
          <w:rFonts w:ascii="Arial" w:hAnsi="Arial" w:cs="Arial"/>
          <w:sz w:val="20"/>
          <w:szCs w:val="20"/>
        </w:rPr>
        <w:t xml:space="preserve">equipment damage – for example, excessive light, heat, </w:t>
      </w:r>
      <w:proofErr w:type="gramStart"/>
      <w:r w:rsidR="007803FA">
        <w:rPr>
          <w:rFonts w:ascii="Arial" w:hAnsi="Arial" w:cs="Arial"/>
          <w:sz w:val="20"/>
          <w:szCs w:val="20"/>
        </w:rPr>
        <w:t>temperature</w:t>
      </w:r>
      <w:proofErr w:type="gramEnd"/>
      <w:r w:rsidR="007803FA">
        <w:rPr>
          <w:rFonts w:ascii="Arial" w:hAnsi="Arial" w:cs="Arial"/>
          <w:sz w:val="20"/>
          <w:szCs w:val="20"/>
        </w:rPr>
        <w:t xml:space="preserve"> </w:t>
      </w:r>
      <w:r w:rsidR="00D47002">
        <w:rPr>
          <w:rFonts w:ascii="Arial" w:hAnsi="Arial" w:cs="Arial"/>
          <w:sz w:val="20"/>
          <w:szCs w:val="20"/>
        </w:rPr>
        <w:t>and</w:t>
      </w:r>
      <w:r w:rsidR="007803FA">
        <w:rPr>
          <w:rFonts w:ascii="Arial" w:hAnsi="Arial" w:cs="Arial"/>
          <w:sz w:val="20"/>
          <w:szCs w:val="20"/>
        </w:rPr>
        <w:t xml:space="preserve"> </w:t>
      </w:r>
      <w:commentRangeStart w:id="42"/>
      <w:r w:rsidR="007803FA">
        <w:rPr>
          <w:rFonts w:ascii="Arial" w:hAnsi="Arial" w:cs="Arial"/>
          <w:sz w:val="20"/>
          <w:szCs w:val="20"/>
        </w:rPr>
        <w:t>humidity</w:t>
      </w:r>
      <w:commentRangeEnd w:id="42"/>
      <w:r w:rsidR="00237258">
        <w:rPr>
          <w:rStyle w:val="CommentReference"/>
          <w:rFonts w:ascii="Arial" w:eastAsia="Times New Roman" w:hAnsi="Arial" w:cs="Times New Roman"/>
          <w:snapToGrid w:val="0"/>
        </w:rPr>
        <w:commentReference w:id="42"/>
      </w:r>
      <w:commentRangeStart w:id="43"/>
      <w:r w:rsidR="007803FA">
        <w:rPr>
          <w:rFonts w:ascii="Arial" w:hAnsi="Arial" w:cs="Arial"/>
          <w:sz w:val="20"/>
          <w:szCs w:val="20"/>
        </w:rPr>
        <w:t xml:space="preserve">.  </w:t>
      </w:r>
      <w:commentRangeStart w:id="44"/>
      <w:r w:rsidR="007803FA">
        <w:rPr>
          <w:rFonts w:ascii="Arial" w:hAnsi="Arial" w:cs="Arial"/>
          <w:sz w:val="20"/>
          <w:szCs w:val="20"/>
        </w:rPr>
        <w:t xml:space="preserve">A substation telecoms room or </w:t>
      </w:r>
      <w:r w:rsidR="006B0969">
        <w:rPr>
          <w:rFonts w:ascii="Arial" w:hAnsi="Arial" w:cs="Arial"/>
          <w:sz w:val="20"/>
          <w:szCs w:val="20"/>
        </w:rPr>
        <w:t xml:space="preserve">Network Operators Control Centre Apparatus Room would be considered </w:t>
      </w:r>
      <w:r w:rsidR="00D954B9">
        <w:rPr>
          <w:rFonts w:ascii="Arial" w:hAnsi="Arial" w:cs="Arial"/>
          <w:sz w:val="20"/>
          <w:szCs w:val="20"/>
        </w:rPr>
        <w:t>appropriate for such an application.</w:t>
      </w:r>
      <w:commentRangeEnd w:id="44"/>
      <w:r w:rsidR="00237258">
        <w:rPr>
          <w:rStyle w:val="CommentReference"/>
          <w:rFonts w:ascii="Arial" w:eastAsia="Times New Roman" w:hAnsi="Arial" w:cs="Times New Roman"/>
          <w:snapToGrid w:val="0"/>
        </w:rPr>
        <w:commentReference w:id="44"/>
      </w:r>
      <w:commentRangeEnd w:id="43"/>
      <w:r w:rsidR="00F037DA">
        <w:rPr>
          <w:rStyle w:val="CommentReference"/>
          <w:rFonts w:ascii="Arial" w:eastAsia="Times New Roman" w:hAnsi="Arial" w:cs="Times New Roman"/>
          <w:snapToGrid w:val="0"/>
        </w:rPr>
        <w:commentReference w:id="43"/>
      </w:r>
    </w:p>
    <w:p w14:paraId="6093B14A" w14:textId="777649A6" w:rsidR="00B422E5" w:rsidRDefault="00D954B9" w:rsidP="00E46903">
      <w:pPr>
        <w:pStyle w:val="ListParagraph"/>
        <w:numPr>
          <w:ilvl w:val="0"/>
          <w:numId w:val="2"/>
        </w:numPr>
        <w:tabs>
          <w:tab w:val="left" w:pos="851"/>
        </w:tabs>
        <w:jc w:val="both"/>
        <w:rPr>
          <w:rFonts w:ascii="Arial" w:hAnsi="Arial" w:cs="Arial"/>
          <w:sz w:val="20"/>
          <w:szCs w:val="20"/>
        </w:rPr>
      </w:pPr>
      <w:r>
        <w:rPr>
          <w:rFonts w:ascii="Arial" w:hAnsi="Arial" w:cs="Arial"/>
          <w:sz w:val="20"/>
          <w:szCs w:val="20"/>
        </w:rPr>
        <w:lastRenderedPageBreak/>
        <w:t xml:space="preserve">The Distribution Restoration Zone Control System shall be </w:t>
      </w:r>
      <w:commentRangeStart w:id="45"/>
      <w:r w:rsidR="00B422E5">
        <w:rPr>
          <w:rFonts w:ascii="Arial" w:hAnsi="Arial" w:cs="Arial"/>
          <w:sz w:val="20"/>
          <w:szCs w:val="20"/>
        </w:rPr>
        <w:t xml:space="preserve">mains independent </w:t>
      </w:r>
      <w:commentRangeEnd w:id="45"/>
      <w:r w:rsidR="00237258">
        <w:rPr>
          <w:rStyle w:val="CommentReference"/>
          <w:rFonts w:ascii="Arial" w:eastAsia="Times New Roman" w:hAnsi="Arial" w:cs="Times New Roman"/>
          <w:snapToGrid w:val="0"/>
        </w:rPr>
        <w:commentReference w:id="45"/>
      </w:r>
      <w:r w:rsidR="00B422E5">
        <w:rPr>
          <w:rFonts w:ascii="Arial" w:hAnsi="Arial" w:cs="Arial"/>
          <w:sz w:val="20"/>
          <w:szCs w:val="20"/>
        </w:rPr>
        <w:t>for at least 72 hours.</w:t>
      </w:r>
    </w:p>
    <w:p w14:paraId="551B0D34" w14:textId="527F2B4E" w:rsidR="00EA19BD" w:rsidRDefault="009F78A0" w:rsidP="00E46903">
      <w:pPr>
        <w:pStyle w:val="ListParagraph"/>
        <w:numPr>
          <w:ilvl w:val="0"/>
          <w:numId w:val="2"/>
        </w:numPr>
        <w:tabs>
          <w:tab w:val="left" w:pos="851"/>
        </w:tabs>
        <w:jc w:val="both"/>
        <w:rPr>
          <w:rFonts w:ascii="Arial" w:hAnsi="Arial" w:cs="Arial"/>
          <w:sz w:val="20"/>
          <w:szCs w:val="20"/>
        </w:rPr>
      </w:pPr>
      <w:commentRangeStart w:id="46"/>
      <w:r>
        <w:rPr>
          <w:rFonts w:ascii="Arial" w:hAnsi="Arial" w:cs="Arial"/>
          <w:sz w:val="20"/>
          <w:szCs w:val="20"/>
        </w:rPr>
        <w:t xml:space="preserve">All communications links </w:t>
      </w:r>
      <w:r w:rsidR="007A2C9C">
        <w:rPr>
          <w:rFonts w:ascii="Arial" w:hAnsi="Arial" w:cs="Arial"/>
          <w:sz w:val="20"/>
          <w:szCs w:val="20"/>
        </w:rPr>
        <w:t xml:space="preserve">and inputs/outputs </w:t>
      </w:r>
      <w:r>
        <w:rPr>
          <w:rFonts w:ascii="Arial" w:hAnsi="Arial" w:cs="Arial"/>
          <w:sz w:val="20"/>
          <w:szCs w:val="20"/>
        </w:rPr>
        <w:t xml:space="preserve">to and from the Distribution </w:t>
      </w:r>
      <w:r w:rsidR="00995263">
        <w:rPr>
          <w:rFonts w:ascii="Arial" w:hAnsi="Arial" w:cs="Arial"/>
          <w:sz w:val="20"/>
          <w:szCs w:val="20"/>
        </w:rPr>
        <w:t xml:space="preserve">Restoration Zone Control System </w:t>
      </w:r>
      <w:commentRangeEnd w:id="46"/>
      <w:r w:rsidR="00237258">
        <w:rPr>
          <w:rStyle w:val="CommentReference"/>
          <w:rFonts w:ascii="Arial" w:eastAsia="Times New Roman" w:hAnsi="Arial" w:cs="Times New Roman"/>
          <w:snapToGrid w:val="0"/>
        </w:rPr>
        <w:commentReference w:id="46"/>
      </w:r>
      <w:r w:rsidR="00995263">
        <w:rPr>
          <w:rFonts w:ascii="Arial" w:hAnsi="Arial" w:cs="Arial"/>
          <w:sz w:val="20"/>
          <w:szCs w:val="20"/>
        </w:rPr>
        <w:t xml:space="preserve">including </w:t>
      </w:r>
      <w:r w:rsidR="00915D6D">
        <w:rPr>
          <w:rFonts w:ascii="Arial" w:hAnsi="Arial" w:cs="Arial"/>
          <w:sz w:val="20"/>
          <w:szCs w:val="20"/>
        </w:rPr>
        <w:t xml:space="preserve">interfaces to DNO Control Centres including </w:t>
      </w:r>
      <w:commentRangeStart w:id="47"/>
      <w:r w:rsidR="000E6B43">
        <w:rPr>
          <w:rFonts w:ascii="Arial" w:hAnsi="Arial" w:cs="Arial"/>
          <w:sz w:val="20"/>
          <w:szCs w:val="20"/>
        </w:rPr>
        <w:t>Energy Management Systems</w:t>
      </w:r>
      <w:commentRangeEnd w:id="47"/>
      <w:r w:rsidR="002F6688">
        <w:rPr>
          <w:rStyle w:val="CommentReference"/>
          <w:rFonts w:ascii="Arial" w:eastAsia="Times New Roman" w:hAnsi="Arial" w:cs="Times New Roman"/>
          <w:snapToGrid w:val="0"/>
        </w:rPr>
        <w:commentReference w:id="47"/>
      </w:r>
      <w:r w:rsidR="00D27DB8">
        <w:rPr>
          <w:rFonts w:ascii="Arial" w:hAnsi="Arial" w:cs="Arial"/>
          <w:sz w:val="20"/>
          <w:szCs w:val="20"/>
        </w:rPr>
        <w:t>, status indications of switchgear</w:t>
      </w:r>
      <w:r w:rsidR="006459C7">
        <w:rPr>
          <w:rFonts w:ascii="Arial" w:hAnsi="Arial" w:cs="Arial"/>
          <w:sz w:val="20"/>
          <w:szCs w:val="20"/>
        </w:rPr>
        <w:t xml:space="preserve">, alarms, supervisory equipment and </w:t>
      </w:r>
      <w:r w:rsidR="009F016B">
        <w:rPr>
          <w:rFonts w:ascii="Arial" w:hAnsi="Arial" w:cs="Arial"/>
          <w:sz w:val="20"/>
          <w:szCs w:val="20"/>
        </w:rPr>
        <w:t xml:space="preserve">despatch instructions to </w:t>
      </w:r>
      <w:commentRangeStart w:id="48"/>
      <w:r w:rsidR="009F016B">
        <w:rPr>
          <w:rFonts w:ascii="Arial" w:hAnsi="Arial" w:cs="Arial"/>
          <w:sz w:val="20"/>
          <w:szCs w:val="20"/>
        </w:rPr>
        <w:t xml:space="preserve">Restoration Service Providers Plant and Apparatus </w:t>
      </w:r>
      <w:commentRangeEnd w:id="48"/>
      <w:r w:rsidR="002F6688">
        <w:rPr>
          <w:rStyle w:val="CommentReference"/>
          <w:rFonts w:ascii="Arial" w:eastAsia="Times New Roman" w:hAnsi="Arial" w:cs="Times New Roman"/>
          <w:snapToGrid w:val="0"/>
        </w:rPr>
        <w:commentReference w:id="48"/>
      </w:r>
      <w:r w:rsidR="009F016B">
        <w:rPr>
          <w:rFonts w:ascii="Arial" w:hAnsi="Arial" w:cs="Arial"/>
          <w:sz w:val="20"/>
          <w:szCs w:val="20"/>
        </w:rPr>
        <w:t xml:space="preserve">shall </w:t>
      </w:r>
      <w:r w:rsidR="00EA19BD">
        <w:rPr>
          <w:rFonts w:ascii="Arial" w:hAnsi="Arial" w:cs="Arial"/>
          <w:sz w:val="20"/>
          <w:szCs w:val="20"/>
        </w:rPr>
        <w:t xml:space="preserve">be </w:t>
      </w:r>
      <w:commentRangeStart w:id="49"/>
      <w:r w:rsidR="00EA19BD">
        <w:rPr>
          <w:rFonts w:ascii="Arial" w:hAnsi="Arial" w:cs="Arial"/>
          <w:sz w:val="20"/>
          <w:szCs w:val="20"/>
        </w:rPr>
        <w:t xml:space="preserve">secure </w:t>
      </w:r>
      <w:commentRangeEnd w:id="49"/>
      <w:r w:rsidR="002F6688">
        <w:rPr>
          <w:rStyle w:val="CommentReference"/>
          <w:rFonts w:ascii="Arial" w:eastAsia="Times New Roman" w:hAnsi="Arial" w:cs="Times New Roman"/>
          <w:snapToGrid w:val="0"/>
        </w:rPr>
        <w:commentReference w:id="49"/>
      </w:r>
      <w:r w:rsidR="00EA19BD">
        <w:rPr>
          <w:rFonts w:ascii="Arial" w:hAnsi="Arial" w:cs="Arial"/>
          <w:sz w:val="20"/>
          <w:szCs w:val="20"/>
        </w:rPr>
        <w:t>and mains indep</w:t>
      </w:r>
      <w:r w:rsidR="00560F2D">
        <w:rPr>
          <w:rFonts w:ascii="Arial" w:hAnsi="Arial" w:cs="Arial"/>
          <w:sz w:val="20"/>
          <w:szCs w:val="20"/>
        </w:rPr>
        <w:t>endent</w:t>
      </w:r>
      <w:r w:rsidR="00EA19BD">
        <w:rPr>
          <w:rFonts w:ascii="Arial" w:hAnsi="Arial" w:cs="Arial"/>
          <w:sz w:val="20"/>
          <w:szCs w:val="20"/>
        </w:rPr>
        <w:t>.</w:t>
      </w:r>
    </w:p>
    <w:p w14:paraId="19F2781D" w14:textId="77777777" w:rsidR="00904B32" w:rsidRPr="00904B32" w:rsidRDefault="00EA19BD" w:rsidP="00E46903">
      <w:pPr>
        <w:pStyle w:val="ListParagraph"/>
        <w:numPr>
          <w:ilvl w:val="0"/>
          <w:numId w:val="2"/>
        </w:numPr>
        <w:tabs>
          <w:tab w:val="left" w:pos="851"/>
        </w:tabs>
        <w:jc w:val="both"/>
        <w:rPr>
          <w:b/>
          <w:bCs/>
          <w:sz w:val="18"/>
          <w:szCs w:val="18"/>
        </w:rPr>
      </w:pPr>
      <w:commentRangeStart w:id="50"/>
      <w:r w:rsidRPr="00727796">
        <w:rPr>
          <w:rFonts w:ascii="Arial" w:hAnsi="Arial" w:cs="Arial"/>
          <w:sz w:val="20"/>
          <w:szCs w:val="20"/>
        </w:rPr>
        <w:t>The entire Distribution Restoration Zone Control System shall be Cyber Secure in accordance with</w:t>
      </w:r>
      <w:r w:rsidR="00727796" w:rsidRPr="00727796">
        <w:rPr>
          <w:rFonts w:ascii="Arial" w:hAnsi="Arial" w:cs="Arial"/>
          <w:sz w:val="20"/>
          <w:szCs w:val="20"/>
        </w:rPr>
        <w:t xml:space="preserve"> the Security of Network and Information System (NIS) Regulations</w:t>
      </w:r>
      <w:commentRangeEnd w:id="50"/>
      <w:r w:rsidR="009F6010">
        <w:rPr>
          <w:rStyle w:val="CommentReference"/>
          <w:rFonts w:ascii="Arial" w:eastAsia="Times New Roman" w:hAnsi="Arial" w:cs="Times New Roman"/>
          <w:snapToGrid w:val="0"/>
        </w:rPr>
        <w:commentReference w:id="50"/>
      </w:r>
      <w:r w:rsidR="00727796">
        <w:rPr>
          <w:rFonts w:ascii="Arial" w:hAnsi="Arial" w:cs="Arial"/>
          <w:sz w:val="20"/>
          <w:szCs w:val="20"/>
        </w:rPr>
        <w:t>.</w:t>
      </w:r>
      <w:r w:rsidR="000E6B43" w:rsidRPr="00727796">
        <w:rPr>
          <w:rFonts w:ascii="Arial" w:hAnsi="Arial" w:cs="Arial"/>
          <w:sz w:val="20"/>
          <w:szCs w:val="20"/>
        </w:rPr>
        <w:t xml:space="preserve"> </w:t>
      </w:r>
    </w:p>
    <w:p w14:paraId="7937BB39" w14:textId="77777777" w:rsidR="00733D85" w:rsidRPr="00733D85" w:rsidRDefault="00EA637A" w:rsidP="00E46903">
      <w:pPr>
        <w:pStyle w:val="ListParagraph"/>
        <w:numPr>
          <w:ilvl w:val="0"/>
          <w:numId w:val="2"/>
        </w:numPr>
        <w:tabs>
          <w:tab w:val="left" w:pos="851"/>
        </w:tabs>
        <w:jc w:val="both"/>
        <w:rPr>
          <w:b/>
          <w:bCs/>
          <w:sz w:val="18"/>
          <w:szCs w:val="18"/>
        </w:rPr>
      </w:pPr>
      <w:commentRangeStart w:id="51"/>
      <w:r>
        <w:rPr>
          <w:rFonts w:ascii="Arial" w:hAnsi="Arial" w:cs="Arial"/>
          <w:sz w:val="20"/>
          <w:szCs w:val="20"/>
        </w:rPr>
        <w:t>The Distribution Restoration Zone Control System shall be able to be configured and tested remotely from the Network Operator’s Control Centre.</w:t>
      </w:r>
      <w:commentRangeEnd w:id="51"/>
      <w:r w:rsidR="008D74D0">
        <w:rPr>
          <w:rStyle w:val="CommentReference"/>
          <w:rFonts w:ascii="Arial" w:eastAsia="Times New Roman" w:hAnsi="Arial" w:cs="Times New Roman"/>
          <w:snapToGrid w:val="0"/>
        </w:rPr>
        <w:commentReference w:id="51"/>
      </w:r>
    </w:p>
    <w:p w14:paraId="64DB1F24" w14:textId="178F3D41" w:rsidR="006C510C" w:rsidRPr="006C510C" w:rsidRDefault="00733D85" w:rsidP="006C510C">
      <w:pPr>
        <w:pStyle w:val="ListParagraph"/>
        <w:numPr>
          <w:ilvl w:val="0"/>
          <w:numId w:val="2"/>
        </w:numPr>
        <w:tabs>
          <w:tab w:val="left" w:pos="851"/>
        </w:tabs>
        <w:jc w:val="both"/>
        <w:rPr>
          <w:b/>
          <w:bCs/>
          <w:sz w:val="18"/>
          <w:szCs w:val="18"/>
        </w:rPr>
      </w:pPr>
      <w:commentRangeStart w:id="52"/>
      <w:commentRangeStart w:id="53"/>
      <w:r>
        <w:rPr>
          <w:rFonts w:ascii="Arial" w:hAnsi="Arial" w:cs="Arial"/>
          <w:sz w:val="20"/>
          <w:szCs w:val="20"/>
        </w:rPr>
        <w:t xml:space="preserve">All </w:t>
      </w:r>
      <w:r w:rsidR="00BF745C">
        <w:rPr>
          <w:rFonts w:ascii="Arial" w:hAnsi="Arial" w:cs="Arial"/>
          <w:sz w:val="20"/>
          <w:szCs w:val="20"/>
        </w:rPr>
        <w:t xml:space="preserve">outputs </w:t>
      </w:r>
      <w:commentRangeEnd w:id="52"/>
      <w:r w:rsidR="002F6688">
        <w:rPr>
          <w:rStyle w:val="CommentReference"/>
          <w:rFonts w:ascii="Arial" w:eastAsia="Times New Roman" w:hAnsi="Arial" w:cs="Times New Roman"/>
          <w:snapToGrid w:val="0"/>
        </w:rPr>
        <w:commentReference w:id="52"/>
      </w:r>
      <w:commentRangeEnd w:id="53"/>
      <w:r w:rsidR="00FA31E8">
        <w:rPr>
          <w:rStyle w:val="CommentReference"/>
          <w:rFonts w:ascii="Arial" w:eastAsia="Times New Roman" w:hAnsi="Arial" w:cs="Times New Roman"/>
          <w:snapToGrid w:val="0"/>
        </w:rPr>
        <w:commentReference w:id="53"/>
      </w:r>
      <w:r w:rsidR="00D427A5">
        <w:rPr>
          <w:rFonts w:ascii="Arial" w:hAnsi="Arial" w:cs="Arial"/>
          <w:sz w:val="20"/>
          <w:szCs w:val="20"/>
        </w:rPr>
        <w:t xml:space="preserve">and SCADA </w:t>
      </w:r>
      <w:r w:rsidR="008D400A">
        <w:rPr>
          <w:rFonts w:ascii="Arial" w:hAnsi="Arial" w:cs="Arial"/>
          <w:sz w:val="20"/>
          <w:szCs w:val="20"/>
        </w:rPr>
        <w:t xml:space="preserve">information </w:t>
      </w:r>
      <w:r w:rsidR="00BF745C">
        <w:rPr>
          <w:rFonts w:ascii="Arial" w:hAnsi="Arial" w:cs="Arial"/>
          <w:sz w:val="20"/>
          <w:szCs w:val="20"/>
        </w:rPr>
        <w:t xml:space="preserve">from the Distribution Restoration Zone Control System shall </w:t>
      </w:r>
      <w:r w:rsidR="007B6D9E">
        <w:rPr>
          <w:rFonts w:ascii="Arial" w:hAnsi="Arial" w:cs="Arial"/>
          <w:sz w:val="20"/>
          <w:szCs w:val="20"/>
        </w:rPr>
        <w:t xml:space="preserve">be available to Network Operators </w:t>
      </w:r>
      <w:r w:rsidR="006C510C">
        <w:rPr>
          <w:rFonts w:ascii="Arial" w:hAnsi="Arial" w:cs="Arial"/>
          <w:sz w:val="20"/>
          <w:szCs w:val="20"/>
        </w:rPr>
        <w:t xml:space="preserve">Control Engineers via their </w:t>
      </w:r>
      <w:commentRangeStart w:id="54"/>
      <w:r w:rsidR="006C510C">
        <w:rPr>
          <w:rFonts w:ascii="Arial" w:hAnsi="Arial" w:cs="Arial"/>
          <w:sz w:val="20"/>
          <w:szCs w:val="20"/>
        </w:rPr>
        <w:t xml:space="preserve">Energy Management System </w:t>
      </w:r>
      <w:commentRangeEnd w:id="54"/>
      <w:r w:rsidR="002F6688">
        <w:rPr>
          <w:rStyle w:val="CommentReference"/>
          <w:rFonts w:ascii="Arial" w:eastAsia="Times New Roman" w:hAnsi="Arial" w:cs="Times New Roman"/>
          <w:snapToGrid w:val="0"/>
        </w:rPr>
        <w:commentReference w:id="54"/>
      </w:r>
      <w:r w:rsidR="006C510C">
        <w:rPr>
          <w:rFonts w:ascii="Arial" w:hAnsi="Arial" w:cs="Arial"/>
          <w:sz w:val="20"/>
          <w:szCs w:val="20"/>
        </w:rPr>
        <w:t>or equivalent and shall include but not limited</w:t>
      </w:r>
      <w:r w:rsidR="006C510C" w:rsidRPr="006C510C">
        <w:rPr>
          <w:rFonts w:ascii="Arial" w:hAnsi="Arial" w:cs="Arial"/>
          <w:sz w:val="20"/>
          <w:szCs w:val="20"/>
        </w:rPr>
        <w:t xml:space="preserve"> t</w:t>
      </w:r>
      <w:r w:rsidR="004425EB" w:rsidRPr="006C510C">
        <w:rPr>
          <w:rFonts w:ascii="Arial" w:hAnsi="Arial" w:cs="Arial"/>
          <w:sz w:val="20"/>
          <w:szCs w:val="20"/>
        </w:rPr>
        <w:t>o operational metering signals, status indications, relevant topology and sequence of operation including the output and status of Restoration Service Providers Plant and Apparatus</w:t>
      </w:r>
      <w:r w:rsidR="006C510C">
        <w:rPr>
          <w:rFonts w:ascii="Arial" w:hAnsi="Arial" w:cs="Arial"/>
          <w:sz w:val="20"/>
          <w:szCs w:val="20"/>
        </w:rPr>
        <w:t>.</w:t>
      </w:r>
    </w:p>
    <w:p w14:paraId="09EE90AA" w14:textId="50C7816E" w:rsidR="004425EB" w:rsidRPr="006C510C" w:rsidRDefault="006C510C" w:rsidP="006C510C">
      <w:pPr>
        <w:pStyle w:val="ListParagraph"/>
        <w:numPr>
          <w:ilvl w:val="0"/>
          <w:numId w:val="2"/>
        </w:numPr>
        <w:tabs>
          <w:tab w:val="left" w:pos="851"/>
        </w:tabs>
        <w:jc w:val="both"/>
        <w:rPr>
          <w:b/>
          <w:bCs/>
          <w:sz w:val="18"/>
          <w:szCs w:val="18"/>
        </w:rPr>
      </w:pPr>
      <w:commentRangeStart w:id="55"/>
      <w:commentRangeStart w:id="56"/>
      <w:r>
        <w:rPr>
          <w:rFonts w:ascii="Arial" w:hAnsi="Arial" w:cs="Arial"/>
          <w:sz w:val="20"/>
          <w:szCs w:val="20"/>
        </w:rPr>
        <w:t>The output</w:t>
      </w:r>
      <w:r w:rsidR="00F97387">
        <w:rPr>
          <w:rFonts w:ascii="Arial" w:hAnsi="Arial" w:cs="Arial"/>
          <w:sz w:val="20"/>
          <w:szCs w:val="20"/>
        </w:rPr>
        <w:t>s</w:t>
      </w:r>
      <w:r>
        <w:rPr>
          <w:rFonts w:ascii="Arial" w:hAnsi="Arial" w:cs="Arial"/>
          <w:sz w:val="20"/>
          <w:szCs w:val="20"/>
        </w:rPr>
        <w:t xml:space="preserve"> </w:t>
      </w:r>
      <w:commentRangeEnd w:id="55"/>
      <w:r w:rsidR="002F6688">
        <w:rPr>
          <w:rStyle w:val="CommentReference"/>
          <w:rFonts w:ascii="Arial" w:eastAsia="Times New Roman" w:hAnsi="Arial" w:cs="Times New Roman"/>
          <w:snapToGrid w:val="0"/>
        </w:rPr>
        <w:commentReference w:id="55"/>
      </w:r>
      <w:commentRangeEnd w:id="56"/>
      <w:r w:rsidR="00B5391E">
        <w:rPr>
          <w:rStyle w:val="CommentReference"/>
          <w:rFonts w:ascii="Arial" w:eastAsia="Times New Roman" w:hAnsi="Arial" w:cs="Times New Roman"/>
          <w:snapToGrid w:val="0"/>
        </w:rPr>
        <w:commentReference w:id="56"/>
      </w:r>
      <w:commentRangeStart w:id="57"/>
      <w:r w:rsidR="008D400A">
        <w:rPr>
          <w:rFonts w:ascii="Arial" w:hAnsi="Arial" w:cs="Arial"/>
          <w:sz w:val="20"/>
          <w:szCs w:val="20"/>
        </w:rPr>
        <w:t xml:space="preserve">and SCADA information </w:t>
      </w:r>
      <w:commentRangeEnd w:id="57"/>
      <w:r w:rsidR="003E22BB">
        <w:rPr>
          <w:rStyle w:val="CommentReference"/>
          <w:rFonts w:ascii="Arial" w:eastAsia="Times New Roman" w:hAnsi="Arial" w:cs="Times New Roman"/>
          <w:snapToGrid w:val="0"/>
        </w:rPr>
        <w:commentReference w:id="57"/>
      </w:r>
      <w:r>
        <w:rPr>
          <w:rFonts w:ascii="Arial" w:hAnsi="Arial" w:cs="Arial"/>
          <w:sz w:val="20"/>
          <w:szCs w:val="20"/>
        </w:rPr>
        <w:t xml:space="preserve">of the Distributed </w:t>
      </w:r>
      <w:r w:rsidR="00F97387">
        <w:rPr>
          <w:rFonts w:ascii="Arial" w:hAnsi="Arial" w:cs="Arial"/>
          <w:sz w:val="20"/>
          <w:szCs w:val="20"/>
        </w:rPr>
        <w:t xml:space="preserve">Restoration Zone Control System </w:t>
      </w:r>
      <w:r w:rsidR="00F97387" w:rsidRPr="00583A3E">
        <w:rPr>
          <w:rFonts w:ascii="Arial" w:hAnsi="Arial" w:cs="Arial"/>
          <w:sz w:val="20"/>
          <w:szCs w:val="20"/>
        </w:rPr>
        <w:t>including</w:t>
      </w:r>
      <w:r w:rsidR="00F97387">
        <w:rPr>
          <w:rFonts w:ascii="Arial" w:hAnsi="Arial" w:cs="Arial"/>
          <w:sz w:val="20"/>
          <w:szCs w:val="20"/>
        </w:rPr>
        <w:t xml:space="preserve"> </w:t>
      </w:r>
      <w:r w:rsidR="00F97387" w:rsidRPr="006C510C">
        <w:rPr>
          <w:rFonts w:ascii="Arial" w:hAnsi="Arial" w:cs="Arial"/>
          <w:sz w:val="20"/>
          <w:szCs w:val="20"/>
        </w:rPr>
        <w:t>operational metering signals, status indications, relevant topology and sequence of operation including the output and status of Restoration Service Providers Plant and Apparatus</w:t>
      </w:r>
      <w:r w:rsidR="004425EB" w:rsidRPr="006C510C">
        <w:rPr>
          <w:rFonts w:ascii="Arial" w:hAnsi="Arial" w:cs="Arial"/>
          <w:sz w:val="20"/>
          <w:szCs w:val="20"/>
        </w:rPr>
        <w:t xml:space="preserve"> </w:t>
      </w:r>
      <w:commentRangeStart w:id="58"/>
      <w:r w:rsidR="00F97387">
        <w:rPr>
          <w:rFonts w:ascii="Arial" w:hAnsi="Arial" w:cs="Arial"/>
          <w:sz w:val="20"/>
          <w:szCs w:val="20"/>
        </w:rPr>
        <w:t xml:space="preserve">shall be available </w:t>
      </w:r>
      <w:commentRangeEnd w:id="58"/>
      <w:r w:rsidR="002F6688">
        <w:rPr>
          <w:rStyle w:val="CommentReference"/>
          <w:rFonts w:ascii="Arial" w:eastAsia="Times New Roman" w:hAnsi="Arial" w:cs="Times New Roman"/>
          <w:snapToGrid w:val="0"/>
        </w:rPr>
        <w:commentReference w:id="58"/>
      </w:r>
      <w:r w:rsidR="004425EB" w:rsidRPr="006C510C">
        <w:rPr>
          <w:rFonts w:ascii="Arial" w:hAnsi="Arial" w:cs="Arial"/>
          <w:sz w:val="20"/>
          <w:szCs w:val="20"/>
        </w:rPr>
        <w:t xml:space="preserve">to The Company </w:t>
      </w:r>
      <w:commentRangeStart w:id="59"/>
      <w:r w:rsidR="004425EB" w:rsidRPr="006C510C">
        <w:rPr>
          <w:rFonts w:ascii="Arial" w:hAnsi="Arial" w:cs="Arial"/>
          <w:sz w:val="20"/>
          <w:szCs w:val="20"/>
        </w:rPr>
        <w:t>and relevant Transmission License</w:t>
      </w:r>
      <w:r w:rsidR="00F97387">
        <w:rPr>
          <w:rFonts w:ascii="Arial" w:hAnsi="Arial" w:cs="Arial"/>
          <w:sz w:val="20"/>
          <w:szCs w:val="20"/>
        </w:rPr>
        <w:t>e (where relevant</w:t>
      </w:r>
      <w:commentRangeEnd w:id="59"/>
      <w:r w:rsidR="003E22BB">
        <w:rPr>
          <w:rStyle w:val="CommentReference"/>
          <w:rFonts w:ascii="Arial" w:eastAsia="Times New Roman" w:hAnsi="Arial" w:cs="Times New Roman"/>
          <w:snapToGrid w:val="0"/>
        </w:rPr>
        <w:commentReference w:id="59"/>
      </w:r>
      <w:r w:rsidR="00F97387">
        <w:rPr>
          <w:rFonts w:ascii="Arial" w:hAnsi="Arial" w:cs="Arial"/>
          <w:sz w:val="20"/>
          <w:szCs w:val="20"/>
        </w:rPr>
        <w:t>)</w:t>
      </w:r>
      <w:r w:rsidR="004425EB" w:rsidRPr="006C510C">
        <w:rPr>
          <w:rFonts w:ascii="Arial" w:hAnsi="Arial" w:cs="Arial"/>
          <w:sz w:val="20"/>
          <w:szCs w:val="20"/>
        </w:rPr>
        <w:t xml:space="preserve"> </w:t>
      </w:r>
      <w:commentRangeStart w:id="60"/>
      <w:r w:rsidR="004425EB" w:rsidRPr="006C510C">
        <w:rPr>
          <w:rFonts w:ascii="Arial" w:hAnsi="Arial" w:cs="Arial"/>
          <w:sz w:val="20"/>
          <w:szCs w:val="20"/>
        </w:rPr>
        <w:t>through ICCP links or equivalent</w:t>
      </w:r>
      <w:commentRangeEnd w:id="60"/>
      <w:r w:rsidR="00EB6BCE">
        <w:rPr>
          <w:rStyle w:val="CommentReference"/>
          <w:rFonts w:ascii="Arial" w:eastAsia="Times New Roman" w:hAnsi="Arial" w:cs="Times New Roman"/>
          <w:snapToGrid w:val="0"/>
        </w:rPr>
        <w:commentReference w:id="60"/>
      </w:r>
      <w:r w:rsidR="004425EB" w:rsidRPr="006C510C">
        <w:rPr>
          <w:rFonts w:ascii="Arial" w:hAnsi="Arial" w:cs="Arial"/>
          <w:sz w:val="20"/>
          <w:szCs w:val="20"/>
        </w:rPr>
        <w:t>.</w:t>
      </w:r>
      <w:r w:rsidR="00A3490E">
        <w:rPr>
          <w:rFonts w:ascii="Arial" w:hAnsi="Arial" w:cs="Arial"/>
          <w:sz w:val="20"/>
          <w:szCs w:val="20"/>
        </w:rPr>
        <w:t xml:space="preserve">  </w:t>
      </w:r>
      <w:commentRangeStart w:id="61"/>
      <w:r w:rsidR="00A3490E">
        <w:rPr>
          <w:rFonts w:ascii="Arial" w:hAnsi="Arial" w:cs="Arial"/>
          <w:sz w:val="20"/>
          <w:szCs w:val="20"/>
        </w:rPr>
        <w:t>The</w:t>
      </w:r>
      <w:commentRangeEnd w:id="61"/>
      <w:r w:rsidR="003C2C22">
        <w:rPr>
          <w:rStyle w:val="CommentReference"/>
          <w:rFonts w:ascii="Arial" w:eastAsia="Times New Roman" w:hAnsi="Arial" w:cs="Times New Roman"/>
          <w:snapToGrid w:val="0"/>
        </w:rPr>
        <w:commentReference w:id="61"/>
      </w:r>
      <w:r w:rsidR="00A3490E">
        <w:rPr>
          <w:rFonts w:ascii="Arial" w:hAnsi="Arial" w:cs="Arial"/>
          <w:sz w:val="20"/>
          <w:szCs w:val="20"/>
        </w:rPr>
        <w:t xml:space="preserve"> communications </w:t>
      </w:r>
      <w:r w:rsidR="00215FF6">
        <w:rPr>
          <w:rFonts w:ascii="Arial" w:hAnsi="Arial" w:cs="Arial"/>
          <w:sz w:val="20"/>
          <w:szCs w:val="20"/>
        </w:rPr>
        <w:t xml:space="preserve">circuits to The Company </w:t>
      </w:r>
      <w:commentRangeStart w:id="62"/>
      <w:r w:rsidR="00215FF6">
        <w:rPr>
          <w:rFonts w:ascii="Arial" w:hAnsi="Arial" w:cs="Arial"/>
          <w:sz w:val="20"/>
          <w:szCs w:val="20"/>
        </w:rPr>
        <w:t>and</w:t>
      </w:r>
      <w:ins w:id="63" w:author="David Halford" w:date="2022-12-28T13:24:00Z">
        <w:r w:rsidR="00476066">
          <w:rPr>
            <w:rFonts w:ascii="Arial" w:hAnsi="Arial" w:cs="Arial"/>
            <w:sz w:val="20"/>
            <w:szCs w:val="20"/>
          </w:rPr>
          <w:t xml:space="preserve"> where</w:t>
        </w:r>
      </w:ins>
      <w:r w:rsidR="00215FF6">
        <w:rPr>
          <w:rFonts w:ascii="Arial" w:hAnsi="Arial" w:cs="Arial"/>
          <w:sz w:val="20"/>
          <w:szCs w:val="20"/>
        </w:rPr>
        <w:t xml:space="preserve"> </w:t>
      </w:r>
      <w:commentRangeEnd w:id="62"/>
      <w:r w:rsidR="003C2C22">
        <w:rPr>
          <w:rStyle w:val="CommentReference"/>
          <w:rFonts w:ascii="Arial" w:eastAsia="Times New Roman" w:hAnsi="Arial" w:cs="Times New Roman"/>
          <w:snapToGrid w:val="0"/>
        </w:rPr>
        <w:commentReference w:id="62"/>
      </w:r>
      <w:ins w:id="64" w:author="David Halford" w:date="2022-12-28T13:24:00Z">
        <w:r w:rsidR="00476066">
          <w:rPr>
            <w:rFonts w:ascii="Arial" w:hAnsi="Arial" w:cs="Arial"/>
            <w:sz w:val="20"/>
            <w:szCs w:val="20"/>
          </w:rPr>
          <w:t>r</w:t>
        </w:r>
      </w:ins>
      <w:del w:id="65" w:author="David Halford" w:date="2022-12-28T13:24:00Z">
        <w:r w:rsidR="00215FF6" w:rsidDel="00476066">
          <w:rPr>
            <w:rFonts w:ascii="Arial" w:hAnsi="Arial" w:cs="Arial"/>
            <w:sz w:val="20"/>
            <w:szCs w:val="20"/>
          </w:rPr>
          <w:delText>R</w:delText>
        </w:r>
      </w:del>
      <w:r w:rsidR="00215FF6">
        <w:rPr>
          <w:rFonts w:ascii="Arial" w:hAnsi="Arial" w:cs="Arial"/>
          <w:sz w:val="20"/>
          <w:szCs w:val="20"/>
        </w:rPr>
        <w:t>elevant</w:t>
      </w:r>
      <w:ins w:id="66" w:author="David Halford" w:date="2022-12-28T13:24:00Z">
        <w:r w:rsidR="00476066">
          <w:rPr>
            <w:rFonts w:ascii="Arial" w:hAnsi="Arial" w:cs="Arial"/>
            <w:sz w:val="20"/>
            <w:szCs w:val="20"/>
          </w:rPr>
          <w:t xml:space="preserve"> the</w:t>
        </w:r>
      </w:ins>
      <w:r w:rsidR="00215FF6">
        <w:rPr>
          <w:rFonts w:ascii="Arial" w:hAnsi="Arial" w:cs="Arial"/>
          <w:sz w:val="20"/>
          <w:szCs w:val="20"/>
        </w:rPr>
        <w:t xml:space="preserve"> Transmission Licensee are to be duplicated with one line to The Company’s </w:t>
      </w:r>
      <w:r w:rsidR="003A68EA">
        <w:rPr>
          <w:rFonts w:ascii="Arial" w:hAnsi="Arial" w:cs="Arial"/>
          <w:sz w:val="20"/>
          <w:szCs w:val="20"/>
        </w:rPr>
        <w:t xml:space="preserve">and relevant Transmission Licensee’s </w:t>
      </w:r>
      <w:r w:rsidR="00215FF6">
        <w:rPr>
          <w:rFonts w:ascii="Arial" w:hAnsi="Arial" w:cs="Arial"/>
          <w:sz w:val="20"/>
          <w:szCs w:val="20"/>
        </w:rPr>
        <w:t xml:space="preserve">main Control Room </w:t>
      </w:r>
      <w:commentRangeStart w:id="67"/>
      <w:r w:rsidR="00215FF6">
        <w:rPr>
          <w:rFonts w:ascii="Arial" w:hAnsi="Arial" w:cs="Arial"/>
          <w:sz w:val="20"/>
          <w:szCs w:val="20"/>
        </w:rPr>
        <w:t>and</w:t>
      </w:r>
      <w:commentRangeEnd w:id="67"/>
      <w:r w:rsidR="003C2C22">
        <w:rPr>
          <w:rStyle w:val="CommentReference"/>
          <w:rFonts w:ascii="Arial" w:eastAsia="Times New Roman" w:hAnsi="Arial" w:cs="Times New Roman"/>
          <w:snapToGrid w:val="0"/>
        </w:rPr>
        <w:commentReference w:id="67"/>
      </w:r>
      <w:ins w:id="68" w:author="David Halford" w:date="2022-12-28T13:24:00Z">
        <w:r w:rsidR="00476066">
          <w:rPr>
            <w:rFonts w:ascii="Arial" w:hAnsi="Arial" w:cs="Arial"/>
            <w:sz w:val="20"/>
            <w:szCs w:val="20"/>
          </w:rPr>
          <w:t xml:space="preserve"> where re</w:t>
        </w:r>
        <w:r w:rsidR="00724F6C">
          <w:rPr>
            <w:rFonts w:ascii="Arial" w:hAnsi="Arial" w:cs="Arial"/>
            <w:sz w:val="20"/>
            <w:szCs w:val="20"/>
          </w:rPr>
          <w:t>levant</w:t>
        </w:r>
      </w:ins>
      <w:r w:rsidR="00215FF6">
        <w:rPr>
          <w:rFonts w:ascii="Arial" w:hAnsi="Arial" w:cs="Arial"/>
          <w:sz w:val="20"/>
          <w:szCs w:val="20"/>
        </w:rPr>
        <w:t xml:space="preserve"> </w:t>
      </w:r>
      <w:del w:id="69" w:author="adenola (ESO), Sade" w:date="2022-11-09T15:26:00Z">
        <w:r w:rsidR="00A3490E" w:rsidDel="00E77B6F">
          <w:rPr>
            <w:rFonts w:ascii="Arial" w:hAnsi="Arial" w:cs="Arial"/>
            <w:sz w:val="20"/>
            <w:szCs w:val="20"/>
          </w:rPr>
          <w:delText xml:space="preserve"> </w:delText>
        </w:r>
      </w:del>
      <w:r w:rsidR="003A68EA">
        <w:rPr>
          <w:rFonts w:ascii="Arial" w:hAnsi="Arial" w:cs="Arial"/>
          <w:sz w:val="20"/>
          <w:szCs w:val="20"/>
        </w:rPr>
        <w:t xml:space="preserve">the backup to </w:t>
      </w:r>
      <w:commentRangeStart w:id="70"/>
      <w:r w:rsidR="003A68EA">
        <w:rPr>
          <w:rFonts w:ascii="Arial" w:hAnsi="Arial" w:cs="Arial"/>
          <w:sz w:val="20"/>
          <w:szCs w:val="20"/>
        </w:rPr>
        <w:t xml:space="preserve">The Company’s </w:t>
      </w:r>
      <w:r w:rsidR="0071355A">
        <w:rPr>
          <w:rFonts w:ascii="Arial" w:hAnsi="Arial" w:cs="Arial"/>
          <w:sz w:val="20"/>
          <w:szCs w:val="20"/>
        </w:rPr>
        <w:t xml:space="preserve">Backup </w:t>
      </w:r>
      <w:commentRangeEnd w:id="70"/>
      <w:r w:rsidR="003C2C22">
        <w:rPr>
          <w:rStyle w:val="CommentReference"/>
          <w:rFonts w:ascii="Arial" w:eastAsia="Times New Roman" w:hAnsi="Arial" w:cs="Times New Roman"/>
          <w:snapToGrid w:val="0"/>
        </w:rPr>
        <w:commentReference w:id="70"/>
      </w:r>
      <w:commentRangeStart w:id="71"/>
      <w:r w:rsidR="0071355A">
        <w:rPr>
          <w:rFonts w:ascii="Arial" w:hAnsi="Arial" w:cs="Arial"/>
          <w:sz w:val="20"/>
          <w:szCs w:val="20"/>
        </w:rPr>
        <w:t xml:space="preserve">and relevant </w:t>
      </w:r>
      <w:commentRangeEnd w:id="71"/>
      <w:r w:rsidR="003C2C22">
        <w:rPr>
          <w:rStyle w:val="CommentReference"/>
          <w:rFonts w:ascii="Arial" w:eastAsia="Times New Roman" w:hAnsi="Arial" w:cs="Times New Roman"/>
          <w:snapToGrid w:val="0"/>
        </w:rPr>
        <w:commentReference w:id="71"/>
      </w:r>
      <w:commentRangeStart w:id="72"/>
      <w:r w:rsidR="0071355A">
        <w:rPr>
          <w:rFonts w:ascii="Arial" w:hAnsi="Arial" w:cs="Arial"/>
          <w:sz w:val="20"/>
          <w:szCs w:val="20"/>
        </w:rPr>
        <w:t xml:space="preserve">Transmission Licensee’s </w:t>
      </w:r>
      <w:r w:rsidR="0061114E">
        <w:rPr>
          <w:rFonts w:ascii="Arial" w:hAnsi="Arial" w:cs="Arial"/>
          <w:sz w:val="20"/>
          <w:szCs w:val="20"/>
        </w:rPr>
        <w:t xml:space="preserve">Backup Control </w:t>
      </w:r>
      <w:commentRangeEnd w:id="72"/>
      <w:r w:rsidR="003C2C22">
        <w:rPr>
          <w:rStyle w:val="CommentReference"/>
          <w:rFonts w:ascii="Arial" w:eastAsia="Times New Roman" w:hAnsi="Arial" w:cs="Times New Roman"/>
          <w:snapToGrid w:val="0"/>
        </w:rPr>
        <w:commentReference w:id="72"/>
      </w:r>
      <w:r w:rsidR="0061114E">
        <w:rPr>
          <w:rFonts w:ascii="Arial" w:hAnsi="Arial" w:cs="Arial"/>
          <w:sz w:val="20"/>
          <w:szCs w:val="20"/>
        </w:rPr>
        <w:t>Room.</w:t>
      </w:r>
      <w:r w:rsidR="00A3490E">
        <w:rPr>
          <w:rFonts w:ascii="Arial" w:hAnsi="Arial" w:cs="Arial"/>
          <w:sz w:val="20"/>
          <w:szCs w:val="20"/>
        </w:rPr>
        <w:t xml:space="preserve"> </w:t>
      </w:r>
      <w:r w:rsidR="004425EB" w:rsidRPr="006C510C">
        <w:rPr>
          <w:rFonts w:ascii="Arial" w:hAnsi="Arial" w:cs="Arial"/>
          <w:sz w:val="20"/>
          <w:szCs w:val="20"/>
        </w:rPr>
        <w:t xml:space="preserve"> </w:t>
      </w:r>
    </w:p>
    <w:p w14:paraId="3C328A68" w14:textId="593A3766" w:rsidR="008645D0" w:rsidRPr="006F3D44" w:rsidRDefault="00DD0D0A" w:rsidP="00E46903">
      <w:pPr>
        <w:pStyle w:val="ListParagraph"/>
        <w:numPr>
          <w:ilvl w:val="0"/>
          <w:numId w:val="2"/>
        </w:numPr>
        <w:tabs>
          <w:tab w:val="left" w:pos="851"/>
        </w:tabs>
        <w:jc w:val="both"/>
        <w:rPr>
          <w:rFonts w:ascii="Arial" w:hAnsi="Arial" w:cs="Arial"/>
          <w:b/>
          <w:bCs/>
          <w:sz w:val="20"/>
          <w:szCs w:val="20"/>
        </w:rPr>
      </w:pPr>
      <w:commentRangeStart w:id="73"/>
      <w:commentRangeStart w:id="74"/>
      <w:r w:rsidRPr="00E77B6F">
        <w:rPr>
          <w:rFonts w:ascii="Arial" w:hAnsi="Arial" w:cs="Arial"/>
          <w:sz w:val="20"/>
          <w:szCs w:val="20"/>
        </w:rPr>
        <w:t xml:space="preserve">The </w:t>
      </w:r>
      <w:commentRangeStart w:id="75"/>
      <w:r w:rsidR="00046EB5" w:rsidRPr="00E77B6F">
        <w:rPr>
          <w:rFonts w:ascii="Arial" w:hAnsi="Arial" w:cs="Arial"/>
          <w:sz w:val="20"/>
          <w:szCs w:val="20"/>
        </w:rPr>
        <w:t>power</w:t>
      </w:r>
      <w:commentRangeEnd w:id="75"/>
      <w:r w:rsidR="003C2C22">
        <w:rPr>
          <w:rStyle w:val="CommentReference"/>
          <w:rFonts w:ascii="Arial" w:eastAsia="Times New Roman" w:hAnsi="Arial" w:cs="Times New Roman"/>
          <w:snapToGrid w:val="0"/>
        </w:rPr>
        <w:commentReference w:id="75"/>
      </w:r>
      <w:r w:rsidR="00046EB5" w:rsidRPr="00E77B6F">
        <w:rPr>
          <w:rFonts w:ascii="Arial" w:hAnsi="Arial" w:cs="Arial"/>
          <w:sz w:val="20"/>
          <w:szCs w:val="20"/>
        </w:rPr>
        <w:t xml:space="preserve"> resilience of all communications circuits to and from the Distributed Restoration Zone Control System shall be in accordance </w:t>
      </w:r>
      <w:commentRangeEnd w:id="73"/>
      <w:r w:rsidR="00021016">
        <w:rPr>
          <w:rStyle w:val="CommentReference"/>
          <w:rFonts w:ascii="Arial" w:eastAsia="Times New Roman" w:hAnsi="Arial" w:cs="Times New Roman"/>
          <w:snapToGrid w:val="0"/>
        </w:rPr>
        <w:commentReference w:id="73"/>
      </w:r>
      <w:commentRangeStart w:id="76"/>
      <w:r w:rsidR="00046EB5" w:rsidRPr="00E77B6F">
        <w:rPr>
          <w:rFonts w:ascii="Arial" w:hAnsi="Arial" w:cs="Arial"/>
          <w:sz w:val="20"/>
          <w:szCs w:val="20"/>
        </w:rPr>
        <w:t xml:space="preserve">with </w:t>
      </w:r>
      <w:r w:rsidR="008645D0" w:rsidRPr="00E77B6F">
        <w:rPr>
          <w:rFonts w:ascii="Arial" w:hAnsi="Arial" w:cs="Arial"/>
          <w:sz w:val="20"/>
          <w:szCs w:val="20"/>
        </w:rPr>
        <w:t>ENA Technical Specification G91</w:t>
      </w:r>
      <w:commentRangeEnd w:id="76"/>
      <w:r w:rsidR="00021016">
        <w:rPr>
          <w:rStyle w:val="CommentReference"/>
          <w:rFonts w:ascii="Arial" w:eastAsia="Times New Roman" w:hAnsi="Arial" w:cs="Times New Roman"/>
          <w:snapToGrid w:val="0"/>
        </w:rPr>
        <w:commentReference w:id="76"/>
      </w:r>
      <w:r w:rsidR="008645D0" w:rsidRPr="00E77B6F">
        <w:rPr>
          <w:rFonts w:ascii="Arial" w:hAnsi="Arial" w:cs="Arial"/>
          <w:sz w:val="20"/>
          <w:szCs w:val="20"/>
        </w:rPr>
        <w:t>.</w:t>
      </w:r>
      <w:r w:rsidR="000234EE" w:rsidRPr="00E77B6F">
        <w:rPr>
          <w:rFonts w:ascii="Arial" w:hAnsi="Arial" w:cs="Arial"/>
          <w:sz w:val="20"/>
          <w:szCs w:val="20"/>
        </w:rPr>
        <w:t xml:space="preserve">  </w:t>
      </w:r>
      <w:commentRangeEnd w:id="74"/>
      <w:r w:rsidR="00EF4B23">
        <w:rPr>
          <w:rStyle w:val="CommentReference"/>
          <w:rFonts w:ascii="Arial" w:eastAsia="Times New Roman" w:hAnsi="Arial" w:cs="Times New Roman"/>
          <w:snapToGrid w:val="0"/>
        </w:rPr>
        <w:commentReference w:id="74"/>
      </w:r>
      <w:commentRangeStart w:id="77"/>
      <w:r w:rsidR="000234EE" w:rsidRPr="00E77B6F">
        <w:rPr>
          <w:rFonts w:ascii="Arial" w:hAnsi="Arial" w:cs="Arial"/>
          <w:sz w:val="20"/>
          <w:szCs w:val="20"/>
        </w:rPr>
        <w:t xml:space="preserve">In addition all communications circuits to and from the </w:t>
      </w:r>
      <w:r w:rsidR="00797B3A" w:rsidRPr="00E77B6F">
        <w:rPr>
          <w:rFonts w:ascii="Arial" w:hAnsi="Arial" w:cs="Arial"/>
          <w:sz w:val="20"/>
          <w:szCs w:val="20"/>
        </w:rPr>
        <w:t xml:space="preserve">Distribution Restoration Zone Control System shall be in accordance with </w:t>
      </w:r>
      <w:commentRangeStart w:id="78"/>
      <w:r w:rsidR="00797B3A" w:rsidRPr="00E77B6F">
        <w:rPr>
          <w:rFonts w:ascii="Arial" w:hAnsi="Arial" w:cs="Arial"/>
          <w:sz w:val="20"/>
          <w:szCs w:val="20"/>
        </w:rPr>
        <w:t xml:space="preserve">EC-RGG </w:t>
      </w:r>
      <w:commentRangeEnd w:id="78"/>
      <w:r w:rsidR="00021016">
        <w:rPr>
          <w:rStyle w:val="CommentReference"/>
          <w:rFonts w:ascii="Arial" w:eastAsia="Times New Roman" w:hAnsi="Arial" w:cs="Times New Roman"/>
          <w:snapToGrid w:val="0"/>
        </w:rPr>
        <w:commentReference w:id="78"/>
      </w:r>
      <w:r w:rsidR="00797B3A" w:rsidRPr="00E77B6F">
        <w:rPr>
          <w:rFonts w:ascii="Arial" w:hAnsi="Arial" w:cs="Arial"/>
          <w:sz w:val="20"/>
          <w:szCs w:val="20"/>
        </w:rPr>
        <w:t xml:space="preserve">which </w:t>
      </w:r>
      <w:r w:rsidR="00797B3A" w:rsidRPr="006F3D44">
        <w:rPr>
          <w:rFonts w:ascii="Arial" w:hAnsi="Arial" w:cs="Arial"/>
          <w:sz w:val="20"/>
          <w:szCs w:val="20"/>
        </w:rPr>
        <w:t>provides advice and guidance on agreed best practice in the establishment and maintenance of resilience within telecommunications networks and services, for those Communications Providers which are part of the UK’s Critical National Infrastructure (CNI), either because of the scale of their operations or because they provide key services to other parts of the CNI</w:t>
      </w:r>
      <w:r w:rsidR="000E4750" w:rsidRPr="006F3D44">
        <w:rPr>
          <w:rFonts w:ascii="Arial" w:hAnsi="Arial" w:cs="Arial"/>
          <w:sz w:val="20"/>
          <w:szCs w:val="20"/>
        </w:rPr>
        <w:t>.</w:t>
      </w:r>
      <w:commentRangeEnd w:id="77"/>
      <w:r w:rsidR="003E78FF">
        <w:rPr>
          <w:rStyle w:val="CommentReference"/>
          <w:rFonts w:ascii="Arial" w:eastAsia="Times New Roman" w:hAnsi="Arial" w:cs="Times New Roman"/>
          <w:snapToGrid w:val="0"/>
        </w:rPr>
        <w:commentReference w:id="77"/>
      </w:r>
    </w:p>
    <w:p w14:paraId="18579140" w14:textId="366D76AF" w:rsidR="004703C3" w:rsidRPr="00E77B6F" w:rsidRDefault="009F703A" w:rsidP="00E46903">
      <w:pPr>
        <w:pStyle w:val="ListParagraph"/>
        <w:numPr>
          <w:ilvl w:val="0"/>
          <w:numId w:val="2"/>
        </w:numPr>
        <w:tabs>
          <w:tab w:val="left" w:pos="851"/>
        </w:tabs>
        <w:jc w:val="both"/>
        <w:rPr>
          <w:rFonts w:ascii="Arial" w:hAnsi="Arial" w:cs="Arial"/>
          <w:sz w:val="20"/>
          <w:szCs w:val="20"/>
        </w:rPr>
      </w:pPr>
      <w:commentRangeStart w:id="79"/>
      <w:r w:rsidRPr="00E77B6F">
        <w:rPr>
          <w:rFonts w:ascii="Arial" w:hAnsi="Arial" w:cs="Arial"/>
          <w:sz w:val="20"/>
          <w:szCs w:val="20"/>
        </w:rPr>
        <w:t xml:space="preserve">The Distributed Restoration Zone Control System </w:t>
      </w:r>
      <w:commentRangeStart w:id="80"/>
      <w:commentRangeStart w:id="81"/>
      <w:r w:rsidR="00D04FC2" w:rsidRPr="00E77B6F">
        <w:rPr>
          <w:rFonts w:ascii="Arial" w:hAnsi="Arial" w:cs="Arial"/>
          <w:sz w:val="20"/>
          <w:szCs w:val="20"/>
        </w:rPr>
        <w:t xml:space="preserve">communications links </w:t>
      </w:r>
      <w:commentRangeEnd w:id="80"/>
      <w:r w:rsidR="00021016">
        <w:rPr>
          <w:rStyle w:val="CommentReference"/>
          <w:rFonts w:ascii="Arial" w:eastAsia="Times New Roman" w:hAnsi="Arial" w:cs="Times New Roman"/>
          <w:snapToGrid w:val="0"/>
        </w:rPr>
        <w:commentReference w:id="80"/>
      </w:r>
      <w:commentRangeEnd w:id="81"/>
      <w:r w:rsidR="00464276">
        <w:rPr>
          <w:rStyle w:val="CommentReference"/>
          <w:rFonts w:ascii="Arial" w:eastAsia="Times New Roman" w:hAnsi="Arial" w:cs="Times New Roman"/>
          <w:snapToGrid w:val="0"/>
        </w:rPr>
        <w:commentReference w:id="81"/>
      </w:r>
      <w:r w:rsidR="00D04FC2" w:rsidRPr="00E77B6F">
        <w:rPr>
          <w:rFonts w:ascii="Arial" w:hAnsi="Arial" w:cs="Arial"/>
          <w:sz w:val="20"/>
          <w:szCs w:val="20"/>
        </w:rPr>
        <w:t>shall have sufficient latency so as not to impinge on the</w:t>
      </w:r>
      <w:r w:rsidR="006F3D44">
        <w:rPr>
          <w:rFonts w:ascii="Arial" w:hAnsi="Arial" w:cs="Arial"/>
          <w:sz w:val="20"/>
          <w:szCs w:val="20"/>
        </w:rPr>
        <w:t xml:space="preserve"> </w:t>
      </w:r>
      <w:r w:rsidR="00C823BD">
        <w:rPr>
          <w:rFonts w:ascii="Arial" w:hAnsi="Arial" w:cs="Arial"/>
          <w:sz w:val="20"/>
          <w:szCs w:val="20"/>
        </w:rPr>
        <w:t>correct functioning of the Distribution Restoration Zone Plan.</w:t>
      </w:r>
      <w:r w:rsidR="00D04FC2" w:rsidRPr="00E77B6F">
        <w:rPr>
          <w:rFonts w:ascii="Arial" w:hAnsi="Arial" w:cs="Arial"/>
          <w:sz w:val="20"/>
          <w:szCs w:val="20"/>
        </w:rPr>
        <w:t xml:space="preserve">  </w:t>
      </w:r>
      <w:commentRangeEnd w:id="79"/>
      <w:r w:rsidR="00C7012F">
        <w:rPr>
          <w:rStyle w:val="CommentReference"/>
          <w:rFonts w:ascii="Arial" w:eastAsia="Times New Roman" w:hAnsi="Arial" w:cs="Times New Roman"/>
          <w:snapToGrid w:val="0"/>
        </w:rPr>
        <w:commentReference w:id="79"/>
      </w:r>
    </w:p>
    <w:p w14:paraId="32D7AE92" w14:textId="1750EDE2" w:rsidR="004703C3" w:rsidRDefault="004703C3" w:rsidP="004158A7">
      <w:pPr>
        <w:tabs>
          <w:tab w:val="left" w:pos="851"/>
        </w:tabs>
        <w:jc w:val="both"/>
        <w:rPr>
          <w:b/>
          <w:bCs/>
          <w:sz w:val="18"/>
          <w:szCs w:val="18"/>
        </w:rPr>
      </w:pPr>
    </w:p>
    <w:p w14:paraId="22987D6F" w14:textId="77777777" w:rsidR="009F703A" w:rsidRDefault="009F703A" w:rsidP="00A06146"/>
    <w:p w14:paraId="5556F7E3" w14:textId="77777777" w:rsidR="009F703A" w:rsidRDefault="009F703A" w:rsidP="00A06146"/>
    <w:p w14:paraId="703465CE" w14:textId="77777777" w:rsidR="009F703A" w:rsidRDefault="009F703A" w:rsidP="00A06146"/>
    <w:p w14:paraId="1E14D53E" w14:textId="77777777" w:rsidR="009F703A" w:rsidRDefault="009F703A" w:rsidP="00A06146"/>
    <w:p w14:paraId="24E0C08E" w14:textId="77777777" w:rsidR="009F703A" w:rsidRDefault="009F703A" w:rsidP="00A06146"/>
    <w:p w14:paraId="27E25851" w14:textId="77777777" w:rsidR="009F703A" w:rsidRDefault="009F703A" w:rsidP="00A06146"/>
    <w:p w14:paraId="3A543B4D" w14:textId="77777777" w:rsidR="009F703A" w:rsidRDefault="009F703A" w:rsidP="00A06146"/>
    <w:p w14:paraId="119F306B" w14:textId="77777777" w:rsidR="009F703A" w:rsidRDefault="009F703A" w:rsidP="00A06146"/>
    <w:p w14:paraId="68689B44" w14:textId="77777777" w:rsidR="009F703A" w:rsidRDefault="009F703A" w:rsidP="00A06146"/>
    <w:p w14:paraId="06F3B544" w14:textId="6D8A3A66" w:rsidR="00ED0EC9" w:rsidRPr="00D23C76" w:rsidRDefault="00ED0EC9" w:rsidP="00ED0EC9">
      <w:pPr>
        <w:jc w:val="both"/>
        <w:rPr>
          <w:rFonts w:ascii="Arial" w:hAnsi="Arial" w:cs="Arial"/>
          <w:b/>
          <w:bCs/>
          <w:sz w:val="20"/>
          <w:szCs w:val="20"/>
        </w:rPr>
      </w:pPr>
      <w:r w:rsidRPr="00D23C76">
        <w:rPr>
          <w:rFonts w:ascii="Arial" w:hAnsi="Arial" w:cs="Arial"/>
          <w:b/>
          <w:bCs/>
          <w:sz w:val="20"/>
          <w:szCs w:val="20"/>
        </w:rPr>
        <w:lastRenderedPageBreak/>
        <w:t xml:space="preserve">PART </w:t>
      </w:r>
      <w:r>
        <w:rPr>
          <w:rFonts w:ascii="Arial" w:hAnsi="Arial" w:cs="Arial"/>
          <w:b/>
          <w:bCs/>
          <w:sz w:val="20"/>
          <w:szCs w:val="20"/>
        </w:rPr>
        <w:t>2</w:t>
      </w:r>
      <w:r w:rsidRPr="00D23C76">
        <w:rPr>
          <w:rFonts w:ascii="Arial" w:hAnsi="Arial" w:cs="Arial"/>
          <w:b/>
          <w:bCs/>
          <w:sz w:val="20"/>
          <w:szCs w:val="20"/>
        </w:rPr>
        <w:t xml:space="preserve"> – PERFORMANCE REQUIREMENTS</w:t>
      </w:r>
      <w:r>
        <w:rPr>
          <w:rFonts w:ascii="Arial" w:hAnsi="Arial" w:cs="Arial"/>
          <w:b/>
          <w:bCs/>
          <w:sz w:val="20"/>
          <w:szCs w:val="20"/>
        </w:rPr>
        <w:t xml:space="preserve"> OF INDIVI</w:t>
      </w:r>
      <w:r w:rsidR="0086617B">
        <w:rPr>
          <w:rFonts w:ascii="Arial" w:hAnsi="Arial" w:cs="Arial"/>
          <w:b/>
          <w:bCs/>
          <w:sz w:val="20"/>
          <w:szCs w:val="20"/>
        </w:rPr>
        <w:t>DUAL ELEMENTS FORMING PART OF THE DISTRIBUTION RESTORATION ZONE CONTROL SYSTEM</w:t>
      </w:r>
    </w:p>
    <w:p w14:paraId="4425B2EE" w14:textId="21E652E2" w:rsidR="009F703A" w:rsidRPr="00BA7150" w:rsidRDefault="003158B6" w:rsidP="00A06146">
      <w:pPr>
        <w:rPr>
          <w:rFonts w:ascii="Arial" w:hAnsi="Arial" w:cs="Arial"/>
          <w:b/>
          <w:bCs/>
          <w:sz w:val="20"/>
          <w:szCs w:val="20"/>
        </w:rPr>
      </w:pPr>
      <w:r w:rsidRPr="00BA7150">
        <w:rPr>
          <w:rFonts w:ascii="Arial" w:hAnsi="Arial" w:cs="Arial"/>
          <w:b/>
          <w:bCs/>
          <w:sz w:val="20"/>
          <w:szCs w:val="20"/>
        </w:rPr>
        <w:t>2</w:t>
      </w:r>
      <w:r w:rsidR="000B22B3">
        <w:rPr>
          <w:rFonts w:ascii="Arial" w:hAnsi="Arial" w:cs="Arial"/>
          <w:b/>
          <w:bCs/>
          <w:sz w:val="20"/>
          <w:szCs w:val="20"/>
        </w:rPr>
        <w:t>.1</w:t>
      </w:r>
      <w:r w:rsidRPr="00BA7150">
        <w:rPr>
          <w:rFonts w:ascii="Arial" w:hAnsi="Arial" w:cs="Arial"/>
          <w:b/>
          <w:bCs/>
          <w:sz w:val="20"/>
          <w:szCs w:val="20"/>
        </w:rPr>
        <w:tab/>
      </w:r>
      <w:r w:rsidR="00EA4258">
        <w:rPr>
          <w:rFonts w:ascii="Arial" w:hAnsi="Arial" w:cs="Arial"/>
          <w:b/>
          <w:bCs/>
          <w:sz w:val="20"/>
          <w:szCs w:val="20"/>
        </w:rPr>
        <w:t>Communication</w:t>
      </w:r>
      <w:r w:rsidR="009F703A" w:rsidRPr="00BA7150">
        <w:rPr>
          <w:rFonts w:ascii="Arial" w:hAnsi="Arial" w:cs="Arial"/>
          <w:b/>
          <w:bCs/>
          <w:sz w:val="20"/>
          <w:szCs w:val="20"/>
        </w:rPr>
        <w:t xml:space="preserve"> Links</w:t>
      </w:r>
      <w:r w:rsidR="00EA4258">
        <w:rPr>
          <w:rFonts w:ascii="Arial" w:hAnsi="Arial" w:cs="Arial"/>
          <w:b/>
          <w:bCs/>
          <w:sz w:val="20"/>
          <w:szCs w:val="20"/>
        </w:rPr>
        <w:t xml:space="preserve"> to the ESO</w:t>
      </w:r>
    </w:p>
    <w:p w14:paraId="3327FD26" w14:textId="71376C58" w:rsidR="00A06146" w:rsidRPr="00BA7150" w:rsidRDefault="003C3303" w:rsidP="00BA7150">
      <w:pPr>
        <w:jc w:val="both"/>
        <w:rPr>
          <w:rFonts w:ascii="Arial" w:hAnsi="Arial" w:cs="Arial"/>
          <w:sz w:val="20"/>
          <w:szCs w:val="20"/>
        </w:rPr>
      </w:pPr>
      <w:r>
        <w:rPr>
          <w:rFonts w:ascii="Arial" w:hAnsi="Arial" w:cs="Arial"/>
          <w:sz w:val="20"/>
          <w:szCs w:val="20"/>
        </w:rPr>
        <w:t xml:space="preserve">Where a Distribution Restoration Zone Control System is installed by a Network Operator, </w:t>
      </w:r>
      <w:commentRangeStart w:id="82"/>
      <w:commentRangeStart w:id="83"/>
      <w:r w:rsidR="00A06146" w:rsidRPr="00BA7150">
        <w:rPr>
          <w:rFonts w:ascii="Arial" w:hAnsi="Arial" w:cs="Arial"/>
          <w:sz w:val="20"/>
          <w:szCs w:val="20"/>
        </w:rPr>
        <w:t xml:space="preserve">Inter-Control Centre Communications protocol (ICCP) links </w:t>
      </w:r>
      <w:r w:rsidR="00232A91">
        <w:rPr>
          <w:rFonts w:ascii="Arial" w:hAnsi="Arial" w:cs="Arial"/>
          <w:sz w:val="20"/>
          <w:szCs w:val="20"/>
        </w:rPr>
        <w:t xml:space="preserve">or equivalent </w:t>
      </w:r>
      <w:r>
        <w:rPr>
          <w:rFonts w:ascii="Arial" w:hAnsi="Arial" w:cs="Arial"/>
          <w:sz w:val="20"/>
          <w:szCs w:val="20"/>
        </w:rPr>
        <w:t xml:space="preserve">are required </w:t>
      </w:r>
      <w:proofErr w:type="gramStart"/>
      <w:r>
        <w:rPr>
          <w:rFonts w:ascii="Arial" w:hAnsi="Arial" w:cs="Arial"/>
          <w:sz w:val="20"/>
          <w:szCs w:val="20"/>
        </w:rPr>
        <w:t xml:space="preserve">to </w:t>
      </w:r>
      <w:r w:rsidR="00A06146" w:rsidRPr="00BA7150">
        <w:rPr>
          <w:rFonts w:ascii="Arial" w:hAnsi="Arial" w:cs="Arial"/>
          <w:sz w:val="20"/>
          <w:szCs w:val="20"/>
        </w:rPr>
        <w:t xml:space="preserve"> provide</w:t>
      </w:r>
      <w:proofErr w:type="gramEnd"/>
      <w:r w:rsidR="00A06146" w:rsidRPr="00BA7150">
        <w:rPr>
          <w:rFonts w:ascii="Arial" w:hAnsi="Arial" w:cs="Arial"/>
          <w:sz w:val="20"/>
          <w:szCs w:val="20"/>
        </w:rPr>
        <w:t xml:space="preserve"> real time situational awareness of the </w:t>
      </w:r>
      <w:r w:rsidR="007B56A8">
        <w:rPr>
          <w:rFonts w:ascii="Arial" w:hAnsi="Arial" w:cs="Arial"/>
          <w:sz w:val="20"/>
          <w:szCs w:val="20"/>
        </w:rPr>
        <w:t>Distribution Restoration Zone</w:t>
      </w:r>
      <w:r w:rsidR="00A06146" w:rsidRPr="00BA7150">
        <w:rPr>
          <w:rFonts w:ascii="Arial" w:hAnsi="Arial" w:cs="Arial"/>
          <w:sz w:val="20"/>
          <w:szCs w:val="20"/>
        </w:rPr>
        <w:t xml:space="preserve"> to the ESO control room</w:t>
      </w:r>
      <w:commentRangeEnd w:id="82"/>
      <w:r w:rsidR="00A368A9">
        <w:rPr>
          <w:rStyle w:val="CommentReference"/>
          <w:rFonts w:ascii="Arial" w:eastAsia="Times New Roman" w:hAnsi="Arial" w:cs="Times New Roman"/>
          <w:snapToGrid w:val="0"/>
        </w:rPr>
        <w:commentReference w:id="82"/>
      </w:r>
      <w:r w:rsidR="00A06146" w:rsidRPr="00BA7150">
        <w:rPr>
          <w:rFonts w:ascii="Arial" w:hAnsi="Arial" w:cs="Arial"/>
          <w:sz w:val="20"/>
          <w:szCs w:val="20"/>
        </w:rPr>
        <w:t xml:space="preserve">. </w:t>
      </w:r>
      <w:commentRangeEnd w:id="83"/>
      <w:r w:rsidR="00CD4289">
        <w:rPr>
          <w:rStyle w:val="CommentReference"/>
          <w:rFonts w:ascii="Arial" w:eastAsia="Times New Roman" w:hAnsi="Arial" w:cs="Times New Roman"/>
          <w:snapToGrid w:val="0"/>
        </w:rPr>
        <w:commentReference w:id="83"/>
      </w:r>
      <w:commentRangeStart w:id="84"/>
      <w:r w:rsidR="00A06146" w:rsidRPr="00BA7150">
        <w:rPr>
          <w:rFonts w:ascii="Arial" w:hAnsi="Arial" w:cs="Arial"/>
          <w:sz w:val="20"/>
          <w:szCs w:val="20"/>
        </w:rPr>
        <w:t xml:space="preserve">This will enable the ESO to provide overall coordination of the </w:t>
      </w:r>
      <w:r w:rsidR="007B56A8">
        <w:rPr>
          <w:rFonts w:ascii="Arial" w:hAnsi="Arial" w:cs="Arial"/>
          <w:sz w:val="20"/>
          <w:szCs w:val="20"/>
        </w:rPr>
        <w:t xml:space="preserve">wider </w:t>
      </w:r>
      <w:r w:rsidR="00A06146" w:rsidRPr="00BA7150">
        <w:rPr>
          <w:rFonts w:ascii="Arial" w:hAnsi="Arial" w:cs="Arial"/>
          <w:sz w:val="20"/>
          <w:szCs w:val="20"/>
        </w:rPr>
        <w:t xml:space="preserve">restoration process. </w:t>
      </w:r>
      <w:commentRangeEnd w:id="84"/>
      <w:r w:rsidR="00FD18FE">
        <w:rPr>
          <w:rStyle w:val="CommentReference"/>
          <w:rFonts w:ascii="Arial" w:eastAsia="Times New Roman" w:hAnsi="Arial" w:cs="Times New Roman"/>
          <w:snapToGrid w:val="0"/>
        </w:rPr>
        <w:commentReference w:id="84"/>
      </w:r>
      <w:r w:rsidR="00A06146" w:rsidRPr="00BA7150">
        <w:rPr>
          <w:rFonts w:ascii="Arial" w:hAnsi="Arial" w:cs="Arial"/>
          <w:sz w:val="20"/>
          <w:szCs w:val="20"/>
        </w:rPr>
        <w:t xml:space="preserve">The ICCP link </w:t>
      </w:r>
      <w:r w:rsidR="007B56A8">
        <w:rPr>
          <w:rFonts w:ascii="Arial" w:hAnsi="Arial" w:cs="Arial"/>
          <w:sz w:val="20"/>
          <w:szCs w:val="20"/>
        </w:rPr>
        <w:t xml:space="preserve">or equivalent </w:t>
      </w:r>
      <w:r w:rsidR="00A06146" w:rsidRPr="00BA7150">
        <w:rPr>
          <w:rFonts w:ascii="Arial" w:hAnsi="Arial" w:cs="Arial"/>
          <w:sz w:val="20"/>
          <w:szCs w:val="20"/>
        </w:rPr>
        <w:t xml:space="preserve">will connect the DNO’s </w:t>
      </w:r>
      <w:r w:rsidR="007B56A8">
        <w:rPr>
          <w:rFonts w:ascii="Arial" w:hAnsi="Arial" w:cs="Arial"/>
          <w:sz w:val="20"/>
          <w:szCs w:val="20"/>
        </w:rPr>
        <w:t xml:space="preserve">Distribution Restoration </w:t>
      </w:r>
      <w:r w:rsidR="00D31281">
        <w:rPr>
          <w:rFonts w:ascii="Arial" w:hAnsi="Arial" w:cs="Arial"/>
          <w:sz w:val="20"/>
          <w:szCs w:val="20"/>
        </w:rPr>
        <w:t xml:space="preserve">Control System </w:t>
      </w:r>
      <w:r w:rsidR="00E77B6F">
        <w:rPr>
          <w:rFonts w:ascii="Arial" w:hAnsi="Arial" w:cs="Arial"/>
          <w:sz w:val="20"/>
          <w:szCs w:val="20"/>
        </w:rPr>
        <w:t xml:space="preserve">to </w:t>
      </w:r>
      <w:r w:rsidR="00A06146" w:rsidRPr="00BA7150">
        <w:rPr>
          <w:rFonts w:ascii="Arial" w:hAnsi="Arial" w:cs="Arial"/>
          <w:sz w:val="20"/>
          <w:szCs w:val="20"/>
        </w:rPr>
        <w:t xml:space="preserve">the ESO’s energy management systems. These systems are usually within the control centres. The design and functional specification of the ICCP link </w:t>
      </w:r>
      <w:r w:rsidR="002D7B10">
        <w:rPr>
          <w:rFonts w:ascii="Arial" w:hAnsi="Arial" w:cs="Arial"/>
          <w:sz w:val="20"/>
          <w:szCs w:val="20"/>
        </w:rPr>
        <w:t xml:space="preserve">or equivalent </w:t>
      </w:r>
      <w:r w:rsidR="00A06146" w:rsidRPr="00BA7150">
        <w:rPr>
          <w:rFonts w:ascii="Arial" w:hAnsi="Arial" w:cs="Arial"/>
          <w:sz w:val="20"/>
          <w:szCs w:val="20"/>
        </w:rPr>
        <w:t xml:space="preserve">will </w:t>
      </w:r>
      <w:r w:rsidR="00D31281">
        <w:rPr>
          <w:rFonts w:ascii="Arial" w:hAnsi="Arial" w:cs="Arial"/>
          <w:sz w:val="20"/>
          <w:szCs w:val="20"/>
        </w:rPr>
        <w:t>be coordinated between the ES</w:t>
      </w:r>
      <w:r w:rsidR="002D7B10">
        <w:rPr>
          <w:rFonts w:ascii="Arial" w:hAnsi="Arial" w:cs="Arial"/>
          <w:sz w:val="20"/>
          <w:szCs w:val="20"/>
        </w:rPr>
        <w:t>O</w:t>
      </w:r>
      <w:r w:rsidR="005504A2">
        <w:rPr>
          <w:rFonts w:ascii="Arial" w:hAnsi="Arial" w:cs="Arial"/>
          <w:sz w:val="20"/>
          <w:szCs w:val="20"/>
        </w:rPr>
        <w:t xml:space="preserve"> and</w:t>
      </w:r>
      <w:del w:id="85" w:author="Antony Johnson" w:date="2022-11-14T17:14:00Z">
        <w:r w:rsidR="002D7B10" w:rsidDel="005504A2">
          <w:rPr>
            <w:rFonts w:ascii="Arial" w:hAnsi="Arial" w:cs="Arial"/>
            <w:sz w:val="20"/>
            <w:szCs w:val="20"/>
          </w:rPr>
          <w:delText>,</w:delText>
        </w:r>
      </w:del>
      <w:r w:rsidR="002D7B10">
        <w:rPr>
          <w:rFonts w:ascii="Arial" w:hAnsi="Arial" w:cs="Arial"/>
          <w:sz w:val="20"/>
          <w:szCs w:val="20"/>
        </w:rPr>
        <w:t xml:space="preserve"> the </w:t>
      </w:r>
      <w:r w:rsidR="00D31281">
        <w:rPr>
          <w:rFonts w:ascii="Arial" w:hAnsi="Arial" w:cs="Arial"/>
          <w:sz w:val="20"/>
          <w:szCs w:val="20"/>
        </w:rPr>
        <w:t>DNO</w:t>
      </w:r>
      <w:r w:rsidR="00A06146" w:rsidRPr="00BA7150">
        <w:rPr>
          <w:rFonts w:ascii="Arial" w:hAnsi="Arial" w:cs="Arial"/>
          <w:sz w:val="20"/>
          <w:szCs w:val="20"/>
        </w:rPr>
        <w:t>.</w:t>
      </w:r>
    </w:p>
    <w:p w14:paraId="2027625D" w14:textId="75F2E379" w:rsidR="00A06146" w:rsidRPr="00BA7150" w:rsidRDefault="00A06146" w:rsidP="00A06146">
      <w:pPr>
        <w:rPr>
          <w:rFonts w:ascii="Arial" w:hAnsi="Arial" w:cs="Arial"/>
          <w:sz w:val="20"/>
          <w:szCs w:val="20"/>
        </w:rPr>
      </w:pPr>
      <w:r w:rsidRPr="00BA7150">
        <w:rPr>
          <w:rFonts w:ascii="Arial" w:hAnsi="Arial" w:cs="Arial"/>
          <w:sz w:val="20"/>
          <w:szCs w:val="20"/>
        </w:rPr>
        <w:t xml:space="preserve">The diagram below illustrates the </w:t>
      </w:r>
      <w:commentRangeStart w:id="86"/>
      <w:r w:rsidRPr="00BA7150">
        <w:rPr>
          <w:rFonts w:ascii="Arial" w:hAnsi="Arial" w:cs="Arial"/>
          <w:sz w:val="20"/>
          <w:szCs w:val="20"/>
        </w:rPr>
        <w:t>components</w:t>
      </w:r>
      <w:commentRangeEnd w:id="86"/>
      <w:r w:rsidR="009D2619">
        <w:rPr>
          <w:rStyle w:val="CommentReference"/>
          <w:rFonts w:ascii="Arial" w:eastAsia="Times New Roman" w:hAnsi="Arial" w:cs="Times New Roman"/>
          <w:snapToGrid w:val="0"/>
        </w:rPr>
        <w:commentReference w:id="86"/>
      </w:r>
      <w:r w:rsidRPr="00BA7150">
        <w:rPr>
          <w:rFonts w:ascii="Arial" w:hAnsi="Arial" w:cs="Arial"/>
          <w:sz w:val="20"/>
          <w:szCs w:val="20"/>
        </w:rPr>
        <w:t xml:space="preserve"> and communication interfaces of the </w:t>
      </w:r>
      <w:commentRangeStart w:id="87"/>
      <w:commentRangeStart w:id="88"/>
      <w:r w:rsidRPr="00BA7150">
        <w:rPr>
          <w:rFonts w:ascii="Arial" w:hAnsi="Arial" w:cs="Arial"/>
          <w:sz w:val="20"/>
          <w:szCs w:val="20"/>
        </w:rPr>
        <w:t>D</w:t>
      </w:r>
      <w:r w:rsidR="002D7B10">
        <w:rPr>
          <w:rFonts w:ascii="Arial" w:hAnsi="Arial" w:cs="Arial"/>
          <w:sz w:val="20"/>
          <w:szCs w:val="20"/>
        </w:rPr>
        <w:t>istribution</w:t>
      </w:r>
      <w:commentRangeEnd w:id="87"/>
      <w:r w:rsidR="007206A8">
        <w:rPr>
          <w:rStyle w:val="CommentReference"/>
          <w:rFonts w:ascii="Arial" w:eastAsia="Times New Roman" w:hAnsi="Arial" w:cs="Times New Roman"/>
          <w:snapToGrid w:val="0"/>
        </w:rPr>
        <w:commentReference w:id="87"/>
      </w:r>
      <w:r w:rsidR="002D7B10">
        <w:rPr>
          <w:rFonts w:ascii="Arial" w:hAnsi="Arial" w:cs="Arial"/>
          <w:sz w:val="20"/>
          <w:szCs w:val="20"/>
        </w:rPr>
        <w:t xml:space="preserve"> </w:t>
      </w:r>
      <w:r w:rsidRPr="00BA7150">
        <w:rPr>
          <w:rFonts w:ascii="Arial" w:hAnsi="Arial" w:cs="Arial"/>
          <w:sz w:val="20"/>
          <w:szCs w:val="20"/>
        </w:rPr>
        <w:t>R</w:t>
      </w:r>
      <w:r w:rsidR="002D7B10">
        <w:rPr>
          <w:rFonts w:ascii="Arial" w:hAnsi="Arial" w:cs="Arial"/>
          <w:sz w:val="20"/>
          <w:szCs w:val="20"/>
        </w:rPr>
        <w:t xml:space="preserve">estoration </w:t>
      </w:r>
      <w:r w:rsidRPr="00BA7150">
        <w:rPr>
          <w:rFonts w:ascii="Arial" w:hAnsi="Arial" w:cs="Arial"/>
          <w:sz w:val="20"/>
          <w:szCs w:val="20"/>
        </w:rPr>
        <w:t>Z</w:t>
      </w:r>
      <w:r w:rsidR="002D7B10">
        <w:rPr>
          <w:rFonts w:ascii="Arial" w:hAnsi="Arial" w:cs="Arial"/>
          <w:sz w:val="20"/>
          <w:szCs w:val="20"/>
        </w:rPr>
        <w:t xml:space="preserve">one </w:t>
      </w:r>
      <w:r w:rsidRPr="00BA7150">
        <w:rPr>
          <w:rFonts w:ascii="Arial" w:hAnsi="Arial" w:cs="Arial"/>
          <w:sz w:val="20"/>
          <w:szCs w:val="20"/>
        </w:rPr>
        <w:t>C</w:t>
      </w:r>
      <w:r w:rsidR="002D7B10">
        <w:rPr>
          <w:rFonts w:ascii="Arial" w:hAnsi="Arial" w:cs="Arial"/>
          <w:sz w:val="20"/>
          <w:szCs w:val="20"/>
        </w:rPr>
        <w:t>ontrol System</w:t>
      </w:r>
      <w:r w:rsidRPr="00BA7150">
        <w:rPr>
          <w:rFonts w:ascii="Arial" w:hAnsi="Arial" w:cs="Arial"/>
          <w:sz w:val="20"/>
          <w:szCs w:val="20"/>
        </w:rPr>
        <w:t>.</w:t>
      </w:r>
      <w:commentRangeEnd w:id="88"/>
      <w:r w:rsidR="00FD18FE">
        <w:rPr>
          <w:rStyle w:val="CommentReference"/>
          <w:rFonts w:ascii="Arial" w:eastAsia="Times New Roman" w:hAnsi="Arial" w:cs="Times New Roman"/>
          <w:snapToGrid w:val="0"/>
        </w:rPr>
        <w:commentReference w:id="88"/>
      </w:r>
    </w:p>
    <w:p w14:paraId="21F54F2C" w14:textId="77777777" w:rsidR="00A06146" w:rsidRPr="00BA7150" w:rsidRDefault="00A06146" w:rsidP="00A06146">
      <w:pPr>
        <w:jc w:val="center"/>
        <w:rPr>
          <w:rFonts w:ascii="Arial" w:hAnsi="Arial" w:cs="Arial"/>
          <w:sz w:val="20"/>
          <w:szCs w:val="20"/>
        </w:rPr>
      </w:pPr>
      <w:r w:rsidRPr="00BA7150">
        <w:rPr>
          <w:rFonts w:ascii="Arial" w:hAnsi="Arial" w:cs="Arial"/>
          <w:noProof/>
          <w:sz w:val="20"/>
          <w:szCs w:val="20"/>
        </w:rPr>
        <w:drawing>
          <wp:inline distT="0" distB="0" distL="0" distR="0" wp14:anchorId="429A5CBB" wp14:editId="36E44A80">
            <wp:extent cx="5410200" cy="4800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10200" cy="4800600"/>
                    </a:xfrm>
                    <a:prstGeom prst="rect">
                      <a:avLst/>
                    </a:prstGeom>
                  </pic:spPr>
                </pic:pic>
              </a:graphicData>
            </a:graphic>
          </wp:inline>
        </w:drawing>
      </w:r>
    </w:p>
    <w:p w14:paraId="5AEB061A" w14:textId="316BCE7F" w:rsidR="00A06146" w:rsidRPr="00BA7150" w:rsidRDefault="00A06146" w:rsidP="00A06146">
      <w:pPr>
        <w:jc w:val="center"/>
        <w:rPr>
          <w:rFonts w:ascii="Arial" w:hAnsi="Arial" w:cs="Arial"/>
          <w:sz w:val="20"/>
          <w:szCs w:val="20"/>
        </w:rPr>
      </w:pPr>
      <w:r w:rsidRPr="00BA7150">
        <w:rPr>
          <w:rFonts w:ascii="Arial" w:hAnsi="Arial" w:cs="Arial"/>
          <w:sz w:val="20"/>
          <w:szCs w:val="20"/>
        </w:rPr>
        <w:t xml:space="preserve">Figure </w:t>
      </w:r>
      <w:r w:rsidR="002D7B10">
        <w:rPr>
          <w:rFonts w:ascii="Arial" w:hAnsi="Arial" w:cs="Arial"/>
          <w:sz w:val="20"/>
          <w:szCs w:val="20"/>
        </w:rPr>
        <w:t>1</w:t>
      </w:r>
      <w:r w:rsidRPr="00BA7150">
        <w:rPr>
          <w:rFonts w:ascii="Arial" w:hAnsi="Arial" w:cs="Arial"/>
          <w:sz w:val="20"/>
          <w:szCs w:val="20"/>
        </w:rPr>
        <w:t xml:space="preserve">: </w:t>
      </w:r>
      <w:commentRangeStart w:id="89"/>
      <w:r w:rsidRPr="00BA7150">
        <w:rPr>
          <w:rFonts w:ascii="Arial" w:hAnsi="Arial" w:cs="Arial"/>
          <w:sz w:val="20"/>
          <w:szCs w:val="20"/>
        </w:rPr>
        <w:t>DRZC</w:t>
      </w:r>
      <w:commentRangeEnd w:id="89"/>
      <w:r w:rsidR="00FD18FE">
        <w:rPr>
          <w:rStyle w:val="CommentReference"/>
          <w:rFonts w:ascii="Arial" w:eastAsia="Times New Roman" w:hAnsi="Arial" w:cs="Times New Roman"/>
          <w:snapToGrid w:val="0"/>
        </w:rPr>
        <w:commentReference w:id="89"/>
      </w:r>
      <w:r w:rsidRPr="00BA7150">
        <w:rPr>
          <w:rFonts w:ascii="Arial" w:hAnsi="Arial" w:cs="Arial"/>
          <w:sz w:val="20"/>
          <w:szCs w:val="20"/>
        </w:rPr>
        <w:t xml:space="preserve"> </w:t>
      </w:r>
      <w:commentRangeStart w:id="90"/>
      <w:r w:rsidRPr="00BA7150">
        <w:rPr>
          <w:rFonts w:ascii="Arial" w:hAnsi="Arial" w:cs="Arial"/>
          <w:sz w:val="20"/>
          <w:szCs w:val="20"/>
        </w:rPr>
        <w:t>Schematics</w:t>
      </w:r>
      <w:commentRangeEnd w:id="90"/>
      <w:r w:rsidR="00FD18FE">
        <w:rPr>
          <w:rStyle w:val="CommentReference"/>
          <w:rFonts w:ascii="Arial" w:eastAsia="Times New Roman" w:hAnsi="Arial" w:cs="Times New Roman"/>
          <w:snapToGrid w:val="0"/>
        </w:rPr>
        <w:commentReference w:id="90"/>
      </w:r>
    </w:p>
    <w:p w14:paraId="0555F95A" w14:textId="77777777" w:rsidR="00A06146" w:rsidRPr="00BA7150" w:rsidRDefault="00A06146" w:rsidP="00A06146">
      <w:pPr>
        <w:rPr>
          <w:rFonts w:ascii="Arial" w:hAnsi="Arial" w:cs="Arial"/>
          <w:sz w:val="20"/>
          <w:szCs w:val="20"/>
        </w:rPr>
      </w:pPr>
    </w:p>
    <w:p w14:paraId="4E4BA65F" w14:textId="21FA6D25" w:rsidR="00A06146" w:rsidRPr="000B22B3" w:rsidRDefault="000B22B3" w:rsidP="00A06146">
      <w:pPr>
        <w:rPr>
          <w:rFonts w:ascii="Arial" w:hAnsi="Arial" w:cs="Arial"/>
          <w:b/>
          <w:bCs/>
          <w:sz w:val="20"/>
          <w:szCs w:val="20"/>
        </w:rPr>
      </w:pPr>
      <w:r w:rsidRPr="00BA7150">
        <w:rPr>
          <w:rFonts w:ascii="Arial" w:hAnsi="Arial" w:cs="Arial"/>
          <w:b/>
          <w:bCs/>
          <w:sz w:val="20"/>
          <w:szCs w:val="20"/>
        </w:rPr>
        <w:t>2</w:t>
      </w:r>
      <w:r>
        <w:rPr>
          <w:rFonts w:ascii="Arial" w:hAnsi="Arial" w:cs="Arial"/>
          <w:b/>
          <w:bCs/>
          <w:sz w:val="20"/>
          <w:szCs w:val="20"/>
        </w:rPr>
        <w:t>.</w:t>
      </w:r>
      <w:r w:rsidR="00CA033A">
        <w:rPr>
          <w:rFonts w:ascii="Arial" w:hAnsi="Arial" w:cs="Arial"/>
          <w:b/>
          <w:bCs/>
          <w:sz w:val="20"/>
          <w:szCs w:val="20"/>
        </w:rPr>
        <w:t>2</w:t>
      </w:r>
      <w:r w:rsidRPr="00BA7150">
        <w:rPr>
          <w:rFonts w:ascii="Arial" w:hAnsi="Arial" w:cs="Arial"/>
          <w:b/>
          <w:bCs/>
          <w:sz w:val="20"/>
          <w:szCs w:val="20"/>
        </w:rPr>
        <w:tab/>
      </w:r>
      <w:r>
        <w:rPr>
          <w:rFonts w:ascii="Arial" w:hAnsi="Arial" w:cs="Arial"/>
          <w:b/>
          <w:bCs/>
          <w:sz w:val="20"/>
          <w:szCs w:val="20"/>
        </w:rPr>
        <w:t xml:space="preserve">Distribution </w:t>
      </w:r>
      <w:r w:rsidR="00CA033A">
        <w:rPr>
          <w:rFonts w:ascii="Arial" w:hAnsi="Arial" w:cs="Arial"/>
          <w:b/>
          <w:bCs/>
          <w:sz w:val="20"/>
          <w:szCs w:val="20"/>
        </w:rPr>
        <w:t>Restoration Zone Controller</w:t>
      </w:r>
      <w:commentRangeStart w:id="91"/>
      <w:r w:rsidR="00CA033A">
        <w:rPr>
          <w:rFonts w:ascii="Arial" w:hAnsi="Arial" w:cs="Arial"/>
          <w:b/>
          <w:bCs/>
          <w:sz w:val="20"/>
          <w:szCs w:val="20"/>
        </w:rPr>
        <w:t xml:space="preserve"> Interfaces</w:t>
      </w:r>
      <w:commentRangeEnd w:id="91"/>
      <w:r w:rsidR="001A5C61">
        <w:rPr>
          <w:rStyle w:val="CommentReference"/>
          <w:rFonts w:ascii="Arial" w:eastAsia="Times New Roman" w:hAnsi="Arial" w:cs="Times New Roman"/>
          <w:snapToGrid w:val="0"/>
        </w:rPr>
        <w:commentReference w:id="91"/>
      </w:r>
    </w:p>
    <w:p w14:paraId="720387FB" w14:textId="339EA199" w:rsidR="00CA033A" w:rsidRPr="00A11D4E" w:rsidRDefault="0031183D" w:rsidP="00A06146">
      <w:pPr>
        <w:rPr>
          <w:rFonts w:ascii="Arial" w:hAnsi="Arial" w:cs="Arial"/>
          <w:sz w:val="20"/>
          <w:szCs w:val="20"/>
        </w:rPr>
      </w:pPr>
      <w:r>
        <w:rPr>
          <w:rFonts w:ascii="Arial" w:hAnsi="Arial" w:cs="Arial"/>
          <w:sz w:val="20"/>
          <w:szCs w:val="20"/>
        </w:rPr>
        <w:t>Where a Distribution Restoration Zone Control System is installed, t</w:t>
      </w:r>
      <w:r w:rsidR="00A06146" w:rsidRPr="00BA7150">
        <w:rPr>
          <w:rFonts w:ascii="Arial" w:hAnsi="Arial" w:cs="Arial"/>
          <w:sz w:val="20"/>
          <w:szCs w:val="20"/>
        </w:rPr>
        <w:t>here is a requirement for a new interface between the D</w:t>
      </w:r>
      <w:r w:rsidR="00375845">
        <w:rPr>
          <w:rFonts w:ascii="Arial" w:hAnsi="Arial" w:cs="Arial"/>
          <w:sz w:val="20"/>
          <w:szCs w:val="20"/>
        </w:rPr>
        <w:t xml:space="preserve">istribution </w:t>
      </w:r>
      <w:r w:rsidR="00A06146" w:rsidRPr="00BA7150">
        <w:rPr>
          <w:rFonts w:ascii="Arial" w:hAnsi="Arial" w:cs="Arial"/>
          <w:sz w:val="20"/>
          <w:szCs w:val="20"/>
        </w:rPr>
        <w:t>R</w:t>
      </w:r>
      <w:r w:rsidR="00375845">
        <w:rPr>
          <w:rFonts w:ascii="Arial" w:hAnsi="Arial" w:cs="Arial"/>
          <w:sz w:val="20"/>
          <w:szCs w:val="20"/>
        </w:rPr>
        <w:t xml:space="preserve">estoration </w:t>
      </w:r>
      <w:r w:rsidR="00A06146" w:rsidRPr="00BA7150">
        <w:rPr>
          <w:rFonts w:ascii="Arial" w:hAnsi="Arial" w:cs="Arial"/>
          <w:sz w:val="20"/>
          <w:szCs w:val="20"/>
        </w:rPr>
        <w:t>Z</w:t>
      </w:r>
      <w:r w:rsidR="00375845">
        <w:rPr>
          <w:rFonts w:ascii="Arial" w:hAnsi="Arial" w:cs="Arial"/>
          <w:sz w:val="20"/>
          <w:szCs w:val="20"/>
        </w:rPr>
        <w:t xml:space="preserve">one </w:t>
      </w:r>
      <w:r w:rsidR="00A06146" w:rsidRPr="00BA7150">
        <w:rPr>
          <w:rFonts w:ascii="Arial" w:hAnsi="Arial" w:cs="Arial"/>
          <w:sz w:val="20"/>
          <w:szCs w:val="20"/>
        </w:rPr>
        <w:t>C</w:t>
      </w:r>
      <w:r w:rsidR="00375845">
        <w:rPr>
          <w:rFonts w:ascii="Arial" w:hAnsi="Arial" w:cs="Arial"/>
          <w:sz w:val="20"/>
          <w:szCs w:val="20"/>
        </w:rPr>
        <w:t>ontrol System</w:t>
      </w:r>
      <w:r w:rsidR="00A06146" w:rsidRPr="00BA7150">
        <w:rPr>
          <w:rFonts w:ascii="Arial" w:hAnsi="Arial" w:cs="Arial"/>
          <w:sz w:val="20"/>
          <w:szCs w:val="20"/>
        </w:rPr>
        <w:t xml:space="preserve"> and the </w:t>
      </w:r>
      <w:commentRangeStart w:id="92"/>
      <w:r w:rsidR="00A06146" w:rsidRPr="00BA7150">
        <w:rPr>
          <w:rFonts w:ascii="Arial" w:hAnsi="Arial" w:cs="Arial"/>
          <w:sz w:val="20"/>
          <w:szCs w:val="20"/>
        </w:rPr>
        <w:t xml:space="preserve">Remote Terminal Unit (RTU) </w:t>
      </w:r>
      <w:commentRangeEnd w:id="92"/>
      <w:r w:rsidR="00FD18FE">
        <w:rPr>
          <w:rStyle w:val="CommentReference"/>
          <w:rFonts w:ascii="Arial" w:eastAsia="Times New Roman" w:hAnsi="Arial" w:cs="Times New Roman"/>
          <w:snapToGrid w:val="0"/>
        </w:rPr>
        <w:commentReference w:id="92"/>
      </w:r>
      <w:r w:rsidR="00A06146" w:rsidRPr="00BA7150">
        <w:rPr>
          <w:rFonts w:ascii="Arial" w:hAnsi="Arial" w:cs="Arial"/>
          <w:sz w:val="20"/>
          <w:szCs w:val="20"/>
        </w:rPr>
        <w:t xml:space="preserve">of </w:t>
      </w:r>
      <w:commentRangeStart w:id="93"/>
      <w:r w:rsidR="00A06146" w:rsidRPr="00BA7150">
        <w:rPr>
          <w:rFonts w:ascii="Arial" w:hAnsi="Arial" w:cs="Arial"/>
          <w:sz w:val="20"/>
          <w:szCs w:val="20"/>
        </w:rPr>
        <w:t>both</w:t>
      </w:r>
      <w:commentRangeEnd w:id="93"/>
      <w:r w:rsidR="00FD18FE">
        <w:rPr>
          <w:rStyle w:val="CommentReference"/>
          <w:rFonts w:ascii="Arial" w:eastAsia="Times New Roman" w:hAnsi="Arial" w:cs="Times New Roman"/>
          <w:snapToGrid w:val="0"/>
        </w:rPr>
        <w:commentReference w:id="93"/>
      </w:r>
      <w:r w:rsidR="00A06146" w:rsidRPr="00BA7150">
        <w:rPr>
          <w:rFonts w:ascii="Arial" w:hAnsi="Arial" w:cs="Arial"/>
          <w:sz w:val="20"/>
          <w:szCs w:val="20"/>
        </w:rPr>
        <w:t xml:space="preserve"> the anchor generators and top up service </w:t>
      </w:r>
      <w:commentRangeStart w:id="94"/>
      <w:r w:rsidR="00A06146" w:rsidRPr="00BA7150">
        <w:rPr>
          <w:rFonts w:ascii="Arial" w:hAnsi="Arial" w:cs="Arial"/>
          <w:sz w:val="20"/>
          <w:szCs w:val="20"/>
        </w:rPr>
        <w:t xml:space="preserve">providers </w:t>
      </w:r>
      <w:r w:rsidR="005504A2">
        <w:rPr>
          <w:rFonts w:ascii="Arial" w:hAnsi="Arial" w:cs="Arial"/>
          <w:sz w:val="20"/>
          <w:szCs w:val="20"/>
        </w:rPr>
        <w:t>Plant and Apparatus</w:t>
      </w:r>
      <w:commentRangeEnd w:id="94"/>
      <w:r w:rsidR="00FD18FE">
        <w:rPr>
          <w:rStyle w:val="CommentReference"/>
          <w:rFonts w:ascii="Arial" w:eastAsia="Times New Roman" w:hAnsi="Arial" w:cs="Times New Roman"/>
          <w:snapToGrid w:val="0"/>
        </w:rPr>
        <w:commentReference w:id="94"/>
      </w:r>
      <w:r w:rsidR="00A06146" w:rsidRPr="00BA7150">
        <w:rPr>
          <w:rFonts w:ascii="Arial" w:hAnsi="Arial" w:cs="Arial"/>
          <w:sz w:val="20"/>
          <w:szCs w:val="20"/>
        </w:rPr>
        <w:t xml:space="preserve">. The DRZC </w:t>
      </w:r>
      <w:r w:rsidR="002A484C">
        <w:rPr>
          <w:rFonts w:ascii="Arial" w:hAnsi="Arial" w:cs="Arial"/>
          <w:sz w:val="20"/>
          <w:szCs w:val="20"/>
        </w:rPr>
        <w:t>could</w:t>
      </w:r>
      <w:r w:rsidR="00A06146" w:rsidRPr="00BA7150">
        <w:rPr>
          <w:rFonts w:ascii="Arial" w:hAnsi="Arial" w:cs="Arial"/>
          <w:sz w:val="20"/>
          <w:szCs w:val="20"/>
        </w:rPr>
        <w:t xml:space="preserve"> comprise a central controller and one or more distributed local controllers</w:t>
      </w:r>
      <w:r w:rsidR="002A484C">
        <w:rPr>
          <w:rFonts w:ascii="Arial" w:hAnsi="Arial" w:cs="Arial"/>
          <w:sz w:val="20"/>
          <w:szCs w:val="20"/>
        </w:rPr>
        <w:t xml:space="preserve"> depending on the architecture of the Distribution Restoration Zones within the </w:t>
      </w:r>
      <w:commentRangeStart w:id="95"/>
      <w:r w:rsidR="002A484C">
        <w:rPr>
          <w:rFonts w:ascii="Arial" w:hAnsi="Arial" w:cs="Arial"/>
          <w:sz w:val="20"/>
          <w:szCs w:val="20"/>
        </w:rPr>
        <w:t>DNO</w:t>
      </w:r>
      <w:r w:rsidR="00F514AD">
        <w:rPr>
          <w:rFonts w:ascii="Arial" w:hAnsi="Arial" w:cs="Arial"/>
          <w:sz w:val="20"/>
          <w:szCs w:val="20"/>
        </w:rPr>
        <w:t>’s</w:t>
      </w:r>
      <w:commentRangeEnd w:id="95"/>
      <w:r w:rsidR="003C01CB">
        <w:rPr>
          <w:rStyle w:val="CommentReference"/>
          <w:rFonts w:ascii="Arial" w:eastAsia="Times New Roman" w:hAnsi="Arial" w:cs="Times New Roman"/>
          <w:snapToGrid w:val="0"/>
        </w:rPr>
        <w:commentReference w:id="95"/>
      </w:r>
      <w:r w:rsidR="00F514AD">
        <w:rPr>
          <w:rFonts w:ascii="Arial" w:hAnsi="Arial" w:cs="Arial"/>
          <w:sz w:val="20"/>
          <w:szCs w:val="20"/>
        </w:rPr>
        <w:t xml:space="preserve"> </w:t>
      </w:r>
      <w:r w:rsidR="000B22B3">
        <w:rPr>
          <w:rFonts w:ascii="Arial" w:hAnsi="Arial" w:cs="Arial"/>
          <w:sz w:val="20"/>
          <w:szCs w:val="20"/>
        </w:rPr>
        <w:t>s</w:t>
      </w:r>
      <w:r w:rsidR="00F514AD">
        <w:rPr>
          <w:rFonts w:ascii="Arial" w:hAnsi="Arial" w:cs="Arial"/>
          <w:sz w:val="20"/>
          <w:szCs w:val="20"/>
        </w:rPr>
        <w:t>ystem</w:t>
      </w:r>
      <w:r w:rsidR="00A06146" w:rsidRPr="00BA7150">
        <w:rPr>
          <w:rFonts w:ascii="Arial" w:hAnsi="Arial" w:cs="Arial"/>
          <w:sz w:val="20"/>
          <w:szCs w:val="20"/>
        </w:rPr>
        <w:t xml:space="preserve">.  The interface </w:t>
      </w:r>
      <w:commentRangeStart w:id="96"/>
      <w:r w:rsidR="00A06146" w:rsidRPr="00BA7150">
        <w:rPr>
          <w:rFonts w:ascii="Arial" w:hAnsi="Arial" w:cs="Arial"/>
          <w:sz w:val="20"/>
          <w:szCs w:val="20"/>
        </w:rPr>
        <w:t>from</w:t>
      </w:r>
      <w:commentRangeEnd w:id="96"/>
      <w:r w:rsidR="003C01CB">
        <w:rPr>
          <w:rStyle w:val="CommentReference"/>
          <w:rFonts w:ascii="Arial" w:eastAsia="Times New Roman" w:hAnsi="Arial" w:cs="Times New Roman"/>
          <w:snapToGrid w:val="0"/>
        </w:rPr>
        <w:commentReference w:id="96"/>
      </w:r>
      <w:r w:rsidR="00A06146" w:rsidRPr="00BA7150">
        <w:rPr>
          <w:rFonts w:ascii="Arial" w:hAnsi="Arial" w:cs="Arial"/>
          <w:sz w:val="20"/>
          <w:szCs w:val="20"/>
        </w:rPr>
        <w:t xml:space="preserve"> the </w:t>
      </w:r>
      <w:r w:rsidR="00A06146" w:rsidRPr="00BA7150">
        <w:rPr>
          <w:rFonts w:ascii="Arial" w:hAnsi="Arial" w:cs="Arial"/>
          <w:sz w:val="20"/>
          <w:szCs w:val="20"/>
        </w:rPr>
        <w:lastRenderedPageBreak/>
        <w:t xml:space="preserve">local controller to the </w:t>
      </w:r>
      <w:commentRangeStart w:id="97"/>
      <w:r w:rsidR="00A06146" w:rsidRPr="00BA7150">
        <w:rPr>
          <w:rFonts w:ascii="Arial" w:hAnsi="Arial" w:cs="Arial"/>
          <w:sz w:val="20"/>
          <w:szCs w:val="20"/>
        </w:rPr>
        <w:t>D</w:t>
      </w:r>
      <w:r w:rsidR="00F514AD">
        <w:rPr>
          <w:rFonts w:ascii="Arial" w:hAnsi="Arial" w:cs="Arial"/>
          <w:sz w:val="20"/>
          <w:szCs w:val="20"/>
        </w:rPr>
        <w:t xml:space="preserve">istributed </w:t>
      </w:r>
      <w:r w:rsidR="00A06146" w:rsidRPr="00BA7150">
        <w:rPr>
          <w:rFonts w:ascii="Arial" w:hAnsi="Arial" w:cs="Arial"/>
          <w:sz w:val="20"/>
          <w:szCs w:val="20"/>
        </w:rPr>
        <w:t>E</w:t>
      </w:r>
      <w:r w:rsidR="00F514AD">
        <w:rPr>
          <w:rFonts w:ascii="Arial" w:hAnsi="Arial" w:cs="Arial"/>
          <w:sz w:val="20"/>
          <w:szCs w:val="20"/>
        </w:rPr>
        <w:t xml:space="preserve">nergy </w:t>
      </w:r>
      <w:r w:rsidR="00A06146" w:rsidRPr="00BA7150">
        <w:rPr>
          <w:rFonts w:ascii="Arial" w:hAnsi="Arial" w:cs="Arial"/>
          <w:sz w:val="20"/>
          <w:szCs w:val="20"/>
        </w:rPr>
        <w:t>R</w:t>
      </w:r>
      <w:r w:rsidR="00F514AD">
        <w:rPr>
          <w:rFonts w:ascii="Arial" w:hAnsi="Arial" w:cs="Arial"/>
          <w:sz w:val="20"/>
          <w:szCs w:val="20"/>
        </w:rPr>
        <w:t>esources (DERs</w:t>
      </w:r>
      <w:commentRangeEnd w:id="97"/>
      <w:r w:rsidR="003C01CB">
        <w:rPr>
          <w:rStyle w:val="CommentReference"/>
          <w:rFonts w:ascii="Arial" w:eastAsia="Times New Roman" w:hAnsi="Arial" w:cs="Times New Roman"/>
          <w:snapToGrid w:val="0"/>
        </w:rPr>
        <w:commentReference w:id="97"/>
      </w:r>
      <w:r w:rsidR="00F514AD">
        <w:rPr>
          <w:rFonts w:ascii="Arial" w:hAnsi="Arial" w:cs="Arial"/>
          <w:sz w:val="20"/>
          <w:szCs w:val="20"/>
        </w:rPr>
        <w:t>)</w:t>
      </w:r>
      <w:r w:rsidR="00A06146" w:rsidRPr="00BA7150">
        <w:rPr>
          <w:rFonts w:ascii="Arial" w:hAnsi="Arial" w:cs="Arial"/>
          <w:sz w:val="20"/>
          <w:szCs w:val="20"/>
        </w:rPr>
        <w:t xml:space="preserve"> will need to be defined on a case by case basis.</w:t>
      </w:r>
    </w:p>
    <w:p w14:paraId="41185186" w14:textId="2C71C90A" w:rsidR="00A06146" w:rsidRPr="00BA7150" w:rsidRDefault="00FF64E0" w:rsidP="00A06146">
      <w:pPr>
        <w:rPr>
          <w:rFonts w:ascii="Arial" w:hAnsi="Arial" w:cs="Arial"/>
          <w:b/>
          <w:bCs/>
          <w:sz w:val="20"/>
          <w:szCs w:val="20"/>
        </w:rPr>
      </w:pPr>
      <w:r>
        <w:rPr>
          <w:rFonts w:ascii="Arial" w:hAnsi="Arial" w:cs="Arial"/>
          <w:b/>
          <w:bCs/>
          <w:sz w:val="20"/>
          <w:szCs w:val="20"/>
        </w:rPr>
        <w:t xml:space="preserve">2.3 </w:t>
      </w:r>
      <w:r>
        <w:rPr>
          <w:rFonts w:ascii="Arial" w:hAnsi="Arial" w:cs="Arial"/>
          <w:b/>
          <w:bCs/>
          <w:sz w:val="20"/>
          <w:szCs w:val="20"/>
        </w:rPr>
        <w:tab/>
      </w:r>
      <w:commentRangeStart w:id="98"/>
      <w:r>
        <w:rPr>
          <w:rFonts w:ascii="Arial" w:hAnsi="Arial" w:cs="Arial"/>
          <w:b/>
          <w:bCs/>
          <w:sz w:val="20"/>
          <w:szCs w:val="20"/>
        </w:rPr>
        <w:t xml:space="preserve">Distribution Restoration Zone Control System </w:t>
      </w:r>
      <w:r w:rsidR="00A06146" w:rsidRPr="00BA7150">
        <w:rPr>
          <w:rFonts w:ascii="Arial" w:hAnsi="Arial" w:cs="Arial"/>
          <w:b/>
          <w:bCs/>
          <w:sz w:val="20"/>
          <w:szCs w:val="20"/>
        </w:rPr>
        <w:t xml:space="preserve">Technical </w:t>
      </w:r>
      <w:r w:rsidR="00A44005">
        <w:rPr>
          <w:rFonts w:ascii="Arial" w:hAnsi="Arial" w:cs="Arial"/>
          <w:b/>
          <w:bCs/>
          <w:sz w:val="20"/>
          <w:szCs w:val="20"/>
        </w:rPr>
        <w:t>Characteristics</w:t>
      </w:r>
      <w:commentRangeEnd w:id="98"/>
      <w:r w:rsidR="00983470">
        <w:rPr>
          <w:rStyle w:val="CommentReference"/>
          <w:rFonts w:ascii="Arial" w:eastAsia="Times New Roman" w:hAnsi="Arial" w:cs="Times New Roman"/>
          <w:snapToGrid w:val="0"/>
        </w:rPr>
        <w:commentReference w:id="98"/>
      </w:r>
    </w:p>
    <w:p w14:paraId="5891EC03" w14:textId="254F3CFD" w:rsidR="00A06146" w:rsidRPr="00A11D4E" w:rsidRDefault="00A06146" w:rsidP="00A11D4E">
      <w:pPr>
        <w:jc w:val="both"/>
        <w:rPr>
          <w:rFonts w:ascii="Arial" w:hAnsi="Arial" w:cs="Arial"/>
          <w:sz w:val="20"/>
          <w:szCs w:val="20"/>
        </w:rPr>
      </w:pPr>
      <w:r w:rsidRPr="00BA7150">
        <w:rPr>
          <w:rFonts w:ascii="Arial" w:hAnsi="Arial" w:cs="Arial"/>
          <w:sz w:val="20"/>
          <w:szCs w:val="20"/>
        </w:rPr>
        <w:t xml:space="preserve">The following </w:t>
      </w:r>
      <w:r w:rsidR="00332162">
        <w:rPr>
          <w:rFonts w:ascii="Arial" w:hAnsi="Arial" w:cs="Arial"/>
          <w:sz w:val="20"/>
          <w:szCs w:val="20"/>
        </w:rPr>
        <w:t>requirements</w:t>
      </w:r>
      <w:r w:rsidRPr="00BA7150">
        <w:rPr>
          <w:rFonts w:ascii="Arial" w:hAnsi="Arial" w:cs="Arial"/>
          <w:sz w:val="20"/>
          <w:szCs w:val="20"/>
        </w:rPr>
        <w:t xml:space="preserve"> will be determined when </w:t>
      </w:r>
      <w:commentRangeStart w:id="99"/>
      <w:r w:rsidRPr="00BA7150">
        <w:rPr>
          <w:rFonts w:ascii="Arial" w:hAnsi="Arial" w:cs="Arial"/>
          <w:sz w:val="20"/>
          <w:szCs w:val="20"/>
        </w:rPr>
        <w:t xml:space="preserve">deploying </w:t>
      </w:r>
      <w:commentRangeEnd w:id="99"/>
      <w:r w:rsidR="003C01CB">
        <w:rPr>
          <w:rStyle w:val="CommentReference"/>
          <w:rFonts w:ascii="Arial" w:eastAsia="Times New Roman" w:hAnsi="Arial" w:cs="Times New Roman"/>
          <w:snapToGrid w:val="0"/>
        </w:rPr>
        <w:commentReference w:id="99"/>
      </w:r>
      <w:r w:rsidRPr="00BA7150">
        <w:rPr>
          <w:rFonts w:ascii="Arial" w:hAnsi="Arial" w:cs="Arial"/>
          <w:sz w:val="20"/>
          <w:szCs w:val="20"/>
        </w:rPr>
        <w:t>the Distributed Restoration Zone Controller (</w:t>
      </w:r>
      <w:commentRangeStart w:id="100"/>
      <w:r w:rsidRPr="00BA7150">
        <w:rPr>
          <w:rFonts w:ascii="Arial" w:hAnsi="Arial" w:cs="Arial"/>
          <w:sz w:val="20"/>
          <w:szCs w:val="20"/>
        </w:rPr>
        <w:t>DRZC</w:t>
      </w:r>
      <w:commentRangeEnd w:id="100"/>
      <w:r w:rsidR="003C01CB">
        <w:rPr>
          <w:rStyle w:val="CommentReference"/>
          <w:rFonts w:ascii="Arial" w:eastAsia="Times New Roman" w:hAnsi="Arial" w:cs="Times New Roman"/>
          <w:snapToGrid w:val="0"/>
        </w:rPr>
        <w:commentReference w:id="100"/>
      </w:r>
      <w:r w:rsidRPr="00BA7150">
        <w:rPr>
          <w:rFonts w:ascii="Arial" w:hAnsi="Arial" w:cs="Arial"/>
          <w:sz w:val="20"/>
          <w:szCs w:val="20"/>
        </w:rPr>
        <w:t xml:space="preserve">). It </w:t>
      </w:r>
      <w:r w:rsidR="00A44005">
        <w:rPr>
          <w:rFonts w:ascii="Arial" w:hAnsi="Arial" w:cs="Arial"/>
          <w:sz w:val="20"/>
          <w:szCs w:val="20"/>
        </w:rPr>
        <w:t>is</w:t>
      </w:r>
      <w:r w:rsidRPr="00BA7150">
        <w:rPr>
          <w:rFonts w:ascii="Arial" w:hAnsi="Arial" w:cs="Arial"/>
          <w:sz w:val="20"/>
          <w:szCs w:val="20"/>
        </w:rPr>
        <w:t xml:space="preserve"> acknowledged that th</w:t>
      </w:r>
      <w:r w:rsidR="00A44005">
        <w:rPr>
          <w:rFonts w:ascii="Arial" w:hAnsi="Arial" w:cs="Arial"/>
          <w:sz w:val="20"/>
          <w:szCs w:val="20"/>
        </w:rPr>
        <w:t>e</w:t>
      </w:r>
      <w:r w:rsidRPr="00BA7150">
        <w:rPr>
          <w:rFonts w:ascii="Arial" w:hAnsi="Arial" w:cs="Arial"/>
          <w:sz w:val="20"/>
          <w:szCs w:val="20"/>
        </w:rPr>
        <w:t>s</w:t>
      </w:r>
      <w:r w:rsidR="00A44005">
        <w:rPr>
          <w:rFonts w:ascii="Arial" w:hAnsi="Arial" w:cs="Arial"/>
          <w:sz w:val="20"/>
          <w:szCs w:val="20"/>
        </w:rPr>
        <w:t>e</w:t>
      </w:r>
      <w:r w:rsidRPr="00BA7150">
        <w:rPr>
          <w:rFonts w:ascii="Arial" w:hAnsi="Arial" w:cs="Arial"/>
          <w:sz w:val="20"/>
          <w:szCs w:val="20"/>
        </w:rPr>
        <w:t xml:space="preserve"> could vary depending on the specific implementation of the DRZC as the </w:t>
      </w:r>
      <w:commentRangeStart w:id="101"/>
      <w:r w:rsidRPr="00BA7150">
        <w:rPr>
          <w:rFonts w:ascii="Arial" w:hAnsi="Arial" w:cs="Arial"/>
          <w:sz w:val="20"/>
          <w:szCs w:val="20"/>
        </w:rPr>
        <w:t>DNOs</w:t>
      </w:r>
      <w:commentRangeEnd w:id="101"/>
      <w:r w:rsidR="003C01CB">
        <w:rPr>
          <w:rStyle w:val="CommentReference"/>
          <w:rFonts w:ascii="Arial" w:eastAsia="Times New Roman" w:hAnsi="Arial" w:cs="Times New Roman"/>
          <w:snapToGrid w:val="0"/>
        </w:rPr>
        <w:commentReference w:id="101"/>
      </w:r>
      <w:r w:rsidRPr="00BA7150">
        <w:rPr>
          <w:rFonts w:ascii="Arial" w:hAnsi="Arial" w:cs="Arial"/>
          <w:sz w:val="20"/>
          <w:szCs w:val="20"/>
        </w:rPr>
        <w:t xml:space="preserve"> will be individually implementing it.</w:t>
      </w:r>
      <w:r w:rsidR="00B337D2">
        <w:rPr>
          <w:rFonts w:ascii="Arial" w:hAnsi="Arial" w:cs="Arial"/>
          <w:sz w:val="20"/>
          <w:szCs w:val="20"/>
        </w:rPr>
        <w:t xml:space="preserve">  </w:t>
      </w:r>
      <w:commentRangeStart w:id="102"/>
      <w:r w:rsidR="00B337D2">
        <w:rPr>
          <w:rFonts w:ascii="Arial" w:hAnsi="Arial" w:cs="Arial"/>
          <w:sz w:val="20"/>
          <w:szCs w:val="20"/>
        </w:rPr>
        <w:t xml:space="preserve">These requirements will need to be </w:t>
      </w:r>
      <w:r w:rsidR="00DD4F31">
        <w:rPr>
          <w:rFonts w:ascii="Arial" w:hAnsi="Arial" w:cs="Arial"/>
          <w:sz w:val="20"/>
          <w:szCs w:val="20"/>
        </w:rPr>
        <w:t xml:space="preserve">resolved when the DNO procures the </w:t>
      </w:r>
      <w:r w:rsidR="00363B98">
        <w:rPr>
          <w:rFonts w:ascii="Arial" w:hAnsi="Arial" w:cs="Arial"/>
          <w:sz w:val="20"/>
          <w:szCs w:val="20"/>
        </w:rPr>
        <w:t>DRZC from its nominated supplier.</w:t>
      </w:r>
      <w:r w:rsidR="00DD4F31">
        <w:rPr>
          <w:rFonts w:ascii="Arial" w:hAnsi="Arial" w:cs="Arial"/>
          <w:sz w:val="20"/>
          <w:szCs w:val="20"/>
        </w:rPr>
        <w:t xml:space="preserve"> </w:t>
      </w:r>
      <w:r w:rsidRPr="00BA7150">
        <w:rPr>
          <w:rFonts w:ascii="Arial" w:hAnsi="Arial" w:cs="Arial"/>
          <w:b/>
          <w:bCs/>
          <w:sz w:val="20"/>
          <w:szCs w:val="20"/>
        </w:rPr>
        <w:t xml:space="preserve"> </w:t>
      </w:r>
      <w:commentRangeEnd w:id="102"/>
      <w:r w:rsidR="00553839">
        <w:rPr>
          <w:rStyle w:val="CommentReference"/>
          <w:rFonts w:ascii="Arial" w:eastAsia="Times New Roman" w:hAnsi="Arial" w:cs="Times New Roman"/>
          <w:snapToGrid w:val="0"/>
        </w:rPr>
        <w:commentReference w:id="102"/>
      </w:r>
    </w:p>
    <w:p w14:paraId="71181CC8"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Latency</w:t>
      </w:r>
    </w:p>
    <w:p w14:paraId="451521DD" w14:textId="60BBF305" w:rsidR="00A06146" w:rsidRPr="00BA7150" w:rsidRDefault="00A06146" w:rsidP="00A06146">
      <w:pPr>
        <w:ind w:left="1080"/>
        <w:rPr>
          <w:rFonts w:ascii="Arial" w:hAnsi="Arial" w:cs="Arial"/>
          <w:sz w:val="20"/>
          <w:szCs w:val="20"/>
        </w:rPr>
      </w:pPr>
      <w:commentRangeStart w:id="103"/>
      <w:r w:rsidRPr="00BA7150">
        <w:rPr>
          <w:rFonts w:ascii="Arial" w:hAnsi="Arial" w:cs="Arial"/>
          <w:sz w:val="20"/>
          <w:szCs w:val="20"/>
        </w:rPr>
        <w:t>The end-to-end communication paths</w:t>
      </w:r>
      <w:r w:rsidR="003125DA" w:rsidRPr="00BA7150">
        <w:rPr>
          <w:rFonts w:ascii="Arial" w:hAnsi="Arial" w:cs="Arial"/>
          <w:sz w:val="20"/>
          <w:szCs w:val="20"/>
        </w:rPr>
        <w:t xml:space="preserve"> shall have </w:t>
      </w:r>
      <w:commentRangeStart w:id="104"/>
      <w:commentRangeStart w:id="105"/>
      <w:r w:rsidR="003125DA" w:rsidRPr="00BA7150">
        <w:rPr>
          <w:rFonts w:ascii="Arial" w:hAnsi="Arial" w:cs="Arial"/>
          <w:sz w:val="20"/>
          <w:szCs w:val="20"/>
        </w:rPr>
        <w:t>minimum delay</w:t>
      </w:r>
      <w:commentRangeEnd w:id="104"/>
      <w:r w:rsidR="003C01CB">
        <w:rPr>
          <w:rStyle w:val="CommentReference"/>
          <w:rFonts w:ascii="Arial" w:eastAsia="Times New Roman" w:hAnsi="Arial" w:cs="Times New Roman"/>
          <w:snapToGrid w:val="0"/>
        </w:rPr>
        <w:commentReference w:id="104"/>
      </w:r>
      <w:r w:rsidRPr="00BA7150">
        <w:rPr>
          <w:rFonts w:ascii="Arial" w:hAnsi="Arial" w:cs="Arial"/>
          <w:sz w:val="20"/>
          <w:szCs w:val="20"/>
        </w:rPr>
        <w:t>.</w:t>
      </w:r>
      <w:commentRangeEnd w:id="105"/>
      <w:r w:rsidR="001239B2">
        <w:rPr>
          <w:rStyle w:val="CommentReference"/>
          <w:rFonts w:ascii="Arial" w:eastAsia="Times New Roman" w:hAnsi="Arial" w:cs="Times New Roman"/>
          <w:snapToGrid w:val="0"/>
        </w:rPr>
        <w:commentReference w:id="105"/>
      </w:r>
      <w:commentRangeEnd w:id="103"/>
      <w:r w:rsidR="008E18E2">
        <w:rPr>
          <w:rStyle w:val="CommentReference"/>
          <w:rFonts w:ascii="Arial" w:eastAsia="Times New Roman" w:hAnsi="Arial" w:cs="Times New Roman"/>
          <w:snapToGrid w:val="0"/>
        </w:rPr>
        <w:commentReference w:id="103"/>
      </w:r>
    </w:p>
    <w:p w14:paraId="56C0E2D7"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Resilience</w:t>
      </w:r>
    </w:p>
    <w:p w14:paraId="40CB3DDA" w14:textId="77777777" w:rsidR="00A06146" w:rsidRPr="00BA7150" w:rsidRDefault="00A06146" w:rsidP="00A06146">
      <w:pPr>
        <w:ind w:left="1080"/>
        <w:rPr>
          <w:rFonts w:ascii="Arial" w:hAnsi="Arial" w:cs="Arial"/>
          <w:sz w:val="20"/>
          <w:szCs w:val="20"/>
        </w:rPr>
      </w:pPr>
      <w:commentRangeStart w:id="106"/>
      <w:r w:rsidRPr="00BA7150">
        <w:rPr>
          <w:rFonts w:ascii="Arial" w:hAnsi="Arial" w:cs="Arial"/>
          <w:sz w:val="20"/>
          <w:szCs w:val="20"/>
        </w:rPr>
        <w:t xml:space="preserve">Any circuits within an IP network shall be configured for the </w:t>
      </w:r>
      <w:commentRangeStart w:id="107"/>
      <w:r w:rsidRPr="00BA7150">
        <w:rPr>
          <w:rFonts w:ascii="Arial" w:hAnsi="Arial" w:cs="Arial"/>
          <w:sz w:val="20"/>
          <w:szCs w:val="20"/>
        </w:rPr>
        <w:t>highest level of guaranteed quality of service</w:t>
      </w:r>
      <w:commentRangeEnd w:id="107"/>
      <w:r w:rsidR="003C01CB">
        <w:rPr>
          <w:rStyle w:val="CommentReference"/>
          <w:rFonts w:ascii="Arial" w:eastAsia="Times New Roman" w:hAnsi="Arial" w:cs="Times New Roman"/>
          <w:snapToGrid w:val="0"/>
        </w:rPr>
        <w:commentReference w:id="107"/>
      </w:r>
      <w:r w:rsidRPr="00BA7150">
        <w:rPr>
          <w:rFonts w:ascii="Arial" w:hAnsi="Arial" w:cs="Arial"/>
          <w:sz w:val="20"/>
          <w:szCs w:val="20"/>
        </w:rPr>
        <w:t>.</w:t>
      </w:r>
      <w:commentRangeEnd w:id="106"/>
      <w:r w:rsidR="00A133E6">
        <w:rPr>
          <w:rStyle w:val="CommentReference"/>
          <w:rFonts w:ascii="Arial" w:eastAsia="Times New Roman" w:hAnsi="Arial" w:cs="Times New Roman"/>
          <w:snapToGrid w:val="0"/>
        </w:rPr>
        <w:commentReference w:id="106"/>
      </w:r>
    </w:p>
    <w:p w14:paraId="5010B5AD"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Bandwidth</w:t>
      </w:r>
    </w:p>
    <w:p w14:paraId="2C1693C0" w14:textId="77777777" w:rsidR="00A06146" w:rsidRPr="00BA7150" w:rsidRDefault="00A06146" w:rsidP="00A06146">
      <w:pPr>
        <w:ind w:left="1080"/>
        <w:rPr>
          <w:rFonts w:ascii="Arial" w:hAnsi="Arial" w:cs="Arial"/>
          <w:sz w:val="20"/>
          <w:szCs w:val="20"/>
        </w:rPr>
      </w:pPr>
      <w:commentRangeStart w:id="108"/>
      <w:r w:rsidRPr="00BA7150">
        <w:rPr>
          <w:rFonts w:ascii="Arial" w:hAnsi="Arial" w:cs="Arial"/>
          <w:sz w:val="20"/>
          <w:szCs w:val="20"/>
        </w:rPr>
        <w:t xml:space="preserve">bandwidth required for end-to-end </w:t>
      </w:r>
      <w:commentRangeStart w:id="109"/>
      <w:commentRangeStart w:id="110"/>
      <w:r w:rsidRPr="00BA7150">
        <w:rPr>
          <w:rFonts w:ascii="Arial" w:hAnsi="Arial" w:cs="Arial"/>
          <w:sz w:val="20"/>
          <w:szCs w:val="20"/>
        </w:rPr>
        <w:t>traffic management</w:t>
      </w:r>
      <w:commentRangeEnd w:id="109"/>
      <w:r w:rsidR="003C01CB">
        <w:rPr>
          <w:rStyle w:val="CommentReference"/>
          <w:rFonts w:ascii="Arial" w:eastAsia="Times New Roman" w:hAnsi="Arial" w:cs="Times New Roman"/>
          <w:snapToGrid w:val="0"/>
        </w:rPr>
        <w:commentReference w:id="109"/>
      </w:r>
      <w:commentRangeEnd w:id="110"/>
      <w:r w:rsidR="000E726E">
        <w:rPr>
          <w:rStyle w:val="CommentReference"/>
          <w:rFonts w:ascii="Arial" w:eastAsia="Times New Roman" w:hAnsi="Arial" w:cs="Times New Roman"/>
          <w:snapToGrid w:val="0"/>
        </w:rPr>
        <w:commentReference w:id="110"/>
      </w:r>
      <w:r w:rsidRPr="00BA7150">
        <w:rPr>
          <w:rFonts w:ascii="Arial" w:hAnsi="Arial" w:cs="Arial"/>
          <w:sz w:val="20"/>
          <w:szCs w:val="20"/>
        </w:rPr>
        <w:t>.</w:t>
      </w:r>
      <w:commentRangeEnd w:id="108"/>
      <w:r w:rsidR="007411F7">
        <w:rPr>
          <w:rStyle w:val="CommentReference"/>
          <w:rFonts w:ascii="Arial" w:eastAsia="Times New Roman" w:hAnsi="Arial" w:cs="Times New Roman"/>
          <w:snapToGrid w:val="0"/>
        </w:rPr>
        <w:commentReference w:id="108"/>
      </w:r>
    </w:p>
    <w:p w14:paraId="792F07C9"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Protocol support</w:t>
      </w:r>
    </w:p>
    <w:p w14:paraId="1C4A9E76" w14:textId="77777777" w:rsidR="00A06146" w:rsidRPr="00BA7150" w:rsidRDefault="00A06146" w:rsidP="00A06146">
      <w:pPr>
        <w:ind w:left="1080"/>
        <w:rPr>
          <w:rFonts w:ascii="Arial" w:hAnsi="Arial" w:cs="Arial"/>
          <w:sz w:val="20"/>
          <w:szCs w:val="20"/>
        </w:rPr>
      </w:pPr>
      <w:commentRangeStart w:id="111"/>
      <w:r w:rsidRPr="00BA7150">
        <w:rPr>
          <w:rFonts w:ascii="Arial" w:hAnsi="Arial" w:cs="Arial"/>
          <w:sz w:val="20"/>
          <w:szCs w:val="20"/>
        </w:rPr>
        <w:t>List of protocols supported for the end-to-end deployment of the D</w:t>
      </w:r>
      <w:commentRangeStart w:id="112"/>
      <w:r w:rsidRPr="00BA7150">
        <w:rPr>
          <w:rFonts w:ascii="Arial" w:hAnsi="Arial" w:cs="Arial"/>
          <w:sz w:val="20"/>
          <w:szCs w:val="20"/>
        </w:rPr>
        <w:t>RZC</w:t>
      </w:r>
      <w:commentRangeEnd w:id="112"/>
      <w:r w:rsidR="003C01CB">
        <w:rPr>
          <w:rStyle w:val="CommentReference"/>
          <w:rFonts w:ascii="Arial" w:eastAsia="Times New Roman" w:hAnsi="Arial" w:cs="Times New Roman"/>
          <w:snapToGrid w:val="0"/>
        </w:rPr>
        <w:commentReference w:id="112"/>
      </w:r>
      <w:commentRangeEnd w:id="111"/>
      <w:r w:rsidR="0010689B">
        <w:rPr>
          <w:rStyle w:val="CommentReference"/>
          <w:rFonts w:ascii="Arial" w:eastAsia="Times New Roman" w:hAnsi="Arial" w:cs="Times New Roman"/>
          <w:snapToGrid w:val="0"/>
        </w:rPr>
        <w:commentReference w:id="111"/>
      </w:r>
    </w:p>
    <w:p w14:paraId="75ADD2D4"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Circuit path separation / redundancy</w:t>
      </w:r>
    </w:p>
    <w:p w14:paraId="287E1789" w14:textId="2C24645E" w:rsidR="00A06146" w:rsidRPr="00BA7150" w:rsidRDefault="00A06146" w:rsidP="00363B98">
      <w:pPr>
        <w:ind w:left="1134"/>
        <w:jc w:val="both"/>
        <w:rPr>
          <w:rFonts w:ascii="Arial" w:hAnsi="Arial" w:cs="Arial"/>
          <w:sz w:val="20"/>
          <w:szCs w:val="20"/>
        </w:rPr>
      </w:pPr>
      <w:r w:rsidRPr="00BA7150">
        <w:rPr>
          <w:rFonts w:ascii="Arial" w:hAnsi="Arial" w:cs="Arial"/>
          <w:sz w:val="20"/>
          <w:szCs w:val="20"/>
        </w:rPr>
        <w:t>In general</w:t>
      </w:r>
      <w:r w:rsidR="00363B98">
        <w:rPr>
          <w:rFonts w:ascii="Arial" w:hAnsi="Arial" w:cs="Arial"/>
          <w:sz w:val="20"/>
          <w:szCs w:val="20"/>
        </w:rPr>
        <w:t>,</w:t>
      </w:r>
      <w:r w:rsidRPr="00BA7150">
        <w:rPr>
          <w:rFonts w:ascii="Arial" w:hAnsi="Arial" w:cs="Arial"/>
          <w:sz w:val="20"/>
          <w:szCs w:val="20"/>
        </w:rPr>
        <w:t xml:space="preserve"> it will be appropriate to have </w:t>
      </w:r>
      <w:commentRangeStart w:id="113"/>
      <w:commentRangeStart w:id="114"/>
      <w:r w:rsidRPr="00BA7150">
        <w:rPr>
          <w:rFonts w:ascii="Arial" w:hAnsi="Arial" w:cs="Arial"/>
          <w:sz w:val="20"/>
          <w:szCs w:val="20"/>
        </w:rPr>
        <w:t xml:space="preserve">only a single communication path </w:t>
      </w:r>
      <w:commentRangeEnd w:id="113"/>
      <w:r w:rsidR="00392DCC">
        <w:rPr>
          <w:rStyle w:val="CommentReference"/>
          <w:rFonts w:ascii="Arial" w:eastAsia="Times New Roman" w:hAnsi="Arial" w:cs="Times New Roman"/>
          <w:snapToGrid w:val="0"/>
        </w:rPr>
        <w:commentReference w:id="113"/>
      </w:r>
      <w:r w:rsidRPr="00BA7150">
        <w:rPr>
          <w:rFonts w:ascii="Arial" w:hAnsi="Arial" w:cs="Arial"/>
          <w:sz w:val="20"/>
          <w:szCs w:val="20"/>
        </w:rPr>
        <w:t xml:space="preserve">to the Restoration Service Providers site/assets.  </w:t>
      </w:r>
      <w:commentRangeEnd w:id="114"/>
      <w:r w:rsidR="00C90E04">
        <w:rPr>
          <w:rStyle w:val="CommentReference"/>
          <w:rFonts w:ascii="Arial" w:eastAsia="Times New Roman" w:hAnsi="Arial" w:cs="Times New Roman"/>
          <w:snapToGrid w:val="0"/>
        </w:rPr>
        <w:commentReference w:id="114"/>
      </w:r>
      <w:r w:rsidRPr="00BA7150">
        <w:rPr>
          <w:rFonts w:ascii="Arial" w:hAnsi="Arial" w:cs="Arial"/>
          <w:sz w:val="20"/>
          <w:szCs w:val="20"/>
        </w:rPr>
        <w:t xml:space="preserve">In some cases, </w:t>
      </w:r>
      <w:commentRangeStart w:id="115"/>
      <w:r w:rsidRPr="00BA7150">
        <w:rPr>
          <w:rFonts w:ascii="Arial" w:hAnsi="Arial" w:cs="Arial"/>
          <w:sz w:val="20"/>
          <w:szCs w:val="20"/>
        </w:rPr>
        <w:t>there</w:t>
      </w:r>
      <w:commentRangeEnd w:id="115"/>
      <w:r w:rsidR="007E23D7">
        <w:rPr>
          <w:rStyle w:val="CommentReference"/>
          <w:rFonts w:ascii="Arial" w:eastAsia="Times New Roman" w:hAnsi="Arial" w:cs="Times New Roman"/>
          <w:snapToGrid w:val="0"/>
        </w:rPr>
        <w:commentReference w:id="115"/>
      </w:r>
      <w:r w:rsidRPr="00BA7150">
        <w:rPr>
          <w:rFonts w:ascii="Arial" w:hAnsi="Arial" w:cs="Arial"/>
          <w:sz w:val="20"/>
          <w:szCs w:val="20"/>
        </w:rPr>
        <w:t xml:space="preserve"> is an elevated risk of interrupted communication, or a specific business as usual (as opposed to Restoration Service) needs, a second separate path m</w:t>
      </w:r>
      <w:r w:rsidR="00363B98">
        <w:rPr>
          <w:rFonts w:ascii="Arial" w:hAnsi="Arial" w:cs="Arial"/>
          <w:sz w:val="20"/>
          <w:szCs w:val="20"/>
        </w:rPr>
        <w:t>ay</w:t>
      </w:r>
      <w:r w:rsidRPr="00BA7150">
        <w:rPr>
          <w:rFonts w:ascii="Arial" w:hAnsi="Arial" w:cs="Arial"/>
          <w:sz w:val="20"/>
          <w:szCs w:val="20"/>
        </w:rPr>
        <w:t xml:space="preserve"> be appropriate, </w:t>
      </w:r>
      <w:commentRangeStart w:id="116"/>
      <w:commentRangeStart w:id="117"/>
      <w:r w:rsidRPr="00BA7150">
        <w:rPr>
          <w:rFonts w:ascii="Arial" w:hAnsi="Arial" w:cs="Arial"/>
          <w:sz w:val="20"/>
          <w:szCs w:val="20"/>
        </w:rPr>
        <w:t>but the number of separate communication paths should never outnumber the number of independent electrical circuits connecting the site/assets to the wider network</w:t>
      </w:r>
      <w:commentRangeEnd w:id="116"/>
      <w:r w:rsidR="00392DCC">
        <w:rPr>
          <w:rStyle w:val="CommentReference"/>
          <w:rFonts w:ascii="Arial" w:eastAsia="Times New Roman" w:hAnsi="Arial" w:cs="Times New Roman"/>
          <w:snapToGrid w:val="0"/>
        </w:rPr>
        <w:commentReference w:id="116"/>
      </w:r>
      <w:commentRangeEnd w:id="117"/>
      <w:r w:rsidR="00D026E6">
        <w:rPr>
          <w:rStyle w:val="CommentReference"/>
          <w:rFonts w:ascii="Arial" w:eastAsia="Times New Roman" w:hAnsi="Arial" w:cs="Times New Roman"/>
          <w:snapToGrid w:val="0"/>
        </w:rPr>
        <w:commentReference w:id="117"/>
      </w:r>
    </w:p>
    <w:p w14:paraId="0859BAD0"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 xml:space="preserve">Support and maintenance arrangement </w:t>
      </w:r>
    </w:p>
    <w:p w14:paraId="75608172" w14:textId="77777777" w:rsidR="00A06146" w:rsidRPr="00BA7150" w:rsidRDefault="00A06146" w:rsidP="00A06146">
      <w:pPr>
        <w:ind w:left="1080"/>
        <w:rPr>
          <w:rFonts w:ascii="Arial" w:hAnsi="Arial" w:cs="Arial"/>
          <w:sz w:val="20"/>
          <w:szCs w:val="20"/>
        </w:rPr>
      </w:pPr>
      <w:commentRangeStart w:id="118"/>
      <w:commentRangeStart w:id="119"/>
      <w:commentRangeStart w:id="120"/>
      <w:r w:rsidRPr="00BA7150">
        <w:rPr>
          <w:rFonts w:ascii="Arial" w:hAnsi="Arial" w:cs="Arial"/>
          <w:sz w:val="20"/>
          <w:szCs w:val="20"/>
        </w:rPr>
        <w:t>The DNO will be responsible for the installation and ongoing maintenance of this communication path.</w:t>
      </w:r>
      <w:commentRangeEnd w:id="118"/>
      <w:r w:rsidR="00392DCC">
        <w:rPr>
          <w:rStyle w:val="CommentReference"/>
          <w:rFonts w:ascii="Arial" w:eastAsia="Times New Roman" w:hAnsi="Arial" w:cs="Times New Roman"/>
          <w:snapToGrid w:val="0"/>
        </w:rPr>
        <w:commentReference w:id="118"/>
      </w:r>
      <w:commentRangeEnd w:id="119"/>
      <w:r w:rsidR="00E04549">
        <w:rPr>
          <w:rStyle w:val="CommentReference"/>
          <w:rFonts w:ascii="Arial" w:eastAsia="Times New Roman" w:hAnsi="Arial" w:cs="Times New Roman"/>
          <w:snapToGrid w:val="0"/>
        </w:rPr>
        <w:commentReference w:id="119"/>
      </w:r>
      <w:commentRangeEnd w:id="120"/>
      <w:r w:rsidR="00352AC4">
        <w:rPr>
          <w:rStyle w:val="CommentReference"/>
          <w:rFonts w:ascii="Arial" w:eastAsia="Times New Roman" w:hAnsi="Arial" w:cs="Times New Roman"/>
          <w:snapToGrid w:val="0"/>
        </w:rPr>
        <w:commentReference w:id="120"/>
      </w:r>
    </w:p>
    <w:p w14:paraId="1252E1FC"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 xml:space="preserve">Cyber security </w:t>
      </w:r>
    </w:p>
    <w:p w14:paraId="10B445DC" w14:textId="77777777" w:rsidR="00A06146" w:rsidRPr="00BA7150" w:rsidRDefault="00A06146" w:rsidP="00A06146">
      <w:pPr>
        <w:ind w:left="1080"/>
        <w:rPr>
          <w:rFonts w:ascii="Arial" w:hAnsi="Arial" w:cs="Arial"/>
          <w:sz w:val="20"/>
          <w:szCs w:val="20"/>
        </w:rPr>
      </w:pPr>
      <w:commentRangeStart w:id="121"/>
      <w:r w:rsidRPr="00BA7150">
        <w:rPr>
          <w:rFonts w:ascii="Arial" w:hAnsi="Arial" w:cs="Arial"/>
          <w:sz w:val="20"/>
          <w:szCs w:val="20"/>
        </w:rPr>
        <w:t xml:space="preserve">The DNO shall be responsible for ensuring the data is secure and meeting legal and Network and Information Security (NIS) Directive </w:t>
      </w:r>
      <w:commentRangeStart w:id="122"/>
      <w:r w:rsidRPr="00BA7150">
        <w:rPr>
          <w:rFonts w:ascii="Arial" w:hAnsi="Arial" w:cs="Arial"/>
          <w:sz w:val="20"/>
          <w:szCs w:val="20"/>
        </w:rPr>
        <w:t>requirements</w:t>
      </w:r>
      <w:commentRangeEnd w:id="122"/>
      <w:r w:rsidR="00392DCC">
        <w:rPr>
          <w:rStyle w:val="CommentReference"/>
          <w:rFonts w:ascii="Arial" w:eastAsia="Times New Roman" w:hAnsi="Arial" w:cs="Times New Roman"/>
          <w:snapToGrid w:val="0"/>
        </w:rPr>
        <w:commentReference w:id="122"/>
      </w:r>
      <w:r w:rsidRPr="00BA7150">
        <w:rPr>
          <w:rFonts w:ascii="Arial" w:hAnsi="Arial" w:cs="Arial"/>
          <w:sz w:val="20"/>
          <w:szCs w:val="20"/>
        </w:rPr>
        <w:t xml:space="preserve">. </w:t>
      </w:r>
      <w:commentRangeEnd w:id="121"/>
      <w:r w:rsidR="003A2231">
        <w:rPr>
          <w:rStyle w:val="CommentReference"/>
          <w:rFonts w:ascii="Arial" w:eastAsia="Times New Roman" w:hAnsi="Arial" w:cs="Times New Roman"/>
          <w:snapToGrid w:val="0"/>
        </w:rPr>
        <w:commentReference w:id="121"/>
      </w:r>
    </w:p>
    <w:p w14:paraId="6EE8BD12"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 xml:space="preserve">Physical </w:t>
      </w:r>
      <w:commentRangeStart w:id="123"/>
      <w:r w:rsidRPr="00BA7150">
        <w:rPr>
          <w:rFonts w:ascii="Arial" w:hAnsi="Arial" w:cs="Arial"/>
          <w:sz w:val="20"/>
          <w:szCs w:val="20"/>
        </w:rPr>
        <w:t>security</w:t>
      </w:r>
      <w:commentRangeEnd w:id="123"/>
      <w:r w:rsidR="00392DCC">
        <w:rPr>
          <w:rStyle w:val="CommentReference"/>
          <w:rFonts w:ascii="Arial" w:eastAsia="Times New Roman" w:hAnsi="Arial" w:cs="Times New Roman"/>
          <w:snapToGrid w:val="0"/>
        </w:rPr>
        <w:commentReference w:id="123"/>
      </w:r>
      <w:r w:rsidRPr="00BA7150">
        <w:rPr>
          <w:rFonts w:ascii="Arial" w:hAnsi="Arial" w:cs="Arial"/>
          <w:sz w:val="20"/>
          <w:szCs w:val="20"/>
        </w:rPr>
        <w:t xml:space="preserve"> </w:t>
      </w:r>
    </w:p>
    <w:p w14:paraId="71AA458F" w14:textId="5FE0D633" w:rsidR="00A06146" w:rsidRPr="00BA7150" w:rsidRDefault="00A06146" w:rsidP="00A06146">
      <w:pPr>
        <w:pStyle w:val="ListParagraph"/>
        <w:numPr>
          <w:ilvl w:val="1"/>
          <w:numId w:val="4"/>
        </w:numPr>
        <w:rPr>
          <w:rFonts w:ascii="Arial" w:hAnsi="Arial" w:cs="Arial"/>
          <w:sz w:val="20"/>
          <w:szCs w:val="20"/>
        </w:rPr>
      </w:pPr>
      <w:commentRangeStart w:id="124"/>
      <w:r w:rsidRPr="00BA7150">
        <w:rPr>
          <w:rFonts w:ascii="Arial" w:hAnsi="Arial" w:cs="Arial"/>
          <w:sz w:val="20"/>
          <w:szCs w:val="20"/>
        </w:rPr>
        <w:t xml:space="preserve">The DNO will be responsible for installing the communications path up to </w:t>
      </w:r>
      <w:commentRangeStart w:id="125"/>
      <w:commentRangeStart w:id="126"/>
      <w:r w:rsidRPr="00BA7150">
        <w:rPr>
          <w:rFonts w:ascii="Arial" w:hAnsi="Arial" w:cs="Arial"/>
          <w:sz w:val="20"/>
          <w:szCs w:val="20"/>
        </w:rPr>
        <w:t xml:space="preserve">the RTU </w:t>
      </w:r>
      <w:commentRangeEnd w:id="125"/>
      <w:r w:rsidR="00392DCC">
        <w:rPr>
          <w:rStyle w:val="CommentReference"/>
          <w:rFonts w:ascii="Arial" w:eastAsia="Times New Roman" w:hAnsi="Arial" w:cs="Times New Roman"/>
          <w:snapToGrid w:val="0"/>
        </w:rPr>
        <w:commentReference w:id="125"/>
      </w:r>
      <w:commentRangeEnd w:id="124"/>
      <w:r w:rsidR="00392DCC">
        <w:rPr>
          <w:rStyle w:val="CommentReference"/>
          <w:rFonts w:ascii="Arial" w:eastAsia="Times New Roman" w:hAnsi="Arial" w:cs="Times New Roman"/>
          <w:snapToGrid w:val="0"/>
        </w:rPr>
        <w:commentReference w:id="124"/>
      </w:r>
      <w:commentRangeEnd w:id="126"/>
      <w:r w:rsidR="00153EAC">
        <w:rPr>
          <w:rStyle w:val="CommentReference"/>
          <w:rFonts w:ascii="Arial" w:eastAsia="Times New Roman" w:hAnsi="Arial" w:cs="Times New Roman"/>
          <w:snapToGrid w:val="0"/>
        </w:rPr>
        <w:commentReference w:id="126"/>
      </w:r>
      <w:r w:rsidRPr="00BA7150">
        <w:rPr>
          <w:rFonts w:ascii="Arial" w:hAnsi="Arial" w:cs="Arial"/>
          <w:sz w:val="20"/>
          <w:szCs w:val="20"/>
        </w:rPr>
        <w:t xml:space="preserve">and </w:t>
      </w:r>
      <w:commentRangeStart w:id="127"/>
      <w:commentRangeStart w:id="128"/>
      <w:r w:rsidRPr="00BA7150">
        <w:rPr>
          <w:rFonts w:ascii="Arial" w:hAnsi="Arial" w:cs="Arial"/>
          <w:sz w:val="20"/>
          <w:szCs w:val="20"/>
        </w:rPr>
        <w:t xml:space="preserve">the cable(s) </w:t>
      </w:r>
      <w:commentRangeEnd w:id="127"/>
      <w:r w:rsidR="007E23D7">
        <w:rPr>
          <w:rStyle w:val="CommentReference"/>
          <w:rFonts w:ascii="Arial" w:eastAsia="Times New Roman" w:hAnsi="Arial" w:cs="Times New Roman"/>
          <w:snapToGrid w:val="0"/>
        </w:rPr>
        <w:commentReference w:id="127"/>
      </w:r>
      <w:commentRangeEnd w:id="128"/>
      <w:r w:rsidR="00104FA3">
        <w:rPr>
          <w:rStyle w:val="CommentReference"/>
          <w:rFonts w:ascii="Arial" w:eastAsia="Times New Roman" w:hAnsi="Arial" w:cs="Times New Roman"/>
          <w:snapToGrid w:val="0"/>
        </w:rPr>
        <w:commentReference w:id="128"/>
      </w:r>
      <w:r w:rsidRPr="00BA7150">
        <w:rPr>
          <w:rFonts w:ascii="Arial" w:hAnsi="Arial" w:cs="Arial"/>
          <w:sz w:val="20"/>
          <w:szCs w:val="20"/>
        </w:rPr>
        <w:t xml:space="preserve">shall be suitably protected against physical </w:t>
      </w:r>
      <w:r w:rsidR="00363B98">
        <w:rPr>
          <w:rFonts w:ascii="Arial" w:hAnsi="Arial" w:cs="Arial"/>
          <w:sz w:val="20"/>
          <w:szCs w:val="20"/>
        </w:rPr>
        <w:t>damage</w:t>
      </w:r>
      <w:r w:rsidRPr="00BA7150">
        <w:rPr>
          <w:rFonts w:ascii="Arial" w:hAnsi="Arial" w:cs="Arial"/>
          <w:sz w:val="20"/>
          <w:szCs w:val="20"/>
        </w:rPr>
        <w:t>.</w:t>
      </w:r>
    </w:p>
    <w:p w14:paraId="2C3B800D" w14:textId="77777777" w:rsidR="00A06146" w:rsidRPr="00BA7150" w:rsidRDefault="00A06146" w:rsidP="00A06146">
      <w:pPr>
        <w:pStyle w:val="ListParagraph"/>
        <w:numPr>
          <w:ilvl w:val="1"/>
          <w:numId w:val="4"/>
        </w:numPr>
        <w:rPr>
          <w:rFonts w:ascii="Arial" w:hAnsi="Arial" w:cs="Arial"/>
          <w:sz w:val="20"/>
          <w:szCs w:val="20"/>
        </w:rPr>
      </w:pPr>
      <w:r w:rsidRPr="00BA7150">
        <w:rPr>
          <w:rFonts w:ascii="Arial" w:hAnsi="Arial" w:cs="Arial"/>
          <w:sz w:val="20"/>
          <w:szCs w:val="20"/>
        </w:rPr>
        <w:t xml:space="preserve">The </w:t>
      </w:r>
      <w:commentRangeStart w:id="129"/>
      <w:r w:rsidRPr="00BA7150">
        <w:rPr>
          <w:rFonts w:ascii="Arial" w:hAnsi="Arial" w:cs="Arial"/>
          <w:sz w:val="20"/>
          <w:szCs w:val="20"/>
        </w:rPr>
        <w:t>DER</w:t>
      </w:r>
      <w:commentRangeEnd w:id="129"/>
      <w:r w:rsidR="00392DCC">
        <w:rPr>
          <w:rStyle w:val="CommentReference"/>
          <w:rFonts w:ascii="Arial" w:eastAsia="Times New Roman" w:hAnsi="Arial" w:cs="Times New Roman"/>
          <w:snapToGrid w:val="0"/>
        </w:rPr>
        <w:commentReference w:id="129"/>
      </w:r>
      <w:r w:rsidRPr="00BA7150">
        <w:rPr>
          <w:rFonts w:ascii="Arial" w:hAnsi="Arial" w:cs="Arial"/>
          <w:sz w:val="20"/>
          <w:szCs w:val="20"/>
        </w:rPr>
        <w:t xml:space="preserve"> shall be responsible for ensuring the </w:t>
      </w:r>
      <w:commentRangeStart w:id="130"/>
      <w:r w:rsidRPr="00BA7150">
        <w:rPr>
          <w:rFonts w:ascii="Arial" w:hAnsi="Arial" w:cs="Arial"/>
          <w:sz w:val="20"/>
          <w:szCs w:val="20"/>
        </w:rPr>
        <w:t xml:space="preserve">cable(s) </w:t>
      </w:r>
      <w:commentRangeEnd w:id="130"/>
      <w:r w:rsidR="001766AE">
        <w:rPr>
          <w:rStyle w:val="CommentReference"/>
          <w:rFonts w:ascii="Arial" w:eastAsia="Times New Roman" w:hAnsi="Arial" w:cs="Times New Roman"/>
          <w:snapToGrid w:val="0"/>
        </w:rPr>
        <w:commentReference w:id="130"/>
      </w:r>
      <w:r w:rsidRPr="00BA7150">
        <w:rPr>
          <w:rFonts w:ascii="Arial" w:hAnsi="Arial" w:cs="Arial"/>
          <w:sz w:val="20"/>
          <w:szCs w:val="20"/>
        </w:rPr>
        <w:t xml:space="preserve">is suitably protected within their </w:t>
      </w:r>
      <w:commentRangeStart w:id="131"/>
      <w:commentRangeStart w:id="132"/>
      <w:r w:rsidRPr="00BA7150">
        <w:rPr>
          <w:rFonts w:ascii="Arial" w:hAnsi="Arial" w:cs="Arial"/>
          <w:sz w:val="20"/>
          <w:szCs w:val="20"/>
        </w:rPr>
        <w:t>equipment</w:t>
      </w:r>
      <w:commentRangeEnd w:id="131"/>
      <w:r w:rsidR="00392DCC">
        <w:rPr>
          <w:rStyle w:val="CommentReference"/>
          <w:rFonts w:ascii="Arial" w:eastAsia="Times New Roman" w:hAnsi="Arial" w:cs="Times New Roman"/>
          <w:snapToGrid w:val="0"/>
        </w:rPr>
        <w:commentReference w:id="131"/>
      </w:r>
      <w:r w:rsidRPr="00BA7150">
        <w:rPr>
          <w:rFonts w:ascii="Arial" w:hAnsi="Arial" w:cs="Arial"/>
          <w:sz w:val="20"/>
          <w:szCs w:val="20"/>
        </w:rPr>
        <w:t>.</w:t>
      </w:r>
      <w:commentRangeEnd w:id="132"/>
      <w:r w:rsidR="00785737">
        <w:rPr>
          <w:rStyle w:val="CommentReference"/>
          <w:rFonts w:ascii="Arial" w:eastAsia="Times New Roman" w:hAnsi="Arial" w:cs="Times New Roman"/>
          <w:snapToGrid w:val="0"/>
        </w:rPr>
        <w:commentReference w:id="132"/>
      </w:r>
    </w:p>
    <w:p w14:paraId="01AC4B5E" w14:textId="77777777" w:rsidR="00A06146" w:rsidRPr="00BA7150" w:rsidRDefault="00A06146" w:rsidP="00A06146">
      <w:pPr>
        <w:pStyle w:val="ListParagraph"/>
        <w:numPr>
          <w:ilvl w:val="0"/>
          <w:numId w:val="4"/>
        </w:numPr>
        <w:rPr>
          <w:rFonts w:ascii="Arial" w:hAnsi="Arial" w:cs="Arial"/>
          <w:sz w:val="20"/>
          <w:szCs w:val="20"/>
        </w:rPr>
      </w:pPr>
      <w:commentRangeStart w:id="133"/>
      <w:r w:rsidRPr="00BA7150">
        <w:rPr>
          <w:rFonts w:ascii="Arial" w:hAnsi="Arial" w:cs="Arial"/>
          <w:sz w:val="20"/>
          <w:szCs w:val="20"/>
        </w:rPr>
        <w:t>Power</w:t>
      </w:r>
      <w:commentRangeEnd w:id="133"/>
      <w:r w:rsidR="00392DCC">
        <w:rPr>
          <w:rStyle w:val="CommentReference"/>
          <w:rFonts w:ascii="Arial" w:eastAsia="Times New Roman" w:hAnsi="Arial" w:cs="Times New Roman"/>
          <w:snapToGrid w:val="0"/>
        </w:rPr>
        <w:commentReference w:id="133"/>
      </w:r>
      <w:r w:rsidRPr="00BA7150">
        <w:rPr>
          <w:rFonts w:ascii="Arial" w:hAnsi="Arial" w:cs="Arial"/>
          <w:sz w:val="20"/>
          <w:szCs w:val="20"/>
        </w:rPr>
        <w:t xml:space="preserve"> resilience </w:t>
      </w:r>
    </w:p>
    <w:p w14:paraId="49D4040E" w14:textId="2697B053" w:rsidR="00A06146" w:rsidRPr="00BA7150" w:rsidRDefault="00A06146" w:rsidP="00A06146">
      <w:pPr>
        <w:pStyle w:val="ListParagraph"/>
        <w:numPr>
          <w:ilvl w:val="1"/>
          <w:numId w:val="4"/>
        </w:numPr>
        <w:rPr>
          <w:rFonts w:ascii="Arial" w:hAnsi="Arial" w:cs="Arial"/>
          <w:sz w:val="20"/>
          <w:szCs w:val="20"/>
        </w:rPr>
      </w:pPr>
      <w:r w:rsidRPr="00BA7150">
        <w:rPr>
          <w:rFonts w:ascii="Arial" w:hAnsi="Arial" w:cs="Arial"/>
          <w:sz w:val="20"/>
          <w:szCs w:val="20"/>
        </w:rPr>
        <w:t xml:space="preserve">The circuit will have the minimum power resilience end to end as required in </w:t>
      </w:r>
      <w:commentRangeStart w:id="134"/>
      <w:r w:rsidRPr="00BA7150">
        <w:rPr>
          <w:rFonts w:ascii="Arial" w:hAnsi="Arial" w:cs="Arial"/>
          <w:sz w:val="20"/>
          <w:szCs w:val="20"/>
        </w:rPr>
        <w:t>ER G91</w:t>
      </w:r>
      <w:commentRangeEnd w:id="134"/>
      <w:r w:rsidR="00392DCC">
        <w:rPr>
          <w:rStyle w:val="CommentReference"/>
          <w:rFonts w:ascii="Arial" w:eastAsia="Times New Roman" w:hAnsi="Arial" w:cs="Times New Roman"/>
          <w:snapToGrid w:val="0"/>
        </w:rPr>
        <w:commentReference w:id="134"/>
      </w:r>
      <w:r w:rsidRPr="00BA7150">
        <w:rPr>
          <w:rFonts w:ascii="Arial" w:hAnsi="Arial" w:cs="Arial"/>
          <w:sz w:val="20"/>
          <w:szCs w:val="20"/>
        </w:rPr>
        <w:t>.</w:t>
      </w:r>
    </w:p>
    <w:p w14:paraId="65AC5BB0" w14:textId="77777777" w:rsidR="00A06146" w:rsidRPr="00BA7150" w:rsidRDefault="00A06146" w:rsidP="00A06146">
      <w:pPr>
        <w:pStyle w:val="ListParagraph"/>
        <w:numPr>
          <w:ilvl w:val="1"/>
          <w:numId w:val="4"/>
        </w:numPr>
        <w:rPr>
          <w:rFonts w:ascii="Arial" w:hAnsi="Arial" w:cs="Arial"/>
          <w:sz w:val="20"/>
          <w:szCs w:val="20"/>
        </w:rPr>
      </w:pPr>
      <w:commentRangeStart w:id="135"/>
      <w:commentRangeStart w:id="136"/>
      <w:r w:rsidRPr="00BA7150">
        <w:rPr>
          <w:rFonts w:ascii="Arial" w:hAnsi="Arial" w:cs="Arial"/>
          <w:sz w:val="20"/>
          <w:szCs w:val="20"/>
        </w:rPr>
        <w:t xml:space="preserve">The DNO will have responsibility for </w:t>
      </w:r>
      <w:commentRangeStart w:id="137"/>
      <w:r w:rsidRPr="00BA7150">
        <w:rPr>
          <w:rFonts w:ascii="Arial" w:hAnsi="Arial" w:cs="Arial"/>
          <w:sz w:val="20"/>
          <w:szCs w:val="20"/>
        </w:rPr>
        <w:t>ensuring the design meets the criteria</w:t>
      </w:r>
      <w:commentRangeEnd w:id="137"/>
      <w:r w:rsidR="00392DCC">
        <w:rPr>
          <w:rStyle w:val="CommentReference"/>
          <w:rFonts w:ascii="Arial" w:eastAsia="Times New Roman" w:hAnsi="Arial" w:cs="Times New Roman"/>
          <w:snapToGrid w:val="0"/>
        </w:rPr>
        <w:commentReference w:id="137"/>
      </w:r>
      <w:r w:rsidRPr="00BA7150">
        <w:rPr>
          <w:rFonts w:ascii="Arial" w:hAnsi="Arial" w:cs="Arial"/>
          <w:sz w:val="20"/>
          <w:szCs w:val="20"/>
        </w:rPr>
        <w:t>.</w:t>
      </w:r>
      <w:commentRangeEnd w:id="135"/>
      <w:r w:rsidR="00D070EB">
        <w:rPr>
          <w:rStyle w:val="CommentReference"/>
          <w:rFonts w:ascii="Arial" w:eastAsia="Times New Roman" w:hAnsi="Arial" w:cs="Times New Roman"/>
          <w:snapToGrid w:val="0"/>
        </w:rPr>
        <w:commentReference w:id="135"/>
      </w:r>
      <w:commentRangeEnd w:id="136"/>
      <w:r w:rsidR="00DA578F">
        <w:rPr>
          <w:rStyle w:val="CommentReference"/>
          <w:rFonts w:ascii="Arial" w:eastAsia="Times New Roman" w:hAnsi="Arial" w:cs="Times New Roman"/>
          <w:snapToGrid w:val="0"/>
        </w:rPr>
        <w:commentReference w:id="136"/>
      </w:r>
    </w:p>
    <w:p w14:paraId="20464E2C" w14:textId="19C6FCA3" w:rsidR="00A06146" w:rsidRPr="00BA7150" w:rsidRDefault="00A06146" w:rsidP="00A06146">
      <w:pPr>
        <w:pStyle w:val="ListParagraph"/>
        <w:numPr>
          <w:ilvl w:val="1"/>
          <w:numId w:val="4"/>
        </w:numPr>
        <w:rPr>
          <w:rFonts w:ascii="Arial" w:hAnsi="Arial" w:cs="Arial"/>
          <w:sz w:val="20"/>
          <w:szCs w:val="20"/>
        </w:rPr>
      </w:pPr>
      <w:r w:rsidRPr="00BA7150">
        <w:rPr>
          <w:rFonts w:ascii="Arial" w:hAnsi="Arial" w:cs="Arial"/>
          <w:sz w:val="20"/>
          <w:szCs w:val="20"/>
        </w:rPr>
        <w:t xml:space="preserve">The </w:t>
      </w:r>
      <w:commentRangeStart w:id="138"/>
      <w:r w:rsidRPr="00BA7150">
        <w:rPr>
          <w:rFonts w:ascii="Arial" w:hAnsi="Arial" w:cs="Arial"/>
          <w:sz w:val="20"/>
          <w:szCs w:val="20"/>
        </w:rPr>
        <w:t>DER</w:t>
      </w:r>
      <w:commentRangeEnd w:id="138"/>
      <w:r w:rsidR="00392DCC">
        <w:rPr>
          <w:rStyle w:val="CommentReference"/>
          <w:rFonts w:ascii="Arial" w:eastAsia="Times New Roman" w:hAnsi="Arial" w:cs="Times New Roman"/>
          <w:snapToGrid w:val="0"/>
        </w:rPr>
        <w:commentReference w:id="138"/>
      </w:r>
      <w:r w:rsidRPr="00BA7150">
        <w:rPr>
          <w:rFonts w:ascii="Arial" w:hAnsi="Arial" w:cs="Arial"/>
          <w:sz w:val="20"/>
          <w:szCs w:val="20"/>
        </w:rPr>
        <w:t xml:space="preserve"> owner shall be responsible for ensuring and demonstrating equivalent power resilience on all </w:t>
      </w:r>
      <w:commentRangeStart w:id="139"/>
      <w:r w:rsidRPr="00BA7150">
        <w:rPr>
          <w:rFonts w:ascii="Arial" w:hAnsi="Arial" w:cs="Arial"/>
          <w:sz w:val="20"/>
          <w:szCs w:val="20"/>
        </w:rPr>
        <w:t>the</w:t>
      </w:r>
      <w:commentRangeEnd w:id="139"/>
      <w:r w:rsidR="00392DCC">
        <w:rPr>
          <w:rStyle w:val="CommentReference"/>
          <w:rFonts w:ascii="Arial" w:eastAsia="Times New Roman" w:hAnsi="Arial" w:cs="Times New Roman"/>
          <w:snapToGrid w:val="0"/>
        </w:rPr>
        <w:commentReference w:id="139"/>
      </w:r>
      <w:r w:rsidRPr="00BA7150">
        <w:rPr>
          <w:rFonts w:ascii="Arial" w:hAnsi="Arial" w:cs="Arial"/>
          <w:sz w:val="20"/>
          <w:szCs w:val="20"/>
        </w:rPr>
        <w:t xml:space="preserve"> equipment necessary to operate </w:t>
      </w:r>
      <w:commentRangeStart w:id="140"/>
      <w:r w:rsidRPr="00BA7150">
        <w:rPr>
          <w:rFonts w:ascii="Arial" w:hAnsi="Arial" w:cs="Arial"/>
          <w:sz w:val="20"/>
          <w:szCs w:val="20"/>
        </w:rPr>
        <w:t xml:space="preserve">the DER </w:t>
      </w:r>
      <w:commentRangeEnd w:id="140"/>
      <w:r w:rsidR="00392DCC">
        <w:rPr>
          <w:rStyle w:val="CommentReference"/>
          <w:rFonts w:ascii="Arial" w:eastAsia="Times New Roman" w:hAnsi="Arial" w:cs="Times New Roman"/>
          <w:snapToGrid w:val="0"/>
        </w:rPr>
        <w:commentReference w:id="140"/>
      </w:r>
      <w:r w:rsidRPr="00BA7150">
        <w:rPr>
          <w:rFonts w:ascii="Arial" w:hAnsi="Arial" w:cs="Arial"/>
          <w:sz w:val="20"/>
          <w:szCs w:val="20"/>
        </w:rPr>
        <w:t xml:space="preserve">in accordance with the </w:t>
      </w:r>
      <w:r w:rsidR="00E85CE4">
        <w:rPr>
          <w:rFonts w:ascii="Arial" w:hAnsi="Arial" w:cs="Arial"/>
          <w:sz w:val="20"/>
          <w:szCs w:val="20"/>
        </w:rPr>
        <w:t>Distribution Restoration Zone Plan (</w:t>
      </w:r>
      <w:r w:rsidRPr="00BA7150">
        <w:rPr>
          <w:rFonts w:ascii="Arial" w:hAnsi="Arial" w:cs="Arial"/>
          <w:sz w:val="20"/>
          <w:szCs w:val="20"/>
        </w:rPr>
        <w:t>DRZP</w:t>
      </w:r>
      <w:r w:rsidR="00E85CE4">
        <w:rPr>
          <w:rFonts w:ascii="Arial" w:hAnsi="Arial" w:cs="Arial"/>
          <w:sz w:val="20"/>
          <w:szCs w:val="20"/>
        </w:rPr>
        <w:t>)</w:t>
      </w:r>
      <w:r w:rsidRPr="00BA7150">
        <w:rPr>
          <w:rFonts w:ascii="Arial" w:hAnsi="Arial" w:cs="Arial"/>
          <w:sz w:val="20"/>
          <w:szCs w:val="20"/>
        </w:rPr>
        <w:t>.</w:t>
      </w:r>
    </w:p>
    <w:p w14:paraId="4431C2A7" w14:textId="77777777" w:rsidR="00A06146" w:rsidRPr="00BA7150" w:rsidRDefault="00A06146" w:rsidP="00A06146">
      <w:pPr>
        <w:pStyle w:val="ListParagraph"/>
        <w:numPr>
          <w:ilvl w:val="0"/>
          <w:numId w:val="4"/>
        </w:numPr>
        <w:rPr>
          <w:rFonts w:ascii="Arial" w:hAnsi="Arial" w:cs="Arial"/>
          <w:sz w:val="20"/>
          <w:szCs w:val="20"/>
        </w:rPr>
      </w:pPr>
      <w:r w:rsidRPr="00BA7150">
        <w:rPr>
          <w:rFonts w:ascii="Arial" w:hAnsi="Arial" w:cs="Arial"/>
          <w:sz w:val="20"/>
          <w:szCs w:val="20"/>
        </w:rPr>
        <w:t xml:space="preserve">Testing /Assurance </w:t>
      </w:r>
    </w:p>
    <w:p w14:paraId="4405643F" w14:textId="2ABA9244" w:rsidR="00A06146" w:rsidRPr="00BA7150" w:rsidRDefault="00A06146" w:rsidP="00A06146">
      <w:pPr>
        <w:pStyle w:val="ListParagraph"/>
        <w:numPr>
          <w:ilvl w:val="1"/>
          <w:numId w:val="4"/>
        </w:numPr>
        <w:rPr>
          <w:rFonts w:ascii="Arial" w:hAnsi="Arial" w:cs="Arial"/>
          <w:sz w:val="20"/>
          <w:szCs w:val="20"/>
        </w:rPr>
      </w:pPr>
      <w:r w:rsidRPr="00BA7150">
        <w:rPr>
          <w:rFonts w:ascii="Arial" w:hAnsi="Arial" w:cs="Arial"/>
          <w:sz w:val="20"/>
          <w:szCs w:val="20"/>
        </w:rPr>
        <w:t>The DNO shall be responsible for testing the communications path as specified in the Assurance process</w:t>
      </w:r>
      <w:r w:rsidR="00382EB2">
        <w:rPr>
          <w:rFonts w:ascii="Arial" w:hAnsi="Arial" w:cs="Arial"/>
          <w:sz w:val="20"/>
          <w:szCs w:val="20"/>
        </w:rPr>
        <w:t xml:space="preserve"> in accordance with Grid Code </w:t>
      </w:r>
      <w:commentRangeStart w:id="141"/>
      <w:r w:rsidR="00382EB2">
        <w:rPr>
          <w:rFonts w:ascii="Arial" w:hAnsi="Arial" w:cs="Arial"/>
          <w:sz w:val="20"/>
          <w:szCs w:val="20"/>
        </w:rPr>
        <w:t>OC5.7.4</w:t>
      </w:r>
      <w:r w:rsidRPr="00BA7150">
        <w:rPr>
          <w:rFonts w:ascii="Arial" w:hAnsi="Arial" w:cs="Arial"/>
          <w:sz w:val="20"/>
          <w:szCs w:val="20"/>
        </w:rPr>
        <w:t>.</w:t>
      </w:r>
      <w:commentRangeEnd w:id="141"/>
      <w:r w:rsidR="00FA0B91">
        <w:rPr>
          <w:rStyle w:val="CommentReference"/>
          <w:rFonts w:ascii="Arial" w:eastAsia="Times New Roman" w:hAnsi="Arial" w:cs="Times New Roman"/>
          <w:snapToGrid w:val="0"/>
        </w:rPr>
        <w:commentReference w:id="141"/>
      </w:r>
    </w:p>
    <w:p w14:paraId="18782FE3" w14:textId="5E0B773E" w:rsidR="004703C3" w:rsidRPr="00BA7150" w:rsidRDefault="00A06146" w:rsidP="00BA7150">
      <w:pPr>
        <w:pStyle w:val="ListParagraph"/>
        <w:numPr>
          <w:ilvl w:val="1"/>
          <w:numId w:val="4"/>
        </w:numPr>
        <w:rPr>
          <w:rFonts w:ascii="Arial" w:hAnsi="Arial" w:cs="Arial"/>
          <w:sz w:val="20"/>
          <w:szCs w:val="20"/>
        </w:rPr>
      </w:pPr>
      <w:commentRangeStart w:id="142"/>
      <w:r w:rsidRPr="00BA7150">
        <w:rPr>
          <w:rFonts w:ascii="Arial" w:hAnsi="Arial" w:cs="Arial"/>
          <w:sz w:val="20"/>
          <w:szCs w:val="20"/>
        </w:rPr>
        <w:t xml:space="preserve">The </w:t>
      </w:r>
      <w:commentRangeStart w:id="143"/>
      <w:r w:rsidRPr="00BA7150">
        <w:rPr>
          <w:rFonts w:ascii="Arial" w:hAnsi="Arial" w:cs="Arial"/>
          <w:sz w:val="20"/>
          <w:szCs w:val="20"/>
        </w:rPr>
        <w:t>DER</w:t>
      </w:r>
      <w:commentRangeEnd w:id="143"/>
      <w:r w:rsidR="00FA0B91">
        <w:rPr>
          <w:rStyle w:val="CommentReference"/>
          <w:rFonts w:ascii="Arial" w:eastAsia="Times New Roman" w:hAnsi="Arial" w:cs="Times New Roman"/>
          <w:snapToGrid w:val="0"/>
        </w:rPr>
        <w:commentReference w:id="143"/>
      </w:r>
      <w:r w:rsidRPr="00BA7150">
        <w:rPr>
          <w:rFonts w:ascii="Arial" w:hAnsi="Arial" w:cs="Arial"/>
          <w:sz w:val="20"/>
          <w:szCs w:val="20"/>
        </w:rPr>
        <w:t xml:space="preserve"> owner </w:t>
      </w:r>
      <w:r w:rsidR="00382EB2">
        <w:rPr>
          <w:rFonts w:ascii="Arial" w:hAnsi="Arial" w:cs="Arial"/>
          <w:sz w:val="20"/>
          <w:szCs w:val="20"/>
        </w:rPr>
        <w:t xml:space="preserve">and </w:t>
      </w:r>
      <w:commentRangeStart w:id="144"/>
      <w:r w:rsidR="00E64C30">
        <w:rPr>
          <w:rFonts w:ascii="Arial" w:hAnsi="Arial" w:cs="Arial"/>
          <w:sz w:val="20"/>
          <w:szCs w:val="20"/>
        </w:rPr>
        <w:t xml:space="preserve">DNO </w:t>
      </w:r>
      <w:r w:rsidRPr="00BA7150">
        <w:rPr>
          <w:rFonts w:ascii="Arial" w:hAnsi="Arial" w:cs="Arial"/>
          <w:sz w:val="20"/>
          <w:szCs w:val="20"/>
        </w:rPr>
        <w:t xml:space="preserve">shall </w:t>
      </w:r>
      <w:del w:id="145" w:author="adenola (ESO), Sade" w:date="2022-11-09T15:35:00Z">
        <w:r w:rsidR="00E64C30" w:rsidDel="002F66A1">
          <w:rPr>
            <w:rFonts w:ascii="Arial" w:hAnsi="Arial" w:cs="Arial"/>
            <w:sz w:val="20"/>
            <w:szCs w:val="20"/>
          </w:rPr>
          <w:delText xml:space="preserve"> </w:delText>
        </w:r>
      </w:del>
      <w:r w:rsidR="006663AB">
        <w:rPr>
          <w:rFonts w:ascii="Arial" w:hAnsi="Arial" w:cs="Arial"/>
          <w:sz w:val="20"/>
          <w:szCs w:val="20"/>
        </w:rPr>
        <w:t xml:space="preserve">monitor the health of the DRZC and provide </w:t>
      </w:r>
      <w:r w:rsidR="00E64C30">
        <w:rPr>
          <w:rFonts w:ascii="Arial" w:hAnsi="Arial" w:cs="Arial"/>
          <w:sz w:val="20"/>
          <w:szCs w:val="20"/>
        </w:rPr>
        <w:t>technical</w:t>
      </w:r>
      <w:r w:rsidRPr="00BA7150">
        <w:rPr>
          <w:rFonts w:ascii="Arial" w:hAnsi="Arial" w:cs="Arial"/>
          <w:sz w:val="20"/>
          <w:szCs w:val="20"/>
        </w:rPr>
        <w:t xml:space="preserve"> support in the event of a fault situation.</w:t>
      </w:r>
      <w:commentRangeEnd w:id="144"/>
      <w:r w:rsidR="00FA0B91">
        <w:rPr>
          <w:rStyle w:val="CommentReference"/>
          <w:rFonts w:ascii="Arial" w:eastAsia="Times New Roman" w:hAnsi="Arial" w:cs="Times New Roman"/>
          <w:snapToGrid w:val="0"/>
        </w:rPr>
        <w:commentReference w:id="144"/>
      </w:r>
      <w:commentRangeEnd w:id="142"/>
      <w:r w:rsidR="00F513B0">
        <w:rPr>
          <w:rStyle w:val="CommentReference"/>
          <w:rFonts w:ascii="Arial" w:eastAsia="Times New Roman" w:hAnsi="Arial" w:cs="Times New Roman"/>
          <w:snapToGrid w:val="0"/>
        </w:rPr>
        <w:commentReference w:id="142"/>
      </w:r>
    </w:p>
    <w:p w14:paraId="6E23BD0C" w14:textId="4634F5FC" w:rsidR="004703C3" w:rsidRPr="00A11D4E" w:rsidRDefault="00A11D4E" w:rsidP="006D05D8">
      <w:pPr>
        <w:jc w:val="both"/>
        <w:rPr>
          <w:rFonts w:ascii="Arial" w:hAnsi="Arial" w:cs="Arial"/>
          <w:sz w:val="20"/>
          <w:szCs w:val="20"/>
        </w:rPr>
      </w:pPr>
      <w:commentRangeStart w:id="146"/>
      <w:r w:rsidRPr="00A11D4E">
        <w:rPr>
          <w:rFonts w:ascii="Arial" w:hAnsi="Arial" w:cs="Arial"/>
          <w:sz w:val="20"/>
          <w:szCs w:val="20"/>
        </w:rPr>
        <w:lastRenderedPageBreak/>
        <w:t>The</w:t>
      </w:r>
      <w:r>
        <w:rPr>
          <w:rFonts w:ascii="Arial" w:hAnsi="Arial" w:cs="Arial"/>
          <w:sz w:val="20"/>
          <w:szCs w:val="20"/>
        </w:rPr>
        <w:t xml:space="preserve"> above requirements </w:t>
      </w:r>
      <w:r w:rsidR="00F64AF9">
        <w:rPr>
          <w:rFonts w:ascii="Arial" w:hAnsi="Arial" w:cs="Arial"/>
          <w:sz w:val="20"/>
          <w:szCs w:val="20"/>
        </w:rPr>
        <w:t>as applicable to the various elements of a Distributed Restoration Zone Control</w:t>
      </w:r>
      <w:r w:rsidR="00283396">
        <w:rPr>
          <w:rFonts w:ascii="Arial" w:hAnsi="Arial" w:cs="Arial"/>
          <w:sz w:val="20"/>
          <w:szCs w:val="20"/>
        </w:rPr>
        <w:t>l</w:t>
      </w:r>
      <w:r w:rsidR="00F64AF9">
        <w:rPr>
          <w:rFonts w:ascii="Arial" w:hAnsi="Arial" w:cs="Arial"/>
          <w:sz w:val="20"/>
          <w:szCs w:val="20"/>
        </w:rPr>
        <w:t xml:space="preserve">er are </w:t>
      </w:r>
      <w:r w:rsidR="00283396">
        <w:rPr>
          <w:rFonts w:ascii="Arial" w:hAnsi="Arial" w:cs="Arial"/>
          <w:sz w:val="20"/>
          <w:szCs w:val="20"/>
        </w:rPr>
        <w:t>detailed in Annex 1 of this document</w:t>
      </w:r>
      <w:commentRangeEnd w:id="146"/>
      <w:r w:rsidR="00FA0B91">
        <w:rPr>
          <w:rStyle w:val="CommentReference"/>
          <w:rFonts w:ascii="Arial" w:eastAsia="Times New Roman" w:hAnsi="Arial" w:cs="Times New Roman"/>
          <w:snapToGrid w:val="0"/>
        </w:rPr>
        <w:commentReference w:id="146"/>
      </w:r>
      <w:r w:rsidR="00283396">
        <w:rPr>
          <w:rFonts w:ascii="Arial" w:hAnsi="Arial" w:cs="Arial"/>
          <w:sz w:val="20"/>
          <w:szCs w:val="20"/>
        </w:rPr>
        <w:t>.</w:t>
      </w:r>
    </w:p>
    <w:p w14:paraId="7CF65A03" w14:textId="3A071237" w:rsidR="004703C3" w:rsidRDefault="004703C3" w:rsidP="006D05D8">
      <w:pPr>
        <w:jc w:val="both"/>
        <w:rPr>
          <w:rFonts w:ascii="Arial" w:hAnsi="Arial" w:cs="Arial"/>
          <w:b/>
          <w:bCs/>
          <w:sz w:val="20"/>
          <w:szCs w:val="20"/>
        </w:rPr>
      </w:pPr>
      <w:r w:rsidRPr="004703C3">
        <w:rPr>
          <w:rFonts w:ascii="Arial" w:hAnsi="Arial" w:cs="Arial"/>
          <w:b/>
          <w:bCs/>
          <w:sz w:val="20"/>
          <w:szCs w:val="20"/>
        </w:rPr>
        <w:t xml:space="preserve">PART </w:t>
      </w:r>
      <w:r w:rsidR="002906F9">
        <w:rPr>
          <w:rFonts w:ascii="Arial" w:hAnsi="Arial" w:cs="Arial"/>
          <w:b/>
          <w:bCs/>
          <w:sz w:val="20"/>
          <w:szCs w:val="20"/>
        </w:rPr>
        <w:t>3</w:t>
      </w:r>
      <w:r>
        <w:rPr>
          <w:rFonts w:ascii="Arial" w:hAnsi="Arial" w:cs="Arial"/>
          <w:b/>
          <w:bCs/>
          <w:sz w:val="20"/>
          <w:szCs w:val="20"/>
        </w:rPr>
        <w:t xml:space="preserve"> – DEFINITIONS AND DOCUMENT HISTORY</w:t>
      </w:r>
    </w:p>
    <w:p w14:paraId="45C7DA6F" w14:textId="64BF1113" w:rsidR="00837685" w:rsidRDefault="00837685" w:rsidP="00290138">
      <w:pPr>
        <w:tabs>
          <w:tab w:val="left" w:pos="709"/>
        </w:tabs>
        <w:ind w:left="1134" w:hanging="1134"/>
        <w:jc w:val="both"/>
        <w:rPr>
          <w:rFonts w:ascii="Arial" w:hAnsi="Arial" w:cs="Arial"/>
          <w:b/>
          <w:bCs/>
          <w:sz w:val="20"/>
          <w:szCs w:val="20"/>
        </w:rPr>
      </w:pPr>
      <w:r>
        <w:rPr>
          <w:rFonts w:ascii="Arial" w:hAnsi="Arial" w:cs="Arial"/>
          <w:b/>
          <w:bCs/>
          <w:sz w:val="20"/>
          <w:szCs w:val="20"/>
        </w:rPr>
        <w:t>3</w:t>
      </w:r>
      <w:r>
        <w:rPr>
          <w:rFonts w:ascii="Arial" w:hAnsi="Arial" w:cs="Arial"/>
          <w:b/>
          <w:bCs/>
          <w:sz w:val="20"/>
          <w:szCs w:val="20"/>
        </w:rPr>
        <w:tab/>
        <w:t>DEFINITIONS AND ABBREVIATIONS</w:t>
      </w:r>
    </w:p>
    <w:p w14:paraId="3C68858A" w14:textId="091177F3" w:rsidR="001D735C" w:rsidRDefault="001D735C" w:rsidP="00966CBD">
      <w:pPr>
        <w:tabs>
          <w:tab w:val="left" w:pos="1134"/>
          <w:tab w:val="left" w:pos="3402"/>
        </w:tabs>
        <w:ind w:left="709"/>
        <w:jc w:val="both"/>
        <w:rPr>
          <w:rFonts w:ascii="Arial" w:hAnsi="Arial" w:cs="Arial"/>
          <w:sz w:val="20"/>
          <w:szCs w:val="20"/>
        </w:rPr>
      </w:pPr>
      <w:r>
        <w:rPr>
          <w:rFonts w:ascii="Arial" w:hAnsi="Arial" w:cs="Arial"/>
          <w:sz w:val="20"/>
          <w:szCs w:val="20"/>
        </w:rPr>
        <w:t>CNI</w:t>
      </w:r>
      <w:r w:rsidR="00F045EC">
        <w:rPr>
          <w:rFonts w:ascii="Arial" w:hAnsi="Arial" w:cs="Arial"/>
          <w:sz w:val="20"/>
          <w:szCs w:val="20"/>
        </w:rPr>
        <w:tab/>
      </w:r>
      <w:r w:rsidR="00F045EC">
        <w:rPr>
          <w:rFonts w:ascii="Arial" w:hAnsi="Arial" w:cs="Arial"/>
          <w:sz w:val="20"/>
          <w:szCs w:val="20"/>
        </w:rPr>
        <w:tab/>
        <w:t>Critical National Infrastructure</w:t>
      </w:r>
    </w:p>
    <w:p w14:paraId="7E334844" w14:textId="48F59119" w:rsidR="00F514AD" w:rsidRDefault="00F514AD" w:rsidP="00966CBD">
      <w:pPr>
        <w:tabs>
          <w:tab w:val="left" w:pos="1134"/>
          <w:tab w:val="left" w:pos="3402"/>
        </w:tabs>
        <w:ind w:left="709"/>
        <w:jc w:val="both"/>
        <w:rPr>
          <w:rFonts w:ascii="Arial" w:hAnsi="Arial" w:cs="Arial"/>
          <w:sz w:val="20"/>
          <w:szCs w:val="20"/>
        </w:rPr>
      </w:pPr>
      <w:r>
        <w:rPr>
          <w:rFonts w:ascii="Arial" w:hAnsi="Arial" w:cs="Arial"/>
          <w:sz w:val="20"/>
          <w:szCs w:val="20"/>
        </w:rPr>
        <w:t>DER</w:t>
      </w:r>
      <w:r>
        <w:rPr>
          <w:rFonts w:ascii="Arial" w:hAnsi="Arial" w:cs="Arial"/>
          <w:sz w:val="20"/>
          <w:szCs w:val="20"/>
        </w:rPr>
        <w:tab/>
      </w:r>
      <w:r>
        <w:rPr>
          <w:rFonts w:ascii="Arial" w:hAnsi="Arial" w:cs="Arial"/>
          <w:sz w:val="20"/>
          <w:szCs w:val="20"/>
        </w:rPr>
        <w:tab/>
      </w:r>
      <w:commentRangeStart w:id="147"/>
      <w:r>
        <w:rPr>
          <w:rFonts w:ascii="Arial" w:hAnsi="Arial" w:cs="Arial"/>
          <w:sz w:val="20"/>
          <w:szCs w:val="20"/>
        </w:rPr>
        <w:t>Distributed Energy Resources</w:t>
      </w:r>
      <w:commentRangeEnd w:id="147"/>
      <w:r w:rsidR="00FA0B91">
        <w:rPr>
          <w:rStyle w:val="CommentReference"/>
          <w:rFonts w:ascii="Arial" w:eastAsia="Times New Roman" w:hAnsi="Arial" w:cs="Times New Roman"/>
          <w:snapToGrid w:val="0"/>
        </w:rPr>
        <w:commentReference w:id="147"/>
      </w:r>
    </w:p>
    <w:p w14:paraId="5CA003C0" w14:textId="26D10A7D" w:rsidR="002D7B10" w:rsidRDefault="002D7B10" w:rsidP="00966CBD">
      <w:pPr>
        <w:tabs>
          <w:tab w:val="left" w:pos="1134"/>
          <w:tab w:val="left" w:pos="3402"/>
        </w:tabs>
        <w:ind w:left="709"/>
        <w:jc w:val="both"/>
        <w:rPr>
          <w:rFonts w:ascii="Arial" w:hAnsi="Arial" w:cs="Arial"/>
          <w:sz w:val="20"/>
          <w:szCs w:val="20"/>
        </w:rPr>
      </w:pPr>
      <w:r>
        <w:rPr>
          <w:rFonts w:ascii="Arial" w:hAnsi="Arial" w:cs="Arial"/>
          <w:sz w:val="20"/>
          <w:szCs w:val="20"/>
        </w:rPr>
        <w:t>DMS</w:t>
      </w:r>
      <w:r>
        <w:rPr>
          <w:rFonts w:ascii="Arial" w:hAnsi="Arial" w:cs="Arial"/>
          <w:sz w:val="20"/>
          <w:szCs w:val="20"/>
        </w:rPr>
        <w:tab/>
        <w:t>Dis</w:t>
      </w:r>
      <w:r w:rsidR="006D0702">
        <w:rPr>
          <w:rFonts w:ascii="Arial" w:hAnsi="Arial" w:cs="Arial"/>
          <w:sz w:val="20"/>
          <w:szCs w:val="20"/>
        </w:rPr>
        <w:t>trib</w:t>
      </w:r>
      <w:r w:rsidR="00AB3ABA">
        <w:rPr>
          <w:rFonts w:ascii="Arial" w:hAnsi="Arial" w:cs="Arial"/>
          <w:sz w:val="20"/>
          <w:szCs w:val="20"/>
        </w:rPr>
        <w:t>ution Management System</w:t>
      </w:r>
    </w:p>
    <w:p w14:paraId="3C8C14A2" w14:textId="50638056" w:rsidR="00B337D2" w:rsidRDefault="00B337D2" w:rsidP="00966CBD">
      <w:pPr>
        <w:tabs>
          <w:tab w:val="left" w:pos="1134"/>
          <w:tab w:val="left" w:pos="3402"/>
        </w:tabs>
        <w:ind w:left="709"/>
        <w:jc w:val="both"/>
        <w:rPr>
          <w:rFonts w:ascii="Arial" w:hAnsi="Arial" w:cs="Arial"/>
          <w:sz w:val="20"/>
          <w:szCs w:val="20"/>
        </w:rPr>
      </w:pPr>
      <w:r>
        <w:rPr>
          <w:rFonts w:ascii="Arial" w:hAnsi="Arial" w:cs="Arial"/>
          <w:sz w:val="20"/>
          <w:szCs w:val="20"/>
        </w:rPr>
        <w:t>DNO</w:t>
      </w:r>
      <w:r>
        <w:rPr>
          <w:rFonts w:ascii="Arial" w:hAnsi="Arial" w:cs="Arial"/>
          <w:sz w:val="20"/>
          <w:szCs w:val="20"/>
        </w:rPr>
        <w:tab/>
        <w:t>Distribution Network Operator</w:t>
      </w:r>
    </w:p>
    <w:p w14:paraId="0F7BE773" w14:textId="657D35B2" w:rsidR="00375845" w:rsidRDefault="00375845" w:rsidP="00966CBD">
      <w:pPr>
        <w:tabs>
          <w:tab w:val="left" w:pos="1134"/>
          <w:tab w:val="left" w:pos="3402"/>
        </w:tabs>
        <w:ind w:left="709"/>
        <w:jc w:val="both"/>
        <w:rPr>
          <w:rFonts w:ascii="Arial" w:hAnsi="Arial" w:cs="Arial"/>
          <w:sz w:val="20"/>
          <w:szCs w:val="20"/>
        </w:rPr>
      </w:pPr>
      <w:r>
        <w:rPr>
          <w:rFonts w:ascii="Arial" w:hAnsi="Arial" w:cs="Arial"/>
          <w:sz w:val="20"/>
          <w:szCs w:val="20"/>
        </w:rPr>
        <w:t>DRZC</w:t>
      </w:r>
      <w:r>
        <w:rPr>
          <w:rFonts w:ascii="Arial" w:hAnsi="Arial" w:cs="Arial"/>
          <w:sz w:val="20"/>
          <w:szCs w:val="20"/>
        </w:rPr>
        <w:tab/>
      </w:r>
      <w:commentRangeStart w:id="148"/>
      <w:r>
        <w:rPr>
          <w:rFonts w:ascii="Arial" w:hAnsi="Arial" w:cs="Arial"/>
          <w:sz w:val="20"/>
          <w:szCs w:val="20"/>
        </w:rPr>
        <w:t>Distribution Restoration Zone Control System</w:t>
      </w:r>
      <w:commentRangeEnd w:id="148"/>
      <w:r w:rsidR="00FA0B91">
        <w:rPr>
          <w:rStyle w:val="CommentReference"/>
          <w:rFonts w:ascii="Arial" w:eastAsia="Times New Roman" w:hAnsi="Arial" w:cs="Times New Roman"/>
          <w:snapToGrid w:val="0"/>
        </w:rPr>
        <w:commentReference w:id="148"/>
      </w:r>
    </w:p>
    <w:p w14:paraId="0F81DE96" w14:textId="577B788E" w:rsidR="00F27A4B" w:rsidRDefault="00F27A4B" w:rsidP="00966CBD">
      <w:pPr>
        <w:tabs>
          <w:tab w:val="left" w:pos="1134"/>
          <w:tab w:val="left" w:pos="3402"/>
        </w:tabs>
        <w:ind w:left="709"/>
        <w:jc w:val="both"/>
        <w:rPr>
          <w:rFonts w:ascii="Arial" w:hAnsi="Arial" w:cs="Arial"/>
          <w:sz w:val="20"/>
          <w:szCs w:val="20"/>
        </w:rPr>
      </w:pPr>
      <w:r>
        <w:rPr>
          <w:rFonts w:ascii="Arial" w:hAnsi="Arial" w:cs="Arial"/>
          <w:sz w:val="20"/>
          <w:szCs w:val="20"/>
        </w:rPr>
        <w:t>DRZP</w:t>
      </w:r>
      <w:r>
        <w:rPr>
          <w:rFonts w:ascii="Arial" w:hAnsi="Arial" w:cs="Arial"/>
          <w:sz w:val="20"/>
          <w:szCs w:val="20"/>
        </w:rPr>
        <w:tab/>
        <w:t>Distribution Restoration Zone Plan</w:t>
      </w:r>
    </w:p>
    <w:p w14:paraId="3100F26A" w14:textId="6900EFD1" w:rsidR="00363B98" w:rsidRDefault="00363B98" w:rsidP="00966CBD">
      <w:pPr>
        <w:tabs>
          <w:tab w:val="left" w:pos="1134"/>
          <w:tab w:val="left" w:pos="3402"/>
        </w:tabs>
        <w:ind w:left="709"/>
        <w:jc w:val="both"/>
        <w:rPr>
          <w:rFonts w:ascii="Arial" w:hAnsi="Arial" w:cs="Arial"/>
          <w:sz w:val="20"/>
          <w:szCs w:val="20"/>
        </w:rPr>
      </w:pPr>
      <w:r>
        <w:rPr>
          <w:rFonts w:ascii="Arial" w:hAnsi="Arial" w:cs="Arial"/>
          <w:sz w:val="20"/>
          <w:szCs w:val="20"/>
        </w:rPr>
        <w:t>ER G91</w:t>
      </w:r>
      <w:r>
        <w:rPr>
          <w:rFonts w:ascii="Arial" w:hAnsi="Arial" w:cs="Arial"/>
          <w:sz w:val="20"/>
          <w:szCs w:val="20"/>
        </w:rPr>
        <w:tab/>
        <w:t xml:space="preserve">Engineering Recommendation </w:t>
      </w:r>
      <w:r w:rsidR="00E85CE4">
        <w:rPr>
          <w:rFonts w:ascii="Arial" w:hAnsi="Arial" w:cs="Arial"/>
          <w:sz w:val="20"/>
          <w:szCs w:val="20"/>
        </w:rPr>
        <w:t xml:space="preserve">G91 </w:t>
      </w:r>
      <w:r w:rsidR="001B592C">
        <w:rPr>
          <w:rFonts w:ascii="Arial" w:hAnsi="Arial" w:cs="Arial"/>
          <w:sz w:val="20"/>
          <w:szCs w:val="20"/>
        </w:rPr>
        <w:t>–</w:t>
      </w:r>
      <w:r w:rsidR="00E85CE4">
        <w:rPr>
          <w:rFonts w:ascii="Arial" w:hAnsi="Arial" w:cs="Arial"/>
          <w:sz w:val="20"/>
          <w:szCs w:val="20"/>
        </w:rPr>
        <w:t xml:space="preserve"> </w:t>
      </w:r>
      <w:r w:rsidR="001B592C">
        <w:rPr>
          <w:rFonts w:ascii="Arial" w:hAnsi="Arial" w:cs="Arial"/>
          <w:sz w:val="20"/>
          <w:szCs w:val="20"/>
        </w:rPr>
        <w:t xml:space="preserve">Substation Black Start </w:t>
      </w:r>
      <w:r w:rsidR="001B592C">
        <w:rPr>
          <w:rFonts w:ascii="Arial" w:hAnsi="Arial" w:cs="Arial"/>
          <w:sz w:val="20"/>
          <w:szCs w:val="20"/>
        </w:rPr>
        <w:tab/>
      </w:r>
      <w:r w:rsidR="001B592C">
        <w:rPr>
          <w:rFonts w:ascii="Arial" w:hAnsi="Arial" w:cs="Arial"/>
          <w:sz w:val="20"/>
          <w:szCs w:val="20"/>
        </w:rPr>
        <w:tab/>
        <w:t>Resilience</w:t>
      </w:r>
    </w:p>
    <w:p w14:paraId="553A4F34" w14:textId="0B2B2951" w:rsidR="007018D2" w:rsidRDefault="00C34CFF" w:rsidP="00966CBD">
      <w:pPr>
        <w:tabs>
          <w:tab w:val="left" w:pos="1134"/>
          <w:tab w:val="left" w:pos="3402"/>
        </w:tabs>
        <w:ind w:left="709"/>
        <w:jc w:val="both"/>
        <w:rPr>
          <w:rFonts w:ascii="Arial" w:hAnsi="Arial" w:cs="Arial"/>
          <w:sz w:val="20"/>
          <w:szCs w:val="20"/>
        </w:rPr>
      </w:pPr>
      <w:r w:rsidRPr="00966CBD">
        <w:rPr>
          <w:rFonts w:ascii="Arial" w:hAnsi="Arial" w:cs="Arial"/>
          <w:sz w:val="20"/>
          <w:szCs w:val="20"/>
        </w:rPr>
        <w:t>ICCP</w:t>
      </w:r>
      <w:r w:rsidR="00966CBD">
        <w:rPr>
          <w:rFonts w:ascii="Arial" w:hAnsi="Arial" w:cs="Arial"/>
          <w:sz w:val="20"/>
          <w:szCs w:val="20"/>
        </w:rPr>
        <w:tab/>
      </w:r>
      <w:r w:rsidR="00966CBD" w:rsidRPr="000C6197">
        <w:rPr>
          <w:rFonts w:ascii="Arial" w:hAnsi="Arial" w:cs="Arial"/>
          <w:sz w:val="20"/>
          <w:szCs w:val="20"/>
        </w:rPr>
        <w:t>Inter-Control Centre Communication Protocol</w:t>
      </w:r>
    </w:p>
    <w:p w14:paraId="11DCC0A0" w14:textId="0CE3763C" w:rsidR="00363B98" w:rsidRDefault="00363B98" w:rsidP="00966CBD">
      <w:pPr>
        <w:tabs>
          <w:tab w:val="left" w:pos="1134"/>
          <w:tab w:val="left" w:pos="3402"/>
        </w:tabs>
        <w:ind w:left="709"/>
        <w:jc w:val="both"/>
        <w:rPr>
          <w:rFonts w:ascii="Arial" w:hAnsi="Arial" w:cs="Arial"/>
          <w:sz w:val="20"/>
          <w:szCs w:val="20"/>
        </w:rPr>
      </w:pPr>
      <w:r>
        <w:rPr>
          <w:rFonts w:ascii="Arial" w:hAnsi="Arial" w:cs="Arial"/>
          <w:sz w:val="20"/>
          <w:szCs w:val="20"/>
        </w:rPr>
        <w:t>NIS</w:t>
      </w:r>
      <w:r>
        <w:rPr>
          <w:rFonts w:ascii="Arial" w:hAnsi="Arial" w:cs="Arial"/>
          <w:sz w:val="20"/>
          <w:szCs w:val="20"/>
        </w:rPr>
        <w:tab/>
      </w:r>
      <w:r>
        <w:rPr>
          <w:rFonts w:ascii="Arial" w:hAnsi="Arial" w:cs="Arial"/>
          <w:sz w:val="20"/>
          <w:szCs w:val="20"/>
        </w:rPr>
        <w:tab/>
        <w:t>Network and Information Security</w:t>
      </w:r>
    </w:p>
    <w:p w14:paraId="3EDD48FD" w14:textId="1BE6B55B" w:rsidR="00C34CFF" w:rsidRPr="00966CBD" w:rsidRDefault="007018D2" w:rsidP="00966CBD">
      <w:pPr>
        <w:tabs>
          <w:tab w:val="left" w:pos="1134"/>
          <w:tab w:val="left" w:pos="3402"/>
        </w:tabs>
        <w:ind w:left="709"/>
        <w:jc w:val="both"/>
        <w:rPr>
          <w:rFonts w:ascii="Arial" w:hAnsi="Arial" w:cs="Arial"/>
          <w:sz w:val="20"/>
          <w:szCs w:val="20"/>
        </w:rPr>
      </w:pPr>
      <w:r>
        <w:rPr>
          <w:rFonts w:ascii="Arial" w:hAnsi="Arial" w:cs="Arial"/>
          <w:sz w:val="20"/>
          <w:szCs w:val="20"/>
        </w:rPr>
        <w:t>RTU</w:t>
      </w:r>
      <w:r>
        <w:rPr>
          <w:rFonts w:ascii="Arial" w:hAnsi="Arial" w:cs="Arial"/>
          <w:sz w:val="20"/>
          <w:szCs w:val="20"/>
        </w:rPr>
        <w:tab/>
      </w:r>
      <w:r>
        <w:rPr>
          <w:rFonts w:ascii="Arial" w:hAnsi="Arial" w:cs="Arial"/>
          <w:sz w:val="20"/>
          <w:szCs w:val="20"/>
        </w:rPr>
        <w:tab/>
        <w:t>Remote Terminal Unit</w:t>
      </w:r>
      <w:r w:rsidR="008D400A" w:rsidRPr="00966CBD">
        <w:rPr>
          <w:rFonts w:ascii="Arial" w:hAnsi="Arial" w:cs="Arial"/>
          <w:sz w:val="20"/>
          <w:szCs w:val="20"/>
        </w:rPr>
        <w:tab/>
      </w:r>
    </w:p>
    <w:p w14:paraId="5BF9DF94" w14:textId="1C75E8AB" w:rsidR="00C75B00" w:rsidRPr="009458E5" w:rsidRDefault="008D400A" w:rsidP="009458E5">
      <w:pPr>
        <w:tabs>
          <w:tab w:val="left" w:pos="1134"/>
          <w:tab w:val="left" w:pos="3402"/>
        </w:tabs>
        <w:ind w:left="1418" w:hanging="709"/>
        <w:jc w:val="both"/>
        <w:rPr>
          <w:rFonts w:ascii="Arial" w:hAnsi="Arial" w:cs="Arial"/>
          <w:sz w:val="20"/>
          <w:szCs w:val="20"/>
        </w:rPr>
      </w:pPr>
      <w:r w:rsidRPr="00121096">
        <w:rPr>
          <w:rFonts w:ascii="Arial" w:hAnsi="Arial" w:cs="Arial"/>
          <w:sz w:val="20"/>
          <w:szCs w:val="20"/>
        </w:rPr>
        <w:t>SCADA</w:t>
      </w:r>
      <w:r w:rsidR="00121096" w:rsidRPr="00121096">
        <w:rPr>
          <w:rFonts w:ascii="Arial" w:hAnsi="Arial" w:cs="Arial"/>
          <w:sz w:val="20"/>
          <w:szCs w:val="20"/>
        </w:rPr>
        <w:tab/>
      </w:r>
      <w:r w:rsidR="00966CBD">
        <w:rPr>
          <w:rFonts w:ascii="Arial" w:hAnsi="Arial" w:cs="Arial"/>
          <w:sz w:val="20"/>
          <w:szCs w:val="20"/>
        </w:rPr>
        <w:tab/>
      </w:r>
      <w:r w:rsidR="00121096" w:rsidRPr="00121096">
        <w:rPr>
          <w:rFonts w:ascii="Arial" w:hAnsi="Arial" w:cs="Arial"/>
          <w:sz w:val="20"/>
          <w:szCs w:val="20"/>
        </w:rPr>
        <w:t>Supervisory Control and Data Acquisition</w:t>
      </w:r>
      <w:r w:rsidR="00121096" w:rsidRPr="00121096">
        <w:rPr>
          <w:rFonts w:ascii="Arial" w:hAnsi="Arial" w:cs="Arial"/>
          <w:sz w:val="20"/>
          <w:szCs w:val="20"/>
        </w:rPr>
        <w:tab/>
      </w:r>
    </w:p>
    <w:p w14:paraId="0D3961FF" w14:textId="17E702EB" w:rsidR="002906F9" w:rsidRDefault="00D26279" w:rsidP="00290138">
      <w:pPr>
        <w:tabs>
          <w:tab w:val="left" w:pos="709"/>
        </w:tabs>
        <w:ind w:left="1134" w:hanging="1134"/>
        <w:jc w:val="both"/>
        <w:rPr>
          <w:rFonts w:ascii="Arial" w:hAnsi="Arial" w:cs="Arial"/>
          <w:b/>
          <w:bCs/>
          <w:sz w:val="20"/>
          <w:szCs w:val="20"/>
        </w:rPr>
      </w:pPr>
      <w:r>
        <w:rPr>
          <w:rFonts w:ascii="Arial" w:hAnsi="Arial" w:cs="Arial"/>
          <w:b/>
          <w:bCs/>
          <w:sz w:val="20"/>
          <w:szCs w:val="20"/>
        </w:rPr>
        <w:t>PART 4 – AMENDMENTS</w:t>
      </w:r>
    </w:p>
    <w:p w14:paraId="4ECCF6D1" w14:textId="515D8EBA" w:rsidR="00C75B00" w:rsidRDefault="00C75B00" w:rsidP="00290138">
      <w:pPr>
        <w:tabs>
          <w:tab w:val="left" w:pos="709"/>
        </w:tabs>
        <w:ind w:left="1134" w:hanging="1134"/>
        <w:jc w:val="both"/>
        <w:rPr>
          <w:rFonts w:ascii="Arial" w:hAnsi="Arial" w:cs="Arial"/>
          <w:b/>
          <w:bCs/>
          <w:sz w:val="20"/>
          <w:szCs w:val="20"/>
        </w:rPr>
      </w:pPr>
      <w:r>
        <w:rPr>
          <w:rFonts w:ascii="Arial" w:hAnsi="Arial" w:cs="Arial"/>
          <w:b/>
          <w:bCs/>
          <w:sz w:val="20"/>
          <w:szCs w:val="20"/>
        </w:rPr>
        <w:t>4</w:t>
      </w:r>
      <w:r>
        <w:rPr>
          <w:rFonts w:ascii="Arial" w:hAnsi="Arial" w:cs="Arial"/>
          <w:b/>
          <w:bCs/>
          <w:sz w:val="20"/>
          <w:szCs w:val="20"/>
        </w:rPr>
        <w:tab/>
        <w:t>AMENDMENTS RECORDS</w:t>
      </w:r>
    </w:p>
    <w:tbl>
      <w:tblPr>
        <w:tblStyle w:val="TableGrid"/>
        <w:tblW w:w="0" w:type="auto"/>
        <w:tblInd w:w="704" w:type="dxa"/>
        <w:tblLook w:val="04A0" w:firstRow="1" w:lastRow="0" w:firstColumn="1" w:lastColumn="0" w:noHBand="0" w:noVBand="1"/>
      </w:tblPr>
      <w:tblGrid>
        <w:gridCol w:w="1848"/>
        <w:gridCol w:w="1389"/>
        <w:gridCol w:w="1950"/>
        <w:gridCol w:w="1556"/>
        <w:gridCol w:w="1569"/>
      </w:tblGrid>
      <w:tr w:rsidR="00290138" w14:paraId="6D3AD737" w14:textId="77777777" w:rsidTr="00290138">
        <w:tc>
          <w:tcPr>
            <w:tcW w:w="1848" w:type="dxa"/>
          </w:tcPr>
          <w:p w14:paraId="6ECDE4FD" w14:textId="2046B4B0" w:rsidR="008C5597" w:rsidRDefault="008C5597" w:rsidP="00837685">
            <w:pPr>
              <w:tabs>
                <w:tab w:val="left" w:pos="1134"/>
              </w:tabs>
              <w:jc w:val="both"/>
              <w:rPr>
                <w:rFonts w:ascii="Arial" w:hAnsi="Arial" w:cs="Arial"/>
                <w:b/>
                <w:bCs/>
                <w:sz w:val="20"/>
                <w:szCs w:val="20"/>
              </w:rPr>
            </w:pPr>
            <w:r>
              <w:rPr>
                <w:rFonts w:ascii="Arial" w:hAnsi="Arial" w:cs="Arial"/>
                <w:b/>
                <w:bCs/>
                <w:sz w:val="20"/>
                <w:szCs w:val="20"/>
              </w:rPr>
              <w:t>Issue</w:t>
            </w:r>
          </w:p>
        </w:tc>
        <w:tc>
          <w:tcPr>
            <w:tcW w:w="1389" w:type="dxa"/>
          </w:tcPr>
          <w:p w14:paraId="6BD6AC5A" w14:textId="3F1DB0F3" w:rsidR="008C5597" w:rsidRDefault="008C5597" w:rsidP="00837685">
            <w:pPr>
              <w:tabs>
                <w:tab w:val="left" w:pos="1134"/>
              </w:tabs>
              <w:jc w:val="both"/>
              <w:rPr>
                <w:rFonts w:ascii="Arial" w:hAnsi="Arial" w:cs="Arial"/>
                <w:b/>
                <w:bCs/>
                <w:sz w:val="20"/>
                <w:szCs w:val="20"/>
              </w:rPr>
            </w:pPr>
            <w:r>
              <w:rPr>
                <w:rFonts w:ascii="Arial" w:hAnsi="Arial" w:cs="Arial"/>
                <w:b/>
                <w:bCs/>
                <w:sz w:val="20"/>
                <w:szCs w:val="20"/>
              </w:rPr>
              <w:t>Date</w:t>
            </w:r>
          </w:p>
        </w:tc>
        <w:tc>
          <w:tcPr>
            <w:tcW w:w="1950" w:type="dxa"/>
          </w:tcPr>
          <w:p w14:paraId="259EEF02" w14:textId="349E011C" w:rsidR="008C5597" w:rsidRDefault="00390662" w:rsidP="00390662">
            <w:pPr>
              <w:tabs>
                <w:tab w:val="left" w:pos="1134"/>
              </w:tabs>
              <w:jc w:val="center"/>
              <w:rPr>
                <w:rFonts w:ascii="Arial" w:hAnsi="Arial" w:cs="Arial"/>
                <w:b/>
                <w:bCs/>
                <w:sz w:val="20"/>
                <w:szCs w:val="20"/>
              </w:rPr>
            </w:pPr>
            <w:r>
              <w:rPr>
                <w:rFonts w:ascii="Arial" w:hAnsi="Arial" w:cs="Arial"/>
                <w:b/>
                <w:bCs/>
                <w:sz w:val="20"/>
                <w:szCs w:val="20"/>
              </w:rPr>
              <w:t>Summary of Changes/Reasons</w:t>
            </w:r>
          </w:p>
        </w:tc>
        <w:tc>
          <w:tcPr>
            <w:tcW w:w="1556" w:type="dxa"/>
          </w:tcPr>
          <w:p w14:paraId="5D43F25F" w14:textId="5D385B74" w:rsidR="008C5597" w:rsidRDefault="00390662" w:rsidP="00290138">
            <w:pPr>
              <w:tabs>
                <w:tab w:val="left" w:pos="1134"/>
              </w:tabs>
              <w:jc w:val="center"/>
              <w:rPr>
                <w:rFonts w:ascii="Arial" w:hAnsi="Arial" w:cs="Arial"/>
                <w:b/>
                <w:bCs/>
                <w:sz w:val="20"/>
                <w:szCs w:val="20"/>
              </w:rPr>
            </w:pPr>
            <w:r>
              <w:rPr>
                <w:rFonts w:ascii="Arial" w:hAnsi="Arial" w:cs="Arial"/>
                <w:b/>
                <w:bCs/>
                <w:sz w:val="20"/>
                <w:szCs w:val="20"/>
              </w:rPr>
              <w:t>Autho</w:t>
            </w:r>
            <w:r w:rsidR="00290138">
              <w:rPr>
                <w:rFonts w:ascii="Arial" w:hAnsi="Arial" w:cs="Arial"/>
                <w:b/>
                <w:bCs/>
                <w:sz w:val="20"/>
                <w:szCs w:val="20"/>
              </w:rPr>
              <w:t>r(s)</w:t>
            </w:r>
          </w:p>
        </w:tc>
        <w:tc>
          <w:tcPr>
            <w:tcW w:w="1569" w:type="dxa"/>
          </w:tcPr>
          <w:p w14:paraId="14221237" w14:textId="77777777" w:rsidR="008C5597" w:rsidRDefault="00290138" w:rsidP="00837685">
            <w:pPr>
              <w:tabs>
                <w:tab w:val="left" w:pos="1134"/>
              </w:tabs>
              <w:jc w:val="both"/>
              <w:rPr>
                <w:rFonts w:ascii="Arial" w:hAnsi="Arial" w:cs="Arial"/>
                <w:b/>
                <w:bCs/>
                <w:sz w:val="20"/>
                <w:szCs w:val="20"/>
              </w:rPr>
            </w:pPr>
            <w:r>
              <w:rPr>
                <w:rFonts w:ascii="Arial" w:hAnsi="Arial" w:cs="Arial"/>
                <w:b/>
                <w:bCs/>
                <w:sz w:val="20"/>
                <w:szCs w:val="20"/>
              </w:rPr>
              <w:t>Approved by</w:t>
            </w:r>
          </w:p>
          <w:p w14:paraId="12B60DC4" w14:textId="71FA14AD" w:rsidR="00290138" w:rsidRDefault="00290138" w:rsidP="00837685">
            <w:pPr>
              <w:tabs>
                <w:tab w:val="left" w:pos="1134"/>
              </w:tabs>
              <w:jc w:val="both"/>
              <w:rPr>
                <w:rFonts w:ascii="Arial" w:hAnsi="Arial" w:cs="Arial"/>
                <w:b/>
                <w:bCs/>
                <w:sz w:val="20"/>
                <w:szCs w:val="20"/>
              </w:rPr>
            </w:pPr>
            <w:r>
              <w:rPr>
                <w:rFonts w:ascii="Arial" w:hAnsi="Arial" w:cs="Arial"/>
                <w:b/>
                <w:bCs/>
                <w:sz w:val="20"/>
                <w:szCs w:val="20"/>
              </w:rPr>
              <w:t>(Inc Job Title)</w:t>
            </w:r>
          </w:p>
        </w:tc>
      </w:tr>
      <w:tr w:rsidR="00290138" w14:paraId="1FF2C3E6" w14:textId="77777777" w:rsidTr="00290138">
        <w:tc>
          <w:tcPr>
            <w:tcW w:w="1848" w:type="dxa"/>
          </w:tcPr>
          <w:p w14:paraId="055F4FF8" w14:textId="77777777" w:rsidR="008C5597" w:rsidRDefault="008C5597" w:rsidP="00837685">
            <w:pPr>
              <w:tabs>
                <w:tab w:val="left" w:pos="1134"/>
              </w:tabs>
              <w:jc w:val="both"/>
              <w:rPr>
                <w:rFonts w:ascii="Arial" w:hAnsi="Arial" w:cs="Arial"/>
                <w:b/>
                <w:bCs/>
                <w:sz w:val="20"/>
                <w:szCs w:val="20"/>
              </w:rPr>
            </w:pPr>
          </w:p>
        </w:tc>
        <w:tc>
          <w:tcPr>
            <w:tcW w:w="1389" w:type="dxa"/>
          </w:tcPr>
          <w:p w14:paraId="348BA1A7" w14:textId="77777777" w:rsidR="008C5597" w:rsidRDefault="008C5597" w:rsidP="00837685">
            <w:pPr>
              <w:tabs>
                <w:tab w:val="left" w:pos="1134"/>
              </w:tabs>
              <w:jc w:val="both"/>
              <w:rPr>
                <w:rFonts w:ascii="Arial" w:hAnsi="Arial" w:cs="Arial"/>
                <w:b/>
                <w:bCs/>
                <w:sz w:val="20"/>
                <w:szCs w:val="20"/>
              </w:rPr>
            </w:pPr>
          </w:p>
        </w:tc>
        <w:tc>
          <w:tcPr>
            <w:tcW w:w="1950" w:type="dxa"/>
          </w:tcPr>
          <w:p w14:paraId="6BC56539" w14:textId="77777777" w:rsidR="008C5597" w:rsidRDefault="008C5597" w:rsidP="00837685">
            <w:pPr>
              <w:tabs>
                <w:tab w:val="left" w:pos="1134"/>
              </w:tabs>
              <w:jc w:val="both"/>
              <w:rPr>
                <w:rFonts w:ascii="Arial" w:hAnsi="Arial" w:cs="Arial"/>
                <w:b/>
                <w:bCs/>
                <w:sz w:val="20"/>
                <w:szCs w:val="20"/>
              </w:rPr>
            </w:pPr>
          </w:p>
        </w:tc>
        <w:tc>
          <w:tcPr>
            <w:tcW w:w="1556" w:type="dxa"/>
          </w:tcPr>
          <w:p w14:paraId="0EC92895" w14:textId="77777777" w:rsidR="008C5597" w:rsidRDefault="008C5597" w:rsidP="00837685">
            <w:pPr>
              <w:tabs>
                <w:tab w:val="left" w:pos="1134"/>
              </w:tabs>
              <w:jc w:val="both"/>
              <w:rPr>
                <w:rFonts w:ascii="Arial" w:hAnsi="Arial" w:cs="Arial"/>
                <w:b/>
                <w:bCs/>
                <w:sz w:val="20"/>
                <w:szCs w:val="20"/>
              </w:rPr>
            </w:pPr>
          </w:p>
        </w:tc>
        <w:tc>
          <w:tcPr>
            <w:tcW w:w="1569" w:type="dxa"/>
          </w:tcPr>
          <w:p w14:paraId="56268CC2" w14:textId="77777777" w:rsidR="008C5597" w:rsidRDefault="008C5597" w:rsidP="00837685">
            <w:pPr>
              <w:tabs>
                <w:tab w:val="left" w:pos="1134"/>
              </w:tabs>
              <w:jc w:val="both"/>
              <w:rPr>
                <w:rFonts w:ascii="Arial" w:hAnsi="Arial" w:cs="Arial"/>
                <w:b/>
                <w:bCs/>
                <w:sz w:val="20"/>
                <w:szCs w:val="20"/>
              </w:rPr>
            </w:pPr>
          </w:p>
        </w:tc>
      </w:tr>
    </w:tbl>
    <w:p w14:paraId="45F1958B" w14:textId="19D38049" w:rsidR="00C75B00" w:rsidRDefault="00C75B00" w:rsidP="00837685">
      <w:pPr>
        <w:tabs>
          <w:tab w:val="left" w:pos="1134"/>
        </w:tabs>
        <w:ind w:left="1134" w:hanging="1134"/>
        <w:jc w:val="both"/>
        <w:rPr>
          <w:rFonts w:ascii="Arial" w:hAnsi="Arial" w:cs="Arial"/>
          <w:b/>
          <w:bCs/>
          <w:sz w:val="20"/>
          <w:szCs w:val="20"/>
        </w:rPr>
      </w:pPr>
    </w:p>
    <w:p w14:paraId="61ED2A4A" w14:textId="117B9FC7" w:rsidR="009E7A67" w:rsidRDefault="009E7A67" w:rsidP="009E7A67">
      <w:pPr>
        <w:tabs>
          <w:tab w:val="left" w:pos="709"/>
        </w:tabs>
        <w:ind w:left="1134" w:hanging="1134"/>
        <w:jc w:val="both"/>
        <w:rPr>
          <w:rFonts w:ascii="Arial" w:hAnsi="Arial" w:cs="Arial"/>
          <w:b/>
          <w:bCs/>
          <w:sz w:val="20"/>
          <w:szCs w:val="20"/>
        </w:rPr>
      </w:pPr>
      <w:r>
        <w:rPr>
          <w:rFonts w:ascii="Arial" w:hAnsi="Arial" w:cs="Arial"/>
          <w:b/>
          <w:bCs/>
          <w:sz w:val="20"/>
          <w:szCs w:val="20"/>
        </w:rPr>
        <w:t>4.1</w:t>
      </w:r>
      <w:r>
        <w:rPr>
          <w:rFonts w:ascii="Arial" w:hAnsi="Arial" w:cs="Arial"/>
          <w:b/>
          <w:bCs/>
          <w:sz w:val="20"/>
          <w:szCs w:val="20"/>
        </w:rPr>
        <w:tab/>
      </w:r>
      <w:r w:rsidRPr="009E7A67">
        <w:rPr>
          <w:rFonts w:ascii="Arial" w:hAnsi="Arial" w:cs="Arial"/>
          <w:b/>
          <w:bCs/>
          <w:sz w:val="20"/>
          <w:szCs w:val="20"/>
        </w:rPr>
        <w:t>Procedure Review Date</w:t>
      </w:r>
    </w:p>
    <w:p w14:paraId="4EAD5B47" w14:textId="7AEB2ED6" w:rsidR="00135344" w:rsidRDefault="00135344" w:rsidP="009E7A67">
      <w:pPr>
        <w:tabs>
          <w:tab w:val="left" w:pos="709"/>
        </w:tabs>
        <w:ind w:left="1134" w:hanging="1134"/>
        <w:jc w:val="both"/>
        <w:rPr>
          <w:rFonts w:ascii="Arial" w:hAnsi="Arial" w:cs="Arial"/>
          <w:sz w:val="20"/>
          <w:szCs w:val="20"/>
        </w:rPr>
      </w:pPr>
      <w:r>
        <w:rPr>
          <w:rFonts w:ascii="Arial" w:hAnsi="Arial" w:cs="Arial"/>
          <w:b/>
          <w:bCs/>
          <w:sz w:val="20"/>
          <w:szCs w:val="20"/>
        </w:rPr>
        <w:tab/>
      </w:r>
      <w:r w:rsidR="005504A2">
        <w:rPr>
          <w:rFonts w:ascii="Arial" w:hAnsi="Arial" w:cs="Arial"/>
          <w:sz w:val="20"/>
          <w:szCs w:val="20"/>
        </w:rPr>
        <w:t>3</w:t>
      </w:r>
      <w:r w:rsidRPr="00135344">
        <w:rPr>
          <w:rFonts w:ascii="Arial" w:hAnsi="Arial" w:cs="Arial"/>
          <w:sz w:val="20"/>
          <w:szCs w:val="20"/>
        </w:rPr>
        <w:t xml:space="preserve"> years from publication date</w:t>
      </w:r>
    </w:p>
    <w:p w14:paraId="70E2ADF7" w14:textId="6A0049E9" w:rsidR="005D7166" w:rsidRDefault="005D7166" w:rsidP="009E7A67">
      <w:pPr>
        <w:tabs>
          <w:tab w:val="left" w:pos="709"/>
        </w:tabs>
        <w:ind w:left="1134" w:hanging="1134"/>
        <w:jc w:val="both"/>
        <w:rPr>
          <w:rFonts w:ascii="Arial" w:hAnsi="Arial" w:cs="Arial"/>
          <w:b/>
          <w:bCs/>
          <w:sz w:val="20"/>
          <w:szCs w:val="20"/>
        </w:rPr>
      </w:pPr>
      <w:r w:rsidRPr="005D7166">
        <w:rPr>
          <w:rFonts w:ascii="Arial" w:hAnsi="Arial" w:cs="Arial"/>
          <w:b/>
          <w:bCs/>
          <w:sz w:val="20"/>
          <w:szCs w:val="20"/>
        </w:rPr>
        <w:t xml:space="preserve">PART </w:t>
      </w:r>
      <w:r w:rsidR="00D26279">
        <w:rPr>
          <w:rFonts w:ascii="Arial" w:hAnsi="Arial" w:cs="Arial"/>
          <w:b/>
          <w:bCs/>
          <w:sz w:val="20"/>
          <w:szCs w:val="20"/>
        </w:rPr>
        <w:t>5</w:t>
      </w:r>
      <w:r w:rsidRPr="005D7166">
        <w:rPr>
          <w:rFonts w:ascii="Arial" w:hAnsi="Arial" w:cs="Arial"/>
          <w:b/>
          <w:bCs/>
          <w:sz w:val="20"/>
          <w:szCs w:val="20"/>
        </w:rPr>
        <w:t xml:space="preserve"> - GUIDANCE NOTES AND APPENDICES</w:t>
      </w:r>
    </w:p>
    <w:p w14:paraId="10820542" w14:textId="3643BA88" w:rsidR="0033273E" w:rsidRPr="0033273E" w:rsidRDefault="0033273E" w:rsidP="009E7A67">
      <w:pPr>
        <w:tabs>
          <w:tab w:val="left" w:pos="709"/>
        </w:tabs>
        <w:ind w:left="1134" w:hanging="1134"/>
        <w:jc w:val="both"/>
        <w:rPr>
          <w:rFonts w:ascii="Arial" w:hAnsi="Arial" w:cs="Arial"/>
          <w:b/>
          <w:bCs/>
          <w:sz w:val="20"/>
          <w:szCs w:val="20"/>
        </w:rPr>
      </w:pPr>
      <w:r w:rsidRPr="0033273E">
        <w:rPr>
          <w:rFonts w:ascii="Arial" w:hAnsi="Arial" w:cs="Arial"/>
          <w:b/>
          <w:bCs/>
          <w:sz w:val="20"/>
          <w:szCs w:val="20"/>
        </w:rPr>
        <w:t>5</w:t>
      </w:r>
      <w:r>
        <w:rPr>
          <w:rFonts w:ascii="Arial" w:hAnsi="Arial" w:cs="Arial"/>
          <w:b/>
          <w:bCs/>
          <w:sz w:val="20"/>
          <w:szCs w:val="20"/>
        </w:rPr>
        <w:tab/>
      </w:r>
      <w:r w:rsidRPr="0033273E">
        <w:rPr>
          <w:rFonts w:ascii="Arial" w:hAnsi="Arial" w:cs="Arial"/>
          <w:b/>
          <w:bCs/>
          <w:sz w:val="20"/>
          <w:szCs w:val="20"/>
        </w:rPr>
        <w:t xml:space="preserve">REFERENCES </w:t>
      </w:r>
    </w:p>
    <w:p w14:paraId="595A3525" w14:textId="2BAA3AF4" w:rsidR="00DE7A40" w:rsidRPr="00C57EAB" w:rsidRDefault="00DE7A40" w:rsidP="00E77D48">
      <w:pPr>
        <w:ind w:left="2552" w:hanging="1843"/>
        <w:rPr>
          <w:rFonts w:ascii="Arial" w:hAnsi="Arial" w:cs="Arial"/>
          <w:sz w:val="20"/>
          <w:szCs w:val="20"/>
        </w:rPr>
      </w:pPr>
      <w:commentRangeStart w:id="149"/>
      <w:r w:rsidRPr="00C57EAB">
        <w:rPr>
          <w:rFonts w:ascii="Arial" w:hAnsi="Arial" w:cs="Arial"/>
          <w:sz w:val="20"/>
          <w:szCs w:val="20"/>
        </w:rPr>
        <w:t>BS EN 61850</w:t>
      </w:r>
      <w:r w:rsidRPr="00C57EAB">
        <w:rPr>
          <w:rFonts w:ascii="Arial" w:hAnsi="Arial" w:cs="Arial"/>
          <w:sz w:val="20"/>
          <w:szCs w:val="20"/>
        </w:rPr>
        <w:tab/>
        <w:t>Communication networks and systems for power utility automation.</w:t>
      </w:r>
    </w:p>
    <w:p w14:paraId="6CB54915" w14:textId="401B3D12" w:rsidR="00363B98" w:rsidRPr="00C57EAB" w:rsidRDefault="00797B3A" w:rsidP="00363B98">
      <w:pPr>
        <w:ind w:left="2552" w:hanging="1843"/>
        <w:rPr>
          <w:rFonts w:ascii="Arial" w:hAnsi="Arial" w:cs="Arial"/>
          <w:sz w:val="20"/>
          <w:szCs w:val="20"/>
        </w:rPr>
      </w:pPr>
      <w:r w:rsidRPr="00C57EAB">
        <w:rPr>
          <w:rFonts w:ascii="Arial" w:hAnsi="Arial" w:cs="Arial"/>
          <w:sz w:val="20"/>
          <w:szCs w:val="20"/>
        </w:rPr>
        <w:t xml:space="preserve">EC-RRG </w:t>
      </w:r>
      <w:r w:rsidR="00E77D48" w:rsidRPr="00C57EAB">
        <w:rPr>
          <w:rFonts w:ascii="Arial" w:hAnsi="Arial" w:cs="Arial"/>
          <w:sz w:val="20"/>
          <w:szCs w:val="20"/>
        </w:rPr>
        <w:tab/>
      </w:r>
      <w:r w:rsidRPr="00C57EAB">
        <w:rPr>
          <w:rFonts w:ascii="Arial" w:hAnsi="Arial" w:cs="Arial"/>
          <w:sz w:val="20"/>
          <w:szCs w:val="20"/>
        </w:rPr>
        <w:t xml:space="preserve">Resilience Guidelines for Providers of Critical National Telecommunications Infrastructure </w:t>
      </w:r>
    </w:p>
    <w:p w14:paraId="2837F15C" w14:textId="3831636E" w:rsidR="00797B3A" w:rsidRPr="00C57EAB" w:rsidRDefault="00DE7A40" w:rsidP="004C334A">
      <w:pPr>
        <w:tabs>
          <w:tab w:val="left" w:pos="709"/>
          <w:tab w:val="left" w:pos="2552"/>
        </w:tabs>
        <w:ind w:left="2552" w:hanging="1843"/>
        <w:jc w:val="both"/>
        <w:rPr>
          <w:rFonts w:ascii="Arial" w:hAnsi="Arial" w:cs="Arial"/>
          <w:sz w:val="20"/>
          <w:szCs w:val="20"/>
        </w:rPr>
      </w:pPr>
      <w:r w:rsidRPr="00C57EAB">
        <w:rPr>
          <w:rFonts w:ascii="Arial" w:hAnsi="Arial" w:cs="Arial"/>
          <w:sz w:val="20"/>
          <w:szCs w:val="20"/>
        </w:rPr>
        <w:t>ITU-T G Series</w:t>
      </w:r>
      <w:r w:rsidRPr="00C57EAB">
        <w:rPr>
          <w:rFonts w:ascii="Arial" w:hAnsi="Arial" w:cs="Arial"/>
          <w:sz w:val="20"/>
          <w:szCs w:val="20"/>
        </w:rPr>
        <w:tab/>
        <w:t>International Telecommunication Union standard where applicable</w:t>
      </w:r>
    </w:p>
    <w:p w14:paraId="667649BC" w14:textId="171553AE" w:rsidR="004C334A" w:rsidRPr="00C57EAB" w:rsidRDefault="0033273E" w:rsidP="004C334A">
      <w:pPr>
        <w:tabs>
          <w:tab w:val="left" w:pos="709"/>
          <w:tab w:val="left" w:pos="2552"/>
        </w:tabs>
        <w:ind w:left="2552" w:hanging="1843"/>
        <w:jc w:val="both"/>
        <w:rPr>
          <w:rFonts w:ascii="Arial" w:hAnsi="Arial" w:cs="Arial"/>
          <w:sz w:val="20"/>
          <w:szCs w:val="20"/>
        </w:rPr>
      </w:pPr>
      <w:r w:rsidRPr="00C57EAB">
        <w:rPr>
          <w:rFonts w:ascii="Arial" w:hAnsi="Arial" w:cs="Arial"/>
          <w:sz w:val="20"/>
          <w:szCs w:val="20"/>
        </w:rPr>
        <w:t>IEC60870-5-101</w:t>
      </w:r>
      <w:r w:rsidR="004C334A" w:rsidRPr="00C57EAB">
        <w:rPr>
          <w:rFonts w:ascii="Arial" w:hAnsi="Arial" w:cs="Arial"/>
          <w:sz w:val="20"/>
          <w:szCs w:val="20"/>
        </w:rPr>
        <w:tab/>
      </w:r>
      <w:r w:rsidRPr="00C57EAB">
        <w:rPr>
          <w:rFonts w:ascii="Arial" w:hAnsi="Arial" w:cs="Arial"/>
          <w:sz w:val="20"/>
          <w:szCs w:val="20"/>
        </w:rPr>
        <w:t xml:space="preserve">Telecontrol Equipment and Systems – Part 5-101: Transmission Protocols – Companion Standard for basic Telecontrol Tasks </w:t>
      </w:r>
    </w:p>
    <w:p w14:paraId="2F6953D2" w14:textId="31F5911B" w:rsidR="0033273E" w:rsidRPr="00C57EAB" w:rsidRDefault="0033273E" w:rsidP="004C334A">
      <w:pPr>
        <w:tabs>
          <w:tab w:val="left" w:pos="709"/>
          <w:tab w:val="left" w:pos="2552"/>
        </w:tabs>
        <w:ind w:left="2552" w:hanging="1843"/>
        <w:jc w:val="both"/>
        <w:rPr>
          <w:rFonts w:ascii="Arial" w:hAnsi="Arial" w:cs="Arial"/>
          <w:sz w:val="20"/>
          <w:szCs w:val="20"/>
        </w:rPr>
      </w:pPr>
      <w:r w:rsidRPr="00C57EAB">
        <w:rPr>
          <w:rFonts w:ascii="Arial" w:hAnsi="Arial" w:cs="Arial"/>
          <w:sz w:val="20"/>
          <w:szCs w:val="20"/>
        </w:rPr>
        <w:t>IEC60870-5-104</w:t>
      </w:r>
      <w:r w:rsidR="004C334A" w:rsidRPr="00C57EAB">
        <w:rPr>
          <w:rFonts w:ascii="Arial" w:hAnsi="Arial" w:cs="Arial"/>
          <w:sz w:val="20"/>
          <w:szCs w:val="20"/>
        </w:rPr>
        <w:tab/>
      </w:r>
      <w:r w:rsidRPr="00C57EAB">
        <w:rPr>
          <w:rFonts w:ascii="Arial" w:hAnsi="Arial" w:cs="Arial"/>
          <w:sz w:val="20"/>
          <w:szCs w:val="20"/>
        </w:rPr>
        <w:t>Telecontrol Equipment and Systems – Part 5-104: Transmission Protocols – Network Access for IEC60870-5-101 using Standard Transport Profiles</w:t>
      </w:r>
    </w:p>
    <w:p w14:paraId="5E8B8792" w14:textId="77777777" w:rsidR="00DE7A40" w:rsidRPr="00C57EAB" w:rsidRDefault="00DE7A40" w:rsidP="00DE7A40">
      <w:pPr>
        <w:tabs>
          <w:tab w:val="left" w:pos="709"/>
          <w:tab w:val="left" w:pos="2552"/>
        </w:tabs>
        <w:ind w:left="2552" w:hanging="1843"/>
        <w:jc w:val="both"/>
        <w:rPr>
          <w:rFonts w:ascii="Arial" w:hAnsi="Arial" w:cs="Arial"/>
          <w:sz w:val="20"/>
          <w:szCs w:val="20"/>
        </w:rPr>
      </w:pPr>
      <w:r w:rsidRPr="00C57EAB">
        <w:rPr>
          <w:rFonts w:ascii="Arial" w:hAnsi="Arial" w:cs="Arial"/>
          <w:sz w:val="20"/>
          <w:szCs w:val="20"/>
        </w:rPr>
        <w:t>IEC 62351</w:t>
      </w:r>
      <w:r w:rsidRPr="00C57EAB">
        <w:rPr>
          <w:rFonts w:ascii="Arial" w:hAnsi="Arial" w:cs="Arial"/>
          <w:sz w:val="20"/>
          <w:szCs w:val="20"/>
        </w:rPr>
        <w:tab/>
        <w:t>The IEC 62351 series of standards include cyber security technologies for some communication protocols specifically:</w:t>
      </w:r>
    </w:p>
    <w:p w14:paraId="2EA6757C" w14:textId="77777777" w:rsidR="00DE7A40" w:rsidRPr="00C57EAB" w:rsidRDefault="00DE7A40" w:rsidP="00DE7A40">
      <w:pPr>
        <w:tabs>
          <w:tab w:val="left" w:pos="709"/>
          <w:tab w:val="left" w:pos="2552"/>
        </w:tabs>
        <w:ind w:left="2552"/>
        <w:jc w:val="both"/>
        <w:rPr>
          <w:rFonts w:ascii="Arial" w:hAnsi="Arial" w:cs="Arial"/>
          <w:sz w:val="20"/>
          <w:szCs w:val="20"/>
        </w:rPr>
      </w:pPr>
      <w:r w:rsidRPr="00C57EAB">
        <w:rPr>
          <w:rFonts w:ascii="Arial" w:hAnsi="Arial" w:cs="Arial"/>
          <w:sz w:val="20"/>
          <w:szCs w:val="20"/>
        </w:rPr>
        <w:t>IEC 60870-5 protocols (including IEEE 1815 (DNP3) as a derivative standard),</w:t>
      </w:r>
    </w:p>
    <w:p w14:paraId="1933D84C" w14:textId="77777777" w:rsidR="00DE7A40" w:rsidRPr="00C57EAB" w:rsidRDefault="00DE7A40" w:rsidP="00DE7A40">
      <w:pPr>
        <w:tabs>
          <w:tab w:val="left" w:pos="709"/>
          <w:tab w:val="left" w:pos="2552"/>
        </w:tabs>
        <w:ind w:left="2552"/>
        <w:jc w:val="both"/>
        <w:rPr>
          <w:rFonts w:ascii="Arial" w:hAnsi="Arial" w:cs="Arial"/>
          <w:sz w:val="20"/>
          <w:szCs w:val="20"/>
        </w:rPr>
      </w:pPr>
      <w:r w:rsidRPr="00C57EAB">
        <w:rPr>
          <w:rFonts w:ascii="Arial" w:hAnsi="Arial" w:cs="Arial"/>
          <w:sz w:val="20"/>
          <w:szCs w:val="20"/>
        </w:rPr>
        <w:lastRenderedPageBreak/>
        <w:t>IEC 60870-6 (ICCP).</w:t>
      </w:r>
    </w:p>
    <w:p w14:paraId="7AD65449" w14:textId="77777777" w:rsidR="00DE7A40" w:rsidRPr="00C57EAB" w:rsidRDefault="00DE7A40" w:rsidP="00DE7A40">
      <w:pPr>
        <w:tabs>
          <w:tab w:val="left" w:pos="709"/>
          <w:tab w:val="left" w:pos="2552"/>
        </w:tabs>
        <w:ind w:left="2552"/>
        <w:jc w:val="both"/>
        <w:rPr>
          <w:rFonts w:ascii="Arial" w:hAnsi="Arial" w:cs="Arial"/>
          <w:sz w:val="20"/>
          <w:szCs w:val="20"/>
        </w:rPr>
      </w:pPr>
      <w:r w:rsidRPr="00C57EAB">
        <w:rPr>
          <w:rFonts w:ascii="Arial" w:hAnsi="Arial" w:cs="Arial"/>
          <w:sz w:val="20"/>
          <w:szCs w:val="20"/>
        </w:rPr>
        <w:t>IEC 61850 protocols (including client-server, GOOSE, and sample values).</w:t>
      </w:r>
    </w:p>
    <w:p w14:paraId="12873C10" w14:textId="0793CEF9" w:rsidR="00DE7A40" w:rsidRPr="00C57EAB" w:rsidRDefault="00DE7A40" w:rsidP="00DE7A40">
      <w:pPr>
        <w:tabs>
          <w:tab w:val="left" w:pos="709"/>
          <w:tab w:val="left" w:pos="2552"/>
        </w:tabs>
        <w:ind w:left="2552"/>
        <w:jc w:val="both"/>
        <w:rPr>
          <w:rFonts w:ascii="Arial" w:hAnsi="Arial" w:cs="Arial"/>
          <w:sz w:val="20"/>
          <w:szCs w:val="20"/>
        </w:rPr>
      </w:pPr>
      <w:r w:rsidRPr="00C57EAB">
        <w:rPr>
          <w:rFonts w:ascii="Arial" w:hAnsi="Arial" w:cs="Arial"/>
          <w:sz w:val="20"/>
          <w:szCs w:val="20"/>
        </w:rPr>
        <w:t>IEC 61970 and IEC 61968 (Common Information Model – CIM).</w:t>
      </w:r>
    </w:p>
    <w:p w14:paraId="47BB8C87" w14:textId="0EE22B34" w:rsidR="00DE7A40" w:rsidRPr="00C57EAB" w:rsidRDefault="00DE7A40" w:rsidP="00DE7A40">
      <w:pPr>
        <w:ind w:left="2552" w:hanging="1843"/>
        <w:jc w:val="both"/>
        <w:rPr>
          <w:rFonts w:ascii="Arial" w:hAnsi="Arial" w:cs="Arial"/>
          <w:sz w:val="20"/>
          <w:szCs w:val="20"/>
        </w:rPr>
      </w:pPr>
      <w:r w:rsidRPr="00C57EAB">
        <w:rPr>
          <w:rFonts w:ascii="Arial" w:hAnsi="Arial" w:cs="Arial"/>
          <w:sz w:val="20"/>
          <w:szCs w:val="20"/>
        </w:rPr>
        <w:t>IEC 62443</w:t>
      </w:r>
      <w:r w:rsidRPr="00C57EAB">
        <w:rPr>
          <w:rFonts w:ascii="Arial" w:hAnsi="Arial" w:cs="Arial"/>
          <w:sz w:val="20"/>
          <w:szCs w:val="20"/>
        </w:rPr>
        <w:tab/>
        <w:t>Requirements and processes for implementing and maintaining electronically secure industrial automation and control systems (IACS).</w:t>
      </w:r>
      <w:commentRangeEnd w:id="149"/>
      <w:r w:rsidR="00C37D52">
        <w:rPr>
          <w:rStyle w:val="CommentReference"/>
          <w:rFonts w:ascii="Arial" w:eastAsia="Times New Roman" w:hAnsi="Arial" w:cs="Times New Roman"/>
          <w:snapToGrid w:val="0"/>
        </w:rPr>
        <w:commentReference w:id="149"/>
      </w:r>
    </w:p>
    <w:p w14:paraId="4C77DE5A" w14:textId="1E8E1B85" w:rsidR="00DE7A40" w:rsidRPr="00DE7A40" w:rsidRDefault="00DE7A40" w:rsidP="00DE7A40">
      <w:pPr>
        <w:tabs>
          <w:tab w:val="left" w:pos="709"/>
          <w:tab w:val="left" w:pos="2552"/>
        </w:tabs>
        <w:ind w:firstLine="709"/>
        <w:jc w:val="both"/>
      </w:pPr>
    </w:p>
    <w:p w14:paraId="58421155" w14:textId="799FD9F8" w:rsidR="00DE7A40" w:rsidRDefault="00DE7A40" w:rsidP="004C334A">
      <w:pPr>
        <w:tabs>
          <w:tab w:val="left" w:pos="709"/>
          <w:tab w:val="left" w:pos="2552"/>
        </w:tabs>
        <w:ind w:left="2552" w:hanging="1843"/>
        <w:jc w:val="both"/>
        <w:rPr>
          <w:rFonts w:ascii="Arial" w:hAnsi="Arial" w:cs="Arial"/>
          <w:sz w:val="20"/>
          <w:szCs w:val="20"/>
        </w:rPr>
      </w:pPr>
    </w:p>
    <w:p w14:paraId="0479F51C" w14:textId="55BCE9F2" w:rsidR="00DE7A40" w:rsidRDefault="00DE7A40" w:rsidP="004C334A">
      <w:pPr>
        <w:tabs>
          <w:tab w:val="left" w:pos="709"/>
          <w:tab w:val="left" w:pos="2552"/>
        </w:tabs>
        <w:ind w:left="2552" w:hanging="1843"/>
        <w:jc w:val="both"/>
        <w:rPr>
          <w:rFonts w:ascii="Arial" w:hAnsi="Arial" w:cs="Arial"/>
          <w:sz w:val="20"/>
          <w:szCs w:val="20"/>
        </w:rPr>
      </w:pPr>
    </w:p>
    <w:p w14:paraId="4B67BA49" w14:textId="77777777" w:rsidR="00DE7A40" w:rsidRPr="00DE7A40" w:rsidRDefault="00DE7A40" w:rsidP="004C334A">
      <w:pPr>
        <w:tabs>
          <w:tab w:val="left" w:pos="709"/>
          <w:tab w:val="left" w:pos="2552"/>
        </w:tabs>
        <w:ind w:left="2552" w:hanging="1843"/>
        <w:jc w:val="both"/>
        <w:rPr>
          <w:rFonts w:ascii="Arial" w:hAnsi="Arial" w:cs="Arial"/>
          <w:sz w:val="20"/>
          <w:szCs w:val="20"/>
        </w:rPr>
      </w:pPr>
    </w:p>
    <w:p w14:paraId="680F87FB" w14:textId="36E08F10" w:rsidR="001C4CB1" w:rsidRDefault="001C4CB1" w:rsidP="004C334A">
      <w:pPr>
        <w:tabs>
          <w:tab w:val="left" w:pos="709"/>
          <w:tab w:val="left" w:pos="2552"/>
        </w:tabs>
        <w:ind w:left="2552" w:hanging="1843"/>
        <w:jc w:val="both"/>
        <w:rPr>
          <w:rFonts w:ascii="Arial" w:hAnsi="Arial" w:cs="Arial"/>
          <w:sz w:val="20"/>
          <w:szCs w:val="20"/>
        </w:rPr>
      </w:pPr>
    </w:p>
    <w:p w14:paraId="5FDD1B59" w14:textId="77777777" w:rsidR="001C4CB1" w:rsidRDefault="00FA0B91" w:rsidP="004C334A">
      <w:pPr>
        <w:tabs>
          <w:tab w:val="left" w:pos="709"/>
          <w:tab w:val="left" w:pos="2552"/>
        </w:tabs>
        <w:ind w:left="2552" w:hanging="1843"/>
        <w:jc w:val="both"/>
        <w:rPr>
          <w:rFonts w:ascii="Arial" w:hAnsi="Arial" w:cs="Arial"/>
          <w:sz w:val="20"/>
          <w:szCs w:val="20"/>
        </w:rPr>
      </w:pPr>
      <w:commentRangeStart w:id="150"/>
      <w:commentRangeEnd w:id="150"/>
      <w:r>
        <w:rPr>
          <w:rStyle w:val="CommentReference"/>
          <w:rFonts w:ascii="Arial" w:eastAsia="Times New Roman" w:hAnsi="Arial" w:cs="Times New Roman"/>
          <w:snapToGrid w:val="0"/>
        </w:rPr>
        <w:commentReference w:id="150"/>
      </w:r>
    </w:p>
    <w:p w14:paraId="7218412F" w14:textId="486F8A3C" w:rsidR="001C4CB1" w:rsidRDefault="001C4CB1" w:rsidP="001C4CB1">
      <w:pPr>
        <w:jc w:val="both"/>
        <w:rPr>
          <w:i/>
          <w:iCs/>
          <w:sz w:val="16"/>
          <w:szCs w:val="16"/>
        </w:rPr>
      </w:pPr>
      <w:commentRangeStart w:id="151"/>
      <w:r w:rsidRPr="001C4CB1">
        <w:rPr>
          <w:i/>
          <w:iCs/>
          <w:sz w:val="16"/>
          <w:szCs w:val="16"/>
        </w:rPr>
        <w:t>Copyright © National Grid plc 2018, all rights reserved All copyright and other intellectual property rights arising in any information contained within this document are, unless otherwise stated, owned by National Grid plc or other companies in the National Grid group of companies. No part of this publication may be reproduced in any material form (including photocopying and restoring in any medium or electronic means and whether or not transiently or incidentally) without the written permission of National Grid plc This information should not be forwarded to third parties</w:t>
      </w:r>
      <w:commentRangeEnd w:id="151"/>
      <w:r w:rsidR="00650A19">
        <w:rPr>
          <w:rStyle w:val="CommentReference"/>
          <w:rFonts w:ascii="Arial" w:eastAsia="Times New Roman" w:hAnsi="Arial" w:cs="Times New Roman"/>
          <w:snapToGrid w:val="0"/>
        </w:rPr>
        <w:commentReference w:id="151"/>
      </w:r>
    </w:p>
    <w:p w14:paraId="7A1707B8" w14:textId="60901B92" w:rsidR="00324CFC" w:rsidRDefault="00324CFC" w:rsidP="001C4CB1">
      <w:pPr>
        <w:jc w:val="both"/>
        <w:rPr>
          <w:i/>
          <w:iCs/>
          <w:sz w:val="16"/>
          <w:szCs w:val="16"/>
        </w:rPr>
      </w:pPr>
    </w:p>
    <w:p w14:paraId="137EA874" w14:textId="7D1119A4" w:rsidR="00324CFC" w:rsidRDefault="00324CFC" w:rsidP="001C4CB1">
      <w:pPr>
        <w:jc w:val="both"/>
        <w:rPr>
          <w:i/>
          <w:iCs/>
          <w:sz w:val="16"/>
          <w:szCs w:val="16"/>
        </w:rPr>
      </w:pPr>
    </w:p>
    <w:p w14:paraId="1411AEED" w14:textId="057087CD" w:rsidR="00324CFC" w:rsidRDefault="00324CFC" w:rsidP="001C4CB1">
      <w:pPr>
        <w:jc w:val="both"/>
        <w:rPr>
          <w:i/>
          <w:iCs/>
          <w:sz w:val="16"/>
          <w:szCs w:val="16"/>
        </w:rPr>
      </w:pPr>
    </w:p>
    <w:p w14:paraId="491684CF" w14:textId="7FF1E205" w:rsidR="00324CFC" w:rsidRDefault="00324CFC" w:rsidP="001C4CB1">
      <w:pPr>
        <w:jc w:val="both"/>
        <w:rPr>
          <w:i/>
          <w:iCs/>
          <w:sz w:val="16"/>
          <w:szCs w:val="16"/>
        </w:rPr>
      </w:pPr>
    </w:p>
    <w:p w14:paraId="7D78DE70" w14:textId="20FA5C03" w:rsidR="00324CFC" w:rsidRDefault="00324CFC" w:rsidP="001C4CB1">
      <w:pPr>
        <w:jc w:val="both"/>
        <w:rPr>
          <w:i/>
          <w:iCs/>
          <w:sz w:val="16"/>
          <w:szCs w:val="16"/>
        </w:rPr>
      </w:pPr>
    </w:p>
    <w:p w14:paraId="3FA8932A" w14:textId="41229550" w:rsidR="00324CFC" w:rsidRDefault="00324CFC" w:rsidP="001C4CB1">
      <w:pPr>
        <w:jc w:val="both"/>
        <w:rPr>
          <w:i/>
          <w:iCs/>
          <w:sz w:val="16"/>
          <w:szCs w:val="16"/>
        </w:rPr>
      </w:pPr>
    </w:p>
    <w:p w14:paraId="66C6FCD8" w14:textId="7ADEE20D" w:rsidR="00324CFC" w:rsidRDefault="00324CFC" w:rsidP="001C4CB1">
      <w:pPr>
        <w:jc w:val="both"/>
        <w:rPr>
          <w:i/>
          <w:iCs/>
          <w:sz w:val="16"/>
          <w:szCs w:val="16"/>
        </w:rPr>
      </w:pPr>
    </w:p>
    <w:p w14:paraId="53930907" w14:textId="4ACE3892" w:rsidR="00324CFC" w:rsidRDefault="00324CFC" w:rsidP="001C4CB1">
      <w:pPr>
        <w:jc w:val="both"/>
        <w:rPr>
          <w:i/>
          <w:iCs/>
          <w:sz w:val="16"/>
          <w:szCs w:val="16"/>
        </w:rPr>
      </w:pPr>
    </w:p>
    <w:p w14:paraId="645D0983" w14:textId="6042C393" w:rsidR="00324CFC" w:rsidRDefault="00324CFC" w:rsidP="001C4CB1">
      <w:pPr>
        <w:jc w:val="both"/>
        <w:rPr>
          <w:i/>
          <w:iCs/>
          <w:sz w:val="16"/>
          <w:szCs w:val="16"/>
        </w:rPr>
      </w:pPr>
    </w:p>
    <w:p w14:paraId="7C55C833" w14:textId="01EE38A7" w:rsidR="00324CFC" w:rsidRDefault="00324CFC" w:rsidP="001C4CB1">
      <w:pPr>
        <w:jc w:val="both"/>
        <w:rPr>
          <w:i/>
          <w:iCs/>
          <w:sz w:val="16"/>
          <w:szCs w:val="16"/>
        </w:rPr>
      </w:pPr>
    </w:p>
    <w:p w14:paraId="2B001657" w14:textId="3D65DFE0" w:rsidR="00324CFC" w:rsidRDefault="00324CFC" w:rsidP="001C4CB1">
      <w:pPr>
        <w:jc w:val="both"/>
        <w:rPr>
          <w:i/>
          <w:iCs/>
          <w:sz w:val="16"/>
          <w:szCs w:val="16"/>
        </w:rPr>
      </w:pPr>
    </w:p>
    <w:p w14:paraId="084A5DCF" w14:textId="27FD81FA" w:rsidR="00324CFC" w:rsidRDefault="00324CFC" w:rsidP="001C4CB1">
      <w:pPr>
        <w:jc w:val="both"/>
        <w:rPr>
          <w:i/>
          <w:iCs/>
          <w:sz w:val="16"/>
          <w:szCs w:val="16"/>
        </w:rPr>
      </w:pPr>
    </w:p>
    <w:p w14:paraId="43701B01" w14:textId="3EC8BE45" w:rsidR="00324CFC" w:rsidRDefault="00324CFC" w:rsidP="001C4CB1">
      <w:pPr>
        <w:jc w:val="both"/>
        <w:rPr>
          <w:i/>
          <w:iCs/>
          <w:sz w:val="16"/>
          <w:szCs w:val="16"/>
        </w:rPr>
      </w:pPr>
    </w:p>
    <w:p w14:paraId="36382CCB" w14:textId="241B256A" w:rsidR="00324CFC" w:rsidRDefault="00324CFC" w:rsidP="001C4CB1">
      <w:pPr>
        <w:jc w:val="both"/>
        <w:rPr>
          <w:i/>
          <w:iCs/>
          <w:sz w:val="16"/>
          <w:szCs w:val="16"/>
        </w:rPr>
      </w:pPr>
    </w:p>
    <w:p w14:paraId="407719CA" w14:textId="342542C2" w:rsidR="00324CFC" w:rsidRDefault="00324CFC" w:rsidP="001C4CB1">
      <w:pPr>
        <w:jc w:val="both"/>
        <w:rPr>
          <w:i/>
          <w:iCs/>
          <w:sz w:val="16"/>
          <w:szCs w:val="16"/>
        </w:rPr>
      </w:pPr>
    </w:p>
    <w:p w14:paraId="147EE74B" w14:textId="637BE16A" w:rsidR="00324CFC" w:rsidRDefault="00324CFC" w:rsidP="001C4CB1">
      <w:pPr>
        <w:jc w:val="both"/>
        <w:rPr>
          <w:i/>
          <w:iCs/>
          <w:sz w:val="16"/>
          <w:szCs w:val="16"/>
        </w:rPr>
      </w:pPr>
    </w:p>
    <w:p w14:paraId="2283900D" w14:textId="2C3A15D2" w:rsidR="00324CFC" w:rsidRDefault="00324CFC" w:rsidP="001C4CB1">
      <w:pPr>
        <w:jc w:val="both"/>
        <w:rPr>
          <w:i/>
          <w:iCs/>
          <w:sz w:val="16"/>
          <w:szCs w:val="16"/>
        </w:rPr>
      </w:pPr>
    </w:p>
    <w:p w14:paraId="4B63DDA0" w14:textId="513A0FC7" w:rsidR="00324CFC" w:rsidRDefault="00324CFC" w:rsidP="001C4CB1">
      <w:pPr>
        <w:jc w:val="both"/>
        <w:rPr>
          <w:i/>
          <w:iCs/>
          <w:sz w:val="16"/>
          <w:szCs w:val="16"/>
        </w:rPr>
      </w:pPr>
    </w:p>
    <w:p w14:paraId="07B3554B" w14:textId="77777777" w:rsidR="00937C0B" w:rsidRDefault="00937C0B" w:rsidP="001C4CB1">
      <w:pPr>
        <w:jc w:val="both"/>
        <w:rPr>
          <w:rFonts w:ascii="Arial" w:hAnsi="Arial" w:cs="Arial"/>
          <w:b/>
          <w:bCs/>
          <w:i/>
          <w:iCs/>
          <w:sz w:val="16"/>
          <w:szCs w:val="16"/>
        </w:rPr>
        <w:sectPr w:rsidR="00937C0B">
          <w:headerReference w:type="default" r:id="rId15"/>
          <w:footerReference w:type="default" r:id="rId16"/>
          <w:pgSz w:w="11906" w:h="16838"/>
          <w:pgMar w:top="1440" w:right="1440" w:bottom="1440" w:left="1440" w:header="708" w:footer="708" w:gutter="0"/>
          <w:cols w:space="708"/>
          <w:docGrid w:linePitch="360"/>
        </w:sectPr>
      </w:pPr>
    </w:p>
    <w:p w14:paraId="008D3CB7" w14:textId="73ECAAEB" w:rsidR="00324CFC" w:rsidRPr="00A11D4E" w:rsidRDefault="00A11D4E" w:rsidP="001C4CB1">
      <w:pPr>
        <w:jc w:val="both"/>
        <w:rPr>
          <w:rFonts w:ascii="Arial" w:hAnsi="Arial" w:cs="Arial"/>
          <w:b/>
          <w:bCs/>
          <w:sz w:val="20"/>
          <w:szCs w:val="20"/>
        </w:rPr>
      </w:pPr>
      <w:r w:rsidRPr="00A11D4E">
        <w:rPr>
          <w:rFonts w:ascii="Arial" w:hAnsi="Arial" w:cs="Arial"/>
          <w:b/>
          <w:bCs/>
          <w:sz w:val="20"/>
          <w:szCs w:val="20"/>
        </w:rPr>
        <w:lastRenderedPageBreak/>
        <w:t xml:space="preserve">ANNEX </w:t>
      </w:r>
      <w:commentRangeStart w:id="152"/>
      <w:r w:rsidRPr="00A11D4E">
        <w:rPr>
          <w:rFonts w:ascii="Arial" w:hAnsi="Arial" w:cs="Arial"/>
          <w:b/>
          <w:bCs/>
          <w:sz w:val="20"/>
          <w:szCs w:val="20"/>
        </w:rPr>
        <w:t>1</w:t>
      </w:r>
      <w:commentRangeEnd w:id="152"/>
      <w:r w:rsidR="00FA0B91">
        <w:rPr>
          <w:rStyle w:val="CommentReference"/>
          <w:rFonts w:ascii="Arial" w:eastAsia="Times New Roman" w:hAnsi="Arial" w:cs="Times New Roman"/>
          <w:snapToGrid w:val="0"/>
        </w:rPr>
        <w:commentReference w:id="152"/>
      </w:r>
    </w:p>
    <w:tbl>
      <w:tblPr>
        <w:tblW w:w="5000" w:type="pct"/>
        <w:tblLook w:val="04A0" w:firstRow="1" w:lastRow="0" w:firstColumn="1" w:lastColumn="0" w:noHBand="0" w:noVBand="1"/>
      </w:tblPr>
      <w:tblGrid>
        <w:gridCol w:w="1215"/>
        <w:gridCol w:w="1488"/>
        <w:gridCol w:w="1081"/>
        <w:gridCol w:w="1081"/>
        <w:gridCol w:w="941"/>
        <w:gridCol w:w="1150"/>
        <w:gridCol w:w="938"/>
        <w:gridCol w:w="1161"/>
        <w:gridCol w:w="1078"/>
        <w:gridCol w:w="3815"/>
      </w:tblGrid>
      <w:tr w:rsidR="0085647B" w:rsidRPr="0085647B" w14:paraId="3163DB28" w14:textId="77777777" w:rsidTr="00AD7611">
        <w:trPr>
          <w:trHeight w:val="279"/>
          <w:tblHeader/>
        </w:trPr>
        <w:tc>
          <w:tcPr>
            <w:tcW w:w="439" w:type="pct"/>
            <w:tcBorders>
              <w:top w:val="single" w:sz="4" w:space="0" w:color="auto"/>
              <w:left w:val="single" w:sz="4" w:space="0" w:color="auto"/>
              <w:bottom w:val="single" w:sz="4" w:space="0" w:color="auto"/>
              <w:right w:val="single" w:sz="4" w:space="0" w:color="auto"/>
            </w:tcBorders>
            <w:shd w:val="clear" w:color="auto" w:fill="auto"/>
            <w:hideMark/>
          </w:tcPr>
          <w:p w14:paraId="0D747A47" w14:textId="77777777" w:rsidR="0085647B" w:rsidRPr="0085647B" w:rsidRDefault="0085647B" w:rsidP="00AD7611">
            <w:pPr>
              <w:rPr>
                <w:rFonts w:ascii="Arial" w:hAnsi="Arial" w:cs="Arial"/>
                <w:sz w:val="20"/>
                <w:szCs w:val="20"/>
              </w:rPr>
            </w:pPr>
            <w:r w:rsidRPr="0085647B">
              <w:rPr>
                <w:rFonts w:ascii="Arial" w:hAnsi="Arial" w:cs="Arial"/>
                <w:sz w:val="20"/>
                <w:szCs w:val="20"/>
              </w:rPr>
              <w:t>A-End</w:t>
            </w:r>
          </w:p>
        </w:tc>
        <w:tc>
          <w:tcPr>
            <w:tcW w:w="537" w:type="pct"/>
            <w:tcBorders>
              <w:top w:val="single" w:sz="4" w:space="0" w:color="auto"/>
              <w:left w:val="nil"/>
              <w:bottom w:val="single" w:sz="4" w:space="0" w:color="auto"/>
              <w:right w:val="single" w:sz="4" w:space="0" w:color="auto"/>
            </w:tcBorders>
            <w:shd w:val="clear" w:color="auto" w:fill="auto"/>
            <w:hideMark/>
          </w:tcPr>
          <w:p w14:paraId="4883A79F" w14:textId="77777777" w:rsidR="0085647B" w:rsidRPr="0085647B" w:rsidRDefault="0085647B" w:rsidP="00AD7611">
            <w:pPr>
              <w:rPr>
                <w:rFonts w:ascii="Arial" w:hAnsi="Arial" w:cs="Arial"/>
                <w:sz w:val="20"/>
                <w:szCs w:val="20"/>
              </w:rPr>
            </w:pPr>
            <w:r w:rsidRPr="0085647B">
              <w:rPr>
                <w:rFonts w:ascii="Arial" w:hAnsi="Arial" w:cs="Arial"/>
                <w:sz w:val="20"/>
                <w:szCs w:val="20"/>
              </w:rPr>
              <w:t>B-End</w:t>
            </w:r>
          </w:p>
        </w:tc>
        <w:tc>
          <w:tcPr>
            <w:tcW w:w="391" w:type="pct"/>
            <w:tcBorders>
              <w:top w:val="single" w:sz="4" w:space="0" w:color="auto"/>
              <w:left w:val="nil"/>
              <w:bottom w:val="single" w:sz="4" w:space="0" w:color="auto"/>
              <w:right w:val="single" w:sz="4" w:space="0" w:color="auto"/>
            </w:tcBorders>
            <w:shd w:val="clear" w:color="auto" w:fill="auto"/>
            <w:hideMark/>
          </w:tcPr>
          <w:p w14:paraId="7DC25094" w14:textId="77777777" w:rsidR="0085647B" w:rsidRPr="0085647B" w:rsidRDefault="0085647B" w:rsidP="00AD7611">
            <w:pPr>
              <w:rPr>
                <w:rFonts w:ascii="Arial" w:hAnsi="Arial" w:cs="Arial"/>
                <w:sz w:val="20"/>
                <w:szCs w:val="20"/>
              </w:rPr>
            </w:pPr>
            <w:r w:rsidRPr="0085647B">
              <w:rPr>
                <w:rFonts w:ascii="Arial" w:hAnsi="Arial" w:cs="Arial"/>
                <w:sz w:val="20"/>
                <w:szCs w:val="20"/>
              </w:rPr>
              <w:t>Name / ident</w:t>
            </w:r>
          </w:p>
        </w:tc>
        <w:tc>
          <w:tcPr>
            <w:tcW w:w="391" w:type="pct"/>
            <w:tcBorders>
              <w:top w:val="single" w:sz="4" w:space="0" w:color="auto"/>
              <w:left w:val="nil"/>
              <w:bottom w:val="single" w:sz="4" w:space="0" w:color="auto"/>
              <w:right w:val="single" w:sz="4" w:space="0" w:color="auto"/>
            </w:tcBorders>
            <w:shd w:val="clear" w:color="auto" w:fill="auto"/>
            <w:hideMark/>
          </w:tcPr>
          <w:p w14:paraId="229A4B75" w14:textId="77777777" w:rsidR="0085647B" w:rsidRPr="0085647B" w:rsidRDefault="0085647B" w:rsidP="00AD7611">
            <w:pPr>
              <w:rPr>
                <w:rFonts w:ascii="Arial" w:hAnsi="Arial" w:cs="Arial"/>
                <w:sz w:val="20"/>
                <w:szCs w:val="20"/>
              </w:rPr>
            </w:pPr>
            <w:r w:rsidRPr="0085647B">
              <w:rPr>
                <w:rFonts w:ascii="Arial" w:hAnsi="Arial" w:cs="Arial"/>
                <w:sz w:val="20"/>
                <w:szCs w:val="20"/>
              </w:rPr>
              <w:t>Protocol</w:t>
            </w:r>
          </w:p>
        </w:tc>
        <w:tc>
          <w:tcPr>
            <w:tcW w:w="341" w:type="pct"/>
            <w:tcBorders>
              <w:top w:val="single" w:sz="4" w:space="0" w:color="auto"/>
              <w:left w:val="nil"/>
              <w:bottom w:val="single" w:sz="4" w:space="0" w:color="auto"/>
              <w:right w:val="single" w:sz="4" w:space="0" w:color="auto"/>
            </w:tcBorders>
            <w:shd w:val="clear" w:color="auto" w:fill="auto"/>
            <w:hideMark/>
          </w:tcPr>
          <w:p w14:paraId="144D8D91" w14:textId="77777777" w:rsidR="0085647B" w:rsidRPr="0085647B" w:rsidRDefault="0085647B" w:rsidP="00AD7611">
            <w:pPr>
              <w:rPr>
                <w:rFonts w:ascii="Arial" w:hAnsi="Arial" w:cs="Arial"/>
                <w:sz w:val="20"/>
                <w:szCs w:val="20"/>
              </w:rPr>
            </w:pPr>
            <w:r w:rsidRPr="0085647B">
              <w:rPr>
                <w:rFonts w:ascii="Arial" w:hAnsi="Arial" w:cs="Arial"/>
                <w:sz w:val="20"/>
                <w:szCs w:val="20"/>
              </w:rPr>
              <w:t>Medium</w:t>
            </w:r>
          </w:p>
        </w:tc>
        <w:tc>
          <w:tcPr>
            <w:tcW w:w="398" w:type="pct"/>
            <w:tcBorders>
              <w:top w:val="single" w:sz="4" w:space="0" w:color="auto"/>
              <w:left w:val="nil"/>
              <w:bottom w:val="single" w:sz="4" w:space="0" w:color="auto"/>
              <w:right w:val="single" w:sz="4" w:space="0" w:color="auto"/>
            </w:tcBorders>
            <w:shd w:val="clear" w:color="auto" w:fill="auto"/>
            <w:hideMark/>
          </w:tcPr>
          <w:p w14:paraId="7E3CA0C7" w14:textId="77777777" w:rsidR="0085647B" w:rsidRPr="0085647B" w:rsidRDefault="0085647B" w:rsidP="00AD7611">
            <w:pPr>
              <w:rPr>
                <w:rFonts w:ascii="Arial" w:hAnsi="Arial" w:cs="Arial"/>
                <w:sz w:val="20"/>
                <w:szCs w:val="20"/>
              </w:rPr>
            </w:pPr>
            <w:r w:rsidRPr="0085647B">
              <w:rPr>
                <w:rFonts w:ascii="Arial" w:hAnsi="Arial" w:cs="Arial"/>
                <w:sz w:val="20"/>
                <w:szCs w:val="20"/>
              </w:rPr>
              <w:t>Bandwidth</w:t>
            </w:r>
          </w:p>
        </w:tc>
        <w:tc>
          <w:tcPr>
            <w:tcW w:w="340" w:type="pct"/>
            <w:tcBorders>
              <w:top w:val="single" w:sz="4" w:space="0" w:color="auto"/>
              <w:left w:val="nil"/>
              <w:bottom w:val="single" w:sz="4" w:space="0" w:color="auto"/>
              <w:right w:val="single" w:sz="4" w:space="0" w:color="auto"/>
            </w:tcBorders>
            <w:shd w:val="clear" w:color="auto" w:fill="auto"/>
            <w:hideMark/>
          </w:tcPr>
          <w:p w14:paraId="76F0FFD4" w14:textId="77777777" w:rsidR="0085647B" w:rsidRPr="0085647B" w:rsidRDefault="0085647B" w:rsidP="00AD7611">
            <w:pPr>
              <w:rPr>
                <w:rFonts w:ascii="Arial" w:hAnsi="Arial" w:cs="Arial"/>
                <w:sz w:val="20"/>
                <w:szCs w:val="20"/>
              </w:rPr>
            </w:pPr>
            <w:r w:rsidRPr="0085647B">
              <w:rPr>
                <w:rFonts w:ascii="Arial" w:hAnsi="Arial" w:cs="Arial"/>
                <w:sz w:val="20"/>
                <w:szCs w:val="20"/>
              </w:rPr>
              <w:t>Latency</w:t>
            </w:r>
          </w:p>
        </w:tc>
        <w:tc>
          <w:tcPr>
            <w:tcW w:w="402" w:type="pct"/>
            <w:tcBorders>
              <w:top w:val="single" w:sz="4" w:space="0" w:color="auto"/>
              <w:left w:val="nil"/>
              <w:bottom w:val="single" w:sz="4" w:space="0" w:color="auto"/>
              <w:right w:val="single" w:sz="4" w:space="0" w:color="auto"/>
            </w:tcBorders>
            <w:shd w:val="clear" w:color="auto" w:fill="auto"/>
            <w:hideMark/>
          </w:tcPr>
          <w:p w14:paraId="16936CDE" w14:textId="77777777" w:rsidR="0085647B" w:rsidRPr="0085647B" w:rsidRDefault="0085647B" w:rsidP="00AD7611">
            <w:pPr>
              <w:rPr>
                <w:rFonts w:ascii="Arial" w:hAnsi="Arial" w:cs="Arial"/>
                <w:sz w:val="20"/>
                <w:szCs w:val="20"/>
              </w:rPr>
            </w:pPr>
            <w:r w:rsidRPr="0085647B">
              <w:rPr>
                <w:rFonts w:ascii="Arial" w:hAnsi="Arial" w:cs="Arial"/>
                <w:sz w:val="20"/>
                <w:szCs w:val="20"/>
              </w:rPr>
              <w:t>Encryption</w:t>
            </w:r>
          </w:p>
        </w:tc>
        <w:tc>
          <w:tcPr>
            <w:tcW w:w="390" w:type="pct"/>
            <w:tcBorders>
              <w:top w:val="single" w:sz="4" w:space="0" w:color="auto"/>
              <w:left w:val="nil"/>
              <w:bottom w:val="single" w:sz="4" w:space="0" w:color="auto"/>
              <w:right w:val="single" w:sz="4" w:space="0" w:color="auto"/>
            </w:tcBorders>
            <w:shd w:val="clear" w:color="auto" w:fill="auto"/>
            <w:hideMark/>
          </w:tcPr>
          <w:p w14:paraId="30C43613" w14:textId="77777777" w:rsidR="0085647B" w:rsidRPr="0085647B" w:rsidRDefault="0085647B" w:rsidP="00AD7611">
            <w:pPr>
              <w:rPr>
                <w:rFonts w:ascii="Arial" w:hAnsi="Arial" w:cs="Arial"/>
                <w:sz w:val="20"/>
                <w:szCs w:val="20"/>
              </w:rPr>
            </w:pPr>
            <w:r w:rsidRPr="0085647B">
              <w:rPr>
                <w:rFonts w:ascii="Arial" w:hAnsi="Arial" w:cs="Arial"/>
                <w:sz w:val="20"/>
                <w:szCs w:val="20"/>
              </w:rPr>
              <w:t>Physical interface</w:t>
            </w:r>
          </w:p>
        </w:tc>
        <w:tc>
          <w:tcPr>
            <w:tcW w:w="1372" w:type="pct"/>
            <w:tcBorders>
              <w:top w:val="single" w:sz="4" w:space="0" w:color="auto"/>
              <w:left w:val="nil"/>
              <w:bottom w:val="single" w:sz="4" w:space="0" w:color="auto"/>
              <w:right w:val="single" w:sz="4" w:space="0" w:color="auto"/>
            </w:tcBorders>
            <w:shd w:val="clear" w:color="auto" w:fill="auto"/>
            <w:hideMark/>
          </w:tcPr>
          <w:p w14:paraId="725B3DEE" w14:textId="77777777" w:rsidR="0085647B" w:rsidRPr="0085647B" w:rsidRDefault="0085647B" w:rsidP="00AD7611">
            <w:pPr>
              <w:rPr>
                <w:rFonts w:ascii="Arial" w:hAnsi="Arial" w:cs="Arial"/>
                <w:sz w:val="20"/>
                <w:szCs w:val="20"/>
              </w:rPr>
            </w:pPr>
            <w:r w:rsidRPr="0085647B">
              <w:rPr>
                <w:rFonts w:ascii="Arial" w:hAnsi="Arial" w:cs="Arial"/>
                <w:sz w:val="20"/>
                <w:szCs w:val="20"/>
              </w:rPr>
              <w:t>Comments</w:t>
            </w:r>
          </w:p>
        </w:tc>
      </w:tr>
      <w:tr w:rsidR="0085647B" w:rsidRPr="0085647B" w14:paraId="457F0B5A" w14:textId="77777777" w:rsidTr="00AD7611">
        <w:trPr>
          <w:trHeight w:val="2238"/>
        </w:trPr>
        <w:tc>
          <w:tcPr>
            <w:tcW w:w="439" w:type="pct"/>
            <w:tcBorders>
              <w:top w:val="nil"/>
              <w:left w:val="single" w:sz="4" w:space="0" w:color="auto"/>
              <w:bottom w:val="single" w:sz="4" w:space="0" w:color="auto"/>
              <w:right w:val="single" w:sz="4" w:space="0" w:color="auto"/>
            </w:tcBorders>
            <w:shd w:val="clear" w:color="auto" w:fill="auto"/>
            <w:hideMark/>
          </w:tcPr>
          <w:p w14:paraId="5EDB6592" w14:textId="77777777" w:rsidR="0085647B" w:rsidRPr="0085647B" w:rsidRDefault="0085647B" w:rsidP="00AD7611">
            <w:pPr>
              <w:rPr>
                <w:rFonts w:ascii="Arial" w:hAnsi="Arial" w:cs="Arial"/>
                <w:sz w:val="20"/>
                <w:szCs w:val="20"/>
              </w:rPr>
            </w:pPr>
            <w:r w:rsidRPr="0085647B">
              <w:rPr>
                <w:rFonts w:ascii="Arial" w:hAnsi="Arial" w:cs="Arial"/>
                <w:sz w:val="20"/>
                <w:szCs w:val="20"/>
              </w:rPr>
              <w:t>Local Controller (LC)</w:t>
            </w:r>
          </w:p>
        </w:tc>
        <w:tc>
          <w:tcPr>
            <w:tcW w:w="537" w:type="pct"/>
            <w:tcBorders>
              <w:top w:val="nil"/>
              <w:left w:val="nil"/>
              <w:bottom w:val="single" w:sz="4" w:space="0" w:color="auto"/>
              <w:right w:val="single" w:sz="4" w:space="0" w:color="auto"/>
            </w:tcBorders>
            <w:shd w:val="clear" w:color="auto" w:fill="auto"/>
            <w:hideMark/>
          </w:tcPr>
          <w:p w14:paraId="21D47C4A" w14:textId="77777777" w:rsidR="0085647B" w:rsidRPr="0085647B" w:rsidRDefault="0085647B" w:rsidP="00AD7611">
            <w:pPr>
              <w:rPr>
                <w:rFonts w:ascii="Arial" w:hAnsi="Arial" w:cs="Arial"/>
                <w:sz w:val="20"/>
                <w:szCs w:val="20"/>
                <w:lang w:val="pt-BR"/>
              </w:rPr>
            </w:pPr>
            <w:r w:rsidRPr="0085647B">
              <w:rPr>
                <w:rFonts w:ascii="Arial" w:hAnsi="Arial" w:cs="Arial"/>
                <w:sz w:val="20"/>
                <w:szCs w:val="20"/>
                <w:lang w:val="pt-BR"/>
              </w:rPr>
              <w:t>RTU / DER Control interface (R1)</w:t>
            </w:r>
          </w:p>
        </w:tc>
        <w:tc>
          <w:tcPr>
            <w:tcW w:w="391" w:type="pct"/>
            <w:tcBorders>
              <w:top w:val="nil"/>
              <w:left w:val="nil"/>
              <w:bottom w:val="single" w:sz="4" w:space="0" w:color="auto"/>
              <w:right w:val="single" w:sz="4" w:space="0" w:color="auto"/>
            </w:tcBorders>
            <w:shd w:val="clear" w:color="auto" w:fill="auto"/>
            <w:hideMark/>
          </w:tcPr>
          <w:p w14:paraId="6FB0EC16" w14:textId="77777777" w:rsidR="0085647B" w:rsidRPr="0085647B" w:rsidRDefault="0085647B" w:rsidP="00AD7611">
            <w:pPr>
              <w:rPr>
                <w:rFonts w:ascii="Arial" w:hAnsi="Arial" w:cs="Arial"/>
                <w:sz w:val="20"/>
                <w:szCs w:val="20"/>
              </w:rPr>
            </w:pPr>
            <w:r w:rsidRPr="0085647B">
              <w:rPr>
                <w:rFonts w:ascii="Arial" w:hAnsi="Arial" w:cs="Arial"/>
                <w:sz w:val="20"/>
                <w:szCs w:val="20"/>
              </w:rPr>
              <w:t>LC R1</w:t>
            </w:r>
          </w:p>
        </w:tc>
        <w:tc>
          <w:tcPr>
            <w:tcW w:w="391" w:type="pct"/>
            <w:tcBorders>
              <w:top w:val="nil"/>
              <w:left w:val="nil"/>
              <w:bottom w:val="single" w:sz="4" w:space="0" w:color="auto"/>
              <w:right w:val="single" w:sz="4" w:space="0" w:color="auto"/>
            </w:tcBorders>
            <w:shd w:val="clear" w:color="auto" w:fill="auto"/>
            <w:hideMark/>
          </w:tcPr>
          <w:p w14:paraId="715DF396"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1" w:type="pct"/>
            <w:tcBorders>
              <w:top w:val="nil"/>
              <w:left w:val="nil"/>
              <w:bottom w:val="single" w:sz="4" w:space="0" w:color="auto"/>
              <w:right w:val="single" w:sz="4" w:space="0" w:color="auto"/>
            </w:tcBorders>
            <w:shd w:val="clear" w:color="auto" w:fill="auto"/>
            <w:hideMark/>
          </w:tcPr>
          <w:p w14:paraId="3C56BB67" w14:textId="77777777" w:rsidR="0085647B" w:rsidRPr="0085647B" w:rsidRDefault="0085647B" w:rsidP="00AD7611">
            <w:pPr>
              <w:rPr>
                <w:rFonts w:ascii="Arial" w:hAnsi="Arial" w:cs="Arial"/>
                <w:sz w:val="20"/>
                <w:szCs w:val="20"/>
              </w:rPr>
            </w:pPr>
            <w:r w:rsidRPr="0085647B">
              <w:rPr>
                <w:rFonts w:ascii="Arial" w:hAnsi="Arial" w:cs="Arial"/>
                <w:sz w:val="20"/>
                <w:szCs w:val="20"/>
              </w:rPr>
              <w:t>Copper / fibre</w:t>
            </w:r>
          </w:p>
          <w:p w14:paraId="66602646" w14:textId="77777777" w:rsidR="0085647B" w:rsidRPr="0085647B" w:rsidRDefault="0085647B" w:rsidP="00AD7611">
            <w:pPr>
              <w:rPr>
                <w:rFonts w:ascii="Arial" w:hAnsi="Arial" w:cs="Arial"/>
                <w:sz w:val="20"/>
                <w:szCs w:val="20"/>
              </w:rPr>
            </w:pPr>
          </w:p>
          <w:p w14:paraId="11A92CB1" w14:textId="77777777" w:rsidR="0085647B" w:rsidRPr="0085647B" w:rsidRDefault="0085647B" w:rsidP="00AD7611">
            <w:pPr>
              <w:rPr>
                <w:rFonts w:ascii="Arial" w:hAnsi="Arial" w:cs="Arial"/>
                <w:sz w:val="20"/>
                <w:szCs w:val="20"/>
              </w:rPr>
            </w:pPr>
          </w:p>
        </w:tc>
        <w:tc>
          <w:tcPr>
            <w:tcW w:w="398" w:type="pct"/>
            <w:tcBorders>
              <w:top w:val="nil"/>
              <w:left w:val="nil"/>
              <w:bottom w:val="single" w:sz="4" w:space="0" w:color="auto"/>
              <w:right w:val="single" w:sz="4" w:space="0" w:color="auto"/>
            </w:tcBorders>
            <w:shd w:val="clear" w:color="auto" w:fill="auto"/>
            <w:hideMark/>
          </w:tcPr>
          <w:p w14:paraId="22242CF0"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0" w:type="pct"/>
            <w:tcBorders>
              <w:top w:val="nil"/>
              <w:left w:val="nil"/>
              <w:bottom w:val="single" w:sz="4" w:space="0" w:color="auto"/>
              <w:right w:val="single" w:sz="4" w:space="0" w:color="auto"/>
            </w:tcBorders>
            <w:shd w:val="clear" w:color="auto" w:fill="auto"/>
            <w:hideMark/>
          </w:tcPr>
          <w:p w14:paraId="60DCB439"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402" w:type="pct"/>
            <w:tcBorders>
              <w:top w:val="nil"/>
              <w:left w:val="nil"/>
              <w:bottom w:val="single" w:sz="4" w:space="0" w:color="auto"/>
              <w:right w:val="single" w:sz="4" w:space="0" w:color="auto"/>
            </w:tcBorders>
            <w:shd w:val="clear" w:color="auto" w:fill="auto"/>
            <w:hideMark/>
          </w:tcPr>
          <w:p w14:paraId="0DFAE206"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90" w:type="pct"/>
            <w:tcBorders>
              <w:top w:val="nil"/>
              <w:left w:val="nil"/>
              <w:bottom w:val="single" w:sz="4" w:space="0" w:color="auto"/>
              <w:right w:val="single" w:sz="4" w:space="0" w:color="auto"/>
            </w:tcBorders>
            <w:shd w:val="clear" w:color="auto" w:fill="auto"/>
            <w:hideMark/>
          </w:tcPr>
          <w:p w14:paraId="6CBDC88F"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1372" w:type="pct"/>
            <w:tcBorders>
              <w:top w:val="nil"/>
              <w:left w:val="nil"/>
              <w:bottom w:val="single" w:sz="4" w:space="0" w:color="auto"/>
              <w:right w:val="single" w:sz="4" w:space="0" w:color="auto"/>
            </w:tcBorders>
            <w:shd w:val="clear" w:color="auto" w:fill="auto"/>
            <w:hideMark/>
          </w:tcPr>
          <w:p w14:paraId="47C4019F" w14:textId="77777777" w:rsidR="0085647B" w:rsidRPr="0085647B" w:rsidRDefault="0085647B" w:rsidP="00AD7611">
            <w:pPr>
              <w:rPr>
                <w:rFonts w:ascii="Arial" w:hAnsi="Arial" w:cs="Arial"/>
                <w:sz w:val="20"/>
                <w:szCs w:val="20"/>
              </w:rPr>
            </w:pPr>
            <w:r w:rsidRPr="0085647B">
              <w:rPr>
                <w:rFonts w:ascii="Arial" w:hAnsi="Arial" w:cs="Arial"/>
                <w:sz w:val="20"/>
                <w:szCs w:val="20"/>
              </w:rPr>
              <w:t>This will be a hard-wired cable running between the local controller and RTU. The technical specifications of the medium will be finalised once the system parameters have been defined by the control system design authority.</w:t>
            </w:r>
          </w:p>
        </w:tc>
      </w:tr>
      <w:tr w:rsidR="0085647B" w:rsidRPr="0085647B" w14:paraId="79D230A0" w14:textId="77777777" w:rsidTr="00AD7611">
        <w:trPr>
          <w:trHeight w:val="2350"/>
        </w:trPr>
        <w:tc>
          <w:tcPr>
            <w:tcW w:w="439" w:type="pct"/>
            <w:tcBorders>
              <w:top w:val="nil"/>
              <w:left w:val="single" w:sz="4" w:space="0" w:color="auto"/>
              <w:bottom w:val="single" w:sz="4" w:space="0" w:color="auto"/>
              <w:right w:val="single" w:sz="4" w:space="0" w:color="auto"/>
            </w:tcBorders>
            <w:shd w:val="clear" w:color="auto" w:fill="auto"/>
            <w:hideMark/>
          </w:tcPr>
          <w:p w14:paraId="35E34653" w14:textId="77777777" w:rsidR="0085647B" w:rsidRPr="0085647B" w:rsidRDefault="0085647B" w:rsidP="00AD7611">
            <w:pPr>
              <w:rPr>
                <w:rFonts w:ascii="Arial" w:hAnsi="Arial" w:cs="Arial"/>
                <w:sz w:val="20"/>
                <w:szCs w:val="20"/>
              </w:rPr>
            </w:pPr>
            <w:r w:rsidRPr="0085647B">
              <w:rPr>
                <w:rFonts w:ascii="Arial" w:hAnsi="Arial" w:cs="Arial"/>
                <w:sz w:val="20"/>
                <w:szCs w:val="20"/>
              </w:rPr>
              <w:t xml:space="preserve">Local Controller (LC) </w:t>
            </w:r>
          </w:p>
        </w:tc>
        <w:tc>
          <w:tcPr>
            <w:tcW w:w="537" w:type="pct"/>
            <w:tcBorders>
              <w:top w:val="nil"/>
              <w:left w:val="nil"/>
              <w:bottom w:val="single" w:sz="4" w:space="0" w:color="auto"/>
              <w:right w:val="single" w:sz="4" w:space="0" w:color="auto"/>
            </w:tcBorders>
            <w:shd w:val="clear" w:color="auto" w:fill="auto"/>
            <w:hideMark/>
          </w:tcPr>
          <w:p w14:paraId="6B0DB4B1" w14:textId="77777777" w:rsidR="0085647B" w:rsidRPr="0085647B" w:rsidRDefault="0085647B" w:rsidP="00AD7611">
            <w:pPr>
              <w:rPr>
                <w:rFonts w:ascii="Arial" w:hAnsi="Arial" w:cs="Arial"/>
                <w:sz w:val="20"/>
                <w:szCs w:val="20"/>
              </w:rPr>
            </w:pPr>
            <w:r w:rsidRPr="0085647B">
              <w:rPr>
                <w:rFonts w:ascii="Arial" w:hAnsi="Arial" w:cs="Arial"/>
                <w:sz w:val="20"/>
                <w:szCs w:val="20"/>
              </w:rPr>
              <w:t>Distributed Controller (DC)</w:t>
            </w:r>
          </w:p>
        </w:tc>
        <w:tc>
          <w:tcPr>
            <w:tcW w:w="391" w:type="pct"/>
            <w:tcBorders>
              <w:top w:val="nil"/>
              <w:left w:val="nil"/>
              <w:bottom w:val="single" w:sz="4" w:space="0" w:color="auto"/>
              <w:right w:val="single" w:sz="4" w:space="0" w:color="auto"/>
            </w:tcBorders>
            <w:shd w:val="clear" w:color="auto" w:fill="auto"/>
            <w:hideMark/>
          </w:tcPr>
          <w:p w14:paraId="07D9E2A4" w14:textId="77777777" w:rsidR="0085647B" w:rsidRPr="0085647B" w:rsidRDefault="0085647B" w:rsidP="00AD7611">
            <w:pPr>
              <w:rPr>
                <w:rFonts w:ascii="Arial" w:hAnsi="Arial" w:cs="Arial"/>
                <w:sz w:val="20"/>
                <w:szCs w:val="20"/>
              </w:rPr>
            </w:pPr>
            <w:r w:rsidRPr="0085647B">
              <w:rPr>
                <w:rFonts w:ascii="Arial" w:hAnsi="Arial" w:cs="Arial"/>
                <w:sz w:val="20"/>
                <w:szCs w:val="20"/>
              </w:rPr>
              <w:t>LCA DC</w:t>
            </w:r>
          </w:p>
        </w:tc>
        <w:tc>
          <w:tcPr>
            <w:tcW w:w="391" w:type="pct"/>
            <w:tcBorders>
              <w:top w:val="nil"/>
              <w:left w:val="nil"/>
              <w:bottom w:val="single" w:sz="4" w:space="0" w:color="auto"/>
              <w:right w:val="single" w:sz="4" w:space="0" w:color="auto"/>
            </w:tcBorders>
            <w:shd w:val="clear" w:color="auto" w:fill="auto"/>
            <w:hideMark/>
          </w:tcPr>
          <w:p w14:paraId="4CD85644"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1" w:type="pct"/>
            <w:tcBorders>
              <w:top w:val="nil"/>
              <w:left w:val="nil"/>
              <w:bottom w:val="single" w:sz="4" w:space="0" w:color="auto"/>
              <w:right w:val="single" w:sz="4" w:space="0" w:color="auto"/>
            </w:tcBorders>
            <w:shd w:val="clear" w:color="auto" w:fill="auto"/>
            <w:hideMark/>
          </w:tcPr>
          <w:p w14:paraId="22723A62" w14:textId="77777777" w:rsidR="0085647B" w:rsidRPr="0085647B" w:rsidRDefault="0085647B" w:rsidP="00AD7611">
            <w:pPr>
              <w:rPr>
                <w:rFonts w:ascii="Arial" w:hAnsi="Arial" w:cs="Arial"/>
                <w:sz w:val="20"/>
                <w:szCs w:val="20"/>
              </w:rPr>
            </w:pPr>
            <w:r w:rsidRPr="0085647B">
              <w:rPr>
                <w:rFonts w:ascii="Arial" w:hAnsi="Arial" w:cs="Arial"/>
                <w:sz w:val="20"/>
                <w:szCs w:val="20"/>
              </w:rPr>
              <w:t>fibre</w:t>
            </w:r>
          </w:p>
        </w:tc>
        <w:tc>
          <w:tcPr>
            <w:tcW w:w="398" w:type="pct"/>
            <w:tcBorders>
              <w:top w:val="nil"/>
              <w:left w:val="nil"/>
              <w:bottom w:val="single" w:sz="4" w:space="0" w:color="auto"/>
              <w:right w:val="single" w:sz="4" w:space="0" w:color="auto"/>
            </w:tcBorders>
            <w:shd w:val="clear" w:color="auto" w:fill="auto"/>
            <w:hideMark/>
          </w:tcPr>
          <w:p w14:paraId="1336869D"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0" w:type="pct"/>
            <w:tcBorders>
              <w:top w:val="nil"/>
              <w:left w:val="nil"/>
              <w:bottom w:val="single" w:sz="4" w:space="0" w:color="auto"/>
              <w:right w:val="single" w:sz="4" w:space="0" w:color="auto"/>
            </w:tcBorders>
            <w:shd w:val="clear" w:color="auto" w:fill="auto"/>
            <w:hideMark/>
          </w:tcPr>
          <w:p w14:paraId="2DD6F3AD"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402" w:type="pct"/>
            <w:tcBorders>
              <w:top w:val="nil"/>
              <w:left w:val="nil"/>
              <w:bottom w:val="single" w:sz="4" w:space="0" w:color="auto"/>
              <w:right w:val="single" w:sz="4" w:space="0" w:color="auto"/>
            </w:tcBorders>
            <w:shd w:val="clear" w:color="auto" w:fill="auto"/>
            <w:hideMark/>
          </w:tcPr>
          <w:p w14:paraId="2A4F07FE"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90" w:type="pct"/>
            <w:tcBorders>
              <w:top w:val="nil"/>
              <w:left w:val="nil"/>
              <w:bottom w:val="single" w:sz="4" w:space="0" w:color="auto"/>
              <w:right w:val="single" w:sz="4" w:space="0" w:color="auto"/>
            </w:tcBorders>
            <w:shd w:val="clear" w:color="auto" w:fill="auto"/>
            <w:hideMark/>
          </w:tcPr>
          <w:p w14:paraId="34F27470"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1372" w:type="pct"/>
            <w:tcBorders>
              <w:top w:val="nil"/>
              <w:left w:val="nil"/>
              <w:bottom w:val="single" w:sz="4" w:space="0" w:color="auto"/>
              <w:right w:val="single" w:sz="4" w:space="0" w:color="auto"/>
            </w:tcBorders>
            <w:shd w:val="clear" w:color="auto" w:fill="auto"/>
            <w:hideMark/>
          </w:tcPr>
          <w:p w14:paraId="5469CC5F" w14:textId="77777777" w:rsidR="0085647B" w:rsidRPr="0085647B" w:rsidRDefault="0085647B" w:rsidP="00AD7611">
            <w:pPr>
              <w:rPr>
                <w:rFonts w:ascii="Arial" w:hAnsi="Arial" w:cs="Arial"/>
                <w:sz w:val="20"/>
                <w:szCs w:val="20"/>
              </w:rPr>
            </w:pPr>
            <w:r w:rsidRPr="0085647B">
              <w:rPr>
                <w:rFonts w:ascii="Arial" w:hAnsi="Arial" w:cs="Arial"/>
                <w:sz w:val="20"/>
                <w:szCs w:val="20"/>
              </w:rPr>
              <w:t xml:space="preserve">This will be a circuit carrying data between the local controller and distributed zone controller. It can be made up of several hops, but the end-to-end characteristics shall be such to meet the specified technical system requirements once defined by the control system design authority. </w:t>
            </w:r>
          </w:p>
        </w:tc>
      </w:tr>
      <w:tr w:rsidR="0085647B" w:rsidRPr="0085647B" w14:paraId="3BFAE68A" w14:textId="77777777" w:rsidTr="00AD7611">
        <w:trPr>
          <w:trHeight w:val="2798"/>
        </w:trPr>
        <w:tc>
          <w:tcPr>
            <w:tcW w:w="439" w:type="pct"/>
            <w:tcBorders>
              <w:top w:val="nil"/>
              <w:left w:val="single" w:sz="4" w:space="0" w:color="auto"/>
              <w:bottom w:val="single" w:sz="4" w:space="0" w:color="auto"/>
              <w:right w:val="single" w:sz="4" w:space="0" w:color="auto"/>
            </w:tcBorders>
            <w:shd w:val="clear" w:color="auto" w:fill="auto"/>
            <w:hideMark/>
          </w:tcPr>
          <w:p w14:paraId="0FA05B58" w14:textId="77777777" w:rsidR="0085647B" w:rsidRPr="0085647B" w:rsidRDefault="0085647B" w:rsidP="00AD7611">
            <w:pPr>
              <w:rPr>
                <w:rFonts w:ascii="Arial" w:hAnsi="Arial" w:cs="Arial"/>
                <w:sz w:val="20"/>
                <w:szCs w:val="20"/>
              </w:rPr>
            </w:pPr>
            <w:r w:rsidRPr="0085647B">
              <w:rPr>
                <w:rFonts w:ascii="Arial" w:hAnsi="Arial" w:cs="Arial"/>
                <w:sz w:val="20"/>
                <w:szCs w:val="20"/>
              </w:rPr>
              <w:t>Distributed Controller (DC)</w:t>
            </w:r>
          </w:p>
        </w:tc>
        <w:tc>
          <w:tcPr>
            <w:tcW w:w="537" w:type="pct"/>
            <w:tcBorders>
              <w:top w:val="nil"/>
              <w:left w:val="nil"/>
              <w:bottom w:val="single" w:sz="4" w:space="0" w:color="auto"/>
              <w:right w:val="single" w:sz="4" w:space="0" w:color="auto"/>
            </w:tcBorders>
            <w:shd w:val="clear" w:color="auto" w:fill="auto"/>
            <w:hideMark/>
          </w:tcPr>
          <w:p w14:paraId="15DD0421" w14:textId="77777777" w:rsidR="0085647B" w:rsidRPr="0085647B" w:rsidRDefault="0085647B" w:rsidP="00AD7611">
            <w:pPr>
              <w:rPr>
                <w:rFonts w:ascii="Arial" w:hAnsi="Arial" w:cs="Arial"/>
                <w:sz w:val="20"/>
                <w:szCs w:val="20"/>
              </w:rPr>
            </w:pPr>
            <w:r w:rsidRPr="0085647B">
              <w:rPr>
                <w:rFonts w:ascii="Arial" w:hAnsi="Arial" w:cs="Arial"/>
                <w:sz w:val="20"/>
                <w:szCs w:val="20"/>
              </w:rPr>
              <w:t>Central Controller (CC)</w:t>
            </w:r>
          </w:p>
        </w:tc>
        <w:tc>
          <w:tcPr>
            <w:tcW w:w="391" w:type="pct"/>
            <w:tcBorders>
              <w:top w:val="nil"/>
              <w:left w:val="nil"/>
              <w:bottom w:val="single" w:sz="4" w:space="0" w:color="auto"/>
              <w:right w:val="single" w:sz="4" w:space="0" w:color="auto"/>
            </w:tcBorders>
            <w:shd w:val="clear" w:color="auto" w:fill="auto"/>
            <w:hideMark/>
          </w:tcPr>
          <w:p w14:paraId="5AF43290" w14:textId="77777777" w:rsidR="0085647B" w:rsidRPr="0085647B" w:rsidRDefault="0085647B" w:rsidP="00AD7611">
            <w:pPr>
              <w:rPr>
                <w:rFonts w:ascii="Arial" w:hAnsi="Arial" w:cs="Arial"/>
                <w:sz w:val="20"/>
                <w:szCs w:val="20"/>
              </w:rPr>
            </w:pPr>
            <w:r w:rsidRPr="0085647B">
              <w:rPr>
                <w:rFonts w:ascii="Arial" w:hAnsi="Arial" w:cs="Arial"/>
                <w:sz w:val="20"/>
                <w:szCs w:val="20"/>
              </w:rPr>
              <w:t>DC CC</w:t>
            </w:r>
          </w:p>
        </w:tc>
        <w:tc>
          <w:tcPr>
            <w:tcW w:w="391" w:type="pct"/>
            <w:tcBorders>
              <w:top w:val="nil"/>
              <w:left w:val="nil"/>
              <w:bottom w:val="single" w:sz="4" w:space="0" w:color="auto"/>
              <w:right w:val="single" w:sz="4" w:space="0" w:color="auto"/>
            </w:tcBorders>
            <w:shd w:val="clear" w:color="auto" w:fill="auto"/>
            <w:hideMark/>
          </w:tcPr>
          <w:p w14:paraId="6544B094"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1" w:type="pct"/>
            <w:tcBorders>
              <w:top w:val="nil"/>
              <w:left w:val="nil"/>
              <w:bottom w:val="single" w:sz="4" w:space="0" w:color="auto"/>
              <w:right w:val="single" w:sz="4" w:space="0" w:color="auto"/>
            </w:tcBorders>
            <w:shd w:val="clear" w:color="auto" w:fill="auto"/>
            <w:hideMark/>
          </w:tcPr>
          <w:p w14:paraId="1736F7AF" w14:textId="77777777" w:rsidR="0085647B" w:rsidRPr="0085647B" w:rsidRDefault="0085647B" w:rsidP="00AD7611">
            <w:pPr>
              <w:rPr>
                <w:rFonts w:ascii="Arial" w:hAnsi="Arial" w:cs="Arial"/>
                <w:sz w:val="20"/>
                <w:szCs w:val="20"/>
              </w:rPr>
            </w:pPr>
            <w:r w:rsidRPr="0085647B">
              <w:rPr>
                <w:rFonts w:ascii="Arial" w:hAnsi="Arial" w:cs="Arial"/>
                <w:sz w:val="20"/>
                <w:szCs w:val="20"/>
              </w:rPr>
              <w:t>fibre</w:t>
            </w:r>
          </w:p>
        </w:tc>
        <w:tc>
          <w:tcPr>
            <w:tcW w:w="398" w:type="pct"/>
            <w:tcBorders>
              <w:top w:val="nil"/>
              <w:left w:val="nil"/>
              <w:bottom w:val="single" w:sz="4" w:space="0" w:color="auto"/>
              <w:right w:val="single" w:sz="4" w:space="0" w:color="auto"/>
            </w:tcBorders>
            <w:shd w:val="clear" w:color="auto" w:fill="auto"/>
            <w:hideMark/>
          </w:tcPr>
          <w:p w14:paraId="32C8A6DA"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0" w:type="pct"/>
            <w:tcBorders>
              <w:top w:val="nil"/>
              <w:left w:val="nil"/>
              <w:bottom w:val="single" w:sz="4" w:space="0" w:color="auto"/>
              <w:right w:val="single" w:sz="4" w:space="0" w:color="auto"/>
            </w:tcBorders>
            <w:shd w:val="clear" w:color="auto" w:fill="auto"/>
            <w:hideMark/>
          </w:tcPr>
          <w:p w14:paraId="56B5CE76"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402" w:type="pct"/>
            <w:tcBorders>
              <w:top w:val="nil"/>
              <w:left w:val="nil"/>
              <w:bottom w:val="single" w:sz="4" w:space="0" w:color="auto"/>
              <w:right w:val="single" w:sz="4" w:space="0" w:color="auto"/>
            </w:tcBorders>
            <w:shd w:val="clear" w:color="auto" w:fill="auto"/>
            <w:hideMark/>
          </w:tcPr>
          <w:p w14:paraId="17BE79D5"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90" w:type="pct"/>
            <w:tcBorders>
              <w:top w:val="nil"/>
              <w:left w:val="nil"/>
              <w:bottom w:val="single" w:sz="4" w:space="0" w:color="auto"/>
              <w:right w:val="single" w:sz="4" w:space="0" w:color="auto"/>
            </w:tcBorders>
            <w:shd w:val="clear" w:color="auto" w:fill="auto"/>
            <w:hideMark/>
          </w:tcPr>
          <w:p w14:paraId="0154A89D"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1372" w:type="pct"/>
            <w:tcBorders>
              <w:top w:val="nil"/>
              <w:left w:val="nil"/>
              <w:bottom w:val="single" w:sz="4" w:space="0" w:color="auto"/>
              <w:right w:val="single" w:sz="4" w:space="0" w:color="auto"/>
            </w:tcBorders>
            <w:shd w:val="clear" w:color="auto" w:fill="auto"/>
            <w:hideMark/>
          </w:tcPr>
          <w:p w14:paraId="27D54669" w14:textId="77777777" w:rsidR="0085647B" w:rsidRPr="0085647B" w:rsidRDefault="0085647B" w:rsidP="00AD7611">
            <w:pPr>
              <w:rPr>
                <w:rFonts w:ascii="Arial" w:hAnsi="Arial" w:cs="Arial"/>
                <w:sz w:val="20"/>
                <w:szCs w:val="20"/>
              </w:rPr>
            </w:pPr>
            <w:r w:rsidRPr="0085647B">
              <w:rPr>
                <w:rFonts w:ascii="Arial" w:hAnsi="Arial" w:cs="Arial"/>
                <w:sz w:val="20"/>
                <w:szCs w:val="20"/>
              </w:rPr>
              <w:t xml:space="preserve">This will be a circuit carrying data between the Distributed Zone controller and the central controller of the DNO. It can be made up of several hops, but the end-to-end characteristics shall be such to meet the specified technical system requirements once defined by the control system design authority. </w:t>
            </w:r>
          </w:p>
        </w:tc>
      </w:tr>
      <w:tr w:rsidR="0085647B" w:rsidRPr="0085647B" w14:paraId="4CF9377A" w14:textId="77777777" w:rsidTr="00AD7611">
        <w:trPr>
          <w:trHeight w:val="1399"/>
        </w:trPr>
        <w:tc>
          <w:tcPr>
            <w:tcW w:w="439" w:type="pct"/>
            <w:tcBorders>
              <w:top w:val="nil"/>
              <w:left w:val="single" w:sz="4" w:space="0" w:color="auto"/>
              <w:bottom w:val="single" w:sz="4" w:space="0" w:color="auto"/>
              <w:right w:val="single" w:sz="4" w:space="0" w:color="auto"/>
            </w:tcBorders>
            <w:shd w:val="clear" w:color="auto" w:fill="auto"/>
            <w:hideMark/>
          </w:tcPr>
          <w:p w14:paraId="236B0A8C" w14:textId="77777777" w:rsidR="0085647B" w:rsidRPr="0085647B" w:rsidRDefault="0085647B" w:rsidP="00AD7611">
            <w:pPr>
              <w:rPr>
                <w:rFonts w:ascii="Arial" w:hAnsi="Arial" w:cs="Arial"/>
                <w:sz w:val="20"/>
                <w:szCs w:val="20"/>
              </w:rPr>
            </w:pPr>
            <w:r w:rsidRPr="0085647B">
              <w:rPr>
                <w:rFonts w:ascii="Arial" w:hAnsi="Arial" w:cs="Arial"/>
                <w:sz w:val="20"/>
                <w:szCs w:val="20"/>
              </w:rPr>
              <w:lastRenderedPageBreak/>
              <w:t>Central Controller (CC)</w:t>
            </w:r>
          </w:p>
        </w:tc>
        <w:tc>
          <w:tcPr>
            <w:tcW w:w="537" w:type="pct"/>
            <w:tcBorders>
              <w:top w:val="nil"/>
              <w:left w:val="nil"/>
              <w:bottom w:val="single" w:sz="4" w:space="0" w:color="auto"/>
              <w:right w:val="single" w:sz="4" w:space="0" w:color="auto"/>
            </w:tcBorders>
            <w:shd w:val="clear" w:color="auto" w:fill="auto"/>
            <w:hideMark/>
          </w:tcPr>
          <w:p w14:paraId="5C8066E3" w14:textId="77777777" w:rsidR="0085647B" w:rsidRPr="0085647B" w:rsidRDefault="0085647B" w:rsidP="00AD7611">
            <w:pPr>
              <w:rPr>
                <w:rFonts w:ascii="Arial" w:hAnsi="Arial" w:cs="Arial"/>
                <w:sz w:val="20"/>
                <w:szCs w:val="20"/>
              </w:rPr>
            </w:pPr>
            <w:r w:rsidRPr="0085647B">
              <w:rPr>
                <w:rFonts w:ascii="Arial" w:hAnsi="Arial" w:cs="Arial"/>
                <w:sz w:val="20"/>
                <w:szCs w:val="20"/>
              </w:rPr>
              <w:t>DNO DMS (DD)</w:t>
            </w:r>
          </w:p>
        </w:tc>
        <w:tc>
          <w:tcPr>
            <w:tcW w:w="391" w:type="pct"/>
            <w:tcBorders>
              <w:top w:val="nil"/>
              <w:left w:val="nil"/>
              <w:bottom w:val="single" w:sz="4" w:space="0" w:color="auto"/>
              <w:right w:val="single" w:sz="4" w:space="0" w:color="auto"/>
            </w:tcBorders>
            <w:shd w:val="clear" w:color="auto" w:fill="auto"/>
            <w:hideMark/>
          </w:tcPr>
          <w:p w14:paraId="44F7FDFD" w14:textId="77777777" w:rsidR="0085647B" w:rsidRPr="0085647B" w:rsidRDefault="0085647B" w:rsidP="00AD7611">
            <w:pPr>
              <w:rPr>
                <w:rFonts w:ascii="Arial" w:hAnsi="Arial" w:cs="Arial"/>
                <w:sz w:val="20"/>
                <w:szCs w:val="20"/>
              </w:rPr>
            </w:pPr>
            <w:r w:rsidRPr="0085647B">
              <w:rPr>
                <w:rFonts w:ascii="Arial" w:hAnsi="Arial" w:cs="Arial"/>
                <w:sz w:val="20"/>
                <w:szCs w:val="20"/>
              </w:rPr>
              <w:t>CC DD</w:t>
            </w:r>
          </w:p>
        </w:tc>
        <w:tc>
          <w:tcPr>
            <w:tcW w:w="391" w:type="pct"/>
            <w:tcBorders>
              <w:top w:val="nil"/>
              <w:left w:val="nil"/>
              <w:bottom w:val="single" w:sz="4" w:space="0" w:color="auto"/>
              <w:right w:val="single" w:sz="4" w:space="0" w:color="auto"/>
            </w:tcBorders>
            <w:shd w:val="clear" w:color="auto" w:fill="auto"/>
            <w:hideMark/>
          </w:tcPr>
          <w:p w14:paraId="78D79F7C"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1" w:type="pct"/>
            <w:tcBorders>
              <w:top w:val="nil"/>
              <w:left w:val="nil"/>
              <w:bottom w:val="single" w:sz="4" w:space="0" w:color="auto"/>
              <w:right w:val="single" w:sz="4" w:space="0" w:color="auto"/>
            </w:tcBorders>
            <w:shd w:val="clear" w:color="auto" w:fill="auto"/>
            <w:hideMark/>
          </w:tcPr>
          <w:p w14:paraId="030E4A51" w14:textId="77777777" w:rsidR="0085647B" w:rsidRPr="0085647B" w:rsidRDefault="0085647B" w:rsidP="00AD7611">
            <w:pPr>
              <w:rPr>
                <w:rFonts w:ascii="Arial" w:hAnsi="Arial" w:cs="Arial"/>
                <w:sz w:val="20"/>
                <w:szCs w:val="20"/>
              </w:rPr>
            </w:pPr>
            <w:r w:rsidRPr="0085647B">
              <w:rPr>
                <w:rFonts w:ascii="Arial" w:hAnsi="Arial" w:cs="Arial"/>
                <w:sz w:val="20"/>
                <w:szCs w:val="20"/>
              </w:rPr>
              <w:t xml:space="preserve">Copper / fibre </w:t>
            </w:r>
          </w:p>
          <w:p w14:paraId="5645B90D" w14:textId="77777777" w:rsidR="0085647B" w:rsidRPr="0085647B" w:rsidRDefault="0085647B" w:rsidP="00AD7611">
            <w:pPr>
              <w:rPr>
                <w:rFonts w:ascii="Arial" w:hAnsi="Arial" w:cs="Arial"/>
                <w:sz w:val="20"/>
                <w:szCs w:val="20"/>
              </w:rPr>
            </w:pPr>
          </w:p>
          <w:p w14:paraId="4BD90755" w14:textId="77777777" w:rsidR="0085647B" w:rsidRPr="0085647B" w:rsidRDefault="0085647B" w:rsidP="00AD7611">
            <w:pPr>
              <w:rPr>
                <w:rFonts w:ascii="Arial" w:hAnsi="Arial" w:cs="Arial"/>
                <w:sz w:val="20"/>
                <w:szCs w:val="20"/>
              </w:rPr>
            </w:pPr>
            <w:r w:rsidRPr="0085647B">
              <w:rPr>
                <w:rFonts w:ascii="Arial" w:hAnsi="Arial" w:cs="Arial"/>
                <w:sz w:val="20"/>
                <w:szCs w:val="20"/>
              </w:rPr>
              <w:t>Layer 1</w:t>
            </w:r>
          </w:p>
        </w:tc>
        <w:tc>
          <w:tcPr>
            <w:tcW w:w="398" w:type="pct"/>
            <w:tcBorders>
              <w:top w:val="nil"/>
              <w:left w:val="nil"/>
              <w:bottom w:val="single" w:sz="4" w:space="0" w:color="auto"/>
              <w:right w:val="single" w:sz="4" w:space="0" w:color="auto"/>
            </w:tcBorders>
            <w:shd w:val="clear" w:color="auto" w:fill="auto"/>
            <w:hideMark/>
          </w:tcPr>
          <w:p w14:paraId="5FFB3007"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0" w:type="pct"/>
            <w:tcBorders>
              <w:top w:val="nil"/>
              <w:left w:val="nil"/>
              <w:bottom w:val="single" w:sz="4" w:space="0" w:color="auto"/>
              <w:right w:val="single" w:sz="4" w:space="0" w:color="auto"/>
            </w:tcBorders>
            <w:shd w:val="clear" w:color="auto" w:fill="auto"/>
            <w:hideMark/>
          </w:tcPr>
          <w:p w14:paraId="426E68D1"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402" w:type="pct"/>
            <w:tcBorders>
              <w:top w:val="nil"/>
              <w:left w:val="nil"/>
              <w:bottom w:val="single" w:sz="4" w:space="0" w:color="auto"/>
              <w:right w:val="single" w:sz="4" w:space="0" w:color="auto"/>
            </w:tcBorders>
            <w:shd w:val="clear" w:color="auto" w:fill="auto"/>
            <w:hideMark/>
          </w:tcPr>
          <w:p w14:paraId="20B7DF76"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90" w:type="pct"/>
            <w:tcBorders>
              <w:top w:val="nil"/>
              <w:left w:val="nil"/>
              <w:bottom w:val="single" w:sz="4" w:space="0" w:color="auto"/>
              <w:right w:val="single" w:sz="4" w:space="0" w:color="auto"/>
            </w:tcBorders>
            <w:shd w:val="clear" w:color="auto" w:fill="auto"/>
            <w:hideMark/>
          </w:tcPr>
          <w:p w14:paraId="49047AEC"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1372" w:type="pct"/>
            <w:tcBorders>
              <w:top w:val="nil"/>
              <w:left w:val="nil"/>
              <w:bottom w:val="single" w:sz="4" w:space="0" w:color="auto"/>
              <w:right w:val="single" w:sz="4" w:space="0" w:color="auto"/>
            </w:tcBorders>
            <w:shd w:val="clear" w:color="auto" w:fill="auto"/>
            <w:hideMark/>
          </w:tcPr>
          <w:p w14:paraId="4BEC8D65" w14:textId="77777777" w:rsidR="0085647B" w:rsidRPr="0085647B" w:rsidRDefault="0085647B" w:rsidP="00AD7611">
            <w:pPr>
              <w:rPr>
                <w:rFonts w:ascii="Arial" w:hAnsi="Arial" w:cs="Arial"/>
                <w:sz w:val="20"/>
                <w:szCs w:val="20"/>
              </w:rPr>
            </w:pPr>
            <w:r w:rsidRPr="0085647B">
              <w:rPr>
                <w:rFonts w:ascii="Arial" w:hAnsi="Arial" w:cs="Arial"/>
                <w:sz w:val="20"/>
                <w:szCs w:val="20"/>
              </w:rPr>
              <w:t>This will be a hard-wired connection between the central controller and local DNO DMS system. It is anticipated this will be co-located within the DNO control centre and will be defined by the control system design authority.</w:t>
            </w:r>
          </w:p>
        </w:tc>
      </w:tr>
      <w:tr w:rsidR="0085647B" w:rsidRPr="0085647B" w14:paraId="6230EA41" w14:textId="77777777" w:rsidTr="00AD7611">
        <w:trPr>
          <w:trHeight w:val="2798"/>
        </w:trPr>
        <w:tc>
          <w:tcPr>
            <w:tcW w:w="439" w:type="pct"/>
            <w:tcBorders>
              <w:top w:val="nil"/>
              <w:left w:val="single" w:sz="4" w:space="0" w:color="auto"/>
              <w:bottom w:val="single" w:sz="4" w:space="0" w:color="auto"/>
              <w:right w:val="single" w:sz="4" w:space="0" w:color="auto"/>
            </w:tcBorders>
            <w:shd w:val="clear" w:color="auto" w:fill="auto"/>
            <w:hideMark/>
          </w:tcPr>
          <w:p w14:paraId="0FD230B8" w14:textId="77777777" w:rsidR="0085647B" w:rsidRPr="0085647B" w:rsidRDefault="0085647B" w:rsidP="00AD7611">
            <w:pPr>
              <w:rPr>
                <w:rFonts w:ascii="Arial" w:hAnsi="Arial" w:cs="Arial"/>
                <w:sz w:val="20"/>
                <w:szCs w:val="20"/>
              </w:rPr>
            </w:pPr>
            <w:r w:rsidRPr="0085647B">
              <w:rPr>
                <w:rFonts w:ascii="Arial" w:hAnsi="Arial" w:cs="Arial"/>
                <w:sz w:val="20"/>
                <w:szCs w:val="20"/>
              </w:rPr>
              <w:t>DNO DMS (DD)</w:t>
            </w:r>
          </w:p>
        </w:tc>
        <w:tc>
          <w:tcPr>
            <w:tcW w:w="537" w:type="pct"/>
            <w:tcBorders>
              <w:top w:val="nil"/>
              <w:left w:val="nil"/>
              <w:bottom w:val="single" w:sz="4" w:space="0" w:color="auto"/>
              <w:right w:val="single" w:sz="4" w:space="0" w:color="auto"/>
            </w:tcBorders>
            <w:shd w:val="clear" w:color="auto" w:fill="auto"/>
            <w:hideMark/>
          </w:tcPr>
          <w:p w14:paraId="0DA3BDD1" w14:textId="77777777" w:rsidR="0085647B" w:rsidRPr="0085647B" w:rsidRDefault="0085647B" w:rsidP="00AD7611">
            <w:pPr>
              <w:rPr>
                <w:rFonts w:ascii="Arial" w:hAnsi="Arial" w:cs="Arial"/>
                <w:sz w:val="20"/>
                <w:szCs w:val="20"/>
              </w:rPr>
            </w:pPr>
            <w:r w:rsidRPr="0085647B">
              <w:rPr>
                <w:rFonts w:ascii="Arial" w:hAnsi="Arial" w:cs="Arial"/>
                <w:sz w:val="20"/>
                <w:szCs w:val="20"/>
              </w:rPr>
              <w:t>ESO DMS (ED)</w:t>
            </w:r>
          </w:p>
        </w:tc>
        <w:tc>
          <w:tcPr>
            <w:tcW w:w="391" w:type="pct"/>
            <w:tcBorders>
              <w:top w:val="nil"/>
              <w:left w:val="nil"/>
              <w:bottom w:val="single" w:sz="4" w:space="0" w:color="auto"/>
              <w:right w:val="single" w:sz="4" w:space="0" w:color="auto"/>
            </w:tcBorders>
            <w:shd w:val="clear" w:color="auto" w:fill="auto"/>
            <w:hideMark/>
          </w:tcPr>
          <w:p w14:paraId="5DB5AC87" w14:textId="77777777" w:rsidR="0085647B" w:rsidRPr="0085647B" w:rsidRDefault="0085647B" w:rsidP="00AD7611">
            <w:pPr>
              <w:rPr>
                <w:rFonts w:ascii="Arial" w:hAnsi="Arial" w:cs="Arial"/>
                <w:sz w:val="20"/>
                <w:szCs w:val="20"/>
              </w:rPr>
            </w:pPr>
            <w:r w:rsidRPr="0085647B">
              <w:rPr>
                <w:rFonts w:ascii="Arial" w:hAnsi="Arial" w:cs="Arial"/>
                <w:sz w:val="20"/>
                <w:szCs w:val="20"/>
              </w:rPr>
              <w:t>DD ED (ICCP)</w:t>
            </w:r>
          </w:p>
        </w:tc>
        <w:tc>
          <w:tcPr>
            <w:tcW w:w="391" w:type="pct"/>
            <w:tcBorders>
              <w:top w:val="nil"/>
              <w:left w:val="nil"/>
              <w:bottom w:val="single" w:sz="4" w:space="0" w:color="auto"/>
              <w:right w:val="single" w:sz="4" w:space="0" w:color="auto"/>
            </w:tcBorders>
            <w:shd w:val="clear" w:color="auto" w:fill="auto"/>
            <w:hideMark/>
          </w:tcPr>
          <w:p w14:paraId="1DA89A53" w14:textId="77777777" w:rsidR="0085647B" w:rsidRPr="0085647B" w:rsidRDefault="0085647B" w:rsidP="00AD7611">
            <w:pPr>
              <w:rPr>
                <w:rFonts w:ascii="Arial" w:hAnsi="Arial" w:cs="Arial"/>
                <w:sz w:val="20"/>
                <w:szCs w:val="20"/>
              </w:rPr>
            </w:pPr>
            <w:r w:rsidRPr="0085647B">
              <w:rPr>
                <w:rFonts w:ascii="Arial" w:hAnsi="Arial" w:cs="Arial"/>
                <w:sz w:val="20"/>
                <w:szCs w:val="20"/>
              </w:rPr>
              <w:t>ICCP</w:t>
            </w:r>
          </w:p>
        </w:tc>
        <w:tc>
          <w:tcPr>
            <w:tcW w:w="341" w:type="pct"/>
            <w:tcBorders>
              <w:top w:val="nil"/>
              <w:left w:val="nil"/>
              <w:bottom w:val="single" w:sz="4" w:space="0" w:color="auto"/>
              <w:right w:val="single" w:sz="4" w:space="0" w:color="auto"/>
            </w:tcBorders>
            <w:shd w:val="clear" w:color="auto" w:fill="auto"/>
            <w:hideMark/>
          </w:tcPr>
          <w:p w14:paraId="68352F7A" w14:textId="77777777" w:rsidR="0085647B" w:rsidRPr="0085647B" w:rsidRDefault="0085647B" w:rsidP="00AD7611">
            <w:pPr>
              <w:rPr>
                <w:rFonts w:ascii="Arial" w:hAnsi="Arial" w:cs="Arial"/>
                <w:sz w:val="20"/>
                <w:szCs w:val="20"/>
              </w:rPr>
            </w:pPr>
            <w:proofErr w:type="spellStart"/>
            <w:r w:rsidRPr="0085647B">
              <w:rPr>
                <w:rFonts w:ascii="Arial" w:hAnsi="Arial" w:cs="Arial"/>
                <w:sz w:val="20"/>
                <w:szCs w:val="20"/>
              </w:rPr>
              <w:t>OpTel</w:t>
            </w:r>
            <w:proofErr w:type="spellEnd"/>
            <w:r w:rsidRPr="0085647B">
              <w:rPr>
                <w:rFonts w:ascii="Arial" w:hAnsi="Arial" w:cs="Arial"/>
                <w:sz w:val="20"/>
                <w:szCs w:val="20"/>
              </w:rPr>
              <w:t xml:space="preserve"> Fibre</w:t>
            </w:r>
          </w:p>
        </w:tc>
        <w:tc>
          <w:tcPr>
            <w:tcW w:w="398" w:type="pct"/>
            <w:tcBorders>
              <w:top w:val="nil"/>
              <w:left w:val="nil"/>
              <w:bottom w:val="single" w:sz="4" w:space="0" w:color="auto"/>
              <w:right w:val="single" w:sz="4" w:space="0" w:color="auto"/>
            </w:tcBorders>
            <w:shd w:val="clear" w:color="auto" w:fill="auto"/>
            <w:hideMark/>
          </w:tcPr>
          <w:p w14:paraId="5B6B468B"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40" w:type="pct"/>
            <w:tcBorders>
              <w:top w:val="nil"/>
              <w:left w:val="nil"/>
              <w:bottom w:val="single" w:sz="4" w:space="0" w:color="auto"/>
              <w:right w:val="single" w:sz="4" w:space="0" w:color="auto"/>
            </w:tcBorders>
            <w:shd w:val="clear" w:color="auto" w:fill="auto"/>
            <w:hideMark/>
          </w:tcPr>
          <w:p w14:paraId="3D7E1990"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402" w:type="pct"/>
            <w:tcBorders>
              <w:top w:val="nil"/>
              <w:left w:val="nil"/>
              <w:bottom w:val="single" w:sz="4" w:space="0" w:color="auto"/>
              <w:right w:val="single" w:sz="4" w:space="0" w:color="auto"/>
            </w:tcBorders>
            <w:shd w:val="clear" w:color="auto" w:fill="auto"/>
            <w:hideMark/>
          </w:tcPr>
          <w:p w14:paraId="29A785B3"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390" w:type="pct"/>
            <w:tcBorders>
              <w:top w:val="nil"/>
              <w:left w:val="nil"/>
              <w:bottom w:val="single" w:sz="4" w:space="0" w:color="auto"/>
              <w:right w:val="single" w:sz="4" w:space="0" w:color="auto"/>
            </w:tcBorders>
            <w:shd w:val="clear" w:color="auto" w:fill="auto"/>
            <w:hideMark/>
          </w:tcPr>
          <w:p w14:paraId="1AC0FC72" w14:textId="77777777" w:rsidR="0085647B" w:rsidRPr="0085647B" w:rsidRDefault="0085647B" w:rsidP="00AD7611">
            <w:pPr>
              <w:rPr>
                <w:rFonts w:ascii="Arial" w:hAnsi="Arial" w:cs="Arial"/>
                <w:sz w:val="20"/>
                <w:szCs w:val="20"/>
              </w:rPr>
            </w:pPr>
            <w:r w:rsidRPr="0085647B">
              <w:rPr>
                <w:rFonts w:ascii="Arial" w:hAnsi="Arial" w:cs="Arial"/>
                <w:sz w:val="20"/>
                <w:szCs w:val="20"/>
              </w:rPr>
              <w:t>TBC</w:t>
            </w:r>
          </w:p>
        </w:tc>
        <w:tc>
          <w:tcPr>
            <w:tcW w:w="1372" w:type="pct"/>
            <w:tcBorders>
              <w:top w:val="nil"/>
              <w:left w:val="nil"/>
              <w:bottom w:val="single" w:sz="4" w:space="0" w:color="auto"/>
              <w:right w:val="single" w:sz="4" w:space="0" w:color="auto"/>
            </w:tcBorders>
            <w:shd w:val="clear" w:color="auto" w:fill="auto"/>
            <w:hideMark/>
          </w:tcPr>
          <w:p w14:paraId="78A161C6" w14:textId="77777777" w:rsidR="0085647B" w:rsidRPr="0085647B" w:rsidRDefault="0085647B" w:rsidP="00AD7611">
            <w:pPr>
              <w:rPr>
                <w:rFonts w:ascii="Arial" w:hAnsi="Arial" w:cs="Arial"/>
                <w:sz w:val="20"/>
                <w:szCs w:val="20"/>
              </w:rPr>
            </w:pPr>
            <w:r w:rsidRPr="0085647B">
              <w:rPr>
                <w:rFonts w:ascii="Arial" w:hAnsi="Arial" w:cs="Arial"/>
                <w:sz w:val="20"/>
                <w:szCs w:val="20"/>
              </w:rPr>
              <w:t xml:space="preserve">This will be a circuit carrying data between the DNO DMS System and ESO control centre. The function is to provide the ESO with visibility of the DNO network. The circuit can be made up of several hops, but the end-to-end characteristics shall be such as defined by the control system design authority. </w:t>
            </w:r>
          </w:p>
        </w:tc>
      </w:tr>
    </w:tbl>
    <w:p w14:paraId="5273DE2F" w14:textId="77777777" w:rsidR="00937C0B" w:rsidRPr="0085647B" w:rsidRDefault="00937C0B" w:rsidP="001C4CB1">
      <w:pPr>
        <w:jc w:val="both"/>
        <w:rPr>
          <w:rFonts w:ascii="Arial" w:hAnsi="Arial" w:cs="Arial"/>
          <w:sz w:val="20"/>
          <w:szCs w:val="20"/>
        </w:rPr>
      </w:pPr>
    </w:p>
    <w:sectPr w:rsidR="00937C0B" w:rsidRPr="0085647B" w:rsidSect="00937C0B">
      <w:pgSz w:w="16838" w:h="11906" w:orient="landscape"/>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reighton, Alan (Northern Powergrid)" w:date="2022-12-05T14:48:00Z" w:initials="CA(P">
    <w:p w14:paraId="3A25C3A7" w14:textId="731A8B7A" w:rsidR="00A368A9" w:rsidRDefault="00A368A9">
      <w:pPr>
        <w:pStyle w:val="CommentText"/>
      </w:pPr>
      <w:r>
        <w:rPr>
          <w:rStyle w:val="CommentReference"/>
        </w:rPr>
        <w:annotationRef/>
      </w:r>
      <w:r>
        <w:t>Are we sure this is a NGET specification – which doesn’t apply in Scotland?</w:t>
      </w:r>
    </w:p>
  </w:comment>
  <w:comment w:id="1" w:author="Creighton, Alan (Northern Powergrid)" w:date="2022-12-05T13:57:00Z" w:initials="CA(P">
    <w:p w14:paraId="0630B952" w14:textId="2020E55D" w:rsidR="007357FA" w:rsidRDefault="007357FA">
      <w:pPr>
        <w:pStyle w:val="CommentText"/>
      </w:pPr>
      <w:r>
        <w:rPr>
          <w:rStyle w:val="CommentReference"/>
        </w:rPr>
        <w:annotationRef/>
      </w:r>
      <w:r>
        <w:t>This RES will be in the public domain and is intended to be used in situations other than these.</w:t>
      </w:r>
    </w:p>
  </w:comment>
  <w:comment w:id="3" w:author="Creighton, Alan (Northern Powergrid)" w:date="2022-12-05T13:58:00Z" w:initials="CA(P">
    <w:p w14:paraId="290BD41D" w14:textId="32ECD1BD" w:rsidR="007357FA" w:rsidRDefault="007357FA">
      <w:pPr>
        <w:pStyle w:val="CommentText"/>
      </w:pPr>
      <w:r>
        <w:rPr>
          <w:rStyle w:val="CommentReference"/>
        </w:rPr>
        <w:annotationRef/>
      </w:r>
      <w:r>
        <w:t>I’m not s</w:t>
      </w:r>
      <w:r w:rsidR="00E41005">
        <w:t>ure</w:t>
      </w:r>
      <w:r>
        <w:t xml:space="preserve"> that this disclaimer is appropriate in what is a high level functional specification.</w:t>
      </w:r>
    </w:p>
  </w:comment>
  <w:comment w:id="2" w:author="David Halford" w:date="2022-12-28T14:09:00Z" w:initials="HD">
    <w:p w14:paraId="5F84BD18" w14:textId="656C903A" w:rsidR="00AF3E44" w:rsidRDefault="00AF3E44">
      <w:pPr>
        <w:pStyle w:val="CommentText"/>
        <w:rPr>
          <w:rStyle w:val="CommentReference"/>
          <w:b/>
          <w:bCs/>
          <w:color w:val="4472C4" w:themeColor="accent1"/>
        </w:rPr>
      </w:pPr>
      <w:r w:rsidRPr="00AF3E44">
        <w:rPr>
          <w:rStyle w:val="CommentReference"/>
          <w:b/>
          <w:bCs/>
          <w:color w:val="4472C4" w:themeColor="accent1"/>
        </w:rPr>
        <w:annotationRef/>
      </w:r>
      <w:r>
        <w:rPr>
          <w:rStyle w:val="CommentReference"/>
          <w:b/>
          <w:bCs/>
          <w:color w:val="4472C4" w:themeColor="accent1"/>
        </w:rPr>
        <w:t xml:space="preserve">Comment from </w:t>
      </w:r>
      <w:r w:rsidR="00C02858">
        <w:rPr>
          <w:rStyle w:val="CommentReference"/>
          <w:b/>
          <w:bCs/>
          <w:color w:val="4472C4" w:themeColor="accent1"/>
        </w:rPr>
        <w:t xml:space="preserve">Peter Couch – </w:t>
      </w:r>
    </w:p>
    <w:p w14:paraId="50008374" w14:textId="77777777" w:rsidR="00C02858" w:rsidRDefault="00C02858" w:rsidP="00C02858">
      <w:pPr>
        <w:autoSpaceDE w:val="0"/>
        <w:autoSpaceDN w:val="0"/>
        <w:adjustRightInd w:val="0"/>
        <w:spacing w:after="0" w:line="240" w:lineRule="auto"/>
        <w:rPr>
          <w:rFonts w:ascii="Segoe UI" w:hAnsi="Segoe UI" w:cs="Segoe UI"/>
          <w:color w:val="000000"/>
          <w:sz w:val="20"/>
          <w:szCs w:val="20"/>
        </w:rPr>
      </w:pPr>
      <w:r>
        <w:rPr>
          <w:rFonts w:ascii="Segoe UI" w:hAnsi="Segoe UI" w:cs="Segoe UI"/>
          <w:color w:val="000000"/>
          <w:sz w:val="20"/>
          <w:szCs w:val="20"/>
        </w:rPr>
        <w:t xml:space="preserve">Is this </w:t>
      </w:r>
      <w:proofErr w:type="gramStart"/>
      <w:r>
        <w:rPr>
          <w:rFonts w:ascii="Segoe UI" w:hAnsi="Segoe UI" w:cs="Segoe UI"/>
          <w:color w:val="000000"/>
          <w:sz w:val="20"/>
          <w:szCs w:val="20"/>
        </w:rPr>
        <w:t>an</w:t>
      </w:r>
      <w:proofErr w:type="gramEnd"/>
      <w:r>
        <w:rPr>
          <w:rFonts w:ascii="Segoe UI" w:hAnsi="Segoe UI" w:cs="Segoe UI"/>
          <w:color w:val="000000"/>
          <w:sz w:val="20"/>
          <w:szCs w:val="20"/>
        </w:rPr>
        <w:t xml:space="preserve"> NGET specification and as such does not apply in Scotland?</w:t>
      </w:r>
    </w:p>
    <w:p w14:paraId="4538F528" w14:textId="6F95EA5C" w:rsidR="00A94158" w:rsidRDefault="00A94158" w:rsidP="00C02858">
      <w:pPr>
        <w:autoSpaceDE w:val="0"/>
        <w:autoSpaceDN w:val="0"/>
        <w:adjustRightInd w:val="0"/>
        <w:spacing w:after="0" w:line="240" w:lineRule="auto"/>
        <w:rPr>
          <w:rFonts w:ascii="Segoe UI" w:hAnsi="Segoe UI" w:cs="Segoe UI"/>
          <w:sz w:val="21"/>
          <w:szCs w:val="21"/>
        </w:rPr>
      </w:pPr>
      <w:r>
        <w:rPr>
          <w:rFonts w:ascii="Segoe UI" w:hAnsi="Segoe UI" w:cs="Segoe UI"/>
          <w:color w:val="000000"/>
          <w:sz w:val="20"/>
          <w:szCs w:val="20"/>
        </w:rPr>
        <w:t xml:space="preserve">This document is intended to be a </w:t>
      </w:r>
      <w:proofErr w:type="gramStart"/>
      <w:r>
        <w:rPr>
          <w:rFonts w:ascii="Segoe UI" w:hAnsi="Segoe UI" w:cs="Segoe UI"/>
          <w:color w:val="000000"/>
          <w:sz w:val="20"/>
          <w:szCs w:val="20"/>
        </w:rPr>
        <w:t>specification</w:t>
      </w:r>
      <w:proofErr w:type="gramEnd"/>
      <w:r>
        <w:rPr>
          <w:rFonts w:ascii="Segoe UI" w:hAnsi="Segoe UI" w:cs="Segoe UI"/>
          <w:color w:val="000000"/>
          <w:sz w:val="20"/>
          <w:szCs w:val="20"/>
        </w:rPr>
        <w:t xml:space="preserve"> so it is not clear why commercial constraints are contained within it?</w:t>
      </w:r>
    </w:p>
    <w:p w14:paraId="1B049BEA" w14:textId="15685B56" w:rsidR="00C02858" w:rsidRPr="00AF3E44" w:rsidRDefault="00C02858">
      <w:pPr>
        <w:pStyle w:val="CommentText"/>
        <w:rPr>
          <w:b/>
          <w:bCs/>
          <w:color w:val="4472C4" w:themeColor="accent1"/>
        </w:rPr>
      </w:pPr>
    </w:p>
  </w:comment>
  <w:comment w:id="5" w:author="Creighton, Alan (Northern Powergrid)" w:date="2022-12-05T14:34:00Z" w:initials="CA(P">
    <w:p w14:paraId="50D05D8C" w14:textId="42371335" w:rsidR="003C2C22" w:rsidRDefault="003C2C22">
      <w:pPr>
        <w:pStyle w:val="CommentText"/>
      </w:pPr>
      <w:r>
        <w:rPr>
          <w:rStyle w:val="CommentReference"/>
        </w:rPr>
        <w:annotationRef/>
      </w:r>
      <w:r>
        <w:t xml:space="preserve">Further though is required on the scope of the equipment covered by this Functional Specification.  As </w:t>
      </w:r>
      <w:proofErr w:type="gramStart"/>
      <w:r>
        <w:t>drafted</w:t>
      </w:r>
      <w:proofErr w:type="gramEnd"/>
      <w:r>
        <w:t xml:space="preserve"> it includes functional requirements that are outside those of the DRZC itself.</w:t>
      </w:r>
    </w:p>
    <w:p w14:paraId="27E0C58E" w14:textId="77777777" w:rsidR="003C2C22" w:rsidRDefault="003C2C22">
      <w:pPr>
        <w:pStyle w:val="CommentText"/>
      </w:pPr>
    </w:p>
    <w:p w14:paraId="493F0D12" w14:textId="646FA35D" w:rsidR="003C2C22" w:rsidRDefault="003C2C22">
      <w:pPr>
        <w:pStyle w:val="CommentText"/>
      </w:pPr>
      <w:r>
        <w:t xml:space="preserve">I </w:t>
      </w:r>
      <w:r w:rsidR="00E41005">
        <w:t>think we</w:t>
      </w:r>
      <w:r>
        <w:t xml:space="preserve"> need to clearly differentiate between a DRZC and a wider DRZC System.</w:t>
      </w:r>
      <w:r w:rsidR="00E41005">
        <w:t xml:space="preserve">  If this is intended to cater for the wider </w:t>
      </w:r>
      <w:proofErr w:type="gramStart"/>
      <w:r w:rsidR="00E41005">
        <w:t>system</w:t>
      </w:r>
      <w:proofErr w:type="gramEnd"/>
      <w:r w:rsidR="00E41005">
        <w:t xml:space="preserve"> then the scope needs to be clearly defined.</w:t>
      </w:r>
    </w:p>
  </w:comment>
  <w:comment w:id="4" w:author="David Halford" w:date="2022-12-28T14:12:00Z" w:initials="HD">
    <w:p w14:paraId="1F25D90E" w14:textId="7231FAE4" w:rsidR="00161BF2" w:rsidRDefault="00161BF2">
      <w:pPr>
        <w:pStyle w:val="CommentText"/>
        <w:rPr>
          <w:rFonts w:ascii="Segoe UI" w:hAnsi="Segoe UI" w:cs="Segoe UI"/>
          <w:b/>
          <w:bCs/>
          <w:color w:val="4472C4" w:themeColor="accent1"/>
        </w:rPr>
      </w:pPr>
      <w:r>
        <w:rPr>
          <w:rStyle w:val="CommentReference"/>
        </w:rPr>
        <w:annotationRef/>
      </w:r>
      <w:r>
        <w:rPr>
          <w:rFonts w:ascii="Segoe UI" w:hAnsi="Segoe UI" w:cs="Segoe UI"/>
          <w:b/>
          <w:bCs/>
          <w:color w:val="4472C4" w:themeColor="accent1"/>
        </w:rPr>
        <w:t xml:space="preserve">Comment from Peter Couch – </w:t>
      </w:r>
    </w:p>
    <w:p w14:paraId="4E18A967" w14:textId="42236DE3" w:rsidR="00161BF2" w:rsidRPr="00161BF2" w:rsidRDefault="00125273">
      <w:pPr>
        <w:pStyle w:val="CommentText"/>
        <w:rPr>
          <w:b/>
          <w:bCs/>
          <w:color w:val="4472C4" w:themeColor="accent1"/>
        </w:rPr>
      </w:pPr>
      <w:r>
        <w:rPr>
          <w:rFonts w:ascii="Segoe UI" w:hAnsi="Segoe UI" w:cs="Segoe UI"/>
          <w:color w:val="000000"/>
        </w:rPr>
        <w:t>Once the functional requirements of the system are known it should then be open to the DNO to decide upon the technical specification and most appropriate type of communication solution to be procured.</w:t>
      </w:r>
    </w:p>
  </w:comment>
  <w:comment w:id="6" w:author="Creighton, Alan (Northern Powergrid)" w:date="2022-12-05T13:59:00Z" w:initials="CA(P">
    <w:p w14:paraId="46034863" w14:textId="77777777" w:rsidR="007357FA" w:rsidRDefault="007357FA">
      <w:pPr>
        <w:pStyle w:val="CommentText"/>
      </w:pPr>
      <w:r>
        <w:rPr>
          <w:rStyle w:val="CommentReference"/>
        </w:rPr>
        <w:annotationRef/>
      </w:r>
      <w:r>
        <w:t>Can we be clear whether it’s a DRZCS that ‘may</w:t>
      </w:r>
      <w:proofErr w:type="gramStart"/>
      <w:r>
        <w:t>’  be</w:t>
      </w:r>
      <w:proofErr w:type="gramEnd"/>
      <w:r>
        <w:t xml:space="preserve"> used or whether it’s this functional specification that ‘may’ be used.</w:t>
      </w:r>
    </w:p>
    <w:p w14:paraId="2C82906C" w14:textId="77777777" w:rsidR="007357FA" w:rsidRDefault="007357FA">
      <w:pPr>
        <w:pStyle w:val="CommentText"/>
      </w:pPr>
    </w:p>
    <w:p w14:paraId="008A9D0F" w14:textId="29DB04D2" w:rsidR="007357FA" w:rsidRDefault="007357FA">
      <w:pPr>
        <w:pStyle w:val="CommentText"/>
      </w:pPr>
      <w:r>
        <w:t>I think the intention is that where a DNO deploys a DRZC then this functional specification ‘shall’ apply.</w:t>
      </w:r>
    </w:p>
  </w:comment>
  <w:comment w:id="7" w:author="Creighton, Alan (Northern Powergrid)" w:date="2022-12-06T13:35:00Z" w:initials="CA(P">
    <w:p w14:paraId="19055461" w14:textId="735A6BA3" w:rsidR="00E41005" w:rsidRDefault="00E41005">
      <w:pPr>
        <w:pStyle w:val="CommentText"/>
      </w:pPr>
      <w:r>
        <w:rPr>
          <w:rStyle w:val="CommentReference"/>
        </w:rPr>
        <w:annotationRef/>
      </w:r>
      <w:r>
        <w:t>Total shutdown</w:t>
      </w:r>
      <w:r w:rsidR="0006767D">
        <w:t xml:space="preserve"> </w:t>
      </w:r>
      <w:r w:rsidR="0006767D">
        <w:rPr>
          <w:b/>
          <w:bCs/>
          <w:color w:val="4472C4" w:themeColor="accent1"/>
        </w:rPr>
        <w:t>DH Response – “system” is quoted in</w:t>
      </w:r>
      <w:r w:rsidR="003C71A1">
        <w:rPr>
          <w:b/>
          <w:bCs/>
          <w:color w:val="4472C4" w:themeColor="accent1"/>
        </w:rPr>
        <w:t xml:space="preserve"> Definition</w:t>
      </w:r>
    </w:p>
  </w:comment>
  <w:comment w:id="8" w:author="Creighton, Alan (Northern Powergrid)" w:date="2022-12-05T14:02:00Z" w:initials="CA(P">
    <w:p w14:paraId="251CCF08" w14:textId="15C4D7E7" w:rsidR="004E2A57" w:rsidRDefault="004E2A57">
      <w:pPr>
        <w:pStyle w:val="CommentText"/>
      </w:pPr>
      <w:r>
        <w:rPr>
          <w:rStyle w:val="CommentReference"/>
        </w:rPr>
        <w:annotationRef/>
      </w:r>
      <w:r>
        <w:t>Partial Shutdown</w:t>
      </w:r>
      <w:r w:rsidR="003C71A1">
        <w:t xml:space="preserve"> - </w:t>
      </w:r>
      <w:r w:rsidR="003C71A1">
        <w:rPr>
          <w:b/>
          <w:bCs/>
          <w:color w:val="4472C4" w:themeColor="accent1"/>
        </w:rPr>
        <w:t>DH Response – “System” is quoted in Definition</w:t>
      </w:r>
    </w:p>
  </w:comment>
  <w:comment w:id="10" w:author="Creighton, Alan (Northern Powergrid)" w:date="2022-12-05T14:02:00Z" w:initials="CA(P">
    <w:p w14:paraId="0EF09495" w14:textId="67779325" w:rsidR="004E2A57" w:rsidRDefault="004E2A57">
      <w:pPr>
        <w:pStyle w:val="CommentText"/>
      </w:pPr>
      <w:r>
        <w:rPr>
          <w:rStyle w:val="CommentReference"/>
        </w:rPr>
        <w:annotationRef/>
      </w:r>
      <w:r>
        <w:t>…a section of ….</w:t>
      </w:r>
      <w:r w:rsidR="003C71A1">
        <w:t xml:space="preserve"> - </w:t>
      </w:r>
      <w:r w:rsidR="003C71A1">
        <w:rPr>
          <w:b/>
          <w:bCs/>
          <w:color w:val="4472C4" w:themeColor="accent1"/>
        </w:rPr>
        <w:t>DH Response - Corrected</w:t>
      </w:r>
    </w:p>
  </w:comment>
  <w:comment w:id="11" w:author="Creighton, Alan (Northern Powergrid)" w:date="2022-12-05T14:03:00Z" w:initials="CA(P">
    <w:p w14:paraId="4C2A1BC6" w14:textId="598B6533" w:rsidR="004E2A57" w:rsidRDefault="004E2A57">
      <w:pPr>
        <w:pStyle w:val="CommentText"/>
      </w:pPr>
      <w:r>
        <w:rPr>
          <w:rStyle w:val="CommentReference"/>
        </w:rPr>
        <w:annotationRef/>
      </w:r>
      <w:r>
        <w:t>…until just before the Distribution</w:t>
      </w:r>
      <w:proofErr w:type="gramStart"/>
      <w:r>
        <w:t>….</w:t>
      </w:r>
      <w:r w:rsidR="00FB7A7A">
        <w:rPr>
          <w:b/>
          <w:bCs/>
          <w:color w:val="4472C4" w:themeColor="accent1"/>
        </w:rPr>
        <w:t>DH</w:t>
      </w:r>
      <w:proofErr w:type="gramEnd"/>
      <w:r w:rsidR="00FB7A7A">
        <w:rPr>
          <w:b/>
          <w:bCs/>
          <w:color w:val="4472C4" w:themeColor="accent1"/>
        </w:rPr>
        <w:t xml:space="preserve"> Response - Corrected</w:t>
      </w:r>
    </w:p>
  </w:comment>
  <w:comment w:id="13" w:author="Creighton, Alan (Northern Powergrid)" w:date="2022-12-05T14:03:00Z" w:initials="CA(P">
    <w:p w14:paraId="0BA107A5" w14:textId="412347C5" w:rsidR="004E2A57" w:rsidRDefault="004E2A57">
      <w:pPr>
        <w:pStyle w:val="CommentText"/>
      </w:pPr>
      <w:r>
        <w:rPr>
          <w:rStyle w:val="CommentReference"/>
        </w:rPr>
        <w:annotationRef/>
      </w:r>
      <w:r>
        <w:t xml:space="preserve">…is synchronised to </w:t>
      </w:r>
      <w:proofErr w:type="gramStart"/>
      <w:r>
        <w:t>…..</w:t>
      </w:r>
      <w:proofErr w:type="gramEnd"/>
      <w:r w:rsidR="00EA4D25">
        <w:t xml:space="preserve"> - </w:t>
      </w:r>
      <w:r w:rsidR="00EA4D25">
        <w:rPr>
          <w:b/>
          <w:bCs/>
          <w:color w:val="4472C4" w:themeColor="accent1"/>
        </w:rPr>
        <w:t>DH Response - Corrected</w:t>
      </w:r>
    </w:p>
  </w:comment>
  <w:comment w:id="16" w:author="Creighton, Alan (Northern Powergrid)" w:date="2022-12-05T14:04:00Z" w:initials="CA(P">
    <w:p w14:paraId="3B68BD5C" w14:textId="40C36139" w:rsidR="004E2A57" w:rsidRDefault="004E2A57">
      <w:pPr>
        <w:pStyle w:val="CommentText"/>
      </w:pPr>
      <w:r>
        <w:rPr>
          <w:rStyle w:val="CommentReference"/>
        </w:rPr>
        <w:annotationRef/>
      </w:r>
      <w:r>
        <w:t>Delete space</w:t>
      </w:r>
      <w:r w:rsidR="00EA4D25">
        <w:t xml:space="preserve"> - </w:t>
      </w:r>
      <w:r w:rsidR="00EA4D25">
        <w:rPr>
          <w:b/>
          <w:bCs/>
          <w:color w:val="4472C4" w:themeColor="accent1"/>
        </w:rPr>
        <w:t>DH Response - Corrected</w:t>
      </w:r>
    </w:p>
  </w:comment>
  <w:comment w:id="18" w:author="Creighton, Alan (Northern Powergrid)" w:date="2022-12-05T14:04:00Z" w:initials="CA(P">
    <w:p w14:paraId="4FCA74B8" w14:textId="5A0FA228" w:rsidR="004E2A57" w:rsidRDefault="004E2A57">
      <w:pPr>
        <w:pStyle w:val="CommentText"/>
      </w:pPr>
      <w:r>
        <w:rPr>
          <w:rStyle w:val="CommentReference"/>
        </w:rPr>
        <w:annotationRef/>
      </w:r>
      <w:r>
        <w:t>…where included in a Distribution Restoration Zone Plan, it is possible….</w:t>
      </w:r>
    </w:p>
  </w:comment>
  <w:comment w:id="19" w:author="Creighton, Alan (Northern Powergrid)" w:date="2022-12-05T14:05:00Z" w:initials="CA(P">
    <w:p w14:paraId="24CCB3DF" w14:textId="51C40C9D" w:rsidR="004E2A57" w:rsidRDefault="004E2A57">
      <w:pPr>
        <w:pStyle w:val="CommentText"/>
      </w:pPr>
      <w:r>
        <w:rPr>
          <w:rStyle w:val="CommentReference"/>
        </w:rPr>
        <w:annotationRef/>
      </w:r>
      <w:r>
        <w:t>…to include sections of the Transmission System.</w:t>
      </w:r>
    </w:p>
  </w:comment>
  <w:comment w:id="20" w:author="Creighton, Alan (Northern Powergrid)" w:date="2022-12-05T14:05:00Z" w:initials="CA(P">
    <w:p w14:paraId="6924C8B7" w14:textId="01B4C6AA" w:rsidR="004E2A57" w:rsidRDefault="004E2A57">
      <w:pPr>
        <w:pStyle w:val="CommentText"/>
      </w:pPr>
      <w:r>
        <w:rPr>
          <w:rStyle w:val="CommentReference"/>
        </w:rPr>
        <w:annotationRef/>
      </w:r>
      <w:r>
        <w:t>Total Shutdown</w:t>
      </w:r>
      <w:r w:rsidR="001774D4">
        <w:t xml:space="preserve"> - </w:t>
      </w:r>
      <w:r w:rsidR="001774D4">
        <w:rPr>
          <w:b/>
          <w:bCs/>
          <w:color w:val="4472C4" w:themeColor="accent1"/>
        </w:rPr>
        <w:t>DH Response – as earlier comment</w:t>
      </w:r>
    </w:p>
  </w:comment>
  <w:comment w:id="21" w:author="Creighton, Alan (Northern Powergrid)" w:date="2022-12-05T14:06:00Z" w:initials="CA(P">
    <w:p w14:paraId="25AAB2DA" w14:textId="08F5874C" w:rsidR="004E2A57" w:rsidRDefault="004E2A57">
      <w:pPr>
        <w:pStyle w:val="CommentText"/>
      </w:pPr>
      <w:r>
        <w:rPr>
          <w:rStyle w:val="CommentReference"/>
        </w:rPr>
        <w:annotationRef/>
      </w:r>
      <w:r>
        <w:t>Partial Shutdown</w:t>
      </w:r>
      <w:r w:rsidR="001774D4">
        <w:t xml:space="preserve"> - </w:t>
      </w:r>
      <w:r w:rsidR="001774D4">
        <w:rPr>
          <w:b/>
          <w:bCs/>
          <w:color w:val="4472C4" w:themeColor="accent1"/>
        </w:rPr>
        <w:t xml:space="preserve">DH Response – As </w:t>
      </w:r>
      <w:r w:rsidR="001D4561">
        <w:rPr>
          <w:b/>
          <w:bCs/>
          <w:color w:val="4472C4" w:themeColor="accent1"/>
        </w:rPr>
        <w:t>earlier comment</w:t>
      </w:r>
    </w:p>
  </w:comment>
  <w:comment w:id="22" w:author="Creighton, Alan (Northern Powergrid)" w:date="2022-12-05T14:06:00Z" w:initials="CA(P">
    <w:p w14:paraId="1B54E329" w14:textId="53A51FF4" w:rsidR="004E2A57" w:rsidRDefault="004E2A57">
      <w:pPr>
        <w:pStyle w:val="CommentText"/>
      </w:pPr>
      <w:r>
        <w:rPr>
          <w:rStyle w:val="CommentReference"/>
        </w:rPr>
        <w:annotationRef/>
      </w:r>
      <w:r w:rsidR="00CB3FB7">
        <w:t>I</w:t>
      </w:r>
      <w:r>
        <w:t>s</w:t>
      </w:r>
      <w:r w:rsidR="00CB3FB7">
        <w:t xml:space="preserve"> - </w:t>
      </w:r>
      <w:r w:rsidR="00CB3FB7">
        <w:rPr>
          <w:b/>
          <w:bCs/>
          <w:color w:val="4472C4" w:themeColor="accent1"/>
        </w:rPr>
        <w:t>DH Response - Corrected</w:t>
      </w:r>
    </w:p>
  </w:comment>
  <w:comment w:id="25" w:author="David Halford" w:date="2022-12-28T14:13:00Z" w:initials="HD">
    <w:p w14:paraId="101BD564" w14:textId="30323F46" w:rsidR="00125273" w:rsidRDefault="00125273">
      <w:pPr>
        <w:pStyle w:val="CommentText"/>
        <w:rPr>
          <w:b/>
          <w:bCs/>
          <w:color w:val="4472C4" w:themeColor="accent1"/>
        </w:rPr>
      </w:pPr>
      <w:r>
        <w:rPr>
          <w:rStyle w:val="CommentReference"/>
        </w:rPr>
        <w:annotationRef/>
      </w:r>
      <w:r>
        <w:rPr>
          <w:b/>
          <w:bCs/>
          <w:color w:val="4472C4" w:themeColor="accent1"/>
        </w:rPr>
        <w:t xml:space="preserve">Comment from Peter Couch – </w:t>
      </w:r>
    </w:p>
    <w:p w14:paraId="4FA3F6B5" w14:textId="56E303BC" w:rsidR="00125273" w:rsidRPr="00125273" w:rsidRDefault="00125273">
      <w:pPr>
        <w:pStyle w:val="CommentText"/>
        <w:rPr>
          <w:b/>
          <w:bCs/>
          <w:color w:val="4472C4" w:themeColor="accent1"/>
        </w:rPr>
      </w:pPr>
      <w:r>
        <w:rPr>
          <w:rFonts w:ascii="Segoe UI" w:hAnsi="Segoe UI" w:cs="Segoe UI"/>
          <w:color w:val="000000"/>
        </w:rPr>
        <w:t xml:space="preserve">Control system not communications systems.  The communications </w:t>
      </w:r>
      <w:proofErr w:type="gramStart"/>
      <w:r>
        <w:rPr>
          <w:rFonts w:ascii="Segoe UI" w:hAnsi="Segoe UI" w:cs="Segoe UI"/>
          <w:color w:val="000000"/>
        </w:rPr>
        <w:t>is</w:t>
      </w:r>
      <w:proofErr w:type="gramEnd"/>
      <w:r>
        <w:rPr>
          <w:rFonts w:ascii="Segoe UI" w:hAnsi="Segoe UI" w:cs="Segoe UI"/>
          <w:color w:val="000000"/>
        </w:rPr>
        <w:t xml:space="preserve"> only one part of the overall control system.  This document focuses unduly on the communication of the control system with only fleeting references to other aspects of this end to end control system</w:t>
      </w:r>
    </w:p>
  </w:comment>
  <w:comment w:id="26" w:author="Creighton, Alan (Northern Powergrid)" w:date="2022-12-05T14:07:00Z" w:initials="CA(P">
    <w:p w14:paraId="58440C61" w14:textId="103FA4D4" w:rsidR="004E2A57" w:rsidRDefault="004E2A57">
      <w:pPr>
        <w:pStyle w:val="CommentText"/>
      </w:pPr>
      <w:r>
        <w:rPr>
          <w:rStyle w:val="CommentReference"/>
        </w:rPr>
        <w:annotationRef/>
      </w:r>
      <w:r>
        <w:t>…control Network Operators assets and Restoration Service Providers assets….</w:t>
      </w:r>
    </w:p>
  </w:comment>
  <w:comment w:id="27" w:author="Creighton, Alan (Northern Powergrid)" w:date="2022-12-05T14:08:00Z" w:initials="CA(P">
    <w:p w14:paraId="74A3255D" w14:textId="366822A7" w:rsidR="004E2A57" w:rsidRDefault="004E2A57">
      <w:pPr>
        <w:pStyle w:val="CommentText"/>
      </w:pPr>
      <w:r>
        <w:rPr>
          <w:rStyle w:val="CommentReference"/>
        </w:rPr>
        <w:annotationRef/>
      </w:r>
      <w:r>
        <w:t>Just the topology?</w:t>
      </w:r>
    </w:p>
  </w:comment>
  <w:comment w:id="28" w:author="Creighton, Alan (Northern Powergrid)" w:date="2022-12-05T14:08:00Z" w:initials="CA(P">
    <w:p w14:paraId="540637BC" w14:textId="4F5CB26C" w:rsidR="004E2A57" w:rsidRDefault="004E2A57">
      <w:pPr>
        <w:pStyle w:val="CommentText"/>
      </w:pPr>
      <w:r>
        <w:rPr>
          <w:rStyle w:val="CommentReference"/>
        </w:rPr>
        <w:annotationRef/>
      </w:r>
      <w:r>
        <w:t>…which agrees…</w:t>
      </w:r>
      <w:r w:rsidR="008C6B47">
        <w:rPr>
          <w:b/>
          <w:bCs/>
          <w:color w:val="4472C4" w:themeColor="accent1"/>
        </w:rPr>
        <w:t>DH Response - Corrected</w:t>
      </w:r>
    </w:p>
  </w:comment>
  <w:comment w:id="31" w:author="Creighton, Alan (Northern Powergrid)" w:date="2022-12-05T14:22:00Z" w:initials="CA(P">
    <w:p w14:paraId="285522B4" w14:textId="77808D70" w:rsidR="002F6688" w:rsidRDefault="002F6688">
      <w:pPr>
        <w:pStyle w:val="CommentText"/>
      </w:pPr>
      <w:r>
        <w:rPr>
          <w:rStyle w:val="CommentReference"/>
        </w:rPr>
        <w:annotationRef/>
      </w:r>
      <w:r>
        <w:t>It’s a Distribution Restoration Zone Control System</w:t>
      </w:r>
    </w:p>
  </w:comment>
  <w:comment w:id="32" w:author="Creighton, Alan (Northern Powergrid)" w:date="2022-12-05T14:09:00Z" w:initials="CA(P">
    <w:p w14:paraId="4F12B7F1" w14:textId="5A04476A" w:rsidR="004E2A57" w:rsidRDefault="004E2A57">
      <w:pPr>
        <w:pStyle w:val="CommentText"/>
      </w:pPr>
      <w:r>
        <w:rPr>
          <w:rStyle w:val="CommentReference"/>
        </w:rPr>
        <w:annotationRef/>
      </w:r>
      <w:r w:rsidR="002F6688">
        <w:t xml:space="preserve"> </w:t>
      </w:r>
      <w:r>
        <w:t>…in…</w:t>
      </w:r>
      <w:r w:rsidR="008C6B47">
        <w:rPr>
          <w:b/>
          <w:bCs/>
          <w:color w:val="4472C4" w:themeColor="accent1"/>
        </w:rPr>
        <w:t>DH Response - Corrected</w:t>
      </w:r>
    </w:p>
  </w:comment>
  <w:comment w:id="35" w:author="Creighton, Alan (Northern Powergrid)" w:date="2022-12-05T14:10:00Z" w:initials="CA(P">
    <w:p w14:paraId="3D751FE4" w14:textId="19FF3129" w:rsidR="004E2A57" w:rsidRDefault="004E2A57">
      <w:pPr>
        <w:pStyle w:val="CommentText"/>
      </w:pPr>
      <w:r>
        <w:rPr>
          <w:rStyle w:val="CommentReference"/>
        </w:rPr>
        <w:annotationRef/>
      </w:r>
      <w:r>
        <w:t xml:space="preserve">Worth checking this is the most recent version </w:t>
      </w:r>
      <w:r w:rsidR="00E41005">
        <w:t xml:space="preserve">of the definition </w:t>
      </w:r>
      <w:r>
        <w:t>post consultation.</w:t>
      </w:r>
    </w:p>
  </w:comment>
  <w:comment w:id="36" w:author="Creighton, Alan (Northern Powergrid)" w:date="2022-12-05T14:11:00Z" w:initials="CA(P">
    <w:p w14:paraId="04ED9C8D" w14:textId="68C240B2" w:rsidR="004E2A57" w:rsidRDefault="004E2A57">
      <w:pPr>
        <w:pStyle w:val="CommentText"/>
      </w:pPr>
      <w:r>
        <w:rPr>
          <w:rStyle w:val="CommentReference"/>
        </w:rPr>
        <w:annotationRef/>
      </w:r>
      <w:r>
        <w:t>This implies mandatory</w:t>
      </w:r>
    </w:p>
  </w:comment>
  <w:comment w:id="37" w:author="David Halford" w:date="2022-12-28T14:14:00Z" w:initials="HD">
    <w:p w14:paraId="4CE3B4A1" w14:textId="39C99FC7" w:rsidR="00125273" w:rsidRDefault="00125273">
      <w:pPr>
        <w:pStyle w:val="CommentText"/>
        <w:rPr>
          <w:b/>
          <w:bCs/>
          <w:color w:val="4472C4" w:themeColor="accent1"/>
        </w:rPr>
      </w:pPr>
      <w:r>
        <w:rPr>
          <w:rStyle w:val="CommentReference"/>
        </w:rPr>
        <w:annotationRef/>
      </w:r>
      <w:r>
        <w:rPr>
          <w:b/>
          <w:bCs/>
          <w:color w:val="4472C4" w:themeColor="accent1"/>
        </w:rPr>
        <w:t xml:space="preserve">Comment from Peter Couch – </w:t>
      </w:r>
    </w:p>
    <w:p w14:paraId="086BB98C" w14:textId="277B17AB" w:rsidR="00125273" w:rsidRPr="00125273" w:rsidRDefault="00125273">
      <w:pPr>
        <w:pStyle w:val="CommentText"/>
        <w:rPr>
          <w:b/>
          <w:bCs/>
          <w:color w:val="4472C4" w:themeColor="accent1"/>
        </w:rPr>
      </w:pPr>
      <w:r>
        <w:rPr>
          <w:rFonts w:ascii="Segoe UI" w:hAnsi="Segoe UI" w:cs="Segoe UI"/>
          <w:color w:val="000000"/>
        </w:rPr>
        <w:t>and it's constituent parts</w:t>
      </w:r>
    </w:p>
  </w:comment>
  <w:comment w:id="38" w:author="Creighton, Alan (Northern Powergrid)" w:date="2022-12-05T14:23:00Z" w:initials="CA(P">
    <w:p w14:paraId="4C9EFD45" w14:textId="315F580B" w:rsidR="002F6688" w:rsidRDefault="002F6688">
      <w:pPr>
        <w:pStyle w:val="CommentText"/>
      </w:pPr>
      <w:r>
        <w:rPr>
          <w:rStyle w:val="CommentReference"/>
        </w:rPr>
        <w:annotationRef/>
      </w:r>
      <w:r>
        <w:t>…Restoration Zone…</w:t>
      </w:r>
      <w:r w:rsidR="008C159C">
        <w:rPr>
          <w:b/>
          <w:bCs/>
          <w:color w:val="4472C4" w:themeColor="accent1"/>
        </w:rPr>
        <w:t>DH Response - Corrected</w:t>
      </w:r>
    </w:p>
  </w:comment>
  <w:comment w:id="40" w:author="Creighton, Alan (Northern Powergrid)" w:date="2022-12-05T14:13:00Z" w:initials="CA(P">
    <w:p w14:paraId="73184F51" w14:textId="4E0B3450" w:rsidR="00237258" w:rsidRDefault="00237258">
      <w:pPr>
        <w:pStyle w:val="CommentText"/>
      </w:pPr>
      <w:r>
        <w:rPr>
          <w:rStyle w:val="CommentReference"/>
        </w:rPr>
        <w:annotationRef/>
      </w:r>
      <w:r>
        <w:t>Not everything in the list below is a capability. Different word required</w:t>
      </w:r>
    </w:p>
  </w:comment>
  <w:comment w:id="41" w:author="David Halford" w:date="2022-12-28T14:15:00Z" w:initials="HD">
    <w:p w14:paraId="172B1E7D" w14:textId="0A979B7D" w:rsidR="00F037DA" w:rsidRDefault="00F037DA">
      <w:pPr>
        <w:pStyle w:val="CommentText"/>
        <w:rPr>
          <w:b/>
          <w:bCs/>
          <w:color w:val="4472C4" w:themeColor="accent1"/>
        </w:rPr>
      </w:pPr>
      <w:r>
        <w:rPr>
          <w:rStyle w:val="CommentReference"/>
        </w:rPr>
        <w:annotationRef/>
      </w:r>
      <w:r>
        <w:rPr>
          <w:b/>
          <w:bCs/>
          <w:color w:val="4472C4" w:themeColor="accent1"/>
        </w:rPr>
        <w:t xml:space="preserve">Comment from Peter Couch – </w:t>
      </w:r>
    </w:p>
    <w:p w14:paraId="73E98F47" w14:textId="06735BF7" w:rsidR="00F037DA" w:rsidRPr="00F037DA" w:rsidRDefault="00F037DA">
      <w:pPr>
        <w:pStyle w:val="CommentText"/>
        <w:rPr>
          <w:b/>
          <w:bCs/>
          <w:color w:val="4472C4" w:themeColor="accent1"/>
        </w:rPr>
      </w:pPr>
      <w:r>
        <w:rPr>
          <w:rFonts w:ascii="Segoe UI" w:hAnsi="Segoe UI" w:cs="Segoe UI"/>
          <w:color w:val="000000"/>
        </w:rPr>
        <w:t>Not everything in the below list is a capability.</w:t>
      </w:r>
    </w:p>
  </w:comment>
  <w:comment w:id="42" w:author="Creighton, Alan (Northern Powergrid)" w:date="2022-12-05T14:17:00Z" w:initials="CA(P">
    <w:p w14:paraId="3C7EB9AE" w14:textId="4D70E6DE" w:rsidR="00237258" w:rsidRDefault="00237258" w:rsidP="00237258">
      <w:pPr>
        <w:pStyle w:val="CommentText"/>
      </w:pPr>
      <w:r>
        <w:rPr>
          <w:rStyle w:val="CommentReference"/>
        </w:rPr>
        <w:annotationRef/>
      </w:r>
      <w:r>
        <w:t xml:space="preserve">This isn’t a functional requirement as drafted.  </w:t>
      </w:r>
    </w:p>
  </w:comment>
  <w:comment w:id="44" w:author="Creighton, Alan (Northern Powergrid)" w:date="2022-12-05T14:17:00Z" w:initials="CA(P">
    <w:p w14:paraId="1EE2CC96" w14:textId="75D25A64" w:rsidR="00237258" w:rsidRDefault="00237258">
      <w:pPr>
        <w:pStyle w:val="CommentText"/>
      </w:pPr>
      <w:r>
        <w:rPr>
          <w:rStyle w:val="CommentReference"/>
        </w:rPr>
        <w:annotationRef/>
      </w:r>
      <w:r>
        <w:t>Delete this isn’t a functional requirement at all.</w:t>
      </w:r>
    </w:p>
  </w:comment>
  <w:comment w:id="43" w:author="David Halford" w:date="2022-12-28T14:16:00Z" w:initials="HD">
    <w:p w14:paraId="710D9A4C" w14:textId="469B386A" w:rsidR="00F037DA" w:rsidRDefault="00F037DA">
      <w:pPr>
        <w:pStyle w:val="CommentText"/>
        <w:rPr>
          <w:b/>
          <w:bCs/>
          <w:color w:val="4472C4" w:themeColor="accent1"/>
        </w:rPr>
      </w:pPr>
      <w:r>
        <w:rPr>
          <w:rStyle w:val="CommentReference"/>
        </w:rPr>
        <w:annotationRef/>
      </w:r>
      <w:r>
        <w:rPr>
          <w:b/>
          <w:bCs/>
          <w:color w:val="4472C4" w:themeColor="accent1"/>
        </w:rPr>
        <w:t xml:space="preserve">Comment from Peter Couch – </w:t>
      </w:r>
    </w:p>
    <w:p w14:paraId="34873164" w14:textId="77777777" w:rsidR="00E1253C" w:rsidRDefault="00E1253C">
      <w:pPr>
        <w:pStyle w:val="CommentText"/>
        <w:rPr>
          <w:rFonts w:ascii="Segoe UI" w:hAnsi="Segoe UI" w:cs="Segoe UI"/>
          <w:color w:val="000000"/>
        </w:rPr>
      </w:pPr>
      <w:r>
        <w:rPr>
          <w:rFonts w:ascii="Segoe UI" w:hAnsi="Segoe UI" w:cs="Segoe UI"/>
          <w:color w:val="000000"/>
        </w:rPr>
        <w:t>Shouldn't the specification be dictating that any control system complies with the established standards for control system installed in Substations, that is for control system equipment installed in a substation it should comply with IEC 61850-3</w:t>
      </w:r>
    </w:p>
    <w:p w14:paraId="319FDC49" w14:textId="77777777" w:rsidR="00F037DA" w:rsidRDefault="00F037DA">
      <w:pPr>
        <w:pStyle w:val="CommentText"/>
        <w:rPr>
          <w:rFonts w:ascii="Segoe UI" w:hAnsi="Segoe UI" w:cs="Segoe UI"/>
          <w:color w:val="000000"/>
        </w:rPr>
      </w:pPr>
      <w:r>
        <w:rPr>
          <w:rFonts w:ascii="Segoe UI" w:hAnsi="Segoe UI" w:cs="Segoe UI"/>
          <w:color w:val="000000"/>
        </w:rPr>
        <w:t>This doesn't appear appropriate in terms of the requirement see linked comment.</w:t>
      </w:r>
    </w:p>
    <w:p w14:paraId="1A4BDD5D" w14:textId="77777777" w:rsidR="00097C3D" w:rsidRDefault="00097C3D">
      <w:pPr>
        <w:pStyle w:val="CommentText"/>
        <w:rPr>
          <w:rFonts w:ascii="Segoe UI" w:hAnsi="Segoe UI" w:cs="Segoe UI"/>
          <w:color w:val="000000"/>
        </w:rPr>
      </w:pPr>
    </w:p>
    <w:p w14:paraId="75C054B4" w14:textId="03B69837" w:rsidR="00097C3D" w:rsidRDefault="00097C3D">
      <w:pPr>
        <w:pStyle w:val="CommentText"/>
        <w:rPr>
          <w:rFonts w:ascii="Segoe UI" w:hAnsi="Segoe UI" w:cs="Segoe UI"/>
          <w:color w:val="000000"/>
        </w:rPr>
      </w:pPr>
      <w:r>
        <w:rPr>
          <w:rFonts w:ascii="Segoe UI" w:hAnsi="Segoe UI" w:cs="Segoe UI"/>
          <w:color w:val="000000"/>
        </w:rPr>
        <w:t>Why has just the communication links been singled out.  Doesn't this apply to all elements that make up the DRZCS?</w:t>
      </w:r>
    </w:p>
    <w:p w14:paraId="661B522B" w14:textId="5CD2B3E2" w:rsidR="00097C3D" w:rsidRPr="00F037DA" w:rsidRDefault="00097C3D">
      <w:pPr>
        <w:pStyle w:val="CommentText"/>
        <w:rPr>
          <w:b/>
          <w:bCs/>
          <w:color w:val="4472C4" w:themeColor="accent1"/>
        </w:rPr>
      </w:pPr>
    </w:p>
  </w:comment>
  <w:comment w:id="45" w:author="Creighton, Alan (Northern Powergrid)" w:date="2022-12-05T14:20:00Z" w:initials="CA(P">
    <w:p w14:paraId="1D2F3DC4" w14:textId="3B9C1970" w:rsidR="00237258" w:rsidRDefault="00237258">
      <w:pPr>
        <w:pStyle w:val="CommentText"/>
      </w:pPr>
      <w:r>
        <w:rPr>
          <w:rStyle w:val="CommentReference"/>
        </w:rPr>
        <w:annotationRef/>
      </w:r>
      <w:r>
        <w:t>It would be good to clarify what mains independence actually means,</w:t>
      </w:r>
    </w:p>
  </w:comment>
  <w:comment w:id="46" w:author="Creighton, Alan (Northern Powergrid)" w:date="2022-12-05T14:21:00Z" w:initials="CA(P">
    <w:p w14:paraId="5CF40830" w14:textId="77777777" w:rsidR="00237258" w:rsidRDefault="00237258">
      <w:pPr>
        <w:pStyle w:val="CommentText"/>
      </w:pPr>
      <w:r>
        <w:rPr>
          <w:rStyle w:val="CommentReference"/>
        </w:rPr>
        <w:annotationRef/>
      </w:r>
      <w:r>
        <w:t xml:space="preserve">The scope is confusing.  The </w:t>
      </w:r>
      <w:proofErr w:type="spellStart"/>
      <w:r>
        <w:t>Func</w:t>
      </w:r>
      <w:proofErr w:type="spellEnd"/>
      <w:r>
        <w:t xml:space="preserve"> Spec applies to the DR</w:t>
      </w:r>
      <w:r w:rsidR="002F6688">
        <w:t>Z</w:t>
      </w:r>
      <w:r>
        <w:t>CS</w:t>
      </w:r>
      <w:r w:rsidR="002F6688">
        <w:t xml:space="preserve"> so comms to and from the system are out of scope as this RES defines the requirements of the System not the inputs to it and outputs from it.</w:t>
      </w:r>
    </w:p>
    <w:p w14:paraId="0AF66046" w14:textId="77777777" w:rsidR="003E22BB" w:rsidRDefault="003E22BB">
      <w:pPr>
        <w:pStyle w:val="CommentText"/>
      </w:pPr>
    </w:p>
    <w:p w14:paraId="6E88A312" w14:textId="4FB0E3B7" w:rsidR="003E22BB" w:rsidRDefault="003E22BB">
      <w:pPr>
        <w:pStyle w:val="CommentText"/>
      </w:pPr>
      <w:r>
        <w:t xml:space="preserve">Is the intention that comms </w:t>
      </w:r>
      <w:proofErr w:type="gramStart"/>
      <w:r>
        <w:t>are</w:t>
      </w:r>
      <w:proofErr w:type="gramEnd"/>
      <w:r>
        <w:t xml:space="preserve"> included in the scope of the System?</w:t>
      </w:r>
    </w:p>
  </w:comment>
  <w:comment w:id="47" w:author="Creighton, Alan (Northern Powergrid)" w:date="2022-12-05T14:25:00Z" w:initials="CA(P">
    <w:p w14:paraId="745BC29C" w14:textId="5A8A427D" w:rsidR="002F6688" w:rsidRDefault="002F6688">
      <w:pPr>
        <w:pStyle w:val="CommentText"/>
      </w:pPr>
      <w:r>
        <w:rPr>
          <w:rStyle w:val="CommentReference"/>
        </w:rPr>
        <w:annotationRef/>
      </w:r>
      <w:r>
        <w:t>What’s an Energy Management System?</w:t>
      </w:r>
      <w:r w:rsidR="003E22BB">
        <w:t xml:space="preserve"> Later Network Management System and DMS are used – consistency.</w:t>
      </w:r>
    </w:p>
  </w:comment>
  <w:comment w:id="48" w:author="Creighton, Alan (Northern Powergrid)" w:date="2022-12-05T14:26:00Z" w:initials="CA(P">
    <w:p w14:paraId="45721B3A" w14:textId="77777777" w:rsidR="002F6688" w:rsidRDefault="002F6688">
      <w:pPr>
        <w:pStyle w:val="CommentText"/>
      </w:pPr>
      <w:r>
        <w:rPr>
          <w:rStyle w:val="CommentReference"/>
        </w:rPr>
        <w:annotationRef/>
      </w:r>
      <w:r>
        <w:t>…Restoration System Providers User System Entry Point…</w:t>
      </w:r>
    </w:p>
    <w:p w14:paraId="0E051152" w14:textId="77777777" w:rsidR="002F6688" w:rsidRDefault="002F6688">
      <w:pPr>
        <w:pStyle w:val="CommentText"/>
      </w:pPr>
    </w:p>
    <w:p w14:paraId="03236575" w14:textId="6E46E9C7" w:rsidR="002F6688" w:rsidRDefault="002F6688">
      <w:pPr>
        <w:pStyle w:val="CommentText"/>
      </w:pPr>
      <w:r>
        <w:t>Not to their plant and apparatus</w:t>
      </w:r>
    </w:p>
  </w:comment>
  <w:comment w:id="49" w:author="Creighton, Alan (Northern Powergrid)" w:date="2022-12-05T14:27:00Z" w:initials="CA(P">
    <w:p w14:paraId="318360A5" w14:textId="0525ACC6" w:rsidR="002F6688" w:rsidRDefault="002F6688">
      <w:pPr>
        <w:pStyle w:val="CommentText"/>
      </w:pPr>
      <w:r>
        <w:rPr>
          <w:rStyle w:val="CommentReference"/>
        </w:rPr>
        <w:annotationRef/>
      </w:r>
      <w:r>
        <w:t>What does this mean – especially as Cyber security is teased out in the next point</w:t>
      </w:r>
      <w:r w:rsidR="003E22BB">
        <w:t>.</w:t>
      </w:r>
    </w:p>
  </w:comment>
  <w:comment w:id="50" w:author="David Halford" w:date="2022-12-28T14:26:00Z" w:initials="HD">
    <w:p w14:paraId="4F63AFB0" w14:textId="4A26B6A7" w:rsidR="009F6010" w:rsidRDefault="009F6010">
      <w:pPr>
        <w:pStyle w:val="CommentText"/>
        <w:rPr>
          <w:rStyle w:val="CommentReference"/>
          <w:b/>
          <w:bCs/>
          <w:color w:val="4472C4" w:themeColor="accent1"/>
        </w:rPr>
      </w:pPr>
      <w:r w:rsidRPr="00673933">
        <w:rPr>
          <w:rStyle w:val="CommentReference"/>
          <w:b/>
          <w:bCs/>
          <w:color w:val="4472C4" w:themeColor="accent1"/>
        </w:rPr>
        <w:annotationRef/>
      </w:r>
      <w:r w:rsidR="00673933">
        <w:rPr>
          <w:rStyle w:val="CommentReference"/>
          <w:b/>
          <w:bCs/>
          <w:color w:val="4472C4" w:themeColor="accent1"/>
        </w:rPr>
        <w:t xml:space="preserve">Comment from Peter Couch – </w:t>
      </w:r>
    </w:p>
    <w:p w14:paraId="0C69DE78" w14:textId="2F5B4216" w:rsidR="00673933" w:rsidRPr="00673933" w:rsidRDefault="00673933">
      <w:pPr>
        <w:pStyle w:val="CommentText"/>
        <w:rPr>
          <w:b/>
          <w:bCs/>
          <w:color w:val="4472C4" w:themeColor="accent1"/>
        </w:rPr>
      </w:pPr>
      <w:r>
        <w:rPr>
          <w:rFonts w:ascii="Segoe UI" w:hAnsi="Segoe UI" w:cs="Segoe UI"/>
          <w:color w:val="000000"/>
        </w:rPr>
        <w:t xml:space="preserve">To be clear this requires any Restoration Service Provider to be NIS compliant as </w:t>
      </w:r>
      <w:proofErr w:type="gramStart"/>
      <w:r>
        <w:rPr>
          <w:rFonts w:ascii="Segoe UI" w:hAnsi="Segoe UI" w:cs="Segoe UI"/>
          <w:color w:val="000000"/>
        </w:rPr>
        <w:t>there</w:t>
      </w:r>
      <w:proofErr w:type="gramEnd"/>
      <w:r>
        <w:rPr>
          <w:rFonts w:ascii="Segoe UI" w:hAnsi="Segoe UI" w:cs="Segoe UI"/>
          <w:color w:val="000000"/>
        </w:rPr>
        <w:t xml:space="preserve"> control system form part of the DRZCS</w:t>
      </w:r>
    </w:p>
  </w:comment>
  <w:comment w:id="51" w:author="David Halford" w:date="2022-12-28T14:27:00Z" w:initials="HD">
    <w:p w14:paraId="47606324" w14:textId="3636B0A4" w:rsidR="008D74D0" w:rsidRDefault="008D74D0">
      <w:pPr>
        <w:pStyle w:val="CommentText"/>
        <w:rPr>
          <w:b/>
          <w:bCs/>
          <w:color w:val="4472C4" w:themeColor="accent1"/>
        </w:rPr>
      </w:pPr>
      <w:r>
        <w:rPr>
          <w:rStyle w:val="CommentReference"/>
        </w:rPr>
        <w:annotationRef/>
      </w:r>
      <w:r>
        <w:rPr>
          <w:b/>
          <w:bCs/>
          <w:color w:val="4472C4" w:themeColor="accent1"/>
        </w:rPr>
        <w:t xml:space="preserve">Comment from Peter Couch – </w:t>
      </w:r>
    </w:p>
    <w:p w14:paraId="1A716084" w14:textId="3F524776" w:rsidR="008D74D0" w:rsidRPr="008D74D0" w:rsidRDefault="00C67EFB">
      <w:pPr>
        <w:pStyle w:val="CommentText"/>
        <w:rPr>
          <w:b/>
          <w:bCs/>
          <w:color w:val="4472C4" w:themeColor="accent1"/>
        </w:rPr>
      </w:pPr>
      <w:r>
        <w:rPr>
          <w:rFonts w:ascii="Segoe UI" w:hAnsi="Segoe UI" w:cs="Segoe UI"/>
          <w:color w:val="000000"/>
        </w:rPr>
        <w:t>Not entirely as any configuration of the Restoration Service Provider is done via their respective control systems.  The DRZC can instruct the DERs control system it can't make changes to it.</w:t>
      </w:r>
    </w:p>
  </w:comment>
  <w:comment w:id="52" w:author="Creighton, Alan (Northern Powergrid)" w:date="2022-12-05T14:28:00Z" w:initials="CA(P">
    <w:p w14:paraId="36F2126A" w14:textId="3838DBA8" w:rsidR="002F6688" w:rsidRDefault="002F6688">
      <w:pPr>
        <w:pStyle w:val="CommentText"/>
      </w:pPr>
      <w:r>
        <w:rPr>
          <w:rStyle w:val="CommentReference"/>
        </w:rPr>
        <w:annotationRef/>
      </w:r>
      <w:r>
        <w:t xml:space="preserve">This isn’t a functional requirement of the DRZCS.  The functional requirement </w:t>
      </w:r>
      <w:r w:rsidR="003E22BB">
        <w:t xml:space="preserve">should </w:t>
      </w:r>
      <w:r>
        <w:t xml:space="preserve">only say that these signals shall be made available.  </w:t>
      </w:r>
    </w:p>
    <w:p w14:paraId="2A35C3C5" w14:textId="0572B359" w:rsidR="002F6688" w:rsidRDefault="002F6688">
      <w:pPr>
        <w:pStyle w:val="CommentText"/>
      </w:pPr>
      <w:r>
        <w:t>Whether the information is / is not made available to the Control Engineer is outside the scope of a FS.</w:t>
      </w:r>
    </w:p>
  </w:comment>
  <w:comment w:id="53" w:author="David Halford" w:date="2022-12-28T14:29:00Z" w:initials="HD">
    <w:p w14:paraId="4386B28A" w14:textId="34930F42" w:rsidR="00FA31E8" w:rsidRDefault="00FA31E8">
      <w:pPr>
        <w:pStyle w:val="CommentText"/>
        <w:rPr>
          <w:b/>
          <w:bCs/>
          <w:color w:val="4472C4" w:themeColor="accent1"/>
        </w:rPr>
      </w:pPr>
      <w:r>
        <w:rPr>
          <w:rStyle w:val="CommentReference"/>
        </w:rPr>
        <w:annotationRef/>
      </w:r>
      <w:r>
        <w:rPr>
          <w:b/>
          <w:bCs/>
          <w:color w:val="4472C4" w:themeColor="accent1"/>
        </w:rPr>
        <w:t xml:space="preserve">Comment from Peter Couch – </w:t>
      </w:r>
    </w:p>
    <w:p w14:paraId="5424E805" w14:textId="17688CF6" w:rsidR="00FA31E8" w:rsidRPr="00FA31E8" w:rsidRDefault="00091A8F">
      <w:pPr>
        <w:pStyle w:val="CommentText"/>
        <w:rPr>
          <w:b/>
          <w:bCs/>
          <w:color w:val="4472C4" w:themeColor="accent1"/>
        </w:rPr>
      </w:pPr>
      <w:r>
        <w:rPr>
          <w:rFonts w:ascii="Segoe UI" w:hAnsi="Segoe UI" w:cs="Segoe UI"/>
          <w:color w:val="000000"/>
        </w:rPr>
        <w:t>This should only be the relevant outputs which should be defined.</w:t>
      </w:r>
    </w:p>
  </w:comment>
  <w:comment w:id="54" w:author="Creighton, Alan (Northern Powergrid)" w:date="2022-12-05T14:28:00Z" w:initials="CA(P">
    <w:p w14:paraId="2CBF98BC" w14:textId="7B168694" w:rsidR="002F6688" w:rsidRDefault="002F6688">
      <w:pPr>
        <w:pStyle w:val="CommentText"/>
      </w:pPr>
      <w:r>
        <w:rPr>
          <w:rStyle w:val="CommentReference"/>
        </w:rPr>
        <w:annotationRef/>
      </w:r>
      <w:r>
        <w:t>…Network Management System….</w:t>
      </w:r>
    </w:p>
  </w:comment>
  <w:comment w:id="55" w:author="Creighton, Alan (Northern Powergrid)" w:date="2022-12-05T14:31:00Z" w:initials="CA(P">
    <w:p w14:paraId="032A3F41" w14:textId="77777777" w:rsidR="002F6688" w:rsidRDefault="002F6688">
      <w:pPr>
        <w:pStyle w:val="CommentText"/>
      </w:pPr>
      <w:r>
        <w:rPr>
          <w:rStyle w:val="CommentReference"/>
        </w:rPr>
        <w:annotationRef/>
      </w:r>
      <w:r>
        <w:t xml:space="preserve">The </w:t>
      </w:r>
      <w:proofErr w:type="spellStart"/>
      <w:r>
        <w:t>GCode</w:t>
      </w:r>
      <w:proofErr w:type="spellEnd"/>
      <w:r>
        <w:t xml:space="preserve"> requires that these outputs are subject to agreement </w:t>
      </w:r>
    </w:p>
    <w:p w14:paraId="73F0F06F" w14:textId="77777777" w:rsidR="002F6688" w:rsidRDefault="002F6688">
      <w:pPr>
        <w:pStyle w:val="CommentText"/>
      </w:pPr>
    </w:p>
    <w:p w14:paraId="1C571635" w14:textId="67D763F5" w:rsidR="002F6688" w:rsidRDefault="003E22BB">
      <w:pPr>
        <w:pStyle w:val="CommentText"/>
      </w:pPr>
      <w:r>
        <w:t xml:space="preserve">A RES can’t impose new obligations that are over and above those of the grid code.  This </w:t>
      </w:r>
      <w:proofErr w:type="spellStart"/>
      <w:r>
        <w:t>parag</w:t>
      </w:r>
      <w:proofErr w:type="spellEnd"/>
      <w:r>
        <w:t xml:space="preserve"> needs redrafting so that it aligns with the </w:t>
      </w:r>
      <w:proofErr w:type="spellStart"/>
      <w:r>
        <w:t>GCode</w:t>
      </w:r>
      <w:proofErr w:type="spellEnd"/>
      <w:r>
        <w:t xml:space="preserve"> obligation.</w:t>
      </w:r>
    </w:p>
  </w:comment>
  <w:comment w:id="56" w:author="David Halford" w:date="2022-12-28T14:30:00Z" w:initials="HD">
    <w:p w14:paraId="49E2F8CB" w14:textId="77777777" w:rsidR="00B5391E" w:rsidRDefault="00B5391E">
      <w:pPr>
        <w:pStyle w:val="CommentText"/>
        <w:rPr>
          <w:b/>
          <w:bCs/>
          <w:color w:val="4472C4" w:themeColor="accent1"/>
        </w:rPr>
      </w:pPr>
      <w:r>
        <w:rPr>
          <w:rStyle w:val="CommentReference"/>
        </w:rPr>
        <w:annotationRef/>
      </w:r>
      <w:r>
        <w:rPr>
          <w:b/>
          <w:bCs/>
          <w:color w:val="4472C4" w:themeColor="accent1"/>
        </w:rPr>
        <w:t xml:space="preserve">Comment from Peter </w:t>
      </w:r>
      <w:proofErr w:type="gramStart"/>
      <w:r>
        <w:rPr>
          <w:b/>
          <w:bCs/>
          <w:color w:val="4472C4" w:themeColor="accent1"/>
        </w:rPr>
        <w:t>Couch  -</w:t>
      </w:r>
      <w:proofErr w:type="gramEnd"/>
      <w:r>
        <w:rPr>
          <w:b/>
          <w:bCs/>
          <w:color w:val="4472C4" w:themeColor="accent1"/>
        </w:rPr>
        <w:t xml:space="preserve"> </w:t>
      </w:r>
    </w:p>
    <w:p w14:paraId="64AAC3D0" w14:textId="00D68725" w:rsidR="00B5391E" w:rsidRPr="00B5391E" w:rsidRDefault="00B5391E">
      <w:pPr>
        <w:pStyle w:val="CommentText"/>
        <w:rPr>
          <w:b/>
          <w:bCs/>
          <w:color w:val="4472C4" w:themeColor="accent1"/>
        </w:rPr>
      </w:pPr>
      <w:r>
        <w:rPr>
          <w:rFonts w:ascii="Segoe UI" w:hAnsi="Segoe UI" w:cs="Segoe UI"/>
          <w:color w:val="000000"/>
        </w:rPr>
        <w:t xml:space="preserve">these need to </w:t>
      </w:r>
      <w:proofErr w:type="gramStart"/>
      <w:r>
        <w:rPr>
          <w:rFonts w:ascii="Segoe UI" w:hAnsi="Segoe UI" w:cs="Segoe UI"/>
          <w:color w:val="000000"/>
        </w:rPr>
        <w:t>defined</w:t>
      </w:r>
      <w:proofErr w:type="gramEnd"/>
      <w:r>
        <w:rPr>
          <w:rFonts w:ascii="Segoe UI" w:hAnsi="Segoe UI" w:cs="Segoe UI"/>
          <w:color w:val="000000"/>
        </w:rPr>
        <w:t xml:space="preserve"> and agreed.</w:t>
      </w:r>
    </w:p>
  </w:comment>
  <w:comment w:id="57" w:author="Creighton, Alan (Northern Powergrid)" w:date="2022-12-06T13:49:00Z" w:initials="CA(P">
    <w:p w14:paraId="4D22AA02" w14:textId="7552320B" w:rsidR="003E22BB" w:rsidRDefault="003E22BB">
      <w:pPr>
        <w:pStyle w:val="CommentText"/>
      </w:pPr>
      <w:r>
        <w:rPr>
          <w:rStyle w:val="CommentReference"/>
        </w:rPr>
        <w:annotationRef/>
      </w:r>
      <w:r>
        <w:t xml:space="preserve">Is SCADA information different from the output.  </w:t>
      </w:r>
      <w:proofErr w:type="gramStart"/>
      <w:r>
        <w:t>What  SCADA</w:t>
      </w:r>
      <w:proofErr w:type="gramEnd"/>
      <w:r>
        <w:t xml:space="preserve"> information is envisaged, given that there is no </w:t>
      </w:r>
      <w:proofErr w:type="spellStart"/>
      <w:r>
        <w:t>GCode</w:t>
      </w:r>
      <w:proofErr w:type="spellEnd"/>
      <w:r>
        <w:t xml:space="preserve"> obligation to provided SCADA data to NGESO?</w:t>
      </w:r>
    </w:p>
  </w:comment>
  <w:comment w:id="58" w:author="Creighton, Alan (Northern Powergrid)" w:date="2022-12-05T14:32:00Z" w:initials="CA(P">
    <w:p w14:paraId="5A7BABA4" w14:textId="1DBBD793" w:rsidR="002F6688" w:rsidRDefault="002F6688">
      <w:pPr>
        <w:pStyle w:val="CommentText"/>
      </w:pPr>
      <w:r>
        <w:rPr>
          <w:rStyle w:val="CommentReference"/>
        </w:rPr>
        <w:annotationRef/>
      </w:r>
      <w:r>
        <w:t xml:space="preserve">…that the Network Operator </w:t>
      </w:r>
      <w:r w:rsidR="00EB6BCE">
        <w:t>and The Company agree shall be made available to</w:t>
      </w:r>
      <w:proofErr w:type="gramStart"/>
      <w:r w:rsidR="00EB6BCE">
        <w:t>…..</w:t>
      </w:r>
      <w:proofErr w:type="gramEnd"/>
    </w:p>
  </w:comment>
  <w:comment w:id="59" w:author="Creighton, Alan (Northern Powergrid)" w:date="2022-12-06T13:50:00Z" w:initials="CA(P">
    <w:p w14:paraId="6D56D883" w14:textId="2C8A1DCE" w:rsidR="003E22BB" w:rsidRDefault="003E22BB">
      <w:pPr>
        <w:pStyle w:val="CommentText"/>
      </w:pPr>
      <w:r>
        <w:rPr>
          <w:rStyle w:val="CommentReference"/>
        </w:rPr>
        <w:annotationRef/>
      </w:r>
      <w:r>
        <w:t xml:space="preserve">The </w:t>
      </w:r>
      <w:proofErr w:type="spellStart"/>
      <w:r>
        <w:t>GCode</w:t>
      </w:r>
      <w:proofErr w:type="spellEnd"/>
      <w:r>
        <w:t xml:space="preserve"> text doesn’t require any information to be provided to the RTL </w:t>
      </w:r>
      <w:r w:rsidR="00B739E6">
        <w:t>–</w:t>
      </w:r>
      <w:r>
        <w:t xml:space="preserve"> </w:t>
      </w:r>
      <w:r w:rsidR="00B739E6">
        <w:t xml:space="preserve">just to the Company </w:t>
      </w:r>
      <w:r w:rsidR="00583A3E">
        <w:t xml:space="preserve">and then only </w:t>
      </w:r>
      <w:r w:rsidR="00B739E6">
        <w:t>by agreement.</w:t>
      </w:r>
    </w:p>
  </w:comment>
  <w:comment w:id="60" w:author="Creighton, Alan (Northern Powergrid)" w:date="2022-12-05T14:33:00Z" w:initials="CA(P">
    <w:p w14:paraId="4A49E89C" w14:textId="1BE9A19C" w:rsidR="00EB6BCE" w:rsidRDefault="00EB6BCE">
      <w:pPr>
        <w:pStyle w:val="CommentText"/>
      </w:pPr>
      <w:r>
        <w:rPr>
          <w:rStyle w:val="CommentReference"/>
        </w:rPr>
        <w:annotationRef/>
      </w:r>
      <w:r>
        <w:t>Delete.  The media through which any agreed information is shared is outside the scope of the Functional Specification for the DRZCS.</w:t>
      </w:r>
    </w:p>
  </w:comment>
  <w:comment w:id="61" w:author="Creighton, Alan (Northern Powergrid)" w:date="2022-12-05T14:40:00Z" w:initials="CA(P">
    <w:p w14:paraId="3AB06711" w14:textId="6DF1741D" w:rsidR="003C2C22" w:rsidRDefault="003C2C22">
      <w:pPr>
        <w:pStyle w:val="CommentText"/>
      </w:pPr>
      <w:r>
        <w:rPr>
          <w:rStyle w:val="CommentReference"/>
        </w:rPr>
        <w:annotationRef/>
      </w:r>
      <w:r>
        <w:t>This looks more like the functional specification of the comms infrastructure rather than the DRZCS</w:t>
      </w:r>
    </w:p>
  </w:comment>
  <w:comment w:id="62" w:author="Creighton, Alan (Northern Powergrid)" w:date="2022-12-05T14:38:00Z" w:initials="CA(P">
    <w:p w14:paraId="1820145E" w14:textId="29B4966E" w:rsidR="003C2C22" w:rsidRDefault="003C2C22">
      <w:pPr>
        <w:pStyle w:val="CommentText"/>
      </w:pPr>
      <w:r>
        <w:rPr>
          <w:rStyle w:val="CommentReference"/>
        </w:rPr>
        <w:annotationRef/>
      </w:r>
      <w:proofErr w:type="gramStart"/>
      <w:r>
        <w:t>..</w:t>
      </w:r>
      <w:proofErr w:type="gramEnd"/>
      <w:r>
        <w:t>and where relevant the...</w:t>
      </w:r>
      <w:r w:rsidR="00476066" w:rsidRPr="00476066">
        <w:rPr>
          <w:b/>
          <w:bCs/>
          <w:color w:val="4472C4" w:themeColor="accent1"/>
        </w:rPr>
        <w:t xml:space="preserve"> </w:t>
      </w:r>
      <w:r w:rsidR="00476066">
        <w:rPr>
          <w:b/>
          <w:bCs/>
          <w:color w:val="4472C4" w:themeColor="accent1"/>
        </w:rPr>
        <w:t>DH Response - Corrected</w:t>
      </w:r>
    </w:p>
  </w:comment>
  <w:comment w:id="67" w:author="Creighton, Alan (Northern Powergrid)" w:date="2022-12-05T14:38:00Z" w:initials="CA(P">
    <w:p w14:paraId="710924E1" w14:textId="14234146" w:rsidR="003C2C22" w:rsidRDefault="003C2C22">
      <w:pPr>
        <w:pStyle w:val="CommentText"/>
      </w:pPr>
      <w:r>
        <w:rPr>
          <w:rStyle w:val="CommentReference"/>
        </w:rPr>
        <w:annotationRef/>
      </w:r>
      <w:r>
        <w:t xml:space="preserve">…and where relevant the </w:t>
      </w:r>
      <w:proofErr w:type="gramStart"/>
      <w:r>
        <w:t>….</w:t>
      </w:r>
      <w:r w:rsidR="00724F6C">
        <w:rPr>
          <w:b/>
          <w:bCs/>
          <w:color w:val="4472C4" w:themeColor="accent1"/>
        </w:rPr>
        <w:t>DH</w:t>
      </w:r>
      <w:proofErr w:type="gramEnd"/>
      <w:r w:rsidR="00724F6C">
        <w:rPr>
          <w:b/>
          <w:bCs/>
          <w:color w:val="4472C4" w:themeColor="accent1"/>
        </w:rPr>
        <w:t xml:space="preserve"> Response - Corrected</w:t>
      </w:r>
    </w:p>
  </w:comment>
  <w:comment w:id="70" w:author="Creighton, Alan (Northern Powergrid)" w:date="2022-12-05T14:39:00Z" w:initials="CA(P">
    <w:p w14:paraId="7A9A6955" w14:textId="1E10BC02" w:rsidR="003C2C22" w:rsidRDefault="003C2C22">
      <w:pPr>
        <w:pStyle w:val="CommentText"/>
      </w:pPr>
      <w:r>
        <w:rPr>
          <w:rStyle w:val="CommentReference"/>
        </w:rPr>
        <w:annotationRef/>
      </w:r>
      <w:r>
        <w:t>Is this intended to be a defined term?</w:t>
      </w:r>
    </w:p>
  </w:comment>
  <w:comment w:id="71" w:author="Creighton, Alan (Northern Powergrid)" w:date="2022-12-05T14:40:00Z" w:initials="CA(P">
    <w:p w14:paraId="0CDB221F" w14:textId="38982D55" w:rsidR="003C2C22" w:rsidRDefault="003C2C22">
      <w:pPr>
        <w:pStyle w:val="CommentText"/>
      </w:pPr>
      <w:r>
        <w:rPr>
          <w:rStyle w:val="CommentReference"/>
        </w:rPr>
        <w:annotationRef/>
      </w:r>
      <w:r w:rsidR="00583A3E">
        <w:t xml:space="preserve">I don’t think that there is any obligation the </w:t>
      </w:r>
      <w:proofErr w:type="spellStart"/>
      <w:r w:rsidR="00583A3E">
        <w:t>GCode</w:t>
      </w:r>
      <w:proofErr w:type="spellEnd"/>
      <w:r w:rsidR="00583A3E">
        <w:t xml:space="preserve"> for a DNO to provide anything to the RTL’s control room.  Delete</w:t>
      </w:r>
    </w:p>
  </w:comment>
  <w:comment w:id="72" w:author="Creighton, Alan (Northern Powergrid)" w:date="2022-12-05T14:40:00Z" w:initials="CA(P">
    <w:p w14:paraId="03094F34" w14:textId="5769B1E9" w:rsidR="003C2C22" w:rsidRDefault="003C2C22">
      <w:pPr>
        <w:pStyle w:val="CommentText"/>
      </w:pPr>
      <w:r>
        <w:rPr>
          <w:rStyle w:val="CommentReference"/>
        </w:rPr>
        <w:annotationRef/>
      </w:r>
      <w:r>
        <w:t>ditto</w:t>
      </w:r>
    </w:p>
  </w:comment>
  <w:comment w:id="75" w:author="Creighton, Alan (Northern Powergrid)" w:date="2022-12-05T14:42:00Z" w:initials="CA(P">
    <w:p w14:paraId="6300717F" w14:textId="7A2E4293" w:rsidR="003C2C22" w:rsidRDefault="003C2C22">
      <w:pPr>
        <w:pStyle w:val="CommentText"/>
      </w:pPr>
      <w:r>
        <w:rPr>
          <w:rStyle w:val="CommentReference"/>
        </w:rPr>
        <w:annotationRef/>
      </w:r>
      <w:r>
        <w:t>is this the same as mains resilience?</w:t>
      </w:r>
    </w:p>
  </w:comment>
  <w:comment w:id="73" w:author="Creighton, Alan (Northern Powergrid)" w:date="2022-12-05T14:43:00Z" w:initials="CA(P">
    <w:p w14:paraId="4E7F97BF" w14:textId="42738CE5" w:rsidR="00021016" w:rsidRDefault="00021016">
      <w:pPr>
        <w:pStyle w:val="CommentText"/>
      </w:pPr>
      <w:r>
        <w:rPr>
          <w:rStyle w:val="CommentReference"/>
        </w:rPr>
        <w:annotationRef/>
      </w:r>
      <w:r>
        <w:t>This sounds like a functional requitement of the comms circuit</w:t>
      </w:r>
      <w:r w:rsidR="00583A3E">
        <w:t xml:space="preserve">.  If the comms is ‘to or from’ the DRZCS then this is out of scope for the </w:t>
      </w:r>
      <w:proofErr w:type="spellStart"/>
      <w:r w:rsidR="00583A3E">
        <w:t>Func</w:t>
      </w:r>
      <w:proofErr w:type="spellEnd"/>
      <w:r w:rsidR="00583A3E">
        <w:t xml:space="preserve"> Spec of the DRZCS.  Review.</w:t>
      </w:r>
    </w:p>
  </w:comment>
  <w:comment w:id="76" w:author="Creighton, Alan (Northern Powergrid)" w:date="2022-12-05T14:46:00Z" w:initials="CA(P">
    <w:p w14:paraId="1BC4428E" w14:textId="1B32E4C4" w:rsidR="00021016" w:rsidRDefault="00021016">
      <w:pPr>
        <w:pStyle w:val="CommentText"/>
      </w:pPr>
      <w:r>
        <w:rPr>
          <w:rStyle w:val="CommentReference"/>
        </w:rPr>
        <w:annotationRef/>
      </w:r>
      <w:r>
        <w:t>Re we sure that G91 includes such circuits?</w:t>
      </w:r>
    </w:p>
  </w:comment>
  <w:comment w:id="74" w:author="David Halford" w:date="2022-12-28T14:31:00Z" w:initials="HD">
    <w:p w14:paraId="0BDA9EC8" w14:textId="6755094A" w:rsidR="00EF4B23" w:rsidRDefault="00EF4B23">
      <w:pPr>
        <w:pStyle w:val="CommentText"/>
        <w:rPr>
          <w:b/>
          <w:bCs/>
          <w:color w:val="4472C4" w:themeColor="accent1"/>
        </w:rPr>
      </w:pPr>
      <w:r>
        <w:rPr>
          <w:rStyle w:val="CommentReference"/>
        </w:rPr>
        <w:annotationRef/>
      </w:r>
      <w:r>
        <w:rPr>
          <w:b/>
          <w:bCs/>
          <w:color w:val="4472C4" w:themeColor="accent1"/>
        </w:rPr>
        <w:t xml:space="preserve">Comment from Peter Couch – </w:t>
      </w:r>
    </w:p>
    <w:p w14:paraId="3907ADB8" w14:textId="720263A9" w:rsidR="00EF4B23" w:rsidRPr="00EF4B23" w:rsidRDefault="008528B5">
      <w:pPr>
        <w:pStyle w:val="CommentText"/>
        <w:rPr>
          <w:b/>
          <w:bCs/>
          <w:color w:val="4472C4" w:themeColor="accent1"/>
        </w:rPr>
      </w:pPr>
      <w:proofErr w:type="gramStart"/>
      <w:r>
        <w:rPr>
          <w:rFonts w:ascii="Segoe UI" w:hAnsi="Segoe UI" w:cs="Segoe UI"/>
          <w:color w:val="000000"/>
        </w:rPr>
        <w:t>Again</w:t>
      </w:r>
      <w:proofErr w:type="gramEnd"/>
      <w:r>
        <w:rPr>
          <w:rFonts w:ascii="Segoe UI" w:hAnsi="Segoe UI" w:cs="Segoe UI"/>
          <w:color w:val="000000"/>
        </w:rPr>
        <w:t xml:space="preserve"> why the focus on just the communications?  This applies to all elements of a DRZCS</w:t>
      </w:r>
    </w:p>
  </w:comment>
  <w:comment w:id="78" w:author="Creighton, Alan (Northern Powergrid)" w:date="2022-12-05T14:47:00Z" w:initials="CA(P">
    <w:p w14:paraId="0A7EF49E" w14:textId="13B80C66" w:rsidR="00021016" w:rsidRDefault="00021016">
      <w:pPr>
        <w:pStyle w:val="CommentText"/>
      </w:pPr>
      <w:r>
        <w:rPr>
          <w:rStyle w:val="CommentReference"/>
        </w:rPr>
        <w:annotationRef/>
      </w:r>
      <w:r>
        <w:t>What?</w:t>
      </w:r>
    </w:p>
  </w:comment>
  <w:comment w:id="77" w:author="David Halford" w:date="2022-12-28T14:32:00Z" w:initials="HD">
    <w:p w14:paraId="5696C7EE" w14:textId="7652A67E" w:rsidR="003E78FF" w:rsidRDefault="003E78FF">
      <w:pPr>
        <w:pStyle w:val="CommentText"/>
        <w:rPr>
          <w:b/>
          <w:bCs/>
          <w:color w:val="4472C4" w:themeColor="accent1"/>
        </w:rPr>
      </w:pPr>
      <w:r>
        <w:rPr>
          <w:rStyle w:val="CommentReference"/>
        </w:rPr>
        <w:annotationRef/>
      </w:r>
      <w:r>
        <w:rPr>
          <w:b/>
          <w:bCs/>
          <w:color w:val="4472C4" w:themeColor="accent1"/>
        </w:rPr>
        <w:t xml:space="preserve">Comment from Peter Couch – </w:t>
      </w:r>
    </w:p>
    <w:p w14:paraId="158A9CC5" w14:textId="77E70CD2" w:rsidR="003E78FF" w:rsidRPr="003E78FF" w:rsidRDefault="003E78FF">
      <w:pPr>
        <w:pStyle w:val="CommentText"/>
        <w:rPr>
          <w:b/>
          <w:bCs/>
          <w:color w:val="4472C4" w:themeColor="accent1"/>
        </w:rPr>
      </w:pPr>
      <w:r>
        <w:rPr>
          <w:rFonts w:ascii="Segoe UI" w:hAnsi="Segoe UI" w:cs="Segoe UI"/>
          <w:color w:val="000000"/>
        </w:rPr>
        <w:t>The communications to and from the DRZCS are outside of the scope for the Functional Specification.</w:t>
      </w:r>
    </w:p>
  </w:comment>
  <w:comment w:id="80" w:author="Creighton, Alan (Northern Powergrid)" w:date="2022-12-05T14:48:00Z" w:initials="CA(P">
    <w:p w14:paraId="16C0595C" w14:textId="3B7098EF" w:rsidR="00021016" w:rsidRDefault="00021016">
      <w:pPr>
        <w:pStyle w:val="CommentText"/>
      </w:pPr>
      <w:r>
        <w:rPr>
          <w:rStyle w:val="CommentReference"/>
        </w:rPr>
        <w:annotationRef/>
      </w:r>
      <w:r>
        <w:t>Outside scope</w:t>
      </w:r>
      <w:r w:rsidR="00583A3E">
        <w:t>?</w:t>
      </w:r>
    </w:p>
  </w:comment>
  <w:comment w:id="81" w:author="David Halford" w:date="2022-12-28T14:34:00Z" w:initials="HD">
    <w:p w14:paraId="52DE3916" w14:textId="00ACE5CD" w:rsidR="00464276" w:rsidRDefault="00464276">
      <w:pPr>
        <w:pStyle w:val="CommentText"/>
        <w:rPr>
          <w:b/>
          <w:bCs/>
          <w:color w:val="4472C4" w:themeColor="accent1"/>
        </w:rPr>
      </w:pPr>
      <w:r>
        <w:rPr>
          <w:rStyle w:val="CommentReference"/>
        </w:rPr>
        <w:annotationRef/>
      </w:r>
      <w:r>
        <w:rPr>
          <w:b/>
          <w:bCs/>
          <w:color w:val="4472C4" w:themeColor="accent1"/>
        </w:rPr>
        <w:t xml:space="preserve">Comment from Peter Couch – </w:t>
      </w:r>
    </w:p>
    <w:p w14:paraId="66F4B929" w14:textId="720EDA71" w:rsidR="00464276" w:rsidRPr="00464276" w:rsidRDefault="00464276">
      <w:pPr>
        <w:pStyle w:val="CommentText"/>
        <w:rPr>
          <w:b/>
          <w:bCs/>
          <w:color w:val="4472C4" w:themeColor="accent1"/>
        </w:rPr>
      </w:pPr>
      <w:r>
        <w:rPr>
          <w:rFonts w:ascii="Segoe UI" w:hAnsi="Segoe UI" w:cs="Segoe UI"/>
          <w:color w:val="000000"/>
        </w:rPr>
        <w:t>out of scope if considering those external to the system?</w:t>
      </w:r>
    </w:p>
  </w:comment>
  <w:comment w:id="79" w:author="David Halford" w:date="2022-12-28T14:33:00Z" w:initials="HD">
    <w:p w14:paraId="7189D489" w14:textId="0179548D" w:rsidR="00C7012F" w:rsidRDefault="00C7012F">
      <w:pPr>
        <w:pStyle w:val="CommentText"/>
        <w:rPr>
          <w:b/>
          <w:bCs/>
          <w:color w:val="4472C4" w:themeColor="accent1"/>
        </w:rPr>
      </w:pPr>
      <w:r>
        <w:rPr>
          <w:rStyle w:val="CommentReference"/>
        </w:rPr>
        <w:annotationRef/>
      </w:r>
      <w:r>
        <w:rPr>
          <w:b/>
          <w:bCs/>
          <w:color w:val="4472C4" w:themeColor="accent1"/>
        </w:rPr>
        <w:t xml:space="preserve">Comment from Peter Couch – </w:t>
      </w:r>
    </w:p>
    <w:p w14:paraId="1CDB6433" w14:textId="653EA508" w:rsidR="00C7012F" w:rsidRPr="00C7012F" w:rsidRDefault="00C7012F">
      <w:pPr>
        <w:pStyle w:val="CommentText"/>
        <w:rPr>
          <w:b/>
          <w:bCs/>
          <w:color w:val="4472C4" w:themeColor="accent1"/>
        </w:rPr>
      </w:pPr>
      <w:r>
        <w:rPr>
          <w:rFonts w:ascii="Segoe UI" w:hAnsi="Segoe UI" w:cs="Segoe UI"/>
          <w:color w:val="000000"/>
          <w:sz w:val="21"/>
          <w:szCs w:val="21"/>
        </w:rPr>
        <w:t>What about the 'latency' of the other elements of the DRZCS?  The requirement for minimum latency so as not to impinge on the correct function of the plan applies to all elements of a DRZCS</w:t>
      </w:r>
    </w:p>
  </w:comment>
  <w:comment w:id="82" w:author="Creighton, Alan (Northern Powergrid)" w:date="2022-12-05T14:49:00Z" w:initials="CA(P">
    <w:p w14:paraId="67691A47" w14:textId="601B7242" w:rsidR="00A368A9" w:rsidRDefault="00A368A9">
      <w:pPr>
        <w:pStyle w:val="CommentText"/>
      </w:pPr>
      <w:r>
        <w:rPr>
          <w:rStyle w:val="CommentReference"/>
        </w:rPr>
        <w:annotationRef/>
      </w:r>
      <w:r>
        <w:t xml:space="preserve">This isn’t what the Grid Code requires.  </w:t>
      </w:r>
      <w:proofErr w:type="spellStart"/>
      <w:r>
        <w:t>GCode</w:t>
      </w:r>
      <w:proofErr w:type="spellEnd"/>
      <w:r>
        <w:t xml:space="preserve"> CC6.4.5.2 </w:t>
      </w:r>
      <w:r w:rsidR="00FD18FE">
        <w:t xml:space="preserve">requires that any information exchange to be agreed.  A REC can’t impose a requitement more stringent than the </w:t>
      </w:r>
      <w:proofErr w:type="spellStart"/>
      <w:r w:rsidR="00FD18FE">
        <w:t>GCode</w:t>
      </w:r>
      <w:proofErr w:type="spellEnd"/>
      <w:r w:rsidR="00FD18FE">
        <w:t xml:space="preserve"> obligation.  All this requirement needs to be caveated by ‘where’ agreed, and it needs to be clear that an ICCP link is not required but may be an acceptable solution.</w:t>
      </w:r>
    </w:p>
  </w:comment>
  <w:comment w:id="83" w:author="David Halford" w:date="2022-12-28T14:35:00Z" w:initials="HD">
    <w:p w14:paraId="044E039C" w14:textId="0957FA13" w:rsidR="00CD4289" w:rsidRDefault="00CD4289">
      <w:pPr>
        <w:pStyle w:val="CommentText"/>
        <w:rPr>
          <w:b/>
          <w:bCs/>
          <w:color w:val="4472C4" w:themeColor="accent1"/>
        </w:rPr>
      </w:pPr>
      <w:r>
        <w:rPr>
          <w:rStyle w:val="CommentReference"/>
        </w:rPr>
        <w:annotationRef/>
      </w:r>
      <w:r>
        <w:rPr>
          <w:b/>
          <w:bCs/>
          <w:color w:val="4472C4" w:themeColor="accent1"/>
        </w:rPr>
        <w:t xml:space="preserve">Comment from Peter Couch – </w:t>
      </w:r>
    </w:p>
    <w:p w14:paraId="4C1E3D92" w14:textId="0BF9D7B5" w:rsidR="00CD4289" w:rsidRPr="00CD4289" w:rsidRDefault="00863BDB">
      <w:pPr>
        <w:pStyle w:val="CommentText"/>
        <w:rPr>
          <w:b/>
          <w:bCs/>
          <w:color w:val="4472C4" w:themeColor="accent1"/>
        </w:rPr>
      </w:pPr>
      <w:r>
        <w:rPr>
          <w:rFonts w:ascii="Segoe UI" w:hAnsi="Segoe UI" w:cs="Segoe UI"/>
          <w:color w:val="000000"/>
        </w:rPr>
        <w:t xml:space="preserve">This is not a requirement of the Grid Code </w:t>
      </w:r>
      <w:proofErr w:type="gramStart"/>
      <w:r>
        <w:rPr>
          <w:rFonts w:ascii="Segoe UI" w:hAnsi="Segoe UI" w:cs="Segoe UI"/>
          <w:color w:val="000000"/>
        </w:rPr>
        <w:t>review</w:t>
      </w:r>
      <w:proofErr w:type="gramEnd"/>
      <w:r>
        <w:rPr>
          <w:rFonts w:ascii="Segoe UI" w:hAnsi="Segoe UI" w:cs="Segoe UI"/>
          <w:color w:val="000000"/>
        </w:rPr>
        <w:t xml:space="preserve"> and this requirement was not substantiated by the Communications Working Group.</w:t>
      </w:r>
    </w:p>
  </w:comment>
  <w:comment w:id="84" w:author="Creighton, Alan (Northern Powergrid)" w:date="2022-12-05T14:55:00Z" w:initials="CA(P">
    <w:p w14:paraId="17FB348E" w14:textId="256A0670" w:rsidR="00FD18FE" w:rsidRDefault="00FD18FE">
      <w:pPr>
        <w:pStyle w:val="CommentText"/>
      </w:pPr>
      <w:r>
        <w:rPr>
          <w:rStyle w:val="CommentReference"/>
        </w:rPr>
        <w:annotationRef/>
      </w:r>
      <w:r>
        <w:t>Ditto.  This was just an NGESO unsubstantiated requirement that was discussed during the GC0156 discussions.</w:t>
      </w:r>
    </w:p>
  </w:comment>
  <w:comment w:id="86" w:author="David Halford" w:date="2022-12-28T14:39:00Z" w:initials="HD">
    <w:p w14:paraId="26C34FB1" w14:textId="61F021E3" w:rsidR="009D2619" w:rsidRDefault="009D2619">
      <w:pPr>
        <w:pStyle w:val="CommentText"/>
        <w:rPr>
          <w:b/>
          <w:bCs/>
          <w:color w:val="4472C4" w:themeColor="accent1"/>
        </w:rPr>
      </w:pPr>
      <w:r>
        <w:rPr>
          <w:rStyle w:val="CommentReference"/>
        </w:rPr>
        <w:annotationRef/>
      </w:r>
      <w:r>
        <w:rPr>
          <w:b/>
          <w:bCs/>
          <w:color w:val="4472C4" w:themeColor="accent1"/>
        </w:rPr>
        <w:t xml:space="preserve">Comment from Peter Couch – </w:t>
      </w:r>
    </w:p>
    <w:p w14:paraId="40047CFF" w14:textId="5AE86544" w:rsidR="009D2619" w:rsidRPr="009D2619" w:rsidRDefault="00AE1546">
      <w:pPr>
        <w:pStyle w:val="CommentText"/>
        <w:rPr>
          <w:b/>
          <w:bCs/>
          <w:color w:val="4472C4" w:themeColor="accent1"/>
        </w:rPr>
      </w:pPr>
      <w:r>
        <w:rPr>
          <w:rFonts w:ascii="Segoe UI" w:hAnsi="Segoe UI" w:cs="Segoe UI"/>
          <w:color w:val="000000"/>
          <w:sz w:val="21"/>
          <w:szCs w:val="21"/>
        </w:rPr>
        <w:t>functional components.  It is for the DNOs to define the actual architecture of the DRZCS based on the functional requirements set out in this paper</w:t>
      </w:r>
    </w:p>
  </w:comment>
  <w:comment w:id="87" w:author="David Halford" w:date="2022-12-28T14:36:00Z" w:initials="HD">
    <w:p w14:paraId="5411AA18" w14:textId="44F1F1E7" w:rsidR="007206A8" w:rsidRDefault="007206A8">
      <w:pPr>
        <w:pStyle w:val="CommentText"/>
        <w:rPr>
          <w:b/>
          <w:bCs/>
          <w:color w:val="4472C4" w:themeColor="accent1"/>
        </w:rPr>
      </w:pPr>
      <w:r>
        <w:rPr>
          <w:rStyle w:val="CommentReference"/>
        </w:rPr>
        <w:annotationRef/>
      </w:r>
      <w:r>
        <w:rPr>
          <w:b/>
          <w:bCs/>
          <w:color w:val="4472C4" w:themeColor="accent1"/>
        </w:rPr>
        <w:t xml:space="preserve">Comment from Peter Couch - </w:t>
      </w:r>
    </w:p>
    <w:p w14:paraId="7C9E42E3" w14:textId="1884E62D" w:rsidR="007206A8" w:rsidRPr="007206A8" w:rsidRDefault="007206A8">
      <w:pPr>
        <w:pStyle w:val="CommentText"/>
        <w:rPr>
          <w:b/>
          <w:bCs/>
          <w:color w:val="4472C4" w:themeColor="accent1"/>
        </w:rPr>
      </w:pPr>
      <w:r>
        <w:rPr>
          <w:rFonts w:ascii="Segoe UI" w:hAnsi="Segoe UI" w:cs="Segoe UI"/>
          <w:color w:val="000000"/>
        </w:rPr>
        <w:t>it is important that the Functional Specification clearly describes the difference between a DRZC and DRZCS</w:t>
      </w:r>
    </w:p>
  </w:comment>
  <w:comment w:id="88" w:author="Creighton, Alan (Northern Powergrid)" w:date="2022-12-05T14:58:00Z" w:initials="CA(P">
    <w:p w14:paraId="483A459F" w14:textId="787F549C" w:rsidR="00FD18FE" w:rsidRDefault="00FD18FE">
      <w:pPr>
        <w:pStyle w:val="CommentText"/>
      </w:pPr>
      <w:r>
        <w:rPr>
          <w:rStyle w:val="CommentReference"/>
        </w:rPr>
        <w:annotationRef/>
      </w:r>
      <w:r>
        <w:t xml:space="preserve">It would be good to be clear about the difference between a DRZC and a DRZCS </w:t>
      </w:r>
      <w:proofErr w:type="spellStart"/>
      <w:r>
        <w:t>wrt</w:t>
      </w:r>
      <w:proofErr w:type="spellEnd"/>
      <w:r>
        <w:t xml:space="preserve"> this Functional Specification.</w:t>
      </w:r>
    </w:p>
  </w:comment>
  <w:comment w:id="89" w:author="Creighton, Alan (Northern Powergrid)" w:date="2022-12-05T14:56:00Z" w:initials="CA(P">
    <w:p w14:paraId="6F85C7D5" w14:textId="646B9C75" w:rsidR="00FD18FE" w:rsidRDefault="00FD18FE">
      <w:pPr>
        <w:pStyle w:val="CommentText"/>
      </w:pPr>
      <w:r>
        <w:rPr>
          <w:rStyle w:val="CommentReference"/>
        </w:rPr>
        <w:annotationRef/>
      </w:r>
      <w:r>
        <w:t>Is this a schematic of the DRZC or DRZCS?</w:t>
      </w:r>
    </w:p>
  </w:comment>
  <w:comment w:id="90" w:author="Creighton, Alan (Northern Powergrid)" w:date="2022-12-05T14:56:00Z" w:initials="CA(P">
    <w:p w14:paraId="751C3192" w14:textId="77777777" w:rsidR="00FD18FE" w:rsidRDefault="00FD18FE">
      <w:pPr>
        <w:pStyle w:val="CommentText"/>
      </w:pPr>
      <w:r>
        <w:rPr>
          <w:rStyle w:val="CommentReference"/>
        </w:rPr>
        <w:annotationRef/>
      </w:r>
      <w:r>
        <w:t>What is a Distributed Controller?</w:t>
      </w:r>
    </w:p>
    <w:p w14:paraId="55FD7E3D" w14:textId="413FC717" w:rsidR="00FD18FE" w:rsidRDefault="00FD18FE">
      <w:pPr>
        <w:pStyle w:val="CommentText"/>
      </w:pPr>
      <w:r>
        <w:t>Want is a Central Controller</w:t>
      </w:r>
    </w:p>
    <w:p w14:paraId="46C58FB4" w14:textId="2B763704" w:rsidR="00FD18FE" w:rsidRDefault="00FD18FE">
      <w:pPr>
        <w:pStyle w:val="CommentText"/>
      </w:pPr>
      <w:r>
        <w:t>Want is a Local controller</w:t>
      </w:r>
    </w:p>
    <w:p w14:paraId="71296659" w14:textId="1CFA451E" w:rsidR="00FD18FE" w:rsidRDefault="00FD18FE">
      <w:pPr>
        <w:pStyle w:val="CommentText"/>
      </w:pPr>
      <w:r>
        <w:t>What is a Demand Shedding Scheme?</w:t>
      </w:r>
    </w:p>
    <w:p w14:paraId="0F5E2593" w14:textId="0746C6A8" w:rsidR="00FD18FE" w:rsidRDefault="00FD18FE">
      <w:pPr>
        <w:pStyle w:val="CommentText"/>
      </w:pPr>
      <w:r>
        <w:t>What is a DMS – the same as an Energy Management System or a Network Management System – consistency.</w:t>
      </w:r>
    </w:p>
  </w:comment>
  <w:comment w:id="91" w:author="David Halford" w:date="2022-12-28T14:40:00Z" w:initials="HD">
    <w:p w14:paraId="3C48B850" w14:textId="7084DE9B" w:rsidR="001A5C61" w:rsidRDefault="001A5C61">
      <w:pPr>
        <w:pStyle w:val="CommentText"/>
        <w:rPr>
          <w:b/>
          <w:bCs/>
          <w:color w:val="4472C4" w:themeColor="accent1"/>
        </w:rPr>
      </w:pPr>
      <w:r>
        <w:rPr>
          <w:rStyle w:val="CommentReference"/>
        </w:rPr>
        <w:annotationRef/>
      </w:r>
      <w:r>
        <w:rPr>
          <w:b/>
          <w:bCs/>
          <w:color w:val="4472C4" w:themeColor="accent1"/>
        </w:rPr>
        <w:t xml:space="preserve">Comment from Peter Couch – </w:t>
      </w:r>
    </w:p>
    <w:p w14:paraId="3CA77468" w14:textId="65720922" w:rsidR="001A5C61" w:rsidRPr="001A5C61" w:rsidRDefault="001A5C61">
      <w:pPr>
        <w:pStyle w:val="CommentText"/>
        <w:rPr>
          <w:b/>
          <w:bCs/>
          <w:color w:val="4472C4" w:themeColor="accent1"/>
        </w:rPr>
      </w:pPr>
      <w:r>
        <w:rPr>
          <w:rFonts w:ascii="Segoe UI" w:hAnsi="Segoe UI" w:cs="Segoe UI"/>
          <w:color w:val="000000"/>
        </w:rPr>
        <w:t>It is understood that the input / output communications paths should be addressed outside of this specification and therefore should not be included here.</w:t>
      </w:r>
    </w:p>
  </w:comment>
  <w:comment w:id="92" w:author="Creighton, Alan (Northern Powergrid)" w:date="2022-12-05T15:01:00Z" w:initials="CA(P">
    <w:p w14:paraId="6D997934" w14:textId="657152F7" w:rsidR="00FD18FE" w:rsidRDefault="00FD18FE">
      <w:pPr>
        <w:pStyle w:val="CommentText"/>
      </w:pPr>
      <w:r>
        <w:rPr>
          <w:rStyle w:val="CommentReference"/>
        </w:rPr>
        <w:annotationRef/>
      </w:r>
      <w:r>
        <w:t xml:space="preserve">Who’s RTU is this? Is it part of the DRZC or </w:t>
      </w:r>
      <w:proofErr w:type="spellStart"/>
      <w:r w:rsidR="00583A3E">
        <w:t>or</w:t>
      </w:r>
      <w:proofErr w:type="spellEnd"/>
      <w:r w:rsidR="00583A3E">
        <w:t xml:space="preserve"> the DRZCS or </w:t>
      </w:r>
      <w:proofErr w:type="gramStart"/>
      <w:r>
        <w:t>not.</w:t>
      </w:r>
      <w:proofErr w:type="gramEnd"/>
    </w:p>
  </w:comment>
  <w:comment w:id="93" w:author="Creighton, Alan (Northern Powergrid)" w:date="2022-12-05T15:00:00Z" w:initials="CA(P">
    <w:p w14:paraId="47DDEACB" w14:textId="34098E01" w:rsidR="00FD18FE" w:rsidRDefault="00FD18FE">
      <w:pPr>
        <w:pStyle w:val="CommentText"/>
      </w:pPr>
      <w:r>
        <w:rPr>
          <w:rStyle w:val="CommentReference"/>
        </w:rPr>
        <w:annotationRef/>
      </w:r>
      <w:r>
        <w:t>Delete both</w:t>
      </w:r>
    </w:p>
  </w:comment>
  <w:comment w:id="94" w:author="Creighton, Alan (Northern Powergrid)" w:date="2022-12-05T15:02:00Z" w:initials="CA(P">
    <w:p w14:paraId="6F27725B" w14:textId="6BCE1FB1" w:rsidR="00FD18FE" w:rsidRDefault="00FD18FE">
      <w:pPr>
        <w:pStyle w:val="CommentText"/>
      </w:pPr>
      <w:r>
        <w:rPr>
          <w:rStyle w:val="CommentReference"/>
        </w:rPr>
        <w:annotationRef/>
      </w:r>
      <w:r>
        <w:t xml:space="preserve">No, as defined in the </w:t>
      </w:r>
      <w:proofErr w:type="spellStart"/>
      <w:r>
        <w:t>GCode</w:t>
      </w:r>
      <w:proofErr w:type="spellEnd"/>
      <w:r>
        <w:t xml:space="preserve"> the interface point is the User System Entry Point not their plant and apparatus.</w:t>
      </w:r>
    </w:p>
  </w:comment>
  <w:comment w:id="95" w:author="Creighton, Alan (Northern Powergrid)" w:date="2022-12-05T15:03:00Z" w:initials="CA(P">
    <w:p w14:paraId="083982F0" w14:textId="570DD73F" w:rsidR="003C01CB" w:rsidRDefault="003C01CB">
      <w:pPr>
        <w:pStyle w:val="CommentText"/>
      </w:pPr>
      <w:r>
        <w:rPr>
          <w:rStyle w:val="CommentReference"/>
        </w:rPr>
        <w:annotationRef/>
      </w:r>
      <w:r>
        <w:t>DNO or Network Operator?  Consistency.</w:t>
      </w:r>
    </w:p>
  </w:comment>
  <w:comment w:id="96" w:author="Creighton, Alan (Northern Powergrid)" w:date="2022-12-05T15:03:00Z" w:initials="CA(P">
    <w:p w14:paraId="631B1381" w14:textId="77777777" w:rsidR="003C01CB" w:rsidRDefault="003C01CB">
      <w:pPr>
        <w:pStyle w:val="CommentText"/>
      </w:pPr>
      <w:r>
        <w:rPr>
          <w:rStyle w:val="CommentReference"/>
        </w:rPr>
        <w:annotationRef/>
      </w:r>
      <w:r>
        <w:t>Interface are between pieces of equipment</w:t>
      </w:r>
    </w:p>
    <w:p w14:paraId="391A735D" w14:textId="77777777" w:rsidR="00583A3E" w:rsidRDefault="00583A3E">
      <w:pPr>
        <w:pStyle w:val="CommentText"/>
      </w:pPr>
    </w:p>
    <w:p w14:paraId="14561ED9" w14:textId="77777777" w:rsidR="00583A3E" w:rsidRDefault="00583A3E">
      <w:pPr>
        <w:pStyle w:val="CommentText"/>
      </w:pPr>
    </w:p>
    <w:p w14:paraId="4907637A" w14:textId="77EDC639" w:rsidR="00583A3E" w:rsidRDefault="00583A3E">
      <w:pPr>
        <w:pStyle w:val="CommentText"/>
      </w:pPr>
      <w:r>
        <w:t>…between…</w:t>
      </w:r>
    </w:p>
  </w:comment>
  <w:comment w:id="97" w:author="Creighton, Alan (Northern Powergrid)" w:date="2022-12-05T15:04:00Z" w:initials="CA(P">
    <w:p w14:paraId="786D1A0A" w14:textId="1F1EA91A" w:rsidR="003C01CB" w:rsidRDefault="003C01CB">
      <w:pPr>
        <w:pStyle w:val="CommentText"/>
      </w:pPr>
      <w:r>
        <w:t xml:space="preserve">What is DER? </w:t>
      </w:r>
      <w:r>
        <w:rPr>
          <w:rStyle w:val="CommentReference"/>
        </w:rPr>
        <w:annotationRef/>
      </w:r>
      <w:r>
        <w:t>Is this different to an Anchor Plant / Top Up Service Providers Plant</w:t>
      </w:r>
    </w:p>
  </w:comment>
  <w:comment w:id="98" w:author="David Halford" w:date="2022-12-28T14:44:00Z" w:initials="HD">
    <w:p w14:paraId="20BC1471" w14:textId="77777777" w:rsidR="00553839" w:rsidRDefault="00983470">
      <w:pPr>
        <w:pStyle w:val="CommentText"/>
        <w:rPr>
          <w:b/>
          <w:bCs/>
          <w:color w:val="4472C4" w:themeColor="accent1"/>
        </w:rPr>
      </w:pPr>
      <w:r>
        <w:rPr>
          <w:rStyle w:val="CommentReference"/>
        </w:rPr>
        <w:annotationRef/>
      </w:r>
      <w:r>
        <w:rPr>
          <w:b/>
          <w:bCs/>
          <w:color w:val="4472C4" w:themeColor="accent1"/>
        </w:rPr>
        <w:t>Comment from Peter Couch –</w:t>
      </w:r>
    </w:p>
    <w:p w14:paraId="5E7FD003" w14:textId="5B107096" w:rsidR="00983470" w:rsidRDefault="00983470">
      <w:pPr>
        <w:pStyle w:val="CommentText"/>
        <w:rPr>
          <w:b/>
          <w:bCs/>
          <w:color w:val="4472C4" w:themeColor="accent1"/>
        </w:rPr>
      </w:pPr>
      <w:r>
        <w:rPr>
          <w:b/>
          <w:bCs/>
          <w:color w:val="4472C4" w:themeColor="accent1"/>
        </w:rPr>
        <w:t xml:space="preserve"> </w:t>
      </w:r>
      <w:r w:rsidR="00553839">
        <w:rPr>
          <w:rFonts w:ascii="Segoe UI" w:hAnsi="Segoe UI" w:cs="Segoe UI"/>
          <w:color w:val="000000"/>
        </w:rPr>
        <w:t>All the below 'technical characteristics' relate only to the communications.  There's nothing defined for the other elements of a DRZCS or for the overall DRZCS</w:t>
      </w:r>
    </w:p>
    <w:p w14:paraId="728D49FB" w14:textId="369A74CE" w:rsidR="00983470" w:rsidRPr="00983470" w:rsidRDefault="00983470">
      <w:pPr>
        <w:pStyle w:val="CommentText"/>
        <w:rPr>
          <w:b/>
          <w:bCs/>
          <w:color w:val="4472C4" w:themeColor="accent1"/>
        </w:rPr>
      </w:pPr>
    </w:p>
  </w:comment>
  <w:comment w:id="99" w:author="Creighton, Alan (Northern Powergrid)" w:date="2022-12-05T15:08:00Z" w:initials="CA(P">
    <w:p w14:paraId="6454A3EC" w14:textId="0ED029A7" w:rsidR="003C01CB" w:rsidRDefault="003C01CB">
      <w:pPr>
        <w:pStyle w:val="CommentText"/>
      </w:pPr>
      <w:r>
        <w:rPr>
          <w:rStyle w:val="CommentReference"/>
        </w:rPr>
        <w:annotationRef/>
      </w:r>
      <w:r w:rsidR="00583A3E">
        <w:t>Should this be determined when the DRZ is deployed or when it is designed?</w:t>
      </w:r>
    </w:p>
  </w:comment>
  <w:comment w:id="100" w:author="Creighton, Alan (Northern Powergrid)" w:date="2022-12-05T15:08:00Z" w:initials="CA(P">
    <w:p w14:paraId="488DA792" w14:textId="2F31DA76" w:rsidR="003C01CB" w:rsidRDefault="003C01CB">
      <w:pPr>
        <w:pStyle w:val="CommentText"/>
      </w:pPr>
      <w:r>
        <w:rPr>
          <w:rStyle w:val="CommentReference"/>
        </w:rPr>
        <w:annotationRef/>
      </w:r>
      <w:r>
        <w:t>Is this just the DRZC or the DRZCS?  Refer to points made earlier relating to clarifying the scope</w:t>
      </w:r>
      <w:r w:rsidR="00583A3E">
        <w:t xml:space="preserve"> of this document</w:t>
      </w:r>
      <w:r>
        <w:t>.</w:t>
      </w:r>
    </w:p>
  </w:comment>
  <w:comment w:id="101" w:author="Creighton, Alan (Northern Powergrid)" w:date="2022-12-05T15:09:00Z" w:initials="CA(P">
    <w:p w14:paraId="3DCCD4C4" w14:textId="3445F52F" w:rsidR="003C01CB" w:rsidRDefault="003C01CB">
      <w:pPr>
        <w:pStyle w:val="CommentText"/>
      </w:pPr>
      <w:r>
        <w:rPr>
          <w:rStyle w:val="CommentReference"/>
        </w:rPr>
        <w:annotationRef/>
      </w:r>
      <w:r>
        <w:t xml:space="preserve">Ditto </w:t>
      </w:r>
    </w:p>
  </w:comment>
  <w:comment w:id="102" w:author="David Halford" w:date="2022-12-28T14:45:00Z" w:initials="HD">
    <w:p w14:paraId="36975670" w14:textId="1A1C656B" w:rsidR="00553839" w:rsidRDefault="00553839">
      <w:pPr>
        <w:pStyle w:val="CommentText"/>
        <w:rPr>
          <w:b/>
          <w:bCs/>
          <w:color w:val="4472C4" w:themeColor="accent1"/>
        </w:rPr>
      </w:pPr>
      <w:r>
        <w:rPr>
          <w:rStyle w:val="CommentReference"/>
        </w:rPr>
        <w:annotationRef/>
      </w:r>
      <w:r>
        <w:rPr>
          <w:b/>
          <w:bCs/>
          <w:color w:val="4472C4" w:themeColor="accent1"/>
        </w:rPr>
        <w:t xml:space="preserve">Comment from Peter Couch – </w:t>
      </w:r>
    </w:p>
    <w:p w14:paraId="6A6906BE" w14:textId="0D373F83" w:rsidR="00553839" w:rsidRPr="00553839" w:rsidRDefault="00553839">
      <w:pPr>
        <w:pStyle w:val="CommentText"/>
        <w:rPr>
          <w:b/>
          <w:bCs/>
          <w:color w:val="4472C4" w:themeColor="accent1"/>
        </w:rPr>
      </w:pPr>
      <w:r>
        <w:rPr>
          <w:rFonts w:ascii="Segoe UI" w:hAnsi="Segoe UI" w:cs="Segoe UI"/>
          <w:color w:val="000000"/>
        </w:rPr>
        <w:t>Procures?  Against what?  Where are the functional requirements of the DRZC set out that the DNO can tender against and subsequently the suppliers can design against?  There's nothing in this document that constitutes a set of requirements that the DNOs can base any form of tender specification against.</w:t>
      </w:r>
    </w:p>
  </w:comment>
  <w:comment w:id="104" w:author="Creighton, Alan (Northern Powergrid)" w:date="2022-12-05T15:09:00Z" w:initials="CA(P">
    <w:p w14:paraId="7ADBD041" w14:textId="3D1A1A68" w:rsidR="003C01CB" w:rsidRDefault="003C01CB">
      <w:pPr>
        <w:pStyle w:val="CommentText"/>
      </w:pPr>
      <w:r>
        <w:rPr>
          <w:rStyle w:val="CommentReference"/>
        </w:rPr>
        <w:annotationRef/>
      </w:r>
      <w:r>
        <w:t>What does this mean?  Shouldn’t it have at least the ‘required latency’?</w:t>
      </w:r>
      <w:r w:rsidR="00583A3E">
        <w:t xml:space="preserve">  Providing ‘minimum delay’ could be disproportionately / unnecessarily expensive.</w:t>
      </w:r>
    </w:p>
  </w:comment>
  <w:comment w:id="105" w:author="David Halford" w:date="2022-12-28T14:46:00Z" w:initials="HD">
    <w:p w14:paraId="39198A66" w14:textId="4454FA0A" w:rsidR="001239B2" w:rsidRDefault="001239B2">
      <w:pPr>
        <w:pStyle w:val="CommentText"/>
        <w:rPr>
          <w:b/>
          <w:bCs/>
          <w:color w:val="4472C4" w:themeColor="accent1"/>
        </w:rPr>
      </w:pPr>
      <w:r>
        <w:rPr>
          <w:rStyle w:val="CommentReference"/>
        </w:rPr>
        <w:annotationRef/>
      </w:r>
      <w:r>
        <w:rPr>
          <w:b/>
          <w:bCs/>
          <w:color w:val="4472C4" w:themeColor="accent1"/>
        </w:rPr>
        <w:t xml:space="preserve">Comment from Peter Couch – </w:t>
      </w:r>
    </w:p>
    <w:p w14:paraId="2D22CA1D" w14:textId="7B0644EB" w:rsidR="001239B2" w:rsidRPr="001239B2" w:rsidRDefault="001239B2">
      <w:pPr>
        <w:pStyle w:val="CommentText"/>
        <w:rPr>
          <w:b/>
          <w:bCs/>
          <w:color w:val="4472C4" w:themeColor="accent1"/>
        </w:rPr>
      </w:pPr>
      <w:r>
        <w:rPr>
          <w:rFonts w:ascii="Segoe UI" w:hAnsi="Segoe UI" w:cs="Segoe UI"/>
          <w:color w:val="000000"/>
        </w:rPr>
        <w:t>is this defined?</w:t>
      </w:r>
    </w:p>
  </w:comment>
  <w:comment w:id="103" w:author="David Halford" w:date="2022-12-28T14:47:00Z" w:initials="HD">
    <w:p w14:paraId="5217F3DD" w14:textId="3CB8780C" w:rsidR="008E18E2" w:rsidRDefault="008E18E2">
      <w:pPr>
        <w:pStyle w:val="CommentText"/>
        <w:rPr>
          <w:b/>
          <w:bCs/>
          <w:color w:val="4472C4" w:themeColor="accent1"/>
        </w:rPr>
      </w:pPr>
      <w:r>
        <w:rPr>
          <w:rStyle w:val="CommentReference"/>
        </w:rPr>
        <w:annotationRef/>
      </w:r>
      <w:r>
        <w:rPr>
          <w:b/>
          <w:bCs/>
          <w:color w:val="4472C4" w:themeColor="accent1"/>
        </w:rPr>
        <w:t xml:space="preserve">Comment from Peter Couch – </w:t>
      </w:r>
    </w:p>
    <w:p w14:paraId="43A1E6A2" w14:textId="0161FD3D" w:rsidR="008E18E2" w:rsidRPr="008E18E2" w:rsidRDefault="008E18E2">
      <w:pPr>
        <w:pStyle w:val="CommentText"/>
        <w:rPr>
          <w:b/>
          <w:bCs/>
          <w:color w:val="4472C4" w:themeColor="accent1"/>
        </w:rPr>
      </w:pPr>
      <w:r>
        <w:rPr>
          <w:rFonts w:ascii="Segoe UI" w:hAnsi="Segoe UI" w:cs="Segoe UI"/>
          <w:color w:val="000000"/>
        </w:rPr>
        <w:t xml:space="preserve">The requirement to minimise latency is not </w:t>
      </w:r>
      <w:proofErr w:type="spellStart"/>
      <w:r>
        <w:rPr>
          <w:rFonts w:ascii="Segoe UI" w:hAnsi="Segoe UI" w:cs="Segoe UI"/>
          <w:color w:val="000000"/>
        </w:rPr>
        <w:t>soley</w:t>
      </w:r>
      <w:proofErr w:type="spellEnd"/>
      <w:r>
        <w:rPr>
          <w:rFonts w:ascii="Segoe UI" w:hAnsi="Segoe UI" w:cs="Segoe UI"/>
          <w:color w:val="000000"/>
        </w:rPr>
        <w:t xml:space="preserve"> for the communications paths.  That is all elements of the DRZCS should minimise latency to </w:t>
      </w:r>
      <w:proofErr w:type="spellStart"/>
      <w:r>
        <w:rPr>
          <w:rFonts w:ascii="Segoe UI" w:hAnsi="Segoe UI" w:cs="Segoe UI"/>
          <w:color w:val="000000"/>
        </w:rPr>
        <w:t>maximiise</w:t>
      </w:r>
      <w:proofErr w:type="spellEnd"/>
      <w:r>
        <w:rPr>
          <w:rFonts w:ascii="Segoe UI" w:hAnsi="Segoe UI" w:cs="Segoe UI"/>
          <w:color w:val="000000"/>
        </w:rPr>
        <w:t xml:space="preserve"> the effectiveness of the scheme </w:t>
      </w:r>
      <w:proofErr w:type="gramStart"/>
      <w:r>
        <w:rPr>
          <w:rFonts w:ascii="Segoe UI" w:hAnsi="Segoe UI" w:cs="Segoe UI"/>
          <w:color w:val="000000"/>
        </w:rPr>
        <w:t>i.e.</w:t>
      </w:r>
      <w:proofErr w:type="gramEnd"/>
      <w:r>
        <w:rPr>
          <w:rFonts w:ascii="Segoe UI" w:hAnsi="Segoe UI" w:cs="Segoe UI"/>
          <w:color w:val="000000"/>
        </w:rPr>
        <w:t xml:space="preserve"> DER local controller processing time, DER plant response time, DRZC processing time, Measurement Point processing time and finally communications path latencies. The division of such system latencies should be set at the design stage with maximum tolerable latencies defined for each system component for the various modes of operation (such as fast balancing)</w:t>
      </w:r>
    </w:p>
  </w:comment>
  <w:comment w:id="107" w:author="Creighton, Alan (Northern Powergrid)" w:date="2022-12-05T15:10:00Z" w:initials="CA(P">
    <w:p w14:paraId="0B5F9163" w14:textId="0EE1118E" w:rsidR="003C01CB" w:rsidRDefault="003C01CB">
      <w:pPr>
        <w:pStyle w:val="CommentText"/>
      </w:pPr>
      <w:r>
        <w:rPr>
          <w:rStyle w:val="CommentReference"/>
        </w:rPr>
        <w:annotationRef/>
      </w:r>
      <w:r>
        <w:t>Shouldn’t this specify the minimum that is acceptable</w:t>
      </w:r>
      <w:r w:rsidR="00583A3E">
        <w:t xml:space="preserve"> rather than the highest possible (which would be disproportionately expensive)</w:t>
      </w:r>
    </w:p>
  </w:comment>
  <w:comment w:id="106" w:author="David Halford" w:date="2022-12-28T14:48:00Z" w:initials="HD">
    <w:p w14:paraId="3C2B5038" w14:textId="00173501" w:rsidR="00A133E6" w:rsidRDefault="00A133E6">
      <w:pPr>
        <w:pStyle w:val="CommentText"/>
        <w:rPr>
          <w:b/>
          <w:bCs/>
          <w:color w:val="4472C4" w:themeColor="accent1"/>
        </w:rPr>
      </w:pPr>
      <w:r>
        <w:rPr>
          <w:rStyle w:val="CommentReference"/>
        </w:rPr>
        <w:annotationRef/>
      </w:r>
      <w:r>
        <w:rPr>
          <w:b/>
          <w:bCs/>
          <w:color w:val="4472C4" w:themeColor="accent1"/>
        </w:rPr>
        <w:t xml:space="preserve">Comment from Peter Couch – </w:t>
      </w:r>
    </w:p>
    <w:p w14:paraId="3534B4AC" w14:textId="16F73551" w:rsidR="00A133E6" w:rsidRPr="00A133E6" w:rsidRDefault="00A133E6">
      <w:pPr>
        <w:pStyle w:val="CommentText"/>
        <w:rPr>
          <w:b/>
          <w:bCs/>
          <w:color w:val="4472C4" w:themeColor="accent1"/>
        </w:rPr>
      </w:pPr>
      <w:proofErr w:type="gramStart"/>
      <w:r>
        <w:rPr>
          <w:rFonts w:ascii="Segoe UI" w:hAnsi="Segoe UI" w:cs="Segoe UI"/>
          <w:color w:val="000000"/>
        </w:rPr>
        <w:t>Again</w:t>
      </w:r>
      <w:proofErr w:type="gramEnd"/>
      <w:r>
        <w:rPr>
          <w:rFonts w:ascii="Segoe UI" w:hAnsi="Segoe UI" w:cs="Segoe UI"/>
          <w:color w:val="000000"/>
        </w:rPr>
        <w:t xml:space="preserve"> the requirement for resilience is incumbent on all the system components, not just the comms</w:t>
      </w:r>
    </w:p>
  </w:comment>
  <w:comment w:id="109" w:author="Creighton, Alan (Northern Powergrid)" w:date="2022-12-05T15:12:00Z" w:initials="CA(P">
    <w:p w14:paraId="788491B9" w14:textId="00F56C7C" w:rsidR="003C01CB" w:rsidRDefault="003C01CB">
      <w:pPr>
        <w:pStyle w:val="CommentText"/>
      </w:pPr>
      <w:r>
        <w:rPr>
          <w:rStyle w:val="CommentReference"/>
        </w:rPr>
        <w:annotationRef/>
      </w:r>
      <w:r w:rsidR="007E23D7">
        <w:t>Doesn’t this relate to traffic rather than traffic management which is different?</w:t>
      </w:r>
    </w:p>
  </w:comment>
  <w:comment w:id="110" w:author="David Halford" w:date="2022-12-28T14:49:00Z" w:initials="HD">
    <w:p w14:paraId="16946105" w14:textId="14DEEB43" w:rsidR="000E726E" w:rsidRDefault="000E726E">
      <w:pPr>
        <w:pStyle w:val="CommentText"/>
        <w:rPr>
          <w:b/>
          <w:bCs/>
          <w:color w:val="4472C4" w:themeColor="accent1"/>
        </w:rPr>
      </w:pPr>
      <w:r>
        <w:rPr>
          <w:rStyle w:val="CommentReference"/>
        </w:rPr>
        <w:annotationRef/>
      </w:r>
      <w:r>
        <w:rPr>
          <w:b/>
          <w:bCs/>
          <w:color w:val="4472C4" w:themeColor="accent1"/>
        </w:rPr>
        <w:t xml:space="preserve">Comment from Peter Couch – </w:t>
      </w:r>
    </w:p>
    <w:p w14:paraId="3F722B7C" w14:textId="21CDE3E3" w:rsidR="000E726E" w:rsidRPr="000E726E" w:rsidRDefault="000E726E">
      <w:pPr>
        <w:pStyle w:val="CommentText"/>
        <w:rPr>
          <w:b/>
          <w:bCs/>
          <w:color w:val="4472C4" w:themeColor="accent1"/>
        </w:rPr>
      </w:pPr>
      <w:r>
        <w:rPr>
          <w:rFonts w:ascii="Segoe UI" w:hAnsi="Segoe UI" w:cs="Segoe UI"/>
          <w:color w:val="000000"/>
        </w:rPr>
        <w:t>should this not be all relevant traffic rather than traffic management?</w:t>
      </w:r>
    </w:p>
  </w:comment>
  <w:comment w:id="108" w:author="David Halford" w:date="2022-12-28T14:50:00Z" w:initials="HD">
    <w:p w14:paraId="242B6BCC" w14:textId="304BF35D" w:rsidR="007411F7" w:rsidRDefault="007411F7">
      <w:pPr>
        <w:pStyle w:val="CommentText"/>
        <w:rPr>
          <w:b/>
          <w:bCs/>
          <w:color w:val="4472C4" w:themeColor="accent1"/>
        </w:rPr>
      </w:pPr>
      <w:r>
        <w:rPr>
          <w:rStyle w:val="CommentReference"/>
        </w:rPr>
        <w:annotationRef/>
      </w:r>
      <w:r>
        <w:rPr>
          <w:b/>
          <w:bCs/>
          <w:color w:val="4472C4" w:themeColor="accent1"/>
        </w:rPr>
        <w:t xml:space="preserve">Comment from Peter Couch – </w:t>
      </w:r>
    </w:p>
    <w:p w14:paraId="6780E806" w14:textId="3507269B" w:rsidR="007411F7" w:rsidRPr="007411F7" w:rsidRDefault="007411F7">
      <w:pPr>
        <w:pStyle w:val="CommentText"/>
        <w:rPr>
          <w:b/>
          <w:bCs/>
          <w:color w:val="4472C4" w:themeColor="accent1"/>
        </w:rPr>
      </w:pPr>
      <w:r>
        <w:rPr>
          <w:rFonts w:ascii="Segoe UI" w:hAnsi="Segoe UI" w:cs="Segoe UI"/>
          <w:color w:val="000000"/>
        </w:rPr>
        <w:t>Assuming these are IP services then the specification of service parameters needs to incorporate more than bandwidth for UDP and TCP respectively such a QoS, errored packets, errored frames, SES, fragmentation errors</w:t>
      </w:r>
    </w:p>
  </w:comment>
  <w:comment w:id="112" w:author="Creighton, Alan (Northern Powergrid)" w:date="2022-12-05T15:12:00Z" w:initials="CA(P">
    <w:p w14:paraId="7FF3D013" w14:textId="77777777" w:rsidR="003C01CB" w:rsidRDefault="003C01CB">
      <w:pPr>
        <w:pStyle w:val="CommentText"/>
      </w:pPr>
      <w:r>
        <w:rPr>
          <w:rStyle w:val="CommentReference"/>
        </w:rPr>
        <w:annotationRef/>
      </w:r>
      <w:r>
        <w:t>O</w:t>
      </w:r>
      <w:r w:rsidR="007E23D7">
        <w:t>r should this be the D</w:t>
      </w:r>
      <w:r>
        <w:t>RZCS?</w:t>
      </w:r>
    </w:p>
    <w:p w14:paraId="6FE4AFB1" w14:textId="77777777" w:rsidR="007E23D7" w:rsidRDefault="007E23D7">
      <w:pPr>
        <w:pStyle w:val="CommentText"/>
      </w:pPr>
    </w:p>
    <w:p w14:paraId="52F32068" w14:textId="65074435" w:rsidR="007E23D7" w:rsidRDefault="007E23D7">
      <w:pPr>
        <w:pStyle w:val="CommentText"/>
      </w:pPr>
      <w:r>
        <w:t>Clarify scope.</w:t>
      </w:r>
    </w:p>
  </w:comment>
  <w:comment w:id="111" w:author="David Halford" w:date="2022-12-28T14:50:00Z" w:initials="HD">
    <w:p w14:paraId="790D3202" w14:textId="7C09E2DE" w:rsidR="0010689B" w:rsidRDefault="0010689B">
      <w:pPr>
        <w:pStyle w:val="CommentText"/>
        <w:rPr>
          <w:b/>
          <w:bCs/>
          <w:color w:val="4472C4" w:themeColor="accent1"/>
        </w:rPr>
      </w:pPr>
      <w:r>
        <w:rPr>
          <w:rStyle w:val="CommentReference"/>
        </w:rPr>
        <w:annotationRef/>
      </w:r>
      <w:r>
        <w:rPr>
          <w:b/>
          <w:bCs/>
          <w:color w:val="4472C4" w:themeColor="accent1"/>
        </w:rPr>
        <w:t xml:space="preserve">Comment from Peter Couch – </w:t>
      </w:r>
    </w:p>
    <w:p w14:paraId="4834E763" w14:textId="25B0CE87" w:rsidR="0010689B" w:rsidRPr="0010689B" w:rsidRDefault="0010689B">
      <w:pPr>
        <w:pStyle w:val="CommentText"/>
        <w:rPr>
          <w:b/>
          <w:bCs/>
          <w:color w:val="4472C4" w:themeColor="accent1"/>
        </w:rPr>
      </w:pPr>
      <w:r>
        <w:rPr>
          <w:rFonts w:ascii="Segoe UI" w:hAnsi="Segoe UI" w:cs="Segoe UI"/>
          <w:color w:val="000000"/>
        </w:rPr>
        <w:t>Such a list is dependent on the DRZC system design.  It's an output from such a process, it's not an input</w:t>
      </w:r>
    </w:p>
  </w:comment>
  <w:comment w:id="113" w:author="Creighton, Alan (Northern Powergrid)" w:date="2022-12-05T15:14:00Z" w:initials="CA(P">
    <w:p w14:paraId="7ACF938B" w14:textId="77777777" w:rsidR="00392DCC" w:rsidRDefault="00392DCC">
      <w:pPr>
        <w:pStyle w:val="CommentText"/>
        <w:rPr>
          <w:rFonts w:cs="Arial"/>
        </w:rPr>
      </w:pPr>
      <w:r>
        <w:rPr>
          <w:rStyle w:val="CommentReference"/>
        </w:rPr>
        <w:annotationRef/>
      </w:r>
      <w:proofErr w:type="gramStart"/>
      <w:r>
        <w:t>GC  CC</w:t>
      </w:r>
      <w:proofErr w:type="gramEnd"/>
      <w:r>
        <w:t>7.10.2 requires that there is “</w:t>
      </w:r>
      <w:r w:rsidRPr="00C30AC0">
        <w:rPr>
          <w:rFonts w:cs="Arial"/>
        </w:rPr>
        <w:t>adequate control equipment redundancy</w:t>
      </w:r>
      <w:r>
        <w:rPr>
          <w:rFonts w:cs="Arial"/>
        </w:rPr>
        <w:t>” Doesn’t this imply that more than one comms path is required?</w:t>
      </w:r>
    </w:p>
    <w:p w14:paraId="53A7C827" w14:textId="77777777" w:rsidR="00392DCC" w:rsidRDefault="00392DCC">
      <w:pPr>
        <w:pStyle w:val="CommentText"/>
        <w:rPr>
          <w:rFonts w:cs="Arial"/>
        </w:rPr>
      </w:pPr>
    </w:p>
    <w:p w14:paraId="4079A7C9" w14:textId="4C2E1C36" w:rsidR="00392DCC" w:rsidRDefault="00392DCC">
      <w:pPr>
        <w:pStyle w:val="CommentText"/>
      </w:pPr>
    </w:p>
  </w:comment>
  <w:comment w:id="114" w:author="David Halford" w:date="2022-12-28T14:51:00Z" w:initials="HD">
    <w:p w14:paraId="06CAEB7A" w14:textId="0AA7FCF4" w:rsidR="00C90E04" w:rsidRDefault="00C90E04">
      <w:pPr>
        <w:pStyle w:val="CommentText"/>
        <w:rPr>
          <w:b/>
          <w:bCs/>
          <w:color w:val="4472C4" w:themeColor="accent1"/>
        </w:rPr>
      </w:pPr>
      <w:r>
        <w:rPr>
          <w:rStyle w:val="CommentReference"/>
        </w:rPr>
        <w:annotationRef/>
      </w:r>
      <w:r>
        <w:rPr>
          <w:b/>
          <w:bCs/>
          <w:color w:val="4472C4" w:themeColor="accent1"/>
        </w:rPr>
        <w:t xml:space="preserve">Comment from Peter Couch – </w:t>
      </w:r>
    </w:p>
    <w:p w14:paraId="58F21CF0" w14:textId="35168884" w:rsidR="00C90E04" w:rsidRPr="00C90E04" w:rsidRDefault="00C90E04">
      <w:pPr>
        <w:pStyle w:val="CommentText"/>
        <w:rPr>
          <w:b/>
          <w:bCs/>
          <w:color w:val="4472C4" w:themeColor="accent1"/>
        </w:rPr>
      </w:pPr>
      <w:r>
        <w:rPr>
          <w:rFonts w:ascii="Segoe UI" w:hAnsi="Segoe UI" w:cs="Segoe UI"/>
          <w:color w:val="000000"/>
        </w:rPr>
        <w:t>Should this not be a component of system configuration and where it is considered appropriate for multiple communication paths then the functional specification should not constrain this outcome.</w:t>
      </w:r>
    </w:p>
  </w:comment>
  <w:comment w:id="115" w:author="Creighton, Alan (Northern Powergrid)" w:date="2022-12-07T09:09:00Z" w:initials="CA(P">
    <w:p w14:paraId="53EDB38D" w14:textId="6CA93EA1" w:rsidR="007E23D7" w:rsidRDefault="007E23D7">
      <w:pPr>
        <w:pStyle w:val="CommentText"/>
      </w:pPr>
      <w:r>
        <w:rPr>
          <w:rStyle w:val="CommentReference"/>
        </w:rPr>
        <w:annotationRef/>
      </w:r>
      <w:proofErr w:type="gramStart"/>
      <w:r>
        <w:t>..</w:t>
      </w:r>
      <w:proofErr w:type="gramEnd"/>
      <w:r>
        <w:t>where there is…</w:t>
      </w:r>
    </w:p>
  </w:comment>
  <w:comment w:id="116" w:author="Creighton, Alan (Northern Powergrid)" w:date="2022-12-05T15:16:00Z" w:initials="CA(P">
    <w:p w14:paraId="416311AA" w14:textId="119F9E71" w:rsidR="00392DCC" w:rsidRDefault="00392DCC">
      <w:pPr>
        <w:pStyle w:val="CommentText"/>
      </w:pPr>
      <w:r>
        <w:rPr>
          <w:rStyle w:val="CommentReference"/>
        </w:rPr>
        <w:annotationRef/>
      </w:r>
      <w:r>
        <w:t>Wh</w:t>
      </w:r>
      <w:r w:rsidR="007E23D7">
        <w:t>at does this mean?</w:t>
      </w:r>
      <w:r>
        <w:t xml:space="preserve"> – doesn’t this depend on the probability of component failure?</w:t>
      </w:r>
    </w:p>
  </w:comment>
  <w:comment w:id="117" w:author="David Halford" w:date="2022-12-28T14:52:00Z" w:initials="HD">
    <w:p w14:paraId="1787EF96" w14:textId="56AF88F0" w:rsidR="00D026E6" w:rsidRDefault="00D026E6">
      <w:pPr>
        <w:pStyle w:val="CommentText"/>
        <w:rPr>
          <w:b/>
          <w:bCs/>
          <w:color w:val="4472C4" w:themeColor="accent1"/>
        </w:rPr>
      </w:pPr>
      <w:r>
        <w:rPr>
          <w:rStyle w:val="CommentReference"/>
        </w:rPr>
        <w:annotationRef/>
      </w:r>
      <w:r>
        <w:rPr>
          <w:b/>
          <w:bCs/>
          <w:color w:val="4472C4" w:themeColor="accent1"/>
        </w:rPr>
        <w:t xml:space="preserve">Comment from Peter Couch – </w:t>
      </w:r>
    </w:p>
    <w:p w14:paraId="78BF954C" w14:textId="5D6ACC49" w:rsidR="00D026E6" w:rsidRPr="00D026E6" w:rsidRDefault="00D026E6">
      <w:pPr>
        <w:pStyle w:val="CommentText"/>
        <w:rPr>
          <w:b/>
          <w:bCs/>
          <w:color w:val="4472C4" w:themeColor="accent1"/>
        </w:rPr>
      </w:pPr>
      <w:r>
        <w:rPr>
          <w:rFonts w:ascii="Segoe UI" w:hAnsi="Segoe UI" w:cs="Segoe UI"/>
          <w:color w:val="000000"/>
        </w:rPr>
        <w:t xml:space="preserve">This implies that there is a correlation between the number of </w:t>
      </w:r>
      <w:proofErr w:type="spellStart"/>
      <w:r>
        <w:rPr>
          <w:rFonts w:ascii="Segoe UI" w:hAnsi="Segoe UI" w:cs="Segoe UI"/>
          <w:color w:val="000000"/>
        </w:rPr>
        <w:t>electricall</w:t>
      </w:r>
      <w:proofErr w:type="spellEnd"/>
      <w:r>
        <w:rPr>
          <w:rFonts w:ascii="Segoe UI" w:hAnsi="Segoe UI" w:cs="Segoe UI"/>
          <w:color w:val="000000"/>
        </w:rPr>
        <w:t xml:space="preserve"> connections and communications connections which doesn't need to be the case if communications </w:t>
      </w:r>
      <w:proofErr w:type="gramStart"/>
      <w:r>
        <w:rPr>
          <w:rFonts w:ascii="Segoe UI" w:hAnsi="Segoe UI" w:cs="Segoe UI"/>
          <w:color w:val="000000"/>
        </w:rPr>
        <w:t>is</w:t>
      </w:r>
      <w:proofErr w:type="gramEnd"/>
      <w:r>
        <w:rPr>
          <w:rFonts w:ascii="Segoe UI" w:hAnsi="Segoe UI" w:cs="Segoe UI"/>
          <w:color w:val="000000"/>
        </w:rPr>
        <w:t xml:space="preserve"> the critical path then multiple connections could be appropriate.</w:t>
      </w:r>
    </w:p>
  </w:comment>
  <w:comment w:id="118" w:author="Creighton, Alan (Northern Powergrid)" w:date="2022-12-05T15:16:00Z" w:initials="CA(P">
    <w:p w14:paraId="748AF9D0" w14:textId="5F6C2F9A" w:rsidR="00392DCC" w:rsidRDefault="00392DCC">
      <w:pPr>
        <w:pStyle w:val="CommentText"/>
      </w:pPr>
      <w:r>
        <w:rPr>
          <w:rStyle w:val="CommentReference"/>
        </w:rPr>
        <w:annotationRef/>
      </w:r>
      <w:r>
        <w:t>This isn’t a ‘technical’ characteristic.</w:t>
      </w:r>
    </w:p>
  </w:comment>
  <w:comment w:id="119" w:author="David Halford" w:date="2022-12-28T14:53:00Z" w:initials="HD">
    <w:p w14:paraId="64F484A5" w14:textId="5617C6FC" w:rsidR="00E04549" w:rsidRDefault="00E04549">
      <w:pPr>
        <w:pStyle w:val="CommentText"/>
        <w:rPr>
          <w:b/>
          <w:bCs/>
          <w:color w:val="4472C4" w:themeColor="accent1"/>
        </w:rPr>
      </w:pPr>
      <w:r>
        <w:rPr>
          <w:rStyle w:val="CommentReference"/>
        </w:rPr>
        <w:annotationRef/>
      </w:r>
      <w:r>
        <w:rPr>
          <w:b/>
          <w:bCs/>
          <w:color w:val="4472C4" w:themeColor="accent1"/>
        </w:rPr>
        <w:t xml:space="preserve">Comment from Peter Couch – </w:t>
      </w:r>
    </w:p>
    <w:p w14:paraId="380C047D" w14:textId="5E46766A" w:rsidR="00E04549" w:rsidRPr="00E04549" w:rsidRDefault="00E04549">
      <w:pPr>
        <w:pStyle w:val="CommentText"/>
        <w:rPr>
          <w:b/>
          <w:bCs/>
          <w:color w:val="4472C4" w:themeColor="accent1"/>
        </w:rPr>
      </w:pPr>
      <w:r>
        <w:rPr>
          <w:rFonts w:ascii="Segoe UI" w:hAnsi="Segoe UI" w:cs="Segoe UI"/>
          <w:color w:val="000000"/>
        </w:rPr>
        <w:t>This is not a technical requirement.</w:t>
      </w:r>
    </w:p>
  </w:comment>
  <w:comment w:id="120" w:author="David Halford" w:date="2022-12-28T14:54:00Z" w:initials="HD">
    <w:p w14:paraId="084546EB" w14:textId="7352664C" w:rsidR="00352AC4" w:rsidRDefault="00352AC4">
      <w:pPr>
        <w:pStyle w:val="CommentText"/>
        <w:rPr>
          <w:b/>
          <w:bCs/>
          <w:color w:val="4472C4" w:themeColor="accent1"/>
        </w:rPr>
      </w:pPr>
      <w:r>
        <w:rPr>
          <w:rStyle w:val="CommentReference"/>
        </w:rPr>
        <w:annotationRef/>
      </w:r>
      <w:r>
        <w:rPr>
          <w:b/>
          <w:bCs/>
          <w:color w:val="4472C4" w:themeColor="accent1"/>
        </w:rPr>
        <w:t xml:space="preserve">Comment from Peter Couch – </w:t>
      </w:r>
    </w:p>
    <w:p w14:paraId="57B147C5" w14:textId="0B4FDA9C" w:rsidR="00352AC4" w:rsidRPr="00352AC4" w:rsidRDefault="00352AC4">
      <w:pPr>
        <w:pStyle w:val="CommentText"/>
        <w:rPr>
          <w:b/>
          <w:bCs/>
          <w:color w:val="4472C4" w:themeColor="accent1"/>
        </w:rPr>
      </w:pPr>
      <w:r>
        <w:rPr>
          <w:rFonts w:ascii="Segoe UI" w:hAnsi="Segoe UI" w:cs="Segoe UI"/>
          <w:color w:val="000000"/>
        </w:rPr>
        <w:t>This requirement should be limited to the DNO side of the interface.</w:t>
      </w:r>
    </w:p>
  </w:comment>
  <w:comment w:id="122" w:author="Creighton, Alan (Northern Powergrid)" w:date="2022-12-05T15:17:00Z" w:initials="CA(P">
    <w:p w14:paraId="546B0534" w14:textId="2BB7B868" w:rsidR="00392DCC" w:rsidRDefault="00392DCC">
      <w:pPr>
        <w:pStyle w:val="CommentText"/>
      </w:pPr>
      <w:r>
        <w:rPr>
          <w:rStyle w:val="CommentReference"/>
        </w:rPr>
        <w:annotationRef/>
      </w:r>
      <w:r>
        <w:t>Isn’t this a duplication of the previous section?</w:t>
      </w:r>
    </w:p>
  </w:comment>
  <w:comment w:id="121" w:author="David Halford" w:date="2022-12-28T14:55:00Z" w:initials="HD">
    <w:p w14:paraId="6D0CC0E6" w14:textId="4EFA690D" w:rsidR="003A2231" w:rsidRDefault="003A2231">
      <w:pPr>
        <w:pStyle w:val="CommentText"/>
        <w:rPr>
          <w:b/>
          <w:bCs/>
          <w:color w:val="4472C4" w:themeColor="accent1"/>
        </w:rPr>
      </w:pPr>
      <w:r>
        <w:rPr>
          <w:rStyle w:val="CommentReference"/>
        </w:rPr>
        <w:annotationRef/>
      </w:r>
      <w:r>
        <w:rPr>
          <w:b/>
          <w:bCs/>
          <w:color w:val="4472C4" w:themeColor="accent1"/>
        </w:rPr>
        <w:t xml:space="preserve">Comment from Peter Couch – </w:t>
      </w:r>
    </w:p>
    <w:p w14:paraId="7A885885" w14:textId="77777777" w:rsidR="003A2231" w:rsidRDefault="003A2231">
      <w:pPr>
        <w:pStyle w:val="CommentText"/>
        <w:rPr>
          <w:rFonts w:ascii="Segoe UI" w:hAnsi="Segoe UI" w:cs="Segoe UI"/>
          <w:color w:val="000000"/>
        </w:rPr>
      </w:pPr>
      <w:r>
        <w:rPr>
          <w:rFonts w:ascii="Segoe UI" w:hAnsi="Segoe UI" w:cs="Segoe UI"/>
          <w:color w:val="000000"/>
        </w:rPr>
        <w:t>What data? The SCADA data referenced earlier (Operational metering, status indications etc)</w:t>
      </w:r>
    </w:p>
    <w:p w14:paraId="289B2243" w14:textId="77777777" w:rsidR="003A2231" w:rsidRDefault="003A2231">
      <w:pPr>
        <w:pStyle w:val="CommentText"/>
        <w:rPr>
          <w:rFonts w:ascii="Segoe UI" w:hAnsi="Segoe UI" w:cs="Segoe UI"/>
          <w:color w:val="000000"/>
        </w:rPr>
      </w:pPr>
    </w:p>
    <w:p w14:paraId="64362104" w14:textId="5C3A330D" w:rsidR="003A2231" w:rsidRPr="003A2231" w:rsidRDefault="003A2231">
      <w:pPr>
        <w:pStyle w:val="CommentText"/>
        <w:rPr>
          <w:b/>
          <w:bCs/>
          <w:color w:val="4472C4" w:themeColor="accent1"/>
        </w:rPr>
      </w:pPr>
      <w:r>
        <w:rPr>
          <w:rFonts w:ascii="Segoe UI" w:hAnsi="Segoe UI" w:cs="Segoe UI"/>
          <w:color w:val="000000"/>
        </w:rPr>
        <w:t>To be clear the DNO is not responsible for the NIS compliance of the entire system only those elements that are within the DNOs ownership</w:t>
      </w:r>
    </w:p>
  </w:comment>
  <w:comment w:id="123" w:author="Creighton, Alan (Northern Powergrid)" w:date="2022-12-05T15:18:00Z" w:initials="CA(P">
    <w:p w14:paraId="422A26CD" w14:textId="6C5AC398" w:rsidR="00392DCC" w:rsidRDefault="00392DCC">
      <w:pPr>
        <w:pStyle w:val="CommentText"/>
      </w:pPr>
      <w:r>
        <w:rPr>
          <w:rStyle w:val="CommentReference"/>
        </w:rPr>
        <w:annotationRef/>
      </w:r>
      <w:r w:rsidR="007E23D7">
        <w:t>Physical security is n</w:t>
      </w:r>
      <w:r>
        <w:t xml:space="preserve">ot a technical characteristic </w:t>
      </w:r>
    </w:p>
  </w:comment>
  <w:comment w:id="125" w:author="Creighton, Alan (Northern Powergrid)" w:date="2022-12-05T15:18:00Z" w:initials="CA(P">
    <w:p w14:paraId="677C64E2" w14:textId="2AFA7371" w:rsidR="00392DCC" w:rsidRDefault="00392DCC">
      <w:pPr>
        <w:pStyle w:val="CommentText"/>
      </w:pPr>
      <w:r>
        <w:rPr>
          <w:rStyle w:val="CommentReference"/>
        </w:rPr>
        <w:annotationRef/>
      </w:r>
      <w:r>
        <w:t>Which RTU</w:t>
      </w:r>
    </w:p>
  </w:comment>
  <w:comment w:id="124" w:author="Creighton, Alan (Northern Powergrid)" w:date="2022-12-05T15:18:00Z" w:initials="CA(P">
    <w:p w14:paraId="652B72F7" w14:textId="49914F59" w:rsidR="00392DCC" w:rsidRDefault="00392DCC">
      <w:pPr>
        <w:pStyle w:val="CommentText"/>
      </w:pPr>
      <w:r>
        <w:rPr>
          <w:rStyle w:val="CommentReference"/>
        </w:rPr>
        <w:annotationRef/>
      </w:r>
      <w:r>
        <w:t>Physical security doesn’t depend on the installer</w:t>
      </w:r>
    </w:p>
  </w:comment>
  <w:comment w:id="126" w:author="David Halford" w:date="2022-12-28T14:56:00Z" w:initials="HD">
    <w:p w14:paraId="20654ADD" w14:textId="34D01395" w:rsidR="00153EAC" w:rsidRDefault="00153EAC">
      <w:pPr>
        <w:pStyle w:val="CommentText"/>
        <w:rPr>
          <w:b/>
          <w:bCs/>
          <w:color w:val="4472C4" w:themeColor="accent1"/>
        </w:rPr>
      </w:pPr>
      <w:r>
        <w:rPr>
          <w:rStyle w:val="CommentReference"/>
        </w:rPr>
        <w:annotationRef/>
      </w:r>
      <w:r>
        <w:rPr>
          <w:b/>
          <w:bCs/>
          <w:color w:val="4472C4" w:themeColor="accent1"/>
        </w:rPr>
        <w:t>Comment from Peter Couch –</w:t>
      </w:r>
    </w:p>
    <w:p w14:paraId="25E8FBB8" w14:textId="31D7019A" w:rsidR="00153EAC" w:rsidRPr="00153EAC" w:rsidRDefault="00153EAC">
      <w:pPr>
        <w:pStyle w:val="CommentText"/>
        <w:rPr>
          <w:b/>
          <w:bCs/>
          <w:color w:val="4472C4" w:themeColor="accent1"/>
        </w:rPr>
      </w:pPr>
      <w:r>
        <w:rPr>
          <w:b/>
          <w:bCs/>
          <w:color w:val="4472C4" w:themeColor="accent1"/>
        </w:rPr>
        <w:t xml:space="preserve"> </w:t>
      </w:r>
      <w:r>
        <w:rPr>
          <w:rFonts w:ascii="Segoe UI" w:hAnsi="Segoe UI" w:cs="Segoe UI"/>
          <w:color w:val="000000"/>
        </w:rPr>
        <w:t xml:space="preserve">the agreed point of demarcation.  It's not for the DNO to provide a communications path all the way to the DERs Local Control System </w:t>
      </w:r>
      <w:proofErr w:type="gramStart"/>
      <w:r>
        <w:rPr>
          <w:rFonts w:ascii="Segoe UI" w:hAnsi="Segoe UI" w:cs="Segoe UI"/>
          <w:color w:val="000000"/>
        </w:rPr>
        <w:t>where ever</w:t>
      </w:r>
      <w:proofErr w:type="gramEnd"/>
      <w:r>
        <w:rPr>
          <w:rFonts w:ascii="Segoe UI" w:hAnsi="Segoe UI" w:cs="Segoe UI"/>
          <w:color w:val="000000"/>
        </w:rPr>
        <w:t xml:space="preserve"> that might be within the DERs site</w:t>
      </w:r>
    </w:p>
  </w:comment>
  <w:comment w:id="127" w:author="Creighton, Alan (Northern Powergrid)" w:date="2022-12-07T09:10:00Z" w:initials="CA(P">
    <w:p w14:paraId="5E05E651" w14:textId="5C421055" w:rsidR="007E23D7" w:rsidRDefault="007E23D7">
      <w:pPr>
        <w:pStyle w:val="CommentText"/>
      </w:pPr>
      <w:r>
        <w:rPr>
          <w:rStyle w:val="CommentReference"/>
        </w:rPr>
        <w:annotationRef/>
      </w:r>
      <w:r>
        <w:t>Seems to imply that the comms will be provided by cables.  Is this necessarily the case?</w:t>
      </w:r>
    </w:p>
  </w:comment>
  <w:comment w:id="128" w:author="David Halford" w:date="2022-12-28T14:57:00Z" w:initials="HD">
    <w:p w14:paraId="07E95525" w14:textId="0A07D6E9" w:rsidR="00104FA3" w:rsidRDefault="00104FA3">
      <w:pPr>
        <w:pStyle w:val="CommentText"/>
        <w:rPr>
          <w:b/>
          <w:bCs/>
          <w:color w:val="4472C4" w:themeColor="accent1"/>
        </w:rPr>
      </w:pPr>
      <w:r>
        <w:rPr>
          <w:rStyle w:val="CommentReference"/>
        </w:rPr>
        <w:annotationRef/>
      </w:r>
      <w:r>
        <w:rPr>
          <w:b/>
          <w:bCs/>
          <w:color w:val="4472C4" w:themeColor="accent1"/>
        </w:rPr>
        <w:t xml:space="preserve">Comment from Peter Couch – </w:t>
      </w:r>
    </w:p>
    <w:p w14:paraId="6497170D" w14:textId="60082228" w:rsidR="00104FA3" w:rsidRPr="00104FA3" w:rsidRDefault="00104FA3">
      <w:pPr>
        <w:pStyle w:val="CommentText"/>
        <w:rPr>
          <w:b/>
          <w:bCs/>
          <w:color w:val="4472C4" w:themeColor="accent1"/>
        </w:rPr>
      </w:pPr>
      <w:r>
        <w:rPr>
          <w:rFonts w:ascii="Segoe UI" w:hAnsi="Segoe UI" w:cs="Segoe UI"/>
          <w:color w:val="000000"/>
        </w:rPr>
        <w:t xml:space="preserve">The definition of cables implies a fixed </w:t>
      </w:r>
      <w:proofErr w:type="gramStart"/>
      <w:r>
        <w:rPr>
          <w:rFonts w:ascii="Segoe UI" w:hAnsi="Segoe UI" w:cs="Segoe UI"/>
          <w:color w:val="000000"/>
        </w:rPr>
        <w:t>solution</w:t>
      </w:r>
      <w:proofErr w:type="gramEnd"/>
      <w:r>
        <w:rPr>
          <w:rFonts w:ascii="Segoe UI" w:hAnsi="Segoe UI" w:cs="Segoe UI"/>
          <w:color w:val="000000"/>
        </w:rPr>
        <w:t xml:space="preserve"> but alternative communications may be relevant as defined in the Working Group report.</w:t>
      </w:r>
    </w:p>
  </w:comment>
  <w:comment w:id="129" w:author="Creighton, Alan (Northern Powergrid)" w:date="2022-12-05T15:19:00Z" w:initials="CA(P">
    <w:p w14:paraId="669DF740" w14:textId="35272565" w:rsidR="00392DCC" w:rsidRDefault="00392DCC">
      <w:pPr>
        <w:pStyle w:val="CommentText"/>
      </w:pPr>
      <w:r>
        <w:rPr>
          <w:rStyle w:val="CommentReference"/>
        </w:rPr>
        <w:annotationRef/>
      </w:r>
      <w:r>
        <w:t>???</w:t>
      </w:r>
    </w:p>
  </w:comment>
  <w:comment w:id="130" w:author="David Halford" w:date="2022-12-28T14:58:00Z" w:initials="HD">
    <w:p w14:paraId="11CBA1AC" w14:textId="1AAF5AC0" w:rsidR="001766AE" w:rsidRDefault="001766AE">
      <w:pPr>
        <w:pStyle w:val="CommentText"/>
        <w:rPr>
          <w:b/>
          <w:bCs/>
          <w:color w:val="4472C4" w:themeColor="accent1"/>
        </w:rPr>
      </w:pPr>
      <w:r>
        <w:rPr>
          <w:rStyle w:val="CommentReference"/>
        </w:rPr>
        <w:annotationRef/>
      </w:r>
      <w:r>
        <w:rPr>
          <w:b/>
          <w:bCs/>
          <w:color w:val="4472C4" w:themeColor="accent1"/>
        </w:rPr>
        <w:t xml:space="preserve">Comment from Peter Couch – </w:t>
      </w:r>
    </w:p>
    <w:p w14:paraId="761DA81B" w14:textId="326408EA" w:rsidR="001766AE" w:rsidRPr="001766AE" w:rsidRDefault="001766AE">
      <w:pPr>
        <w:pStyle w:val="CommentText"/>
        <w:rPr>
          <w:b/>
          <w:bCs/>
          <w:color w:val="4472C4" w:themeColor="accent1"/>
        </w:rPr>
      </w:pPr>
      <w:proofErr w:type="gramStart"/>
      <w:r>
        <w:rPr>
          <w:rFonts w:ascii="Segoe UI" w:hAnsi="Segoe UI" w:cs="Segoe UI"/>
          <w:color w:val="000000"/>
        </w:rPr>
        <w:t>Again</w:t>
      </w:r>
      <w:proofErr w:type="gramEnd"/>
      <w:r>
        <w:rPr>
          <w:rFonts w:ascii="Segoe UI" w:hAnsi="Segoe UI" w:cs="Segoe UI"/>
          <w:color w:val="000000"/>
        </w:rPr>
        <w:t xml:space="preserve"> implies a fixed solution when other communications technologies may be more appropriate.</w:t>
      </w:r>
    </w:p>
  </w:comment>
  <w:comment w:id="131" w:author="Creighton, Alan (Northern Powergrid)" w:date="2022-12-05T15:19:00Z" w:initials="CA(P">
    <w:p w14:paraId="39D25255" w14:textId="467E4858" w:rsidR="00392DCC" w:rsidRDefault="00392DCC">
      <w:pPr>
        <w:pStyle w:val="CommentText"/>
      </w:pPr>
      <w:r>
        <w:rPr>
          <w:rStyle w:val="CommentReference"/>
        </w:rPr>
        <w:annotationRef/>
      </w:r>
      <w:proofErr w:type="gramStart"/>
      <w:r>
        <w:t>..</w:t>
      </w:r>
      <w:proofErr w:type="gramEnd"/>
      <w:r>
        <w:t>their Installation</w:t>
      </w:r>
    </w:p>
  </w:comment>
  <w:comment w:id="132" w:author="David Halford" w:date="2022-12-28T14:59:00Z" w:initials="HD">
    <w:p w14:paraId="2F7412B5" w14:textId="77777777" w:rsidR="00785737" w:rsidRDefault="00785737">
      <w:pPr>
        <w:pStyle w:val="CommentText"/>
        <w:rPr>
          <w:b/>
          <w:bCs/>
          <w:color w:val="4472C4" w:themeColor="accent1"/>
        </w:rPr>
      </w:pPr>
      <w:r>
        <w:rPr>
          <w:rStyle w:val="CommentReference"/>
        </w:rPr>
        <w:annotationRef/>
      </w:r>
      <w:r>
        <w:rPr>
          <w:b/>
          <w:bCs/>
          <w:color w:val="4472C4" w:themeColor="accent1"/>
        </w:rPr>
        <w:t xml:space="preserve">Comment from Peter Couch – </w:t>
      </w:r>
    </w:p>
    <w:p w14:paraId="1A96A10C" w14:textId="455C7150" w:rsidR="00785737" w:rsidRPr="00785737" w:rsidRDefault="00785737">
      <w:pPr>
        <w:pStyle w:val="CommentText"/>
        <w:rPr>
          <w:b/>
          <w:bCs/>
          <w:color w:val="4472C4" w:themeColor="accent1"/>
        </w:rPr>
      </w:pPr>
      <w:r>
        <w:rPr>
          <w:rFonts w:ascii="Segoe UI" w:hAnsi="Segoe UI" w:cs="Segoe UI"/>
          <w:color w:val="000000"/>
        </w:rPr>
        <w:t>facility?</w:t>
      </w:r>
    </w:p>
  </w:comment>
  <w:comment w:id="133" w:author="Creighton, Alan (Northern Powergrid)" w:date="2022-12-05T15:20:00Z" w:initials="CA(P">
    <w:p w14:paraId="75AA2511" w14:textId="5EABDBA6" w:rsidR="00392DCC" w:rsidRDefault="00392DCC">
      <w:pPr>
        <w:pStyle w:val="CommentText"/>
      </w:pPr>
      <w:r>
        <w:rPr>
          <w:rStyle w:val="CommentReference"/>
        </w:rPr>
        <w:annotationRef/>
      </w:r>
      <w:r w:rsidR="007E23D7">
        <w:t>Is this the s</w:t>
      </w:r>
      <w:r>
        <w:t>ame as mains resilience?  Consistency</w:t>
      </w:r>
    </w:p>
  </w:comment>
  <w:comment w:id="134" w:author="Creighton, Alan (Northern Powergrid)" w:date="2022-12-05T15:20:00Z" w:initials="CA(P">
    <w:p w14:paraId="19B2507A" w14:textId="1C6E36B9" w:rsidR="00392DCC" w:rsidRDefault="00392DCC">
      <w:pPr>
        <w:pStyle w:val="CommentText"/>
      </w:pPr>
      <w:r>
        <w:rPr>
          <w:rStyle w:val="CommentReference"/>
        </w:rPr>
        <w:annotationRef/>
      </w:r>
      <w:r>
        <w:t>Are we sure this is required in G91?</w:t>
      </w:r>
    </w:p>
  </w:comment>
  <w:comment w:id="137" w:author="Creighton, Alan (Northern Powergrid)" w:date="2022-12-05T15:21:00Z" w:initials="CA(P">
    <w:p w14:paraId="4DEB4A90" w14:textId="77777777" w:rsidR="00392DCC" w:rsidRDefault="00392DCC">
      <w:pPr>
        <w:pStyle w:val="CommentText"/>
      </w:pPr>
      <w:r>
        <w:rPr>
          <w:rStyle w:val="CommentReference"/>
        </w:rPr>
        <w:annotationRef/>
      </w:r>
      <w:r>
        <w:t>What does this mean – the design of</w:t>
      </w:r>
      <w:r w:rsidR="007E23D7">
        <w:t xml:space="preserve"> just </w:t>
      </w:r>
      <w:r>
        <w:t>the power resilience features</w:t>
      </w:r>
      <w:r w:rsidR="007E23D7">
        <w:t xml:space="preserve"> or the whole system?</w:t>
      </w:r>
    </w:p>
    <w:p w14:paraId="50309117" w14:textId="77777777" w:rsidR="007E23D7" w:rsidRDefault="007E23D7">
      <w:pPr>
        <w:pStyle w:val="CommentText"/>
      </w:pPr>
    </w:p>
    <w:p w14:paraId="4B360B22" w14:textId="2DA16A59" w:rsidR="007E23D7" w:rsidRDefault="007E23D7">
      <w:pPr>
        <w:pStyle w:val="CommentText"/>
      </w:pPr>
      <w:r>
        <w:t xml:space="preserve">Where </w:t>
      </w:r>
      <w:proofErr w:type="gramStart"/>
      <w:r>
        <w:t>is</w:t>
      </w:r>
      <w:proofErr w:type="gramEnd"/>
      <w:r>
        <w:t xml:space="preserve"> the criteria set out?</w:t>
      </w:r>
    </w:p>
  </w:comment>
  <w:comment w:id="135" w:author="David Halford" w:date="2022-12-28T14:59:00Z" w:initials="HD">
    <w:p w14:paraId="3E260FA3" w14:textId="17910BD2" w:rsidR="00D070EB" w:rsidRDefault="00D070EB">
      <w:pPr>
        <w:pStyle w:val="CommentText"/>
        <w:rPr>
          <w:b/>
          <w:bCs/>
          <w:color w:val="4472C4" w:themeColor="accent1"/>
        </w:rPr>
      </w:pPr>
      <w:r>
        <w:rPr>
          <w:rStyle w:val="CommentReference"/>
        </w:rPr>
        <w:annotationRef/>
      </w:r>
      <w:r>
        <w:rPr>
          <w:b/>
          <w:bCs/>
          <w:color w:val="4472C4" w:themeColor="accent1"/>
        </w:rPr>
        <w:t xml:space="preserve">Comment from Peter Couch – </w:t>
      </w:r>
    </w:p>
    <w:p w14:paraId="3FE9C496" w14:textId="3E2F7847" w:rsidR="00D070EB" w:rsidRPr="00D070EB" w:rsidRDefault="00D070EB">
      <w:pPr>
        <w:pStyle w:val="CommentText"/>
        <w:rPr>
          <w:b/>
          <w:bCs/>
          <w:color w:val="4472C4" w:themeColor="accent1"/>
        </w:rPr>
      </w:pPr>
    </w:p>
  </w:comment>
  <w:comment w:id="136" w:author="David Halford" w:date="2022-12-28T15:00:00Z" w:initials="HD">
    <w:p w14:paraId="2B1878EE" w14:textId="1CE535BE" w:rsidR="00DA578F" w:rsidRDefault="00DA578F">
      <w:pPr>
        <w:pStyle w:val="CommentText"/>
        <w:rPr>
          <w:b/>
          <w:bCs/>
          <w:color w:val="4472C4" w:themeColor="accent1"/>
        </w:rPr>
      </w:pPr>
      <w:r>
        <w:rPr>
          <w:rStyle w:val="CommentReference"/>
        </w:rPr>
        <w:annotationRef/>
      </w:r>
      <w:r>
        <w:rPr>
          <w:b/>
          <w:bCs/>
          <w:color w:val="4472C4" w:themeColor="accent1"/>
        </w:rPr>
        <w:t xml:space="preserve">Comment from Peter Couch – </w:t>
      </w:r>
    </w:p>
    <w:p w14:paraId="50E35CB2" w14:textId="0CB6CB02" w:rsidR="00DA578F" w:rsidRPr="00DA578F" w:rsidRDefault="00DA578F">
      <w:pPr>
        <w:pStyle w:val="CommentText"/>
        <w:rPr>
          <w:b/>
          <w:bCs/>
          <w:color w:val="4472C4" w:themeColor="accent1"/>
        </w:rPr>
      </w:pPr>
      <w:r>
        <w:rPr>
          <w:rFonts w:ascii="Segoe UI" w:hAnsi="Segoe UI" w:cs="Segoe UI"/>
          <w:color w:val="000000"/>
        </w:rPr>
        <w:t>What design?  The design of the DNO circuit up to the point of demarcation?</w:t>
      </w:r>
    </w:p>
  </w:comment>
  <w:comment w:id="138" w:author="Creighton, Alan (Northern Powergrid)" w:date="2022-12-05T15:22:00Z" w:initials="CA(P">
    <w:p w14:paraId="3753D038" w14:textId="3DB294F7" w:rsidR="00392DCC" w:rsidRDefault="00392DCC">
      <w:pPr>
        <w:pStyle w:val="CommentText"/>
      </w:pPr>
      <w:r>
        <w:rPr>
          <w:rStyle w:val="CommentReference"/>
        </w:rPr>
        <w:annotationRef/>
      </w:r>
      <w:r>
        <w:t>AP or Top Up service p</w:t>
      </w:r>
      <w:r w:rsidR="00B12120">
        <w:t>rovider</w:t>
      </w:r>
    </w:p>
  </w:comment>
  <w:comment w:id="139" w:author="Creighton, Alan (Northern Powergrid)" w:date="2022-12-05T15:22:00Z" w:initials="CA(P">
    <w:p w14:paraId="6157AB19" w14:textId="7C18A564" w:rsidR="00392DCC" w:rsidRDefault="00392DCC">
      <w:pPr>
        <w:pStyle w:val="CommentText"/>
      </w:pPr>
      <w:r>
        <w:rPr>
          <w:rStyle w:val="CommentReference"/>
        </w:rPr>
        <w:annotationRef/>
      </w:r>
      <w:proofErr w:type="gramStart"/>
      <w:r>
        <w:t>..</w:t>
      </w:r>
      <w:proofErr w:type="gramEnd"/>
      <w:r>
        <w:t>their..</w:t>
      </w:r>
    </w:p>
  </w:comment>
  <w:comment w:id="140" w:author="Creighton, Alan (Northern Powergrid)" w:date="2022-12-05T15:21:00Z" w:initials="CA(P">
    <w:p w14:paraId="068ED41C" w14:textId="2CBC1BC3" w:rsidR="00392DCC" w:rsidRDefault="00392DCC">
      <w:pPr>
        <w:pStyle w:val="CommentText"/>
      </w:pPr>
      <w:r>
        <w:rPr>
          <w:rStyle w:val="CommentReference"/>
        </w:rPr>
        <w:annotationRef/>
      </w:r>
      <w:r>
        <w:t>DER?</w:t>
      </w:r>
      <w:r w:rsidR="007E23D7">
        <w:t>?</w:t>
      </w:r>
    </w:p>
  </w:comment>
  <w:comment w:id="141" w:author="Creighton, Alan (Northern Powergrid)" w:date="2022-12-05T15:24:00Z" w:initials="CA(P">
    <w:p w14:paraId="7953DC37" w14:textId="454831BE" w:rsidR="00FA0B91" w:rsidRDefault="00FA0B91">
      <w:pPr>
        <w:pStyle w:val="CommentText"/>
      </w:pPr>
      <w:r>
        <w:rPr>
          <w:rStyle w:val="CommentReference"/>
        </w:rPr>
        <w:annotationRef/>
      </w:r>
      <w:r>
        <w:t>OC5.7.4 relates to exercises and training rather than testing</w:t>
      </w:r>
    </w:p>
  </w:comment>
  <w:comment w:id="143" w:author="Creighton, Alan (Northern Powergrid)" w:date="2022-12-05T15:24:00Z" w:initials="CA(P">
    <w:p w14:paraId="7DA9270D" w14:textId="36AB16FC" w:rsidR="00FA0B91" w:rsidRDefault="00FA0B91">
      <w:pPr>
        <w:pStyle w:val="CommentText"/>
      </w:pPr>
      <w:r>
        <w:rPr>
          <w:rStyle w:val="CommentReference"/>
        </w:rPr>
        <w:annotationRef/>
      </w:r>
      <w:r>
        <w:t>??</w:t>
      </w:r>
    </w:p>
  </w:comment>
  <w:comment w:id="144" w:author="Creighton, Alan (Northern Powergrid)" w:date="2022-12-05T15:25:00Z" w:initials="CA(P">
    <w:p w14:paraId="2A6AADF1" w14:textId="77777777" w:rsidR="007E23D7" w:rsidRDefault="00FA0B91">
      <w:pPr>
        <w:pStyle w:val="CommentText"/>
      </w:pPr>
      <w:r>
        <w:rPr>
          <w:rStyle w:val="CommentReference"/>
        </w:rPr>
        <w:annotationRef/>
      </w:r>
      <w:r w:rsidR="007E23D7">
        <w:t>Testing the DRZC is no</w:t>
      </w:r>
      <w:r>
        <w:t xml:space="preserve">t a role for the DER party.  </w:t>
      </w:r>
    </w:p>
    <w:p w14:paraId="6CD2A2C0" w14:textId="77777777" w:rsidR="007E23D7" w:rsidRDefault="007E23D7">
      <w:pPr>
        <w:pStyle w:val="CommentText"/>
      </w:pPr>
    </w:p>
    <w:p w14:paraId="5C9D95D7" w14:textId="4E56A3B1" w:rsidR="00FA0B91" w:rsidRDefault="00FA0B91">
      <w:pPr>
        <w:pStyle w:val="CommentText"/>
      </w:pPr>
      <w:r>
        <w:t>If this is a requirement to test this functionality, then ‘self-monitoring’ need to be included in the functional specification.</w:t>
      </w:r>
    </w:p>
  </w:comment>
  <w:comment w:id="142" w:author="David Halford" w:date="2022-12-28T15:02:00Z" w:initials="HD">
    <w:p w14:paraId="4BA968F0" w14:textId="4C415739" w:rsidR="00F513B0" w:rsidRDefault="00F513B0">
      <w:pPr>
        <w:pStyle w:val="CommentText"/>
        <w:rPr>
          <w:b/>
          <w:bCs/>
          <w:color w:val="4472C4" w:themeColor="accent1"/>
        </w:rPr>
      </w:pPr>
      <w:r>
        <w:rPr>
          <w:rStyle w:val="CommentReference"/>
        </w:rPr>
        <w:annotationRef/>
      </w:r>
      <w:r>
        <w:rPr>
          <w:b/>
          <w:bCs/>
          <w:color w:val="4472C4" w:themeColor="accent1"/>
        </w:rPr>
        <w:t xml:space="preserve">Comment from Peter Couch – </w:t>
      </w:r>
    </w:p>
    <w:p w14:paraId="037C5062" w14:textId="441DF0BD" w:rsidR="00F513B0" w:rsidRPr="00F513B0" w:rsidRDefault="00F513B0">
      <w:pPr>
        <w:pStyle w:val="CommentText"/>
        <w:rPr>
          <w:b/>
          <w:bCs/>
          <w:color w:val="4472C4" w:themeColor="accent1"/>
        </w:rPr>
      </w:pPr>
      <w:r>
        <w:rPr>
          <w:rFonts w:ascii="Segoe UI" w:hAnsi="Segoe UI" w:cs="Segoe UI"/>
          <w:color w:val="000000"/>
        </w:rPr>
        <w:t>How will this be undertaken?</w:t>
      </w:r>
    </w:p>
  </w:comment>
  <w:comment w:id="146" w:author="Creighton, Alan (Northern Powergrid)" w:date="2022-12-05T15:26:00Z" w:initials="CA(P">
    <w:p w14:paraId="26F02765" w14:textId="6C8F5C2B" w:rsidR="00FA0B91" w:rsidRDefault="00FA0B91">
      <w:pPr>
        <w:pStyle w:val="CommentText"/>
      </w:pPr>
      <w:r>
        <w:rPr>
          <w:rStyle w:val="CommentReference"/>
        </w:rPr>
        <w:annotationRef/>
      </w:r>
      <w:r>
        <w:t xml:space="preserve">I didn’t follow </w:t>
      </w:r>
      <w:r w:rsidR="007E23D7">
        <w:t>what this is intended to mean.</w:t>
      </w:r>
    </w:p>
  </w:comment>
  <w:comment w:id="147" w:author="Creighton, Alan (Northern Powergrid)" w:date="2022-12-05T15:27:00Z" w:initials="CA(P">
    <w:p w14:paraId="799FDBB0" w14:textId="02F67601" w:rsidR="00FA0B91" w:rsidRDefault="00FA0B91">
      <w:pPr>
        <w:pStyle w:val="CommentText"/>
      </w:pPr>
      <w:r>
        <w:rPr>
          <w:rStyle w:val="CommentReference"/>
        </w:rPr>
        <w:annotationRef/>
      </w:r>
      <w:r>
        <w:t>Is this relevant</w:t>
      </w:r>
    </w:p>
  </w:comment>
  <w:comment w:id="148" w:author="Creighton, Alan (Northern Powergrid)" w:date="2022-12-05T15:27:00Z" w:initials="CA(P">
    <w:p w14:paraId="4419AEB3" w14:textId="5E74F02C" w:rsidR="00FA0B91" w:rsidRDefault="00FA0B91">
      <w:pPr>
        <w:pStyle w:val="CommentText"/>
      </w:pPr>
      <w:r>
        <w:rPr>
          <w:rStyle w:val="CommentReference"/>
        </w:rPr>
        <w:annotationRef/>
      </w:r>
      <w:r>
        <w:t>Or is it a Distribution Restoration Zone Controller?</w:t>
      </w:r>
    </w:p>
  </w:comment>
  <w:comment w:id="149" w:author="David Halford" w:date="2022-12-28T15:04:00Z" w:initials="HD">
    <w:p w14:paraId="11F5EBA7" w14:textId="77777777" w:rsidR="00C37D52" w:rsidRDefault="00C37D52" w:rsidP="00C37D52">
      <w:pPr>
        <w:pStyle w:val="CommentText"/>
        <w:rPr>
          <w:b/>
          <w:bCs/>
          <w:color w:val="4472C4" w:themeColor="accent1"/>
        </w:rPr>
      </w:pPr>
      <w:r>
        <w:rPr>
          <w:rStyle w:val="CommentReference"/>
        </w:rPr>
        <w:annotationRef/>
      </w:r>
      <w:r>
        <w:rPr>
          <w:b/>
          <w:bCs/>
          <w:color w:val="4472C4" w:themeColor="accent1"/>
        </w:rPr>
        <w:t xml:space="preserve">Comment from Peter Couch – </w:t>
      </w:r>
    </w:p>
    <w:p w14:paraId="0D7F36BC" w14:textId="225E13AD" w:rsidR="00C37D52" w:rsidRDefault="00C37D52" w:rsidP="00C37D52">
      <w:pPr>
        <w:pStyle w:val="CommentText"/>
      </w:pPr>
      <w:r>
        <w:rPr>
          <w:rFonts w:ascii="Segoe UI" w:hAnsi="Segoe UI" w:cs="Segoe UI"/>
          <w:color w:val="000000"/>
        </w:rPr>
        <w:t>Not referenced within the document</w:t>
      </w:r>
    </w:p>
  </w:comment>
  <w:comment w:id="150" w:author="Creighton, Alan (Northern Powergrid)" w:date="2022-12-05T15:29:00Z" w:initials="CA(P">
    <w:p w14:paraId="472EBE99" w14:textId="29C25A4A" w:rsidR="00FA0B91" w:rsidRDefault="00FA0B91">
      <w:pPr>
        <w:pStyle w:val="CommentText"/>
      </w:pPr>
      <w:r>
        <w:rPr>
          <w:rStyle w:val="CommentReference"/>
        </w:rPr>
        <w:annotationRef/>
      </w:r>
      <w:r>
        <w:t xml:space="preserve">Is this copyright notice correct for a RES   </w:t>
      </w:r>
      <w:proofErr w:type="spellStart"/>
      <w:proofErr w:type="gramStart"/>
      <w:r>
        <w:t>eg</w:t>
      </w:r>
      <w:proofErr w:type="spellEnd"/>
      <w:proofErr w:type="gramEnd"/>
      <w:r>
        <w:t xml:space="preserve"> written permission required before it can be shared?</w:t>
      </w:r>
    </w:p>
  </w:comment>
  <w:comment w:id="151" w:author="David Halford" w:date="2022-12-28T15:04:00Z" w:initials="HD">
    <w:p w14:paraId="092DAAD2" w14:textId="48423D67" w:rsidR="00650A19" w:rsidRDefault="00650A19">
      <w:pPr>
        <w:pStyle w:val="CommentText"/>
        <w:rPr>
          <w:b/>
          <w:bCs/>
          <w:color w:val="4472C4" w:themeColor="accent1"/>
        </w:rPr>
      </w:pPr>
      <w:r>
        <w:rPr>
          <w:rStyle w:val="CommentReference"/>
        </w:rPr>
        <w:annotationRef/>
      </w:r>
      <w:r>
        <w:rPr>
          <w:b/>
          <w:bCs/>
          <w:color w:val="4472C4" w:themeColor="accent1"/>
        </w:rPr>
        <w:t xml:space="preserve">Comment from Peter Couch – </w:t>
      </w:r>
    </w:p>
    <w:p w14:paraId="0B5E4E68" w14:textId="4E71B1CF" w:rsidR="00650A19" w:rsidRPr="00650A19" w:rsidRDefault="00650A19">
      <w:pPr>
        <w:pStyle w:val="CommentText"/>
        <w:rPr>
          <w:b/>
          <w:bCs/>
          <w:color w:val="4472C4" w:themeColor="accent1"/>
        </w:rPr>
      </w:pPr>
      <w:proofErr w:type="spellStart"/>
      <w:r>
        <w:rPr>
          <w:rFonts w:ascii="Segoe UI" w:hAnsi="Segoe UI" w:cs="Segoe UI"/>
          <w:color w:val="000000"/>
          <w:sz w:val="3276"/>
          <w:szCs w:val="3276"/>
        </w:rPr>
        <w:t>Whis</w:t>
      </w:r>
      <w:proofErr w:type="spellEnd"/>
      <w:r>
        <w:rPr>
          <w:rFonts w:ascii="Segoe UI" w:hAnsi="Segoe UI" w:cs="Segoe UI"/>
          <w:color w:val="000000"/>
          <w:sz w:val="3276"/>
          <w:szCs w:val="3276"/>
        </w:rPr>
        <w:t xml:space="preserve"> is the means of use of this document constrained if it is intended to be shared across Industry as a specification and be used for procurement activities associated with ESRS?</w:t>
      </w:r>
    </w:p>
  </w:comment>
  <w:comment w:id="152" w:author="Creighton, Alan (Northern Powergrid)" w:date="2022-12-05T15:29:00Z" w:initials="CA(P">
    <w:p w14:paraId="5A2C2A5A" w14:textId="77777777" w:rsidR="00FA0B91" w:rsidRDefault="00FA0B91">
      <w:pPr>
        <w:pStyle w:val="CommentText"/>
      </w:pPr>
      <w:r>
        <w:rPr>
          <w:rStyle w:val="CommentReference"/>
        </w:rPr>
        <w:annotationRef/>
      </w:r>
      <w:r>
        <w:t xml:space="preserve">What is this annex and what is the intention behind including </w:t>
      </w:r>
      <w:proofErr w:type="gramStart"/>
      <w:r>
        <w:t>it.</w:t>
      </w:r>
      <w:proofErr w:type="gramEnd"/>
    </w:p>
    <w:p w14:paraId="1C53385B" w14:textId="77777777" w:rsidR="00FA0B91" w:rsidRDefault="00FA0B91">
      <w:pPr>
        <w:pStyle w:val="CommentText"/>
      </w:pPr>
    </w:p>
    <w:p w14:paraId="200EA14D" w14:textId="4BFB4A74" w:rsidR="00FA0B91" w:rsidRDefault="00FA0B91">
      <w:pPr>
        <w:pStyle w:val="CommentText"/>
      </w:pPr>
      <w:r>
        <w:t>This table requires a further consideration when its purpose is clarified.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25C3A7" w15:done="0"/>
  <w15:commentEx w15:paraId="0630B952" w15:done="0"/>
  <w15:commentEx w15:paraId="290BD41D" w15:done="0"/>
  <w15:commentEx w15:paraId="1B049BEA" w15:done="0"/>
  <w15:commentEx w15:paraId="493F0D12" w15:done="0"/>
  <w15:commentEx w15:paraId="4E18A967" w15:done="0"/>
  <w15:commentEx w15:paraId="008A9D0F" w15:done="0"/>
  <w15:commentEx w15:paraId="19055461" w15:done="0"/>
  <w15:commentEx w15:paraId="251CCF08" w15:done="0"/>
  <w15:commentEx w15:paraId="0EF09495" w15:done="0"/>
  <w15:commentEx w15:paraId="4C2A1BC6" w15:done="0"/>
  <w15:commentEx w15:paraId="0BA107A5" w15:done="0"/>
  <w15:commentEx w15:paraId="3B68BD5C" w15:done="0"/>
  <w15:commentEx w15:paraId="4FCA74B8" w15:done="0"/>
  <w15:commentEx w15:paraId="24CCB3DF" w15:done="0"/>
  <w15:commentEx w15:paraId="6924C8B7" w15:done="0"/>
  <w15:commentEx w15:paraId="25AAB2DA" w15:done="0"/>
  <w15:commentEx w15:paraId="1B54E329" w15:done="0"/>
  <w15:commentEx w15:paraId="4FA3F6B5" w15:done="0"/>
  <w15:commentEx w15:paraId="58440C61" w15:done="0"/>
  <w15:commentEx w15:paraId="74A3255D" w15:done="0"/>
  <w15:commentEx w15:paraId="540637BC" w15:done="0"/>
  <w15:commentEx w15:paraId="285522B4" w15:done="0"/>
  <w15:commentEx w15:paraId="4F12B7F1" w15:done="0"/>
  <w15:commentEx w15:paraId="3D751FE4" w15:done="0"/>
  <w15:commentEx w15:paraId="04ED9C8D" w15:done="0"/>
  <w15:commentEx w15:paraId="086BB98C" w15:done="0"/>
  <w15:commentEx w15:paraId="4C9EFD45" w15:done="0"/>
  <w15:commentEx w15:paraId="73184F51" w15:done="0"/>
  <w15:commentEx w15:paraId="73E98F47" w15:done="0"/>
  <w15:commentEx w15:paraId="3C7EB9AE" w15:done="0"/>
  <w15:commentEx w15:paraId="1EE2CC96" w15:done="0"/>
  <w15:commentEx w15:paraId="661B522B" w15:done="0"/>
  <w15:commentEx w15:paraId="1D2F3DC4" w15:done="0"/>
  <w15:commentEx w15:paraId="6E88A312" w15:done="0"/>
  <w15:commentEx w15:paraId="745BC29C" w15:done="0"/>
  <w15:commentEx w15:paraId="03236575" w15:done="0"/>
  <w15:commentEx w15:paraId="318360A5" w15:done="0"/>
  <w15:commentEx w15:paraId="0C69DE78" w15:done="0"/>
  <w15:commentEx w15:paraId="1A716084" w15:done="0"/>
  <w15:commentEx w15:paraId="2A35C3C5" w15:done="0"/>
  <w15:commentEx w15:paraId="5424E805" w15:done="0"/>
  <w15:commentEx w15:paraId="2CBF98BC" w15:done="0"/>
  <w15:commentEx w15:paraId="1C571635" w15:done="0"/>
  <w15:commentEx w15:paraId="64AAC3D0" w15:done="0"/>
  <w15:commentEx w15:paraId="4D22AA02" w15:done="0"/>
  <w15:commentEx w15:paraId="5A7BABA4" w15:done="0"/>
  <w15:commentEx w15:paraId="6D56D883" w15:done="0"/>
  <w15:commentEx w15:paraId="4A49E89C" w15:done="0"/>
  <w15:commentEx w15:paraId="3AB06711" w15:done="0"/>
  <w15:commentEx w15:paraId="1820145E" w15:done="0"/>
  <w15:commentEx w15:paraId="710924E1" w15:done="0"/>
  <w15:commentEx w15:paraId="7A9A6955" w15:done="0"/>
  <w15:commentEx w15:paraId="0CDB221F" w15:done="0"/>
  <w15:commentEx w15:paraId="03094F34" w15:done="0"/>
  <w15:commentEx w15:paraId="6300717F" w15:done="0"/>
  <w15:commentEx w15:paraId="4E7F97BF" w15:done="0"/>
  <w15:commentEx w15:paraId="1BC4428E" w15:done="0"/>
  <w15:commentEx w15:paraId="3907ADB8" w15:done="0"/>
  <w15:commentEx w15:paraId="0A7EF49E" w15:done="0"/>
  <w15:commentEx w15:paraId="158A9CC5" w15:done="0"/>
  <w15:commentEx w15:paraId="16C0595C" w15:done="0"/>
  <w15:commentEx w15:paraId="66F4B929" w15:done="0"/>
  <w15:commentEx w15:paraId="1CDB6433" w15:done="0"/>
  <w15:commentEx w15:paraId="67691A47" w15:done="0"/>
  <w15:commentEx w15:paraId="4C1E3D92" w15:done="0"/>
  <w15:commentEx w15:paraId="17FB348E" w15:done="0"/>
  <w15:commentEx w15:paraId="40047CFF" w15:done="0"/>
  <w15:commentEx w15:paraId="7C9E42E3" w15:done="0"/>
  <w15:commentEx w15:paraId="483A459F" w15:done="0"/>
  <w15:commentEx w15:paraId="6F85C7D5" w15:done="0"/>
  <w15:commentEx w15:paraId="0F5E2593" w15:done="0"/>
  <w15:commentEx w15:paraId="3CA77468" w15:done="0"/>
  <w15:commentEx w15:paraId="6D997934" w15:done="0"/>
  <w15:commentEx w15:paraId="47DDEACB" w15:done="0"/>
  <w15:commentEx w15:paraId="6F27725B" w15:done="0"/>
  <w15:commentEx w15:paraId="083982F0" w15:done="0"/>
  <w15:commentEx w15:paraId="4907637A" w15:done="0"/>
  <w15:commentEx w15:paraId="786D1A0A" w15:done="0"/>
  <w15:commentEx w15:paraId="728D49FB" w15:done="0"/>
  <w15:commentEx w15:paraId="6454A3EC" w15:done="0"/>
  <w15:commentEx w15:paraId="488DA792" w15:done="0"/>
  <w15:commentEx w15:paraId="3DCCD4C4" w15:done="0"/>
  <w15:commentEx w15:paraId="6A6906BE" w15:done="0"/>
  <w15:commentEx w15:paraId="7ADBD041" w15:done="0"/>
  <w15:commentEx w15:paraId="2D22CA1D" w15:done="0"/>
  <w15:commentEx w15:paraId="43A1E6A2" w15:done="0"/>
  <w15:commentEx w15:paraId="0B5F9163" w15:done="0"/>
  <w15:commentEx w15:paraId="3534B4AC" w15:done="0"/>
  <w15:commentEx w15:paraId="788491B9" w15:done="0"/>
  <w15:commentEx w15:paraId="3F722B7C" w15:done="0"/>
  <w15:commentEx w15:paraId="6780E806" w15:done="0"/>
  <w15:commentEx w15:paraId="52F32068" w15:done="0"/>
  <w15:commentEx w15:paraId="4834E763" w15:done="0"/>
  <w15:commentEx w15:paraId="4079A7C9" w15:done="0"/>
  <w15:commentEx w15:paraId="58F21CF0" w15:done="0"/>
  <w15:commentEx w15:paraId="53EDB38D" w15:done="0"/>
  <w15:commentEx w15:paraId="416311AA" w15:done="0"/>
  <w15:commentEx w15:paraId="78BF954C" w15:done="0"/>
  <w15:commentEx w15:paraId="748AF9D0" w15:done="0"/>
  <w15:commentEx w15:paraId="380C047D" w15:done="0"/>
  <w15:commentEx w15:paraId="57B147C5" w15:done="0"/>
  <w15:commentEx w15:paraId="546B0534" w15:done="0"/>
  <w15:commentEx w15:paraId="64362104" w15:done="0"/>
  <w15:commentEx w15:paraId="422A26CD" w15:done="0"/>
  <w15:commentEx w15:paraId="677C64E2" w15:done="0"/>
  <w15:commentEx w15:paraId="652B72F7" w15:done="0"/>
  <w15:commentEx w15:paraId="25E8FBB8" w15:done="0"/>
  <w15:commentEx w15:paraId="5E05E651" w15:done="0"/>
  <w15:commentEx w15:paraId="6497170D" w15:done="0"/>
  <w15:commentEx w15:paraId="669DF740" w15:done="0"/>
  <w15:commentEx w15:paraId="761DA81B" w15:done="0"/>
  <w15:commentEx w15:paraId="39D25255" w15:done="0"/>
  <w15:commentEx w15:paraId="1A96A10C" w15:done="0"/>
  <w15:commentEx w15:paraId="75AA2511" w15:done="0"/>
  <w15:commentEx w15:paraId="19B2507A" w15:done="0"/>
  <w15:commentEx w15:paraId="4B360B22" w15:done="0"/>
  <w15:commentEx w15:paraId="3FE9C496" w15:done="0"/>
  <w15:commentEx w15:paraId="50E35CB2" w15:done="0"/>
  <w15:commentEx w15:paraId="3753D038" w15:done="0"/>
  <w15:commentEx w15:paraId="6157AB19" w15:done="0"/>
  <w15:commentEx w15:paraId="068ED41C" w15:done="0"/>
  <w15:commentEx w15:paraId="7953DC37" w15:done="0"/>
  <w15:commentEx w15:paraId="7DA9270D" w15:done="0"/>
  <w15:commentEx w15:paraId="5C9D95D7" w15:done="0"/>
  <w15:commentEx w15:paraId="037C5062" w15:done="0"/>
  <w15:commentEx w15:paraId="26F02765" w15:done="0"/>
  <w15:commentEx w15:paraId="799FDBB0" w15:done="0"/>
  <w15:commentEx w15:paraId="4419AEB3" w15:done="0"/>
  <w15:commentEx w15:paraId="0D7F36BC" w15:done="0"/>
  <w15:commentEx w15:paraId="472EBE99" w15:done="0"/>
  <w15:commentEx w15:paraId="0B5E4E68" w15:done="0"/>
  <w15:commentEx w15:paraId="200EA1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88355" w16cex:dateUtc="2022-12-05T14:48:00Z"/>
  <w16cex:commentExtensible w16cex:durableId="27387740" w16cex:dateUtc="2022-12-05T13:57:00Z"/>
  <w16cex:commentExtensible w16cex:durableId="2738778A" w16cex:dateUtc="2022-12-05T13:58:00Z"/>
  <w16cex:commentExtensible w16cex:durableId="2756CCEF" w16cex:dateUtc="2022-12-28T14:09:00Z"/>
  <w16cex:commentExtensible w16cex:durableId="27388005" w16cex:dateUtc="2022-12-05T14:34:00Z"/>
  <w16cex:commentExtensible w16cex:durableId="2756CD52" w16cex:dateUtc="2022-12-28T14:12:00Z"/>
  <w16cex:commentExtensible w16cex:durableId="273877DF" w16cex:dateUtc="2022-12-05T13:59:00Z"/>
  <w16cex:commentExtensible w16cex:durableId="2739C384" w16cex:dateUtc="2022-12-06T13:35:00Z"/>
  <w16cex:commentExtensible w16cex:durableId="2738786F" w16cex:dateUtc="2022-12-05T14:02:00Z"/>
  <w16cex:commentExtensible w16cex:durableId="2738788A" w16cex:dateUtc="2022-12-05T14:02:00Z"/>
  <w16cex:commentExtensible w16cex:durableId="273878A8" w16cex:dateUtc="2022-12-05T14:03:00Z"/>
  <w16cex:commentExtensible w16cex:durableId="273878C2" w16cex:dateUtc="2022-12-05T14:03:00Z"/>
  <w16cex:commentExtensible w16cex:durableId="273878D1" w16cex:dateUtc="2022-12-05T14:04:00Z"/>
  <w16cex:commentExtensible w16cex:durableId="273878E5" w16cex:dateUtc="2022-12-05T14:04:00Z"/>
  <w16cex:commentExtensible w16cex:durableId="27387918" w16cex:dateUtc="2022-12-05T14:05:00Z"/>
  <w16cex:commentExtensible w16cex:durableId="2738793C" w16cex:dateUtc="2022-12-05T14:05:00Z"/>
  <w16cex:commentExtensible w16cex:durableId="2738794C" w16cex:dateUtc="2022-12-05T14:06:00Z"/>
  <w16cex:commentExtensible w16cex:durableId="27387957" w16cex:dateUtc="2022-12-05T14:06:00Z"/>
  <w16cex:commentExtensible w16cex:durableId="2756CD8B" w16cex:dateUtc="2022-12-28T14:13:00Z"/>
  <w16cex:commentExtensible w16cex:durableId="2738798E" w16cex:dateUtc="2022-12-05T14:07:00Z"/>
  <w16cex:commentExtensible w16cex:durableId="273879C7" w16cex:dateUtc="2022-12-05T14:08:00Z"/>
  <w16cex:commentExtensible w16cex:durableId="273879EE" w16cex:dateUtc="2022-12-05T14:08:00Z"/>
  <w16cex:commentExtensible w16cex:durableId="27387D2D" w16cex:dateUtc="2022-12-05T14:22:00Z"/>
  <w16cex:commentExtensible w16cex:durableId="27387A07" w16cex:dateUtc="2022-12-05T14:09:00Z"/>
  <w16cex:commentExtensible w16cex:durableId="27387A57" w16cex:dateUtc="2022-12-05T14:10:00Z"/>
  <w16cex:commentExtensible w16cex:durableId="27387A9A" w16cex:dateUtc="2022-12-05T14:11:00Z"/>
  <w16cex:commentExtensible w16cex:durableId="2756CDC7" w16cex:dateUtc="2022-12-28T14:14:00Z"/>
  <w16cex:commentExtensible w16cex:durableId="27387D59" w16cex:dateUtc="2022-12-05T14:23:00Z"/>
  <w16cex:commentExtensible w16cex:durableId="27387B03" w16cex:dateUtc="2022-12-05T14:13:00Z"/>
  <w16cex:commentExtensible w16cex:durableId="2756CDF8" w16cex:dateUtc="2022-12-28T14:15:00Z"/>
  <w16cex:commentExtensible w16cex:durableId="27387C15" w16cex:dateUtc="2022-12-05T14:17:00Z"/>
  <w16cex:commentExtensible w16cex:durableId="27387BFB" w16cex:dateUtc="2022-12-05T14:17:00Z"/>
  <w16cex:commentExtensible w16cex:durableId="2756CE3F" w16cex:dateUtc="2022-12-28T14:16:00Z"/>
  <w16cex:commentExtensible w16cex:durableId="27387CA3" w16cex:dateUtc="2022-12-05T14:20:00Z"/>
  <w16cex:commentExtensible w16cex:durableId="27387CE7" w16cex:dateUtc="2022-12-05T14:21:00Z"/>
  <w16cex:commentExtensible w16cex:durableId="27387DC4" w16cex:dateUtc="2022-12-05T14:25:00Z"/>
  <w16cex:commentExtensible w16cex:durableId="27387E02" w16cex:dateUtc="2022-12-05T14:26:00Z"/>
  <w16cex:commentExtensible w16cex:durableId="27387E36" w16cex:dateUtc="2022-12-05T14:27:00Z"/>
  <w16cex:commentExtensible w16cex:durableId="2756D0B1" w16cex:dateUtc="2022-12-28T14:26:00Z"/>
  <w16cex:commentExtensible w16cex:durableId="2756D0E7" w16cex:dateUtc="2022-12-28T14:27:00Z"/>
  <w16cex:commentExtensible w16cex:durableId="27387EA8" w16cex:dateUtc="2022-12-05T14:28:00Z"/>
  <w16cex:commentExtensible w16cex:durableId="2756D13D" w16cex:dateUtc="2022-12-28T14:29:00Z"/>
  <w16cex:commentExtensible w16cex:durableId="27387E92" w16cex:dateUtc="2022-12-05T14:28:00Z"/>
  <w16cex:commentExtensible w16cex:durableId="27387F3E" w16cex:dateUtc="2022-12-05T14:31:00Z"/>
  <w16cex:commentExtensible w16cex:durableId="2756D17C" w16cex:dateUtc="2022-12-28T14:30:00Z"/>
  <w16cex:commentExtensible w16cex:durableId="2739C6CC" w16cex:dateUtc="2022-12-06T13:49:00Z"/>
  <w16cex:commentExtensible w16cex:durableId="27387F75" w16cex:dateUtc="2022-12-05T14:32:00Z"/>
  <w16cex:commentExtensible w16cex:durableId="2739C71F" w16cex:dateUtc="2022-12-06T13:50:00Z"/>
  <w16cex:commentExtensible w16cex:durableId="27387FBB" w16cex:dateUtc="2022-12-05T14:33:00Z"/>
  <w16cex:commentExtensible w16cex:durableId="27388167" w16cex:dateUtc="2022-12-05T14:40:00Z"/>
  <w16cex:commentExtensible w16cex:durableId="273880DE" w16cex:dateUtc="2022-12-05T14:38:00Z"/>
  <w16cex:commentExtensible w16cex:durableId="27388100" w16cex:dateUtc="2022-12-05T14:38:00Z"/>
  <w16cex:commentExtensible w16cex:durableId="27388138" w16cex:dateUtc="2022-12-05T14:39:00Z"/>
  <w16cex:commentExtensible w16cex:durableId="27388152" w16cex:dateUtc="2022-12-05T14:40:00Z"/>
  <w16cex:commentExtensible w16cex:durableId="27388148" w16cex:dateUtc="2022-12-05T14:40:00Z"/>
  <w16cex:commentExtensible w16cex:durableId="273881DD" w16cex:dateUtc="2022-12-05T14:42:00Z"/>
  <w16cex:commentExtensible w16cex:durableId="273881F6" w16cex:dateUtc="2022-12-05T14:43:00Z"/>
  <w16cex:commentExtensible w16cex:durableId="273882D7" w16cex:dateUtc="2022-12-05T14:46:00Z"/>
  <w16cex:commentExtensible w16cex:durableId="2756D1D8" w16cex:dateUtc="2022-12-28T14:31:00Z"/>
  <w16cex:commentExtensible w16cex:durableId="273882FF" w16cex:dateUtc="2022-12-05T14:47:00Z"/>
  <w16cex:commentExtensible w16cex:durableId="2756D20D" w16cex:dateUtc="2022-12-28T14:32:00Z"/>
  <w16cex:commentExtensible w16cex:durableId="2738832C" w16cex:dateUtc="2022-12-05T14:48:00Z"/>
  <w16cex:commentExtensible w16cex:durableId="2756D272" w16cex:dateUtc="2022-12-28T14:34:00Z"/>
  <w16cex:commentExtensible w16cex:durableId="2756D23E" w16cex:dateUtc="2022-12-28T14:33:00Z"/>
  <w16cex:commentExtensible w16cex:durableId="27388389" w16cex:dateUtc="2022-12-05T14:49:00Z"/>
  <w16cex:commentExtensible w16cex:durableId="2756D2C1" w16cex:dateUtc="2022-12-28T14:35:00Z"/>
  <w16cex:commentExtensible w16cex:durableId="273884CE" w16cex:dateUtc="2022-12-05T14:55:00Z"/>
  <w16cex:commentExtensible w16cex:durableId="2756D392" w16cex:dateUtc="2022-12-28T14:39:00Z"/>
  <w16cex:commentExtensible w16cex:durableId="2756D2F9" w16cex:dateUtc="2022-12-28T14:36:00Z"/>
  <w16cex:commentExtensible w16cex:durableId="273885B2" w16cex:dateUtc="2022-12-05T14:58:00Z"/>
  <w16cex:commentExtensible w16cex:durableId="2738851B" w16cex:dateUtc="2022-12-05T14:56:00Z"/>
  <w16cex:commentExtensible w16cex:durableId="27388530" w16cex:dateUtc="2022-12-05T14:56:00Z"/>
  <w16cex:commentExtensible w16cex:durableId="2756D3D0" w16cex:dateUtc="2022-12-28T14:40:00Z"/>
  <w16cex:commentExtensible w16cex:durableId="2738863D" w16cex:dateUtc="2022-12-05T15:01:00Z"/>
  <w16cex:commentExtensible w16cex:durableId="27388626" w16cex:dateUtc="2022-12-05T15:00:00Z"/>
  <w16cex:commentExtensible w16cex:durableId="2738866B" w16cex:dateUtc="2022-12-05T15:02:00Z"/>
  <w16cex:commentExtensible w16cex:durableId="273886B9" w16cex:dateUtc="2022-12-05T15:03:00Z"/>
  <w16cex:commentExtensible w16cex:durableId="273886DC" w16cex:dateUtc="2022-12-05T15:03:00Z"/>
  <w16cex:commentExtensible w16cex:durableId="273886FA" w16cex:dateUtc="2022-12-05T15:04:00Z"/>
  <w16cex:commentExtensible w16cex:durableId="2756D4D4" w16cex:dateUtc="2022-12-28T14:44:00Z"/>
  <w16cex:commentExtensible w16cex:durableId="273887DB" w16cex:dateUtc="2022-12-05T15:08:00Z"/>
  <w16cex:commentExtensible w16cex:durableId="273887E9" w16cex:dateUtc="2022-12-05T15:08:00Z"/>
  <w16cex:commentExtensible w16cex:durableId="27388816" w16cex:dateUtc="2022-12-05T15:09:00Z"/>
  <w16cex:commentExtensible w16cex:durableId="2756D501" w16cex:dateUtc="2022-12-28T14:45:00Z"/>
  <w16cex:commentExtensible w16cex:durableId="2738882E" w16cex:dateUtc="2022-12-05T15:09:00Z"/>
  <w16cex:commentExtensible w16cex:durableId="2756D547" w16cex:dateUtc="2022-12-28T14:46:00Z"/>
  <w16cex:commentExtensible w16cex:durableId="2756D577" w16cex:dateUtc="2022-12-28T14:47:00Z"/>
  <w16cex:commentExtensible w16cex:durableId="27388883" w16cex:dateUtc="2022-12-05T15:10:00Z"/>
  <w16cex:commentExtensible w16cex:durableId="2756D5B3" w16cex:dateUtc="2022-12-28T14:48:00Z"/>
  <w16cex:commentExtensible w16cex:durableId="273888DC" w16cex:dateUtc="2022-12-05T15:12:00Z"/>
  <w16cex:commentExtensible w16cex:durableId="2756D5EE" w16cex:dateUtc="2022-12-28T14:49:00Z"/>
  <w16cex:commentExtensible w16cex:durableId="2756D624" w16cex:dateUtc="2022-12-28T14:50:00Z"/>
  <w16cex:commentExtensible w16cex:durableId="273888F3" w16cex:dateUtc="2022-12-05T15:12:00Z"/>
  <w16cex:commentExtensible w16cex:durableId="2756D64C" w16cex:dateUtc="2022-12-28T14:50:00Z"/>
  <w16cex:commentExtensible w16cex:durableId="27388951" w16cex:dateUtc="2022-12-05T15:14:00Z"/>
  <w16cex:commentExtensible w16cex:durableId="2756D67B" w16cex:dateUtc="2022-12-28T14:51:00Z"/>
  <w16cex:commentExtensible w16cex:durableId="273AD6B0" w16cex:dateUtc="2022-12-07T09:09:00Z"/>
  <w16cex:commentExtensible w16cex:durableId="273889B9" w16cex:dateUtc="2022-12-05T15:16:00Z"/>
  <w16cex:commentExtensible w16cex:durableId="2756D6AA" w16cex:dateUtc="2022-12-28T14:52:00Z"/>
  <w16cex:commentExtensible w16cex:durableId="273889E7" w16cex:dateUtc="2022-12-05T15:16:00Z"/>
  <w16cex:commentExtensible w16cex:durableId="2756D6E4" w16cex:dateUtc="2022-12-28T14:53:00Z"/>
  <w16cex:commentExtensible w16cex:durableId="2756D71E" w16cex:dateUtc="2022-12-28T14:54:00Z"/>
  <w16cex:commentExtensible w16cex:durableId="27388A1B" w16cex:dateUtc="2022-12-05T15:17:00Z"/>
  <w16cex:commentExtensible w16cex:durableId="2756D765" w16cex:dateUtc="2022-12-28T14:55:00Z"/>
  <w16cex:commentExtensible w16cex:durableId="27388A32" w16cex:dateUtc="2022-12-05T15:18:00Z"/>
  <w16cex:commentExtensible w16cex:durableId="27388A40" w16cex:dateUtc="2022-12-05T15:18:00Z"/>
  <w16cex:commentExtensible w16cex:durableId="27388A5B" w16cex:dateUtc="2022-12-05T15:18:00Z"/>
  <w16cex:commentExtensible w16cex:durableId="2756D7A4" w16cex:dateUtc="2022-12-28T14:56:00Z"/>
  <w16cex:commentExtensible w16cex:durableId="273AD717" w16cex:dateUtc="2022-12-07T09:10:00Z"/>
  <w16cex:commentExtensible w16cex:durableId="2756D7CF" w16cex:dateUtc="2022-12-28T14:57:00Z"/>
  <w16cex:commentExtensible w16cex:durableId="27388A85" w16cex:dateUtc="2022-12-05T15:19:00Z"/>
  <w16cex:commentExtensible w16cex:durableId="2756D7FA" w16cex:dateUtc="2022-12-28T14:58:00Z"/>
  <w16cex:commentExtensible w16cex:durableId="27388A9B" w16cex:dateUtc="2022-12-05T15:19:00Z"/>
  <w16cex:commentExtensible w16cex:durableId="2756D834" w16cex:dateUtc="2022-12-28T14:59:00Z"/>
  <w16cex:commentExtensible w16cex:durableId="27388AA9" w16cex:dateUtc="2022-12-05T15:20:00Z"/>
  <w16cex:commentExtensible w16cex:durableId="27388AC3" w16cex:dateUtc="2022-12-05T15:20:00Z"/>
  <w16cex:commentExtensible w16cex:durableId="27388AE3" w16cex:dateUtc="2022-12-05T15:21:00Z"/>
  <w16cex:commentExtensible w16cex:durableId="2756D85F" w16cex:dateUtc="2022-12-28T14:59:00Z"/>
  <w16cex:commentExtensible w16cex:durableId="2756D8A9" w16cex:dateUtc="2022-12-28T15:00:00Z"/>
  <w16cex:commentExtensible w16cex:durableId="27388B51" w16cex:dateUtc="2022-12-05T15:22:00Z"/>
  <w16cex:commentExtensible w16cex:durableId="27388B31" w16cex:dateUtc="2022-12-05T15:22:00Z"/>
  <w16cex:commentExtensible w16cex:durableId="27388B0E" w16cex:dateUtc="2022-12-05T15:21:00Z"/>
  <w16cex:commentExtensible w16cex:durableId="27388BA4" w16cex:dateUtc="2022-12-05T15:24:00Z"/>
  <w16cex:commentExtensible w16cex:durableId="27388BC7" w16cex:dateUtc="2022-12-05T15:24:00Z"/>
  <w16cex:commentExtensible w16cex:durableId="27388BD5" w16cex:dateUtc="2022-12-05T15:25:00Z"/>
  <w16cex:commentExtensible w16cex:durableId="2756D8EA" w16cex:dateUtc="2022-12-28T15:02:00Z"/>
  <w16cex:commentExtensible w16cex:durableId="27388C41" w16cex:dateUtc="2022-12-05T15:26:00Z"/>
  <w16cex:commentExtensible w16cex:durableId="27388C4E" w16cex:dateUtc="2022-12-05T15:27:00Z"/>
  <w16cex:commentExtensible w16cex:durableId="27388C5B" w16cex:dateUtc="2022-12-05T15:27:00Z"/>
  <w16cex:commentExtensible w16cex:durableId="2756D97C" w16cex:dateUtc="2022-12-28T15:04:00Z"/>
  <w16cex:commentExtensible w16cex:durableId="27388CBD" w16cex:dateUtc="2022-12-05T15:29:00Z"/>
  <w16cex:commentExtensible w16cex:durableId="2756D99A" w16cex:dateUtc="2022-12-28T15:04:00Z"/>
  <w16cex:commentExtensible w16cex:durableId="27388CF2" w16cex:dateUtc="2022-12-05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25C3A7" w16cid:durableId="27388355"/>
  <w16cid:commentId w16cid:paraId="0630B952" w16cid:durableId="27387740"/>
  <w16cid:commentId w16cid:paraId="290BD41D" w16cid:durableId="2738778A"/>
  <w16cid:commentId w16cid:paraId="1B049BEA" w16cid:durableId="2756CCEF"/>
  <w16cid:commentId w16cid:paraId="493F0D12" w16cid:durableId="27388005"/>
  <w16cid:commentId w16cid:paraId="4E18A967" w16cid:durableId="2756CD52"/>
  <w16cid:commentId w16cid:paraId="008A9D0F" w16cid:durableId="273877DF"/>
  <w16cid:commentId w16cid:paraId="19055461" w16cid:durableId="2739C384"/>
  <w16cid:commentId w16cid:paraId="251CCF08" w16cid:durableId="2738786F"/>
  <w16cid:commentId w16cid:paraId="0EF09495" w16cid:durableId="2738788A"/>
  <w16cid:commentId w16cid:paraId="4C2A1BC6" w16cid:durableId="273878A8"/>
  <w16cid:commentId w16cid:paraId="0BA107A5" w16cid:durableId="273878C2"/>
  <w16cid:commentId w16cid:paraId="3B68BD5C" w16cid:durableId="273878D1"/>
  <w16cid:commentId w16cid:paraId="4FCA74B8" w16cid:durableId="273878E5"/>
  <w16cid:commentId w16cid:paraId="24CCB3DF" w16cid:durableId="27387918"/>
  <w16cid:commentId w16cid:paraId="6924C8B7" w16cid:durableId="2738793C"/>
  <w16cid:commentId w16cid:paraId="25AAB2DA" w16cid:durableId="2738794C"/>
  <w16cid:commentId w16cid:paraId="1B54E329" w16cid:durableId="27387957"/>
  <w16cid:commentId w16cid:paraId="4FA3F6B5" w16cid:durableId="2756CD8B"/>
  <w16cid:commentId w16cid:paraId="58440C61" w16cid:durableId="2738798E"/>
  <w16cid:commentId w16cid:paraId="74A3255D" w16cid:durableId="273879C7"/>
  <w16cid:commentId w16cid:paraId="540637BC" w16cid:durableId="273879EE"/>
  <w16cid:commentId w16cid:paraId="285522B4" w16cid:durableId="27387D2D"/>
  <w16cid:commentId w16cid:paraId="4F12B7F1" w16cid:durableId="27387A07"/>
  <w16cid:commentId w16cid:paraId="3D751FE4" w16cid:durableId="27387A57"/>
  <w16cid:commentId w16cid:paraId="04ED9C8D" w16cid:durableId="27387A9A"/>
  <w16cid:commentId w16cid:paraId="086BB98C" w16cid:durableId="2756CDC7"/>
  <w16cid:commentId w16cid:paraId="4C9EFD45" w16cid:durableId="27387D59"/>
  <w16cid:commentId w16cid:paraId="73184F51" w16cid:durableId="27387B03"/>
  <w16cid:commentId w16cid:paraId="73E98F47" w16cid:durableId="2756CDF8"/>
  <w16cid:commentId w16cid:paraId="3C7EB9AE" w16cid:durableId="27387C15"/>
  <w16cid:commentId w16cid:paraId="1EE2CC96" w16cid:durableId="27387BFB"/>
  <w16cid:commentId w16cid:paraId="661B522B" w16cid:durableId="2756CE3F"/>
  <w16cid:commentId w16cid:paraId="1D2F3DC4" w16cid:durableId="27387CA3"/>
  <w16cid:commentId w16cid:paraId="6E88A312" w16cid:durableId="27387CE7"/>
  <w16cid:commentId w16cid:paraId="745BC29C" w16cid:durableId="27387DC4"/>
  <w16cid:commentId w16cid:paraId="03236575" w16cid:durableId="27387E02"/>
  <w16cid:commentId w16cid:paraId="318360A5" w16cid:durableId="27387E36"/>
  <w16cid:commentId w16cid:paraId="0C69DE78" w16cid:durableId="2756D0B1"/>
  <w16cid:commentId w16cid:paraId="1A716084" w16cid:durableId="2756D0E7"/>
  <w16cid:commentId w16cid:paraId="2A35C3C5" w16cid:durableId="27387EA8"/>
  <w16cid:commentId w16cid:paraId="5424E805" w16cid:durableId="2756D13D"/>
  <w16cid:commentId w16cid:paraId="2CBF98BC" w16cid:durableId="27387E92"/>
  <w16cid:commentId w16cid:paraId="1C571635" w16cid:durableId="27387F3E"/>
  <w16cid:commentId w16cid:paraId="64AAC3D0" w16cid:durableId="2756D17C"/>
  <w16cid:commentId w16cid:paraId="4D22AA02" w16cid:durableId="2739C6CC"/>
  <w16cid:commentId w16cid:paraId="5A7BABA4" w16cid:durableId="27387F75"/>
  <w16cid:commentId w16cid:paraId="6D56D883" w16cid:durableId="2739C71F"/>
  <w16cid:commentId w16cid:paraId="4A49E89C" w16cid:durableId="27387FBB"/>
  <w16cid:commentId w16cid:paraId="3AB06711" w16cid:durableId="27388167"/>
  <w16cid:commentId w16cid:paraId="1820145E" w16cid:durableId="273880DE"/>
  <w16cid:commentId w16cid:paraId="710924E1" w16cid:durableId="27388100"/>
  <w16cid:commentId w16cid:paraId="7A9A6955" w16cid:durableId="27388138"/>
  <w16cid:commentId w16cid:paraId="0CDB221F" w16cid:durableId="27388152"/>
  <w16cid:commentId w16cid:paraId="03094F34" w16cid:durableId="27388148"/>
  <w16cid:commentId w16cid:paraId="6300717F" w16cid:durableId="273881DD"/>
  <w16cid:commentId w16cid:paraId="4E7F97BF" w16cid:durableId="273881F6"/>
  <w16cid:commentId w16cid:paraId="1BC4428E" w16cid:durableId="273882D7"/>
  <w16cid:commentId w16cid:paraId="3907ADB8" w16cid:durableId="2756D1D8"/>
  <w16cid:commentId w16cid:paraId="0A7EF49E" w16cid:durableId="273882FF"/>
  <w16cid:commentId w16cid:paraId="158A9CC5" w16cid:durableId="2756D20D"/>
  <w16cid:commentId w16cid:paraId="16C0595C" w16cid:durableId="2738832C"/>
  <w16cid:commentId w16cid:paraId="66F4B929" w16cid:durableId="2756D272"/>
  <w16cid:commentId w16cid:paraId="1CDB6433" w16cid:durableId="2756D23E"/>
  <w16cid:commentId w16cid:paraId="67691A47" w16cid:durableId="27388389"/>
  <w16cid:commentId w16cid:paraId="4C1E3D92" w16cid:durableId="2756D2C1"/>
  <w16cid:commentId w16cid:paraId="17FB348E" w16cid:durableId="273884CE"/>
  <w16cid:commentId w16cid:paraId="40047CFF" w16cid:durableId="2756D392"/>
  <w16cid:commentId w16cid:paraId="7C9E42E3" w16cid:durableId="2756D2F9"/>
  <w16cid:commentId w16cid:paraId="483A459F" w16cid:durableId="273885B2"/>
  <w16cid:commentId w16cid:paraId="6F85C7D5" w16cid:durableId="2738851B"/>
  <w16cid:commentId w16cid:paraId="0F5E2593" w16cid:durableId="27388530"/>
  <w16cid:commentId w16cid:paraId="3CA77468" w16cid:durableId="2756D3D0"/>
  <w16cid:commentId w16cid:paraId="6D997934" w16cid:durableId="2738863D"/>
  <w16cid:commentId w16cid:paraId="47DDEACB" w16cid:durableId="27388626"/>
  <w16cid:commentId w16cid:paraId="6F27725B" w16cid:durableId="2738866B"/>
  <w16cid:commentId w16cid:paraId="083982F0" w16cid:durableId="273886B9"/>
  <w16cid:commentId w16cid:paraId="4907637A" w16cid:durableId="273886DC"/>
  <w16cid:commentId w16cid:paraId="786D1A0A" w16cid:durableId="273886FA"/>
  <w16cid:commentId w16cid:paraId="728D49FB" w16cid:durableId="2756D4D4"/>
  <w16cid:commentId w16cid:paraId="6454A3EC" w16cid:durableId="273887DB"/>
  <w16cid:commentId w16cid:paraId="488DA792" w16cid:durableId="273887E9"/>
  <w16cid:commentId w16cid:paraId="3DCCD4C4" w16cid:durableId="27388816"/>
  <w16cid:commentId w16cid:paraId="6A6906BE" w16cid:durableId="2756D501"/>
  <w16cid:commentId w16cid:paraId="7ADBD041" w16cid:durableId="2738882E"/>
  <w16cid:commentId w16cid:paraId="2D22CA1D" w16cid:durableId="2756D547"/>
  <w16cid:commentId w16cid:paraId="43A1E6A2" w16cid:durableId="2756D577"/>
  <w16cid:commentId w16cid:paraId="0B5F9163" w16cid:durableId="27388883"/>
  <w16cid:commentId w16cid:paraId="3534B4AC" w16cid:durableId="2756D5B3"/>
  <w16cid:commentId w16cid:paraId="788491B9" w16cid:durableId="273888DC"/>
  <w16cid:commentId w16cid:paraId="3F722B7C" w16cid:durableId="2756D5EE"/>
  <w16cid:commentId w16cid:paraId="6780E806" w16cid:durableId="2756D624"/>
  <w16cid:commentId w16cid:paraId="52F32068" w16cid:durableId="273888F3"/>
  <w16cid:commentId w16cid:paraId="4834E763" w16cid:durableId="2756D64C"/>
  <w16cid:commentId w16cid:paraId="4079A7C9" w16cid:durableId="27388951"/>
  <w16cid:commentId w16cid:paraId="58F21CF0" w16cid:durableId="2756D67B"/>
  <w16cid:commentId w16cid:paraId="53EDB38D" w16cid:durableId="273AD6B0"/>
  <w16cid:commentId w16cid:paraId="416311AA" w16cid:durableId="273889B9"/>
  <w16cid:commentId w16cid:paraId="78BF954C" w16cid:durableId="2756D6AA"/>
  <w16cid:commentId w16cid:paraId="748AF9D0" w16cid:durableId="273889E7"/>
  <w16cid:commentId w16cid:paraId="380C047D" w16cid:durableId="2756D6E4"/>
  <w16cid:commentId w16cid:paraId="57B147C5" w16cid:durableId="2756D71E"/>
  <w16cid:commentId w16cid:paraId="546B0534" w16cid:durableId="27388A1B"/>
  <w16cid:commentId w16cid:paraId="64362104" w16cid:durableId="2756D765"/>
  <w16cid:commentId w16cid:paraId="422A26CD" w16cid:durableId="27388A32"/>
  <w16cid:commentId w16cid:paraId="677C64E2" w16cid:durableId="27388A40"/>
  <w16cid:commentId w16cid:paraId="652B72F7" w16cid:durableId="27388A5B"/>
  <w16cid:commentId w16cid:paraId="25E8FBB8" w16cid:durableId="2756D7A4"/>
  <w16cid:commentId w16cid:paraId="5E05E651" w16cid:durableId="273AD717"/>
  <w16cid:commentId w16cid:paraId="6497170D" w16cid:durableId="2756D7CF"/>
  <w16cid:commentId w16cid:paraId="669DF740" w16cid:durableId="27388A85"/>
  <w16cid:commentId w16cid:paraId="761DA81B" w16cid:durableId="2756D7FA"/>
  <w16cid:commentId w16cid:paraId="39D25255" w16cid:durableId="27388A9B"/>
  <w16cid:commentId w16cid:paraId="1A96A10C" w16cid:durableId="2756D834"/>
  <w16cid:commentId w16cid:paraId="75AA2511" w16cid:durableId="27388AA9"/>
  <w16cid:commentId w16cid:paraId="19B2507A" w16cid:durableId="27388AC3"/>
  <w16cid:commentId w16cid:paraId="4B360B22" w16cid:durableId="27388AE3"/>
  <w16cid:commentId w16cid:paraId="3FE9C496" w16cid:durableId="2756D85F"/>
  <w16cid:commentId w16cid:paraId="50E35CB2" w16cid:durableId="2756D8A9"/>
  <w16cid:commentId w16cid:paraId="3753D038" w16cid:durableId="27388B51"/>
  <w16cid:commentId w16cid:paraId="6157AB19" w16cid:durableId="27388B31"/>
  <w16cid:commentId w16cid:paraId="068ED41C" w16cid:durableId="27388B0E"/>
  <w16cid:commentId w16cid:paraId="7953DC37" w16cid:durableId="27388BA4"/>
  <w16cid:commentId w16cid:paraId="7DA9270D" w16cid:durableId="27388BC7"/>
  <w16cid:commentId w16cid:paraId="5C9D95D7" w16cid:durableId="27388BD5"/>
  <w16cid:commentId w16cid:paraId="037C5062" w16cid:durableId="2756D8EA"/>
  <w16cid:commentId w16cid:paraId="26F02765" w16cid:durableId="27388C41"/>
  <w16cid:commentId w16cid:paraId="799FDBB0" w16cid:durableId="27388C4E"/>
  <w16cid:commentId w16cid:paraId="4419AEB3" w16cid:durableId="27388C5B"/>
  <w16cid:commentId w16cid:paraId="0D7F36BC" w16cid:durableId="2756D97C"/>
  <w16cid:commentId w16cid:paraId="472EBE99" w16cid:durableId="27388CBD"/>
  <w16cid:commentId w16cid:paraId="0B5E4E68" w16cid:durableId="2756D99A"/>
  <w16cid:commentId w16cid:paraId="200EA14D" w16cid:durableId="27388C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3C079" w14:textId="77777777" w:rsidR="00A27964" w:rsidRDefault="00A27964" w:rsidP="007D080F">
      <w:pPr>
        <w:spacing w:after="0" w:line="240" w:lineRule="auto"/>
      </w:pPr>
      <w:r>
        <w:separator/>
      </w:r>
    </w:p>
  </w:endnote>
  <w:endnote w:type="continuationSeparator" w:id="0">
    <w:p w14:paraId="30FD3C29" w14:textId="77777777" w:rsidR="00A27964" w:rsidRDefault="00A27964" w:rsidP="007D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2434792"/>
      <w:docPartObj>
        <w:docPartGallery w:val="Page Numbers (Bottom of Page)"/>
        <w:docPartUnique/>
      </w:docPartObj>
    </w:sdtPr>
    <w:sdtEndPr/>
    <w:sdtContent>
      <w:sdt>
        <w:sdtPr>
          <w:id w:val="-1769616900"/>
          <w:docPartObj>
            <w:docPartGallery w:val="Page Numbers (Top of Page)"/>
            <w:docPartUnique/>
          </w:docPartObj>
        </w:sdtPr>
        <w:sdtEndPr/>
        <w:sdtContent>
          <w:p w14:paraId="0E73A47A" w14:textId="388623A3" w:rsidR="00EC015E" w:rsidRDefault="00EC015E">
            <w:pPr>
              <w:pStyle w:val="Footer"/>
              <w:jc w:val="right"/>
            </w:pPr>
            <w:r>
              <w:rPr>
                <w:rFonts w:ascii="Arial" w:hAnsi="Arial" w:cs="Arial"/>
                <w:noProof/>
                <w:sz w:val="16"/>
                <w:szCs w:val="16"/>
              </w:rPr>
              <mc:AlternateContent>
                <mc:Choice Requires="wps">
                  <w:drawing>
                    <wp:anchor distT="0" distB="0" distL="114300" distR="114300" simplePos="0" relativeHeight="251660288" behindDoc="0" locked="0" layoutInCell="1" allowOverlap="1" wp14:anchorId="177E517D" wp14:editId="2B25BE3F">
                      <wp:simplePos x="0" y="0"/>
                      <wp:positionH relativeFrom="margin">
                        <wp:align>left</wp:align>
                      </wp:positionH>
                      <wp:positionV relativeFrom="paragraph">
                        <wp:posOffset>134620</wp:posOffset>
                      </wp:positionV>
                      <wp:extent cx="5743575"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5743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9ACB97D" id="Straight Connector 3" o:spid="_x0000_s1026" style="position:absolute;flip:y;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" strokecolor="black [3213]" strokeweight=".5pt">
                      <v:stroke joinstyle="miter"/>
                      <w10:wrap anchorx="margin"/>
                    </v:line>
                  </w:pict>
                </mc:Fallback>
              </mc:AlternateContent>
            </w:r>
          </w:p>
          <w:p w14:paraId="73C47FF1" w14:textId="59449E9F" w:rsidR="007B6EEF" w:rsidRDefault="007B6EEF">
            <w:pPr>
              <w:pStyle w:val="Footer"/>
              <w:jc w:val="right"/>
            </w:pPr>
            <w:r w:rsidRPr="00A4496F">
              <w:rPr>
                <w:rFonts w:ascii="Arial" w:hAnsi="Arial" w:cs="Arial"/>
                <w:sz w:val="16"/>
                <w:szCs w:val="16"/>
              </w:rPr>
              <w:t xml:space="preserve">Page </w:t>
            </w:r>
            <w:r w:rsidRPr="00A4496F">
              <w:rPr>
                <w:rFonts w:ascii="Arial" w:hAnsi="Arial" w:cs="Arial"/>
                <w:sz w:val="16"/>
                <w:szCs w:val="16"/>
              </w:rPr>
              <w:fldChar w:fldCharType="begin"/>
            </w:r>
            <w:r w:rsidRPr="00A4496F">
              <w:rPr>
                <w:rFonts w:ascii="Arial" w:hAnsi="Arial" w:cs="Arial"/>
                <w:sz w:val="16"/>
                <w:szCs w:val="16"/>
              </w:rPr>
              <w:instrText xml:space="preserve"> PAGE </w:instrText>
            </w:r>
            <w:r w:rsidRPr="00A4496F">
              <w:rPr>
                <w:rFonts w:ascii="Arial" w:hAnsi="Arial" w:cs="Arial"/>
                <w:sz w:val="16"/>
                <w:szCs w:val="16"/>
              </w:rPr>
              <w:fldChar w:fldCharType="separate"/>
            </w:r>
            <w:r w:rsidRPr="00A4496F">
              <w:rPr>
                <w:rFonts w:ascii="Arial" w:hAnsi="Arial" w:cs="Arial"/>
                <w:noProof/>
                <w:sz w:val="16"/>
                <w:szCs w:val="16"/>
              </w:rPr>
              <w:t>2</w:t>
            </w:r>
            <w:r w:rsidRPr="00A4496F">
              <w:rPr>
                <w:rFonts w:ascii="Arial" w:hAnsi="Arial" w:cs="Arial"/>
                <w:sz w:val="16"/>
                <w:szCs w:val="16"/>
              </w:rPr>
              <w:fldChar w:fldCharType="end"/>
            </w:r>
            <w:r w:rsidRPr="00A4496F">
              <w:rPr>
                <w:rFonts w:ascii="Arial" w:hAnsi="Arial" w:cs="Arial"/>
                <w:sz w:val="16"/>
                <w:szCs w:val="16"/>
              </w:rPr>
              <w:t xml:space="preserve"> of </w:t>
            </w:r>
            <w:r w:rsidRPr="00A4496F">
              <w:rPr>
                <w:rFonts w:ascii="Arial" w:hAnsi="Arial" w:cs="Arial"/>
                <w:sz w:val="16"/>
                <w:szCs w:val="16"/>
              </w:rPr>
              <w:fldChar w:fldCharType="begin"/>
            </w:r>
            <w:r w:rsidRPr="00A4496F">
              <w:rPr>
                <w:rFonts w:ascii="Arial" w:hAnsi="Arial" w:cs="Arial"/>
                <w:sz w:val="16"/>
                <w:szCs w:val="16"/>
              </w:rPr>
              <w:instrText xml:space="preserve"> NUMPAGES  </w:instrText>
            </w:r>
            <w:r w:rsidRPr="00A4496F">
              <w:rPr>
                <w:rFonts w:ascii="Arial" w:hAnsi="Arial" w:cs="Arial"/>
                <w:sz w:val="16"/>
                <w:szCs w:val="16"/>
              </w:rPr>
              <w:fldChar w:fldCharType="separate"/>
            </w:r>
            <w:r w:rsidRPr="00A4496F">
              <w:rPr>
                <w:rFonts w:ascii="Arial" w:hAnsi="Arial" w:cs="Arial"/>
                <w:noProof/>
                <w:sz w:val="16"/>
                <w:szCs w:val="16"/>
              </w:rPr>
              <w:t>2</w:t>
            </w:r>
            <w:r w:rsidRPr="00A4496F">
              <w:rPr>
                <w:rFonts w:ascii="Arial" w:hAnsi="Arial" w:cs="Arial"/>
                <w:sz w:val="16"/>
                <w:szCs w:val="16"/>
              </w:rPr>
              <w:fldChar w:fldCharType="end"/>
            </w:r>
          </w:p>
        </w:sdtContent>
      </w:sdt>
    </w:sdtContent>
  </w:sdt>
  <w:p w14:paraId="64518B3A" w14:textId="48FEDE0C" w:rsidR="00A3151E" w:rsidRPr="00A3151E" w:rsidRDefault="00A4496F">
    <w:pPr>
      <w:pStyle w:val="Footer"/>
      <w:rPr>
        <w:rFonts w:ascii="Arial" w:hAnsi="Arial" w:cs="Arial"/>
        <w:sz w:val="16"/>
        <w:szCs w:val="16"/>
      </w:rPr>
    </w:pPr>
    <w:r>
      <w:rPr>
        <w:rFonts w:ascii="Arial" w:hAnsi="Arial" w:cs="Arial"/>
        <w:sz w:val="16"/>
        <w:szCs w:val="16"/>
      </w:rPr>
      <w:t>Uncontrolled when printe</w:t>
    </w:r>
    <w:r w:rsidR="00EC015E">
      <w:rPr>
        <w:rFonts w:ascii="Arial" w:hAnsi="Arial" w:cs="Arial"/>
        <w:sz w:val="16"/>
        <w:szCs w:val="16"/>
      </w:rPr>
      <w: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6F6F7" w14:textId="77777777" w:rsidR="00A27964" w:rsidRDefault="00A27964" w:rsidP="007D080F">
      <w:pPr>
        <w:spacing w:after="0" w:line="240" w:lineRule="auto"/>
      </w:pPr>
      <w:r>
        <w:separator/>
      </w:r>
    </w:p>
  </w:footnote>
  <w:footnote w:type="continuationSeparator" w:id="0">
    <w:p w14:paraId="00B7C357" w14:textId="77777777" w:rsidR="00A27964" w:rsidRDefault="00A27964" w:rsidP="007D0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5640" w14:textId="54AE80BC" w:rsidR="007D080F" w:rsidRPr="00230CE5" w:rsidRDefault="00693369">
    <w:pPr>
      <w:pStyle w:val="Header"/>
      <w:rPr>
        <w:rFonts w:ascii="Arial" w:hAnsi="Arial" w:cs="Arial"/>
        <w:sz w:val="16"/>
        <w:szCs w:val="16"/>
      </w:rPr>
    </w:pPr>
    <w:r w:rsidRPr="00230CE5">
      <w:rPr>
        <w:rFonts w:ascii="Arial" w:hAnsi="Arial" w:cs="Arial"/>
        <w:sz w:val="16"/>
        <w:szCs w:val="16"/>
      </w:rPr>
      <w:t>National Grid</w:t>
    </w:r>
    <w:r w:rsidR="006256B6">
      <w:rPr>
        <w:rFonts w:ascii="Arial" w:hAnsi="Arial" w:cs="Arial"/>
        <w:sz w:val="16"/>
        <w:szCs w:val="16"/>
      </w:rPr>
      <w:t xml:space="preserve"> </w:t>
    </w:r>
    <w:r w:rsidR="006256B6">
      <w:rPr>
        <w:rFonts w:ascii="Arial" w:hAnsi="Arial" w:cs="Arial"/>
        <w:sz w:val="16"/>
        <w:szCs w:val="16"/>
      </w:rPr>
      <w:tab/>
    </w:r>
    <w:r w:rsidR="006256B6">
      <w:rPr>
        <w:rFonts w:ascii="Arial" w:hAnsi="Arial" w:cs="Arial"/>
        <w:sz w:val="16"/>
        <w:szCs w:val="16"/>
      </w:rPr>
      <w:tab/>
      <w:t xml:space="preserve">Distribution Restoration Zone Control System </w:t>
    </w:r>
  </w:p>
  <w:p w14:paraId="30294D0B" w14:textId="6184B185" w:rsidR="00693369" w:rsidRPr="00447D76" w:rsidRDefault="00225104">
    <w:pPr>
      <w:pStyle w:val="Header"/>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59264" behindDoc="0" locked="0" layoutInCell="1" allowOverlap="1" wp14:anchorId="298C8C1A" wp14:editId="0B09F0E4">
              <wp:simplePos x="0" y="0"/>
              <wp:positionH relativeFrom="margin">
                <wp:align>left</wp:align>
              </wp:positionH>
              <wp:positionV relativeFrom="paragraph">
                <wp:posOffset>243205</wp:posOffset>
              </wp:positionV>
              <wp:extent cx="5715000"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5715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849AB8"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15pt" to="450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" strokecolor="black [3213]" strokeweight=".5pt">
              <v:stroke joinstyle="miter"/>
              <w10:wrap anchorx="margin"/>
            </v:line>
          </w:pict>
        </mc:Fallback>
      </mc:AlternateContent>
    </w:r>
    <w:r w:rsidR="00693369" w:rsidRPr="00230CE5">
      <w:rPr>
        <w:rFonts w:ascii="Arial" w:hAnsi="Arial" w:cs="Arial"/>
        <w:sz w:val="16"/>
        <w:szCs w:val="16"/>
      </w:rPr>
      <w:t>Technical Specification</w:t>
    </w:r>
    <w:r w:rsidR="00447D76">
      <w:rPr>
        <w:rFonts w:ascii="Arial" w:hAnsi="Arial" w:cs="Arial"/>
        <w:sz w:val="16"/>
        <w:szCs w:val="16"/>
      </w:rPr>
      <w:tab/>
    </w:r>
    <w:r w:rsidR="00447D76">
      <w:rPr>
        <w:rFonts w:ascii="Arial" w:hAnsi="Arial" w:cs="Arial"/>
        <w:sz w:val="16"/>
        <w:szCs w:val="16"/>
      </w:rPr>
      <w:tab/>
    </w:r>
    <w:r w:rsidR="00447D76" w:rsidRPr="00447D76">
      <w:rPr>
        <w:rFonts w:ascii="Arial" w:hAnsi="Arial" w:cs="Arial"/>
        <w:sz w:val="16"/>
        <w:szCs w:val="16"/>
      </w:rPr>
      <w:t>TS 3.24.</w:t>
    </w:r>
    <w:r w:rsidR="00447D76" w:rsidRPr="00447D76">
      <w:rPr>
        <w:rFonts w:ascii="Arial" w:hAnsi="Arial" w:cs="Arial"/>
        <w:sz w:val="16"/>
        <w:szCs w:val="16"/>
        <w:highlight w:val="yellow"/>
      </w:rPr>
      <w:t>XXX</w:t>
    </w:r>
    <w:r w:rsidR="00447D76" w:rsidRPr="00447D76">
      <w:rPr>
        <w:rFonts w:ascii="Arial" w:hAnsi="Arial" w:cs="Arial"/>
        <w:sz w:val="16"/>
        <w:szCs w:val="16"/>
      </w:rPr>
      <w:t xml:space="preserve"> (RES) - Issue 1 - </w:t>
    </w:r>
    <w:r w:rsidR="00447D76" w:rsidRPr="00447D76">
      <w:rPr>
        <w:rFonts w:ascii="Arial" w:hAnsi="Arial" w:cs="Arial"/>
        <w:sz w:val="16"/>
        <w:szCs w:val="16"/>
        <w:highlight w:val="yellow"/>
      </w:rPr>
      <w:t>June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A3EE4"/>
    <w:multiLevelType w:val="hybridMultilevel"/>
    <w:tmpl w:val="DC2E586E"/>
    <w:lvl w:ilvl="0" w:tplc="05284CD4">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BE1E5C"/>
    <w:multiLevelType w:val="hybridMultilevel"/>
    <w:tmpl w:val="4080BCE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D54F20"/>
    <w:multiLevelType w:val="hybridMultilevel"/>
    <w:tmpl w:val="4D9A7A7C"/>
    <w:lvl w:ilvl="0" w:tplc="2CB44674">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 w15:restartNumberingAfterBreak="0">
    <w:nsid w:val="5A6A6A47"/>
    <w:multiLevelType w:val="hybridMultilevel"/>
    <w:tmpl w:val="1EBA1EBE"/>
    <w:lvl w:ilvl="0" w:tplc="2B1C4254">
      <w:start w:val="1"/>
      <w:numFmt w:val="bullet"/>
      <w:lvlText w:val="•"/>
      <w:lvlJc w:val="left"/>
      <w:pPr>
        <w:ind w:left="1215" w:hanging="360"/>
      </w:pPr>
      <w:rPr>
        <w:rFonts w:ascii="Arial" w:eastAsiaTheme="minorHAnsi" w:hAnsi="Arial" w:cs="Aria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eighton, Alan (Northern Powergrid)">
    <w15:presenceInfo w15:providerId="AD" w15:userId="S::Alan.Creighton@northernpowergrid.com::255eb25e-e221-41cd-b20f-ccd106ec3c87"/>
  </w15:person>
  <w15:person w15:author="David Halford">
    <w15:presenceInfo w15:providerId="AD" w15:userId="S::david.halford@uk.nationalgrid.com::c573fcee-f74c-4413-b2d4-2ec31e0f4c71"/>
  </w15:person>
  <w15:person w15:author="adenola (ESO), Sade">
    <w15:presenceInfo w15:providerId="AD" w15:userId="S::Sade.Adenola@uk.nationalgrid.com::51a84513-85ef-46b3-9e85-a2766f7643dc"/>
  </w15:person>
  <w15:person w15:author="Antony Johnson">
    <w15:presenceInfo w15:providerId="None" w15:userId="Antony Joh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formatting="1" w:enforcement="1" w:cryptProviderType="rsaAES" w:cryptAlgorithmClass="hash" w:cryptAlgorithmType="typeAny" w:cryptAlgorithmSid="14" w:cryptSpinCount="100000" w:hash="EOBoaaQej9ZEf8l4RKjC67LFQjN+QVkvCmp+2M5c5bzg+DTjj9xdEmTyMzYw2dKOJ/kM/jtblix7BnLDzHa77A==" w:salt="t3gm4JlfgfBtFokvXy0v8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E66"/>
    <w:rsid w:val="00012651"/>
    <w:rsid w:val="00021016"/>
    <w:rsid w:val="000234EE"/>
    <w:rsid w:val="00024734"/>
    <w:rsid w:val="000366CA"/>
    <w:rsid w:val="000405E6"/>
    <w:rsid w:val="00046EB5"/>
    <w:rsid w:val="0006767D"/>
    <w:rsid w:val="00076EA3"/>
    <w:rsid w:val="00091A8F"/>
    <w:rsid w:val="00091D42"/>
    <w:rsid w:val="00097C3D"/>
    <w:rsid w:val="000B22B3"/>
    <w:rsid w:val="000C6197"/>
    <w:rsid w:val="000E1213"/>
    <w:rsid w:val="000E4750"/>
    <w:rsid w:val="000E6B43"/>
    <w:rsid w:val="000E726E"/>
    <w:rsid w:val="00104FA3"/>
    <w:rsid w:val="001060B3"/>
    <w:rsid w:val="0010652C"/>
    <w:rsid w:val="0010689B"/>
    <w:rsid w:val="0011278C"/>
    <w:rsid w:val="001176D2"/>
    <w:rsid w:val="00121096"/>
    <w:rsid w:val="001239B2"/>
    <w:rsid w:val="00125273"/>
    <w:rsid w:val="00126F99"/>
    <w:rsid w:val="00135344"/>
    <w:rsid w:val="00135A82"/>
    <w:rsid w:val="001449C1"/>
    <w:rsid w:val="001474E0"/>
    <w:rsid w:val="00152BB5"/>
    <w:rsid w:val="00153EAC"/>
    <w:rsid w:val="00161BF2"/>
    <w:rsid w:val="001766AE"/>
    <w:rsid w:val="00176DDD"/>
    <w:rsid w:val="001774D4"/>
    <w:rsid w:val="001A5C61"/>
    <w:rsid w:val="001B5458"/>
    <w:rsid w:val="001B592C"/>
    <w:rsid w:val="001B70A7"/>
    <w:rsid w:val="001C149B"/>
    <w:rsid w:val="001C4CB1"/>
    <w:rsid w:val="001C7194"/>
    <w:rsid w:val="001D4561"/>
    <w:rsid w:val="001D4B69"/>
    <w:rsid w:val="001D735C"/>
    <w:rsid w:val="001E5BB8"/>
    <w:rsid w:val="00215FF6"/>
    <w:rsid w:val="00225104"/>
    <w:rsid w:val="00230CE5"/>
    <w:rsid w:val="00232A91"/>
    <w:rsid w:val="00234904"/>
    <w:rsid w:val="00237258"/>
    <w:rsid w:val="00283396"/>
    <w:rsid w:val="002851E5"/>
    <w:rsid w:val="00290138"/>
    <w:rsid w:val="002906F9"/>
    <w:rsid w:val="00290C1F"/>
    <w:rsid w:val="002A0A11"/>
    <w:rsid w:val="002A484C"/>
    <w:rsid w:val="002C21DD"/>
    <w:rsid w:val="002C55D7"/>
    <w:rsid w:val="002D7B10"/>
    <w:rsid w:val="002F6688"/>
    <w:rsid w:val="002F66A1"/>
    <w:rsid w:val="0031183D"/>
    <w:rsid w:val="00312080"/>
    <w:rsid w:val="003125DA"/>
    <w:rsid w:val="00314B57"/>
    <w:rsid w:val="003158B6"/>
    <w:rsid w:val="00324CFC"/>
    <w:rsid w:val="00332162"/>
    <w:rsid w:val="0033273E"/>
    <w:rsid w:val="0033529E"/>
    <w:rsid w:val="0034405E"/>
    <w:rsid w:val="00352AC4"/>
    <w:rsid w:val="00363B98"/>
    <w:rsid w:val="003757A5"/>
    <w:rsid w:val="00375845"/>
    <w:rsid w:val="00382EB2"/>
    <w:rsid w:val="003860FD"/>
    <w:rsid w:val="00390662"/>
    <w:rsid w:val="00392DCC"/>
    <w:rsid w:val="003A2231"/>
    <w:rsid w:val="003A2763"/>
    <w:rsid w:val="003A68EA"/>
    <w:rsid w:val="003C01CB"/>
    <w:rsid w:val="003C2C22"/>
    <w:rsid w:val="003C3303"/>
    <w:rsid w:val="003C71A1"/>
    <w:rsid w:val="003E0E34"/>
    <w:rsid w:val="003E22BB"/>
    <w:rsid w:val="003E78FF"/>
    <w:rsid w:val="003F35EC"/>
    <w:rsid w:val="00401C7C"/>
    <w:rsid w:val="004158A7"/>
    <w:rsid w:val="00415BA8"/>
    <w:rsid w:val="0042720F"/>
    <w:rsid w:val="0043733D"/>
    <w:rsid w:val="004425EB"/>
    <w:rsid w:val="00447D76"/>
    <w:rsid w:val="00454C4F"/>
    <w:rsid w:val="00457740"/>
    <w:rsid w:val="00464276"/>
    <w:rsid w:val="004703C3"/>
    <w:rsid w:val="00476066"/>
    <w:rsid w:val="00485B42"/>
    <w:rsid w:val="004866AD"/>
    <w:rsid w:val="004A3B01"/>
    <w:rsid w:val="004B35DC"/>
    <w:rsid w:val="004C334A"/>
    <w:rsid w:val="004E10BC"/>
    <w:rsid w:val="004E2A57"/>
    <w:rsid w:val="004E6D9B"/>
    <w:rsid w:val="004F6A34"/>
    <w:rsid w:val="00520AD5"/>
    <w:rsid w:val="0052739D"/>
    <w:rsid w:val="005426C5"/>
    <w:rsid w:val="005504A2"/>
    <w:rsid w:val="00553839"/>
    <w:rsid w:val="005542F3"/>
    <w:rsid w:val="00560F2D"/>
    <w:rsid w:val="00583A3E"/>
    <w:rsid w:val="00586A0B"/>
    <w:rsid w:val="005C6E49"/>
    <w:rsid w:val="005D7166"/>
    <w:rsid w:val="006025C8"/>
    <w:rsid w:val="00610D9D"/>
    <w:rsid w:val="0061114E"/>
    <w:rsid w:val="00616ADA"/>
    <w:rsid w:val="006256B6"/>
    <w:rsid w:val="00626B98"/>
    <w:rsid w:val="00635521"/>
    <w:rsid w:val="006459C7"/>
    <w:rsid w:val="00646263"/>
    <w:rsid w:val="00650A19"/>
    <w:rsid w:val="006651B1"/>
    <w:rsid w:val="006663AB"/>
    <w:rsid w:val="00673933"/>
    <w:rsid w:val="00676BBF"/>
    <w:rsid w:val="00676D2A"/>
    <w:rsid w:val="00693369"/>
    <w:rsid w:val="006B0969"/>
    <w:rsid w:val="006B61F6"/>
    <w:rsid w:val="006C510C"/>
    <w:rsid w:val="006C6A4D"/>
    <w:rsid w:val="006D05D8"/>
    <w:rsid w:val="006D0702"/>
    <w:rsid w:val="006D4C0A"/>
    <w:rsid w:val="006D7124"/>
    <w:rsid w:val="006F27DD"/>
    <w:rsid w:val="006F3D44"/>
    <w:rsid w:val="007018D2"/>
    <w:rsid w:val="0071355A"/>
    <w:rsid w:val="007141D1"/>
    <w:rsid w:val="007206A8"/>
    <w:rsid w:val="007231A3"/>
    <w:rsid w:val="00724F6C"/>
    <w:rsid w:val="00727796"/>
    <w:rsid w:val="00733D85"/>
    <w:rsid w:val="007357FA"/>
    <w:rsid w:val="00736B6A"/>
    <w:rsid w:val="007411F7"/>
    <w:rsid w:val="00742211"/>
    <w:rsid w:val="00760141"/>
    <w:rsid w:val="00772B22"/>
    <w:rsid w:val="00777502"/>
    <w:rsid w:val="007803FA"/>
    <w:rsid w:val="00785737"/>
    <w:rsid w:val="00797B3A"/>
    <w:rsid w:val="007A2C9C"/>
    <w:rsid w:val="007B56A8"/>
    <w:rsid w:val="007B5751"/>
    <w:rsid w:val="007B6D9E"/>
    <w:rsid w:val="007B6EEF"/>
    <w:rsid w:val="007C0426"/>
    <w:rsid w:val="007D080F"/>
    <w:rsid w:val="007E23D7"/>
    <w:rsid w:val="00837685"/>
    <w:rsid w:val="008528B5"/>
    <w:rsid w:val="0085647B"/>
    <w:rsid w:val="00863BDB"/>
    <w:rsid w:val="008645D0"/>
    <w:rsid w:val="0086617B"/>
    <w:rsid w:val="008838A9"/>
    <w:rsid w:val="008901F4"/>
    <w:rsid w:val="008B451F"/>
    <w:rsid w:val="008C159C"/>
    <w:rsid w:val="008C46B7"/>
    <w:rsid w:val="008C5597"/>
    <w:rsid w:val="008C5BCB"/>
    <w:rsid w:val="008C6B47"/>
    <w:rsid w:val="008D22CA"/>
    <w:rsid w:val="008D400A"/>
    <w:rsid w:val="008D74D0"/>
    <w:rsid w:val="008E18E2"/>
    <w:rsid w:val="008F1C40"/>
    <w:rsid w:val="00904B32"/>
    <w:rsid w:val="00912245"/>
    <w:rsid w:val="00915D6D"/>
    <w:rsid w:val="00934A9A"/>
    <w:rsid w:val="00937C0B"/>
    <w:rsid w:val="00943AF5"/>
    <w:rsid w:val="009458E5"/>
    <w:rsid w:val="00966CBD"/>
    <w:rsid w:val="00983470"/>
    <w:rsid w:val="00995263"/>
    <w:rsid w:val="009A116B"/>
    <w:rsid w:val="009B4ECC"/>
    <w:rsid w:val="009D2619"/>
    <w:rsid w:val="009E7A67"/>
    <w:rsid w:val="009F016B"/>
    <w:rsid w:val="009F6010"/>
    <w:rsid w:val="009F703A"/>
    <w:rsid w:val="009F78A0"/>
    <w:rsid w:val="009F78CD"/>
    <w:rsid w:val="00A06146"/>
    <w:rsid w:val="00A11D4E"/>
    <w:rsid w:val="00A133E6"/>
    <w:rsid w:val="00A16E66"/>
    <w:rsid w:val="00A25F43"/>
    <w:rsid w:val="00A27964"/>
    <w:rsid w:val="00A3151E"/>
    <w:rsid w:val="00A3490E"/>
    <w:rsid w:val="00A368A9"/>
    <w:rsid w:val="00A368FC"/>
    <w:rsid w:val="00A426E4"/>
    <w:rsid w:val="00A44005"/>
    <w:rsid w:val="00A4496F"/>
    <w:rsid w:val="00A45817"/>
    <w:rsid w:val="00A8478F"/>
    <w:rsid w:val="00A9068A"/>
    <w:rsid w:val="00A94158"/>
    <w:rsid w:val="00AA10D9"/>
    <w:rsid w:val="00AB3ABA"/>
    <w:rsid w:val="00AB7A26"/>
    <w:rsid w:val="00AE1546"/>
    <w:rsid w:val="00AF3E44"/>
    <w:rsid w:val="00AF61AC"/>
    <w:rsid w:val="00B00911"/>
    <w:rsid w:val="00B12120"/>
    <w:rsid w:val="00B337D2"/>
    <w:rsid w:val="00B379BE"/>
    <w:rsid w:val="00B41D69"/>
    <w:rsid w:val="00B422E5"/>
    <w:rsid w:val="00B5391E"/>
    <w:rsid w:val="00B63E52"/>
    <w:rsid w:val="00B739E6"/>
    <w:rsid w:val="00B80F33"/>
    <w:rsid w:val="00B86B51"/>
    <w:rsid w:val="00B915C7"/>
    <w:rsid w:val="00BA66AB"/>
    <w:rsid w:val="00BA7150"/>
    <w:rsid w:val="00BF745C"/>
    <w:rsid w:val="00C02858"/>
    <w:rsid w:val="00C06BE0"/>
    <w:rsid w:val="00C34CFF"/>
    <w:rsid w:val="00C37AC7"/>
    <w:rsid w:val="00C37D52"/>
    <w:rsid w:val="00C43909"/>
    <w:rsid w:val="00C55248"/>
    <w:rsid w:val="00C57EAB"/>
    <w:rsid w:val="00C64B24"/>
    <w:rsid w:val="00C67EFB"/>
    <w:rsid w:val="00C7012F"/>
    <w:rsid w:val="00C75B00"/>
    <w:rsid w:val="00C823BD"/>
    <w:rsid w:val="00C90E04"/>
    <w:rsid w:val="00C91374"/>
    <w:rsid w:val="00CA033A"/>
    <w:rsid w:val="00CB1F24"/>
    <w:rsid w:val="00CB3FB7"/>
    <w:rsid w:val="00CC7667"/>
    <w:rsid w:val="00CD1155"/>
    <w:rsid w:val="00CD4289"/>
    <w:rsid w:val="00CD6432"/>
    <w:rsid w:val="00CF6AF0"/>
    <w:rsid w:val="00D026E6"/>
    <w:rsid w:val="00D04FC2"/>
    <w:rsid w:val="00D070EB"/>
    <w:rsid w:val="00D23C76"/>
    <w:rsid w:val="00D243C8"/>
    <w:rsid w:val="00D26279"/>
    <w:rsid w:val="00D27DB8"/>
    <w:rsid w:val="00D31281"/>
    <w:rsid w:val="00D36FD3"/>
    <w:rsid w:val="00D427A5"/>
    <w:rsid w:val="00D47002"/>
    <w:rsid w:val="00D527B6"/>
    <w:rsid w:val="00D82B67"/>
    <w:rsid w:val="00D90FFA"/>
    <w:rsid w:val="00D954B9"/>
    <w:rsid w:val="00DA0265"/>
    <w:rsid w:val="00DA1F79"/>
    <w:rsid w:val="00DA578F"/>
    <w:rsid w:val="00DA64DF"/>
    <w:rsid w:val="00DD0D0A"/>
    <w:rsid w:val="00DD4F31"/>
    <w:rsid w:val="00DE5ADA"/>
    <w:rsid w:val="00DE5B2E"/>
    <w:rsid w:val="00DE7A40"/>
    <w:rsid w:val="00DE7B8A"/>
    <w:rsid w:val="00E01534"/>
    <w:rsid w:val="00E04549"/>
    <w:rsid w:val="00E1253C"/>
    <w:rsid w:val="00E33FC1"/>
    <w:rsid w:val="00E41005"/>
    <w:rsid w:val="00E46903"/>
    <w:rsid w:val="00E64C30"/>
    <w:rsid w:val="00E674C6"/>
    <w:rsid w:val="00E77B6F"/>
    <w:rsid w:val="00E77D48"/>
    <w:rsid w:val="00E85CE4"/>
    <w:rsid w:val="00E94289"/>
    <w:rsid w:val="00EA19BD"/>
    <w:rsid w:val="00EA4258"/>
    <w:rsid w:val="00EA4D25"/>
    <w:rsid w:val="00EA637A"/>
    <w:rsid w:val="00EA75A8"/>
    <w:rsid w:val="00EB6BCE"/>
    <w:rsid w:val="00EB773F"/>
    <w:rsid w:val="00EC015E"/>
    <w:rsid w:val="00ED0EC9"/>
    <w:rsid w:val="00EE19EC"/>
    <w:rsid w:val="00EF3735"/>
    <w:rsid w:val="00EF4B23"/>
    <w:rsid w:val="00EF7D85"/>
    <w:rsid w:val="00F037DA"/>
    <w:rsid w:val="00F045EC"/>
    <w:rsid w:val="00F27A4B"/>
    <w:rsid w:val="00F513B0"/>
    <w:rsid w:val="00F514AD"/>
    <w:rsid w:val="00F64AF9"/>
    <w:rsid w:val="00F677CE"/>
    <w:rsid w:val="00F857C7"/>
    <w:rsid w:val="00F86887"/>
    <w:rsid w:val="00F87DDE"/>
    <w:rsid w:val="00F97387"/>
    <w:rsid w:val="00FA081B"/>
    <w:rsid w:val="00FA0B91"/>
    <w:rsid w:val="00FA31E8"/>
    <w:rsid w:val="00FA46C0"/>
    <w:rsid w:val="00FB56B9"/>
    <w:rsid w:val="00FB7A7A"/>
    <w:rsid w:val="00FD18FE"/>
    <w:rsid w:val="00FF6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217EC"/>
  <w15:chartTrackingRefBased/>
  <w15:docId w15:val="{970AF549-263E-4C08-8219-D5EABEFB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27DD"/>
    <w:rPr>
      <w:color w:val="0563C1" w:themeColor="hyperlink"/>
      <w:u w:val="single"/>
    </w:rPr>
  </w:style>
  <w:style w:type="character" w:styleId="UnresolvedMention">
    <w:name w:val="Unresolved Mention"/>
    <w:basedOn w:val="DefaultParagraphFont"/>
    <w:uiPriority w:val="99"/>
    <w:semiHidden/>
    <w:unhideWhenUsed/>
    <w:rsid w:val="006F27DD"/>
    <w:rPr>
      <w:color w:val="605E5C"/>
      <w:shd w:val="clear" w:color="auto" w:fill="E1DFDD"/>
    </w:rPr>
  </w:style>
  <w:style w:type="paragraph" w:styleId="ListParagraph">
    <w:name w:val="List Paragraph"/>
    <w:aliases w:val="Numbered list,List Paragraph1,PECI Bullets (Content),PECI Bullets,Dot pt,No Spacing1,List Paragraph Char Char Char,Indicator Text,Numbered Para 1,Bullet Points,MAIN CONTENT,OBC Bullet,List Paragraph11,List Paragraph12,F5 List Paragraph,L"/>
    <w:basedOn w:val="Normal"/>
    <w:link w:val="ListParagraphChar"/>
    <w:uiPriority w:val="34"/>
    <w:qFormat/>
    <w:rsid w:val="008C46B7"/>
    <w:pPr>
      <w:ind w:left="720"/>
      <w:contextualSpacing/>
    </w:pPr>
  </w:style>
  <w:style w:type="paragraph" w:styleId="Header">
    <w:name w:val="header"/>
    <w:basedOn w:val="Normal"/>
    <w:link w:val="HeaderChar"/>
    <w:uiPriority w:val="99"/>
    <w:unhideWhenUsed/>
    <w:rsid w:val="007D08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80F"/>
  </w:style>
  <w:style w:type="paragraph" w:styleId="Footer">
    <w:name w:val="footer"/>
    <w:basedOn w:val="Normal"/>
    <w:link w:val="FooterChar"/>
    <w:uiPriority w:val="99"/>
    <w:unhideWhenUsed/>
    <w:rsid w:val="007D08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80F"/>
  </w:style>
  <w:style w:type="character" w:styleId="CommentReference">
    <w:name w:val="annotation reference"/>
    <w:uiPriority w:val="99"/>
    <w:rsid w:val="008B451F"/>
    <w:rPr>
      <w:sz w:val="16"/>
      <w:szCs w:val="16"/>
    </w:rPr>
  </w:style>
  <w:style w:type="paragraph" w:styleId="CommentText">
    <w:name w:val="annotation text"/>
    <w:basedOn w:val="Normal"/>
    <w:link w:val="CommentTextChar"/>
    <w:uiPriority w:val="99"/>
    <w:rsid w:val="008B451F"/>
    <w:pPr>
      <w:widowControl w:val="0"/>
      <w:spacing w:after="0" w:line="240" w:lineRule="auto"/>
    </w:pPr>
    <w:rPr>
      <w:rFonts w:ascii="Arial" w:eastAsia="Times New Roman" w:hAnsi="Arial" w:cs="Times New Roman"/>
      <w:snapToGrid w:val="0"/>
      <w:sz w:val="20"/>
      <w:szCs w:val="20"/>
    </w:rPr>
  </w:style>
  <w:style w:type="character" w:customStyle="1" w:styleId="CommentTextChar">
    <w:name w:val="Comment Text Char"/>
    <w:basedOn w:val="DefaultParagraphFont"/>
    <w:link w:val="CommentText"/>
    <w:uiPriority w:val="99"/>
    <w:rsid w:val="008B451F"/>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312080"/>
    <w:pPr>
      <w:widowControl/>
      <w:spacing w:after="160"/>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312080"/>
    <w:rPr>
      <w:rFonts w:ascii="Arial" w:eastAsia="Times New Roman" w:hAnsi="Arial" w:cs="Times New Roman"/>
      <w:b/>
      <w:bCs/>
      <w:snapToGrid/>
      <w:sz w:val="20"/>
      <w:szCs w:val="20"/>
    </w:rPr>
  </w:style>
  <w:style w:type="paragraph" w:customStyle="1" w:styleId="Level1Text">
    <w:name w:val="Level 1 Text"/>
    <w:basedOn w:val="Normal"/>
    <w:link w:val="Level1TextChar"/>
    <w:rsid w:val="004425EB"/>
    <w:pPr>
      <w:keepLines/>
      <w:widowControl w:val="0"/>
      <w:tabs>
        <w:tab w:val="left" w:pos="1418"/>
      </w:tabs>
      <w:spacing w:after="120" w:line="264" w:lineRule="auto"/>
      <w:ind w:left="1418" w:hanging="1418"/>
      <w:jc w:val="both"/>
    </w:pPr>
    <w:rPr>
      <w:rFonts w:ascii="Arial" w:eastAsia="Times New Roman" w:hAnsi="Arial" w:cs="Times New Roman"/>
      <w:snapToGrid w:val="0"/>
      <w:color w:val="000000"/>
      <w:sz w:val="20"/>
      <w:szCs w:val="20"/>
      <w:lang w:val="en-US"/>
    </w:rPr>
  </w:style>
  <w:style w:type="character" w:customStyle="1" w:styleId="Level1TextChar">
    <w:name w:val="Level 1 Text Char"/>
    <w:link w:val="Level1Text"/>
    <w:locked/>
    <w:rsid w:val="004425EB"/>
    <w:rPr>
      <w:rFonts w:ascii="Arial" w:eastAsia="Times New Roman" w:hAnsi="Arial" w:cs="Times New Roman"/>
      <w:snapToGrid w:val="0"/>
      <w:color w:val="000000"/>
      <w:sz w:val="20"/>
      <w:szCs w:val="20"/>
      <w:lang w:val="en-US"/>
    </w:rPr>
  </w:style>
  <w:style w:type="character" w:customStyle="1" w:styleId="ListParagraphChar">
    <w:name w:val="List Paragraph Char"/>
    <w:aliases w:val="Numbered list Char,List Paragraph1 Char,PECI Bullets (Content) Char,PECI Bullets Char,Dot pt Char,No Spacing1 Char,List Paragraph Char Char Char Char,Indicator Text Char,Numbered Para 1 Char,Bullet Points Char,MAIN CONTENT Char"/>
    <w:basedOn w:val="DefaultParagraphFont"/>
    <w:link w:val="ListParagraph"/>
    <w:uiPriority w:val="34"/>
    <w:qFormat/>
    <w:locked/>
    <w:rsid w:val="00A06146"/>
  </w:style>
  <w:style w:type="paragraph" w:styleId="Revision">
    <w:name w:val="Revision"/>
    <w:hidden/>
    <w:uiPriority w:val="99"/>
    <w:semiHidden/>
    <w:rsid w:val="00583A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477F8C-BABD-4B42-A394-06040ED2C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09155-59A4-48C5-B580-57DFD0034525}">
  <ds:schemaRefs>
    <ds:schemaRef ds:uri="http://schemas.microsoft.com/sharepoint/v3/contenttype/forms"/>
  </ds:schemaRefs>
</ds:datastoreItem>
</file>

<file path=customXml/itemProps3.xml><?xml version="1.0" encoding="utf-8"?>
<ds:datastoreItem xmlns:ds="http://schemas.openxmlformats.org/officeDocument/2006/customXml" ds:itemID="{C2899120-610E-4D33-9971-DD9212C729D1}">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2334</Words>
  <Characters>13310</Characters>
  <Application>Microsoft Office Word</Application>
  <DocSecurity>8</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dc:creator>
  <cp:keywords/>
  <dc:description/>
  <cp:lastModifiedBy>Milly Lewis</cp:lastModifiedBy>
  <cp:revision>3</cp:revision>
  <cp:lastPrinted>2022-11-21T10:42:00Z</cp:lastPrinted>
  <dcterms:created xsi:type="dcterms:W3CDTF">2023-01-06T10:37:00Z</dcterms:created>
  <dcterms:modified xsi:type="dcterms:W3CDTF">2023-01-06T10:40:00Z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