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B0676"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40039716" w14:textId="77777777" w:rsidR="00EF6704" w:rsidRDefault="00EF6704" w:rsidP="0006725A">
      <w:pPr>
        <w:ind w:right="113"/>
        <w:rPr>
          <w:rFonts w:cs="Arial"/>
          <w:b/>
          <w:sz w:val="24"/>
        </w:rPr>
      </w:pPr>
    </w:p>
    <w:p w14:paraId="73ADD8E9" w14:textId="77777777" w:rsidR="00B44A00" w:rsidRPr="00B44A00" w:rsidRDefault="00313FF2" w:rsidP="00B44A00">
      <w:pPr>
        <w:rPr>
          <w:rFonts w:cs="Arial"/>
          <w:b/>
          <w:color w:val="F26522" w:themeColor="accent1"/>
          <w:sz w:val="28"/>
        </w:rPr>
      </w:pPr>
      <w:bookmarkStart w:id="0" w:name="_Hlk31877162"/>
      <w:r>
        <w:rPr>
          <w:rFonts w:cs="Arial"/>
          <w:b/>
          <w:color w:val="F26522" w:themeColor="accent1"/>
          <w:sz w:val="28"/>
        </w:rPr>
        <w:t>GC</w:t>
      </w:r>
      <w:r w:rsidR="009D3173">
        <w:rPr>
          <w:rFonts w:cs="Arial"/>
          <w:b/>
          <w:color w:val="F26522" w:themeColor="accent1"/>
          <w:sz w:val="28"/>
        </w:rPr>
        <w:t>0156</w:t>
      </w:r>
      <w:r w:rsidRPr="00760AB5">
        <w:rPr>
          <w:rFonts w:cs="Arial"/>
          <w:b/>
          <w:color w:val="F26522" w:themeColor="accent1"/>
          <w:sz w:val="28"/>
        </w:rPr>
        <w:t xml:space="preserve">: </w:t>
      </w:r>
      <w:r w:rsidR="00B44A00" w:rsidRPr="00B44A00">
        <w:rPr>
          <w:rFonts w:cs="Arial"/>
          <w:b/>
          <w:color w:val="F26522" w:themeColor="accent1"/>
          <w:sz w:val="28"/>
          <w:lang w:bidi="en-GB"/>
        </w:rPr>
        <w:t>Facilitating the Implementation of the Electricity System Restoration Standard</w:t>
      </w:r>
      <w:r w:rsidR="00B44A00" w:rsidRPr="00B44A00">
        <w:rPr>
          <w:rFonts w:cs="Arial"/>
          <w:b/>
          <w:color w:val="F26522" w:themeColor="accent1"/>
          <w:sz w:val="28"/>
        </w:rPr>
        <w:t xml:space="preserve"> </w:t>
      </w:r>
    </w:p>
    <w:p w14:paraId="689B1420" w14:textId="77777777" w:rsidR="003C60F9" w:rsidRPr="00CF795B" w:rsidRDefault="003C60F9" w:rsidP="003C60F9">
      <w:pPr>
        <w:rPr>
          <w:rFonts w:cs="Arial"/>
          <w:b/>
          <w:color w:val="F26522" w:themeColor="accent1"/>
          <w:sz w:val="24"/>
        </w:rPr>
      </w:pPr>
    </w:p>
    <w:bookmarkEnd w:id="0"/>
    <w:p w14:paraId="205FFF92"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DDC45C1" w14:textId="4FCF20E5"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to </w:t>
      </w:r>
      <w:hyperlink r:id="rId10" w:history="1">
        <w:r w:rsidRPr="009D3173">
          <w:rPr>
            <w:rStyle w:val="Hyperlink"/>
            <w:rFonts w:cs="Arial"/>
            <w:sz w:val="24"/>
          </w:rPr>
          <w:t>grid.code@nationalgrideso.com</w:t>
        </w:r>
      </w:hyperlink>
      <w:r>
        <w:rPr>
          <w:rStyle w:val="CommentReference"/>
        </w:rPr>
        <w:t xml:space="preserve"> </w:t>
      </w:r>
      <w:r w:rsidRPr="00CF795B">
        <w:rPr>
          <w:rFonts w:cs="Arial"/>
          <w:spacing w:val="-3"/>
          <w:sz w:val="24"/>
        </w:rPr>
        <w:t xml:space="preserve">by </w:t>
      </w:r>
      <w:r w:rsidR="009D3173" w:rsidRPr="005215AC">
        <w:rPr>
          <w:rFonts w:cs="Arial"/>
          <w:b/>
          <w:spacing w:val="-3"/>
          <w:sz w:val="24"/>
          <w:highlight w:val="yellow"/>
        </w:rPr>
        <w:t>5</w:t>
      </w:r>
      <w:r w:rsidRPr="005215AC">
        <w:rPr>
          <w:rFonts w:cs="Arial"/>
          <w:b/>
          <w:spacing w:val="-3"/>
          <w:sz w:val="24"/>
          <w:highlight w:val="yellow"/>
        </w:rPr>
        <w:t>pm</w:t>
      </w:r>
      <w:r w:rsidRPr="005215AC">
        <w:rPr>
          <w:rFonts w:cs="Arial"/>
          <w:spacing w:val="-3"/>
          <w:sz w:val="24"/>
          <w:highlight w:val="yellow"/>
        </w:rPr>
        <w:t xml:space="preserve"> on </w:t>
      </w:r>
      <w:r w:rsidR="005215AC" w:rsidRPr="005215AC">
        <w:rPr>
          <w:rFonts w:cs="Arial"/>
          <w:b/>
          <w:spacing w:val="-3"/>
          <w:sz w:val="24"/>
          <w:highlight w:val="yellow"/>
        </w:rPr>
        <w:t>09 December 2022</w:t>
      </w:r>
      <w:r w:rsidRPr="00CF795B">
        <w:rPr>
          <w:rFonts w:cs="Arial"/>
          <w:spacing w:val="-3"/>
          <w:sz w:val="24"/>
        </w:rPr>
        <w:t>.  Please note that any responses received after the deadline or sent to a different email address may not receive due consideration.</w:t>
      </w:r>
    </w:p>
    <w:p w14:paraId="266CBC0E" w14:textId="4D52D6F1" w:rsidR="00313FF2" w:rsidRPr="00CF795B" w:rsidRDefault="00313FF2" w:rsidP="005123CF">
      <w:pPr>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00766EA6">
        <w:rPr>
          <w:rFonts w:cs="Arial"/>
          <w:sz w:val="24"/>
        </w:rPr>
        <w:t xml:space="preserve"> </w:t>
      </w:r>
      <w:r w:rsidR="005123CF">
        <w:rPr>
          <w:rFonts w:cs="Arial"/>
          <w:sz w:val="24"/>
        </w:rPr>
        <w:t>B</w:t>
      </w:r>
      <w:r w:rsidR="00766EA6">
        <w:rPr>
          <w:rFonts w:cs="Arial"/>
          <w:sz w:val="24"/>
        </w:rPr>
        <w:t xml:space="preserve">anke John-Okwesa </w:t>
      </w:r>
      <w:hyperlink r:id="rId11" w:history="1">
        <w:r w:rsidR="005123CF" w:rsidRPr="00A743FE">
          <w:rPr>
            <w:rStyle w:val="Hyperlink"/>
            <w:rFonts w:cs="Arial"/>
            <w:sz w:val="24"/>
          </w:rPr>
          <w:t>banke.john-okwesa@nationalgrideso.com</w:t>
        </w:r>
      </w:hyperlink>
      <w:r w:rsidR="005123CF">
        <w:rPr>
          <w:rFonts w:cs="Arial"/>
          <w:sz w:val="24"/>
        </w:rPr>
        <w:t xml:space="preserve"> </w:t>
      </w:r>
      <w:r w:rsidRPr="00CF795B">
        <w:rPr>
          <w:rFonts w:cs="Arial"/>
          <w:sz w:val="24"/>
        </w:rPr>
        <w:t xml:space="preserve"> </w:t>
      </w:r>
      <w:r w:rsidRPr="00CF795B">
        <w:rPr>
          <w:sz w:val="24"/>
        </w:rPr>
        <w:t xml:space="preserve">or </w:t>
      </w:r>
      <w:hyperlink r:id="rId12" w:history="1">
        <w:r w:rsidRPr="005215AC">
          <w:rPr>
            <w:rStyle w:val="Hyperlink"/>
            <w:rFonts w:cs="Arial"/>
            <w:sz w:val="24"/>
          </w:rPr>
          <w:t>grid.code@nationalgrideso.com</w:t>
        </w:r>
      </w:hyperlink>
      <w:r>
        <w:rPr>
          <w:rStyle w:val="CommentReference"/>
        </w:rPr>
        <w:t xml:space="preserve"> </w:t>
      </w:r>
    </w:p>
    <w:p w14:paraId="34772EBE"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369DF26F" w14:textId="77777777" w:rsidTr="00760AB5">
        <w:trPr>
          <w:trHeight w:val="290"/>
        </w:trPr>
        <w:tc>
          <w:tcPr>
            <w:tcW w:w="3085" w:type="dxa"/>
            <w:shd w:val="clear" w:color="auto" w:fill="F26522" w:themeFill="accent1"/>
          </w:tcPr>
          <w:p w14:paraId="5B48F7B4"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19539593"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379C07" w14:textId="77777777" w:rsidTr="00760AB5">
        <w:trPr>
          <w:trHeight w:val="238"/>
        </w:trPr>
        <w:tc>
          <w:tcPr>
            <w:tcW w:w="3085" w:type="dxa"/>
          </w:tcPr>
          <w:p w14:paraId="646A517B"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C6D68A390E764D709ABEE37B4CC518BB"/>
            </w:placeholder>
            <w:showingPlcHdr/>
          </w:sdtPr>
          <w:sdtEndPr/>
          <w:sdtContent>
            <w:tc>
              <w:tcPr>
                <w:tcW w:w="5841" w:type="dxa"/>
              </w:tcPr>
              <w:p w14:paraId="5DC4CE9F"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032F3FB7" w14:textId="77777777" w:rsidTr="00760AB5">
        <w:trPr>
          <w:trHeight w:val="238"/>
        </w:trPr>
        <w:tc>
          <w:tcPr>
            <w:tcW w:w="3085" w:type="dxa"/>
          </w:tcPr>
          <w:p w14:paraId="0A699276"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7A220C9314034D2DAD554AEFA7824C26"/>
            </w:placeholder>
            <w:showingPlcHdr/>
          </w:sdtPr>
          <w:sdtEndPr/>
          <w:sdtContent>
            <w:tc>
              <w:tcPr>
                <w:tcW w:w="5841" w:type="dxa"/>
              </w:tcPr>
              <w:p w14:paraId="0F246B2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19ACBA4" w14:textId="77777777" w:rsidTr="00760AB5">
        <w:trPr>
          <w:trHeight w:val="238"/>
        </w:trPr>
        <w:tc>
          <w:tcPr>
            <w:tcW w:w="3085" w:type="dxa"/>
          </w:tcPr>
          <w:p w14:paraId="46ABF7B8"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C992F3A154F74ED2B329F6F9903C9377"/>
            </w:placeholder>
            <w:showingPlcHdr/>
          </w:sdtPr>
          <w:sdtEndPr/>
          <w:sdtContent>
            <w:tc>
              <w:tcPr>
                <w:tcW w:w="5841" w:type="dxa"/>
              </w:tcPr>
              <w:p w14:paraId="4E4B161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CE5981A" w14:textId="77777777" w:rsidTr="00760AB5">
        <w:trPr>
          <w:trHeight w:val="238"/>
        </w:trPr>
        <w:tc>
          <w:tcPr>
            <w:tcW w:w="3085" w:type="dxa"/>
          </w:tcPr>
          <w:p w14:paraId="1A832C45"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C992F3A154F74ED2B329F6F9903C9377"/>
            </w:placeholder>
            <w:showingPlcHdr/>
          </w:sdtPr>
          <w:sdtEndPr/>
          <w:sdtContent>
            <w:tc>
              <w:tcPr>
                <w:tcW w:w="5841" w:type="dxa"/>
              </w:tcPr>
              <w:p w14:paraId="354616CD" w14:textId="77777777" w:rsidR="00760AB5" w:rsidRDefault="00760AB5" w:rsidP="00760AB5">
                <w:pPr>
                  <w:rPr>
                    <w:sz w:val="24"/>
                  </w:rPr>
                </w:pPr>
                <w:r w:rsidRPr="004C39B5">
                  <w:rPr>
                    <w:rStyle w:val="PlaceholderText"/>
                    <w:rFonts w:eastAsiaTheme="minorHAnsi"/>
                  </w:rPr>
                  <w:t>Click or tap here to enter text.</w:t>
                </w:r>
              </w:p>
            </w:tc>
          </w:sdtContent>
        </w:sdt>
      </w:tr>
    </w:tbl>
    <w:p w14:paraId="6F091148" w14:textId="77777777" w:rsidR="00760AB5" w:rsidRDefault="00760AB5" w:rsidP="00677103">
      <w:pPr>
        <w:pStyle w:val="BodyText"/>
        <w:rPr>
          <w:rFonts w:cs="Arial"/>
          <w:b/>
          <w:sz w:val="24"/>
        </w:rPr>
      </w:pPr>
    </w:p>
    <w:p w14:paraId="49E8F051"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00C98054" w14:textId="77777777" w:rsidTr="005F422C">
        <w:tc>
          <w:tcPr>
            <w:tcW w:w="3798" w:type="dxa"/>
            <w:hideMark/>
          </w:tcPr>
          <w:p w14:paraId="08582254"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3829AE42" w14:textId="77777777" w:rsidR="005F422C" w:rsidRPr="009329E0" w:rsidRDefault="00D31CE3">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320EE73B" w14:textId="77777777" w:rsidR="005F422C" w:rsidRPr="009329E0" w:rsidRDefault="00D31CE3">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4D4CCB57" w14:textId="77777777" w:rsidR="005F422C" w:rsidRDefault="005F422C" w:rsidP="005F422C">
      <w:pPr>
        <w:rPr>
          <w:i/>
        </w:rPr>
      </w:pPr>
    </w:p>
    <w:p w14:paraId="1621A49F"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23B528CD" w14:textId="77777777" w:rsidR="005F422C" w:rsidRPr="00AC4CF2" w:rsidRDefault="005F422C" w:rsidP="00677103">
      <w:pPr>
        <w:pStyle w:val="BodyText"/>
        <w:rPr>
          <w:rFonts w:cs="Arial"/>
          <w:b/>
          <w:sz w:val="24"/>
        </w:rPr>
      </w:pPr>
    </w:p>
    <w:p w14:paraId="77EB0D6C"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0F6ED6FB" w14:textId="77777777" w:rsidR="00313FF2" w:rsidRPr="0050271D" w:rsidRDefault="00313FF2" w:rsidP="00313FF2">
      <w:pPr>
        <w:spacing w:after="160" w:line="259" w:lineRule="auto"/>
        <w:rPr>
          <w:i/>
        </w:rPr>
      </w:pPr>
    </w:p>
    <w:p w14:paraId="2A3A20A5" w14:textId="77777777" w:rsidR="00313FF2" w:rsidRPr="0050271D" w:rsidRDefault="00313FF2" w:rsidP="00313FF2">
      <w:pPr>
        <w:pStyle w:val="ListParagraph"/>
        <w:numPr>
          <w:ilvl w:val="0"/>
          <w:numId w:val="11"/>
        </w:numPr>
        <w:spacing w:after="160" w:line="259" w:lineRule="auto"/>
        <w:rPr>
          <w:i/>
        </w:rPr>
      </w:pPr>
      <w:r w:rsidRPr="0050271D">
        <w:rPr>
          <w:i/>
        </w:rPr>
        <w:t>To permit the development, maintenance and operation of an efficient, coordinated and economical system for the transmission of electricity</w:t>
      </w:r>
    </w:p>
    <w:p w14:paraId="13031C08"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9571A52" w14:textId="77777777" w:rsidR="00313FF2" w:rsidRPr="0050271D" w:rsidRDefault="00313FF2" w:rsidP="00313FF2">
      <w:pPr>
        <w:pStyle w:val="ListParagraph"/>
        <w:numPr>
          <w:ilvl w:val="0"/>
          <w:numId w:val="11"/>
        </w:numPr>
        <w:spacing w:after="160" w:line="259" w:lineRule="auto"/>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1D99BD91"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1B5E37BA" w14:textId="203C0AE5" w:rsidR="00315632" w:rsidRPr="005215AC" w:rsidRDefault="00313FF2" w:rsidP="0031563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088C8AF0" w14:textId="5D5C23CF" w:rsidR="00BF1D93" w:rsidRDefault="00760AB5" w:rsidP="006B01C4">
      <w:pPr>
        <w:pStyle w:val="BodyText"/>
        <w:rPr>
          <w:rFonts w:cs="Arial"/>
          <w:b/>
          <w:sz w:val="24"/>
        </w:rPr>
      </w:pPr>
      <w:r w:rsidRPr="00AC4CF2">
        <w:rPr>
          <w:rFonts w:cs="Arial"/>
          <w:b/>
          <w:sz w:val="24"/>
        </w:rPr>
        <w:lastRenderedPageBreak/>
        <w:t>Please express your views</w:t>
      </w:r>
      <w:r w:rsidR="00F03714">
        <w:rPr>
          <w:rFonts w:cs="Arial"/>
          <w:b/>
          <w:sz w:val="24"/>
        </w:rPr>
        <w:t xml:space="preserve"> using the tick boxes</w:t>
      </w:r>
      <w:r w:rsidR="00660A1E">
        <w:rPr>
          <w:rFonts w:cs="Arial"/>
          <w:b/>
          <w:sz w:val="24"/>
        </w:rPr>
        <w:t xml:space="preserve"> and text box spaces provided</w:t>
      </w:r>
      <w:r w:rsidRPr="00AC4CF2">
        <w:rPr>
          <w:rFonts w:cs="Arial"/>
          <w:b/>
          <w:sz w:val="24"/>
        </w:rPr>
        <w:t xml:space="preserve"> </w:t>
      </w:r>
      <w:r>
        <w:rPr>
          <w:rFonts w:cs="Arial"/>
          <w:b/>
          <w:sz w:val="24"/>
        </w:rPr>
        <w:t>in the right-hand side of the table below</w:t>
      </w:r>
      <w:r w:rsidRPr="00AC4CF2">
        <w:rPr>
          <w:rFonts w:cs="Arial"/>
          <w:b/>
          <w:sz w:val="24"/>
        </w:rPr>
        <w:t>.</w:t>
      </w:r>
    </w:p>
    <w:tbl>
      <w:tblPr>
        <w:tblW w:w="10206"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26"/>
        <w:gridCol w:w="2544"/>
        <w:gridCol w:w="1418"/>
        <w:gridCol w:w="5818"/>
      </w:tblGrid>
      <w:tr w:rsidR="00050366" w:rsidRPr="00CF795B" w14:paraId="20B3D53E" w14:textId="77777777" w:rsidTr="00564906">
        <w:trPr>
          <w:trHeight w:val="264"/>
        </w:trPr>
        <w:tc>
          <w:tcPr>
            <w:tcW w:w="10206" w:type="dxa"/>
            <w:gridSpan w:val="4"/>
            <w:shd w:val="clear" w:color="auto" w:fill="F26522" w:themeFill="accent1"/>
          </w:tcPr>
          <w:p w14:paraId="12BABB65" w14:textId="77777777" w:rsidR="00E9170A" w:rsidRPr="00CF795B" w:rsidRDefault="00E9170A" w:rsidP="00720CE0">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050366" w:rsidRPr="00CF795B" w14:paraId="78110873" w14:textId="77777777" w:rsidTr="00564906">
        <w:trPr>
          <w:trHeight w:val="625"/>
        </w:trPr>
        <w:tc>
          <w:tcPr>
            <w:tcW w:w="426" w:type="dxa"/>
            <w:vMerge w:val="restart"/>
          </w:tcPr>
          <w:p w14:paraId="2E08688E" w14:textId="77777777" w:rsidR="00355C95" w:rsidRPr="009E1BFB" w:rsidRDefault="00355C95" w:rsidP="00720CE0">
            <w:pPr>
              <w:rPr>
                <w:rFonts w:cs="Arial"/>
                <w:sz w:val="24"/>
              </w:rPr>
            </w:pPr>
            <w:r w:rsidRPr="009E1BFB">
              <w:rPr>
                <w:rFonts w:cs="Arial"/>
                <w:sz w:val="24"/>
              </w:rPr>
              <w:t>1</w:t>
            </w:r>
          </w:p>
        </w:tc>
        <w:tc>
          <w:tcPr>
            <w:tcW w:w="2544" w:type="dxa"/>
            <w:vMerge w:val="restart"/>
          </w:tcPr>
          <w:p w14:paraId="139FD430" w14:textId="400B3F28" w:rsidR="00355C95" w:rsidRPr="009E1BFB" w:rsidRDefault="00355C95" w:rsidP="00720CE0">
            <w:pPr>
              <w:rPr>
                <w:sz w:val="24"/>
              </w:rPr>
            </w:pPr>
            <w:r w:rsidRPr="009E1BFB">
              <w:rPr>
                <w:sz w:val="24"/>
              </w:rPr>
              <w:t>Do you believe that the Original Proposal</w:t>
            </w:r>
            <w:r>
              <w:rPr>
                <w:sz w:val="24"/>
              </w:rPr>
              <w:t xml:space="preserve"> </w:t>
            </w:r>
            <w:r w:rsidRPr="009E1BFB">
              <w:rPr>
                <w:sz w:val="24"/>
              </w:rPr>
              <w:t>better facilitates the Applicable Objectives?</w:t>
            </w:r>
          </w:p>
        </w:tc>
        <w:tc>
          <w:tcPr>
            <w:tcW w:w="7236" w:type="dxa"/>
            <w:gridSpan w:val="2"/>
          </w:tcPr>
          <w:p w14:paraId="759BE0EE" w14:textId="77777777" w:rsidR="00355C95" w:rsidRDefault="00355C95" w:rsidP="00720CE0">
            <w:pPr>
              <w:pStyle w:val="BodyText"/>
              <w:rPr>
                <w:sz w:val="24"/>
              </w:rPr>
            </w:pPr>
            <w:r>
              <w:rPr>
                <w:sz w:val="24"/>
              </w:rPr>
              <w:t xml:space="preserve">Mark the Objectives which you </w:t>
            </w:r>
            <w:r w:rsidR="009D6F74">
              <w:rPr>
                <w:sz w:val="24"/>
              </w:rPr>
              <w:t>believe</w:t>
            </w:r>
            <w:r>
              <w:rPr>
                <w:sz w:val="24"/>
              </w:rPr>
              <w:t xml:space="preserve"> each solution better facilitates:</w:t>
            </w:r>
          </w:p>
        </w:tc>
      </w:tr>
      <w:tr w:rsidR="00050366" w:rsidRPr="00CF795B" w14:paraId="2157B289" w14:textId="77777777" w:rsidTr="00564906">
        <w:trPr>
          <w:trHeight w:val="20"/>
        </w:trPr>
        <w:tc>
          <w:tcPr>
            <w:tcW w:w="426" w:type="dxa"/>
            <w:vMerge/>
          </w:tcPr>
          <w:p w14:paraId="407E2148" w14:textId="77777777" w:rsidR="00355C95" w:rsidRPr="009E1BFB" w:rsidRDefault="00355C95" w:rsidP="00355C95">
            <w:pPr>
              <w:rPr>
                <w:rFonts w:cs="Arial"/>
                <w:sz w:val="24"/>
              </w:rPr>
            </w:pPr>
          </w:p>
        </w:tc>
        <w:tc>
          <w:tcPr>
            <w:tcW w:w="2544" w:type="dxa"/>
            <w:vMerge/>
          </w:tcPr>
          <w:p w14:paraId="41CFAA96" w14:textId="77777777" w:rsidR="00355C95" w:rsidRPr="009E1BFB" w:rsidRDefault="00355C95" w:rsidP="00355C95">
            <w:pPr>
              <w:rPr>
                <w:rFonts w:cs="Arial"/>
                <w:bCs/>
                <w:sz w:val="24"/>
              </w:rPr>
            </w:pPr>
          </w:p>
        </w:tc>
        <w:tc>
          <w:tcPr>
            <w:tcW w:w="1418" w:type="dxa"/>
          </w:tcPr>
          <w:p w14:paraId="56D017C1" w14:textId="77777777" w:rsidR="00355C95" w:rsidRPr="00867B72" w:rsidRDefault="00355C95" w:rsidP="00355C95">
            <w:pPr>
              <w:pStyle w:val="BodyText"/>
              <w:rPr>
                <w:sz w:val="24"/>
              </w:rPr>
            </w:pPr>
            <w:r>
              <w:rPr>
                <w:sz w:val="24"/>
              </w:rPr>
              <w:t>Original</w:t>
            </w:r>
          </w:p>
        </w:tc>
        <w:tc>
          <w:tcPr>
            <w:tcW w:w="5818" w:type="dxa"/>
          </w:tcPr>
          <w:p w14:paraId="082C2A19" w14:textId="77777777" w:rsidR="00355C95" w:rsidRPr="00867B72" w:rsidRDefault="00D31CE3"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sdt>
              <w:sdtPr>
                <w:rPr>
                  <w:sz w:val="24"/>
                </w:rPr>
                <w:id w:val="-198777908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sdt>
              <w:sdtPr>
                <w:rPr>
                  <w:sz w:val="24"/>
                </w:rPr>
                <w:id w:val="1669131215"/>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sdt>
              <w:sdtPr>
                <w:rPr>
                  <w:sz w:val="24"/>
                </w:rPr>
                <w:id w:val="-1095402401"/>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sdt>
              <w:sdtPr>
                <w:rPr>
                  <w:sz w:val="24"/>
                </w:rPr>
                <w:id w:val="-169606916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p>
        </w:tc>
      </w:tr>
      <w:tr w:rsidR="00050366" w:rsidRPr="00CF795B" w14:paraId="099012EC" w14:textId="77777777" w:rsidTr="00564906">
        <w:trPr>
          <w:trHeight w:val="20"/>
        </w:trPr>
        <w:tc>
          <w:tcPr>
            <w:tcW w:w="426" w:type="dxa"/>
            <w:vMerge/>
          </w:tcPr>
          <w:p w14:paraId="3C69071D" w14:textId="77777777" w:rsidR="00355C95" w:rsidRPr="009E1BFB" w:rsidRDefault="00355C95" w:rsidP="00355C95">
            <w:pPr>
              <w:rPr>
                <w:rFonts w:cs="Arial"/>
                <w:sz w:val="24"/>
              </w:rPr>
            </w:pPr>
          </w:p>
        </w:tc>
        <w:tc>
          <w:tcPr>
            <w:tcW w:w="2544" w:type="dxa"/>
            <w:vMerge/>
          </w:tcPr>
          <w:p w14:paraId="2442B91B" w14:textId="77777777" w:rsidR="00355C95" w:rsidRPr="009E1BFB" w:rsidRDefault="00355C95" w:rsidP="00355C95">
            <w:pPr>
              <w:rPr>
                <w:rFonts w:cs="Arial"/>
                <w:bCs/>
                <w:sz w:val="24"/>
              </w:rPr>
            </w:pPr>
          </w:p>
        </w:tc>
        <w:tc>
          <w:tcPr>
            <w:tcW w:w="1418" w:type="dxa"/>
          </w:tcPr>
          <w:p w14:paraId="2EC404EB" w14:textId="6B201A6C" w:rsidR="00355C95" w:rsidRDefault="00355C95" w:rsidP="00355C95">
            <w:pPr>
              <w:pStyle w:val="BodyText"/>
              <w:rPr>
                <w:sz w:val="24"/>
              </w:rPr>
            </w:pPr>
            <w:r>
              <w:rPr>
                <w:sz w:val="24"/>
              </w:rPr>
              <w:t>WAGCM</w:t>
            </w:r>
            <w:r w:rsidR="005215AC">
              <w:rPr>
                <w:sz w:val="24"/>
              </w:rPr>
              <w:t>X</w:t>
            </w:r>
          </w:p>
        </w:tc>
        <w:tc>
          <w:tcPr>
            <w:tcW w:w="5818" w:type="dxa"/>
          </w:tcPr>
          <w:p w14:paraId="30FD897B" w14:textId="77777777" w:rsidR="00355C95" w:rsidRDefault="00D31CE3" w:rsidP="00355C95">
            <w:pPr>
              <w:pStyle w:val="BodyText"/>
              <w:rPr>
                <w:sz w:val="24"/>
              </w:rPr>
            </w:pPr>
            <w:sdt>
              <w:sdtPr>
                <w:rPr>
                  <w:sz w:val="24"/>
                </w:rPr>
                <w:id w:val="-208221064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sdt>
              <w:sdtPr>
                <w:rPr>
                  <w:sz w:val="24"/>
                </w:rPr>
                <w:id w:val="-23786935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sdt>
              <w:sdtPr>
                <w:rPr>
                  <w:sz w:val="24"/>
                </w:rPr>
                <w:id w:val="-614753307"/>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sdt>
              <w:sdtPr>
                <w:rPr>
                  <w:sz w:val="24"/>
                </w:rPr>
                <w:id w:val="48966839"/>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sdt>
              <w:sdtPr>
                <w:rPr>
                  <w:sz w:val="24"/>
                </w:rPr>
                <w:id w:val="-1493181988"/>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p>
        </w:tc>
      </w:tr>
      <w:tr w:rsidR="00050366" w:rsidRPr="00CF795B" w14:paraId="308AD6E0" w14:textId="77777777" w:rsidTr="00564906">
        <w:trPr>
          <w:trHeight w:val="624"/>
        </w:trPr>
        <w:tc>
          <w:tcPr>
            <w:tcW w:w="426" w:type="dxa"/>
            <w:vMerge/>
          </w:tcPr>
          <w:p w14:paraId="134F1E5D" w14:textId="77777777" w:rsidR="00355C95" w:rsidRPr="009E1BFB" w:rsidRDefault="00355C95" w:rsidP="00720CE0">
            <w:pPr>
              <w:rPr>
                <w:rFonts w:cs="Arial"/>
                <w:sz w:val="24"/>
              </w:rPr>
            </w:pPr>
          </w:p>
        </w:tc>
        <w:tc>
          <w:tcPr>
            <w:tcW w:w="2544" w:type="dxa"/>
            <w:vMerge/>
          </w:tcPr>
          <w:p w14:paraId="5D4C913D" w14:textId="77777777" w:rsidR="00355C95" w:rsidRPr="009E1BFB" w:rsidRDefault="00355C95" w:rsidP="00720CE0">
            <w:pPr>
              <w:rPr>
                <w:sz w:val="24"/>
              </w:rPr>
            </w:pPr>
          </w:p>
        </w:tc>
        <w:sdt>
          <w:sdtPr>
            <w:rPr>
              <w:sz w:val="24"/>
            </w:rPr>
            <w:id w:val="-1760202611"/>
            <w:placeholder>
              <w:docPart w:val="5F0363F065DC451F8A504EF83D94AACA"/>
            </w:placeholder>
            <w:showingPlcHdr/>
          </w:sdtPr>
          <w:sdtEndPr/>
          <w:sdtContent>
            <w:tc>
              <w:tcPr>
                <w:tcW w:w="7236" w:type="dxa"/>
                <w:gridSpan w:val="2"/>
              </w:tcPr>
              <w:p w14:paraId="5D6CC33D" w14:textId="77777777" w:rsidR="00355C95" w:rsidRDefault="00355C95" w:rsidP="00720CE0">
                <w:pPr>
                  <w:pStyle w:val="BodyText"/>
                  <w:rPr>
                    <w:sz w:val="24"/>
                  </w:rPr>
                </w:pPr>
                <w:r w:rsidRPr="004C39B5">
                  <w:rPr>
                    <w:rStyle w:val="PlaceholderText"/>
                    <w:rFonts w:eastAsiaTheme="minorHAnsi"/>
                  </w:rPr>
                  <w:t>Click or tap here to enter text.</w:t>
                </w:r>
              </w:p>
            </w:tc>
          </w:sdtContent>
        </w:sdt>
      </w:tr>
      <w:tr w:rsidR="00050366" w:rsidRPr="00CF795B" w14:paraId="1A4BAEAB" w14:textId="77777777" w:rsidTr="00564906">
        <w:trPr>
          <w:trHeight w:val="500"/>
        </w:trPr>
        <w:tc>
          <w:tcPr>
            <w:tcW w:w="426" w:type="dxa"/>
            <w:vMerge w:val="restart"/>
          </w:tcPr>
          <w:p w14:paraId="59620F70" w14:textId="77777777" w:rsidR="00E9170A" w:rsidRPr="00CF795B" w:rsidRDefault="00E9170A" w:rsidP="00720CE0">
            <w:pPr>
              <w:rPr>
                <w:rFonts w:cs="Arial"/>
                <w:sz w:val="24"/>
              </w:rPr>
            </w:pPr>
            <w:r>
              <w:rPr>
                <w:rFonts w:cs="Arial"/>
                <w:sz w:val="24"/>
              </w:rPr>
              <w:t>2</w:t>
            </w:r>
          </w:p>
        </w:tc>
        <w:tc>
          <w:tcPr>
            <w:tcW w:w="2544" w:type="dxa"/>
            <w:vMerge w:val="restart"/>
          </w:tcPr>
          <w:p w14:paraId="21F72124" w14:textId="77777777" w:rsidR="00E9170A" w:rsidRPr="00CF795B" w:rsidRDefault="00E9170A" w:rsidP="00720CE0">
            <w:pPr>
              <w:rPr>
                <w:bCs/>
                <w:sz w:val="24"/>
              </w:rPr>
            </w:pPr>
            <w:r w:rsidRPr="00CF795B">
              <w:rPr>
                <w:sz w:val="24"/>
              </w:rPr>
              <w:t>Do you support the proposed implementation approach?</w:t>
            </w:r>
          </w:p>
        </w:tc>
        <w:tc>
          <w:tcPr>
            <w:tcW w:w="7236" w:type="dxa"/>
            <w:gridSpan w:val="2"/>
          </w:tcPr>
          <w:p w14:paraId="20BF39AC" w14:textId="77777777" w:rsidR="00E9170A" w:rsidRDefault="00D31CE3" w:rsidP="00720CE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63143BEC" w14:textId="77777777" w:rsidR="00E9170A" w:rsidRPr="00CF795B" w:rsidRDefault="00D31CE3" w:rsidP="00720CE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050366" w:rsidRPr="00CF795B" w14:paraId="37D74D90" w14:textId="77777777" w:rsidTr="00564906">
        <w:trPr>
          <w:trHeight w:val="499"/>
        </w:trPr>
        <w:tc>
          <w:tcPr>
            <w:tcW w:w="426" w:type="dxa"/>
            <w:vMerge/>
          </w:tcPr>
          <w:p w14:paraId="6478991B" w14:textId="77777777" w:rsidR="00E9170A" w:rsidRDefault="00E9170A" w:rsidP="00720CE0">
            <w:pPr>
              <w:rPr>
                <w:rFonts w:cs="Arial"/>
                <w:sz w:val="24"/>
              </w:rPr>
            </w:pPr>
          </w:p>
        </w:tc>
        <w:tc>
          <w:tcPr>
            <w:tcW w:w="2544" w:type="dxa"/>
            <w:vMerge/>
          </w:tcPr>
          <w:p w14:paraId="0196897D" w14:textId="77777777" w:rsidR="00E9170A" w:rsidRPr="00CF795B" w:rsidRDefault="00E9170A" w:rsidP="00720CE0">
            <w:pPr>
              <w:rPr>
                <w:sz w:val="24"/>
              </w:rPr>
            </w:pPr>
          </w:p>
        </w:tc>
        <w:sdt>
          <w:sdtPr>
            <w:rPr>
              <w:rFonts w:cs="Arial"/>
              <w:sz w:val="24"/>
            </w:rPr>
            <w:id w:val="812528405"/>
            <w:placeholder>
              <w:docPart w:val="98F6F4A42BF34CE9979C506AFFF9FCC6"/>
            </w:placeholder>
            <w:showingPlcHdr/>
          </w:sdtPr>
          <w:sdtEndPr/>
          <w:sdtContent>
            <w:tc>
              <w:tcPr>
                <w:tcW w:w="7236" w:type="dxa"/>
                <w:gridSpan w:val="2"/>
              </w:tcPr>
              <w:p w14:paraId="07252A60"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050366" w:rsidRPr="00CF795B" w14:paraId="4C956338" w14:textId="77777777" w:rsidTr="00564906">
        <w:trPr>
          <w:trHeight w:val="264"/>
        </w:trPr>
        <w:tc>
          <w:tcPr>
            <w:tcW w:w="426" w:type="dxa"/>
          </w:tcPr>
          <w:p w14:paraId="59C7647E" w14:textId="77777777" w:rsidR="00E9170A" w:rsidRPr="00CF795B" w:rsidRDefault="00E9170A" w:rsidP="00720CE0">
            <w:pPr>
              <w:rPr>
                <w:rFonts w:cs="Arial"/>
                <w:sz w:val="24"/>
              </w:rPr>
            </w:pPr>
            <w:r>
              <w:rPr>
                <w:rFonts w:cs="Arial"/>
                <w:sz w:val="24"/>
              </w:rPr>
              <w:t>3</w:t>
            </w:r>
          </w:p>
        </w:tc>
        <w:tc>
          <w:tcPr>
            <w:tcW w:w="2544" w:type="dxa"/>
          </w:tcPr>
          <w:p w14:paraId="51670965" w14:textId="77777777" w:rsidR="00E9170A" w:rsidRPr="00CF795B" w:rsidRDefault="00E9170A" w:rsidP="00720CE0">
            <w:pPr>
              <w:rPr>
                <w:bCs/>
                <w:sz w:val="24"/>
              </w:rPr>
            </w:pPr>
            <w:r w:rsidRPr="00CF795B">
              <w:rPr>
                <w:bCs/>
                <w:sz w:val="24"/>
              </w:rPr>
              <w:t>Do you have any other comments?</w:t>
            </w:r>
          </w:p>
        </w:tc>
        <w:sdt>
          <w:sdtPr>
            <w:rPr>
              <w:rFonts w:cs="Arial"/>
              <w:sz w:val="24"/>
            </w:rPr>
            <w:id w:val="-290751180"/>
            <w:placeholder>
              <w:docPart w:val="C88B179DE55242198209D74A41F9D297"/>
            </w:placeholder>
            <w:showingPlcHdr/>
          </w:sdtPr>
          <w:sdtEndPr/>
          <w:sdtContent>
            <w:tc>
              <w:tcPr>
                <w:tcW w:w="7236" w:type="dxa"/>
                <w:gridSpan w:val="2"/>
              </w:tcPr>
              <w:p w14:paraId="78E03670" w14:textId="77777777" w:rsidR="00E9170A" w:rsidRPr="00CF795B" w:rsidRDefault="00E9170A" w:rsidP="00720CE0">
                <w:pPr>
                  <w:rPr>
                    <w:rFonts w:cs="Arial"/>
                    <w:sz w:val="24"/>
                  </w:rPr>
                </w:pPr>
                <w:r w:rsidRPr="004C39B5">
                  <w:rPr>
                    <w:rStyle w:val="PlaceholderText"/>
                    <w:rFonts w:eastAsiaTheme="minorHAnsi"/>
                  </w:rPr>
                  <w:t>Click or tap here to enter text.</w:t>
                </w:r>
              </w:p>
            </w:tc>
          </w:sdtContent>
        </w:sdt>
      </w:tr>
      <w:tr w:rsidR="00050366" w:rsidRPr="00CF795B" w14:paraId="7FE28667" w14:textId="77777777" w:rsidTr="00564906">
        <w:trPr>
          <w:trHeight w:val="799"/>
        </w:trPr>
        <w:tc>
          <w:tcPr>
            <w:tcW w:w="426" w:type="dxa"/>
            <w:vMerge w:val="restart"/>
          </w:tcPr>
          <w:p w14:paraId="1A0C30FD" w14:textId="77777777" w:rsidR="00E9170A" w:rsidRPr="00CF795B" w:rsidRDefault="00E9170A" w:rsidP="00720CE0">
            <w:pPr>
              <w:rPr>
                <w:rFonts w:cs="Arial"/>
                <w:sz w:val="24"/>
              </w:rPr>
            </w:pPr>
            <w:r>
              <w:rPr>
                <w:rFonts w:cs="Arial"/>
                <w:sz w:val="24"/>
              </w:rPr>
              <w:t>4</w:t>
            </w:r>
          </w:p>
        </w:tc>
        <w:tc>
          <w:tcPr>
            <w:tcW w:w="2544" w:type="dxa"/>
            <w:vMerge w:val="restart"/>
          </w:tcPr>
          <w:p w14:paraId="60C024FD" w14:textId="77777777" w:rsidR="00E9170A" w:rsidRPr="00A10CD1" w:rsidRDefault="00E9170A" w:rsidP="00720CE0">
            <w:pPr>
              <w:pStyle w:val="BodyText"/>
              <w:rPr>
                <w:rFonts w:cs="Arial"/>
                <w:sz w:val="24"/>
              </w:rPr>
            </w:pPr>
            <w:r w:rsidRPr="00CF795B">
              <w:rPr>
                <w:rFonts w:cs="Arial"/>
                <w:sz w:val="24"/>
              </w:rPr>
              <w:t xml:space="preserve">Do you wish to raise a Workgroup Consultation Alternative Request for the Workgroup to consider? </w:t>
            </w:r>
          </w:p>
        </w:tc>
        <w:tc>
          <w:tcPr>
            <w:tcW w:w="7236" w:type="dxa"/>
            <w:gridSpan w:val="2"/>
          </w:tcPr>
          <w:p w14:paraId="4657D7E6" w14:textId="77777777" w:rsidR="00E9170A" w:rsidRDefault="00D31CE3" w:rsidP="00720CE0">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3302722A" w14:textId="77777777" w:rsidR="00E9170A" w:rsidRPr="00CF795B" w:rsidRDefault="00D31CE3" w:rsidP="00720CE0">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050366" w:rsidRPr="00CF795B" w14:paraId="53296E16" w14:textId="77777777" w:rsidTr="00564906">
        <w:trPr>
          <w:trHeight w:val="799"/>
        </w:trPr>
        <w:tc>
          <w:tcPr>
            <w:tcW w:w="426" w:type="dxa"/>
            <w:vMerge/>
          </w:tcPr>
          <w:p w14:paraId="304B12C2" w14:textId="77777777" w:rsidR="00E9170A" w:rsidRDefault="00E9170A" w:rsidP="00720CE0">
            <w:pPr>
              <w:rPr>
                <w:rFonts w:cs="Arial"/>
                <w:sz w:val="24"/>
              </w:rPr>
            </w:pPr>
          </w:p>
        </w:tc>
        <w:tc>
          <w:tcPr>
            <w:tcW w:w="2544" w:type="dxa"/>
            <w:vMerge/>
          </w:tcPr>
          <w:p w14:paraId="4B1B6156" w14:textId="77777777" w:rsidR="00E9170A" w:rsidRPr="00CF795B" w:rsidRDefault="00E9170A" w:rsidP="00720CE0">
            <w:pPr>
              <w:pStyle w:val="BodyText"/>
              <w:rPr>
                <w:rFonts w:cs="Arial"/>
                <w:sz w:val="24"/>
              </w:rPr>
            </w:pPr>
          </w:p>
        </w:tc>
        <w:sdt>
          <w:sdtPr>
            <w:rPr>
              <w:rFonts w:cs="Arial"/>
              <w:sz w:val="24"/>
            </w:rPr>
            <w:id w:val="-1628392579"/>
            <w:placeholder>
              <w:docPart w:val="30C3F24C2F6343B6AA775C5AF5EEFBB8"/>
            </w:placeholder>
            <w:showingPlcHdr/>
          </w:sdtPr>
          <w:sdtEndPr/>
          <w:sdtContent>
            <w:tc>
              <w:tcPr>
                <w:tcW w:w="7236" w:type="dxa"/>
                <w:gridSpan w:val="2"/>
              </w:tcPr>
              <w:p w14:paraId="7471F74E" w14:textId="77777777" w:rsidR="00E9170A" w:rsidRDefault="00E9170A" w:rsidP="00720CE0">
                <w:pPr>
                  <w:rPr>
                    <w:rFonts w:cs="Arial"/>
                    <w:sz w:val="24"/>
                  </w:rPr>
                </w:pPr>
                <w:r w:rsidRPr="004C39B5">
                  <w:rPr>
                    <w:rStyle w:val="PlaceholderText"/>
                    <w:rFonts w:eastAsiaTheme="minorHAnsi"/>
                  </w:rPr>
                  <w:t>Click or tap here to enter text.</w:t>
                </w:r>
              </w:p>
            </w:tc>
          </w:sdtContent>
        </w:sdt>
      </w:tr>
    </w:tbl>
    <w:p w14:paraId="1F830AA2" w14:textId="77777777" w:rsidR="0006725A" w:rsidRDefault="0006725A" w:rsidP="0006725A">
      <w:pPr>
        <w:pStyle w:val="BodyText"/>
        <w:ind w:right="-97"/>
        <w:rPr>
          <w:b/>
          <w:sz w:val="24"/>
        </w:rPr>
      </w:pPr>
    </w:p>
    <w:tbl>
      <w:tblPr>
        <w:tblW w:w="10206"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3434"/>
        <w:gridCol w:w="6289"/>
      </w:tblGrid>
      <w:tr w:rsidR="00A45610" w:rsidRPr="00CF795B" w14:paraId="6A476D63" w14:textId="77777777" w:rsidTr="00564906">
        <w:trPr>
          <w:trHeight w:val="264"/>
        </w:trPr>
        <w:tc>
          <w:tcPr>
            <w:tcW w:w="10206" w:type="dxa"/>
            <w:gridSpan w:val="3"/>
            <w:shd w:val="clear" w:color="auto" w:fill="F26522" w:themeFill="accent1"/>
          </w:tcPr>
          <w:p w14:paraId="013BB2CF" w14:textId="77777777" w:rsidR="004D3F68" w:rsidRPr="00CF795B" w:rsidRDefault="004D3F68" w:rsidP="000F471B">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8B3B9E" w:rsidRPr="00CF795B" w14:paraId="1D5D0FFA" w14:textId="77777777" w:rsidTr="00F42D8D">
        <w:trPr>
          <w:trHeight w:val="264"/>
        </w:trPr>
        <w:tc>
          <w:tcPr>
            <w:tcW w:w="483" w:type="dxa"/>
          </w:tcPr>
          <w:p w14:paraId="513C6607" w14:textId="0EF9EB59" w:rsidR="004D3F68" w:rsidRPr="001A1692" w:rsidRDefault="00F42D8D" w:rsidP="000F471B">
            <w:pPr>
              <w:rPr>
                <w:rFonts w:cs="Arial"/>
                <w:sz w:val="24"/>
              </w:rPr>
            </w:pPr>
            <w:r>
              <w:rPr>
                <w:rFonts w:cs="Arial"/>
                <w:sz w:val="24"/>
              </w:rPr>
              <w:t>5</w:t>
            </w:r>
          </w:p>
        </w:tc>
        <w:tc>
          <w:tcPr>
            <w:tcW w:w="3434" w:type="dxa"/>
          </w:tcPr>
          <w:p w14:paraId="4ED2A7A6" w14:textId="77777777" w:rsidR="004D3F68" w:rsidRPr="001A1692" w:rsidRDefault="00214871" w:rsidP="000F471B">
            <w:pPr>
              <w:rPr>
                <w:rFonts w:cs="Arial"/>
                <w:sz w:val="24"/>
              </w:rPr>
            </w:pPr>
            <w:r w:rsidRPr="001A1692">
              <w:rPr>
                <w:rFonts w:cs="Arial"/>
                <w:sz w:val="24"/>
              </w:rPr>
              <w:t>Do you believe that a cost benefit analysis should be undertaken by the Workgroup and if yes what factors should be considered?</w:t>
            </w:r>
          </w:p>
          <w:p w14:paraId="1522F18A" w14:textId="46809B4D" w:rsidR="00C033AF" w:rsidRPr="001A1692" w:rsidRDefault="00C033AF" w:rsidP="000F471B">
            <w:pPr>
              <w:rPr>
                <w:rFonts w:cs="Arial"/>
                <w:bCs/>
                <w:sz w:val="24"/>
              </w:rPr>
            </w:pPr>
          </w:p>
        </w:tc>
        <w:sdt>
          <w:sdtPr>
            <w:rPr>
              <w:rFonts w:cs="Arial"/>
              <w:sz w:val="24"/>
            </w:rPr>
            <w:id w:val="1288306168"/>
            <w:placeholder>
              <w:docPart w:val="F684D15531484238AA733FE1757788E8"/>
            </w:placeholder>
          </w:sdtPr>
          <w:sdtEndPr/>
          <w:sdtContent>
            <w:sdt>
              <w:sdtPr>
                <w:rPr>
                  <w:rFonts w:cs="Arial"/>
                  <w:sz w:val="24"/>
                </w:rPr>
                <w:id w:val="603468069"/>
                <w:placeholder>
                  <w:docPart w:val="AE5975A684574353A64B53C9E386559D"/>
                </w:placeholder>
              </w:sdtPr>
              <w:sdtEndPr/>
              <w:sdtContent>
                <w:tc>
                  <w:tcPr>
                    <w:tcW w:w="6289" w:type="dxa"/>
                  </w:tcPr>
                  <w:p w14:paraId="53A86FEE" w14:textId="77777777" w:rsidR="00A45610" w:rsidRPr="001A1692" w:rsidRDefault="00D31CE3" w:rsidP="00A45610">
                    <w:pPr>
                      <w:rPr>
                        <w:rFonts w:cs="Arial"/>
                        <w:sz w:val="24"/>
                      </w:rPr>
                    </w:pPr>
                    <w:sdt>
                      <w:sdtPr>
                        <w:rPr>
                          <w:rFonts w:cs="Arial"/>
                          <w:sz w:val="24"/>
                        </w:rPr>
                        <w:id w:val="-1300138837"/>
                        <w14:checkbox>
                          <w14:checked w14:val="0"/>
                          <w14:checkedState w14:val="2612" w14:font="MS Gothic"/>
                          <w14:uncheckedState w14:val="2610" w14:font="MS Gothic"/>
                        </w14:checkbox>
                      </w:sdtPr>
                      <w:sdtEndPr/>
                      <w:sdtContent>
                        <w:r w:rsidR="00A45610" w:rsidRPr="001A1692">
                          <w:rPr>
                            <w:rFonts w:ascii="Segoe UI Symbol" w:eastAsia="MS Gothic" w:hAnsi="Segoe UI Symbol" w:cs="Segoe UI Symbol"/>
                            <w:sz w:val="24"/>
                          </w:rPr>
                          <w:t>☐</w:t>
                        </w:r>
                      </w:sdtContent>
                    </w:sdt>
                    <w:r w:rsidR="00A45610" w:rsidRPr="001A1692">
                      <w:rPr>
                        <w:rFonts w:cs="Arial"/>
                        <w:sz w:val="24"/>
                      </w:rPr>
                      <w:t>Yes</w:t>
                    </w:r>
                  </w:p>
                  <w:p w14:paraId="0C56D60F" w14:textId="76EFE5EE" w:rsidR="00A45610" w:rsidRPr="001A1692" w:rsidRDefault="00D31CE3" w:rsidP="00A45610">
                    <w:pPr>
                      <w:pStyle w:val="BodyText"/>
                      <w:rPr>
                        <w:rFonts w:eastAsiaTheme="minorHAnsi" w:cs="Arial"/>
                        <w:color w:val="808080"/>
                      </w:rPr>
                    </w:pPr>
                    <w:sdt>
                      <w:sdtPr>
                        <w:rPr>
                          <w:rFonts w:cs="Arial"/>
                          <w:color w:val="808080"/>
                          <w:sz w:val="24"/>
                        </w:rPr>
                        <w:id w:val="206759335"/>
                        <w14:checkbox>
                          <w14:checked w14:val="0"/>
                          <w14:checkedState w14:val="2612" w14:font="MS Gothic"/>
                          <w14:uncheckedState w14:val="2610" w14:font="MS Gothic"/>
                        </w14:checkbox>
                      </w:sdtPr>
                      <w:sdtEndPr/>
                      <w:sdtContent>
                        <w:r w:rsidR="00A45610" w:rsidRPr="001A1692">
                          <w:rPr>
                            <w:rFonts w:ascii="Segoe UI Symbol" w:eastAsia="MS Gothic" w:hAnsi="Segoe UI Symbol" w:cs="Segoe UI Symbol"/>
                            <w:sz w:val="24"/>
                          </w:rPr>
                          <w:t>☐</w:t>
                        </w:r>
                      </w:sdtContent>
                    </w:sdt>
                    <w:r w:rsidR="00A45610" w:rsidRPr="001A1692">
                      <w:rPr>
                        <w:rFonts w:cs="Arial"/>
                        <w:sz w:val="24"/>
                      </w:rPr>
                      <w:t>No</w:t>
                    </w:r>
                    <w:r w:rsidR="00A45610" w:rsidRPr="001A1692">
                      <w:rPr>
                        <w:rStyle w:val="PlaceholderText"/>
                        <w:rFonts w:eastAsiaTheme="minorHAnsi" w:cs="Arial"/>
                      </w:rPr>
                      <w:t xml:space="preserve"> </w:t>
                    </w:r>
                  </w:p>
                  <w:p w14:paraId="7898EA2F" w14:textId="7A5EADED" w:rsidR="004D3F68" w:rsidRPr="001A1692" w:rsidRDefault="004D3F68" w:rsidP="00A45610">
                    <w:pPr>
                      <w:pStyle w:val="BodyText"/>
                      <w:rPr>
                        <w:rFonts w:cs="Arial"/>
                        <w:sz w:val="24"/>
                      </w:rPr>
                    </w:pPr>
                  </w:p>
                </w:tc>
              </w:sdtContent>
            </w:sdt>
          </w:sdtContent>
        </w:sdt>
      </w:tr>
      <w:tr w:rsidR="00527AEF" w:rsidRPr="00CF795B" w14:paraId="6FEE5026" w14:textId="77777777" w:rsidTr="00F42D8D">
        <w:trPr>
          <w:trHeight w:val="264"/>
        </w:trPr>
        <w:tc>
          <w:tcPr>
            <w:tcW w:w="483" w:type="dxa"/>
          </w:tcPr>
          <w:p w14:paraId="163AA9E3" w14:textId="35CBD86C" w:rsidR="00527AEF" w:rsidRPr="001A1692" w:rsidRDefault="00F42D8D" w:rsidP="00527AEF">
            <w:pPr>
              <w:rPr>
                <w:rFonts w:cs="Arial"/>
                <w:sz w:val="24"/>
              </w:rPr>
            </w:pPr>
            <w:r>
              <w:rPr>
                <w:rFonts w:cs="Arial"/>
                <w:sz w:val="24"/>
              </w:rPr>
              <w:t>6</w:t>
            </w:r>
          </w:p>
        </w:tc>
        <w:tc>
          <w:tcPr>
            <w:tcW w:w="3434" w:type="dxa"/>
          </w:tcPr>
          <w:p w14:paraId="0FAE1618" w14:textId="77777777" w:rsidR="00527AEF" w:rsidRPr="001A1692" w:rsidRDefault="00527AEF" w:rsidP="00527AEF">
            <w:pPr>
              <w:rPr>
                <w:rFonts w:cs="Arial"/>
                <w:sz w:val="24"/>
              </w:rPr>
            </w:pPr>
            <w:r w:rsidRPr="001A1692">
              <w:rPr>
                <w:rFonts w:cs="Arial"/>
                <w:sz w:val="24"/>
              </w:rPr>
              <w:t xml:space="preserve">Do you believe that parties </w:t>
            </w:r>
            <w:commentRangeStart w:id="1"/>
            <w:commentRangeStart w:id="2"/>
            <w:r w:rsidRPr="001A1692">
              <w:rPr>
                <w:rFonts w:cs="Arial"/>
                <w:sz w:val="24"/>
              </w:rPr>
              <w:t>obligated</w:t>
            </w:r>
            <w:commentRangeEnd w:id="1"/>
            <w:r w:rsidR="007950F1">
              <w:rPr>
                <w:rStyle w:val="CommentReference"/>
              </w:rPr>
              <w:commentReference w:id="1"/>
            </w:r>
            <w:commentRangeEnd w:id="2"/>
            <w:r w:rsidR="00361D75">
              <w:rPr>
                <w:rStyle w:val="CommentReference"/>
              </w:rPr>
              <w:commentReference w:id="2"/>
            </w:r>
            <w:r w:rsidRPr="001A1692">
              <w:rPr>
                <w:rFonts w:cs="Arial"/>
                <w:sz w:val="24"/>
              </w:rPr>
              <w:t xml:space="preserve"> by GC0156 should have a cost recovery mechanism in place? </w:t>
            </w:r>
          </w:p>
          <w:p w14:paraId="6394288D" w14:textId="77777777" w:rsidR="00527AEF" w:rsidRPr="001A1692" w:rsidRDefault="00527AEF" w:rsidP="00527AEF">
            <w:pPr>
              <w:rPr>
                <w:rFonts w:cs="Arial"/>
                <w:bCs/>
                <w:sz w:val="24"/>
              </w:rPr>
            </w:pPr>
          </w:p>
        </w:tc>
        <w:sdt>
          <w:sdtPr>
            <w:rPr>
              <w:rFonts w:cs="Arial"/>
              <w:sz w:val="24"/>
            </w:rPr>
            <w:id w:val="-1986693075"/>
            <w:placeholder>
              <w:docPart w:val="1FD4A83B667A4E42BF39FB2D3ED82A0C"/>
            </w:placeholder>
          </w:sdtPr>
          <w:sdtEndPr/>
          <w:sdtContent>
            <w:sdt>
              <w:sdtPr>
                <w:rPr>
                  <w:rFonts w:cs="Arial"/>
                  <w:sz w:val="24"/>
                </w:rPr>
                <w:id w:val="-1457795247"/>
                <w:placeholder>
                  <w:docPart w:val="2955BEC52B4E455BB69DDE6525F06966"/>
                </w:placeholder>
              </w:sdtPr>
              <w:sdtEndPr/>
              <w:sdtContent>
                <w:tc>
                  <w:tcPr>
                    <w:tcW w:w="6289" w:type="dxa"/>
                  </w:tcPr>
                  <w:p w14:paraId="044A9DD8" w14:textId="77777777" w:rsidR="00527AEF" w:rsidRPr="001A1692" w:rsidRDefault="00D31CE3" w:rsidP="00527AEF">
                    <w:pPr>
                      <w:rPr>
                        <w:rFonts w:cs="Arial"/>
                        <w:sz w:val="24"/>
                      </w:rPr>
                    </w:pPr>
                    <w:sdt>
                      <w:sdtPr>
                        <w:rPr>
                          <w:rFonts w:cs="Arial"/>
                          <w:sz w:val="24"/>
                        </w:rPr>
                        <w:id w:val="-807169048"/>
                        <w14:checkbox>
                          <w14:checked w14:val="0"/>
                          <w14:checkedState w14:val="2612" w14:font="MS Gothic"/>
                          <w14:uncheckedState w14:val="2610" w14:font="MS Gothic"/>
                        </w14:checkbox>
                      </w:sdtPr>
                      <w:sdtEndPr/>
                      <w:sdtContent>
                        <w:r w:rsidR="00527AEF" w:rsidRPr="001A1692">
                          <w:rPr>
                            <w:rFonts w:ascii="Segoe UI Symbol" w:eastAsia="MS Gothic" w:hAnsi="Segoe UI Symbol" w:cs="Segoe UI Symbol"/>
                            <w:sz w:val="24"/>
                          </w:rPr>
                          <w:t>☐</w:t>
                        </w:r>
                      </w:sdtContent>
                    </w:sdt>
                    <w:r w:rsidR="00527AEF" w:rsidRPr="001A1692">
                      <w:rPr>
                        <w:rFonts w:cs="Arial"/>
                        <w:sz w:val="24"/>
                      </w:rPr>
                      <w:t>Yes</w:t>
                    </w:r>
                  </w:p>
                  <w:p w14:paraId="3D960D29" w14:textId="77777777" w:rsidR="00527AEF" w:rsidRPr="001A1692" w:rsidRDefault="00D31CE3" w:rsidP="00527AEF">
                    <w:pPr>
                      <w:pStyle w:val="BodyText"/>
                      <w:rPr>
                        <w:rFonts w:eastAsiaTheme="minorHAnsi" w:cs="Arial"/>
                        <w:color w:val="808080"/>
                      </w:rPr>
                    </w:pPr>
                    <w:sdt>
                      <w:sdtPr>
                        <w:rPr>
                          <w:rFonts w:cs="Arial"/>
                          <w:color w:val="808080"/>
                          <w:sz w:val="24"/>
                        </w:rPr>
                        <w:id w:val="-1896959656"/>
                        <w14:checkbox>
                          <w14:checked w14:val="0"/>
                          <w14:checkedState w14:val="2612" w14:font="MS Gothic"/>
                          <w14:uncheckedState w14:val="2610" w14:font="MS Gothic"/>
                        </w14:checkbox>
                      </w:sdtPr>
                      <w:sdtEndPr/>
                      <w:sdtContent>
                        <w:r w:rsidR="00527AEF" w:rsidRPr="001A1692">
                          <w:rPr>
                            <w:rFonts w:ascii="Segoe UI Symbol" w:eastAsia="MS Gothic" w:hAnsi="Segoe UI Symbol" w:cs="Segoe UI Symbol"/>
                            <w:sz w:val="24"/>
                          </w:rPr>
                          <w:t>☐</w:t>
                        </w:r>
                      </w:sdtContent>
                    </w:sdt>
                    <w:r w:rsidR="00527AEF" w:rsidRPr="001A1692">
                      <w:rPr>
                        <w:rFonts w:cs="Arial"/>
                        <w:sz w:val="24"/>
                      </w:rPr>
                      <w:t>No</w:t>
                    </w:r>
                    <w:r w:rsidR="00527AEF" w:rsidRPr="001A1692">
                      <w:rPr>
                        <w:rStyle w:val="PlaceholderText"/>
                        <w:rFonts w:eastAsiaTheme="minorHAnsi" w:cs="Arial"/>
                      </w:rPr>
                      <w:t xml:space="preserve"> </w:t>
                    </w:r>
                  </w:p>
                  <w:p w14:paraId="45E4A72D" w14:textId="4083AAE1" w:rsidR="00527AEF" w:rsidRPr="001A1692" w:rsidRDefault="00527AEF" w:rsidP="00527AEF">
                    <w:pPr>
                      <w:rPr>
                        <w:rFonts w:cs="Arial"/>
                        <w:sz w:val="24"/>
                      </w:rPr>
                    </w:pPr>
                  </w:p>
                </w:tc>
              </w:sdtContent>
            </w:sdt>
          </w:sdtContent>
        </w:sdt>
      </w:tr>
      <w:tr w:rsidR="00527AEF" w:rsidRPr="00CF795B" w14:paraId="45D96D9D" w14:textId="77777777" w:rsidTr="00F42D8D">
        <w:trPr>
          <w:trHeight w:val="264"/>
        </w:trPr>
        <w:tc>
          <w:tcPr>
            <w:tcW w:w="483" w:type="dxa"/>
          </w:tcPr>
          <w:p w14:paraId="2485A3BD" w14:textId="23E190D5" w:rsidR="00527AEF" w:rsidRPr="001A1692" w:rsidRDefault="00F42D8D" w:rsidP="00527AEF">
            <w:pPr>
              <w:rPr>
                <w:rFonts w:cs="Arial"/>
                <w:sz w:val="24"/>
              </w:rPr>
            </w:pPr>
            <w:r>
              <w:rPr>
                <w:rFonts w:cs="Arial"/>
                <w:sz w:val="24"/>
              </w:rPr>
              <w:t>7</w:t>
            </w:r>
          </w:p>
        </w:tc>
        <w:tc>
          <w:tcPr>
            <w:tcW w:w="3434" w:type="dxa"/>
          </w:tcPr>
          <w:p w14:paraId="4076275B" w14:textId="77777777" w:rsidR="00527AEF" w:rsidRPr="001A1692" w:rsidRDefault="00527AEF" w:rsidP="00527AEF">
            <w:pPr>
              <w:rPr>
                <w:rFonts w:cs="Arial"/>
                <w:sz w:val="24"/>
              </w:rPr>
            </w:pPr>
            <w:r w:rsidRPr="001A1692">
              <w:rPr>
                <w:rFonts w:cs="Arial"/>
                <w:sz w:val="24"/>
              </w:rPr>
              <w:t xml:space="preserve">Do you agree that the draft legal text is appropriate and sufficient to implement GC0156?  </w:t>
            </w:r>
          </w:p>
          <w:p w14:paraId="3DE98632" w14:textId="6439A1DE" w:rsidR="00527AEF" w:rsidRPr="001A1692" w:rsidRDefault="00527AEF" w:rsidP="00527AEF">
            <w:pPr>
              <w:rPr>
                <w:rFonts w:cs="Arial"/>
                <w:sz w:val="24"/>
              </w:rPr>
            </w:pPr>
            <w:r w:rsidRPr="001A1692">
              <w:rPr>
                <w:rFonts w:cs="Arial"/>
                <w:sz w:val="24"/>
              </w:rPr>
              <w:t>If not please provide your suggestions?</w:t>
            </w:r>
          </w:p>
          <w:p w14:paraId="35E74CB9" w14:textId="77777777" w:rsidR="00527AEF" w:rsidRPr="001A1692" w:rsidRDefault="00527AEF" w:rsidP="00527AEF">
            <w:pPr>
              <w:rPr>
                <w:rFonts w:cs="Arial"/>
                <w:bCs/>
                <w:sz w:val="24"/>
              </w:rPr>
            </w:pPr>
          </w:p>
        </w:tc>
        <w:sdt>
          <w:sdtPr>
            <w:rPr>
              <w:rFonts w:cs="Arial"/>
              <w:sz w:val="24"/>
            </w:rPr>
            <w:id w:val="420381337"/>
            <w:placeholder>
              <w:docPart w:val="D5F87B6DAA4E4903AAC48C2DBD95929A"/>
            </w:placeholder>
          </w:sdtPr>
          <w:sdtEndPr/>
          <w:sdtContent>
            <w:tc>
              <w:tcPr>
                <w:tcW w:w="6289" w:type="dxa"/>
              </w:tcPr>
              <w:p w14:paraId="073CD211" w14:textId="77777777" w:rsidR="00527AEF" w:rsidRPr="001A1692" w:rsidRDefault="00D31CE3" w:rsidP="00527AEF">
                <w:pPr>
                  <w:rPr>
                    <w:rFonts w:cs="Arial"/>
                    <w:sz w:val="24"/>
                  </w:rPr>
                </w:pPr>
                <w:sdt>
                  <w:sdtPr>
                    <w:rPr>
                      <w:rFonts w:cs="Arial"/>
                      <w:sz w:val="24"/>
                    </w:rPr>
                    <w:id w:val="2082874149"/>
                    <w14:checkbox>
                      <w14:checked w14:val="0"/>
                      <w14:checkedState w14:val="2612" w14:font="MS Gothic"/>
                      <w14:uncheckedState w14:val="2610" w14:font="MS Gothic"/>
                    </w14:checkbox>
                  </w:sdtPr>
                  <w:sdtEndPr/>
                  <w:sdtContent>
                    <w:r w:rsidR="00527AEF" w:rsidRPr="001A1692">
                      <w:rPr>
                        <w:rFonts w:ascii="Segoe UI Symbol" w:eastAsia="MS Gothic" w:hAnsi="Segoe UI Symbol" w:cs="Segoe UI Symbol"/>
                        <w:sz w:val="24"/>
                      </w:rPr>
                      <w:t>☐</w:t>
                    </w:r>
                  </w:sdtContent>
                </w:sdt>
                <w:r w:rsidR="00527AEF" w:rsidRPr="001A1692">
                  <w:rPr>
                    <w:rFonts w:cs="Arial"/>
                    <w:sz w:val="24"/>
                  </w:rPr>
                  <w:t>Yes</w:t>
                </w:r>
              </w:p>
              <w:p w14:paraId="1FFC1AB1" w14:textId="77777777" w:rsidR="00457CC0" w:rsidRDefault="00D31CE3" w:rsidP="00527AEF">
                <w:pPr>
                  <w:pStyle w:val="BodyText"/>
                  <w:rPr>
                    <w:rFonts w:cs="Arial"/>
                    <w:sz w:val="24"/>
                  </w:rPr>
                </w:pPr>
                <w:sdt>
                  <w:sdtPr>
                    <w:rPr>
                      <w:rFonts w:cs="Arial"/>
                      <w:color w:val="808080"/>
                      <w:sz w:val="24"/>
                    </w:rPr>
                    <w:id w:val="-1910366301"/>
                    <w14:checkbox>
                      <w14:checked w14:val="0"/>
                      <w14:checkedState w14:val="2612" w14:font="MS Gothic"/>
                      <w14:uncheckedState w14:val="2610" w14:font="MS Gothic"/>
                    </w14:checkbox>
                  </w:sdtPr>
                  <w:sdtEndPr/>
                  <w:sdtContent>
                    <w:r w:rsidR="00527AEF" w:rsidRPr="001A1692">
                      <w:rPr>
                        <w:rFonts w:ascii="Segoe UI Symbol" w:eastAsia="MS Gothic" w:hAnsi="Segoe UI Symbol" w:cs="Segoe UI Symbol"/>
                        <w:sz w:val="24"/>
                      </w:rPr>
                      <w:t>☐</w:t>
                    </w:r>
                  </w:sdtContent>
                </w:sdt>
                <w:r w:rsidR="00527AEF" w:rsidRPr="001A1692">
                  <w:rPr>
                    <w:rFonts w:cs="Arial"/>
                    <w:sz w:val="24"/>
                  </w:rPr>
                  <w:t>No</w:t>
                </w:r>
              </w:p>
              <w:p w14:paraId="7B27D111" w14:textId="43674370" w:rsidR="00457CC0" w:rsidRDefault="00457CC0" w:rsidP="00527AEF">
                <w:pPr>
                  <w:pStyle w:val="BodyText"/>
                  <w:rPr>
                    <w:sz w:val="24"/>
                  </w:rPr>
                </w:pPr>
              </w:p>
              <w:p w14:paraId="05771E7E" w14:textId="2B85D54C" w:rsidR="00527AEF" w:rsidRPr="001A1692" w:rsidRDefault="00527AEF" w:rsidP="00527AEF">
                <w:pPr>
                  <w:pStyle w:val="BodyText"/>
                  <w:rPr>
                    <w:rFonts w:eastAsiaTheme="minorHAnsi" w:cs="Arial"/>
                    <w:color w:val="808080"/>
                  </w:rPr>
                </w:pPr>
              </w:p>
            </w:tc>
          </w:sdtContent>
        </w:sdt>
      </w:tr>
      <w:tr w:rsidR="00527AEF" w:rsidRPr="00CF795B" w14:paraId="7040EF5E" w14:textId="77777777" w:rsidTr="00F42D8D">
        <w:trPr>
          <w:trHeight w:val="264"/>
        </w:trPr>
        <w:tc>
          <w:tcPr>
            <w:tcW w:w="483" w:type="dxa"/>
          </w:tcPr>
          <w:p w14:paraId="6560CE21" w14:textId="3EB9A84A" w:rsidR="00527AEF" w:rsidRPr="001A1692" w:rsidRDefault="00F42D8D" w:rsidP="00527AEF">
            <w:pPr>
              <w:rPr>
                <w:rFonts w:cs="Arial"/>
                <w:sz w:val="24"/>
              </w:rPr>
            </w:pPr>
            <w:r>
              <w:rPr>
                <w:rFonts w:cs="Arial"/>
                <w:sz w:val="24"/>
              </w:rPr>
              <w:t>8</w:t>
            </w:r>
          </w:p>
        </w:tc>
        <w:tc>
          <w:tcPr>
            <w:tcW w:w="3434" w:type="dxa"/>
          </w:tcPr>
          <w:p w14:paraId="33D092C9" w14:textId="77777777" w:rsidR="00527AEF" w:rsidRDefault="00527AEF" w:rsidP="00527AEF">
            <w:pPr>
              <w:rPr>
                <w:rFonts w:cs="Arial"/>
                <w:bCs/>
                <w:sz w:val="24"/>
              </w:rPr>
            </w:pPr>
            <w:r w:rsidRPr="001A1692">
              <w:rPr>
                <w:rFonts w:cs="Arial"/>
                <w:bCs/>
                <w:sz w:val="24"/>
              </w:rPr>
              <w:t>The GC0156 proposed solution would be applied retrospectively to existing assets.  Do you agree with this retrospective application and if not, what is your rationale / view about this?</w:t>
            </w:r>
          </w:p>
          <w:p w14:paraId="4DD0BB27" w14:textId="4BC3DBB5" w:rsidR="00B9563B" w:rsidRPr="001A1692" w:rsidRDefault="00B9563B" w:rsidP="00527AEF">
            <w:pPr>
              <w:rPr>
                <w:rFonts w:cs="Arial"/>
                <w:sz w:val="24"/>
              </w:rPr>
            </w:pPr>
          </w:p>
        </w:tc>
        <w:sdt>
          <w:sdtPr>
            <w:rPr>
              <w:rFonts w:cs="Arial"/>
              <w:sz w:val="24"/>
            </w:rPr>
            <w:id w:val="-1153284367"/>
            <w:placeholder>
              <w:docPart w:val="0E30656C44ED4896BE6D81D49062BB7E"/>
            </w:placeholder>
          </w:sdtPr>
          <w:sdtEndPr/>
          <w:sdtContent>
            <w:tc>
              <w:tcPr>
                <w:tcW w:w="6289" w:type="dxa"/>
              </w:tcPr>
              <w:p w14:paraId="60D08AD8" w14:textId="77777777" w:rsidR="00527AEF" w:rsidRPr="001A1692" w:rsidRDefault="00D31CE3" w:rsidP="00527AEF">
                <w:pPr>
                  <w:rPr>
                    <w:rFonts w:cs="Arial"/>
                    <w:sz w:val="24"/>
                  </w:rPr>
                </w:pPr>
                <w:sdt>
                  <w:sdtPr>
                    <w:rPr>
                      <w:rFonts w:cs="Arial"/>
                      <w:sz w:val="24"/>
                    </w:rPr>
                    <w:id w:val="-421104707"/>
                    <w14:checkbox>
                      <w14:checked w14:val="0"/>
                      <w14:checkedState w14:val="2612" w14:font="MS Gothic"/>
                      <w14:uncheckedState w14:val="2610" w14:font="MS Gothic"/>
                    </w14:checkbox>
                  </w:sdtPr>
                  <w:sdtEndPr/>
                  <w:sdtContent>
                    <w:r w:rsidR="00527AEF" w:rsidRPr="001A1692">
                      <w:rPr>
                        <w:rFonts w:ascii="Segoe UI Symbol" w:eastAsia="MS Gothic" w:hAnsi="Segoe UI Symbol" w:cs="Segoe UI Symbol"/>
                        <w:sz w:val="24"/>
                      </w:rPr>
                      <w:t>☐</w:t>
                    </w:r>
                  </w:sdtContent>
                </w:sdt>
                <w:r w:rsidR="00527AEF" w:rsidRPr="001A1692">
                  <w:rPr>
                    <w:rFonts w:cs="Arial"/>
                    <w:sz w:val="24"/>
                  </w:rPr>
                  <w:t>Yes</w:t>
                </w:r>
              </w:p>
              <w:p w14:paraId="3B6B6A0B" w14:textId="77777777" w:rsidR="00527AEF" w:rsidRPr="001A1692" w:rsidRDefault="00D31CE3" w:rsidP="00527AEF">
                <w:pPr>
                  <w:pStyle w:val="BodyText"/>
                  <w:rPr>
                    <w:rStyle w:val="PlaceholderText"/>
                    <w:rFonts w:eastAsiaTheme="minorHAnsi" w:cs="Arial"/>
                  </w:rPr>
                </w:pPr>
                <w:sdt>
                  <w:sdtPr>
                    <w:rPr>
                      <w:rFonts w:cs="Arial"/>
                      <w:color w:val="808080"/>
                      <w:sz w:val="24"/>
                    </w:rPr>
                    <w:id w:val="2037778780"/>
                    <w14:checkbox>
                      <w14:checked w14:val="0"/>
                      <w14:checkedState w14:val="2612" w14:font="MS Gothic"/>
                      <w14:uncheckedState w14:val="2610" w14:font="MS Gothic"/>
                    </w14:checkbox>
                  </w:sdtPr>
                  <w:sdtEndPr/>
                  <w:sdtContent>
                    <w:r w:rsidR="00527AEF" w:rsidRPr="001A1692">
                      <w:rPr>
                        <w:rFonts w:ascii="Segoe UI Symbol" w:eastAsia="MS Gothic" w:hAnsi="Segoe UI Symbol" w:cs="Segoe UI Symbol"/>
                        <w:sz w:val="24"/>
                      </w:rPr>
                      <w:t>☐</w:t>
                    </w:r>
                  </w:sdtContent>
                </w:sdt>
                <w:r w:rsidR="00527AEF" w:rsidRPr="001A1692">
                  <w:rPr>
                    <w:rFonts w:cs="Arial"/>
                    <w:sz w:val="24"/>
                  </w:rPr>
                  <w:t>No</w:t>
                </w:r>
                <w:r w:rsidR="00527AEF" w:rsidRPr="001A1692">
                  <w:rPr>
                    <w:rStyle w:val="PlaceholderText"/>
                    <w:rFonts w:eastAsiaTheme="minorHAnsi" w:cs="Arial"/>
                  </w:rPr>
                  <w:t xml:space="preserve"> </w:t>
                </w:r>
              </w:p>
              <w:p w14:paraId="7F4A082A" w14:textId="77777777" w:rsidR="00457CC0" w:rsidRDefault="00457CC0" w:rsidP="00527AEF">
                <w:pPr>
                  <w:rPr>
                    <w:rFonts w:cs="Arial"/>
                    <w:sz w:val="24"/>
                  </w:rPr>
                </w:pPr>
              </w:p>
              <w:p w14:paraId="5BA8A7F9" w14:textId="603837C4" w:rsidR="00527AEF" w:rsidRPr="001A1692" w:rsidRDefault="00527AEF" w:rsidP="00527AEF">
                <w:pPr>
                  <w:rPr>
                    <w:rFonts w:cs="Arial"/>
                    <w:sz w:val="24"/>
                  </w:rPr>
                </w:pPr>
              </w:p>
            </w:tc>
          </w:sdtContent>
        </w:sdt>
      </w:tr>
      <w:tr w:rsidR="00E544AC" w:rsidRPr="00CF795B" w14:paraId="4CD67C1C" w14:textId="77777777" w:rsidTr="00F42D8D">
        <w:trPr>
          <w:trHeight w:val="264"/>
        </w:trPr>
        <w:tc>
          <w:tcPr>
            <w:tcW w:w="483" w:type="dxa"/>
          </w:tcPr>
          <w:p w14:paraId="4E481A5F" w14:textId="366CA1E8" w:rsidR="00E544AC" w:rsidRPr="001A1692" w:rsidRDefault="00F42D8D" w:rsidP="00E544AC">
            <w:pPr>
              <w:rPr>
                <w:rFonts w:cs="Arial"/>
                <w:sz w:val="24"/>
              </w:rPr>
            </w:pPr>
            <w:r>
              <w:rPr>
                <w:rFonts w:cs="Arial"/>
                <w:sz w:val="24"/>
              </w:rPr>
              <w:t>9</w:t>
            </w:r>
          </w:p>
        </w:tc>
        <w:tc>
          <w:tcPr>
            <w:tcW w:w="3434" w:type="dxa"/>
          </w:tcPr>
          <w:p w14:paraId="4BEDFA41" w14:textId="24724EB4" w:rsidR="00E544AC" w:rsidRPr="007A34BE" w:rsidRDefault="00E544AC" w:rsidP="00E544AC">
            <w:pPr>
              <w:rPr>
                <w:rFonts w:cs="Arial"/>
                <w:bCs/>
                <w:sz w:val="24"/>
              </w:rPr>
            </w:pPr>
            <w:r w:rsidRPr="007A34BE">
              <w:rPr>
                <w:rFonts w:cs="Arial"/>
                <w:bCs/>
                <w:sz w:val="24"/>
              </w:rPr>
              <w:t xml:space="preserve">Are they any barriers to new entrants to provide restoration services that are not covered in </w:t>
            </w:r>
            <w:r w:rsidR="001F5029">
              <w:rPr>
                <w:rFonts w:cs="Arial"/>
                <w:bCs/>
                <w:sz w:val="24"/>
              </w:rPr>
              <w:t xml:space="preserve">the </w:t>
            </w:r>
            <w:r w:rsidRPr="007A34BE">
              <w:rPr>
                <w:rFonts w:cs="Arial"/>
                <w:bCs/>
                <w:sz w:val="24"/>
              </w:rPr>
              <w:t xml:space="preserve">GC0156 legal </w:t>
            </w:r>
            <w:commentRangeStart w:id="3"/>
            <w:commentRangeStart w:id="4"/>
            <w:r w:rsidRPr="007A34BE">
              <w:rPr>
                <w:rFonts w:cs="Arial"/>
                <w:bCs/>
                <w:sz w:val="24"/>
              </w:rPr>
              <w:t>drafting</w:t>
            </w:r>
            <w:commentRangeEnd w:id="3"/>
            <w:r>
              <w:rPr>
                <w:rStyle w:val="CommentReference"/>
              </w:rPr>
              <w:commentReference w:id="3"/>
            </w:r>
            <w:commentRangeEnd w:id="4"/>
            <w:r w:rsidR="00361D75">
              <w:rPr>
                <w:rStyle w:val="CommentReference"/>
              </w:rPr>
              <w:commentReference w:id="4"/>
            </w:r>
            <w:r w:rsidRPr="007A34BE">
              <w:rPr>
                <w:rFonts w:cs="Arial"/>
                <w:bCs/>
                <w:sz w:val="24"/>
              </w:rPr>
              <w:t>?</w:t>
            </w:r>
          </w:p>
          <w:p w14:paraId="3F287FBC" w14:textId="77777777" w:rsidR="00E544AC" w:rsidRPr="001A1692" w:rsidRDefault="00E544AC" w:rsidP="00E544AC">
            <w:pPr>
              <w:rPr>
                <w:rFonts w:cs="Arial"/>
                <w:bCs/>
                <w:sz w:val="24"/>
              </w:rPr>
            </w:pPr>
          </w:p>
        </w:tc>
        <w:sdt>
          <w:sdtPr>
            <w:rPr>
              <w:rFonts w:cs="Arial"/>
              <w:sz w:val="24"/>
            </w:rPr>
            <w:id w:val="-1733698497"/>
            <w:placeholder>
              <w:docPart w:val="1E8394FD7D134C5EBA49824D9631CFA6"/>
            </w:placeholder>
          </w:sdtPr>
          <w:sdtEndPr/>
          <w:sdtContent>
            <w:sdt>
              <w:sdtPr>
                <w:rPr>
                  <w:rFonts w:cs="Arial"/>
                  <w:sz w:val="24"/>
                </w:rPr>
                <w:id w:val="-1044134481"/>
                <w:placeholder>
                  <w:docPart w:val="816B35F6383C4902818B9BB985E70F64"/>
                </w:placeholder>
              </w:sdtPr>
              <w:sdtEndPr/>
              <w:sdtContent>
                <w:tc>
                  <w:tcPr>
                    <w:tcW w:w="6289" w:type="dxa"/>
                  </w:tcPr>
                  <w:p w14:paraId="3B4FB890" w14:textId="77777777" w:rsidR="00E544AC" w:rsidRPr="001A1692" w:rsidRDefault="00D31CE3" w:rsidP="00E544AC">
                    <w:pPr>
                      <w:rPr>
                        <w:rFonts w:cs="Arial"/>
                        <w:sz w:val="24"/>
                      </w:rPr>
                    </w:pPr>
                    <w:sdt>
                      <w:sdtPr>
                        <w:rPr>
                          <w:rFonts w:cs="Arial"/>
                          <w:sz w:val="24"/>
                        </w:rPr>
                        <w:id w:val="533382333"/>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7C684FAA" w14:textId="77777777" w:rsidR="00E544AC" w:rsidRPr="001A1692" w:rsidRDefault="00D31CE3" w:rsidP="00E544AC">
                    <w:pPr>
                      <w:pStyle w:val="BodyText"/>
                      <w:rPr>
                        <w:rFonts w:eastAsiaTheme="minorHAnsi" w:cs="Arial"/>
                        <w:color w:val="808080"/>
                      </w:rPr>
                    </w:pPr>
                    <w:sdt>
                      <w:sdtPr>
                        <w:rPr>
                          <w:rFonts w:cs="Arial"/>
                          <w:color w:val="808080"/>
                          <w:sz w:val="24"/>
                        </w:rPr>
                        <w:id w:val="-71663345"/>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rPr>
                      <w:t xml:space="preserve"> </w:t>
                    </w:r>
                  </w:p>
                  <w:p w14:paraId="48C5276A" w14:textId="77777777" w:rsidR="00E544AC" w:rsidRDefault="00E544AC" w:rsidP="00E544AC">
                    <w:pPr>
                      <w:rPr>
                        <w:rFonts w:cs="Arial"/>
                        <w:sz w:val="24"/>
                      </w:rPr>
                    </w:pPr>
                  </w:p>
                  <w:p w14:paraId="0FB9253E" w14:textId="4E85F4AF" w:rsidR="00E544AC" w:rsidRDefault="00E544AC" w:rsidP="00E544AC">
                    <w:pPr>
                      <w:rPr>
                        <w:rFonts w:cs="Arial"/>
                        <w:sz w:val="24"/>
                      </w:rPr>
                    </w:pPr>
                  </w:p>
                </w:tc>
              </w:sdtContent>
            </w:sdt>
          </w:sdtContent>
        </w:sdt>
      </w:tr>
      <w:tr w:rsidR="00E544AC" w:rsidRPr="00CF795B" w14:paraId="7360AE61" w14:textId="77777777" w:rsidTr="00F42D8D">
        <w:trPr>
          <w:trHeight w:val="264"/>
        </w:trPr>
        <w:tc>
          <w:tcPr>
            <w:tcW w:w="483" w:type="dxa"/>
          </w:tcPr>
          <w:p w14:paraId="346B7D0E" w14:textId="16DD09C2" w:rsidR="00E544AC" w:rsidRPr="001A1692" w:rsidRDefault="00F42D8D" w:rsidP="00E544AC">
            <w:pPr>
              <w:rPr>
                <w:rFonts w:cs="Arial"/>
                <w:sz w:val="24"/>
              </w:rPr>
            </w:pPr>
            <w:r>
              <w:rPr>
                <w:rFonts w:cs="Arial"/>
                <w:sz w:val="24"/>
              </w:rPr>
              <w:t>10</w:t>
            </w:r>
          </w:p>
        </w:tc>
        <w:tc>
          <w:tcPr>
            <w:tcW w:w="3434" w:type="dxa"/>
          </w:tcPr>
          <w:p w14:paraId="4AFD913A" w14:textId="46A3816C" w:rsidR="00E544AC" w:rsidRDefault="00E544AC" w:rsidP="00E544AC">
            <w:pPr>
              <w:rPr>
                <w:rFonts w:cs="Arial"/>
                <w:bCs/>
                <w:sz w:val="24"/>
              </w:rPr>
            </w:pPr>
            <w:r w:rsidRPr="008B3B9E">
              <w:rPr>
                <w:rFonts w:cs="Arial"/>
                <w:bCs/>
                <w:sz w:val="24"/>
              </w:rPr>
              <w:t>Do you believe it is appropriate to have a mains independence minimum resilience period of 24 hours as required by the NCER or</w:t>
            </w:r>
            <w:r>
              <w:rPr>
                <w:rFonts w:cs="Arial"/>
                <w:bCs/>
                <w:sz w:val="24"/>
              </w:rPr>
              <w:t xml:space="preserve"> 72 hours </w:t>
            </w:r>
            <w:r w:rsidR="00D50240">
              <w:rPr>
                <w:rFonts w:cs="Arial"/>
                <w:bCs/>
                <w:sz w:val="24"/>
              </w:rPr>
              <w:t xml:space="preserve">as a </w:t>
            </w:r>
            <w:r>
              <w:rPr>
                <w:rFonts w:cs="Arial"/>
                <w:bCs/>
                <w:sz w:val="24"/>
              </w:rPr>
              <w:t xml:space="preserve">general GB standard </w:t>
            </w:r>
            <w:r w:rsidRPr="008B3B9E">
              <w:rPr>
                <w:rFonts w:cs="Arial"/>
                <w:bCs/>
                <w:sz w:val="24"/>
              </w:rPr>
              <w:t xml:space="preserve">for existing black start purposes </w:t>
            </w:r>
            <w:commentRangeStart w:id="5"/>
            <w:commentRangeStart w:id="6"/>
            <w:r>
              <w:rPr>
                <w:rFonts w:cs="Arial"/>
                <w:bCs/>
                <w:sz w:val="24"/>
              </w:rPr>
              <w:t>as</w:t>
            </w:r>
            <w:r w:rsidRPr="008B3B9E">
              <w:rPr>
                <w:rFonts w:cs="Arial"/>
                <w:bCs/>
                <w:sz w:val="24"/>
              </w:rPr>
              <w:t xml:space="preserve"> proposed as part of the ESRS work </w:t>
            </w:r>
            <w:commentRangeEnd w:id="5"/>
            <w:r>
              <w:rPr>
                <w:rStyle w:val="CommentReference"/>
              </w:rPr>
              <w:commentReference w:id="5"/>
            </w:r>
            <w:commentRangeEnd w:id="6"/>
            <w:r>
              <w:rPr>
                <w:rStyle w:val="CommentReference"/>
              </w:rPr>
              <w:commentReference w:id="6"/>
            </w:r>
            <w:r w:rsidRPr="008B3B9E">
              <w:rPr>
                <w:rFonts w:cs="Arial"/>
                <w:bCs/>
                <w:sz w:val="24"/>
              </w:rPr>
              <w:t xml:space="preserve">for all BM parties? </w:t>
            </w:r>
          </w:p>
          <w:p w14:paraId="01232421" w14:textId="77777777" w:rsidR="00E544AC" w:rsidRPr="008B3B9E" w:rsidRDefault="00E544AC" w:rsidP="00E544AC">
            <w:pPr>
              <w:rPr>
                <w:rFonts w:cs="Arial"/>
                <w:bCs/>
                <w:sz w:val="24"/>
              </w:rPr>
            </w:pPr>
          </w:p>
          <w:p w14:paraId="7CB9374E" w14:textId="62E7ED41" w:rsidR="00E544AC" w:rsidRPr="008B3B9E" w:rsidRDefault="00E544AC" w:rsidP="00E544AC">
            <w:pPr>
              <w:rPr>
                <w:rFonts w:cs="Arial"/>
                <w:bCs/>
                <w:sz w:val="24"/>
              </w:rPr>
            </w:pPr>
            <w:r w:rsidRPr="008B3B9E">
              <w:rPr>
                <w:rFonts w:cs="Arial"/>
                <w:bCs/>
                <w:sz w:val="24"/>
              </w:rPr>
              <w:t>Do you agree</w:t>
            </w:r>
            <w:r w:rsidRPr="001A1692">
              <w:rPr>
                <w:rFonts w:cs="Arial"/>
                <w:bCs/>
                <w:sz w:val="24"/>
              </w:rPr>
              <w:t xml:space="preserve"> with a</w:t>
            </w:r>
            <w:r w:rsidRPr="008B3B9E">
              <w:rPr>
                <w:rFonts w:cs="Arial"/>
                <w:bCs/>
                <w:sz w:val="24"/>
              </w:rPr>
              <w:t xml:space="preserve"> retrospective application </w:t>
            </w:r>
            <w:r w:rsidRPr="001A1692">
              <w:rPr>
                <w:rFonts w:cs="Arial"/>
                <w:bCs/>
                <w:sz w:val="24"/>
              </w:rPr>
              <w:t xml:space="preserve">of this </w:t>
            </w:r>
            <w:r w:rsidRPr="008B3B9E">
              <w:rPr>
                <w:rFonts w:cs="Arial"/>
                <w:bCs/>
                <w:sz w:val="24"/>
              </w:rPr>
              <w:t>and if not</w:t>
            </w:r>
            <w:r w:rsidRPr="001A1692">
              <w:rPr>
                <w:rFonts w:cs="Arial"/>
                <w:bCs/>
                <w:sz w:val="24"/>
              </w:rPr>
              <w:t>,</w:t>
            </w:r>
            <w:r w:rsidRPr="008B3B9E">
              <w:rPr>
                <w:rFonts w:cs="Arial"/>
                <w:bCs/>
                <w:sz w:val="24"/>
              </w:rPr>
              <w:t xml:space="preserve"> what is your suggestion / views about this?</w:t>
            </w:r>
          </w:p>
          <w:p w14:paraId="1AA943A7" w14:textId="77777777" w:rsidR="00E544AC" w:rsidRPr="001A1692" w:rsidRDefault="00E544AC" w:rsidP="00E544AC">
            <w:pPr>
              <w:rPr>
                <w:rFonts w:cs="Arial"/>
                <w:bCs/>
                <w:sz w:val="24"/>
              </w:rPr>
            </w:pPr>
          </w:p>
        </w:tc>
        <w:sdt>
          <w:sdtPr>
            <w:rPr>
              <w:rFonts w:cs="Arial"/>
              <w:sz w:val="24"/>
            </w:rPr>
            <w:id w:val="-1251351798"/>
            <w:placeholder>
              <w:docPart w:val="00A9D540261741549F2301B71D03198C"/>
            </w:placeholder>
            <w:showingPlcHdr/>
          </w:sdtPr>
          <w:sdtEndPr/>
          <w:sdtContent>
            <w:tc>
              <w:tcPr>
                <w:tcW w:w="6289" w:type="dxa"/>
              </w:tcPr>
              <w:p w14:paraId="6A950EAB" w14:textId="6D86BF08" w:rsidR="00E544AC" w:rsidRPr="001A1692" w:rsidRDefault="00E544AC" w:rsidP="00E544AC">
                <w:pPr>
                  <w:rPr>
                    <w:rFonts w:cs="Arial"/>
                    <w:sz w:val="24"/>
                  </w:rPr>
                </w:pPr>
                <w:r w:rsidRPr="004C39B5">
                  <w:rPr>
                    <w:rStyle w:val="PlaceholderText"/>
                  </w:rPr>
                  <w:t>Click or tap here to enter text.</w:t>
                </w:r>
              </w:p>
            </w:tc>
          </w:sdtContent>
        </w:sdt>
      </w:tr>
      <w:tr w:rsidR="00E544AC" w:rsidRPr="00CF795B" w14:paraId="791F90CA" w14:textId="77777777" w:rsidTr="00F42D8D">
        <w:trPr>
          <w:trHeight w:val="264"/>
        </w:trPr>
        <w:tc>
          <w:tcPr>
            <w:tcW w:w="483" w:type="dxa"/>
          </w:tcPr>
          <w:p w14:paraId="414EEF76" w14:textId="0B143E8B" w:rsidR="00E544AC" w:rsidRDefault="00F42D8D" w:rsidP="00E544AC">
            <w:pPr>
              <w:rPr>
                <w:rFonts w:cs="Arial"/>
                <w:sz w:val="24"/>
              </w:rPr>
            </w:pPr>
            <w:r>
              <w:rPr>
                <w:rFonts w:cs="Arial"/>
                <w:sz w:val="24"/>
              </w:rPr>
              <w:t>11</w:t>
            </w:r>
          </w:p>
        </w:tc>
        <w:tc>
          <w:tcPr>
            <w:tcW w:w="3434" w:type="dxa"/>
          </w:tcPr>
          <w:p w14:paraId="1A47E8E3" w14:textId="184935A9" w:rsidR="00E544AC" w:rsidRDefault="00E544AC" w:rsidP="00E544AC">
            <w:pPr>
              <w:rPr>
                <w:rFonts w:cs="Arial"/>
                <w:sz w:val="24"/>
              </w:rPr>
            </w:pPr>
            <w:r w:rsidRPr="00B75C81">
              <w:rPr>
                <w:rFonts w:cs="Arial"/>
                <w:sz w:val="24"/>
              </w:rPr>
              <w:t>As a stakeholder, are there any implications of the proposed future requirements which are not clear</w:t>
            </w:r>
            <w:r w:rsidRPr="001A1692">
              <w:rPr>
                <w:rFonts w:cs="Arial"/>
                <w:sz w:val="24"/>
              </w:rPr>
              <w:t>?</w:t>
            </w:r>
          </w:p>
          <w:p w14:paraId="0C454A07" w14:textId="2BF96943" w:rsidR="00E544AC" w:rsidRPr="001A1692" w:rsidRDefault="00E544AC" w:rsidP="00E544AC">
            <w:pPr>
              <w:rPr>
                <w:rFonts w:cs="Arial"/>
                <w:bCs/>
                <w:sz w:val="24"/>
              </w:rPr>
            </w:pPr>
          </w:p>
        </w:tc>
        <w:sdt>
          <w:sdtPr>
            <w:rPr>
              <w:rFonts w:cs="Arial"/>
              <w:sz w:val="24"/>
            </w:rPr>
            <w:id w:val="1309366909"/>
            <w:placeholder>
              <w:docPart w:val="9CF52289093E445DA8AEAEBD0984DDF9"/>
            </w:placeholder>
          </w:sdtPr>
          <w:sdtEndPr/>
          <w:sdtContent>
            <w:sdt>
              <w:sdtPr>
                <w:rPr>
                  <w:rFonts w:cs="Arial"/>
                  <w:sz w:val="24"/>
                </w:rPr>
                <w:id w:val="-1002885913"/>
                <w:placeholder>
                  <w:docPart w:val="23FA6CA47DA442A581DD9D3DADB04B55"/>
                </w:placeholder>
              </w:sdtPr>
              <w:sdtEndPr/>
              <w:sdtContent>
                <w:tc>
                  <w:tcPr>
                    <w:tcW w:w="6289" w:type="dxa"/>
                  </w:tcPr>
                  <w:p w14:paraId="2A7B1DB3" w14:textId="77777777" w:rsidR="00E544AC" w:rsidRPr="001A1692" w:rsidRDefault="00D31CE3" w:rsidP="00E544AC">
                    <w:pPr>
                      <w:rPr>
                        <w:rFonts w:cs="Arial"/>
                        <w:sz w:val="24"/>
                      </w:rPr>
                    </w:pPr>
                    <w:sdt>
                      <w:sdtPr>
                        <w:rPr>
                          <w:rFonts w:cs="Arial"/>
                          <w:sz w:val="24"/>
                        </w:rPr>
                        <w:id w:val="-18252429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502F2455" w14:textId="77777777" w:rsidR="00E544AC" w:rsidRPr="001A1692" w:rsidRDefault="00D31CE3" w:rsidP="00E544AC">
                    <w:pPr>
                      <w:pStyle w:val="BodyText"/>
                      <w:rPr>
                        <w:rFonts w:eastAsiaTheme="minorHAnsi" w:cs="Arial"/>
                        <w:color w:val="808080"/>
                      </w:rPr>
                    </w:pPr>
                    <w:sdt>
                      <w:sdtPr>
                        <w:rPr>
                          <w:rFonts w:cs="Arial"/>
                          <w:color w:val="808080"/>
                          <w:sz w:val="24"/>
                        </w:rPr>
                        <w:id w:val="1184785642"/>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rPr>
                      <w:t xml:space="preserve"> </w:t>
                    </w:r>
                  </w:p>
                  <w:p w14:paraId="0490DD16" w14:textId="77777777" w:rsidR="00E544AC" w:rsidRDefault="00E544AC" w:rsidP="00E544AC">
                    <w:pPr>
                      <w:rPr>
                        <w:rFonts w:cs="Arial"/>
                        <w:sz w:val="24"/>
                      </w:rPr>
                    </w:pPr>
                  </w:p>
                  <w:p w14:paraId="59359EF2" w14:textId="02DA351E" w:rsidR="00E544AC" w:rsidRPr="001A1692" w:rsidRDefault="00E544AC" w:rsidP="00E544AC">
                    <w:pPr>
                      <w:rPr>
                        <w:rFonts w:cs="Arial"/>
                        <w:sz w:val="24"/>
                      </w:rPr>
                    </w:pPr>
                  </w:p>
                </w:tc>
              </w:sdtContent>
            </w:sdt>
          </w:sdtContent>
        </w:sdt>
      </w:tr>
      <w:tr w:rsidR="00E544AC" w:rsidRPr="00CF795B" w14:paraId="2303E879" w14:textId="77777777" w:rsidTr="00F42D8D">
        <w:trPr>
          <w:trHeight w:val="264"/>
        </w:trPr>
        <w:tc>
          <w:tcPr>
            <w:tcW w:w="483" w:type="dxa"/>
          </w:tcPr>
          <w:p w14:paraId="4B027E48" w14:textId="2F87144A" w:rsidR="00E544AC" w:rsidRDefault="00F42D8D" w:rsidP="00E544AC">
            <w:pPr>
              <w:rPr>
                <w:rFonts w:cs="Arial"/>
                <w:sz w:val="24"/>
              </w:rPr>
            </w:pPr>
            <w:commentRangeStart w:id="7"/>
            <w:r>
              <w:rPr>
                <w:rFonts w:cs="Arial"/>
                <w:sz w:val="24"/>
              </w:rPr>
              <w:t>12</w:t>
            </w:r>
            <w:commentRangeStart w:id="8"/>
            <w:commentRangeStart w:id="9"/>
          </w:p>
        </w:tc>
        <w:tc>
          <w:tcPr>
            <w:tcW w:w="3434" w:type="dxa"/>
          </w:tcPr>
          <w:p w14:paraId="3573D200" w14:textId="77777777" w:rsidR="00E544AC" w:rsidRPr="001A1692" w:rsidRDefault="00E544AC" w:rsidP="00E544AC">
            <w:pPr>
              <w:rPr>
                <w:rFonts w:cs="Arial"/>
                <w:sz w:val="24"/>
              </w:rPr>
            </w:pPr>
            <w:r w:rsidRPr="001A1692">
              <w:rPr>
                <w:rFonts w:cs="Arial"/>
                <w:sz w:val="24"/>
              </w:rPr>
              <w:t>Do you think that the proposals will help restore customer supplies as soon as possible?</w:t>
            </w:r>
          </w:p>
          <w:p w14:paraId="39B37563" w14:textId="426EF32D" w:rsidR="00E544AC" w:rsidRPr="001A1692" w:rsidRDefault="00E544AC" w:rsidP="00E544AC">
            <w:pPr>
              <w:rPr>
                <w:rFonts w:cs="Arial"/>
                <w:bCs/>
                <w:sz w:val="24"/>
              </w:rPr>
            </w:pPr>
          </w:p>
        </w:tc>
        <w:sdt>
          <w:sdtPr>
            <w:rPr>
              <w:rFonts w:cs="Arial"/>
              <w:sz w:val="24"/>
            </w:rPr>
            <w:id w:val="-1550755224"/>
            <w:placeholder>
              <w:docPart w:val="65E7DAC3093E4E2A9FE3BA7AF6807DC0"/>
            </w:placeholder>
          </w:sdtPr>
          <w:sdtEndPr/>
          <w:sdtContent>
            <w:sdt>
              <w:sdtPr>
                <w:rPr>
                  <w:rFonts w:cs="Arial"/>
                  <w:sz w:val="24"/>
                </w:rPr>
                <w:id w:val="-1486705452"/>
                <w:placeholder>
                  <w:docPart w:val="11C5A86CAC3642A2A9B85E286256DE85"/>
                </w:placeholder>
              </w:sdtPr>
              <w:sdtEndPr/>
              <w:sdtContent>
                <w:tc>
                  <w:tcPr>
                    <w:tcW w:w="6289" w:type="dxa"/>
                  </w:tcPr>
                  <w:p w14:paraId="117E6856" w14:textId="77777777" w:rsidR="00E544AC" w:rsidRPr="001A1692" w:rsidRDefault="00D31CE3" w:rsidP="00E544AC">
                    <w:pPr>
                      <w:rPr>
                        <w:rFonts w:cs="Arial"/>
                        <w:sz w:val="24"/>
                      </w:rPr>
                    </w:pPr>
                    <w:sdt>
                      <w:sdtPr>
                        <w:rPr>
                          <w:rFonts w:cs="Arial"/>
                          <w:sz w:val="24"/>
                        </w:rPr>
                        <w:id w:val="-1501039141"/>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397554AE" w14:textId="77777777" w:rsidR="00E544AC" w:rsidRPr="001A1692" w:rsidRDefault="00D31CE3" w:rsidP="00E544AC">
                    <w:pPr>
                      <w:pStyle w:val="BodyText"/>
                      <w:rPr>
                        <w:rFonts w:eastAsiaTheme="minorHAnsi" w:cs="Arial"/>
                        <w:color w:val="808080"/>
                      </w:rPr>
                    </w:pPr>
                    <w:sdt>
                      <w:sdtPr>
                        <w:rPr>
                          <w:rFonts w:cs="Arial"/>
                          <w:color w:val="808080"/>
                          <w:sz w:val="24"/>
                        </w:rPr>
                        <w:id w:val="859015375"/>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rPr>
                      <w:t xml:space="preserve"> </w:t>
                    </w:r>
                  </w:p>
                  <w:p w14:paraId="4E34D0A3" w14:textId="77777777" w:rsidR="00E544AC" w:rsidRDefault="00E544AC" w:rsidP="00E544AC">
                    <w:pPr>
                      <w:rPr>
                        <w:rFonts w:cs="Arial"/>
                        <w:sz w:val="24"/>
                      </w:rPr>
                    </w:pPr>
                  </w:p>
                  <w:commentRangeEnd w:id="8"/>
                  <w:p w14:paraId="34AB19A7" w14:textId="5B34E896" w:rsidR="00E544AC" w:rsidRPr="001A1692" w:rsidRDefault="00E544AC" w:rsidP="00E544AC">
                    <w:pPr>
                      <w:rPr>
                        <w:rFonts w:cs="Arial"/>
                        <w:sz w:val="24"/>
                      </w:rPr>
                    </w:pPr>
                    <w:r>
                      <w:rPr>
                        <w:rStyle w:val="CommentReference"/>
                      </w:rPr>
                      <w:commentReference w:id="8"/>
                    </w:r>
                    <w:r>
                      <w:rPr>
                        <w:rStyle w:val="CommentReference"/>
                      </w:rPr>
                      <w:commentReference w:id="9"/>
                    </w:r>
                    <w:r w:rsidR="00C3442B">
                      <w:rPr>
                        <w:rStyle w:val="CommentReference"/>
                      </w:rPr>
                      <w:commentReference w:id="7"/>
                    </w:r>
                  </w:p>
                </w:tc>
              </w:sdtContent>
            </w:sdt>
          </w:sdtContent>
        </w:sdt>
      </w:tr>
      <w:commentRangeEnd w:id="7"/>
      <w:commentRangeEnd w:id="9"/>
      <w:tr w:rsidR="00E544AC" w:rsidRPr="00CF795B" w14:paraId="3D9FD8FC" w14:textId="77777777" w:rsidTr="00F42D8D">
        <w:trPr>
          <w:trHeight w:val="264"/>
        </w:trPr>
        <w:tc>
          <w:tcPr>
            <w:tcW w:w="483" w:type="dxa"/>
          </w:tcPr>
          <w:p w14:paraId="63FFF7CC" w14:textId="73177F60" w:rsidR="00E544AC" w:rsidRDefault="00F42D8D" w:rsidP="00E544AC">
            <w:pPr>
              <w:rPr>
                <w:rFonts w:cs="Arial"/>
                <w:sz w:val="24"/>
              </w:rPr>
            </w:pPr>
            <w:r>
              <w:rPr>
                <w:rFonts w:cs="Arial"/>
                <w:sz w:val="24"/>
              </w:rPr>
              <w:t>13</w:t>
            </w:r>
          </w:p>
        </w:tc>
        <w:tc>
          <w:tcPr>
            <w:tcW w:w="3434" w:type="dxa"/>
          </w:tcPr>
          <w:p w14:paraId="535D6EC2" w14:textId="77777777" w:rsidR="00E544AC" w:rsidRPr="001A1692" w:rsidRDefault="00E544AC" w:rsidP="00E544AC">
            <w:pPr>
              <w:rPr>
                <w:rFonts w:cs="Arial"/>
                <w:sz w:val="24"/>
              </w:rPr>
            </w:pPr>
            <w:r w:rsidRPr="001A1692">
              <w:rPr>
                <w:rFonts w:cs="Arial"/>
                <w:sz w:val="24"/>
              </w:rPr>
              <w:t>Do you think that the proposals are sufficient to ensure that NGESO can meet its ESRS licence obligations?</w:t>
            </w:r>
          </w:p>
          <w:p w14:paraId="6DD235DB" w14:textId="69F0BBB1" w:rsidR="00E544AC" w:rsidRPr="001A1692" w:rsidRDefault="00E544AC" w:rsidP="00E544AC">
            <w:pPr>
              <w:rPr>
                <w:rFonts w:cs="Arial"/>
                <w:bCs/>
                <w:sz w:val="24"/>
              </w:rPr>
            </w:pPr>
          </w:p>
        </w:tc>
        <w:sdt>
          <w:sdtPr>
            <w:rPr>
              <w:rFonts w:cs="Arial"/>
              <w:sz w:val="24"/>
            </w:rPr>
            <w:id w:val="-1684281591"/>
            <w:placeholder>
              <w:docPart w:val="FC4EC937EF7F454D9E9004FD9490E0C0"/>
            </w:placeholder>
          </w:sdtPr>
          <w:sdtEndPr/>
          <w:sdtContent>
            <w:sdt>
              <w:sdtPr>
                <w:rPr>
                  <w:rFonts w:cs="Arial"/>
                  <w:sz w:val="24"/>
                </w:rPr>
                <w:id w:val="-1108740247"/>
                <w:placeholder>
                  <w:docPart w:val="6D9BD9DC5EDF4F5AABBE93A2231645E6"/>
                </w:placeholder>
              </w:sdtPr>
              <w:sdtEndPr/>
              <w:sdtContent>
                <w:tc>
                  <w:tcPr>
                    <w:tcW w:w="6289" w:type="dxa"/>
                  </w:tcPr>
                  <w:p w14:paraId="35141DF3" w14:textId="77777777" w:rsidR="00E544AC" w:rsidRPr="001A1692" w:rsidRDefault="00D31CE3" w:rsidP="00E544AC">
                    <w:pPr>
                      <w:rPr>
                        <w:rFonts w:cs="Arial"/>
                        <w:sz w:val="24"/>
                      </w:rPr>
                    </w:pPr>
                    <w:sdt>
                      <w:sdtPr>
                        <w:rPr>
                          <w:rFonts w:cs="Arial"/>
                          <w:sz w:val="24"/>
                        </w:rPr>
                        <w:id w:val="-44746257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5FCDCE3D" w14:textId="77777777" w:rsidR="00E544AC" w:rsidRPr="001A1692" w:rsidRDefault="00D31CE3" w:rsidP="00E544AC">
                    <w:pPr>
                      <w:pStyle w:val="BodyText"/>
                      <w:rPr>
                        <w:rFonts w:eastAsiaTheme="minorHAnsi" w:cs="Arial"/>
                        <w:color w:val="808080"/>
                      </w:rPr>
                    </w:pPr>
                    <w:sdt>
                      <w:sdtPr>
                        <w:rPr>
                          <w:rFonts w:cs="Arial"/>
                          <w:color w:val="808080"/>
                          <w:sz w:val="24"/>
                        </w:rPr>
                        <w:id w:val="99382808"/>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rPr>
                      <w:t xml:space="preserve"> </w:t>
                    </w:r>
                  </w:p>
                  <w:p w14:paraId="63F84ABF" w14:textId="77777777" w:rsidR="00E544AC" w:rsidRDefault="00E544AC" w:rsidP="00E544AC">
                    <w:pPr>
                      <w:rPr>
                        <w:rFonts w:cs="Arial"/>
                        <w:sz w:val="24"/>
                      </w:rPr>
                    </w:pPr>
                  </w:p>
                  <w:p w14:paraId="34691037" w14:textId="3F3B60AB" w:rsidR="00E544AC" w:rsidRPr="001A1692" w:rsidRDefault="00E544AC" w:rsidP="00E544AC">
                    <w:pPr>
                      <w:rPr>
                        <w:rFonts w:cs="Arial"/>
                        <w:sz w:val="24"/>
                      </w:rPr>
                    </w:pPr>
                  </w:p>
                </w:tc>
              </w:sdtContent>
            </w:sdt>
          </w:sdtContent>
        </w:sdt>
      </w:tr>
      <w:tr w:rsidR="00E544AC" w:rsidRPr="00CF795B" w14:paraId="3D7840DC" w14:textId="77777777" w:rsidTr="00F42D8D">
        <w:trPr>
          <w:trHeight w:val="264"/>
        </w:trPr>
        <w:tc>
          <w:tcPr>
            <w:tcW w:w="483" w:type="dxa"/>
          </w:tcPr>
          <w:p w14:paraId="38FF7C15" w14:textId="77BD2F1E" w:rsidR="00E544AC" w:rsidRDefault="00F42D8D" w:rsidP="00E544AC">
            <w:pPr>
              <w:rPr>
                <w:rFonts w:cs="Arial"/>
                <w:sz w:val="24"/>
              </w:rPr>
            </w:pPr>
            <w:commentRangeStart w:id="10"/>
            <w:r>
              <w:rPr>
                <w:rFonts w:cs="Arial"/>
                <w:sz w:val="24"/>
              </w:rPr>
              <w:t>14</w:t>
            </w:r>
            <w:commentRangeStart w:id="11"/>
            <w:commentRangeStart w:id="12"/>
          </w:p>
        </w:tc>
        <w:tc>
          <w:tcPr>
            <w:tcW w:w="3434" w:type="dxa"/>
          </w:tcPr>
          <w:p w14:paraId="7DFC6CCD" w14:textId="62ACE739" w:rsidR="00E544AC" w:rsidRPr="001A1692" w:rsidRDefault="00E544AC" w:rsidP="00E544AC">
            <w:pPr>
              <w:rPr>
                <w:rFonts w:cs="Arial"/>
                <w:sz w:val="24"/>
              </w:rPr>
            </w:pPr>
            <w:r w:rsidRPr="001A1692">
              <w:rPr>
                <w:rFonts w:cs="Arial"/>
                <w:sz w:val="24"/>
              </w:rPr>
              <w:t>Do you think that there is a common understand</w:t>
            </w:r>
            <w:r>
              <w:rPr>
                <w:rFonts w:cs="Arial"/>
                <w:sz w:val="24"/>
              </w:rPr>
              <w:t>ing</w:t>
            </w:r>
            <w:r w:rsidRPr="001A1692">
              <w:rPr>
                <w:rFonts w:cs="Arial"/>
                <w:sz w:val="24"/>
              </w:rPr>
              <w:t xml:space="preserve"> between stakeholders of the demand to be restored in GB required by ESRS?</w:t>
            </w:r>
          </w:p>
          <w:p w14:paraId="3C480AF2" w14:textId="374C1CDF" w:rsidR="00E544AC" w:rsidRPr="001A1692" w:rsidRDefault="00E544AC" w:rsidP="00E544AC">
            <w:pPr>
              <w:rPr>
                <w:rFonts w:cs="Arial"/>
                <w:bCs/>
                <w:sz w:val="24"/>
              </w:rPr>
            </w:pPr>
          </w:p>
        </w:tc>
        <w:sdt>
          <w:sdtPr>
            <w:rPr>
              <w:rFonts w:cs="Arial"/>
              <w:sz w:val="24"/>
            </w:rPr>
            <w:id w:val="-1913298785"/>
            <w:placeholder>
              <w:docPart w:val="69F3ADE62C4C4BAD8B280D2D62249923"/>
            </w:placeholder>
          </w:sdtPr>
          <w:sdtEndPr/>
          <w:sdtContent>
            <w:sdt>
              <w:sdtPr>
                <w:rPr>
                  <w:rFonts w:cs="Arial"/>
                  <w:sz w:val="24"/>
                </w:rPr>
                <w:id w:val="147028595"/>
                <w:placeholder>
                  <w:docPart w:val="4E2DF74CBB414DFE8D1816AD006CECF1"/>
                </w:placeholder>
              </w:sdtPr>
              <w:sdtEndPr/>
              <w:sdtContent>
                <w:tc>
                  <w:tcPr>
                    <w:tcW w:w="6289" w:type="dxa"/>
                  </w:tcPr>
                  <w:p w14:paraId="5A2735FC" w14:textId="77777777" w:rsidR="00E544AC" w:rsidRPr="001A1692" w:rsidRDefault="00D31CE3" w:rsidP="00E544AC">
                    <w:pPr>
                      <w:rPr>
                        <w:rFonts w:cs="Arial"/>
                        <w:sz w:val="24"/>
                      </w:rPr>
                    </w:pPr>
                    <w:sdt>
                      <w:sdtPr>
                        <w:rPr>
                          <w:rFonts w:cs="Arial"/>
                          <w:sz w:val="24"/>
                        </w:rPr>
                        <w:id w:val="-52270210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2D4EE5CE" w14:textId="77777777" w:rsidR="00E544AC" w:rsidRPr="001A1692" w:rsidRDefault="00D31CE3" w:rsidP="00E544AC">
                    <w:pPr>
                      <w:pStyle w:val="BodyText"/>
                      <w:rPr>
                        <w:rFonts w:eastAsiaTheme="minorHAnsi" w:cs="Arial"/>
                        <w:color w:val="808080"/>
                      </w:rPr>
                    </w:pPr>
                    <w:sdt>
                      <w:sdtPr>
                        <w:rPr>
                          <w:rFonts w:cs="Arial"/>
                          <w:color w:val="808080"/>
                          <w:sz w:val="24"/>
                        </w:rPr>
                        <w:id w:val="878056297"/>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rPr>
                      <w:t xml:space="preserve"> </w:t>
                    </w:r>
                  </w:p>
                  <w:p w14:paraId="28F1D538" w14:textId="77777777" w:rsidR="00E544AC" w:rsidRDefault="00E544AC" w:rsidP="00E544AC">
                    <w:pPr>
                      <w:rPr>
                        <w:rFonts w:cs="Arial"/>
                        <w:sz w:val="24"/>
                      </w:rPr>
                    </w:pPr>
                  </w:p>
                  <w:commentRangeEnd w:id="11"/>
                  <w:p w14:paraId="32D8AD2C" w14:textId="3DD65098" w:rsidR="00E544AC" w:rsidRPr="001A1692" w:rsidRDefault="00E544AC" w:rsidP="00E544AC">
                    <w:pPr>
                      <w:rPr>
                        <w:rFonts w:cs="Arial"/>
                        <w:sz w:val="24"/>
                      </w:rPr>
                    </w:pPr>
                    <w:r>
                      <w:rPr>
                        <w:rStyle w:val="CommentReference"/>
                      </w:rPr>
                      <w:commentReference w:id="11"/>
                    </w:r>
                    <w:r>
                      <w:rPr>
                        <w:rStyle w:val="CommentReference"/>
                      </w:rPr>
                      <w:commentReference w:id="12"/>
                    </w:r>
                    <w:r w:rsidR="00C3442B">
                      <w:rPr>
                        <w:rStyle w:val="CommentReference"/>
                      </w:rPr>
                      <w:commentReference w:id="10"/>
                    </w:r>
                  </w:p>
                </w:tc>
              </w:sdtContent>
            </w:sdt>
          </w:sdtContent>
        </w:sdt>
      </w:tr>
      <w:commentRangeEnd w:id="10"/>
      <w:commentRangeEnd w:id="12"/>
      <w:tr w:rsidR="00E544AC" w:rsidRPr="00CF795B" w14:paraId="394096F1" w14:textId="77777777" w:rsidTr="00F42D8D">
        <w:trPr>
          <w:trHeight w:val="264"/>
        </w:trPr>
        <w:tc>
          <w:tcPr>
            <w:tcW w:w="483" w:type="dxa"/>
          </w:tcPr>
          <w:p w14:paraId="4FF465E2" w14:textId="4A43589A" w:rsidR="00E544AC" w:rsidRDefault="00E544AC" w:rsidP="00E544AC">
            <w:pPr>
              <w:rPr>
                <w:rFonts w:cs="Arial"/>
                <w:sz w:val="24"/>
              </w:rPr>
            </w:pPr>
            <w:r>
              <w:rPr>
                <w:rFonts w:cs="Arial"/>
                <w:sz w:val="24"/>
              </w:rPr>
              <w:t>1</w:t>
            </w:r>
            <w:r w:rsidR="00F42D8D">
              <w:rPr>
                <w:rFonts w:cs="Arial"/>
                <w:sz w:val="24"/>
              </w:rPr>
              <w:t>5</w:t>
            </w:r>
          </w:p>
        </w:tc>
        <w:tc>
          <w:tcPr>
            <w:tcW w:w="3434" w:type="dxa"/>
          </w:tcPr>
          <w:p w14:paraId="6DF56BC9" w14:textId="57F001F8" w:rsidR="00E544AC" w:rsidRPr="001A1692" w:rsidRDefault="00E544AC" w:rsidP="00E544AC">
            <w:pPr>
              <w:rPr>
                <w:rFonts w:cs="Arial"/>
                <w:bCs/>
                <w:sz w:val="24"/>
              </w:rPr>
            </w:pPr>
            <w:r w:rsidRPr="001A1692">
              <w:rPr>
                <w:rFonts w:cs="Arial"/>
                <w:bCs/>
                <w:sz w:val="24"/>
              </w:rPr>
              <w:t xml:space="preserve">The distributed restart legal text has been drafted on the basis that </w:t>
            </w:r>
            <w:commentRangeStart w:id="13"/>
            <w:commentRangeStart w:id="14"/>
            <w:r w:rsidRPr="001A1692">
              <w:rPr>
                <w:rFonts w:cs="Arial"/>
                <w:bCs/>
                <w:sz w:val="24"/>
              </w:rPr>
              <w:t>NGESO will lead on the procurement of restoration services.</w:t>
            </w:r>
            <w:commentRangeEnd w:id="13"/>
            <w:r>
              <w:rPr>
                <w:rStyle w:val="CommentReference"/>
              </w:rPr>
              <w:commentReference w:id="13"/>
            </w:r>
            <w:commentRangeEnd w:id="14"/>
            <w:r w:rsidR="00361D75">
              <w:rPr>
                <w:rStyle w:val="CommentReference"/>
              </w:rPr>
              <w:commentReference w:id="14"/>
            </w:r>
            <w:r w:rsidRPr="001A1692">
              <w:rPr>
                <w:rFonts w:cs="Arial"/>
                <w:bCs/>
                <w:sz w:val="24"/>
              </w:rPr>
              <w:t xml:space="preserve"> Do you think this should move to DNO led in future? If yes, please explain why</w:t>
            </w:r>
          </w:p>
        </w:tc>
        <w:sdt>
          <w:sdtPr>
            <w:rPr>
              <w:rFonts w:cs="Arial"/>
              <w:sz w:val="24"/>
            </w:rPr>
            <w:id w:val="-2017057260"/>
            <w:placeholder>
              <w:docPart w:val="7382F97346C14A81B863EAB9EDC3DFFD"/>
            </w:placeholder>
          </w:sdtPr>
          <w:sdtEndPr/>
          <w:sdtContent>
            <w:tc>
              <w:tcPr>
                <w:tcW w:w="6289" w:type="dxa"/>
              </w:tcPr>
              <w:p w14:paraId="0F101DF6" w14:textId="77777777" w:rsidR="00E544AC" w:rsidRPr="001A1692" w:rsidRDefault="00D31CE3" w:rsidP="00E544AC">
                <w:pPr>
                  <w:rPr>
                    <w:rFonts w:cs="Arial"/>
                    <w:sz w:val="24"/>
                  </w:rPr>
                </w:pPr>
                <w:sdt>
                  <w:sdtPr>
                    <w:rPr>
                      <w:rFonts w:cs="Arial"/>
                      <w:sz w:val="24"/>
                    </w:rPr>
                    <w:id w:val="633997549"/>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785A0FA6"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1428654146"/>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321756BB" w14:textId="77777777" w:rsidR="00E544AC" w:rsidRPr="001A1692" w:rsidRDefault="00E544AC" w:rsidP="00E544AC">
                <w:pPr>
                  <w:pStyle w:val="BodyText"/>
                  <w:rPr>
                    <w:rFonts w:eastAsiaTheme="minorHAnsi" w:cs="Arial"/>
                    <w:color w:val="808080"/>
                    <w:sz w:val="24"/>
                  </w:rPr>
                </w:pPr>
              </w:p>
              <w:p w14:paraId="7B34F24E" w14:textId="3FE29221" w:rsidR="00E544AC" w:rsidRPr="001A1692" w:rsidRDefault="00E544AC" w:rsidP="00E544AC">
                <w:pPr>
                  <w:rPr>
                    <w:rFonts w:cs="Arial"/>
                    <w:sz w:val="24"/>
                  </w:rPr>
                </w:pPr>
              </w:p>
            </w:tc>
          </w:sdtContent>
        </w:sdt>
      </w:tr>
      <w:tr w:rsidR="00E544AC" w:rsidRPr="00CF795B" w14:paraId="5716489F" w14:textId="77777777" w:rsidTr="00F42D8D">
        <w:trPr>
          <w:trHeight w:val="264"/>
        </w:trPr>
        <w:tc>
          <w:tcPr>
            <w:tcW w:w="483" w:type="dxa"/>
          </w:tcPr>
          <w:p w14:paraId="2183EE17" w14:textId="7C213779" w:rsidR="00E544AC" w:rsidRDefault="00E544AC" w:rsidP="00E544AC">
            <w:pPr>
              <w:rPr>
                <w:rFonts w:cs="Arial"/>
                <w:sz w:val="24"/>
              </w:rPr>
            </w:pPr>
            <w:r>
              <w:rPr>
                <w:rFonts w:cs="Arial"/>
                <w:sz w:val="24"/>
              </w:rPr>
              <w:t>1</w:t>
            </w:r>
            <w:r w:rsidR="00F42D8D">
              <w:rPr>
                <w:rFonts w:cs="Arial"/>
                <w:sz w:val="24"/>
              </w:rPr>
              <w:t>6</w:t>
            </w:r>
          </w:p>
        </w:tc>
        <w:tc>
          <w:tcPr>
            <w:tcW w:w="3434" w:type="dxa"/>
          </w:tcPr>
          <w:p w14:paraId="71B0E7F0" w14:textId="069601C4" w:rsidR="00E544AC" w:rsidRPr="001A1692" w:rsidRDefault="00E544AC" w:rsidP="00E544AC">
            <w:pPr>
              <w:rPr>
                <w:rFonts w:cs="Arial"/>
                <w:bCs/>
                <w:sz w:val="24"/>
              </w:rPr>
            </w:pPr>
            <w:r w:rsidRPr="001A1692">
              <w:rPr>
                <w:rFonts w:cs="Arial"/>
                <w:bCs/>
                <w:sz w:val="24"/>
              </w:rPr>
              <w:t>Do you believe the approach proposed to introduce non-CUSC parties under the framework of the NCER (</w:t>
            </w:r>
            <w:proofErr w:type="gramStart"/>
            <w:r w:rsidRPr="001A1692">
              <w:rPr>
                <w:rFonts w:cs="Arial"/>
                <w:bCs/>
                <w:sz w:val="24"/>
              </w:rPr>
              <w:t>i.e.</w:t>
            </w:r>
            <w:proofErr w:type="gramEnd"/>
            <w:r w:rsidRPr="001A1692">
              <w:rPr>
                <w:rFonts w:cs="Arial"/>
                <w:bCs/>
                <w:sz w:val="24"/>
              </w:rPr>
              <w:t xml:space="preserve"> non-CUSC parties who have a contract with the ESO as restoration service providers) is an appropriate solution going forward? If not, please explain why you believe this is the </w:t>
            </w:r>
            <w:commentRangeStart w:id="15"/>
            <w:r w:rsidRPr="001A1692">
              <w:rPr>
                <w:rFonts w:cs="Arial"/>
                <w:bCs/>
                <w:sz w:val="24"/>
              </w:rPr>
              <w:t>case</w:t>
            </w:r>
            <w:commentRangeEnd w:id="15"/>
            <w:r>
              <w:rPr>
                <w:rStyle w:val="CommentReference"/>
              </w:rPr>
              <w:commentReference w:id="15"/>
            </w:r>
            <w:r w:rsidRPr="001A1692">
              <w:rPr>
                <w:rFonts w:cs="Arial"/>
                <w:bCs/>
                <w:sz w:val="24"/>
              </w:rPr>
              <w:t xml:space="preserve">. </w:t>
            </w:r>
          </w:p>
          <w:p w14:paraId="5D51B169" w14:textId="7ED75237" w:rsidR="00E544AC" w:rsidRPr="001A1692" w:rsidRDefault="00E544AC" w:rsidP="00E544AC">
            <w:pPr>
              <w:rPr>
                <w:rFonts w:cs="Arial"/>
                <w:bCs/>
                <w:sz w:val="24"/>
              </w:rPr>
            </w:pPr>
          </w:p>
        </w:tc>
        <w:sdt>
          <w:sdtPr>
            <w:rPr>
              <w:rFonts w:cs="Arial"/>
              <w:sz w:val="24"/>
            </w:rPr>
            <w:id w:val="-1430186337"/>
            <w:placeholder>
              <w:docPart w:val="E34CBA32736245C380832AD6C6802596"/>
            </w:placeholder>
          </w:sdtPr>
          <w:sdtEndPr/>
          <w:sdtContent>
            <w:tc>
              <w:tcPr>
                <w:tcW w:w="6289" w:type="dxa"/>
              </w:tcPr>
              <w:p w14:paraId="56E14A5A" w14:textId="77777777" w:rsidR="00E544AC" w:rsidRPr="001A1692" w:rsidRDefault="00D31CE3" w:rsidP="00E544AC">
                <w:pPr>
                  <w:rPr>
                    <w:rFonts w:cs="Arial"/>
                    <w:sz w:val="24"/>
                  </w:rPr>
                </w:pPr>
                <w:sdt>
                  <w:sdtPr>
                    <w:rPr>
                      <w:rFonts w:cs="Arial"/>
                      <w:sz w:val="24"/>
                    </w:rPr>
                    <w:id w:val="53023132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6752E18D" w14:textId="7425A5E4" w:rsidR="00E544AC" w:rsidRDefault="00D31CE3" w:rsidP="00E544AC">
                <w:pPr>
                  <w:pStyle w:val="BodyText"/>
                  <w:rPr>
                    <w:rStyle w:val="PlaceholderText"/>
                    <w:rFonts w:eastAsiaTheme="minorHAnsi" w:cs="Arial"/>
                    <w:sz w:val="24"/>
                  </w:rPr>
                </w:pPr>
                <w:sdt>
                  <w:sdtPr>
                    <w:rPr>
                      <w:rFonts w:cs="Arial"/>
                      <w:color w:val="808080"/>
                      <w:sz w:val="24"/>
                    </w:rPr>
                    <w:id w:val="2140378907"/>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57D5EE5D" w14:textId="77777777" w:rsidR="00E544AC" w:rsidRPr="001A1692" w:rsidRDefault="00E544AC" w:rsidP="00E544AC">
                <w:pPr>
                  <w:pStyle w:val="BodyText"/>
                  <w:rPr>
                    <w:rFonts w:eastAsiaTheme="minorHAnsi" w:cs="Arial"/>
                    <w:color w:val="808080"/>
                    <w:sz w:val="24"/>
                  </w:rPr>
                </w:pPr>
              </w:p>
              <w:p w14:paraId="220FE6CF" w14:textId="4375327E" w:rsidR="00E544AC" w:rsidRPr="001A1692" w:rsidRDefault="00E544AC" w:rsidP="00E544AC">
                <w:pPr>
                  <w:rPr>
                    <w:rFonts w:cs="Arial"/>
                    <w:sz w:val="24"/>
                  </w:rPr>
                </w:pPr>
              </w:p>
            </w:tc>
          </w:sdtContent>
        </w:sdt>
      </w:tr>
      <w:tr w:rsidR="00E544AC" w:rsidRPr="00CF795B" w14:paraId="3343D953" w14:textId="77777777" w:rsidTr="00F42D8D">
        <w:trPr>
          <w:trHeight w:val="264"/>
        </w:trPr>
        <w:tc>
          <w:tcPr>
            <w:tcW w:w="483" w:type="dxa"/>
          </w:tcPr>
          <w:p w14:paraId="36F5D6F0" w14:textId="1640808C" w:rsidR="00E544AC" w:rsidRDefault="00E544AC" w:rsidP="00E544AC">
            <w:pPr>
              <w:rPr>
                <w:rFonts w:cs="Arial"/>
                <w:sz w:val="24"/>
              </w:rPr>
            </w:pPr>
            <w:r>
              <w:rPr>
                <w:rFonts w:cs="Arial"/>
                <w:sz w:val="24"/>
              </w:rPr>
              <w:t>1</w:t>
            </w:r>
            <w:r w:rsidR="00F42D8D">
              <w:rPr>
                <w:rFonts w:cs="Arial"/>
                <w:sz w:val="24"/>
              </w:rPr>
              <w:t>7</w:t>
            </w:r>
          </w:p>
        </w:tc>
        <w:tc>
          <w:tcPr>
            <w:tcW w:w="3434" w:type="dxa"/>
          </w:tcPr>
          <w:p w14:paraId="5E92C9F7" w14:textId="528EE8D7" w:rsidR="00E544AC" w:rsidRPr="001A1692" w:rsidRDefault="00E544AC" w:rsidP="00E544AC">
            <w:pPr>
              <w:rPr>
                <w:rFonts w:cs="Arial"/>
                <w:bCs/>
                <w:sz w:val="24"/>
              </w:rPr>
            </w:pPr>
            <w:r w:rsidRPr="001A1692">
              <w:rPr>
                <w:rFonts w:cs="Arial"/>
                <w:bCs/>
                <w:sz w:val="24"/>
              </w:rPr>
              <w:t xml:space="preserve">Do you agree that </w:t>
            </w:r>
            <w:commentRangeStart w:id="16"/>
            <w:commentRangeStart w:id="17"/>
            <w:del w:id="18" w:author="adenola (ESO), Sade" w:date="2022-11-02T15:01:00Z">
              <w:r w:rsidRPr="001A1692" w:rsidDel="00361D75">
                <w:rPr>
                  <w:rFonts w:cs="Arial"/>
                  <w:bCs/>
                  <w:sz w:val="24"/>
                </w:rPr>
                <w:delText xml:space="preserve">network </w:delText>
              </w:r>
            </w:del>
            <w:ins w:id="19" w:author="adenola (ESO), Sade" w:date="2022-11-02T15:01:00Z">
              <w:r w:rsidR="00361D75">
                <w:rPr>
                  <w:rFonts w:cs="Arial"/>
                  <w:bCs/>
                  <w:sz w:val="24"/>
                </w:rPr>
                <w:t>all the</w:t>
              </w:r>
              <w:r w:rsidR="00361D75" w:rsidRPr="001A1692">
                <w:rPr>
                  <w:rFonts w:cs="Arial"/>
                  <w:bCs/>
                  <w:sz w:val="24"/>
                </w:rPr>
                <w:t xml:space="preserve"> </w:t>
              </w:r>
            </w:ins>
            <w:r w:rsidRPr="001A1692">
              <w:rPr>
                <w:rFonts w:cs="Arial"/>
                <w:bCs/>
                <w:sz w:val="24"/>
              </w:rPr>
              <w:t xml:space="preserve">costs </w:t>
            </w:r>
            <w:commentRangeEnd w:id="16"/>
            <w:r>
              <w:rPr>
                <w:rStyle w:val="CommentReference"/>
              </w:rPr>
              <w:commentReference w:id="16"/>
            </w:r>
            <w:commentRangeEnd w:id="17"/>
            <w:r w:rsidR="00361D75">
              <w:rPr>
                <w:rStyle w:val="CommentReference"/>
              </w:rPr>
              <w:commentReference w:id="17"/>
            </w:r>
            <w:r w:rsidRPr="001A1692">
              <w:rPr>
                <w:rFonts w:cs="Arial"/>
                <w:bCs/>
                <w:sz w:val="24"/>
              </w:rPr>
              <w:t xml:space="preserve">associated with </w:t>
            </w:r>
            <w:commentRangeStart w:id="20"/>
            <w:r w:rsidRPr="001A1692">
              <w:rPr>
                <w:rFonts w:cs="Arial"/>
                <w:bCs/>
                <w:sz w:val="24"/>
              </w:rPr>
              <w:t xml:space="preserve">TO/DNO </w:t>
            </w:r>
            <w:commentRangeEnd w:id="20"/>
            <w:r>
              <w:rPr>
                <w:rStyle w:val="CommentReference"/>
              </w:rPr>
              <w:commentReference w:id="20"/>
            </w:r>
            <w:r w:rsidRPr="001A1692">
              <w:rPr>
                <w:rFonts w:cs="Arial"/>
                <w:bCs/>
                <w:sz w:val="24"/>
              </w:rPr>
              <w:t>implementation of ESRS should be recovered through their respective price controls? If not, what funding mechanism do you favour?</w:t>
            </w:r>
          </w:p>
          <w:p w14:paraId="10438D02" w14:textId="1872C493" w:rsidR="00E544AC" w:rsidRPr="001A1692" w:rsidRDefault="00E544AC" w:rsidP="00E544AC">
            <w:pPr>
              <w:rPr>
                <w:rFonts w:cs="Arial"/>
                <w:bCs/>
                <w:sz w:val="24"/>
              </w:rPr>
            </w:pPr>
          </w:p>
        </w:tc>
        <w:sdt>
          <w:sdtPr>
            <w:rPr>
              <w:rFonts w:cs="Arial"/>
              <w:sz w:val="24"/>
            </w:rPr>
            <w:id w:val="1501151965"/>
            <w:placeholder>
              <w:docPart w:val="7FF709ACEA3741DE86AAEA2F03CF8065"/>
            </w:placeholder>
          </w:sdtPr>
          <w:sdtEndPr/>
          <w:sdtContent>
            <w:tc>
              <w:tcPr>
                <w:tcW w:w="6289" w:type="dxa"/>
              </w:tcPr>
              <w:p w14:paraId="400B270D" w14:textId="77777777" w:rsidR="00E544AC" w:rsidRPr="001A1692" w:rsidRDefault="00D31CE3" w:rsidP="00E544AC">
                <w:pPr>
                  <w:rPr>
                    <w:rFonts w:cs="Arial"/>
                    <w:sz w:val="24"/>
                  </w:rPr>
                </w:pPr>
                <w:sdt>
                  <w:sdtPr>
                    <w:rPr>
                      <w:rFonts w:cs="Arial"/>
                      <w:sz w:val="24"/>
                    </w:rPr>
                    <w:id w:val="-19870275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06E5FD8F"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1288898347"/>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25475B6B" w14:textId="12DB4DA9" w:rsidR="00E544AC" w:rsidRPr="001A1692" w:rsidRDefault="00E544AC" w:rsidP="00E544AC">
                <w:pPr>
                  <w:pStyle w:val="BodyText"/>
                  <w:rPr>
                    <w:rFonts w:eastAsiaTheme="minorHAnsi" w:cs="Arial"/>
                    <w:color w:val="808080"/>
                    <w:sz w:val="24"/>
                  </w:rPr>
                </w:pPr>
              </w:p>
              <w:p w14:paraId="0A8534B6" w14:textId="7E73E7F5" w:rsidR="00E544AC" w:rsidRPr="001A1692" w:rsidRDefault="00E544AC" w:rsidP="00E544AC">
                <w:pPr>
                  <w:rPr>
                    <w:rFonts w:cs="Arial"/>
                    <w:sz w:val="24"/>
                  </w:rPr>
                </w:pPr>
              </w:p>
            </w:tc>
          </w:sdtContent>
        </w:sdt>
      </w:tr>
      <w:tr w:rsidR="00E544AC" w:rsidRPr="00CF795B" w14:paraId="5DD183C7" w14:textId="77777777" w:rsidTr="00F42D8D">
        <w:trPr>
          <w:trHeight w:val="264"/>
        </w:trPr>
        <w:tc>
          <w:tcPr>
            <w:tcW w:w="483" w:type="dxa"/>
          </w:tcPr>
          <w:p w14:paraId="181ECD2E" w14:textId="0A6F943B" w:rsidR="00E544AC" w:rsidRPr="001A1692" w:rsidRDefault="00E544AC" w:rsidP="00E544AC">
            <w:pPr>
              <w:rPr>
                <w:rFonts w:cs="Arial"/>
                <w:sz w:val="24"/>
              </w:rPr>
            </w:pPr>
            <w:r w:rsidRPr="001A1692">
              <w:rPr>
                <w:rFonts w:cs="Arial"/>
                <w:sz w:val="24"/>
              </w:rPr>
              <w:t>1</w:t>
            </w:r>
            <w:r w:rsidR="00F42D8D">
              <w:rPr>
                <w:rFonts w:cs="Arial"/>
                <w:sz w:val="24"/>
              </w:rPr>
              <w:t>8</w:t>
            </w:r>
          </w:p>
        </w:tc>
        <w:tc>
          <w:tcPr>
            <w:tcW w:w="3434" w:type="dxa"/>
          </w:tcPr>
          <w:p w14:paraId="24DD4AB5" w14:textId="5D3DE917" w:rsidR="00E544AC" w:rsidRPr="001A1692" w:rsidRDefault="00E544AC" w:rsidP="00E544AC">
            <w:pPr>
              <w:rPr>
                <w:bCs/>
                <w:sz w:val="24"/>
              </w:rPr>
            </w:pPr>
            <w:r w:rsidRPr="001A1692">
              <w:rPr>
                <w:bCs/>
                <w:sz w:val="24"/>
              </w:rPr>
              <w:t xml:space="preserve">Do you believe that </w:t>
            </w:r>
            <w:r>
              <w:rPr>
                <w:bCs/>
                <w:sz w:val="24"/>
              </w:rPr>
              <w:t>c</w:t>
            </w:r>
            <w:r w:rsidRPr="001A1692">
              <w:rPr>
                <w:bCs/>
                <w:sz w:val="24"/>
              </w:rPr>
              <w:t xml:space="preserve">yber security requirements in accordance with the NIS standard </w:t>
            </w:r>
            <w:r>
              <w:rPr>
                <w:bCs/>
                <w:sz w:val="24"/>
              </w:rPr>
              <w:t>are</w:t>
            </w:r>
            <w:r w:rsidRPr="001A1692">
              <w:rPr>
                <w:bCs/>
                <w:sz w:val="24"/>
              </w:rPr>
              <w:t xml:space="preserve"> sufficient and should be referenced in the Grid Code?</w:t>
            </w:r>
          </w:p>
          <w:p w14:paraId="70B21275" w14:textId="77777777" w:rsidR="00E544AC" w:rsidRPr="001A1692" w:rsidRDefault="00E544AC" w:rsidP="00E544AC">
            <w:pPr>
              <w:rPr>
                <w:bCs/>
                <w:sz w:val="24"/>
              </w:rPr>
            </w:pPr>
          </w:p>
        </w:tc>
        <w:sdt>
          <w:sdtPr>
            <w:rPr>
              <w:rFonts w:cs="Arial"/>
              <w:sz w:val="24"/>
            </w:rPr>
            <w:id w:val="2030747278"/>
            <w:placeholder>
              <w:docPart w:val="137B3BEA85CA43C7806A8F0990535C2E"/>
            </w:placeholder>
          </w:sdtPr>
          <w:sdtEndPr/>
          <w:sdtContent>
            <w:tc>
              <w:tcPr>
                <w:tcW w:w="6289" w:type="dxa"/>
              </w:tcPr>
              <w:p w14:paraId="450C34ED" w14:textId="77777777" w:rsidR="00E544AC" w:rsidRPr="001A1692" w:rsidRDefault="00D31CE3" w:rsidP="00E544AC">
                <w:pPr>
                  <w:rPr>
                    <w:rFonts w:cs="Arial"/>
                    <w:sz w:val="24"/>
                  </w:rPr>
                </w:pPr>
                <w:sdt>
                  <w:sdtPr>
                    <w:rPr>
                      <w:rFonts w:cs="Arial"/>
                      <w:sz w:val="24"/>
                    </w:rPr>
                    <w:id w:val="-1357953810"/>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005741F1"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1137637068"/>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2E8965DC" w14:textId="77777777" w:rsidR="00E544AC" w:rsidRPr="001A1692" w:rsidRDefault="00E544AC" w:rsidP="00E544AC">
                <w:pPr>
                  <w:pStyle w:val="BodyText"/>
                  <w:rPr>
                    <w:rFonts w:eastAsiaTheme="minorHAnsi" w:cs="Arial"/>
                    <w:color w:val="808080"/>
                    <w:sz w:val="24"/>
                  </w:rPr>
                </w:pPr>
              </w:p>
              <w:p w14:paraId="7A7B0DE8" w14:textId="3F968BE1" w:rsidR="00E544AC" w:rsidRPr="001A1692" w:rsidRDefault="00E544AC" w:rsidP="00E544AC">
                <w:pPr>
                  <w:rPr>
                    <w:rFonts w:cs="Arial"/>
                    <w:sz w:val="24"/>
                  </w:rPr>
                </w:pPr>
              </w:p>
            </w:tc>
          </w:sdtContent>
        </w:sdt>
      </w:tr>
      <w:tr w:rsidR="00E544AC" w:rsidRPr="00CF795B" w14:paraId="59BA37F4" w14:textId="77777777" w:rsidTr="00F42D8D">
        <w:trPr>
          <w:trHeight w:val="264"/>
        </w:trPr>
        <w:tc>
          <w:tcPr>
            <w:tcW w:w="483" w:type="dxa"/>
          </w:tcPr>
          <w:p w14:paraId="37DE593D" w14:textId="314AD158" w:rsidR="00E544AC" w:rsidRPr="001A1692" w:rsidRDefault="00F42D8D" w:rsidP="00E544AC">
            <w:pPr>
              <w:rPr>
                <w:rFonts w:cs="Arial"/>
                <w:sz w:val="24"/>
              </w:rPr>
            </w:pPr>
            <w:r>
              <w:rPr>
                <w:rFonts w:cs="Arial"/>
                <w:sz w:val="24"/>
              </w:rPr>
              <w:t>19</w:t>
            </w:r>
          </w:p>
        </w:tc>
        <w:tc>
          <w:tcPr>
            <w:tcW w:w="3434" w:type="dxa"/>
          </w:tcPr>
          <w:p w14:paraId="163B7E67" w14:textId="0C9088F9" w:rsidR="00E544AC" w:rsidRPr="001A1692" w:rsidRDefault="00E544AC" w:rsidP="00E544AC">
            <w:pPr>
              <w:rPr>
                <w:sz w:val="24"/>
              </w:rPr>
            </w:pPr>
            <w:r w:rsidRPr="001A1692">
              <w:rPr>
                <w:sz w:val="24"/>
              </w:rPr>
              <w:t xml:space="preserve">Do you see any barriers for Network Operators and </w:t>
            </w:r>
            <w:commentRangeStart w:id="21"/>
            <w:commentRangeStart w:id="22"/>
            <w:del w:id="23" w:author="adenola (ESO), Sade" w:date="2022-11-02T15:04:00Z">
              <w:r w:rsidRPr="001A1692" w:rsidDel="00361D75">
                <w:rPr>
                  <w:sz w:val="24"/>
                </w:rPr>
                <w:delText>Generators</w:delText>
              </w:r>
              <w:commentRangeEnd w:id="21"/>
              <w:r w:rsidDel="00361D75">
                <w:rPr>
                  <w:rStyle w:val="CommentReference"/>
                </w:rPr>
                <w:commentReference w:id="21"/>
              </w:r>
            </w:del>
            <w:commentRangeEnd w:id="22"/>
            <w:r w:rsidR="00361D75">
              <w:rPr>
                <w:rStyle w:val="CommentReference"/>
              </w:rPr>
              <w:commentReference w:id="22"/>
            </w:r>
            <w:del w:id="24" w:author="adenola (ESO), Sade" w:date="2022-11-02T15:04:00Z">
              <w:r w:rsidRPr="001A1692" w:rsidDel="00361D75">
                <w:rPr>
                  <w:sz w:val="24"/>
                </w:rPr>
                <w:delText xml:space="preserve"> </w:delText>
              </w:r>
            </w:del>
            <w:ins w:id="25" w:author="adenola (ESO), Sade" w:date="2022-11-02T15:04:00Z">
              <w:r w:rsidR="00361D75">
                <w:rPr>
                  <w:sz w:val="24"/>
                </w:rPr>
                <w:t>Users</w:t>
              </w:r>
              <w:r w:rsidR="00361D75" w:rsidRPr="001A1692">
                <w:rPr>
                  <w:sz w:val="24"/>
                </w:rPr>
                <w:t xml:space="preserve"> </w:t>
              </w:r>
            </w:ins>
            <w:r w:rsidRPr="001A1692">
              <w:rPr>
                <w:sz w:val="24"/>
              </w:rPr>
              <w:t xml:space="preserve">to </w:t>
            </w:r>
            <w:commentRangeStart w:id="26"/>
            <w:r w:rsidRPr="001A1692">
              <w:rPr>
                <w:sz w:val="24"/>
              </w:rPr>
              <w:t>deliver</w:t>
            </w:r>
            <w:del w:id="27" w:author="Antony Johnson" w:date="2022-11-02T18:10:00Z">
              <w:r w:rsidRPr="001A1692" w:rsidDel="00FD2186">
                <w:rPr>
                  <w:sz w:val="24"/>
                </w:rPr>
                <w:delText>ing</w:delText>
              </w:r>
            </w:del>
            <w:r w:rsidRPr="001A1692">
              <w:rPr>
                <w:sz w:val="24"/>
              </w:rPr>
              <w:t xml:space="preserve"> the changes proposed</w:t>
            </w:r>
            <w:commentRangeEnd w:id="26"/>
            <w:r>
              <w:rPr>
                <w:rStyle w:val="CommentReference"/>
              </w:rPr>
              <w:commentReference w:id="26"/>
            </w:r>
            <w:r w:rsidRPr="001A1692">
              <w:rPr>
                <w:sz w:val="24"/>
              </w:rPr>
              <w:t xml:space="preserve"> to implement the ESRS by December 2026? </w:t>
            </w:r>
          </w:p>
          <w:p w14:paraId="68123A45" w14:textId="1C878664" w:rsidR="00E544AC" w:rsidRPr="001A1692" w:rsidRDefault="00E544AC" w:rsidP="00E544AC">
            <w:pPr>
              <w:rPr>
                <w:bCs/>
                <w:sz w:val="24"/>
              </w:rPr>
            </w:pPr>
          </w:p>
        </w:tc>
        <w:sdt>
          <w:sdtPr>
            <w:rPr>
              <w:rFonts w:cs="Arial"/>
              <w:sz w:val="24"/>
            </w:rPr>
            <w:id w:val="-1581988374"/>
            <w:placeholder>
              <w:docPart w:val="5A226784961740B881973537FE3B9821"/>
            </w:placeholder>
          </w:sdtPr>
          <w:sdtEndPr/>
          <w:sdtContent>
            <w:tc>
              <w:tcPr>
                <w:tcW w:w="6289" w:type="dxa"/>
              </w:tcPr>
              <w:p w14:paraId="121BDD96" w14:textId="77777777" w:rsidR="00E544AC" w:rsidRPr="001A1692" w:rsidRDefault="00D31CE3" w:rsidP="00E544AC">
                <w:pPr>
                  <w:rPr>
                    <w:rFonts w:cs="Arial"/>
                    <w:sz w:val="24"/>
                  </w:rPr>
                </w:pPr>
                <w:sdt>
                  <w:sdtPr>
                    <w:rPr>
                      <w:rFonts w:cs="Arial"/>
                      <w:sz w:val="24"/>
                    </w:rPr>
                    <w:id w:val="176626187"/>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52108FEC"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1788929385"/>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606E25B4" w14:textId="77777777" w:rsidR="00E544AC" w:rsidRPr="001A1692" w:rsidRDefault="00E544AC" w:rsidP="00E544AC">
                <w:pPr>
                  <w:pStyle w:val="BodyText"/>
                  <w:rPr>
                    <w:rFonts w:eastAsiaTheme="minorHAnsi" w:cs="Arial"/>
                    <w:color w:val="808080"/>
                    <w:sz w:val="24"/>
                  </w:rPr>
                </w:pPr>
              </w:p>
              <w:p w14:paraId="1E52635A" w14:textId="0D81038B" w:rsidR="00E544AC" w:rsidRPr="001A1692" w:rsidRDefault="00E544AC" w:rsidP="00E544AC">
                <w:pPr>
                  <w:rPr>
                    <w:rFonts w:cs="Arial"/>
                    <w:sz w:val="24"/>
                  </w:rPr>
                </w:pPr>
              </w:p>
            </w:tc>
          </w:sdtContent>
        </w:sdt>
      </w:tr>
      <w:tr w:rsidR="00E544AC" w:rsidRPr="00CF795B" w14:paraId="417C7FBA" w14:textId="77777777" w:rsidTr="00F42D8D">
        <w:trPr>
          <w:trHeight w:val="264"/>
        </w:trPr>
        <w:tc>
          <w:tcPr>
            <w:tcW w:w="483" w:type="dxa"/>
          </w:tcPr>
          <w:p w14:paraId="4AD8BE24" w14:textId="2BCF253E" w:rsidR="00E544AC" w:rsidRPr="001A1692" w:rsidRDefault="00F42D8D" w:rsidP="00E544AC">
            <w:pPr>
              <w:rPr>
                <w:rFonts w:cs="Arial"/>
                <w:sz w:val="24"/>
              </w:rPr>
            </w:pPr>
            <w:r>
              <w:rPr>
                <w:rFonts w:cs="Arial"/>
                <w:sz w:val="24"/>
              </w:rPr>
              <w:t>20</w:t>
            </w:r>
          </w:p>
        </w:tc>
        <w:tc>
          <w:tcPr>
            <w:tcW w:w="3434" w:type="dxa"/>
          </w:tcPr>
          <w:p w14:paraId="780346CA" w14:textId="6FF5FAF9" w:rsidR="00E544AC" w:rsidRPr="001A1692" w:rsidRDefault="00E544AC" w:rsidP="00E544AC">
            <w:pPr>
              <w:rPr>
                <w:bCs/>
                <w:sz w:val="24"/>
              </w:rPr>
            </w:pPr>
            <w:r w:rsidRPr="00044D5B">
              <w:rPr>
                <w:bCs/>
                <w:sz w:val="24"/>
              </w:rPr>
              <w:t xml:space="preserve">Do you think the right requirements have been identified for Network Operators in terms of Network design and operational capability as </w:t>
            </w:r>
            <w:r>
              <w:rPr>
                <w:bCs/>
                <w:sz w:val="24"/>
              </w:rPr>
              <w:t xml:space="preserve">summarised in the consultation document and </w:t>
            </w:r>
            <w:r w:rsidRPr="00044D5B">
              <w:rPr>
                <w:bCs/>
                <w:sz w:val="24"/>
              </w:rPr>
              <w:t xml:space="preserve">described </w:t>
            </w:r>
            <w:r>
              <w:rPr>
                <w:bCs/>
                <w:sz w:val="24"/>
              </w:rPr>
              <w:t xml:space="preserve">in detail </w:t>
            </w:r>
            <w:r w:rsidRPr="00044D5B">
              <w:rPr>
                <w:bCs/>
                <w:sz w:val="24"/>
              </w:rPr>
              <w:t>in the proposed legal text in CC/ECC.6.4.6.3b?</w:t>
            </w:r>
            <w:r>
              <w:rPr>
                <w:bCs/>
                <w:sz w:val="24"/>
              </w:rPr>
              <w:t xml:space="preserve"> </w:t>
            </w:r>
            <w:r>
              <w:rPr>
                <w:bCs/>
                <w:sz w:val="24"/>
              </w:rPr>
              <w:br/>
            </w:r>
            <w:r w:rsidRPr="00044D5B">
              <w:rPr>
                <w:bCs/>
                <w:sz w:val="24"/>
              </w:rPr>
              <w:t xml:space="preserve">OC9.1.1, OC9.2.1, OC9.4.7.5.1 (b)(x); OC9.4.7.5.1 (c)(xi); OC9.4.7.5.2 (a)(xii); OC9.4.7.5.2 (b)(xii); </w:t>
            </w:r>
          </w:p>
        </w:tc>
        <w:sdt>
          <w:sdtPr>
            <w:rPr>
              <w:rFonts w:cs="Arial"/>
              <w:sz w:val="24"/>
            </w:rPr>
            <w:id w:val="1397556505"/>
            <w:placeholder>
              <w:docPart w:val="B65280C42DBE4FD6BFEDB4B821153DF7"/>
            </w:placeholder>
          </w:sdtPr>
          <w:sdtEndPr/>
          <w:sdtContent>
            <w:tc>
              <w:tcPr>
                <w:tcW w:w="6289" w:type="dxa"/>
              </w:tcPr>
              <w:p w14:paraId="0715CAE1" w14:textId="77777777" w:rsidR="00E544AC" w:rsidRPr="001A1692" w:rsidRDefault="00D31CE3" w:rsidP="00E544AC">
                <w:pPr>
                  <w:rPr>
                    <w:rFonts w:cs="Arial"/>
                    <w:sz w:val="24"/>
                  </w:rPr>
                </w:pPr>
                <w:sdt>
                  <w:sdtPr>
                    <w:rPr>
                      <w:rFonts w:cs="Arial"/>
                      <w:sz w:val="24"/>
                    </w:rPr>
                    <w:id w:val="-543751300"/>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6A14BE9A"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28576240"/>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258F0FE8" w14:textId="77777777" w:rsidR="00E544AC" w:rsidRDefault="00E544AC" w:rsidP="00E544AC">
                <w:pPr>
                  <w:rPr>
                    <w:rFonts w:cs="Arial"/>
                    <w:sz w:val="24"/>
                  </w:rPr>
                </w:pPr>
              </w:p>
              <w:p w14:paraId="30BF99D0" w14:textId="2971A5F1" w:rsidR="00E544AC" w:rsidRPr="001A1692" w:rsidRDefault="00E544AC" w:rsidP="00E544AC">
                <w:pPr>
                  <w:rPr>
                    <w:rFonts w:cs="Arial"/>
                    <w:sz w:val="24"/>
                  </w:rPr>
                </w:pPr>
              </w:p>
            </w:tc>
          </w:sdtContent>
        </w:sdt>
      </w:tr>
      <w:tr w:rsidR="00E544AC" w:rsidRPr="00CF795B" w14:paraId="2B4B3F0A" w14:textId="77777777" w:rsidTr="00F42D8D">
        <w:trPr>
          <w:trHeight w:val="264"/>
        </w:trPr>
        <w:tc>
          <w:tcPr>
            <w:tcW w:w="483" w:type="dxa"/>
          </w:tcPr>
          <w:p w14:paraId="711C752F" w14:textId="25A499CF" w:rsidR="00E544AC" w:rsidRPr="001A1692" w:rsidRDefault="00F42D8D" w:rsidP="00E544AC">
            <w:pPr>
              <w:rPr>
                <w:rFonts w:cs="Arial"/>
                <w:sz w:val="24"/>
              </w:rPr>
            </w:pPr>
            <w:r>
              <w:rPr>
                <w:rFonts w:cs="Arial"/>
                <w:sz w:val="24"/>
              </w:rPr>
              <w:t>21</w:t>
            </w:r>
          </w:p>
        </w:tc>
        <w:tc>
          <w:tcPr>
            <w:tcW w:w="3434" w:type="dxa"/>
          </w:tcPr>
          <w:p w14:paraId="59B669D6" w14:textId="2B240128" w:rsidR="00E544AC" w:rsidRPr="00250F3E" w:rsidRDefault="00E544AC" w:rsidP="00E544AC">
            <w:pPr>
              <w:rPr>
                <w:bCs/>
                <w:sz w:val="24"/>
              </w:rPr>
            </w:pPr>
            <w:r w:rsidRPr="00250F3E">
              <w:rPr>
                <w:bCs/>
                <w:sz w:val="24"/>
              </w:rPr>
              <w:t xml:space="preserve">Do you believe there should be further assurance activities in addition to </w:t>
            </w:r>
            <w:r>
              <w:rPr>
                <w:bCs/>
                <w:sz w:val="24"/>
              </w:rPr>
              <w:t>those</w:t>
            </w:r>
            <w:r w:rsidRPr="00250F3E">
              <w:rPr>
                <w:bCs/>
                <w:sz w:val="24"/>
              </w:rPr>
              <w:t xml:space="preserve"> described in the proposed legal text within OC5? If yes, please state the activity and explain why.</w:t>
            </w:r>
          </w:p>
          <w:p w14:paraId="6BC8921E" w14:textId="77777777" w:rsidR="00E544AC" w:rsidRPr="001A1692" w:rsidRDefault="00E544AC" w:rsidP="00E544AC">
            <w:pPr>
              <w:rPr>
                <w:bCs/>
                <w:sz w:val="24"/>
              </w:rPr>
            </w:pPr>
          </w:p>
        </w:tc>
        <w:sdt>
          <w:sdtPr>
            <w:rPr>
              <w:rFonts w:cs="Arial"/>
              <w:sz w:val="24"/>
            </w:rPr>
            <w:id w:val="404581452"/>
            <w:placeholder>
              <w:docPart w:val="2D3A7DB7185541DC91BBC9B1CB4EC5D4"/>
            </w:placeholder>
          </w:sdtPr>
          <w:sdtEndPr/>
          <w:sdtContent>
            <w:tc>
              <w:tcPr>
                <w:tcW w:w="6289" w:type="dxa"/>
              </w:tcPr>
              <w:p w14:paraId="3B006359" w14:textId="77777777" w:rsidR="00E544AC" w:rsidRPr="001A1692" w:rsidRDefault="00D31CE3" w:rsidP="00E544AC">
                <w:pPr>
                  <w:rPr>
                    <w:rFonts w:cs="Arial"/>
                    <w:sz w:val="24"/>
                  </w:rPr>
                </w:pPr>
                <w:sdt>
                  <w:sdtPr>
                    <w:rPr>
                      <w:rFonts w:cs="Arial"/>
                      <w:sz w:val="24"/>
                    </w:rPr>
                    <w:id w:val="-121373698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18F01963"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1172604480"/>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4E0AAC74" w14:textId="77777777" w:rsidR="00E544AC" w:rsidRPr="001A1692" w:rsidRDefault="00E544AC" w:rsidP="00E544AC">
                <w:pPr>
                  <w:pStyle w:val="BodyText"/>
                  <w:rPr>
                    <w:rFonts w:eastAsiaTheme="minorHAnsi" w:cs="Arial"/>
                    <w:color w:val="808080"/>
                    <w:sz w:val="24"/>
                  </w:rPr>
                </w:pPr>
              </w:p>
              <w:p w14:paraId="089A8775" w14:textId="07F7DC1B" w:rsidR="00E544AC" w:rsidRPr="001A1692" w:rsidRDefault="00E544AC" w:rsidP="00E544AC">
                <w:pPr>
                  <w:rPr>
                    <w:rFonts w:cs="Arial"/>
                    <w:sz w:val="24"/>
                  </w:rPr>
                </w:pPr>
              </w:p>
            </w:tc>
          </w:sdtContent>
        </w:sdt>
      </w:tr>
      <w:tr w:rsidR="00E544AC" w:rsidRPr="00CF795B" w14:paraId="43ACE4AA" w14:textId="77777777" w:rsidTr="00F42D8D">
        <w:trPr>
          <w:trHeight w:val="264"/>
        </w:trPr>
        <w:tc>
          <w:tcPr>
            <w:tcW w:w="483" w:type="dxa"/>
          </w:tcPr>
          <w:p w14:paraId="1CE2448A" w14:textId="3715B7A2" w:rsidR="00F42D8D" w:rsidRPr="001A1692" w:rsidRDefault="00F42D8D" w:rsidP="00E544AC">
            <w:pPr>
              <w:rPr>
                <w:rFonts w:cs="Arial"/>
                <w:sz w:val="24"/>
              </w:rPr>
            </w:pPr>
            <w:r>
              <w:rPr>
                <w:rFonts w:cs="Arial"/>
                <w:sz w:val="24"/>
              </w:rPr>
              <w:t>22</w:t>
            </w:r>
          </w:p>
        </w:tc>
        <w:tc>
          <w:tcPr>
            <w:tcW w:w="3434" w:type="dxa"/>
          </w:tcPr>
          <w:p w14:paraId="4780F10B" w14:textId="13EDD9B8" w:rsidR="00E544AC" w:rsidRPr="00050366" w:rsidDel="00361D75" w:rsidRDefault="00E544AC" w:rsidP="00E544AC">
            <w:pPr>
              <w:rPr>
                <w:del w:id="28" w:author="adenola (ESO), Sade" w:date="2022-11-02T15:05:00Z"/>
                <w:bCs/>
                <w:sz w:val="24"/>
              </w:rPr>
            </w:pPr>
            <w:del w:id="29" w:author="adenola (ESO), Sade" w:date="2022-11-02T15:05:00Z">
              <w:r w:rsidRPr="00050366" w:rsidDel="00361D75">
                <w:rPr>
                  <w:bCs/>
                  <w:sz w:val="24"/>
                </w:rPr>
                <w:delText xml:space="preserve">Do you believe that DNOs should use the ENA Strategic Telecoms group for </w:delText>
              </w:r>
              <w:commentRangeStart w:id="30"/>
              <w:commentRangeStart w:id="31"/>
              <w:r w:rsidRPr="00050366" w:rsidDel="00361D75">
                <w:rPr>
                  <w:bCs/>
                  <w:sz w:val="24"/>
                </w:rPr>
                <w:delText>guidance</w:delText>
              </w:r>
              <w:commentRangeEnd w:id="30"/>
              <w:r w:rsidDel="00361D75">
                <w:rPr>
                  <w:rStyle w:val="CommentReference"/>
                </w:rPr>
                <w:commentReference w:id="30"/>
              </w:r>
            </w:del>
            <w:commentRangeEnd w:id="31"/>
            <w:r w:rsidR="00361D75">
              <w:rPr>
                <w:rStyle w:val="CommentReference"/>
              </w:rPr>
              <w:commentReference w:id="31"/>
            </w:r>
            <w:del w:id="32" w:author="adenola (ESO), Sade" w:date="2022-11-02T15:05:00Z">
              <w:r w:rsidRPr="00050366" w:rsidDel="00361D75">
                <w:rPr>
                  <w:bCs/>
                  <w:sz w:val="24"/>
                </w:rPr>
                <w:delText xml:space="preserve"> in developing the DRZCs?</w:delText>
              </w:r>
            </w:del>
          </w:p>
          <w:p w14:paraId="2F6C2738" w14:textId="77777777" w:rsidR="00E544AC" w:rsidRPr="001A1692" w:rsidRDefault="00E544AC" w:rsidP="00361D75">
            <w:pPr>
              <w:rPr>
                <w:bCs/>
                <w:sz w:val="24"/>
              </w:rPr>
            </w:pPr>
          </w:p>
        </w:tc>
        <w:sdt>
          <w:sdtPr>
            <w:rPr>
              <w:rFonts w:cs="Arial"/>
              <w:sz w:val="24"/>
            </w:rPr>
            <w:id w:val="219103022"/>
            <w:placeholder>
              <w:docPart w:val="95700C072CD545228E989A866A32F2FC"/>
            </w:placeholder>
          </w:sdtPr>
          <w:sdtEndPr/>
          <w:sdtContent>
            <w:tc>
              <w:tcPr>
                <w:tcW w:w="6289" w:type="dxa"/>
              </w:tcPr>
              <w:p w14:paraId="06A7CB24" w14:textId="31B26D09" w:rsidR="00E544AC" w:rsidRPr="001A1692" w:rsidRDefault="00D31CE3" w:rsidP="00E544AC">
                <w:pPr>
                  <w:rPr>
                    <w:rFonts w:cs="Arial"/>
                    <w:sz w:val="24"/>
                  </w:rPr>
                </w:pPr>
                <w:sdt>
                  <w:sdtPr>
                    <w:rPr>
                      <w:rFonts w:cs="Arial"/>
                      <w:sz w:val="24"/>
                    </w:rPr>
                    <w:id w:val="569397790"/>
                    <w14:checkbox>
                      <w14:checked w14:val="1"/>
                      <w14:checkedState w14:val="2612" w14:font="MS Gothic"/>
                      <w14:uncheckedState w14:val="2610" w14:font="MS Gothic"/>
                    </w14:checkbox>
                  </w:sdtPr>
                  <w:sdtEndPr/>
                  <w:sdtContent>
                    <w:r w:rsidR="00F42D8D">
                      <w:rPr>
                        <w:rFonts w:ascii="MS Gothic" w:eastAsia="MS Gothic" w:hAnsi="MS Gothic" w:cs="Arial" w:hint="eastAsia"/>
                        <w:sz w:val="24"/>
                      </w:rPr>
                      <w:t>☒</w:t>
                    </w:r>
                  </w:sdtContent>
                </w:sdt>
                <w:r w:rsidR="00E544AC" w:rsidRPr="001A1692">
                  <w:rPr>
                    <w:rFonts w:cs="Arial"/>
                    <w:sz w:val="24"/>
                  </w:rPr>
                  <w:t>Yes</w:t>
                </w:r>
              </w:p>
              <w:p w14:paraId="6E28DE12"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1727215223"/>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30DC4902" w14:textId="77777777" w:rsidR="00E544AC" w:rsidRPr="001A1692" w:rsidRDefault="00E544AC" w:rsidP="00E544AC">
                <w:pPr>
                  <w:pStyle w:val="BodyText"/>
                  <w:rPr>
                    <w:rFonts w:eastAsiaTheme="minorHAnsi" w:cs="Arial"/>
                    <w:color w:val="808080"/>
                    <w:sz w:val="24"/>
                  </w:rPr>
                </w:pPr>
              </w:p>
              <w:p w14:paraId="632954F3" w14:textId="0DE99DEF" w:rsidR="00E544AC" w:rsidRPr="001A1692" w:rsidRDefault="00E544AC" w:rsidP="00E544AC">
                <w:pPr>
                  <w:rPr>
                    <w:rFonts w:cs="Arial"/>
                    <w:sz w:val="24"/>
                  </w:rPr>
                </w:pPr>
              </w:p>
            </w:tc>
          </w:sdtContent>
        </w:sdt>
      </w:tr>
      <w:tr w:rsidR="00E544AC" w:rsidRPr="00CF795B" w14:paraId="3736E263" w14:textId="77777777" w:rsidTr="00F42D8D">
        <w:trPr>
          <w:trHeight w:val="264"/>
        </w:trPr>
        <w:tc>
          <w:tcPr>
            <w:tcW w:w="483" w:type="dxa"/>
          </w:tcPr>
          <w:p w14:paraId="4391F6E4" w14:textId="4B18AC25" w:rsidR="00E544AC" w:rsidRPr="001A1692" w:rsidRDefault="00F42D8D" w:rsidP="00E544AC">
            <w:pPr>
              <w:rPr>
                <w:rFonts w:cs="Arial"/>
                <w:sz w:val="24"/>
              </w:rPr>
            </w:pPr>
            <w:r>
              <w:rPr>
                <w:rFonts w:cs="Arial"/>
                <w:sz w:val="24"/>
              </w:rPr>
              <w:t>23</w:t>
            </w:r>
          </w:p>
        </w:tc>
        <w:tc>
          <w:tcPr>
            <w:tcW w:w="3434" w:type="dxa"/>
          </w:tcPr>
          <w:p w14:paraId="51B963DE" w14:textId="4480B324" w:rsidR="00E544AC" w:rsidRPr="00050366" w:rsidRDefault="00E544AC" w:rsidP="00E544AC">
            <w:pPr>
              <w:rPr>
                <w:bCs/>
                <w:sz w:val="24"/>
              </w:rPr>
            </w:pPr>
            <w:r w:rsidRPr="00050366">
              <w:rPr>
                <w:bCs/>
                <w:sz w:val="24"/>
              </w:rPr>
              <w:t xml:space="preserve">Do you believe there are further changes to </w:t>
            </w:r>
            <w:commentRangeStart w:id="33"/>
            <w:commentRangeStart w:id="34"/>
            <w:r w:rsidRPr="00050366">
              <w:rPr>
                <w:bCs/>
                <w:sz w:val="24"/>
              </w:rPr>
              <w:t xml:space="preserve">the network </w:t>
            </w:r>
            <w:commentRangeEnd w:id="33"/>
            <w:r>
              <w:rPr>
                <w:rStyle w:val="CommentReference"/>
              </w:rPr>
              <w:commentReference w:id="33"/>
            </w:r>
            <w:commentRangeEnd w:id="34"/>
            <w:r w:rsidR="00F3110D">
              <w:rPr>
                <w:rStyle w:val="CommentReference"/>
              </w:rPr>
              <w:commentReference w:id="34"/>
            </w:r>
            <w:proofErr w:type="spellStart"/>
            <w:ins w:id="35" w:author="adenola (ESO), Sade" w:date="2022-11-02T15:05:00Z">
              <w:r w:rsidR="00F3110D">
                <w:rPr>
                  <w:bCs/>
                  <w:sz w:val="24"/>
                </w:rPr>
                <w:t>i.e</w:t>
              </w:r>
            </w:ins>
            <w:proofErr w:type="spellEnd"/>
            <w:ins w:id="36" w:author="adenola (ESO), Sade" w:date="2022-11-02T15:06:00Z">
              <w:r w:rsidR="00F3110D">
                <w:rPr>
                  <w:bCs/>
                  <w:sz w:val="24"/>
                </w:rPr>
                <w:t xml:space="preserve"> NETS and/or Distribution Network </w:t>
              </w:r>
            </w:ins>
            <w:r w:rsidRPr="00050366">
              <w:rPr>
                <w:bCs/>
                <w:sz w:val="24"/>
              </w:rPr>
              <w:t xml:space="preserve">required to implement ESRS </w:t>
            </w:r>
            <w:r>
              <w:rPr>
                <w:bCs/>
                <w:sz w:val="24"/>
              </w:rPr>
              <w:t>o</w:t>
            </w:r>
            <w:r w:rsidRPr="00050366">
              <w:rPr>
                <w:bCs/>
                <w:sz w:val="24"/>
              </w:rPr>
              <w:t>bligations?</w:t>
            </w:r>
          </w:p>
        </w:tc>
        <w:sdt>
          <w:sdtPr>
            <w:rPr>
              <w:rFonts w:cs="Arial"/>
              <w:sz w:val="24"/>
            </w:rPr>
            <w:id w:val="365188501"/>
            <w:placeholder>
              <w:docPart w:val="5030F380EC30421A80481A7A4BF0D84F"/>
            </w:placeholder>
          </w:sdtPr>
          <w:sdtEndPr/>
          <w:sdtContent>
            <w:tc>
              <w:tcPr>
                <w:tcW w:w="6289" w:type="dxa"/>
              </w:tcPr>
              <w:p w14:paraId="4106D5DF" w14:textId="77777777" w:rsidR="00E544AC" w:rsidRPr="001A1692" w:rsidRDefault="00D31CE3" w:rsidP="00E544AC">
                <w:pPr>
                  <w:rPr>
                    <w:rFonts w:cs="Arial"/>
                    <w:sz w:val="24"/>
                  </w:rPr>
                </w:pPr>
                <w:sdt>
                  <w:sdtPr>
                    <w:rPr>
                      <w:rFonts w:cs="Arial"/>
                      <w:sz w:val="24"/>
                    </w:rPr>
                    <w:id w:val="-1891184852"/>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Yes</w:t>
                </w:r>
              </w:p>
              <w:p w14:paraId="3E479FC8" w14:textId="77777777" w:rsidR="00E544AC" w:rsidRPr="001A1692" w:rsidRDefault="00D31CE3" w:rsidP="00E544AC">
                <w:pPr>
                  <w:pStyle w:val="BodyText"/>
                  <w:rPr>
                    <w:rStyle w:val="PlaceholderText"/>
                    <w:rFonts w:eastAsiaTheme="minorHAnsi" w:cs="Arial"/>
                    <w:sz w:val="24"/>
                  </w:rPr>
                </w:pPr>
                <w:sdt>
                  <w:sdtPr>
                    <w:rPr>
                      <w:rFonts w:cs="Arial"/>
                      <w:color w:val="808080"/>
                      <w:sz w:val="24"/>
                    </w:rPr>
                    <w:id w:val="911743514"/>
                    <w14:checkbox>
                      <w14:checked w14:val="0"/>
                      <w14:checkedState w14:val="2612" w14:font="MS Gothic"/>
                      <w14:uncheckedState w14:val="2610" w14:font="MS Gothic"/>
                    </w14:checkbox>
                  </w:sdtPr>
                  <w:sdtEndPr/>
                  <w:sdtContent>
                    <w:r w:rsidR="00E544AC" w:rsidRPr="001A1692">
                      <w:rPr>
                        <w:rFonts w:ascii="Segoe UI Symbol" w:eastAsia="MS Gothic" w:hAnsi="Segoe UI Symbol" w:cs="Segoe UI Symbol"/>
                        <w:sz w:val="24"/>
                      </w:rPr>
                      <w:t>☐</w:t>
                    </w:r>
                  </w:sdtContent>
                </w:sdt>
                <w:r w:rsidR="00E544AC" w:rsidRPr="001A1692">
                  <w:rPr>
                    <w:rFonts w:cs="Arial"/>
                    <w:sz w:val="24"/>
                  </w:rPr>
                  <w:t>No</w:t>
                </w:r>
                <w:r w:rsidR="00E544AC" w:rsidRPr="001A1692">
                  <w:rPr>
                    <w:rStyle w:val="PlaceholderText"/>
                    <w:rFonts w:eastAsiaTheme="minorHAnsi" w:cs="Arial"/>
                    <w:sz w:val="24"/>
                  </w:rPr>
                  <w:t xml:space="preserve"> </w:t>
                </w:r>
              </w:p>
              <w:p w14:paraId="4F8C0152" w14:textId="77777777" w:rsidR="00E544AC" w:rsidRDefault="00E544AC" w:rsidP="00E544AC">
                <w:pPr>
                  <w:rPr>
                    <w:rFonts w:cs="Arial"/>
                    <w:sz w:val="24"/>
                  </w:rPr>
                </w:pPr>
              </w:p>
              <w:p w14:paraId="503909B9" w14:textId="4AC3AB36" w:rsidR="00E544AC" w:rsidRPr="001A1692" w:rsidRDefault="00E544AC" w:rsidP="00E544AC">
                <w:pPr>
                  <w:rPr>
                    <w:rFonts w:cs="Arial"/>
                    <w:sz w:val="24"/>
                  </w:rPr>
                </w:pPr>
              </w:p>
            </w:tc>
          </w:sdtContent>
        </w:sdt>
      </w:tr>
      <w:tr w:rsidR="00F42D8D" w:rsidRPr="00CF795B" w14:paraId="117376C7" w14:textId="77777777" w:rsidTr="00F42D8D">
        <w:trPr>
          <w:trHeight w:val="264"/>
        </w:trPr>
        <w:tc>
          <w:tcPr>
            <w:tcW w:w="483" w:type="dxa"/>
          </w:tcPr>
          <w:p w14:paraId="4AB34275" w14:textId="2EC305F3" w:rsidR="00F42D8D" w:rsidRDefault="00F42D8D" w:rsidP="00F42D8D">
            <w:pPr>
              <w:rPr>
                <w:rFonts w:cs="Arial"/>
                <w:sz w:val="24"/>
              </w:rPr>
            </w:pPr>
            <w:r>
              <w:rPr>
                <w:rFonts w:cs="Arial"/>
                <w:sz w:val="24"/>
              </w:rPr>
              <w:t>24</w:t>
            </w:r>
          </w:p>
        </w:tc>
        <w:tc>
          <w:tcPr>
            <w:tcW w:w="3434" w:type="dxa"/>
          </w:tcPr>
          <w:p w14:paraId="12489617" w14:textId="77777777" w:rsidR="00F42D8D" w:rsidRPr="00F42D8D" w:rsidRDefault="00F42D8D" w:rsidP="00F42D8D">
            <w:pPr>
              <w:rPr>
                <w:rFonts w:asciiTheme="majorHAnsi" w:hAnsiTheme="majorHAnsi" w:cstheme="majorHAnsi"/>
                <w:sz w:val="24"/>
              </w:rPr>
            </w:pPr>
            <w:r w:rsidRPr="00F42D8D">
              <w:rPr>
                <w:rFonts w:asciiTheme="majorHAnsi" w:hAnsiTheme="majorHAnsi" w:cstheme="majorHAnsi"/>
                <w:sz w:val="24"/>
              </w:rPr>
              <w:t xml:space="preserve">The distributed restart legal text has been drafted on the basis that </w:t>
            </w:r>
            <w:r w:rsidRPr="00F42D8D">
              <w:rPr>
                <w:rFonts w:asciiTheme="majorHAnsi" w:hAnsiTheme="majorHAnsi" w:cstheme="majorHAnsi"/>
                <w:sz w:val="24"/>
              </w:rPr>
              <w:br/>
            </w:r>
            <w:proofErr w:type="spellStart"/>
            <w:r w:rsidRPr="00F42D8D">
              <w:rPr>
                <w:rFonts w:asciiTheme="majorHAnsi" w:hAnsiTheme="majorHAnsi" w:cstheme="majorHAnsi"/>
                <w:sz w:val="24"/>
              </w:rPr>
              <w:t>i</w:t>
            </w:r>
            <w:proofErr w:type="spellEnd"/>
            <w:r w:rsidRPr="00F42D8D">
              <w:rPr>
                <w:rFonts w:asciiTheme="majorHAnsi" w:hAnsiTheme="majorHAnsi" w:cstheme="majorHAnsi"/>
                <w:sz w:val="24"/>
              </w:rPr>
              <w:t xml:space="preserve">) there will be a connection agreement with the DNO that binds an embedded restoration service provider to the Distribution Code and </w:t>
            </w:r>
            <w:r w:rsidRPr="00F42D8D">
              <w:rPr>
                <w:rFonts w:asciiTheme="majorHAnsi" w:hAnsiTheme="majorHAnsi" w:cstheme="majorHAnsi"/>
                <w:sz w:val="24"/>
              </w:rPr>
              <w:br/>
              <w:t xml:space="preserve">ii) a tripartite agreement that binds the embedded restoration service provider to the relevant parts of the Grid and Distribution Codes. </w:t>
            </w:r>
            <w:r w:rsidRPr="00F42D8D">
              <w:rPr>
                <w:rFonts w:asciiTheme="majorHAnsi" w:hAnsiTheme="majorHAnsi" w:cstheme="majorHAnsi"/>
                <w:sz w:val="24"/>
              </w:rPr>
              <w:br/>
              <w:t>Do you see any difficulties with this proposed contractual arrangement?</w:t>
            </w:r>
          </w:p>
          <w:p w14:paraId="5A097059" w14:textId="39411ED5" w:rsidR="00F42D8D" w:rsidRPr="00F42D8D" w:rsidRDefault="00F42D8D" w:rsidP="00F42D8D">
            <w:pPr>
              <w:rPr>
                <w:bCs/>
                <w:sz w:val="24"/>
              </w:rPr>
            </w:pPr>
          </w:p>
        </w:tc>
        <w:sdt>
          <w:sdtPr>
            <w:rPr>
              <w:rFonts w:cs="Arial"/>
              <w:sz w:val="24"/>
            </w:rPr>
            <w:id w:val="1956596477"/>
            <w:placeholder>
              <w:docPart w:val="03ED377CC6AE4070BC8031ADB34ED270"/>
            </w:placeholder>
          </w:sdtPr>
          <w:sdtEndPr/>
          <w:sdtContent>
            <w:tc>
              <w:tcPr>
                <w:tcW w:w="6289" w:type="dxa"/>
              </w:tcPr>
              <w:p w14:paraId="1D545123" w14:textId="77777777" w:rsidR="00F42D8D" w:rsidRPr="001A1692" w:rsidRDefault="00D31CE3" w:rsidP="00F42D8D">
                <w:pPr>
                  <w:rPr>
                    <w:rFonts w:cs="Arial"/>
                    <w:sz w:val="24"/>
                  </w:rPr>
                </w:pPr>
                <w:sdt>
                  <w:sdtPr>
                    <w:rPr>
                      <w:rFonts w:cs="Arial"/>
                      <w:sz w:val="24"/>
                    </w:rPr>
                    <w:id w:val="528232410"/>
                    <w14:checkbox>
                      <w14:checked w14:val="0"/>
                      <w14:checkedState w14:val="2612" w14:font="MS Gothic"/>
                      <w14:uncheckedState w14:val="2610" w14:font="MS Gothic"/>
                    </w14:checkbox>
                  </w:sdtPr>
                  <w:sdtEndPr/>
                  <w:sdtContent>
                    <w:r w:rsidR="00F42D8D" w:rsidRPr="001A1692">
                      <w:rPr>
                        <w:rFonts w:ascii="Segoe UI Symbol" w:eastAsia="MS Gothic" w:hAnsi="Segoe UI Symbol" w:cs="Segoe UI Symbol"/>
                        <w:sz w:val="24"/>
                      </w:rPr>
                      <w:t>☐</w:t>
                    </w:r>
                  </w:sdtContent>
                </w:sdt>
                <w:r w:rsidR="00F42D8D" w:rsidRPr="001A1692">
                  <w:rPr>
                    <w:rFonts w:cs="Arial"/>
                    <w:sz w:val="24"/>
                  </w:rPr>
                  <w:t>Yes</w:t>
                </w:r>
              </w:p>
              <w:p w14:paraId="46B95F57" w14:textId="77777777" w:rsidR="00F42D8D" w:rsidRPr="001A1692" w:rsidRDefault="00D31CE3" w:rsidP="00F42D8D">
                <w:pPr>
                  <w:pStyle w:val="BodyText"/>
                  <w:rPr>
                    <w:rStyle w:val="PlaceholderText"/>
                    <w:rFonts w:eastAsiaTheme="minorHAnsi" w:cs="Arial"/>
                    <w:sz w:val="24"/>
                  </w:rPr>
                </w:pPr>
                <w:sdt>
                  <w:sdtPr>
                    <w:rPr>
                      <w:rFonts w:cs="Arial"/>
                      <w:color w:val="808080"/>
                      <w:sz w:val="24"/>
                    </w:rPr>
                    <w:id w:val="12659934"/>
                    <w14:checkbox>
                      <w14:checked w14:val="0"/>
                      <w14:checkedState w14:val="2612" w14:font="MS Gothic"/>
                      <w14:uncheckedState w14:val="2610" w14:font="MS Gothic"/>
                    </w14:checkbox>
                  </w:sdtPr>
                  <w:sdtEndPr/>
                  <w:sdtContent>
                    <w:r w:rsidR="00F42D8D" w:rsidRPr="001A1692">
                      <w:rPr>
                        <w:rFonts w:ascii="Segoe UI Symbol" w:eastAsia="MS Gothic" w:hAnsi="Segoe UI Symbol" w:cs="Segoe UI Symbol"/>
                        <w:sz w:val="24"/>
                      </w:rPr>
                      <w:t>☐</w:t>
                    </w:r>
                  </w:sdtContent>
                </w:sdt>
                <w:r w:rsidR="00F42D8D" w:rsidRPr="001A1692">
                  <w:rPr>
                    <w:rFonts w:cs="Arial"/>
                    <w:sz w:val="24"/>
                  </w:rPr>
                  <w:t>No</w:t>
                </w:r>
                <w:r w:rsidR="00F42D8D" w:rsidRPr="001A1692">
                  <w:rPr>
                    <w:rStyle w:val="PlaceholderText"/>
                    <w:rFonts w:eastAsiaTheme="minorHAnsi" w:cs="Arial"/>
                    <w:sz w:val="24"/>
                  </w:rPr>
                  <w:t xml:space="preserve"> </w:t>
                </w:r>
              </w:p>
              <w:p w14:paraId="508B6C37" w14:textId="77777777" w:rsidR="00F42D8D" w:rsidRDefault="00F42D8D" w:rsidP="00F42D8D">
                <w:pPr>
                  <w:rPr>
                    <w:rFonts w:cs="Arial"/>
                    <w:sz w:val="24"/>
                  </w:rPr>
                </w:pPr>
              </w:p>
              <w:p w14:paraId="3727EB1D" w14:textId="0FC34B22" w:rsidR="00F42D8D" w:rsidRPr="001A1692" w:rsidRDefault="00F42D8D" w:rsidP="00F42D8D">
                <w:pPr>
                  <w:rPr>
                    <w:rFonts w:ascii="Segoe UI Symbol" w:eastAsia="MS Gothic" w:hAnsi="Segoe UI Symbol" w:cs="Segoe UI Symbol"/>
                    <w:sz w:val="24"/>
                  </w:rPr>
                </w:pPr>
              </w:p>
            </w:tc>
          </w:sdtContent>
        </w:sdt>
      </w:tr>
      <w:tr w:rsidR="00F42D8D" w:rsidRPr="00CF795B" w14:paraId="26176F7F" w14:textId="77777777" w:rsidTr="00F42D8D">
        <w:trPr>
          <w:trHeight w:val="264"/>
        </w:trPr>
        <w:tc>
          <w:tcPr>
            <w:tcW w:w="483" w:type="dxa"/>
          </w:tcPr>
          <w:p w14:paraId="6F6D63F1" w14:textId="34DF9F9C" w:rsidR="00F42D8D" w:rsidRDefault="00F42D8D" w:rsidP="00F42D8D">
            <w:pPr>
              <w:rPr>
                <w:rFonts w:cs="Arial"/>
                <w:sz w:val="24"/>
              </w:rPr>
            </w:pPr>
            <w:r>
              <w:rPr>
                <w:rFonts w:cs="Arial"/>
                <w:sz w:val="24"/>
              </w:rPr>
              <w:t>25</w:t>
            </w:r>
          </w:p>
        </w:tc>
        <w:tc>
          <w:tcPr>
            <w:tcW w:w="3434" w:type="dxa"/>
          </w:tcPr>
          <w:p w14:paraId="162F8D01" w14:textId="77777777" w:rsidR="00F42D8D" w:rsidRPr="00F42D8D" w:rsidRDefault="00F42D8D" w:rsidP="00F42D8D">
            <w:pPr>
              <w:rPr>
                <w:rFonts w:asciiTheme="majorHAnsi" w:hAnsiTheme="majorHAnsi" w:cstheme="majorHAnsi"/>
                <w:bCs/>
                <w:sz w:val="24"/>
              </w:rPr>
            </w:pPr>
            <w:r w:rsidRPr="00F42D8D">
              <w:rPr>
                <w:rFonts w:asciiTheme="majorHAnsi" w:hAnsiTheme="majorHAnsi" w:cstheme="majorHAnsi"/>
                <w:bCs/>
                <w:sz w:val="24"/>
              </w:rPr>
              <w:t xml:space="preserve">Do you have any views on how the requirements should be implemented into the Grid Code bearing in mind the requirements of the ESRS are not enforceable until 31 December 2026.  </w:t>
            </w:r>
          </w:p>
          <w:p w14:paraId="52A00B03" w14:textId="01FB065B" w:rsidR="00F42D8D" w:rsidRPr="00F42D8D" w:rsidRDefault="00F42D8D" w:rsidP="00F42D8D">
            <w:pPr>
              <w:rPr>
                <w:rFonts w:asciiTheme="majorHAnsi" w:hAnsiTheme="majorHAnsi" w:cstheme="majorHAnsi"/>
                <w:sz w:val="24"/>
              </w:rPr>
            </w:pPr>
          </w:p>
        </w:tc>
        <w:sdt>
          <w:sdtPr>
            <w:rPr>
              <w:rFonts w:cs="Arial"/>
              <w:sz w:val="24"/>
            </w:rPr>
            <w:id w:val="305055351"/>
            <w:placeholder>
              <w:docPart w:val="9A6C58209874441E9A8CBD3CBA4CB4F9"/>
            </w:placeholder>
          </w:sdtPr>
          <w:sdtEndPr/>
          <w:sdtContent>
            <w:tc>
              <w:tcPr>
                <w:tcW w:w="6289" w:type="dxa"/>
              </w:tcPr>
              <w:p w14:paraId="17DD0F6A" w14:textId="77777777" w:rsidR="00F42D8D" w:rsidRPr="001A1692" w:rsidRDefault="00D31CE3" w:rsidP="00F42D8D">
                <w:pPr>
                  <w:rPr>
                    <w:rFonts w:cs="Arial"/>
                    <w:sz w:val="24"/>
                  </w:rPr>
                </w:pPr>
                <w:sdt>
                  <w:sdtPr>
                    <w:rPr>
                      <w:rFonts w:cs="Arial"/>
                      <w:sz w:val="24"/>
                    </w:rPr>
                    <w:id w:val="911662823"/>
                    <w14:checkbox>
                      <w14:checked w14:val="0"/>
                      <w14:checkedState w14:val="2612" w14:font="MS Gothic"/>
                      <w14:uncheckedState w14:val="2610" w14:font="MS Gothic"/>
                    </w14:checkbox>
                  </w:sdtPr>
                  <w:sdtEndPr/>
                  <w:sdtContent>
                    <w:r w:rsidR="00F42D8D" w:rsidRPr="001A1692">
                      <w:rPr>
                        <w:rFonts w:ascii="Segoe UI Symbol" w:eastAsia="MS Gothic" w:hAnsi="Segoe UI Symbol" w:cs="Segoe UI Symbol"/>
                        <w:sz w:val="24"/>
                      </w:rPr>
                      <w:t>☐</w:t>
                    </w:r>
                  </w:sdtContent>
                </w:sdt>
                <w:r w:rsidR="00F42D8D" w:rsidRPr="001A1692">
                  <w:rPr>
                    <w:rFonts w:cs="Arial"/>
                    <w:sz w:val="24"/>
                  </w:rPr>
                  <w:t>Yes</w:t>
                </w:r>
              </w:p>
              <w:p w14:paraId="16A50A56" w14:textId="77777777" w:rsidR="00F42D8D" w:rsidRPr="001A1692" w:rsidRDefault="00D31CE3" w:rsidP="00F42D8D">
                <w:pPr>
                  <w:pStyle w:val="BodyText"/>
                  <w:rPr>
                    <w:rStyle w:val="PlaceholderText"/>
                    <w:rFonts w:eastAsiaTheme="minorHAnsi" w:cs="Arial"/>
                    <w:sz w:val="24"/>
                  </w:rPr>
                </w:pPr>
                <w:sdt>
                  <w:sdtPr>
                    <w:rPr>
                      <w:rFonts w:cs="Arial"/>
                      <w:color w:val="808080"/>
                      <w:sz w:val="24"/>
                    </w:rPr>
                    <w:id w:val="-1072043115"/>
                    <w14:checkbox>
                      <w14:checked w14:val="0"/>
                      <w14:checkedState w14:val="2612" w14:font="MS Gothic"/>
                      <w14:uncheckedState w14:val="2610" w14:font="MS Gothic"/>
                    </w14:checkbox>
                  </w:sdtPr>
                  <w:sdtEndPr/>
                  <w:sdtContent>
                    <w:r w:rsidR="00F42D8D" w:rsidRPr="001A1692">
                      <w:rPr>
                        <w:rFonts w:ascii="Segoe UI Symbol" w:eastAsia="MS Gothic" w:hAnsi="Segoe UI Symbol" w:cs="Segoe UI Symbol"/>
                        <w:sz w:val="24"/>
                      </w:rPr>
                      <w:t>☐</w:t>
                    </w:r>
                  </w:sdtContent>
                </w:sdt>
                <w:r w:rsidR="00F42D8D" w:rsidRPr="001A1692">
                  <w:rPr>
                    <w:rFonts w:cs="Arial"/>
                    <w:sz w:val="24"/>
                  </w:rPr>
                  <w:t>No</w:t>
                </w:r>
                <w:r w:rsidR="00F42D8D" w:rsidRPr="001A1692">
                  <w:rPr>
                    <w:rStyle w:val="PlaceholderText"/>
                    <w:rFonts w:eastAsiaTheme="minorHAnsi" w:cs="Arial"/>
                    <w:sz w:val="24"/>
                  </w:rPr>
                  <w:t xml:space="preserve"> </w:t>
                </w:r>
              </w:p>
              <w:p w14:paraId="548A3AE4" w14:textId="77777777" w:rsidR="00F42D8D" w:rsidRDefault="00F42D8D" w:rsidP="00F42D8D">
                <w:pPr>
                  <w:rPr>
                    <w:rFonts w:cs="Arial"/>
                    <w:sz w:val="24"/>
                  </w:rPr>
                </w:pPr>
              </w:p>
              <w:p w14:paraId="60D352AC" w14:textId="560218C4" w:rsidR="00F42D8D" w:rsidRPr="001A1692" w:rsidRDefault="00F42D8D" w:rsidP="00F42D8D">
                <w:pPr>
                  <w:rPr>
                    <w:rFonts w:ascii="Segoe UI Symbol" w:eastAsia="MS Gothic" w:hAnsi="Segoe UI Symbol" w:cs="Segoe UI Symbol"/>
                    <w:sz w:val="24"/>
                  </w:rPr>
                </w:pPr>
              </w:p>
            </w:tc>
          </w:sdtContent>
        </w:sdt>
      </w:tr>
    </w:tbl>
    <w:p w14:paraId="515613DB" w14:textId="77777777" w:rsidR="00BF1D93" w:rsidRPr="00CF795B" w:rsidRDefault="00BF1D93" w:rsidP="0006725A">
      <w:pPr>
        <w:pStyle w:val="BodyText"/>
        <w:ind w:right="-97"/>
        <w:rPr>
          <w:b/>
          <w:sz w:val="24"/>
        </w:rPr>
      </w:pPr>
    </w:p>
    <w:sectPr w:rsidR="00BF1D93" w:rsidRPr="00CF795B" w:rsidSect="0006725A">
      <w:headerReference w:type="default" r:id="rId17"/>
      <w:footerReference w:type="default" r:id="rId18"/>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reighton, Alan (Northern Powergrid)" w:date="2022-11-01T09:26:00Z" w:initials="CA(P">
    <w:p w14:paraId="6FDEA70D" w14:textId="5585B2B9" w:rsidR="007950F1" w:rsidRDefault="007950F1">
      <w:pPr>
        <w:pStyle w:val="CommentText"/>
      </w:pPr>
      <w:r>
        <w:rPr>
          <w:rStyle w:val="CommentReference"/>
        </w:rPr>
        <w:annotationRef/>
      </w:r>
      <w:r>
        <w:t>Do we want to focus this on parties who have new / additional obligations – presumably the cost recovery arrangements for existing obligations are already covered.</w:t>
      </w:r>
    </w:p>
  </w:comment>
  <w:comment w:id="2" w:author="adenola (ESO), Sade" w:date="2022-11-02T14:55:00Z" w:initials="a(S">
    <w:p w14:paraId="5953EBBC" w14:textId="27EBB8E5" w:rsidR="00361D75" w:rsidRDefault="00361D75">
      <w:pPr>
        <w:pStyle w:val="CommentText"/>
      </w:pPr>
      <w:r>
        <w:rPr>
          <w:rStyle w:val="CommentReference"/>
        </w:rPr>
        <w:annotationRef/>
      </w:r>
      <w:r>
        <w:t>I think all the parties involved in restoration now have new obligations to meet except for the already commercially contracted service providers.</w:t>
      </w:r>
      <w:r w:rsidR="00A528B2" w:rsidRPr="00A528B2">
        <w:rPr>
          <w:color w:val="0000FF"/>
        </w:rPr>
        <w:t xml:space="preserve"> AJ Commen</w:t>
      </w:r>
      <w:r w:rsidR="00A528B2">
        <w:rPr>
          <w:color w:val="0000FF"/>
        </w:rPr>
        <w:t>t – Yes I agree with this – All CUSC Parties</w:t>
      </w:r>
      <w:r w:rsidR="00E6070E">
        <w:rPr>
          <w:color w:val="0000FF"/>
        </w:rPr>
        <w:t xml:space="preserve"> will be bound by new requirements in order for us to meet the ESRS.  </w:t>
      </w:r>
      <w:r w:rsidR="00E2576E">
        <w:rPr>
          <w:color w:val="0000FF"/>
        </w:rPr>
        <w:t xml:space="preserve">Where new requirements are in </w:t>
      </w:r>
      <w:r w:rsidR="007770FF">
        <w:rPr>
          <w:color w:val="0000FF"/>
        </w:rPr>
        <w:t>being introduced</w:t>
      </w:r>
      <w:r w:rsidR="00E2576E">
        <w:rPr>
          <w:color w:val="0000FF"/>
        </w:rPr>
        <w:t xml:space="preserve"> we are exploring cost recovery mechanisms</w:t>
      </w:r>
      <w:r w:rsidR="007770FF">
        <w:rPr>
          <w:color w:val="0000FF"/>
        </w:rPr>
        <w:t xml:space="preserve">.  Contracted Providers will already have cost recovery processes in place </w:t>
      </w:r>
      <w:r w:rsidR="001F5029">
        <w:rPr>
          <w:color w:val="0000FF"/>
        </w:rPr>
        <w:t>by virtue of the contract which is a paid service.</w:t>
      </w:r>
      <w:r w:rsidR="00E2576E">
        <w:rPr>
          <w:color w:val="0000FF"/>
        </w:rPr>
        <w:t xml:space="preserve"> </w:t>
      </w:r>
      <w:r w:rsidR="00A528B2" w:rsidRPr="00A528B2">
        <w:t xml:space="preserve"> </w:t>
      </w:r>
    </w:p>
  </w:comment>
  <w:comment w:id="3" w:author="Creighton, Alan (Northern Powergrid)" w:date="2022-11-01T09:29:00Z" w:initials="CA(P">
    <w:p w14:paraId="21A0D803" w14:textId="77777777" w:rsidR="00E544AC" w:rsidRDefault="00E544AC">
      <w:pPr>
        <w:pStyle w:val="CommentText"/>
      </w:pPr>
      <w:r>
        <w:rPr>
          <w:rStyle w:val="CommentReference"/>
        </w:rPr>
        <w:annotationRef/>
      </w:r>
      <w:r>
        <w:t>Should this have a yes/no tick box?</w:t>
      </w:r>
    </w:p>
    <w:p w14:paraId="31FB6A97" w14:textId="77777777" w:rsidR="00E544AC" w:rsidRDefault="00E544AC">
      <w:pPr>
        <w:pStyle w:val="CommentText"/>
      </w:pPr>
    </w:p>
    <w:p w14:paraId="23592D6D" w14:textId="51A4B7F0" w:rsidR="00E544AC" w:rsidRDefault="00E544AC">
      <w:pPr>
        <w:pStyle w:val="CommentText"/>
      </w:pPr>
      <w:r>
        <w:t>Worth reviewing for the other questions as well.</w:t>
      </w:r>
    </w:p>
  </w:comment>
  <w:comment w:id="4" w:author="adenola (ESO), Sade" w:date="2022-11-02T14:57:00Z" w:initials="a(S">
    <w:p w14:paraId="74A37CB4" w14:textId="1F916FF3" w:rsidR="00361D75" w:rsidRDefault="00361D75">
      <w:pPr>
        <w:pStyle w:val="CommentText"/>
      </w:pPr>
      <w:r>
        <w:rPr>
          <w:rStyle w:val="CommentReference"/>
        </w:rPr>
        <w:annotationRef/>
      </w:r>
      <w:r>
        <w:t>Looks updated already</w:t>
      </w:r>
      <w:r w:rsidR="00D50240">
        <w:t xml:space="preserve"> </w:t>
      </w:r>
      <w:r w:rsidR="00D50240" w:rsidRPr="00D50240">
        <w:rPr>
          <w:color w:val="0000FF"/>
        </w:rPr>
        <w:t>AJ Comment - Agree</w:t>
      </w:r>
    </w:p>
  </w:comment>
  <w:comment w:id="5" w:author="Creighton, Alan (Northern Powergrid)" w:date="2022-11-01T09:30:00Z" w:initials="CA(P">
    <w:p w14:paraId="0FBBA5F3" w14:textId="6D02F1D7" w:rsidR="00E544AC" w:rsidRDefault="00E544AC">
      <w:pPr>
        <w:pStyle w:val="CommentText"/>
      </w:pPr>
      <w:r>
        <w:rPr>
          <w:rStyle w:val="CommentReference"/>
        </w:rPr>
        <w:annotationRef/>
      </w:r>
      <w:r>
        <w:t>Is it possible to be more specific as to where 72 hours is proposed. Wasn’t it in GC0148, or was that just for the comms?, or is the 72 hours proposed in Gc0156</w:t>
      </w:r>
    </w:p>
  </w:comment>
  <w:comment w:id="6" w:author="Vincent, Graeme" w:date="2022-11-01T11:22:00Z" w:initials="VG">
    <w:p w14:paraId="2C8C4942" w14:textId="2B987BAA" w:rsidR="00E544AC" w:rsidRDefault="00E544AC">
      <w:pPr>
        <w:pStyle w:val="CommentText"/>
      </w:pPr>
      <w:r>
        <w:rPr>
          <w:rStyle w:val="CommentReference"/>
        </w:rPr>
        <w:annotationRef/>
      </w:r>
      <w:r>
        <w:rPr>
          <w:rStyle w:val="CommentReference"/>
        </w:rPr>
        <w:t>Wasn’t this based on the recommendations for Primary and Grid s/s arising from Exercise Phoenix which eventually informed G91?  ERECG91 includes the following paragraph “</w:t>
      </w:r>
      <w:r w:rsidRPr="00492243">
        <w:rPr>
          <w:rFonts w:cs="Arial"/>
          <w:sz w:val="22"/>
        </w:rPr>
        <w:t>Following a series of major blackouts around the world, the UK government and the electricity industry set up Exercise Phoenix in 2006 to review the resilience of GB to Black Start events. As part of the exercise, the recovery time of electricity supplies was studied and this concluded that it may take up to 72 hours before electricity supplies are restored. Therefore the industry, with the support of UK government (DECC) and the regulator (Ofgem), recommends that the loss of supply resilience of grid and primary substations for the GB electricity networks be extended to a 72 hour period. The validity of the 72 hour period is to be kept under review by the Energy Emergencies Executive Committee (E3C).</w:t>
      </w:r>
      <w:r>
        <w:rPr>
          <w:rFonts w:cs="Arial"/>
          <w:sz w:val="22"/>
        </w:rPr>
        <w:t>”</w:t>
      </w:r>
      <w:r w:rsidR="00D50240">
        <w:rPr>
          <w:rFonts w:cs="Arial"/>
          <w:sz w:val="22"/>
        </w:rPr>
        <w:t xml:space="preserve"> </w:t>
      </w:r>
      <w:r w:rsidR="00D50240" w:rsidRPr="00D50240">
        <w:rPr>
          <w:rFonts w:cs="Arial"/>
          <w:color w:val="0000FF"/>
          <w:sz w:val="22"/>
        </w:rPr>
        <w:t xml:space="preserve">AJ Comment – agree – </w:t>
      </w:r>
      <w:proofErr w:type="spellStart"/>
      <w:r w:rsidR="00D50240" w:rsidRPr="00D50240">
        <w:rPr>
          <w:rFonts w:cs="Arial"/>
          <w:color w:val="0000FF"/>
          <w:sz w:val="22"/>
        </w:rPr>
        <w:t>its</w:t>
      </w:r>
      <w:proofErr w:type="spellEnd"/>
      <w:r w:rsidR="00D50240" w:rsidRPr="00D50240">
        <w:rPr>
          <w:rFonts w:cs="Arial"/>
          <w:color w:val="0000FF"/>
          <w:sz w:val="22"/>
        </w:rPr>
        <w:t xml:space="preserve"> also based on the internal ESO analysis required to get the system back up and running in the allotted timeframe</w:t>
      </w:r>
      <w:r w:rsidR="00D50240">
        <w:rPr>
          <w:rFonts w:cs="Arial"/>
          <w:color w:val="0000FF"/>
          <w:sz w:val="22"/>
        </w:rPr>
        <w:t xml:space="preserve"> which is the basis of the ESRS.</w:t>
      </w:r>
    </w:p>
  </w:comment>
  <w:comment w:id="8" w:author="John-Okwesa(ESO), Banke" w:date="2022-10-24T14:20:00Z" w:initials="JOB">
    <w:p w14:paraId="24236F6E" w14:textId="77777777" w:rsidR="00E544AC" w:rsidRDefault="00E544AC">
      <w:pPr>
        <w:pStyle w:val="CommentText"/>
      </w:pPr>
      <w:r>
        <w:rPr>
          <w:rStyle w:val="CommentReference"/>
        </w:rPr>
        <w:annotationRef/>
      </w:r>
      <w:r>
        <w:t>Can this be more specific?</w:t>
      </w:r>
    </w:p>
    <w:p w14:paraId="5199ED3D" w14:textId="720149D3" w:rsidR="00E544AC" w:rsidRDefault="00E544AC">
      <w:pPr>
        <w:pStyle w:val="CommentText"/>
      </w:pPr>
    </w:p>
  </w:comment>
  <w:comment w:id="9" w:author="Creighton, Alan (Northern Powergrid)" w:date="2022-11-01T09:34:00Z" w:initials="CA(P">
    <w:p w14:paraId="5549DDCF" w14:textId="77777777" w:rsidR="00E544AC" w:rsidRDefault="00E544AC">
      <w:pPr>
        <w:pStyle w:val="CommentText"/>
      </w:pPr>
      <w:r>
        <w:rPr>
          <w:rStyle w:val="CommentReference"/>
        </w:rPr>
        <w:annotationRef/>
      </w:r>
      <w:r>
        <w:t>This was my suggestion as there are several references in the workgroup report about not only meeting the ESRS requirements, but also to ‘restoring supplies as soon as possible’ so the question is only as vague as the workgroup report.</w:t>
      </w:r>
    </w:p>
    <w:p w14:paraId="5F3CF96F" w14:textId="77777777" w:rsidR="00E544AC" w:rsidRDefault="00E544AC">
      <w:pPr>
        <w:pStyle w:val="CommentText"/>
      </w:pPr>
    </w:p>
    <w:p w14:paraId="3D2D9AEE" w14:textId="23C916E2" w:rsidR="00E544AC" w:rsidRDefault="00E544AC">
      <w:pPr>
        <w:pStyle w:val="CommentText"/>
      </w:pPr>
      <w:r>
        <w:t>I think that we need to be clearer as to whether the proposals are aimed (only) at meeting the ESRS as the regulated minimum OR restoring supplies ‘ as soon as possible’.  There is quite a difference between the two.  The latter probably requires a CBA whist the former has already been decided by the government.</w:t>
      </w:r>
    </w:p>
  </w:comment>
  <w:comment w:id="7" w:author="adenola (ESO), Sade" w:date="2022-11-02T12:57:00Z" w:initials="a(S">
    <w:p w14:paraId="07E3A7AE" w14:textId="71E56F46" w:rsidR="00C3442B" w:rsidRDefault="00C3442B">
      <w:pPr>
        <w:pStyle w:val="CommentText"/>
      </w:pPr>
      <w:r>
        <w:rPr>
          <w:rStyle w:val="CommentReference"/>
        </w:rPr>
        <w:annotationRef/>
      </w:r>
      <w:r>
        <w:t>I believe BEIS already answered this. Whilst the ESO has a licence obligation, the intent of that obligation is for 100% demand to be restored asap. If we are able to restore 70% demand in 24hrs, we won’t stop at 60% just because that is the obligation.</w:t>
      </w:r>
      <w:r w:rsidR="00475DFA">
        <w:t xml:space="preserve"> </w:t>
      </w:r>
      <w:r w:rsidR="00475DFA" w:rsidRPr="009D7EB6">
        <w:rPr>
          <w:color w:val="0000FF"/>
        </w:rPr>
        <w:t xml:space="preserve">AJ Response – Agree and </w:t>
      </w:r>
      <w:proofErr w:type="spellStart"/>
      <w:r w:rsidR="00475DFA" w:rsidRPr="009D7EB6">
        <w:rPr>
          <w:color w:val="0000FF"/>
        </w:rPr>
        <w:t>its</w:t>
      </w:r>
      <w:proofErr w:type="spellEnd"/>
      <w:r w:rsidR="00475DFA" w:rsidRPr="009D7EB6">
        <w:rPr>
          <w:color w:val="0000FF"/>
        </w:rPr>
        <w:t xml:space="preserve"> in everyone’s best interest </w:t>
      </w:r>
      <w:r w:rsidR="00040420" w:rsidRPr="009D7EB6">
        <w:rPr>
          <w:color w:val="0000FF"/>
        </w:rPr>
        <w:t xml:space="preserve">to get the system back up and running as soon as possible not to mention the </w:t>
      </w:r>
      <w:r w:rsidR="009D7EB6" w:rsidRPr="009D7EB6">
        <w:rPr>
          <w:color w:val="0000FF"/>
        </w:rPr>
        <w:t>cost saving to the country alone.</w:t>
      </w:r>
      <w:r w:rsidR="00475DFA" w:rsidRPr="009D7EB6">
        <w:rPr>
          <w:color w:val="0000FF"/>
        </w:rPr>
        <w:t xml:space="preserve">  </w:t>
      </w:r>
    </w:p>
  </w:comment>
  <w:comment w:id="11" w:author="John-Okwesa(ESO), Banke" w:date="2022-10-24T14:04:00Z" w:initials="JOB">
    <w:p w14:paraId="61023411" w14:textId="4869DFE3" w:rsidR="00E544AC" w:rsidRDefault="00E544AC">
      <w:pPr>
        <w:pStyle w:val="CommentText"/>
      </w:pPr>
      <w:r>
        <w:rPr>
          <w:rStyle w:val="CommentReference"/>
        </w:rPr>
        <w:annotationRef/>
      </w:r>
      <w:r>
        <w:t>I am not sure of the purpose of this question or maybe I do not understand it, can we consider revising or removing?</w:t>
      </w:r>
    </w:p>
  </w:comment>
  <w:comment w:id="12" w:author="Creighton, Alan (Northern Powergrid)" w:date="2022-11-01T09:38:00Z" w:initials="CA(P">
    <w:p w14:paraId="0CE5C2B4" w14:textId="506A6FF4" w:rsidR="00E544AC" w:rsidRDefault="00E544AC">
      <w:pPr>
        <w:pStyle w:val="CommentText"/>
      </w:pPr>
      <w:r>
        <w:rPr>
          <w:rStyle w:val="CommentReference"/>
        </w:rPr>
        <w:annotationRef/>
      </w:r>
      <w:r>
        <w:rPr>
          <w:rStyle w:val="CommentReference"/>
        </w:rPr>
        <w:t>I was trying to tease out whether there was a common understanding between the DNOs and ESO as to how much customer demand would be restored and when.</w:t>
      </w:r>
    </w:p>
  </w:comment>
  <w:comment w:id="10" w:author="adenola (ESO), Sade" w:date="2022-11-02T13:00:00Z" w:initials="a(S">
    <w:p w14:paraId="50583D4A" w14:textId="09AC2B00" w:rsidR="00C3442B" w:rsidRDefault="00C3442B">
      <w:pPr>
        <w:pStyle w:val="CommentText"/>
      </w:pPr>
      <w:r>
        <w:rPr>
          <w:rStyle w:val="CommentReference"/>
        </w:rPr>
        <w:annotationRef/>
      </w:r>
      <w:r>
        <w:t>Agree with Banke, not sure what we will do with the response to this question considering the response from BEIS on this</w:t>
      </w:r>
      <w:r w:rsidR="006C4664">
        <w:t xml:space="preserve"> </w:t>
      </w:r>
      <w:r w:rsidR="006C4664" w:rsidRPr="006114D6">
        <w:rPr>
          <w:color w:val="0000FF"/>
        </w:rPr>
        <w:t xml:space="preserve">AJ Response – Agree with Sade – it was made clear in the presentation from BEIS that </w:t>
      </w:r>
      <w:r w:rsidR="006114D6" w:rsidRPr="006114D6">
        <w:rPr>
          <w:color w:val="0000FF"/>
        </w:rPr>
        <w:t>it is Transmission Demand and this is reflected in the consultation</w:t>
      </w:r>
      <w:r w:rsidR="006114D6">
        <w:t>.</w:t>
      </w:r>
    </w:p>
  </w:comment>
  <w:comment w:id="13" w:author="Vincent, Graeme" w:date="2022-11-01T12:35:00Z" w:initials="VG">
    <w:p w14:paraId="53EE5692" w14:textId="44D31F61" w:rsidR="00E544AC" w:rsidRDefault="00E544AC">
      <w:pPr>
        <w:pStyle w:val="CommentText"/>
      </w:pPr>
      <w:r>
        <w:rPr>
          <w:rStyle w:val="CommentReference"/>
        </w:rPr>
        <w:annotationRef/>
      </w:r>
      <w:r>
        <w:t>Should we not recognise here that NGESO also have the licence obligation (and associated funding mechanism) for the restoration process hence why the legal text has been drafted as it has?</w:t>
      </w:r>
    </w:p>
  </w:comment>
  <w:comment w:id="14" w:author="adenola (ESO), Sade" w:date="2022-11-02T14:58:00Z" w:initials="a(S">
    <w:p w14:paraId="28186628" w14:textId="07A21F97" w:rsidR="00361D75" w:rsidRPr="00906BA1" w:rsidRDefault="00361D75">
      <w:pPr>
        <w:pStyle w:val="CommentText"/>
        <w:rPr>
          <w:color w:val="0000FF"/>
        </w:rPr>
      </w:pPr>
      <w:r>
        <w:rPr>
          <w:rStyle w:val="CommentReference"/>
        </w:rPr>
        <w:annotationRef/>
      </w:r>
      <w:r>
        <w:t>Agreed ESO has the obligation but contracting with DERs could be delegated to DNOs hence the question.</w:t>
      </w:r>
      <w:r w:rsidR="006114D6">
        <w:t xml:space="preserve"> </w:t>
      </w:r>
      <w:r w:rsidR="006114D6" w:rsidRPr="00906BA1">
        <w:rPr>
          <w:color w:val="0000FF"/>
        </w:rPr>
        <w:t xml:space="preserve">AJ Response </w:t>
      </w:r>
      <w:r w:rsidR="00841EA5" w:rsidRPr="00906BA1">
        <w:rPr>
          <w:color w:val="0000FF"/>
        </w:rPr>
        <w:t xml:space="preserve">I do agree with this but the difficulty is that the ESO holds the budget rather than the DNO and then are issues of how it is allocated amongst the DNOs so </w:t>
      </w:r>
      <w:r w:rsidR="00906BA1" w:rsidRPr="00906BA1">
        <w:rPr>
          <w:color w:val="0000FF"/>
        </w:rPr>
        <w:t>this one could be tricky.</w:t>
      </w:r>
    </w:p>
  </w:comment>
  <w:comment w:id="15" w:author="Creighton, Alan (Northern Powergrid)" w:date="2022-11-01T09:41:00Z" w:initials="CA(P">
    <w:p w14:paraId="1E55D22A" w14:textId="38BD833C" w:rsidR="00E544AC" w:rsidRPr="00B047EE" w:rsidRDefault="00E544AC">
      <w:pPr>
        <w:pStyle w:val="CommentText"/>
        <w:rPr>
          <w:color w:val="0000FF"/>
        </w:rPr>
      </w:pPr>
      <w:r>
        <w:rPr>
          <w:rStyle w:val="CommentReference"/>
        </w:rPr>
        <w:annotationRef/>
      </w:r>
      <w:r>
        <w:t>I’m not sure I understood this as compliance with NCER is GC0148 rather than GC0156.  Perhaps this is clearly explained in the consultation document to set this question in to context?</w:t>
      </w:r>
      <w:r w:rsidR="00D37CF6">
        <w:t xml:space="preserve"> </w:t>
      </w:r>
      <w:r w:rsidR="00D37CF6" w:rsidRPr="00B047EE">
        <w:rPr>
          <w:color w:val="0000FF"/>
        </w:rPr>
        <w:t xml:space="preserve">AJ Response – This is a direct lift from GC0148.  Since it has </w:t>
      </w:r>
      <w:r w:rsidR="00B047EE" w:rsidRPr="00B047EE">
        <w:rPr>
          <w:color w:val="0000FF"/>
        </w:rPr>
        <w:t>already been agreed as a solution for GC0148 I would be tempted to delete the question.</w:t>
      </w:r>
    </w:p>
  </w:comment>
  <w:comment w:id="16" w:author="Vincent, Graeme" w:date="2022-11-01T13:07:00Z" w:initials="VG">
    <w:p w14:paraId="7365A061" w14:textId="671AF070" w:rsidR="00E544AC" w:rsidRDefault="00E544AC">
      <w:pPr>
        <w:pStyle w:val="CommentText"/>
      </w:pPr>
      <w:r>
        <w:rPr>
          <w:rStyle w:val="CommentReference"/>
        </w:rPr>
        <w:annotationRef/>
      </w:r>
      <w:r>
        <w:t>Should this just be limited to network costs?  What about those non-network costs involved with the development and ongoing management of the DZRP as well as the costs involved with the various assurance activities and testing?</w:t>
      </w:r>
    </w:p>
  </w:comment>
  <w:comment w:id="17" w:author="adenola (ESO), Sade" w:date="2022-11-02T15:01:00Z" w:initials="a(S">
    <w:p w14:paraId="4F875DD7" w14:textId="470B8E19" w:rsidR="00361D75" w:rsidRDefault="00361D75">
      <w:pPr>
        <w:pStyle w:val="CommentText"/>
      </w:pPr>
      <w:r>
        <w:rPr>
          <w:rStyle w:val="CommentReference"/>
        </w:rPr>
        <w:annotationRef/>
      </w:r>
      <w:r w:rsidR="00A407F1">
        <w:t>U</w:t>
      </w:r>
      <w:r>
        <w:t>pdated</w:t>
      </w:r>
      <w:r w:rsidR="00A407F1">
        <w:t xml:space="preserve"> </w:t>
      </w:r>
      <w:r w:rsidR="00A407F1" w:rsidRPr="00A407F1">
        <w:rPr>
          <w:color w:val="0000FF"/>
        </w:rPr>
        <w:t>AJ Comment - fine</w:t>
      </w:r>
    </w:p>
  </w:comment>
  <w:comment w:id="20" w:author="Vincent, Graeme" w:date="2022-11-01T12:39:00Z" w:initials="VG">
    <w:p w14:paraId="19EDB3CC" w14:textId="51B7B4E4" w:rsidR="00E544AC" w:rsidRDefault="00E544AC">
      <w:pPr>
        <w:pStyle w:val="CommentText"/>
      </w:pPr>
      <w:r>
        <w:rPr>
          <w:rStyle w:val="CommentReference"/>
        </w:rPr>
        <w:annotationRef/>
      </w:r>
      <w:r>
        <w:t>How does the ESO recover their costs?  Granted these would be non-network but based on the comment above there will be costs which my need to be recovered.</w:t>
      </w:r>
      <w:r w:rsidR="00D5197A">
        <w:t xml:space="preserve"> </w:t>
      </w:r>
      <w:r w:rsidR="00D5197A" w:rsidRPr="00FD2186">
        <w:rPr>
          <w:color w:val="0000FF"/>
        </w:rPr>
        <w:t xml:space="preserve">AJ Comment – this would be through </w:t>
      </w:r>
      <w:r w:rsidR="00FD2186" w:rsidRPr="00FD2186">
        <w:rPr>
          <w:color w:val="0000FF"/>
        </w:rPr>
        <w:t>the Price Control.</w:t>
      </w:r>
    </w:p>
  </w:comment>
  <w:comment w:id="21" w:author="Vincent, Graeme" w:date="2022-11-01T12:40:00Z" w:initials="VG">
    <w:p w14:paraId="08A8298E" w14:textId="54524C37" w:rsidR="00E544AC" w:rsidRDefault="00E544AC">
      <w:pPr>
        <w:pStyle w:val="CommentText"/>
      </w:pPr>
      <w:r>
        <w:rPr>
          <w:rStyle w:val="CommentReference"/>
        </w:rPr>
        <w:annotationRef/>
      </w:r>
      <w:r>
        <w:t xml:space="preserve">Should this be the more generic Restoration Service Providers as there may be other Users </w:t>
      </w:r>
      <w:proofErr w:type="gramStart"/>
      <w:r>
        <w:t>e.g.</w:t>
      </w:r>
      <w:proofErr w:type="gramEnd"/>
      <w:r>
        <w:t xml:space="preserve"> aggregators or demand customers required to make changes not just NOs or generators.</w:t>
      </w:r>
    </w:p>
  </w:comment>
  <w:comment w:id="22" w:author="adenola (ESO), Sade" w:date="2022-11-02T15:04:00Z" w:initials="a(S">
    <w:p w14:paraId="1FE361F8" w14:textId="3AEEBE34" w:rsidR="00361D75" w:rsidRDefault="00361D75">
      <w:pPr>
        <w:pStyle w:val="CommentText"/>
      </w:pPr>
      <w:r>
        <w:rPr>
          <w:rStyle w:val="CommentReference"/>
        </w:rPr>
        <w:annotationRef/>
      </w:r>
      <w:r>
        <w:t xml:space="preserve">Updated </w:t>
      </w:r>
      <w:r w:rsidR="00FD2186" w:rsidRPr="005F6C73">
        <w:rPr>
          <w:color w:val="0000FF"/>
        </w:rPr>
        <w:t xml:space="preserve">AJ Comment </w:t>
      </w:r>
      <w:r w:rsidR="005F6C73" w:rsidRPr="005F6C73">
        <w:rPr>
          <w:color w:val="0000FF"/>
        </w:rPr>
        <w:t>- Fine</w:t>
      </w:r>
    </w:p>
  </w:comment>
  <w:comment w:id="26" w:author="Creighton, Alan (Northern Powergrid)" w:date="2022-11-01T09:43:00Z" w:initials="CA(P">
    <w:p w14:paraId="3D6FA719" w14:textId="1EB20107" w:rsidR="00E544AC" w:rsidRDefault="00E544AC">
      <w:pPr>
        <w:pStyle w:val="CommentText"/>
      </w:pPr>
      <w:r>
        <w:rPr>
          <w:rStyle w:val="CommentReference"/>
        </w:rPr>
        <w:annotationRef/>
      </w:r>
      <w:r>
        <w:t>I assume that the required changes that need to be delivered will be clearly summarised in the Consultation document.</w:t>
      </w:r>
      <w:r w:rsidR="005F6C73">
        <w:t xml:space="preserve"> </w:t>
      </w:r>
      <w:r w:rsidR="005F6C73" w:rsidRPr="005F6C73">
        <w:rPr>
          <w:color w:val="0000FF"/>
        </w:rPr>
        <w:t>AJ Comment – Point noted.</w:t>
      </w:r>
    </w:p>
  </w:comment>
  <w:comment w:id="30" w:author="Creighton, Alan (Northern Powergrid)" w:date="2022-11-01T09:46:00Z" w:initials="CA(P">
    <w:p w14:paraId="398A3E40" w14:textId="05B2B97D" w:rsidR="00E544AC" w:rsidRDefault="00E544AC">
      <w:pPr>
        <w:pStyle w:val="CommentText"/>
      </w:pPr>
      <w:r>
        <w:rPr>
          <w:rStyle w:val="CommentReference"/>
        </w:rPr>
        <w:annotationRef/>
      </w:r>
      <w:r>
        <w:t>Where did this question come from. Is appropriate for a communications group to develop the requirements for a power system controller.  I can see that they will have a view on the communications media between the various components of the overall control system.</w:t>
      </w:r>
    </w:p>
    <w:p w14:paraId="449632D0" w14:textId="77777777" w:rsidR="00E544AC" w:rsidRDefault="00E544AC">
      <w:pPr>
        <w:pStyle w:val="CommentText"/>
      </w:pPr>
    </w:p>
    <w:p w14:paraId="27479F1C" w14:textId="048C3D8B" w:rsidR="00E544AC" w:rsidRDefault="00E544AC">
      <w:pPr>
        <w:pStyle w:val="CommentText"/>
      </w:pPr>
      <w:r>
        <w:t>Do we really want to ask this?</w:t>
      </w:r>
    </w:p>
  </w:comment>
  <w:comment w:id="31" w:author="adenola (ESO), Sade" w:date="2022-11-02T15:05:00Z" w:initials="a(S">
    <w:p w14:paraId="26C6175A" w14:textId="36A97A46" w:rsidR="00361D75" w:rsidRDefault="00361D75">
      <w:pPr>
        <w:pStyle w:val="CommentText"/>
      </w:pPr>
      <w:r>
        <w:rPr>
          <w:rStyle w:val="CommentReference"/>
        </w:rPr>
        <w:annotationRef/>
      </w:r>
      <w:r>
        <w:t>Question deleted</w:t>
      </w:r>
      <w:r w:rsidR="005F6C73">
        <w:t xml:space="preserve"> </w:t>
      </w:r>
      <w:r w:rsidR="005F6C73" w:rsidRPr="005F6C73">
        <w:rPr>
          <w:color w:val="0000FF"/>
        </w:rPr>
        <w:t>AJ Comment - Agree</w:t>
      </w:r>
    </w:p>
  </w:comment>
  <w:comment w:id="33" w:author="Vincent, Graeme" w:date="2022-11-01T12:49:00Z" w:initials="VG">
    <w:p w14:paraId="57501DF0" w14:textId="6D7A8841" w:rsidR="00E544AC" w:rsidRDefault="00E544AC">
      <w:pPr>
        <w:pStyle w:val="CommentText"/>
      </w:pPr>
      <w:r>
        <w:rPr>
          <w:rStyle w:val="CommentReference"/>
        </w:rPr>
        <w:annotationRef/>
      </w:r>
      <w:r>
        <w:t>Are we clear what this is referring to (i.e. is it the NETS, the Total System, the distribution network or something else (e.g. telephony network)?</w:t>
      </w:r>
    </w:p>
  </w:comment>
  <w:comment w:id="34" w:author="adenola (ESO), Sade" w:date="2022-11-02T15:06:00Z" w:initials="a(S">
    <w:p w14:paraId="18653B6E" w14:textId="0AAAA104" w:rsidR="00F3110D" w:rsidRDefault="00F3110D">
      <w:pPr>
        <w:pStyle w:val="CommentText"/>
      </w:pPr>
      <w:r>
        <w:rPr>
          <w:rStyle w:val="CommentReference"/>
        </w:rPr>
        <w:annotationRef/>
      </w:r>
      <w:r w:rsidR="005F6C73">
        <w:t>U</w:t>
      </w:r>
      <w:r>
        <w:t>pdated</w:t>
      </w:r>
      <w:r w:rsidR="005F6C73">
        <w:t xml:space="preserve"> </w:t>
      </w:r>
      <w:r w:rsidR="005F6C73" w:rsidRPr="005F6C73">
        <w:rPr>
          <w:color w:val="0000FF"/>
        </w:rPr>
        <w:t>AJ Comment - Fine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DEA70D" w15:done="0"/>
  <w15:commentEx w15:paraId="5953EBBC" w15:paraIdParent="6FDEA70D" w15:done="0"/>
  <w15:commentEx w15:paraId="23592D6D" w15:done="0"/>
  <w15:commentEx w15:paraId="74A37CB4" w15:paraIdParent="23592D6D" w15:done="0"/>
  <w15:commentEx w15:paraId="0FBBA5F3" w15:done="0"/>
  <w15:commentEx w15:paraId="2C8C4942" w15:paraIdParent="0FBBA5F3" w15:done="0"/>
  <w15:commentEx w15:paraId="5199ED3D" w15:done="0"/>
  <w15:commentEx w15:paraId="3D2D9AEE" w15:paraIdParent="5199ED3D" w15:done="0"/>
  <w15:commentEx w15:paraId="07E3A7AE" w15:paraIdParent="5199ED3D" w15:done="0"/>
  <w15:commentEx w15:paraId="61023411" w15:done="0"/>
  <w15:commentEx w15:paraId="0CE5C2B4" w15:paraIdParent="61023411" w15:done="0"/>
  <w15:commentEx w15:paraId="50583D4A" w15:paraIdParent="61023411" w15:done="0"/>
  <w15:commentEx w15:paraId="53EE5692" w15:done="0"/>
  <w15:commentEx w15:paraId="28186628" w15:paraIdParent="53EE5692" w15:done="0"/>
  <w15:commentEx w15:paraId="1E55D22A" w15:done="0"/>
  <w15:commentEx w15:paraId="7365A061" w15:done="0"/>
  <w15:commentEx w15:paraId="4F875DD7" w15:paraIdParent="7365A061" w15:done="0"/>
  <w15:commentEx w15:paraId="19EDB3CC" w15:done="0"/>
  <w15:commentEx w15:paraId="08A8298E" w15:done="0"/>
  <w15:commentEx w15:paraId="1FE361F8" w15:paraIdParent="08A8298E" w15:done="0"/>
  <w15:commentEx w15:paraId="3D6FA719" w15:done="0"/>
  <w15:commentEx w15:paraId="27479F1C" w15:done="0"/>
  <w15:commentEx w15:paraId="26C6175A" w15:paraIdParent="27479F1C" w15:done="0"/>
  <w15:commentEx w15:paraId="57501DF0" w15:done="0"/>
  <w15:commentEx w15:paraId="18653B6E" w15:paraIdParent="57501D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B64E0" w16cex:dateUtc="2022-11-01T09:26:00Z"/>
  <w16cex:commentExtensible w16cex:durableId="270D0365" w16cex:dateUtc="2022-11-02T14:55:00Z"/>
  <w16cex:commentExtensible w16cex:durableId="270B6587" w16cex:dateUtc="2022-11-01T09:29:00Z"/>
  <w16cex:commentExtensible w16cex:durableId="270D03BC" w16cex:dateUtc="2022-11-02T14:57:00Z"/>
  <w16cex:commentExtensible w16cex:durableId="270B65D0" w16cex:dateUtc="2022-11-01T09:30:00Z"/>
  <w16cex:commentExtensible w16cex:durableId="270B7FEA" w16cex:dateUtc="2022-11-01T11:22:00Z"/>
  <w16cex:commentExtensible w16cex:durableId="27011D9E" w16cex:dateUtc="2022-10-24T13:20:00Z"/>
  <w16cex:commentExtensible w16cex:durableId="270B66A6" w16cex:dateUtc="2022-11-01T09:34:00Z"/>
  <w16cex:commentExtensible w16cex:durableId="270CE7AD" w16cex:dateUtc="2022-11-02T12:57:00Z"/>
  <w16cex:commentExtensible w16cex:durableId="270119E0" w16cex:dateUtc="2022-10-24T13:04:00Z"/>
  <w16cex:commentExtensible w16cex:durableId="270B67AC" w16cex:dateUtc="2022-11-01T09:38:00Z"/>
  <w16cex:commentExtensible w16cex:durableId="270CE850" w16cex:dateUtc="2022-11-02T13:00:00Z"/>
  <w16cex:commentExtensible w16cex:durableId="270B912D" w16cex:dateUtc="2022-11-01T12:35:00Z"/>
  <w16cex:commentExtensible w16cex:durableId="270D0419" w16cex:dateUtc="2022-11-02T14:58:00Z"/>
  <w16cex:commentExtensible w16cex:durableId="270B682C" w16cex:dateUtc="2022-11-01T09:41:00Z"/>
  <w16cex:commentExtensible w16cex:durableId="270B98AB" w16cex:dateUtc="2022-11-01T13:07:00Z"/>
  <w16cex:commentExtensible w16cex:durableId="270D04C7" w16cex:dateUtc="2022-11-02T15:01:00Z"/>
  <w16cex:commentExtensible w16cex:durableId="270B9205" w16cex:dateUtc="2022-11-01T12:39:00Z"/>
  <w16cex:commentExtensible w16cex:durableId="270B9248" w16cex:dateUtc="2022-11-01T12:40:00Z"/>
  <w16cex:commentExtensible w16cex:durableId="270D057F" w16cex:dateUtc="2022-11-02T15:04:00Z"/>
  <w16cex:commentExtensible w16cex:durableId="270B68CD" w16cex:dateUtc="2022-11-01T09:43:00Z"/>
  <w16cex:commentExtensible w16cex:durableId="270B6961" w16cex:dateUtc="2022-11-01T09:46:00Z"/>
  <w16cex:commentExtensible w16cex:durableId="270D05B1" w16cex:dateUtc="2022-11-02T15:05:00Z"/>
  <w16cex:commentExtensible w16cex:durableId="270B946C" w16cex:dateUtc="2022-11-01T12:49:00Z"/>
  <w16cex:commentExtensible w16cex:durableId="270D05F1" w16cex:dateUtc="2022-11-02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DEA70D" w16cid:durableId="270B64E0"/>
  <w16cid:commentId w16cid:paraId="5953EBBC" w16cid:durableId="270D0365"/>
  <w16cid:commentId w16cid:paraId="23592D6D" w16cid:durableId="270B6587"/>
  <w16cid:commentId w16cid:paraId="74A37CB4" w16cid:durableId="270D03BC"/>
  <w16cid:commentId w16cid:paraId="0FBBA5F3" w16cid:durableId="270B65D0"/>
  <w16cid:commentId w16cid:paraId="2C8C4942" w16cid:durableId="270B7FEA"/>
  <w16cid:commentId w16cid:paraId="5199ED3D" w16cid:durableId="27011D9E"/>
  <w16cid:commentId w16cid:paraId="3D2D9AEE" w16cid:durableId="270B66A6"/>
  <w16cid:commentId w16cid:paraId="07E3A7AE" w16cid:durableId="270CE7AD"/>
  <w16cid:commentId w16cid:paraId="61023411" w16cid:durableId="270119E0"/>
  <w16cid:commentId w16cid:paraId="0CE5C2B4" w16cid:durableId="270B67AC"/>
  <w16cid:commentId w16cid:paraId="50583D4A" w16cid:durableId="270CE850"/>
  <w16cid:commentId w16cid:paraId="53EE5692" w16cid:durableId="270B912D"/>
  <w16cid:commentId w16cid:paraId="28186628" w16cid:durableId="270D0419"/>
  <w16cid:commentId w16cid:paraId="1E55D22A" w16cid:durableId="270B682C"/>
  <w16cid:commentId w16cid:paraId="7365A061" w16cid:durableId="270B98AB"/>
  <w16cid:commentId w16cid:paraId="4F875DD7" w16cid:durableId="270D04C7"/>
  <w16cid:commentId w16cid:paraId="19EDB3CC" w16cid:durableId="270B9205"/>
  <w16cid:commentId w16cid:paraId="08A8298E" w16cid:durableId="270B9248"/>
  <w16cid:commentId w16cid:paraId="1FE361F8" w16cid:durableId="270D057F"/>
  <w16cid:commentId w16cid:paraId="3D6FA719" w16cid:durableId="270B68CD"/>
  <w16cid:commentId w16cid:paraId="27479F1C" w16cid:durableId="270B6961"/>
  <w16cid:commentId w16cid:paraId="26C6175A" w16cid:durableId="270D05B1"/>
  <w16cid:commentId w16cid:paraId="57501DF0" w16cid:durableId="270B946C"/>
  <w16cid:commentId w16cid:paraId="18653B6E" w16cid:durableId="270D05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F9273" w14:textId="77777777" w:rsidR="00D31CE3" w:rsidRDefault="00D31CE3" w:rsidP="0006725A">
      <w:pPr>
        <w:spacing w:line="240" w:lineRule="auto"/>
      </w:pPr>
      <w:r>
        <w:separator/>
      </w:r>
    </w:p>
  </w:endnote>
  <w:endnote w:type="continuationSeparator" w:id="0">
    <w:p w14:paraId="7AE82DC7" w14:textId="77777777" w:rsidR="00D31CE3" w:rsidRDefault="00D31CE3" w:rsidP="0006725A">
      <w:pPr>
        <w:spacing w:line="240" w:lineRule="auto"/>
      </w:pPr>
      <w:r>
        <w:continuationSeparator/>
      </w:r>
    </w:p>
  </w:endnote>
  <w:endnote w:type="continuationNotice" w:id="1">
    <w:p w14:paraId="5313653A" w14:textId="77777777" w:rsidR="00D31CE3" w:rsidRDefault="00D31C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E41B" w14:textId="413604A3"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DD3A8DE" w14:textId="77777777" w:rsidR="00B305B6" w:rsidRDefault="00D31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7A33C" w14:textId="77777777" w:rsidR="00D31CE3" w:rsidRDefault="00D31CE3" w:rsidP="0006725A">
      <w:pPr>
        <w:spacing w:line="240" w:lineRule="auto"/>
      </w:pPr>
      <w:r>
        <w:separator/>
      </w:r>
    </w:p>
  </w:footnote>
  <w:footnote w:type="continuationSeparator" w:id="0">
    <w:p w14:paraId="5B3A39FC" w14:textId="77777777" w:rsidR="00D31CE3" w:rsidRDefault="00D31CE3" w:rsidP="0006725A">
      <w:pPr>
        <w:spacing w:line="240" w:lineRule="auto"/>
      </w:pPr>
      <w:r>
        <w:continuationSeparator/>
      </w:r>
    </w:p>
  </w:footnote>
  <w:footnote w:type="continuationNotice" w:id="1">
    <w:p w14:paraId="274D06F6" w14:textId="77777777" w:rsidR="00D31CE3" w:rsidRDefault="00D31C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32C2" w14:textId="2879954C"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3D655E6C" wp14:editId="74E43690">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4D3F68">
      <w:t>Workgroup</w:t>
    </w:r>
    <w:r w:rsidR="00C2141E">
      <w:t xml:space="preserve"> Consultation</w:t>
    </w:r>
    <w:r w:rsidR="00313FF2">
      <w:t xml:space="preserve"> </w:t>
    </w:r>
    <w:r w:rsidR="00313FF2" w:rsidRPr="009C15CD">
      <w:t>GC</w:t>
    </w:r>
    <w:r w:rsidR="00AE79E6">
      <w:t>0156</w:t>
    </w:r>
  </w:p>
  <w:p w14:paraId="6CB32287" w14:textId="34AE02EE" w:rsidR="00A63A1C" w:rsidRDefault="00DF10F2" w:rsidP="00A63A1C">
    <w:pPr>
      <w:pStyle w:val="Header"/>
      <w:ind w:left="720" w:firstLine="720"/>
      <w:jc w:val="right"/>
    </w:pPr>
    <w:r>
      <w:tab/>
      <w:t xml:space="preserve">Published on </w:t>
    </w:r>
    <w:r w:rsidR="009C15CD" w:rsidRPr="009C15CD">
      <w:rPr>
        <w:highlight w:val="yellow"/>
      </w:rPr>
      <w:t>21/11/2022</w:t>
    </w:r>
    <w:r>
      <w:t xml:space="preserve"> - respond by 5pm on </w:t>
    </w:r>
    <w:r w:rsidR="009C15CD" w:rsidRPr="009C15CD">
      <w:rPr>
        <w:highlight w:val="yellow"/>
      </w:rPr>
      <w:t>09/12/2022</w:t>
    </w:r>
  </w:p>
  <w:p w14:paraId="2F407E05" w14:textId="77777777" w:rsidR="004B76AD" w:rsidRDefault="00D31CE3"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374E4"/>
    <w:multiLevelType w:val="hybridMultilevel"/>
    <w:tmpl w:val="BE76650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407AEA"/>
    <w:multiLevelType w:val="hybridMultilevel"/>
    <w:tmpl w:val="5F78D476"/>
    <w:lvl w:ilvl="0" w:tplc="5F3621BA">
      <w:start w:val="1"/>
      <w:numFmt w:val="bullet"/>
      <w:lvlText w:val="•"/>
      <w:lvlJc w:val="left"/>
      <w:pPr>
        <w:tabs>
          <w:tab w:val="num" w:pos="720"/>
        </w:tabs>
        <w:ind w:left="720" w:hanging="360"/>
      </w:pPr>
      <w:rPr>
        <w:rFonts w:ascii="Arial" w:hAnsi="Arial" w:hint="default"/>
      </w:rPr>
    </w:lvl>
    <w:lvl w:ilvl="1" w:tplc="3738CAC6" w:tentative="1">
      <w:start w:val="1"/>
      <w:numFmt w:val="bullet"/>
      <w:lvlText w:val="•"/>
      <w:lvlJc w:val="left"/>
      <w:pPr>
        <w:tabs>
          <w:tab w:val="num" w:pos="1440"/>
        </w:tabs>
        <w:ind w:left="1440" w:hanging="360"/>
      </w:pPr>
      <w:rPr>
        <w:rFonts w:ascii="Arial" w:hAnsi="Arial" w:hint="default"/>
      </w:rPr>
    </w:lvl>
    <w:lvl w:ilvl="2" w:tplc="BD6460D0" w:tentative="1">
      <w:start w:val="1"/>
      <w:numFmt w:val="bullet"/>
      <w:lvlText w:val="•"/>
      <w:lvlJc w:val="left"/>
      <w:pPr>
        <w:tabs>
          <w:tab w:val="num" w:pos="2160"/>
        </w:tabs>
        <w:ind w:left="2160" w:hanging="360"/>
      </w:pPr>
      <w:rPr>
        <w:rFonts w:ascii="Arial" w:hAnsi="Arial" w:hint="default"/>
      </w:rPr>
    </w:lvl>
    <w:lvl w:ilvl="3" w:tplc="980C874A" w:tentative="1">
      <w:start w:val="1"/>
      <w:numFmt w:val="bullet"/>
      <w:lvlText w:val="•"/>
      <w:lvlJc w:val="left"/>
      <w:pPr>
        <w:tabs>
          <w:tab w:val="num" w:pos="2880"/>
        </w:tabs>
        <w:ind w:left="2880" w:hanging="360"/>
      </w:pPr>
      <w:rPr>
        <w:rFonts w:ascii="Arial" w:hAnsi="Arial" w:hint="default"/>
      </w:rPr>
    </w:lvl>
    <w:lvl w:ilvl="4" w:tplc="C5A0444A" w:tentative="1">
      <w:start w:val="1"/>
      <w:numFmt w:val="bullet"/>
      <w:lvlText w:val="•"/>
      <w:lvlJc w:val="left"/>
      <w:pPr>
        <w:tabs>
          <w:tab w:val="num" w:pos="3600"/>
        </w:tabs>
        <w:ind w:left="3600" w:hanging="360"/>
      </w:pPr>
      <w:rPr>
        <w:rFonts w:ascii="Arial" w:hAnsi="Arial" w:hint="default"/>
      </w:rPr>
    </w:lvl>
    <w:lvl w:ilvl="5" w:tplc="347AA800" w:tentative="1">
      <w:start w:val="1"/>
      <w:numFmt w:val="bullet"/>
      <w:lvlText w:val="•"/>
      <w:lvlJc w:val="left"/>
      <w:pPr>
        <w:tabs>
          <w:tab w:val="num" w:pos="4320"/>
        </w:tabs>
        <w:ind w:left="4320" w:hanging="360"/>
      </w:pPr>
      <w:rPr>
        <w:rFonts w:ascii="Arial" w:hAnsi="Arial" w:hint="default"/>
      </w:rPr>
    </w:lvl>
    <w:lvl w:ilvl="6" w:tplc="A88A3944" w:tentative="1">
      <w:start w:val="1"/>
      <w:numFmt w:val="bullet"/>
      <w:lvlText w:val="•"/>
      <w:lvlJc w:val="left"/>
      <w:pPr>
        <w:tabs>
          <w:tab w:val="num" w:pos="5040"/>
        </w:tabs>
        <w:ind w:left="5040" w:hanging="360"/>
      </w:pPr>
      <w:rPr>
        <w:rFonts w:ascii="Arial" w:hAnsi="Arial" w:hint="default"/>
      </w:rPr>
    </w:lvl>
    <w:lvl w:ilvl="7" w:tplc="6BF4DEF8" w:tentative="1">
      <w:start w:val="1"/>
      <w:numFmt w:val="bullet"/>
      <w:lvlText w:val="•"/>
      <w:lvlJc w:val="left"/>
      <w:pPr>
        <w:tabs>
          <w:tab w:val="num" w:pos="5760"/>
        </w:tabs>
        <w:ind w:left="5760" w:hanging="360"/>
      </w:pPr>
      <w:rPr>
        <w:rFonts w:ascii="Arial" w:hAnsi="Arial" w:hint="default"/>
      </w:rPr>
    </w:lvl>
    <w:lvl w:ilvl="8" w:tplc="635E715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DA1F26"/>
    <w:multiLevelType w:val="hybridMultilevel"/>
    <w:tmpl w:val="5714F016"/>
    <w:lvl w:ilvl="0" w:tplc="30544E6C">
      <w:start w:val="1"/>
      <w:numFmt w:val="bullet"/>
      <w:lvlText w:val="•"/>
      <w:lvlJc w:val="left"/>
      <w:pPr>
        <w:tabs>
          <w:tab w:val="num" w:pos="720"/>
        </w:tabs>
        <w:ind w:left="720" w:hanging="360"/>
      </w:pPr>
      <w:rPr>
        <w:rFonts w:ascii="Arial" w:hAnsi="Arial" w:hint="default"/>
      </w:rPr>
    </w:lvl>
    <w:lvl w:ilvl="1" w:tplc="17D22EE8" w:tentative="1">
      <w:start w:val="1"/>
      <w:numFmt w:val="bullet"/>
      <w:lvlText w:val="•"/>
      <w:lvlJc w:val="left"/>
      <w:pPr>
        <w:tabs>
          <w:tab w:val="num" w:pos="1440"/>
        </w:tabs>
        <w:ind w:left="1440" w:hanging="360"/>
      </w:pPr>
      <w:rPr>
        <w:rFonts w:ascii="Arial" w:hAnsi="Arial" w:hint="default"/>
      </w:rPr>
    </w:lvl>
    <w:lvl w:ilvl="2" w:tplc="DB700D80" w:tentative="1">
      <w:start w:val="1"/>
      <w:numFmt w:val="bullet"/>
      <w:lvlText w:val="•"/>
      <w:lvlJc w:val="left"/>
      <w:pPr>
        <w:tabs>
          <w:tab w:val="num" w:pos="2160"/>
        </w:tabs>
        <w:ind w:left="2160" w:hanging="360"/>
      </w:pPr>
      <w:rPr>
        <w:rFonts w:ascii="Arial" w:hAnsi="Arial" w:hint="default"/>
      </w:rPr>
    </w:lvl>
    <w:lvl w:ilvl="3" w:tplc="4FD4DF0A" w:tentative="1">
      <w:start w:val="1"/>
      <w:numFmt w:val="bullet"/>
      <w:lvlText w:val="•"/>
      <w:lvlJc w:val="left"/>
      <w:pPr>
        <w:tabs>
          <w:tab w:val="num" w:pos="2880"/>
        </w:tabs>
        <w:ind w:left="2880" w:hanging="360"/>
      </w:pPr>
      <w:rPr>
        <w:rFonts w:ascii="Arial" w:hAnsi="Arial" w:hint="default"/>
      </w:rPr>
    </w:lvl>
    <w:lvl w:ilvl="4" w:tplc="3296190C" w:tentative="1">
      <w:start w:val="1"/>
      <w:numFmt w:val="bullet"/>
      <w:lvlText w:val="•"/>
      <w:lvlJc w:val="left"/>
      <w:pPr>
        <w:tabs>
          <w:tab w:val="num" w:pos="3600"/>
        </w:tabs>
        <w:ind w:left="3600" w:hanging="360"/>
      </w:pPr>
      <w:rPr>
        <w:rFonts w:ascii="Arial" w:hAnsi="Arial" w:hint="default"/>
      </w:rPr>
    </w:lvl>
    <w:lvl w:ilvl="5" w:tplc="1FD80320" w:tentative="1">
      <w:start w:val="1"/>
      <w:numFmt w:val="bullet"/>
      <w:lvlText w:val="•"/>
      <w:lvlJc w:val="left"/>
      <w:pPr>
        <w:tabs>
          <w:tab w:val="num" w:pos="4320"/>
        </w:tabs>
        <w:ind w:left="4320" w:hanging="360"/>
      </w:pPr>
      <w:rPr>
        <w:rFonts w:ascii="Arial" w:hAnsi="Arial" w:hint="default"/>
      </w:rPr>
    </w:lvl>
    <w:lvl w:ilvl="6" w:tplc="19E25C0E" w:tentative="1">
      <w:start w:val="1"/>
      <w:numFmt w:val="bullet"/>
      <w:lvlText w:val="•"/>
      <w:lvlJc w:val="left"/>
      <w:pPr>
        <w:tabs>
          <w:tab w:val="num" w:pos="5040"/>
        </w:tabs>
        <w:ind w:left="5040" w:hanging="360"/>
      </w:pPr>
      <w:rPr>
        <w:rFonts w:ascii="Arial" w:hAnsi="Arial" w:hint="default"/>
      </w:rPr>
    </w:lvl>
    <w:lvl w:ilvl="7" w:tplc="1326EF8C" w:tentative="1">
      <w:start w:val="1"/>
      <w:numFmt w:val="bullet"/>
      <w:lvlText w:val="•"/>
      <w:lvlJc w:val="left"/>
      <w:pPr>
        <w:tabs>
          <w:tab w:val="num" w:pos="5760"/>
        </w:tabs>
        <w:ind w:left="5760" w:hanging="360"/>
      </w:pPr>
      <w:rPr>
        <w:rFonts w:ascii="Arial" w:hAnsi="Arial" w:hint="default"/>
      </w:rPr>
    </w:lvl>
    <w:lvl w:ilvl="8" w:tplc="572EE37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493AFE"/>
    <w:multiLevelType w:val="hybridMultilevel"/>
    <w:tmpl w:val="A52E6B64"/>
    <w:lvl w:ilvl="0" w:tplc="5608D668">
      <w:start w:val="1"/>
      <w:numFmt w:val="bullet"/>
      <w:lvlText w:val="•"/>
      <w:lvlJc w:val="left"/>
      <w:pPr>
        <w:tabs>
          <w:tab w:val="num" w:pos="720"/>
        </w:tabs>
        <w:ind w:left="720" w:hanging="360"/>
      </w:pPr>
      <w:rPr>
        <w:rFonts w:ascii="Arial" w:hAnsi="Arial" w:hint="default"/>
      </w:rPr>
    </w:lvl>
    <w:lvl w:ilvl="1" w:tplc="DCDC7A80" w:tentative="1">
      <w:start w:val="1"/>
      <w:numFmt w:val="bullet"/>
      <w:lvlText w:val="•"/>
      <w:lvlJc w:val="left"/>
      <w:pPr>
        <w:tabs>
          <w:tab w:val="num" w:pos="1440"/>
        </w:tabs>
        <w:ind w:left="1440" w:hanging="360"/>
      </w:pPr>
      <w:rPr>
        <w:rFonts w:ascii="Arial" w:hAnsi="Arial" w:hint="default"/>
      </w:rPr>
    </w:lvl>
    <w:lvl w:ilvl="2" w:tplc="FB603B0A" w:tentative="1">
      <w:start w:val="1"/>
      <w:numFmt w:val="bullet"/>
      <w:lvlText w:val="•"/>
      <w:lvlJc w:val="left"/>
      <w:pPr>
        <w:tabs>
          <w:tab w:val="num" w:pos="2160"/>
        </w:tabs>
        <w:ind w:left="2160" w:hanging="360"/>
      </w:pPr>
      <w:rPr>
        <w:rFonts w:ascii="Arial" w:hAnsi="Arial" w:hint="default"/>
      </w:rPr>
    </w:lvl>
    <w:lvl w:ilvl="3" w:tplc="3EA471E4" w:tentative="1">
      <w:start w:val="1"/>
      <w:numFmt w:val="bullet"/>
      <w:lvlText w:val="•"/>
      <w:lvlJc w:val="left"/>
      <w:pPr>
        <w:tabs>
          <w:tab w:val="num" w:pos="2880"/>
        </w:tabs>
        <w:ind w:left="2880" w:hanging="360"/>
      </w:pPr>
      <w:rPr>
        <w:rFonts w:ascii="Arial" w:hAnsi="Arial" w:hint="default"/>
      </w:rPr>
    </w:lvl>
    <w:lvl w:ilvl="4" w:tplc="DC9AB1EA" w:tentative="1">
      <w:start w:val="1"/>
      <w:numFmt w:val="bullet"/>
      <w:lvlText w:val="•"/>
      <w:lvlJc w:val="left"/>
      <w:pPr>
        <w:tabs>
          <w:tab w:val="num" w:pos="3600"/>
        </w:tabs>
        <w:ind w:left="3600" w:hanging="360"/>
      </w:pPr>
      <w:rPr>
        <w:rFonts w:ascii="Arial" w:hAnsi="Arial" w:hint="default"/>
      </w:rPr>
    </w:lvl>
    <w:lvl w:ilvl="5" w:tplc="EA8A50B2" w:tentative="1">
      <w:start w:val="1"/>
      <w:numFmt w:val="bullet"/>
      <w:lvlText w:val="•"/>
      <w:lvlJc w:val="left"/>
      <w:pPr>
        <w:tabs>
          <w:tab w:val="num" w:pos="4320"/>
        </w:tabs>
        <w:ind w:left="4320" w:hanging="360"/>
      </w:pPr>
      <w:rPr>
        <w:rFonts w:ascii="Arial" w:hAnsi="Arial" w:hint="default"/>
      </w:rPr>
    </w:lvl>
    <w:lvl w:ilvl="6" w:tplc="41EA2300" w:tentative="1">
      <w:start w:val="1"/>
      <w:numFmt w:val="bullet"/>
      <w:lvlText w:val="•"/>
      <w:lvlJc w:val="left"/>
      <w:pPr>
        <w:tabs>
          <w:tab w:val="num" w:pos="5040"/>
        </w:tabs>
        <w:ind w:left="5040" w:hanging="360"/>
      </w:pPr>
      <w:rPr>
        <w:rFonts w:ascii="Arial" w:hAnsi="Arial" w:hint="default"/>
      </w:rPr>
    </w:lvl>
    <w:lvl w:ilvl="7" w:tplc="F7CC084E" w:tentative="1">
      <w:start w:val="1"/>
      <w:numFmt w:val="bullet"/>
      <w:lvlText w:val="•"/>
      <w:lvlJc w:val="left"/>
      <w:pPr>
        <w:tabs>
          <w:tab w:val="num" w:pos="5760"/>
        </w:tabs>
        <w:ind w:left="5760" w:hanging="360"/>
      </w:pPr>
      <w:rPr>
        <w:rFonts w:ascii="Arial" w:hAnsi="Arial" w:hint="default"/>
      </w:rPr>
    </w:lvl>
    <w:lvl w:ilvl="8" w:tplc="F35A4E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1B7E52"/>
    <w:multiLevelType w:val="hybridMultilevel"/>
    <w:tmpl w:val="EBACE7F8"/>
    <w:lvl w:ilvl="0" w:tplc="A6F8058E">
      <w:start w:val="1"/>
      <w:numFmt w:val="bullet"/>
      <w:lvlText w:val="•"/>
      <w:lvlJc w:val="left"/>
      <w:pPr>
        <w:tabs>
          <w:tab w:val="num" w:pos="720"/>
        </w:tabs>
        <w:ind w:left="720" w:hanging="360"/>
      </w:pPr>
      <w:rPr>
        <w:rFonts w:ascii="Arial" w:hAnsi="Arial" w:hint="default"/>
      </w:rPr>
    </w:lvl>
    <w:lvl w:ilvl="1" w:tplc="9244BE82" w:tentative="1">
      <w:start w:val="1"/>
      <w:numFmt w:val="bullet"/>
      <w:lvlText w:val="•"/>
      <w:lvlJc w:val="left"/>
      <w:pPr>
        <w:tabs>
          <w:tab w:val="num" w:pos="1440"/>
        </w:tabs>
        <w:ind w:left="1440" w:hanging="360"/>
      </w:pPr>
      <w:rPr>
        <w:rFonts w:ascii="Arial" w:hAnsi="Arial" w:hint="default"/>
      </w:rPr>
    </w:lvl>
    <w:lvl w:ilvl="2" w:tplc="3466A768" w:tentative="1">
      <w:start w:val="1"/>
      <w:numFmt w:val="bullet"/>
      <w:lvlText w:val="•"/>
      <w:lvlJc w:val="left"/>
      <w:pPr>
        <w:tabs>
          <w:tab w:val="num" w:pos="2160"/>
        </w:tabs>
        <w:ind w:left="2160" w:hanging="360"/>
      </w:pPr>
      <w:rPr>
        <w:rFonts w:ascii="Arial" w:hAnsi="Arial" w:hint="default"/>
      </w:rPr>
    </w:lvl>
    <w:lvl w:ilvl="3" w:tplc="F30A54F0" w:tentative="1">
      <w:start w:val="1"/>
      <w:numFmt w:val="bullet"/>
      <w:lvlText w:val="•"/>
      <w:lvlJc w:val="left"/>
      <w:pPr>
        <w:tabs>
          <w:tab w:val="num" w:pos="2880"/>
        </w:tabs>
        <w:ind w:left="2880" w:hanging="360"/>
      </w:pPr>
      <w:rPr>
        <w:rFonts w:ascii="Arial" w:hAnsi="Arial" w:hint="default"/>
      </w:rPr>
    </w:lvl>
    <w:lvl w:ilvl="4" w:tplc="F358FAEA" w:tentative="1">
      <w:start w:val="1"/>
      <w:numFmt w:val="bullet"/>
      <w:lvlText w:val="•"/>
      <w:lvlJc w:val="left"/>
      <w:pPr>
        <w:tabs>
          <w:tab w:val="num" w:pos="3600"/>
        </w:tabs>
        <w:ind w:left="3600" w:hanging="360"/>
      </w:pPr>
      <w:rPr>
        <w:rFonts w:ascii="Arial" w:hAnsi="Arial" w:hint="default"/>
      </w:rPr>
    </w:lvl>
    <w:lvl w:ilvl="5" w:tplc="6B4A7E40" w:tentative="1">
      <w:start w:val="1"/>
      <w:numFmt w:val="bullet"/>
      <w:lvlText w:val="•"/>
      <w:lvlJc w:val="left"/>
      <w:pPr>
        <w:tabs>
          <w:tab w:val="num" w:pos="4320"/>
        </w:tabs>
        <w:ind w:left="4320" w:hanging="360"/>
      </w:pPr>
      <w:rPr>
        <w:rFonts w:ascii="Arial" w:hAnsi="Arial" w:hint="default"/>
      </w:rPr>
    </w:lvl>
    <w:lvl w:ilvl="6" w:tplc="E16C9F10" w:tentative="1">
      <w:start w:val="1"/>
      <w:numFmt w:val="bullet"/>
      <w:lvlText w:val="•"/>
      <w:lvlJc w:val="left"/>
      <w:pPr>
        <w:tabs>
          <w:tab w:val="num" w:pos="5040"/>
        </w:tabs>
        <w:ind w:left="5040" w:hanging="360"/>
      </w:pPr>
      <w:rPr>
        <w:rFonts w:ascii="Arial" w:hAnsi="Arial" w:hint="default"/>
      </w:rPr>
    </w:lvl>
    <w:lvl w:ilvl="7" w:tplc="B04AB162" w:tentative="1">
      <w:start w:val="1"/>
      <w:numFmt w:val="bullet"/>
      <w:lvlText w:val="•"/>
      <w:lvlJc w:val="left"/>
      <w:pPr>
        <w:tabs>
          <w:tab w:val="num" w:pos="5760"/>
        </w:tabs>
        <w:ind w:left="5760" w:hanging="360"/>
      </w:pPr>
      <w:rPr>
        <w:rFonts w:ascii="Arial" w:hAnsi="Arial" w:hint="default"/>
      </w:rPr>
    </w:lvl>
    <w:lvl w:ilvl="8" w:tplc="6E52C5D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514F05"/>
    <w:multiLevelType w:val="hybridMultilevel"/>
    <w:tmpl w:val="4F8899F0"/>
    <w:lvl w:ilvl="0" w:tplc="16D65A4A">
      <w:start w:val="1"/>
      <w:numFmt w:val="bullet"/>
      <w:lvlText w:val="•"/>
      <w:lvlJc w:val="left"/>
      <w:pPr>
        <w:tabs>
          <w:tab w:val="num" w:pos="720"/>
        </w:tabs>
        <w:ind w:left="720" w:hanging="360"/>
      </w:pPr>
      <w:rPr>
        <w:rFonts w:ascii="Arial" w:hAnsi="Arial" w:hint="default"/>
      </w:rPr>
    </w:lvl>
    <w:lvl w:ilvl="1" w:tplc="3CDC36B8" w:tentative="1">
      <w:start w:val="1"/>
      <w:numFmt w:val="bullet"/>
      <w:lvlText w:val="•"/>
      <w:lvlJc w:val="left"/>
      <w:pPr>
        <w:tabs>
          <w:tab w:val="num" w:pos="1440"/>
        </w:tabs>
        <w:ind w:left="1440" w:hanging="360"/>
      </w:pPr>
      <w:rPr>
        <w:rFonts w:ascii="Arial" w:hAnsi="Arial" w:hint="default"/>
      </w:rPr>
    </w:lvl>
    <w:lvl w:ilvl="2" w:tplc="8C807AEE" w:tentative="1">
      <w:start w:val="1"/>
      <w:numFmt w:val="bullet"/>
      <w:lvlText w:val="•"/>
      <w:lvlJc w:val="left"/>
      <w:pPr>
        <w:tabs>
          <w:tab w:val="num" w:pos="2160"/>
        </w:tabs>
        <w:ind w:left="2160" w:hanging="360"/>
      </w:pPr>
      <w:rPr>
        <w:rFonts w:ascii="Arial" w:hAnsi="Arial" w:hint="default"/>
      </w:rPr>
    </w:lvl>
    <w:lvl w:ilvl="3" w:tplc="9788C3DA" w:tentative="1">
      <w:start w:val="1"/>
      <w:numFmt w:val="bullet"/>
      <w:lvlText w:val="•"/>
      <w:lvlJc w:val="left"/>
      <w:pPr>
        <w:tabs>
          <w:tab w:val="num" w:pos="2880"/>
        </w:tabs>
        <w:ind w:left="2880" w:hanging="360"/>
      </w:pPr>
      <w:rPr>
        <w:rFonts w:ascii="Arial" w:hAnsi="Arial" w:hint="default"/>
      </w:rPr>
    </w:lvl>
    <w:lvl w:ilvl="4" w:tplc="367459A8" w:tentative="1">
      <w:start w:val="1"/>
      <w:numFmt w:val="bullet"/>
      <w:lvlText w:val="•"/>
      <w:lvlJc w:val="left"/>
      <w:pPr>
        <w:tabs>
          <w:tab w:val="num" w:pos="3600"/>
        </w:tabs>
        <w:ind w:left="3600" w:hanging="360"/>
      </w:pPr>
      <w:rPr>
        <w:rFonts w:ascii="Arial" w:hAnsi="Arial" w:hint="default"/>
      </w:rPr>
    </w:lvl>
    <w:lvl w:ilvl="5" w:tplc="F6F0128E" w:tentative="1">
      <w:start w:val="1"/>
      <w:numFmt w:val="bullet"/>
      <w:lvlText w:val="•"/>
      <w:lvlJc w:val="left"/>
      <w:pPr>
        <w:tabs>
          <w:tab w:val="num" w:pos="4320"/>
        </w:tabs>
        <w:ind w:left="4320" w:hanging="360"/>
      </w:pPr>
      <w:rPr>
        <w:rFonts w:ascii="Arial" w:hAnsi="Arial" w:hint="default"/>
      </w:rPr>
    </w:lvl>
    <w:lvl w:ilvl="6" w:tplc="27CE53B6" w:tentative="1">
      <w:start w:val="1"/>
      <w:numFmt w:val="bullet"/>
      <w:lvlText w:val="•"/>
      <w:lvlJc w:val="left"/>
      <w:pPr>
        <w:tabs>
          <w:tab w:val="num" w:pos="5040"/>
        </w:tabs>
        <w:ind w:left="5040" w:hanging="360"/>
      </w:pPr>
      <w:rPr>
        <w:rFonts w:ascii="Arial" w:hAnsi="Arial" w:hint="default"/>
      </w:rPr>
    </w:lvl>
    <w:lvl w:ilvl="7" w:tplc="BE2ACB70" w:tentative="1">
      <w:start w:val="1"/>
      <w:numFmt w:val="bullet"/>
      <w:lvlText w:val="•"/>
      <w:lvlJc w:val="left"/>
      <w:pPr>
        <w:tabs>
          <w:tab w:val="num" w:pos="5760"/>
        </w:tabs>
        <w:ind w:left="5760" w:hanging="360"/>
      </w:pPr>
      <w:rPr>
        <w:rFonts w:ascii="Arial" w:hAnsi="Arial" w:hint="default"/>
      </w:rPr>
    </w:lvl>
    <w:lvl w:ilvl="8" w:tplc="3A565A5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D124722"/>
    <w:multiLevelType w:val="hybridMultilevel"/>
    <w:tmpl w:val="6D1C4024"/>
    <w:lvl w:ilvl="0" w:tplc="0C5A1C06">
      <w:start w:val="1"/>
      <w:numFmt w:val="bullet"/>
      <w:lvlText w:val="•"/>
      <w:lvlJc w:val="left"/>
      <w:pPr>
        <w:tabs>
          <w:tab w:val="num" w:pos="720"/>
        </w:tabs>
        <w:ind w:left="720" w:hanging="360"/>
      </w:pPr>
      <w:rPr>
        <w:rFonts w:ascii="Arial" w:hAnsi="Arial" w:hint="default"/>
      </w:rPr>
    </w:lvl>
    <w:lvl w:ilvl="1" w:tplc="5D70F032" w:tentative="1">
      <w:start w:val="1"/>
      <w:numFmt w:val="bullet"/>
      <w:lvlText w:val="•"/>
      <w:lvlJc w:val="left"/>
      <w:pPr>
        <w:tabs>
          <w:tab w:val="num" w:pos="1440"/>
        </w:tabs>
        <w:ind w:left="1440" w:hanging="360"/>
      </w:pPr>
      <w:rPr>
        <w:rFonts w:ascii="Arial" w:hAnsi="Arial" w:hint="default"/>
      </w:rPr>
    </w:lvl>
    <w:lvl w:ilvl="2" w:tplc="70EC851C" w:tentative="1">
      <w:start w:val="1"/>
      <w:numFmt w:val="bullet"/>
      <w:lvlText w:val="•"/>
      <w:lvlJc w:val="left"/>
      <w:pPr>
        <w:tabs>
          <w:tab w:val="num" w:pos="2160"/>
        </w:tabs>
        <w:ind w:left="2160" w:hanging="360"/>
      </w:pPr>
      <w:rPr>
        <w:rFonts w:ascii="Arial" w:hAnsi="Arial" w:hint="default"/>
      </w:rPr>
    </w:lvl>
    <w:lvl w:ilvl="3" w:tplc="1550157C" w:tentative="1">
      <w:start w:val="1"/>
      <w:numFmt w:val="bullet"/>
      <w:lvlText w:val="•"/>
      <w:lvlJc w:val="left"/>
      <w:pPr>
        <w:tabs>
          <w:tab w:val="num" w:pos="2880"/>
        </w:tabs>
        <w:ind w:left="2880" w:hanging="360"/>
      </w:pPr>
      <w:rPr>
        <w:rFonts w:ascii="Arial" w:hAnsi="Arial" w:hint="default"/>
      </w:rPr>
    </w:lvl>
    <w:lvl w:ilvl="4" w:tplc="AADE822E" w:tentative="1">
      <w:start w:val="1"/>
      <w:numFmt w:val="bullet"/>
      <w:lvlText w:val="•"/>
      <w:lvlJc w:val="left"/>
      <w:pPr>
        <w:tabs>
          <w:tab w:val="num" w:pos="3600"/>
        </w:tabs>
        <w:ind w:left="3600" w:hanging="360"/>
      </w:pPr>
      <w:rPr>
        <w:rFonts w:ascii="Arial" w:hAnsi="Arial" w:hint="default"/>
      </w:rPr>
    </w:lvl>
    <w:lvl w:ilvl="5" w:tplc="ABEC116A" w:tentative="1">
      <w:start w:val="1"/>
      <w:numFmt w:val="bullet"/>
      <w:lvlText w:val="•"/>
      <w:lvlJc w:val="left"/>
      <w:pPr>
        <w:tabs>
          <w:tab w:val="num" w:pos="4320"/>
        </w:tabs>
        <w:ind w:left="4320" w:hanging="360"/>
      </w:pPr>
      <w:rPr>
        <w:rFonts w:ascii="Arial" w:hAnsi="Arial" w:hint="default"/>
      </w:rPr>
    </w:lvl>
    <w:lvl w:ilvl="6" w:tplc="801ACD3C" w:tentative="1">
      <w:start w:val="1"/>
      <w:numFmt w:val="bullet"/>
      <w:lvlText w:val="•"/>
      <w:lvlJc w:val="left"/>
      <w:pPr>
        <w:tabs>
          <w:tab w:val="num" w:pos="5040"/>
        </w:tabs>
        <w:ind w:left="5040" w:hanging="360"/>
      </w:pPr>
      <w:rPr>
        <w:rFonts w:ascii="Arial" w:hAnsi="Arial" w:hint="default"/>
      </w:rPr>
    </w:lvl>
    <w:lvl w:ilvl="7" w:tplc="ED92BC5A" w:tentative="1">
      <w:start w:val="1"/>
      <w:numFmt w:val="bullet"/>
      <w:lvlText w:val="•"/>
      <w:lvlJc w:val="left"/>
      <w:pPr>
        <w:tabs>
          <w:tab w:val="num" w:pos="5760"/>
        </w:tabs>
        <w:ind w:left="5760" w:hanging="360"/>
      </w:pPr>
      <w:rPr>
        <w:rFonts w:ascii="Arial" w:hAnsi="Arial" w:hint="default"/>
      </w:rPr>
    </w:lvl>
    <w:lvl w:ilvl="8" w:tplc="621AEA9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6660DC"/>
    <w:multiLevelType w:val="hybridMultilevel"/>
    <w:tmpl w:val="485696D4"/>
    <w:lvl w:ilvl="0" w:tplc="BC9C1C9A">
      <w:start w:val="1"/>
      <w:numFmt w:val="bullet"/>
      <w:lvlText w:val="•"/>
      <w:lvlJc w:val="left"/>
      <w:pPr>
        <w:tabs>
          <w:tab w:val="num" w:pos="720"/>
        </w:tabs>
        <w:ind w:left="720" w:hanging="360"/>
      </w:pPr>
      <w:rPr>
        <w:rFonts w:ascii="Arial" w:hAnsi="Arial" w:hint="default"/>
      </w:rPr>
    </w:lvl>
    <w:lvl w:ilvl="1" w:tplc="A1443624" w:tentative="1">
      <w:start w:val="1"/>
      <w:numFmt w:val="bullet"/>
      <w:lvlText w:val="•"/>
      <w:lvlJc w:val="left"/>
      <w:pPr>
        <w:tabs>
          <w:tab w:val="num" w:pos="1440"/>
        </w:tabs>
        <w:ind w:left="1440" w:hanging="360"/>
      </w:pPr>
      <w:rPr>
        <w:rFonts w:ascii="Arial" w:hAnsi="Arial" w:hint="default"/>
      </w:rPr>
    </w:lvl>
    <w:lvl w:ilvl="2" w:tplc="5A222F02" w:tentative="1">
      <w:start w:val="1"/>
      <w:numFmt w:val="bullet"/>
      <w:lvlText w:val="•"/>
      <w:lvlJc w:val="left"/>
      <w:pPr>
        <w:tabs>
          <w:tab w:val="num" w:pos="2160"/>
        </w:tabs>
        <w:ind w:left="2160" w:hanging="360"/>
      </w:pPr>
      <w:rPr>
        <w:rFonts w:ascii="Arial" w:hAnsi="Arial" w:hint="default"/>
      </w:rPr>
    </w:lvl>
    <w:lvl w:ilvl="3" w:tplc="DE1C83B2" w:tentative="1">
      <w:start w:val="1"/>
      <w:numFmt w:val="bullet"/>
      <w:lvlText w:val="•"/>
      <w:lvlJc w:val="left"/>
      <w:pPr>
        <w:tabs>
          <w:tab w:val="num" w:pos="2880"/>
        </w:tabs>
        <w:ind w:left="2880" w:hanging="360"/>
      </w:pPr>
      <w:rPr>
        <w:rFonts w:ascii="Arial" w:hAnsi="Arial" w:hint="default"/>
      </w:rPr>
    </w:lvl>
    <w:lvl w:ilvl="4" w:tplc="E80EDDF4" w:tentative="1">
      <w:start w:val="1"/>
      <w:numFmt w:val="bullet"/>
      <w:lvlText w:val="•"/>
      <w:lvlJc w:val="left"/>
      <w:pPr>
        <w:tabs>
          <w:tab w:val="num" w:pos="3600"/>
        </w:tabs>
        <w:ind w:left="3600" w:hanging="360"/>
      </w:pPr>
      <w:rPr>
        <w:rFonts w:ascii="Arial" w:hAnsi="Arial" w:hint="default"/>
      </w:rPr>
    </w:lvl>
    <w:lvl w:ilvl="5" w:tplc="67942AB0" w:tentative="1">
      <w:start w:val="1"/>
      <w:numFmt w:val="bullet"/>
      <w:lvlText w:val="•"/>
      <w:lvlJc w:val="left"/>
      <w:pPr>
        <w:tabs>
          <w:tab w:val="num" w:pos="4320"/>
        </w:tabs>
        <w:ind w:left="4320" w:hanging="360"/>
      </w:pPr>
      <w:rPr>
        <w:rFonts w:ascii="Arial" w:hAnsi="Arial" w:hint="default"/>
      </w:rPr>
    </w:lvl>
    <w:lvl w:ilvl="6" w:tplc="0C603350" w:tentative="1">
      <w:start w:val="1"/>
      <w:numFmt w:val="bullet"/>
      <w:lvlText w:val="•"/>
      <w:lvlJc w:val="left"/>
      <w:pPr>
        <w:tabs>
          <w:tab w:val="num" w:pos="5040"/>
        </w:tabs>
        <w:ind w:left="5040" w:hanging="360"/>
      </w:pPr>
      <w:rPr>
        <w:rFonts w:ascii="Arial" w:hAnsi="Arial" w:hint="default"/>
      </w:rPr>
    </w:lvl>
    <w:lvl w:ilvl="7" w:tplc="D84EA8B4" w:tentative="1">
      <w:start w:val="1"/>
      <w:numFmt w:val="bullet"/>
      <w:lvlText w:val="•"/>
      <w:lvlJc w:val="left"/>
      <w:pPr>
        <w:tabs>
          <w:tab w:val="num" w:pos="5760"/>
        </w:tabs>
        <w:ind w:left="5760" w:hanging="360"/>
      </w:pPr>
      <w:rPr>
        <w:rFonts w:ascii="Arial" w:hAnsi="Arial" w:hint="default"/>
      </w:rPr>
    </w:lvl>
    <w:lvl w:ilvl="8" w:tplc="A4FAA79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38EA38DB"/>
    <w:multiLevelType w:val="hybridMultilevel"/>
    <w:tmpl w:val="D5E2EED4"/>
    <w:lvl w:ilvl="0" w:tplc="E8C45A14">
      <w:start w:val="1"/>
      <w:numFmt w:val="bullet"/>
      <w:lvlText w:val="•"/>
      <w:lvlJc w:val="left"/>
      <w:pPr>
        <w:tabs>
          <w:tab w:val="num" w:pos="720"/>
        </w:tabs>
        <w:ind w:left="720" w:hanging="360"/>
      </w:pPr>
      <w:rPr>
        <w:rFonts w:ascii="Arial" w:hAnsi="Arial" w:hint="default"/>
      </w:rPr>
    </w:lvl>
    <w:lvl w:ilvl="1" w:tplc="1C263E74">
      <w:numFmt w:val="bullet"/>
      <w:lvlText w:val="•"/>
      <w:lvlJc w:val="left"/>
      <w:pPr>
        <w:tabs>
          <w:tab w:val="num" w:pos="1440"/>
        </w:tabs>
        <w:ind w:left="1440" w:hanging="360"/>
      </w:pPr>
      <w:rPr>
        <w:rFonts w:ascii="Arial" w:hAnsi="Arial" w:hint="default"/>
      </w:rPr>
    </w:lvl>
    <w:lvl w:ilvl="2" w:tplc="37AAC932" w:tentative="1">
      <w:start w:val="1"/>
      <w:numFmt w:val="bullet"/>
      <w:lvlText w:val="•"/>
      <w:lvlJc w:val="left"/>
      <w:pPr>
        <w:tabs>
          <w:tab w:val="num" w:pos="2160"/>
        </w:tabs>
        <w:ind w:left="2160" w:hanging="360"/>
      </w:pPr>
      <w:rPr>
        <w:rFonts w:ascii="Arial" w:hAnsi="Arial" w:hint="default"/>
      </w:rPr>
    </w:lvl>
    <w:lvl w:ilvl="3" w:tplc="F5FE9A5E" w:tentative="1">
      <w:start w:val="1"/>
      <w:numFmt w:val="bullet"/>
      <w:lvlText w:val="•"/>
      <w:lvlJc w:val="left"/>
      <w:pPr>
        <w:tabs>
          <w:tab w:val="num" w:pos="2880"/>
        </w:tabs>
        <w:ind w:left="2880" w:hanging="360"/>
      </w:pPr>
      <w:rPr>
        <w:rFonts w:ascii="Arial" w:hAnsi="Arial" w:hint="default"/>
      </w:rPr>
    </w:lvl>
    <w:lvl w:ilvl="4" w:tplc="B7C80A22" w:tentative="1">
      <w:start w:val="1"/>
      <w:numFmt w:val="bullet"/>
      <w:lvlText w:val="•"/>
      <w:lvlJc w:val="left"/>
      <w:pPr>
        <w:tabs>
          <w:tab w:val="num" w:pos="3600"/>
        </w:tabs>
        <w:ind w:left="3600" w:hanging="360"/>
      </w:pPr>
      <w:rPr>
        <w:rFonts w:ascii="Arial" w:hAnsi="Arial" w:hint="default"/>
      </w:rPr>
    </w:lvl>
    <w:lvl w:ilvl="5" w:tplc="0C346F0C" w:tentative="1">
      <w:start w:val="1"/>
      <w:numFmt w:val="bullet"/>
      <w:lvlText w:val="•"/>
      <w:lvlJc w:val="left"/>
      <w:pPr>
        <w:tabs>
          <w:tab w:val="num" w:pos="4320"/>
        </w:tabs>
        <w:ind w:left="4320" w:hanging="360"/>
      </w:pPr>
      <w:rPr>
        <w:rFonts w:ascii="Arial" w:hAnsi="Arial" w:hint="default"/>
      </w:rPr>
    </w:lvl>
    <w:lvl w:ilvl="6" w:tplc="8CCAC818" w:tentative="1">
      <w:start w:val="1"/>
      <w:numFmt w:val="bullet"/>
      <w:lvlText w:val="•"/>
      <w:lvlJc w:val="left"/>
      <w:pPr>
        <w:tabs>
          <w:tab w:val="num" w:pos="5040"/>
        </w:tabs>
        <w:ind w:left="5040" w:hanging="360"/>
      </w:pPr>
      <w:rPr>
        <w:rFonts w:ascii="Arial" w:hAnsi="Arial" w:hint="default"/>
      </w:rPr>
    </w:lvl>
    <w:lvl w:ilvl="7" w:tplc="F016FFD4" w:tentative="1">
      <w:start w:val="1"/>
      <w:numFmt w:val="bullet"/>
      <w:lvlText w:val="•"/>
      <w:lvlJc w:val="left"/>
      <w:pPr>
        <w:tabs>
          <w:tab w:val="num" w:pos="5760"/>
        </w:tabs>
        <w:ind w:left="5760" w:hanging="360"/>
      </w:pPr>
      <w:rPr>
        <w:rFonts w:ascii="Arial" w:hAnsi="Arial" w:hint="default"/>
      </w:rPr>
    </w:lvl>
    <w:lvl w:ilvl="8" w:tplc="21AC165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DB51F8"/>
    <w:multiLevelType w:val="hybridMultilevel"/>
    <w:tmpl w:val="C0D2AFF0"/>
    <w:lvl w:ilvl="0" w:tplc="12BE585E">
      <w:start w:val="1"/>
      <w:numFmt w:val="bullet"/>
      <w:lvlText w:val="•"/>
      <w:lvlJc w:val="left"/>
      <w:pPr>
        <w:tabs>
          <w:tab w:val="num" w:pos="720"/>
        </w:tabs>
        <w:ind w:left="720" w:hanging="360"/>
      </w:pPr>
      <w:rPr>
        <w:rFonts w:ascii="Arial" w:hAnsi="Arial" w:hint="default"/>
      </w:rPr>
    </w:lvl>
    <w:lvl w:ilvl="1" w:tplc="9AF897C2" w:tentative="1">
      <w:start w:val="1"/>
      <w:numFmt w:val="bullet"/>
      <w:lvlText w:val="•"/>
      <w:lvlJc w:val="left"/>
      <w:pPr>
        <w:tabs>
          <w:tab w:val="num" w:pos="1440"/>
        </w:tabs>
        <w:ind w:left="1440" w:hanging="360"/>
      </w:pPr>
      <w:rPr>
        <w:rFonts w:ascii="Arial" w:hAnsi="Arial" w:hint="default"/>
      </w:rPr>
    </w:lvl>
    <w:lvl w:ilvl="2" w:tplc="538699D2" w:tentative="1">
      <w:start w:val="1"/>
      <w:numFmt w:val="bullet"/>
      <w:lvlText w:val="•"/>
      <w:lvlJc w:val="left"/>
      <w:pPr>
        <w:tabs>
          <w:tab w:val="num" w:pos="2160"/>
        </w:tabs>
        <w:ind w:left="2160" w:hanging="360"/>
      </w:pPr>
      <w:rPr>
        <w:rFonts w:ascii="Arial" w:hAnsi="Arial" w:hint="default"/>
      </w:rPr>
    </w:lvl>
    <w:lvl w:ilvl="3" w:tplc="9BE88E16" w:tentative="1">
      <w:start w:val="1"/>
      <w:numFmt w:val="bullet"/>
      <w:lvlText w:val="•"/>
      <w:lvlJc w:val="left"/>
      <w:pPr>
        <w:tabs>
          <w:tab w:val="num" w:pos="2880"/>
        </w:tabs>
        <w:ind w:left="2880" w:hanging="360"/>
      </w:pPr>
      <w:rPr>
        <w:rFonts w:ascii="Arial" w:hAnsi="Arial" w:hint="default"/>
      </w:rPr>
    </w:lvl>
    <w:lvl w:ilvl="4" w:tplc="717E6DAC" w:tentative="1">
      <w:start w:val="1"/>
      <w:numFmt w:val="bullet"/>
      <w:lvlText w:val="•"/>
      <w:lvlJc w:val="left"/>
      <w:pPr>
        <w:tabs>
          <w:tab w:val="num" w:pos="3600"/>
        </w:tabs>
        <w:ind w:left="3600" w:hanging="360"/>
      </w:pPr>
      <w:rPr>
        <w:rFonts w:ascii="Arial" w:hAnsi="Arial" w:hint="default"/>
      </w:rPr>
    </w:lvl>
    <w:lvl w:ilvl="5" w:tplc="D1DEAF46" w:tentative="1">
      <w:start w:val="1"/>
      <w:numFmt w:val="bullet"/>
      <w:lvlText w:val="•"/>
      <w:lvlJc w:val="left"/>
      <w:pPr>
        <w:tabs>
          <w:tab w:val="num" w:pos="4320"/>
        </w:tabs>
        <w:ind w:left="4320" w:hanging="360"/>
      </w:pPr>
      <w:rPr>
        <w:rFonts w:ascii="Arial" w:hAnsi="Arial" w:hint="default"/>
      </w:rPr>
    </w:lvl>
    <w:lvl w:ilvl="6" w:tplc="AE0455EE" w:tentative="1">
      <w:start w:val="1"/>
      <w:numFmt w:val="bullet"/>
      <w:lvlText w:val="•"/>
      <w:lvlJc w:val="left"/>
      <w:pPr>
        <w:tabs>
          <w:tab w:val="num" w:pos="5040"/>
        </w:tabs>
        <w:ind w:left="5040" w:hanging="360"/>
      </w:pPr>
      <w:rPr>
        <w:rFonts w:ascii="Arial" w:hAnsi="Arial" w:hint="default"/>
      </w:rPr>
    </w:lvl>
    <w:lvl w:ilvl="7" w:tplc="197627AA" w:tentative="1">
      <w:start w:val="1"/>
      <w:numFmt w:val="bullet"/>
      <w:lvlText w:val="•"/>
      <w:lvlJc w:val="left"/>
      <w:pPr>
        <w:tabs>
          <w:tab w:val="num" w:pos="5760"/>
        </w:tabs>
        <w:ind w:left="5760" w:hanging="360"/>
      </w:pPr>
      <w:rPr>
        <w:rFonts w:ascii="Arial" w:hAnsi="Arial" w:hint="default"/>
      </w:rPr>
    </w:lvl>
    <w:lvl w:ilvl="8" w:tplc="2A62392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56418C7"/>
    <w:multiLevelType w:val="hybridMultilevel"/>
    <w:tmpl w:val="677467C8"/>
    <w:lvl w:ilvl="0" w:tplc="C8A8690A">
      <w:start w:val="1"/>
      <w:numFmt w:val="bullet"/>
      <w:lvlText w:val="•"/>
      <w:lvlJc w:val="left"/>
      <w:pPr>
        <w:tabs>
          <w:tab w:val="num" w:pos="720"/>
        </w:tabs>
        <w:ind w:left="720" w:hanging="360"/>
      </w:pPr>
      <w:rPr>
        <w:rFonts w:ascii="Arial" w:hAnsi="Arial" w:hint="default"/>
      </w:rPr>
    </w:lvl>
    <w:lvl w:ilvl="1" w:tplc="FF341D1A" w:tentative="1">
      <w:start w:val="1"/>
      <w:numFmt w:val="bullet"/>
      <w:lvlText w:val="•"/>
      <w:lvlJc w:val="left"/>
      <w:pPr>
        <w:tabs>
          <w:tab w:val="num" w:pos="1440"/>
        </w:tabs>
        <w:ind w:left="1440" w:hanging="360"/>
      </w:pPr>
      <w:rPr>
        <w:rFonts w:ascii="Arial" w:hAnsi="Arial" w:hint="default"/>
      </w:rPr>
    </w:lvl>
    <w:lvl w:ilvl="2" w:tplc="E33C36CA" w:tentative="1">
      <w:start w:val="1"/>
      <w:numFmt w:val="bullet"/>
      <w:lvlText w:val="•"/>
      <w:lvlJc w:val="left"/>
      <w:pPr>
        <w:tabs>
          <w:tab w:val="num" w:pos="2160"/>
        </w:tabs>
        <w:ind w:left="2160" w:hanging="360"/>
      </w:pPr>
      <w:rPr>
        <w:rFonts w:ascii="Arial" w:hAnsi="Arial" w:hint="default"/>
      </w:rPr>
    </w:lvl>
    <w:lvl w:ilvl="3" w:tplc="45F09016" w:tentative="1">
      <w:start w:val="1"/>
      <w:numFmt w:val="bullet"/>
      <w:lvlText w:val="•"/>
      <w:lvlJc w:val="left"/>
      <w:pPr>
        <w:tabs>
          <w:tab w:val="num" w:pos="2880"/>
        </w:tabs>
        <w:ind w:left="2880" w:hanging="360"/>
      </w:pPr>
      <w:rPr>
        <w:rFonts w:ascii="Arial" w:hAnsi="Arial" w:hint="default"/>
      </w:rPr>
    </w:lvl>
    <w:lvl w:ilvl="4" w:tplc="14068D10" w:tentative="1">
      <w:start w:val="1"/>
      <w:numFmt w:val="bullet"/>
      <w:lvlText w:val="•"/>
      <w:lvlJc w:val="left"/>
      <w:pPr>
        <w:tabs>
          <w:tab w:val="num" w:pos="3600"/>
        </w:tabs>
        <w:ind w:left="3600" w:hanging="360"/>
      </w:pPr>
      <w:rPr>
        <w:rFonts w:ascii="Arial" w:hAnsi="Arial" w:hint="default"/>
      </w:rPr>
    </w:lvl>
    <w:lvl w:ilvl="5" w:tplc="092898E4" w:tentative="1">
      <w:start w:val="1"/>
      <w:numFmt w:val="bullet"/>
      <w:lvlText w:val="•"/>
      <w:lvlJc w:val="left"/>
      <w:pPr>
        <w:tabs>
          <w:tab w:val="num" w:pos="4320"/>
        </w:tabs>
        <w:ind w:left="4320" w:hanging="360"/>
      </w:pPr>
      <w:rPr>
        <w:rFonts w:ascii="Arial" w:hAnsi="Arial" w:hint="default"/>
      </w:rPr>
    </w:lvl>
    <w:lvl w:ilvl="6" w:tplc="CD048A70" w:tentative="1">
      <w:start w:val="1"/>
      <w:numFmt w:val="bullet"/>
      <w:lvlText w:val="•"/>
      <w:lvlJc w:val="left"/>
      <w:pPr>
        <w:tabs>
          <w:tab w:val="num" w:pos="5040"/>
        </w:tabs>
        <w:ind w:left="5040" w:hanging="360"/>
      </w:pPr>
      <w:rPr>
        <w:rFonts w:ascii="Arial" w:hAnsi="Arial" w:hint="default"/>
      </w:rPr>
    </w:lvl>
    <w:lvl w:ilvl="7" w:tplc="7A8A8E7A" w:tentative="1">
      <w:start w:val="1"/>
      <w:numFmt w:val="bullet"/>
      <w:lvlText w:val="•"/>
      <w:lvlJc w:val="left"/>
      <w:pPr>
        <w:tabs>
          <w:tab w:val="num" w:pos="5760"/>
        </w:tabs>
        <w:ind w:left="5760" w:hanging="360"/>
      </w:pPr>
      <w:rPr>
        <w:rFonts w:ascii="Arial" w:hAnsi="Arial" w:hint="default"/>
      </w:rPr>
    </w:lvl>
    <w:lvl w:ilvl="8" w:tplc="7F5426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34DBE"/>
    <w:multiLevelType w:val="hybridMultilevel"/>
    <w:tmpl w:val="8BD26190"/>
    <w:lvl w:ilvl="0" w:tplc="6408067A">
      <w:start w:val="1"/>
      <w:numFmt w:val="bullet"/>
      <w:lvlText w:val="•"/>
      <w:lvlJc w:val="left"/>
      <w:pPr>
        <w:tabs>
          <w:tab w:val="num" w:pos="720"/>
        </w:tabs>
        <w:ind w:left="720" w:hanging="360"/>
      </w:pPr>
      <w:rPr>
        <w:rFonts w:ascii="Arial" w:hAnsi="Arial" w:hint="default"/>
      </w:rPr>
    </w:lvl>
    <w:lvl w:ilvl="1" w:tplc="AF26FABE" w:tentative="1">
      <w:start w:val="1"/>
      <w:numFmt w:val="bullet"/>
      <w:lvlText w:val="•"/>
      <w:lvlJc w:val="left"/>
      <w:pPr>
        <w:tabs>
          <w:tab w:val="num" w:pos="1440"/>
        </w:tabs>
        <w:ind w:left="1440" w:hanging="360"/>
      </w:pPr>
      <w:rPr>
        <w:rFonts w:ascii="Arial" w:hAnsi="Arial" w:hint="default"/>
      </w:rPr>
    </w:lvl>
    <w:lvl w:ilvl="2" w:tplc="102EF62E" w:tentative="1">
      <w:start w:val="1"/>
      <w:numFmt w:val="bullet"/>
      <w:lvlText w:val="•"/>
      <w:lvlJc w:val="left"/>
      <w:pPr>
        <w:tabs>
          <w:tab w:val="num" w:pos="2160"/>
        </w:tabs>
        <w:ind w:left="2160" w:hanging="360"/>
      </w:pPr>
      <w:rPr>
        <w:rFonts w:ascii="Arial" w:hAnsi="Arial" w:hint="default"/>
      </w:rPr>
    </w:lvl>
    <w:lvl w:ilvl="3" w:tplc="EE52742E" w:tentative="1">
      <w:start w:val="1"/>
      <w:numFmt w:val="bullet"/>
      <w:lvlText w:val="•"/>
      <w:lvlJc w:val="left"/>
      <w:pPr>
        <w:tabs>
          <w:tab w:val="num" w:pos="2880"/>
        </w:tabs>
        <w:ind w:left="2880" w:hanging="360"/>
      </w:pPr>
      <w:rPr>
        <w:rFonts w:ascii="Arial" w:hAnsi="Arial" w:hint="default"/>
      </w:rPr>
    </w:lvl>
    <w:lvl w:ilvl="4" w:tplc="74A8E23C" w:tentative="1">
      <w:start w:val="1"/>
      <w:numFmt w:val="bullet"/>
      <w:lvlText w:val="•"/>
      <w:lvlJc w:val="left"/>
      <w:pPr>
        <w:tabs>
          <w:tab w:val="num" w:pos="3600"/>
        </w:tabs>
        <w:ind w:left="3600" w:hanging="360"/>
      </w:pPr>
      <w:rPr>
        <w:rFonts w:ascii="Arial" w:hAnsi="Arial" w:hint="default"/>
      </w:rPr>
    </w:lvl>
    <w:lvl w:ilvl="5" w:tplc="9AE6D360" w:tentative="1">
      <w:start w:val="1"/>
      <w:numFmt w:val="bullet"/>
      <w:lvlText w:val="•"/>
      <w:lvlJc w:val="left"/>
      <w:pPr>
        <w:tabs>
          <w:tab w:val="num" w:pos="4320"/>
        </w:tabs>
        <w:ind w:left="4320" w:hanging="360"/>
      </w:pPr>
      <w:rPr>
        <w:rFonts w:ascii="Arial" w:hAnsi="Arial" w:hint="default"/>
      </w:rPr>
    </w:lvl>
    <w:lvl w:ilvl="6" w:tplc="C94639D0" w:tentative="1">
      <w:start w:val="1"/>
      <w:numFmt w:val="bullet"/>
      <w:lvlText w:val="•"/>
      <w:lvlJc w:val="left"/>
      <w:pPr>
        <w:tabs>
          <w:tab w:val="num" w:pos="5040"/>
        </w:tabs>
        <w:ind w:left="5040" w:hanging="360"/>
      </w:pPr>
      <w:rPr>
        <w:rFonts w:ascii="Arial" w:hAnsi="Arial" w:hint="default"/>
      </w:rPr>
    </w:lvl>
    <w:lvl w:ilvl="7" w:tplc="5E9C1AAA" w:tentative="1">
      <w:start w:val="1"/>
      <w:numFmt w:val="bullet"/>
      <w:lvlText w:val="•"/>
      <w:lvlJc w:val="left"/>
      <w:pPr>
        <w:tabs>
          <w:tab w:val="num" w:pos="5760"/>
        </w:tabs>
        <w:ind w:left="5760" w:hanging="360"/>
      </w:pPr>
      <w:rPr>
        <w:rFonts w:ascii="Arial" w:hAnsi="Arial" w:hint="default"/>
      </w:rPr>
    </w:lvl>
    <w:lvl w:ilvl="8" w:tplc="43381F86"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6"/>
  </w:num>
  <w:num w:numId="3">
    <w:abstractNumId w:val="17"/>
  </w:num>
  <w:num w:numId="4">
    <w:abstractNumId w:val="20"/>
  </w:num>
  <w:num w:numId="5">
    <w:abstractNumId w:val="24"/>
  </w:num>
  <w:num w:numId="6">
    <w:abstractNumId w:val="15"/>
  </w:num>
  <w:num w:numId="7">
    <w:abstractNumId w:val="19"/>
  </w:num>
  <w:num w:numId="8">
    <w:abstractNumId w:val="25"/>
  </w:num>
  <w:num w:numId="9">
    <w:abstractNumId w:val="13"/>
  </w:num>
  <w:num w:numId="10">
    <w:abstractNumId w:val="12"/>
  </w:num>
  <w:num w:numId="11">
    <w:abstractNumId w:val="21"/>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2"/>
  </w:num>
  <w:num w:numId="16">
    <w:abstractNumId w:val="6"/>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4"/>
  </w:num>
  <w:num w:numId="20">
    <w:abstractNumId w:val="2"/>
  </w:num>
  <w:num w:numId="21">
    <w:abstractNumId w:val="1"/>
  </w:num>
  <w:num w:numId="22">
    <w:abstractNumId w:val="11"/>
  </w:num>
  <w:num w:numId="23">
    <w:abstractNumId w:val="7"/>
  </w:num>
  <w:num w:numId="24">
    <w:abstractNumId w:val="4"/>
  </w:num>
  <w:num w:numId="25">
    <w:abstractNumId w:val="5"/>
  </w:num>
  <w:num w:numId="26">
    <w:abstractNumId w:val="26"/>
  </w:num>
  <w:num w:numId="27">
    <w:abstractNumId w:val="18"/>
  </w:num>
  <w:num w:numId="28">
    <w:abstractNumId w:val="8"/>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eighton, Alan (Northern Powergrid)">
    <w15:presenceInfo w15:providerId="AD" w15:userId="S::Alan.Creighton@northernpowergrid.com::255eb25e-e221-41cd-b20f-ccd106ec3c87"/>
  </w15:person>
  <w15:person w15:author="adenola (ESO), Sade">
    <w15:presenceInfo w15:providerId="AD" w15:userId="S::Sade.Adenola@uk.nationalgrid.com::51a84513-85ef-46b3-9e85-a2766f7643dc"/>
  </w15:person>
  <w15:person w15:author="Vincent, Graeme">
    <w15:presenceInfo w15:providerId="AD" w15:userId="S::Graeme.Vincent@spenergynetworks.co.uk::62ddcf1c-ec39-4ac9-9842-4c526c7fcb82"/>
  </w15:person>
  <w15:person w15:author="John-Okwesa(ESO), Banke">
    <w15:presenceInfo w15:providerId="AD" w15:userId="S::banke.johnokwesa1@uk.nationalgrid.com::7315efe0-d579-47dc-8bf8-ea28e6ed01dd"/>
  </w15:person>
  <w15:person w15:author="Antony Johnson">
    <w15:presenceInfo w15:providerId="None" w15:userId="Antony Joh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242"/>
    <w:rsid w:val="00001630"/>
    <w:rsid w:val="000041D0"/>
    <w:rsid w:val="000118F8"/>
    <w:rsid w:val="00040420"/>
    <w:rsid w:val="00044D5B"/>
    <w:rsid w:val="00050366"/>
    <w:rsid w:val="00056499"/>
    <w:rsid w:val="000616D7"/>
    <w:rsid w:val="00065208"/>
    <w:rsid w:val="0006725A"/>
    <w:rsid w:val="00087C95"/>
    <w:rsid w:val="00096E17"/>
    <w:rsid w:val="000A3FD3"/>
    <w:rsid w:val="000C6BA0"/>
    <w:rsid w:val="000C75B3"/>
    <w:rsid w:val="000D146E"/>
    <w:rsid w:val="000D2193"/>
    <w:rsid w:val="000E255A"/>
    <w:rsid w:val="000E273C"/>
    <w:rsid w:val="00101C71"/>
    <w:rsid w:val="00120E3B"/>
    <w:rsid w:val="001238F2"/>
    <w:rsid w:val="00132DB3"/>
    <w:rsid w:val="00183D8D"/>
    <w:rsid w:val="001A1692"/>
    <w:rsid w:val="001B2732"/>
    <w:rsid w:val="001B771A"/>
    <w:rsid w:val="001B7B54"/>
    <w:rsid w:val="001D14D7"/>
    <w:rsid w:val="001D5541"/>
    <w:rsid w:val="001F36F8"/>
    <w:rsid w:val="001F5029"/>
    <w:rsid w:val="001F7E62"/>
    <w:rsid w:val="00200227"/>
    <w:rsid w:val="00214871"/>
    <w:rsid w:val="00217075"/>
    <w:rsid w:val="002453C6"/>
    <w:rsid w:val="00250F3E"/>
    <w:rsid w:val="00254F5A"/>
    <w:rsid w:val="002554AA"/>
    <w:rsid w:val="002575B4"/>
    <w:rsid w:val="002A5DA1"/>
    <w:rsid w:val="002B0F3D"/>
    <w:rsid w:val="002D2F08"/>
    <w:rsid w:val="002D7074"/>
    <w:rsid w:val="002E610D"/>
    <w:rsid w:val="002E77E3"/>
    <w:rsid w:val="00311D25"/>
    <w:rsid w:val="00313FF2"/>
    <w:rsid w:val="00315632"/>
    <w:rsid w:val="00330039"/>
    <w:rsid w:val="00334C16"/>
    <w:rsid w:val="00336F0C"/>
    <w:rsid w:val="0034447C"/>
    <w:rsid w:val="00345A21"/>
    <w:rsid w:val="00355C95"/>
    <w:rsid w:val="00361D75"/>
    <w:rsid w:val="00364B24"/>
    <w:rsid w:val="00386948"/>
    <w:rsid w:val="003B1ECF"/>
    <w:rsid w:val="003B51E4"/>
    <w:rsid w:val="003C4018"/>
    <w:rsid w:val="003C60F9"/>
    <w:rsid w:val="003C6C26"/>
    <w:rsid w:val="0042108B"/>
    <w:rsid w:val="00422242"/>
    <w:rsid w:val="00425BE5"/>
    <w:rsid w:val="004414D6"/>
    <w:rsid w:val="00441BF4"/>
    <w:rsid w:val="00441CBD"/>
    <w:rsid w:val="00457CC0"/>
    <w:rsid w:val="00470D51"/>
    <w:rsid w:val="00475DFA"/>
    <w:rsid w:val="00486699"/>
    <w:rsid w:val="004D3F68"/>
    <w:rsid w:val="0050415F"/>
    <w:rsid w:val="005123CF"/>
    <w:rsid w:val="005215AC"/>
    <w:rsid w:val="00527AEF"/>
    <w:rsid w:val="00540D4E"/>
    <w:rsid w:val="005508E9"/>
    <w:rsid w:val="0055458E"/>
    <w:rsid w:val="00564906"/>
    <w:rsid w:val="005C266B"/>
    <w:rsid w:val="005D21D7"/>
    <w:rsid w:val="005F422C"/>
    <w:rsid w:val="005F6C73"/>
    <w:rsid w:val="006103A5"/>
    <w:rsid w:val="006114D6"/>
    <w:rsid w:val="006329D3"/>
    <w:rsid w:val="00632DA2"/>
    <w:rsid w:val="006420D8"/>
    <w:rsid w:val="0064763E"/>
    <w:rsid w:val="00660A1E"/>
    <w:rsid w:val="00666BEB"/>
    <w:rsid w:val="00677103"/>
    <w:rsid w:val="006B01C4"/>
    <w:rsid w:val="006C4664"/>
    <w:rsid w:val="006D6ECC"/>
    <w:rsid w:val="00713E51"/>
    <w:rsid w:val="00714631"/>
    <w:rsid w:val="007148CB"/>
    <w:rsid w:val="007464D2"/>
    <w:rsid w:val="00760AB5"/>
    <w:rsid w:val="007612F3"/>
    <w:rsid w:val="00766EA6"/>
    <w:rsid w:val="007770FF"/>
    <w:rsid w:val="00790E02"/>
    <w:rsid w:val="007910FF"/>
    <w:rsid w:val="00794A5E"/>
    <w:rsid w:val="007950F1"/>
    <w:rsid w:val="007A34BE"/>
    <w:rsid w:val="007B0F47"/>
    <w:rsid w:val="007C5E30"/>
    <w:rsid w:val="007D0BAB"/>
    <w:rsid w:val="007E6F9B"/>
    <w:rsid w:val="00807723"/>
    <w:rsid w:val="00811809"/>
    <w:rsid w:val="00823227"/>
    <w:rsid w:val="008312E5"/>
    <w:rsid w:val="00836CFF"/>
    <w:rsid w:val="00836F5C"/>
    <w:rsid w:val="00841EA5"/>
    <w:rsid w:val="008426C1"/>
    <w:rsid w:val="00864503"/>
    <w:rsid w:val="00867B72"/>
    <w:rsid w:val="00880771"/>
    <w:rsid w:val="00884421"/>
    <w:rsid w:val="00885351"/>
    <w:rsid w:val="00893F2E"/>
    <w:rsid w:val="00896D06"/>
    <w:rsid w:val="008B3B9E"/>
    <w:rsid w:val="00906BA1"/>
    <w:rsid w:val="00924A85"/>
    <w:rsid w:val="009329E0"/>
    <w:rsid w:val="00942F69"/>
    <w:rsid w:val="00943561"/>
    <w:rsid w:val="00962A13"/>
    <w:rsid w:val="009A7FD6"/>
    <w:rsid w:val="009C15CD"/>
    <w:rsid w:val="009C1B34"/>
    <w:rsid w:val="009D0885"/>
    <w:rsid w:val="009D3173"/>
    <w:rsid w:val="009D5A70"/>
    <w:rsid w:val="009D6F74"/>
    <w:rsid w:val="009D7EB6"/>
    <w:rsid w:val="009E691F"/>
    <w:rsid w:val="009F623E"/>
    <w:rsid w:val="009F725B"/>
    <w:rsid w:val="00A009C6"/>
    <w:rsid w:val="00A10CD1"/>
    <w:rsid w:val="00A15154"/>
    <w:rsid w:val="00A15FAE"/>
    <w:rsid w:val="00A25724"/>
    <w:rsid w:val="00A260C5"/>
    <w:rsid w:val="00A354F6"/>
    <w:rsid w:val="00A35FE6"/>
    <w:rsid w:val="00A407F1"/>
    <w:rsid w:val="00A44EAA"/>
    <w:rsid w:val="00A45610"/>
    <w:rsid w:val="00A505DF"/>
    <w:rsid w:val="00A528B2"/>
    <w:rsid w:val="00A7583F"/>
    <w:rsid w:val="00A81CEA"/>
    <w:rsid w:val="00AC1099"/>
    <w:rsid w:val="00AC23C9"/>
    <w:rsid w:val="00AC4CF2"/>
    <w:rsid w:val="00AE1C33"/>
    <w:rsid w:val="00AE79E6"/>
    <w:rsid w:val="00AF4F49"/>
    <w:rsid w:val="00B047EE"/>
    <w:rsid w:val="00B30E94"/>
    <w:rsid w:val="00B37536"/>
    <w:rsid w:val="00B44A00"/>
    <w:rsid w:val="00B549A8"/>
    <w:rsid w:val="00B608CE"/>
    <w:rsid w:val="00B657DD"/>
    <w:rsid w:val="00B75C81"/>
    <w:rsid w:val="00B75DF3"/>
    <w:rsid w:val="00B9563B"/>
    <w:rsid w:val="00B97B93"/>
    <w:rsid w:val="00B97BDE"/>
    <w:rsid w:val="00BB53F2"/>
    <w:rsid w:val="00BD020A"/>
    <w:rsid w:val="00BE2538"/>
    <w:rsid w:val="00BF1D93"/>
    <w:rsid w:val="00C033AF"/>
    <w:rsid w:val="00C204B9"/>
    <w:rsid w:val="00C2141E"/>
    <w:rsid w:val="00C3442B"/>
    <w:rsid w:val="00C444AF"/>
    <w:rsid w:val="00C456F3"/>
    <w:rsid w:val="00C67992"/>
    <w:rsid w:val="00C834B0"/>
    <w:rsid w:val="00CA4053"/>
    <w:rsid w:val="00CA63D0"/>
    <w:rsid w:val="00CB6146"/>
    <w:rsid w:val="00CB6DB7"/>
    <w:rsid w:val="00CC1DD9"/>
    <w:rsid w:val="00CC6E43"/>
    <w:rsid w:val="00CD26C6"/>
    <w:rsid w:val="00CE4214"/>
    <w:rsid w:val="00CF795B"/>
    <w:rsid w:val="00D10DBA"/>
    <w:rsid w:val="00D14DB8"/>
    <w:rsid w:val="00D1705C"/>
    <w:rsid w:val="00D179EE"/>
    <w:rsid w:val="00D214A0"/>
    <w:rsid w:val="00D31CE3"/>
    <w:rsid w:val="00D37CF6"/>
    <w:rsid w:val="00D44E30"/>
    <w:rsid w:val="00D50240"/>
    <w:rsid w:val="00D518B9"/>
    <w:rsid w:val="00D5197A"/>
    <w:rsid w:val="00D605DC"/>
    <w:rsid w:val="00D65E38"/>
    <w:rsid w:val="00D8294C"/>
    <w:rsid w:val="00DC1A94"/>
    <w:rsid w:val="00DD16A0"/>
    <w:rsid w:val="00DF10F2"/>
    <w:rsid w:val="00E13298"/>
    <w:rsid w:val="00E14E39"/>
    <w:rsid w:val="00E2576E"/>
    <w:rsid w:val="00E41F07"/>
    <w:rsid w:val="00E544AC"/>
    <w:rsid w:val="00E6070E"/>
    <w:rsid w:val="00E63832"/>
    <w:rsid w:val="00E7069B"/>
    <w:rsid w:val="00E834D3"/>
    <w:rsid w:val="00E9170A"/>
    <w:rsid w:val="00E95C31"/>
    <w:rsid w:val="00EB1523"/>
    <w:rsid w:val="00EB25C2"/>
    <w:rsid w:val="00EB4CE2"/>
    <w:rsid w:val="00ED38FD"/>
    <w:rsid w:val="00EE1CE5"/>
    <w:rsid w:val="00EE45C0"/>
    <w:rsid w:val="00EF65DF"/>
    <w:rsid w:val="00EF6704"/>
    <w:rsid w:val="00F03714"/>
    <w:rsid w:val="00F12DEF"/>
    <w:rsid w:val="00F20303"/>
    <w:rsid w:val="00F22EAB"/>
    <w:rsid w:val="00F3110D"/>
    <w:rsid w:val="00F3453E"/>
    <w:rsid w:val="00F42D8D"/>
    <w:rsid w:val="00F44109"/>
    <w:rsid w:val="00F51984"/>
    <w:rsid w:val="00F61649"/>
    <w:rsid w:val="00F670F3"/>
    <w:rsid w:val="00F711FA"/>
    <w:rsid w:val="00F72ED7"/>
    <w:rsid w:val="00F90354"/>
    <w:rsid w:val="00F95065"/>
    <w:rsid w:val="00FB6E46"/>
    <w:rsid w:val="00FC11D9"/>
    <w:rsid w:val="00FC6984"/>
    <w:rsid w:val="00FD2186"/>
    <w:rsid w:val="00FD7C55"/>
    <w:rsid w:val="00FF7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CE703"/>
  <w15:chartTrackingRefBased/>
  <w15:docId w15:val="{2D82E1D7-2C2B-4E53-97F5-F38E1296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FAE"/>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85351"/>
    <w:pPr>
      <w:spacing w:after="0" w:line="240" w:lineRule="auto"/>
    </w:pPr>
    <w:rPr>
      <w:rFonts w:ascii="Arial" w:eastAsia="Times New Roman" w:hAnsi="Arial"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7918">
      <w:bodyDiv w:val="1"/>
      <w:marLeft w:val="0"/>
      <w:marRight w:val="0"/>
      <w:marTop w:val="0"/>
      <w:marBottom w:val="0"/>
      <w:divBdr>
        <w:top w:val="none" w:sz="0" w:space="0" w:color="auto"/>
        <w:left w:val="none" w:sz="0" w:space="0" w:color="auto"/>
        <w:bottom w:val="none" w:sz="0" w:space="0" w:color="auto"/>
        <w:right w:val="none" w:sz="0" w:space="0" w:color="auto"/>
      </w:divBdr>
      <w:divsChild>
        <w:div w:id="1244221772">
          <w:marLeft w:val="446"/>
          <w:marRight w:val="0"/>
          <w:marTop w:val="200"/>
          <w:marBottom w:val="0"/>
          <w:divBdr>
            <w:top w:val="none" w:sz="0" w:space="0" w:color="auto"/>
            <w:left w:val="none" w:sz="0" w:space="0" w:color="auto"/>
            <w:bottom w:val="none" w:sz="0" w:space="0" w:color="auto"/>
            <w:right w:val="none" w:sz="0" w:space="0" w:color="auto"/>
          </w:divBdr>
        </w:div>
      </w:divsChild>
    </w:div>
    <w:div w:id="53897552">
      <w:bodyDiv w:val="1"/>
      <w:marLeft w:val="0"/>
      <w:marRight w:val="0"/>
      <w:marTop w:val="0"/>
      <w:marBottom w:val="0"/>
      <w:divBdr>
        <w:top w:val="none" w:sz="0" w:space="0" w:color="auto"/>
        <w:left w:val="none" w:sz="0" w:space="0" w:color="auto"/>
        <w:bottom w:val="none" w:sz="0" w:space="0" w:color="auto"/>
        <w:right w:val="none" w:sz="0" w:space="0" w:color="auto"/>
      </w:divBdr>
    </w:div>
    <w:div w:id="82148180">
      <w:bodyDiv w:val="1"/>
      <w:marLeft w:val="0"/>
      <w:marRight w:val="0"/>
      <w:marTop w:val="0"/>
      <w:marBottom w:val="0"/>
      <w:divBdr>
        <w:top w:val="none" w:sz="0" w:space="0" w:color="auto"/>
        <w:left w:val="none" w:sz="0" w:space="0" w:color="auto"/>
        <w:bottom w:val="none" w:sz="0" w:space="0" w:color="auto"/>
        <w:right w:val="none" w:sz="0" w:space="0" w:color="auto"/>
      </w:divBdr>
      <w:divsChild>
        <w:div w:id="136146285">
          <w:marLeft w:val="446"/>
          <w:marRight w:val="0"/>
          <w:marTop w:val="200"/>
          <w:marBottom w:val="0"/>
          <w:divBdr>
            <w:top w:val="none" w:sz="0" w:space="0" w:color="auto"/>
            <w:left w:val="none" w:sz="0" w:space="0" w:color="auto"/>
            <w:bottom w:val="none" w:sz="0" w:space="0" w:color="auto"/>
            <w:right w:val="none" w:sz="0" w:space="0" w:color="auto"/>
          </w:divBdr>
        </w:div>
      </w:divsChild>
    </w:div>
    <w:div w:id="199316850">
      <w:bodyDiv w:val="1"/>
      <w:marLeft w:val="0"/>
      <w:marRight w:val="0"/>
      <w:marTop w:val="0"/>
      <w:marBottom w:val="0"/>
      <w:divBdr>
        <w:top w:val="none" w:sz="0" w:space="0" w:color="auto"/>
        <w:left w:val="none" w:sz="0" w:space="0" w:color="auto"/>
        <w:bottom w:val="none" w:sz="0" w:space="0" w:color="auto"/>
        <w:right w:val="none" w:sz="0" w:space="0" w:color="auto"/>
      </w:divBdr>
      <w:divsChild>
        <w:div w:id="1303852082">
          <w:marLeft w:val="446"/>
          <w:marRight w:val="0"/>
          <w:marTop w:val="200"/>
          <w:marBottom w:val="0"/>
          <w:divBdr>
            <w:top w:val="none" w:sz="0" w:space="0" w:color="auto"/>
            <w:left w:val="none" w:sz="0" w:space="0" w:color="auto"/>
            <w:bottom w:val="none" w:sz="0" w:space="0" w:color="auto"/>
            <w:right w:val="none" w:sz="0" w:space="0" w:color="auto"/>
          </w:divBdr>
        </w:div>
        <w:div w:id="1371610481">
          <w:marLeft w:val="1166"/>
          <w:marRight w:val="0"/>
          <w:marTop w:val="100"/>
          <w:marBottom w:val="0"/>
          <w:divBdr>
            <w:top w:val="none" w:sz="0" w:space="0" w:color="auto"/>
            <w:left w:val="none" w:sz="0" w:space="0" w:color="auto"/>
            <w:bottom w:val="none" w:sz="0" w:space="0" w:color="auto"/>
            <w:right w:val="none" w:sz="0" w:space="0" w:color="auto"/>
          </w:divBdr>
        </w:div>
      </w:divsChild>
    </w:div>
    <w:div w:id="231819998">
      <w:bodyDiv w:val="1"/>
      <w:marLeft w:val="0"/>
      <w:marRight w:val="0"/>
      <w:marTop w:val="0"/>
      <w:marBottom w:val="0"/>
      <w:divBdr>
        <w:top w:val="none" w:sz="0" w:space="0" w:color="auto"/>
        <w:left w:val="none" w:sz="0" w:space="0" w:color="auto"/>
        <w:bottom w:val="none" w:sz="0" w:space="0" w:color="auto"/>
        <w:right w:val="none" w:sz="0" w:space="0" w:color="auto"/>
      </w:divBdr>
      <w:divsChild>
        <w:div w:id="342127961">
          <w:marLeft w:val="446"/>
          <w:marRight w:val="0"/>
          <w:marTop w:val="200"/>
          <w:marBottom w:val="0"/>
          <w:divBdr>
            <w:top w:val="none" w:sz="0" w:space="0" w:color="auto"/>
            <w:left w:val="none" w:sz="0" w:space="0" w:color="auto"/>
            <w:bottom w:val="none" w:sz="0" w:space="0" w:color="auto"/>
            <w:right w:val="none" w:sz="0" w:space="0" w:color="auto"/>
          </w:divBdr>
        </w:div>
      </w:divsChild>
    </w:div>
    <w:div w:id="364601569">
      <w:bodyDiv w:val="1"/>
      <w:marLeft w:val="0"/>
      <w:marRight w:val="0"/>
      <w:marTop w:val="0"/>
      <w:marBottom w:val="0"/>
      <w:divBdr>
        <w:top w:val="none" w:sz="0" w:space="0" w:color="auto"/>
        <w:left w:val="none" w:sz="0" w:space="0" w:color="auto"/>
        <w:bottom w:val="none" w:sz="0" w:space="0" w:color="auto"/>
        <w:right w:val="none" w:sz="0" w:space="0" w:color="auto"/>
      </w:divBdr>
      <w:divsChild>
        <w:div w:id="64839604">
          <w:marLeft w:val="446"/>
          <w:marRight w:val="0"/>
          <w:marTop w:val="200"/>
          <w:marBottom w:val="0"/>
          <w:divBdr>
            <w:top w:val="none" w:sz="0" w:space="0" w:color="auto"/>
            <w:left w:val="none" w:sz="0" w:space="0" w:color="auto"/>
            <w:bottom w:val="none" w:sz="0" w:space="0" w:color="auto"/>
            <w:right w:val="none" w:sz="0" w:space="0" w:color="auto"/>
          </w:divBdr>
        </w:div>
      </w:divsChild>
    </w:div>
    <w:div w:id="499080415">
      <w:bodyDiv w:val="1"/>
      <w:marLeft w:val="0"/>
      <w:marRight w:val="0"/>
      <w:marTop w:val="0"/>
      <w:marBottom w:val="0"/>
      <w:divBdr>
        <w:top w:val="none" w:sz="0" w:space="0" w:color="auto"/>
        <w:left w:val="none" w:sz="0" w:space="0" w:color="auto"/>
        <w:bottom w:val="none" w:sz="0" w:space="0" w:color="auto"/>
        <w:right w:val="none" w:sz="0" w:space="0" w:color="auto"/>
      </w:divBdr>
      <w:divsChild>
        <w:div w:id="492263114">
          <w:marLeft w:val="446"/>
          <w:marRight w:val="0"/>
          <w:marTop w:val="200"/>
          <w:marBottom w:val="0"/>
          <w:divBdr>
            <w:top w:val="none" w:sz="0" w:space="0" w:color="auto"/>
            <w:left w:val="none" w:sz="0" w:space="0" w:color="auto"/>
            <w:bottom w:val="none" w:sz="0" w:space="0" w:color="auto"/>
            <w:right w:val="none" w:sz="0" w:space="0" w:color="auto"/>
          </w:divBdr>
        </w:div>
      </w:divsChild>
    </w:div>
    <w:div w:id="516385317">
      <w:bodyDiv w:val="1"/>
      <w:marLeft w:val="0"/>
      <w:marRight w:val="0"/>
      <w:marTop w:val="0"/>
      <w:marBottom w:val="0"/>
      <w:divBdr>
        <w:top w:val="none" w:sz="0" w:space="0" w:color="auto"/>
        <w:left w:val="none" w:sz="0" w:space="0" w:color="auto"/>
        <w:bottom w:val="none" w:sz="0" w:space="0" w:color="auto"/>
        <w:right w:val="none" w:sz="0" w:space="0" w:color="auto"/>
      </w:divBdr>
      <w:divsChild>
        <w:div w:id="1766611655">
          <w:marLeft w:val="446"/>
          <w:marRight w:val="0"/>
          <w:marTop w:val="200"/>
          <w:marBottom w:val="0"/>
          <w:divBdr>
            <w:top w:val="none" w:sz="0" w:space="0" w:color="auto"/>
            <w:left w:val="none" w:sz="0" w:space="0" w:color="auto"/>
            <w:bottom w:val="none" w:sz="0" w:space="0" w:color="auto"/>
            <w:right w:val="none" w:sz="0" w:space="0" w:color="auto"/>
          </w:divBdr>
        </w:div>
      </w:divsChild>
    </w:div>
    <w:div w:id="573470886">
      <w:bodyDiv w:val="1"/>
      <w:marLeft w:val="0"/>
      <w:marRight w:val="0"/>
      <w:marTop w:val="0"/>
      <w:marBottom w:val="0"/>
      <w:divBdr>
        <w:top w:val="none" w:sz="0" w:space="0" w:color="auto"/>
        <w:left w:val="none" w:sz="0" w:space="0" w:color="auto"/>
        <w:bottom w:val="none" w:sz="0" w:space="0" w:color="auto"/>
        <w:right w:val="none" w:sz="0" w:space="0" w:color="auto"/>
      </w:divBdr>
    </w:div>
    <w:div w:id="656034395">
      <w:bodyDiv w:val="1"/>
      <w:marLeft w:val="0"/>
      <w:marRight w:val="0"/>
      <w:marTop w:val="0"/>
      <w:marBottom w:val="0"/>
      <w:divBdr>
        <w:top w:val="none" w:sz="0" w:space="0" w:color="auto"/>
        <w:left w:val="none" w:sz="0" w:space="0" w:color="auto"/>
        <w:bottom w:val="none" w:sz="0" w:space="0" w:color="auto"/>
        <w:right w:val="none" w:sz="0" w:space="0" w:color="auto"/>
      </w:divBdr>
      <w:divsChild>
        <w:div w:id="529340599">
          <w:marLeft w:val="446"/>
          <w:marRight w:val="0"/>
          <w:marTop w:val="200"/>
          <w:marBottom w:val="0"/>
          <w:divBdr>
            <w:top w:val="none" w:sz="0" w:space="0" w:color="auto"/>
            <w:left w:val="none" w:sz="0" w:space="0" w:color="auto"/>
            <w:bottom w:val="none" w:sz="0" w:space="0" w:color="auto"/>
            <w:right w:val="none" w:sz="0" w:space="0" w:color="auto"/>
          </w:divBdr>
        </w:div>
      </w:divsChild>
    </w:div>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825244450">
      <w:bodyDiv w:val="1"/>
      <w:marLeft w:val="0"/>
      <w:marRight w:val="0"/>
      <w:marTop w:val="0"/>
      <w:marBottom w:val="0"/>
      <w:divBdr>
        <w:top w:val="none" w:sz="0" w:space="0" w:color="auto"/>
        <w:left w:val="none" w:sz="0" w:space="0" w:color="auto"/>
        <w:bottom w:val="none" w:sz="0" w:space="0" w:color="auto"/>
        <w:right w:val="none" w:sz="0" w:space="0" w:color="auto"/>
      </w:divBdr>
      <w:divsChild>
        <w:div w:id="2005670595">
          <w:marLeft w:val="446"/>
          <w:marRight w:val="0"/>
          <w:marTop w:val="200"/>
          <w:marBottom w:val="0"/>
          <w:divBdr>
            <w:top w:val="none" w:sz="0" w:space="0" w:color="auto"/>
            <w:left w:val="none" w:sz="0" w:space="0" w:color="auto"/>
            <w:bottom w:val="none" w:sz="0" w:space="0" w:color="auto"/>
            <w:right w:val="none" w:sz="0" w:space="0" w:color="auto"/>
          </w:divBdr>
        </w:div>
      </w:divsChild>
    </w:div>
    <w:div w:id="989210552">
      <w:bodyDiv w:val="1"/>
      <w:marLeft w:val="0"/>
      <w:marRight w:val="0"/>
      <w:marTop w:val="0"/>
      <w:marBottom w:val="0"/>
      <w:divBdr>
        <w:top w:val="none" w:sz="0" w:space="0" w:color="auto"/>
        <w:left w:val="none" w:sz="0" w:space="0" w:color="auto"/>
        <w:bottom w:val="none" w:sz="0" w:space="0" w:color="auto"/>
        <w:right w:val="none" w:sz="0" w:space="0" w:color="auto"/>
      </w:divBdr>
      <w:divsChild>
        <w:div w:id="196705260">
          <w:marLeft w:val="446"/>
          <w:marRight w:val="0"/>
          <w:marTop w:val="20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1445031370">
      <w:bodyDiv w:val="1"/>
      <w:marLeft w:val="0"/>
      <w:marRight w:val="0"/>
      <w:marTop w:val="0"/>
      <w:marBottom w:val="0"/>
      <w:divBdr>
        <w:top w:val="none" w:sz="0" w:space="0" w:color="auto"/>
        <w:left w:val="none" w:sz="0" w:space="0" w:color="auto"/>
        <w:bottom w:val="none" w:sz="0" w:space="0" w:color="auto"/>
        <w:right w:val="none" w:sz="0" w:space="0" w:color="auto"/>
      </w:divBdr>
      <w:divsChild>
        <w:div w:id="2091609301">
          <w:marLeft w:val="446"/>
          <w:marRight w:val="0"/>
          <w:marTop w:val="200"/>
          <w:marBottom w:val="0"/>
          <w:divBdr>
            <w:top w:val="none" w:sz="0" w:space="0" w:color="auto"/>
            <w:left w:val="none" w:sz="0" w:space="0" w:color="auto"/>
            <w:bottom w:val="none" w:sz="0" w:space="0" w:color="auto"/>
            <w:right w:val="none" w:sz="0" w:space="0" w:color="auto"/>
          </w:divBdr>
        </w:div>
      </w:divsChild>
    </w:div>
    <w:div w:id="1524245333">
      <w:bodyDiv w:val="1"/>
      <w:marLeft w:val="0"/>
      <w:marRight w:val="0"/>
      <w:marTop w:val="0"/>
      <w:marBottom w:val="0"/>
      <w:divBdr>
        <w:top w:val="none" w:sz="0" w:space="0" w:color="auto"/>
        <w:left w:val="none" w:sz="0" w:space="0" w:color="auto"/>
        <w:bottom w:val="none" w:sz="0" w:space="0" w:color="auto"/>
        <w:right w:val="none" w:sz="0" w:space="0" w:color="auto"/>
      </w:divBdr>
      <w:divsChild>
        <w:div w:id="503328170">
          <w:marLeft w:val="446"/>
          <w:marRight w:val="0"/>
          <w:marTop w:val="200"/>
          <w:marBottom w:val="0"/>
          <w:divBdr>
            <w:top w:val="none" w:sz="0" w:space="0" w:color="auto"/>
            <w:left w:val="none" w:sz="0" w:space="0" w:color="auto"/>
            <w:bottom w:val="none" w:sz="0" w:space="0" w:color="auto"/>
            <w:right w:val="none" w:sz="0" w:space="0" w:color="auto"/>
          </w:divBdr>
        </w:div>
      </w:divsChild>
    </w:div>
    <w:div w:id="1652442085">
      <w:bodyDiv w:val="1"/>
      <w:marLeft w:val="0"/>
      <w:marRight w:val="0"/>
      <w:marTop w:val="0"/>
      <w:marBottom w:val="0"/>
      <w:divBdr>
        <w:top w:val="none" w:sz="0" w:space="0" w:color="auto"/>
        <w:left w:val="none" w:sz="0" w:space="0" w:color="auto"/>
        <w:bottom w:val="none" w:sz="0" w:space="0" w:color="auto"/>
        <w:right w:val="none" w:sz="0" w:space="0" w:color="auto"/>
      </w:divBdr>
    </w:div>
    <w:div w:id="1684430508">
      <w:bodyDiv w:val="1"/>
      <w:marLeft w:val="0"/>
      <w:marRight w:val="0"/>
      <w:marTop w:val="0"/>
      <w:marBottom w:val="0"/>
      <w:divBdr>
        <w:top w:val="none" w:sz="0" w:space="0" w:color="auto"/>
        <w:left w:val="none" w:sz="0" w:space="0" w:color="auto"/>
        <w:bottom w:val="none" w:sz="0" w:space="0" w:color="auto"/>
        <w:right w:val="none" w:sz="0" w:space="0" w:color="auto"/>
      </w:divBdr>
      <w:divsChild>
        <w:div w:id="1476871309">
          <w:marLeft w:val="446"/>
          <w:marRight w:val="0"/>
          <w:marTop w:val="200"/>
          <w:marBottom w:val="0"/>
          <w:divBdr>
            <w:top w:val="none" w:sz="0" w:space="0" w:color="auto"/>
            <w:left w:val="none" w:sz="0" w:space="0" w:color="auto"/>
            <w:bottom w:val="none" w:sz="0" w:space="0" w:color="auto"/>
            <w:right w:val="none" w:sz="0" w:space="0" w:color="auto"/>
          </w:divBdr>
        </w:div>
      </w:divsChild>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mailto:grid.code@nationalgrideso.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anke.john-okwesa@nationalgrideso.com" TargetMode="Externa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yperlink" Target="mailto:grid.code@nationalgrides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5.%20Consultation%20proforma%20and%20summary%20templates\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D68A390E764D709ABEE37B4CC518BB"/>
        <w:category>
          <w:name w:val="General"/>
          <w:gallery w:val="placeholder"/>
        </w:category>
        <w:types>
          <w:type w:val="bbPlcHdr"/>
        </w:types>
        <w:behaviors>
          <w:behavior w:val="content"/>
        </w:behaviors>
        <w:guid w:val="{7AE7C85D-63FE-4F4B-A841-157A002F1889}"/>
      </w:docPartPr>
      <w:docPartBody>
        <w:p w:rsidR="00B40324" w:rsidRDefault="00B40324">
          <w:pPr>
            <w:pStyle w:val="C6D68A390E764D709ABEE37B4CC518BB"/>
          </w:pPr>
          <w:r w:rsidRPr="004C39B5">
            <w:rPr>
              <w:rStyle w:val="PlaceholderText"/>
            </w:rPr>
            <w:t>Click or tap here to enter text.</w:t>
          </w:r>
        </w:p>
      </w:docPartBody>
    </w:docPart>
    <w:docPart>
      <w:docPartPr>
        <w:name w:val="7A220C9314034D2DAD554AEFA7824C26"/>
        <w:category>
          <w:name w:val="General"/>
          <w:gallery w:val="placeholder"/>
        </w:category>
        <w:types>
          <w:type w:val="bbPlcHdr"/>
        </w:types>
        <w:behaviors>
          <w:behavior w:val="content"/>
        </w:behaviors>
        <w:guid w:val="{63182999-79D5-4EF7-917D-60129B970998}"/>
      </w:docPartPr>
      <w:docPartBody>
        <w:p w:rsidR="00B40324" w:rsidRDefault="00B40324">
          <w:pPr>
            <w:pStyle w:val="7A220C9314034D2DAD554AEFA7824C26"/>
          </w:pPr>
          <w:r w:rsidRPr="004C39B5">
            <w:rPr>
              <w:rStyle w:val="PlaceholderText"/>
            </w:rPr>
            <w:t>Click or tap here to enter text.</w:t>
          </w:r>
        </w:p>
      </w:docPartBody>
    </w:docPart>
    <w:docPart>
      <w:docPartPr>
        <w:name w:val="C992F3A154F74ED2B329F6F9903C9377"/>
        <w:category>
          <w:name w:val="General"/>
          <w:gallery w:val="placeholder"/>
        </w:category>
        <w:types>
          <w:type w:val="bbPlcHdr"/>
        </w:types>
        <w:behaviors>
          <w:behavior w:val="content"/>
        </w:behaviors>
        <w:guid w:val="{E539BC3B-0C6C-44F0-A7A4-09AEF52473F9}"/>
      </w:docPartPr>
      <w:docPartBody>
        <w:p w:rsidR="00B40324" w:rsidRDefault="00B40324">
          <w:pPr>
            <w:pStyle w:val="C992F3A154F74ED2B329F6F9903C9377"/>
          </w:pPr>
          <w:r w:rsidRPr="004C39B5">
            <w:rPr>
              <w:rStyle w:val="PlaceholderText"/>
            </w:rPr>
            <w:t>Click or tap here to enter text.</w:t>
          </w:r>
        </w:p>
      </w:docPartBody>
    </w:docPart>
    <w:docPart>
      <w:docPartPr>
        <w:name w:val="5F0363F065DC451F8A504EF83D94AACA"/>
        <w:category>
          <w:name w:val="General"/>
          <w:gallery w:val="placeholder"/>
        </w:category>
        <w:types>
          <w:type w:val="bbPlcHdr"/>
        </w:types>
        <w:behaviors>
          <w:behavior w:val="content"/>
        </w:behaviors>
        <w:guid w:val="{D16D53AE-A249-4871-9C1C-E299F486614A}"/>
      </w:docPartPr>
      <w:docPartBody>
        <w:p w:rsidR="00B40324" w:rsidRDefault="00B40324">
          <w:pPr>
            <w:pStyle w:val="5F0363F065DC451F8A504EF83D94AACA"/>
          </w:pPr>
          <w:r w:rsidRPr="004C39B5">
            <w:rPr>
              <w:rStyle w:val="PlaceholderText"/>
              <w:rFonts w:eastAsiaTheme="minorHAnsi"/>
            </w:rPr>
            <w:t>Click or tap here to enter text.</w:t>
          </w:r>
        </w:p>
      </w:docPartBody>
    </w:docPart>
    <w:docPart>
      <w:docPartPr>
        <w:name w:val="98F6F4A42BF34CE9979C506AFFF9FCC6"/>
        <w:category>
          <w:name w:val="General"/>
          <w:gallery w:val="placeholder"/>
        </w:category>
        <w:types>
          <w:type w:val="bbPlcHdr"/>
        </w:types>
        <w:behaviors>
          <w:behavior w:val="content"/>
        </w:behaviors>
        <w:guid w:val="{D2487944-0BD5-42FA-82C8-491A77CEB32C}"/>
      </w:docPartPr>
      <w:docPartBody>
        <w:p w:rsidR="00B40324" w:rsidRDefault="00B40324">
          <w:pPr>
            <w:pStyle w:val="98F6F4A42BF34CE9979C506AFFF9FCC6"/>
          </w:pPr>
          <w:r w:rsidRPr="004C39B5">
            <w:rPr>
              <w:rStyle w:val="PlaceholderText"/>
              <w:rFonts w:eastAsiaTheme="minorHAnsi"/>
            </w:rPr>
            <w:t>Click or tap here to enter text.</w:t>
          </w:r>
        </w:p>
      </w:docPartBody>
    </w:docPart>
    <w:docPart>
      <w:docPartPr>
        <w:name w:val="C88B179DE55242198209D74A41F9D297"/>
        <w:category>
          <w:name w:val="General"/>
          <w:gallery w:val="placeholder"/>
        </w:category>
        <w:types>
          <w:type w:val="bbPlcHdr"/>
        </w:types>
        <w:behaviors>
          <w:behavior w:val="content"/>
        </w:behaviors>
        <w:guid w:val="{D46A30C7-D106-4B2D-B24A-AC59742B7588}"/>
      </w:docPartPr>
      <w:docPartBody>
        <w:p w:rsidR="00B40324" w:rsidRDefault="00B40324">
          <w:pPr>
            <w:pStyle w:val="C88B179DE55242198209D74A41F9D297"/>
          </w:pPr>
          <w:r w:rsidRPr="004C39B5">
            <w:rPr>
              <w:rStyle w:val="PlaceholderText"/>
              <w:rFonts w:eastAsiaTheme="minorHAnsi"/>
            </w:rPr>
            <w:t>Click or tap here to enter text.</w:t>
          </w:r>
        </w:p>
      </w:docPartBody>
    </w:docPart>
    <w:docPart>
      <w:docPartPr>
        <w:name w:val="30C3F24C2F6343B6AA775C5AF5EEFBB8"/>
        <w:category>
          <w:name w:val="General"/>
          <w:gallery w:val="placeholder"/>
        </w:category>
        <w:types>
          <w:type w:val="bbPlcHdr"/>
        </w:types>
        <w:behaviors>
          <w:behavior w:val="content"/>
        </w:behaviors>
        <w:guid w:val="{1780CF36-3B9C-4462-BC61-4CFC0BEFCB22}"/>
      </w:docPartPr>
      <w:docPartBody>
        <w:p w:rsidR="00B40324" w:rsidRDefault="00B40324">
          <w:pPr>
            <w:pStyle w:val="30C3F24C2F6343B6AA775C5AF5EEFBB8"/>
          </w:pPr>
          <w:r w:rsidRPr="004C39B5">
            <w:rPr>
              <w:rStyle w:val="PlaceholderText"/>
              <w:rFonts w:eastAsiaTheme="minorHAnsi"/>
            </w:rPr>
            <w:t>Click or tap here to enter text.</w:t>
          </w:r>
        </w:p>
      </w:docPartBody>
    </w:docPart>
    <w:docPart>
      <w:docPartPr>
        <w:name w:val="F684D15531484238AA733FE1757788E8"/>
        <w:category>
          <w:name w:val="General"/>
          <w:gallery w:val="placeholder"/>
        </w:category>
        <w:types>
          <w:type w:val="bbPlcHdr"/>
        </w:types>
        <w:behaviors>
          <w:behavior w:val="content"/>
        </w:behaviors>
        <w:guid w:val="{03642643-78F6-4EB0-B326-339B63F28C25}"/>
      </w:docPartPr>
      <w:docPartBody>
        <w:p w:rsidR="00B40324" w:rsidRDefault="00B40324">
          <w:pPr>
            <w:pStyle w:val="F684D15531484238AA733FE1757788E8"/>
          </w:pPr>
          <w:r w:rsidRPr="004C39B5">
            <w:rPr>
              <w:rStyle w:val="PlaceholderText"/>
            </w:rPr>
            <w:t>Click or tap here to enter text.</w:t>
          </w:r>
        </w:p>
      </w:docPartBody>
    </w:docPart>
    <w:docPart>
      <w:docPartPr>
        <w:name w:val="AE5975A684574353A64B53C9E386559D"/>
        <w:category>
          <w:name w:val="General"/>
          <w:gallery w:val="placeholder"/>
        </w:category>
        <w:types>
          <w:type w:val="bbPlcHdr"/>
        </w:types>
        <w:behaviors>
          <w:behavior w:val="content"/>
        </w:behaviors>
        <w:guid w:val="{8A32B2E1-EBBD-4A03-9346-06E851B55075}"/>
      </w:docPartPr>
      <w:docPartBody>
        <w:p w:rsidR="00425AD0" w:rsidRDefault="007245E5" w:rsidP="007245E5">
          <w:pPr>
            <w:pStyle w:val="AE5975A684574353A64B53C9E386559D"/>
          </w:pPr>
          <w:r w:rsidRPr="004C39B5">
            <w:rPr>
              <w:rStyle w:val="PlaceholderText"/>
            </w:rPr>
            <w:t>Click or tap here to enter text.</w:t>
          </w:r>
        </w:p>
      </w:docPartBody>
    </w:docPart>
    <w:docPart>
      <w:docPartPr>
        <w:name w:val="1FD4A83B667A4E42BF39FB2D3ED82A0C"/>
        <w:category>
          <w:name w:val="General"/>
          <w:gallery w:val="placeholder"/>
        </w:category>
        <w:types>
          <w:type w:val="bbPlcHdr"/>
        </w:types>
        <w:behaviors>
          <w:behavior w:val="content"/>
        </w:behaviors>
        <w:guid w:val="{5A85E6A0-6771-49A2-B553-18F6D8987831}"/>
      </w:docPartPr>
      <w:docPartBody>
        <w:p w:rsidR="00425AD0" w:rsidRDefault="007245E5" w:rsidP="007245E5">
          <w:pPr>
            <w:pStyle w:val="1FD4A83B667A4E42BF39FB2D3ED82A0C"/>
          </w:pPr>
          <w:r w:rsidRPr="004C39B5">
            <w:rPr>
              <w:rStyle w:val="PlaceholderText"/>
            </w:rPr>
            <w:t>Click or tap here to enter text.</w:t>
          </w:r>
        </w:p>
      </w:docPartBody>
    </w:docPart>
    <w:docPart>
      <w:docPartPr>
        <w:name w:val="2955BEC52B4E455BB69DDE6525F06966"/>
        <w:category>
          <w:name w:val="General"/>
          <w:gallery w:val="placeholder"/>
        </w:category>
        <w:types>
          <w:type w:val="bbPlcHdr"/>
        </w:types>
        <w:behaviors>
          <w:behavior w:val="content"/>
        </w:behaviors>
        <w:guid w:val="{B9BA65BE-74C4-4428-B9F3-715512C63674}"/>
      </w:docPartPr>
      <w:docPartBody>
        <w:p w:rsidR="00425AD0" w:rsidRDefault="007245E5" w:rsidP="007245E5">
          <w:pPr>
            <w:pStyle w:val="2955BEC52B4E455BB69DDE6525F06966"/>
          </w:pPr>
          <w:r w:rsidRPr="004C39B5">
            <w:rPr>
              <w:rStyle w:val="PlaceholderText"/>
            </w:rPr>
            <w:t>Click or tap here to enter text.</w:t>
          </w:r>
        </w:p>
      </w:docPartBody>
    </w:docPart>
    <w:docPart>
      <w:docPartPr>
        <w:name w:val="D5F87B6DAA4E4903AAC48C2DBD95929A"/>
        <w:category>
          <w:name w:val="General"/>
          <w:gallery w:val="placeholder"/>
        </w:category>
        <w:types>
          <w:type w:val="bbPlcHdr"/>
        </w:types>
        <w:behaviors>
          <w:behavior w:val="content"/>
        </w:behaviors>
        <w:guid w:val="{F3A8F794-7A69-48AE-99A3-630D7308D0D7}"/>
      </w:docPartPr>
      <w:docPartBody>
        <w:p w:rsidR="00425AD0" w:rsidRDefault="007245E5" w:rsidP="007245E5">
          <w:pPr>
            <w:pStyle w:val="D5F87B6DAA4E4903AAC48C2DBD95929A"/>
          </w:pPr>
          <w:r w:rsidRPr="004C39B5">
            <w:rPr>
              <w:rStyle w:val="PlaceholderText"/>
            </w:rPr>
            <w:t>Click or tap here to enter text.</w:t>
          </w:r>
        </w:p>
      </w:docPartBody>
    </w:docPart>
    <w:docPart>
      <w:docPartPr>
        <w:name w:val="0E30656C44ED4896BE6D81D49062BB7E"/>
        <w:category>
          <w:name w:val="General"/>
          <w:gallery w:val="placeholder"/>
        </w:category>
        <w:types>
          <w:type w:val="bbPlcHdr"/>
        </w:types>
        <w:behaviors>
          <w:behavior w:val="content"/>
        </w:behaviors>
        <w:guid w:val="{3C5B18EC-BF24-484C-AB60-0587A4197295}"/>
      </w:docPartPr>
      <w:docPartBody>
        <w:p w:rsidR="00425AD0" w:rsidRDefault="007245E5" w:rsidP="007245E5">
          <w:pPr>
            <w:pStyle w:val="0E30656C44ED4896BE6D81D49062BB7E"/>
          </w:pPr>
          <w:r w:rsidRPr="004C39B5">
            <w:rPr>
              <w:rStyle w:val="PlaceholderText"/>
            </w:rPr>
            <w:t>Click or tap here to enter text.</w:t>
          </w:r>
        </w:p>
      </w:docPartBody>
    </w:docPart>
    <w:docPart>
      <w:docPartPr>
        <w:name w:val="1E8394FD7D134C5EBA49824D9631CFA6"/>
        <w:category>
          <w:name w:val="General"/>
          <w:gallery w:val="placeholder"/>
        </w:category>
        <w:types>
          <w:type w:val="bbPlcHdr"/>
        </w:types>
        <w:behaviors>
          <w:behavior w:val="content"/>
        </w:behaviors>
        <w:guid w:val="{A2D5FE86-5A98-42D3-A01D-C8CA7283B4E7}"/>
      </w:docPartPr>
      <w:docPartBody>
        <w:p w:rsidR="00AF17FD" w:rsidRDefault="007550AD" w:rsidP="007550AD">
          <w:pPr>
            <w:pStyle w:val="1E8394FD7D134C5EBA49824D9631CFA6"/>
          </w:pPr>
          <w:r w:rsidRPr="004C39B5">
            <w:rPr>
              <w:rStyle w:val="PlaceholderText"/>
            </w:rPr>
            <w:t>Click or tap here to enter text.</w:t>
          </w:r>
        </w:p>
      </w:docPartBody>
    </w:docPart>
    <w:docPart>
      <w:docPartPr>
        <w:name w:val="816B35F6383C4902818B9BB985E70F64"/>
        <w:category>
          <w:name w:val="General"/>
          <w:gallery w:val="placeholder"/>
        </w:category>
        <w:types>
          <w:type w:val="bbPlcHdr"/>
        </w:types>
        <w:behaviors>
          <w:behavior w:val="content"/>
        </w:behaviors>
        <w:guid w:val="{0C9B2953-E186-4985-BC87-F7D0C75BE251}"/>
      </w:docPartPr>
      <w:docPartBody>
        <w:p w:rsidR="00AF17FD" w:rsidRDefault="007550AD" w:rsidP="007550AD">
          <w:pPr>
            <w:pStyle w:val="816B35F6383C4902818B9BB985E70F64"/>
          </w:pPr>
          <w:r w:rsidRPr="004C39B5">
            <w:rPr>
              <w:rStyle w:val="PlaceholderText"/>
            </w:rPr>
            <w:t>Click or tap here to enter text.</w:t>
          </w:r>
        </w:p>
      </w:docPartBody>
    </w:docPart>
    <w:docPart>
      <w:docPartPr>
        <w:name w:val="00A9D540261741549F2301B71D03198C"/>
        <w:category>
          <w:name w:val="General"/>
          <w:gallery w:val="placeholder"/>
        </w:category>
        <w:types>
          <w:type w:val="bbPlcHdr"/>
        </w:types>
        <w:behaviors>
          <w:behavior w:val="content"/>
        </w:behaviors>
        <w:guid w:val="{6543DDB8-7133-4334-A2A4-5DC3427EE347}"/>
      </w:docPartPr>
      <w:docPartBody>
        <w:p w:rsidR="00AF17FD" w:rsidRDefault="007550AD" w:rsidP="007550AD">
          <w:pPr>
            <w:pStyle w:val="00A9D540261741549F2301B71D03198C"/>
          </w:pPr>
          <w:r w:rsidRPr="004C39B5">
            <w:rPr>
              <w:rStyle w:val="PlaceholderText"/>
            </w:rPr>
            <w:t>Click or tap here to enter text.</w:t>
          </w:r>
        </w:p>
      </w:docPartBody>
    </w:docPart>
    <w:docPart>
      <w:docPartPr>
        <w:name w:val="9CF52289093E445DA8AEAEBD0984DDF9"/>
        <w:category>
          <w:name w:val="General"/>
          <w:gallery w:val="placeholder"/>
        </w:category>
        <w:types>
          <w:type w:val="bbPlcHdr"/>
        </w:types>
        <w:behaviors>
          <w:behavior w:val="content"/>
        </w:behaviors>
        <w:guid w:val="{B0CAB99B-0154-4974-8F9E-ECC1E6681480}"/>
      </w:docPartPr>
      <w:docPartBody>
        <w:p w:rsidR="00AF17FD" w:rsidRDefault="007550AD" w:rsidP="007550AD">
          <w:pPr>
            <w:pStyle w:val="9CF52289093E445DA8AEAEBD0984DDF9"/>
          </w:pPr>
          <w:r w:rsidRPr="004C39B5">
            <w:rPr>
              <w:rStyle w:val="PlaceholderText"/>
            </w:rPr>
            <w:t>Click or tap here to enter text.</w:t>
          </w:r>
        </w:p>
      </w:docPartBody>
    </w:docPart>
    <w:docPart>
      <w:docPartPr>
        <w:name w:val="23FA6CA47DA442A581DD9D3DADB04B55"/>
        <w:category>
          <w:name w:val="General"/>
          <w:gallery w:val="placeholder"/>
        </w:category>
        <w:types>
          <w:type w:val="bbPlcHdr"/>
        </w:types>
        <w:behaviors>
          <w:behavior w:val="content"/>
        </w:behaviors>
        <w:guid w:val="{A2BBCD86-FD4E-420D-BDE8-EAE022E7597C}"/>
      </w:docPartPr>
      <w:docPartBody>
        <w:p w:rsidR="00AF17FD" w:rsidRDefault="007550AD" w:rsidP="007550AD">
          <w:pPr>
            <w:pStyle w:val="23FA6CA47DA442A581DD9D3DADB04B55"/>
          </w:pPr>
          <w:r w:rsidRPr="004C39B5">
            <w:rPr>
              <w:rStyle w:val="PlaceholderText"/>
            </w:rPr>
            <w:t>Click or tap here to enter text.</w:t>
          </w:r>
        </w:p>
      </w:docPartBody>
    </w:docPart>
    <w:docPart>
      <w:docPartPr>
        <w:name w:val="65E7DAC3093E4E2A9FE3BA7AF6807DC0"/>
        <w:category>
          <w:name w:val="General"/>
          <w:gallery w:val="placeholder"/>
        </w:category>
        <w:types>
          <w:type w:val="bbPlcHdr"/>
        </w:types>
        <w:behaviors>
          <w:behavior w:val="content"/>
        </w:behaviors>
        <w:guid w:val="{B260D869-4653-409F-B9CD-8A62B6886D93}"/>
      </w:docPartPr>
      <w:docPartBody>
        <w:p w:rsidR="00AF17FD" w:rsidRDefault="007550AD" w:rsidP="007550AD">
          <w:pPr>
            <w:pStyle w:val="65E7DAC3093E4E2A9FE3BA7AF6807DC0"/>
          </w:pPr>
          <w:r w:rsidRPr="004C39B5">
            <w:rPr>
              <w:rStyle w:val="PlaceholderText"/>
            </w:rPr>
            <w:t>Click or tap here to enter text.</w:t>
          </w:r>
        </w:p>
      </w:docPartBody>
    </w:docPart>
    <w:docPart>
      <w:docPartPr>
        <w:name w:val="11C5A86CAC3642A2A9B85E286256DE85"/>
        <w:category>
          <w:name w:val="General"/>
          <w:gallery w:val="placeholder"/>
        </w:category>
        <w:types>
          <w:type w:val="bbPlcHdr"/>
        </w:types>
        <w:behaviors>
          <w:behavior w:val="content"/>
        </w:behaviors>
        <w:guid w:val="{61BA9FD3-BD30-41D5-B391-768A506D2FF7}"/>
      </w:docPartPr>
      <w:docPartBody>
        <w:p w:rsidR="00AF17FD" w:rsidRDefault="007550AD" w:rsidP="007550AD">
          <w:pPr>
            <w:pStyle w:val="11C5A86CAC3642A2A9B85E286256DE85"/>
          </w:pPr>
          <w:r w:rsidRPr="004C39B5">
            <w:rPr>
              <w:rStyle w:val="PlaceholderText"/>
            </w:rPr>
            <w:t>Click or tap here to enter text.</w:t>
          </w:r>
        </w:p>
      </w:docPartBody>
    </w:docPart>
    <w:docPart>
      <w:docPartPr>
        <w:name w:val="FC4EC937EF7F454D9E9004FD9490E0C0"/>
        <w:category>
          <w:name w:val="General"/>
          <w:gallery w:val="placeholder"/>
        </w:category>
        <w:types>
          <w:type w:val="bbPlcHdr"/>
        </w:types>
        <w:behaviors>
          <w:behavior w:val="content"/>
        </w:behaviors>
        <w:guid w:val="{704CC119-AB71-4A17-B50A-C78AA4EB7E12}"/>
      </w:docPartPr>
      <w:docPartBody>
        <w:p w:rsidR="00AF17FD" w:rsidRDefault="007550AD" w:rsidP="007550AD">
          <w:pPr>
            <w:pStyle w:val="FC4EC937EF7F454D9E9004FD9490E0C0"/>
          </w:pPr>
          <w:r w:rsidRPr="004C39B5">
            <w:rPr>
              <w:rStyle w:val="PlaceholderText"/>
            </w:rPr>
            <w:t>Click or tap here to enter text.</w:t>
          </w:r>
        </w:p>
      </w:docPartBody>
    </w:docPart>
    <w:docPart>
      <w:docPartPr>
        <w:name w:val="6D9BD9DC5EDF4F5AABBE93A2231645E6"/>
        <w:category>
          <w:name w:val="General"/>
          <w:gallery w:val="placeholder"/>
        </w:category>
        <w:types>
          <w:type w:val="bbPlcHdr"/>
        </w:types>
        <w:behaviors>
          <w:behavior w:val="content"/>
        </w:behaviors>
        <w:guid w:val="{9E2168C0-8BAB-417F-AA27-09BFEBE7F0FB}"/>
      </w:docPartPr>
      <w:docPartBody>
        <w:p w:rsidR="00AF17FD" w:rsidRDefault="007550AD" w:rsidP="007550AD">
          <w:pPr>
            <w:pStyle w:val="6D9BD9DC5EDF4F5AABBE93A2231645E6"/>
          </w:pPr>
          <w:r w:rsidRPr="004C39B5">
            <w:rPr>
              <w:rStyle w:val="PlaceholderText"/>
            </w:rPr>
            <w:t>Click or tap here to enter text.</w:t>
          </w:r>
        </w:p>
      </w:docPartBody>
    </w:docPart>
    <w:docPart>
      <w:docPartPr>
        <w:name w:val="69F3ADE62C4C4BAD8B280D2D62249923"/>
        <w:category>
          <w:name w:val="General"/>
          <w:gallery w:val="placeholder"/>
        </w:category>
        <w:types>
          <w:type w:val="bbPlcHdr"/>
        </w:types>
        <w:behaviors>
          <w:behavior w:val="content"/>
        </w:behaviors>
        <w:guid w:val="{781DAD04-2ACD-47FD-A40D-8595B5D5197A}"/>
      </w:docPartPr>
      <w:docPartBody>
        <w:p w:rsidR="00AF17FD" w:rsidRDefault="007550AD" w:rsidP="007550AD">
          <w:pPr>
            <w:pStyle w:val="69F3ADE62C4C4BAD8B280D2D62249923"/>
          </w:pPr>
          <w:r w:rsidRPr="004C39B5">
            <w:rPr>
              <w:rStyle w:val="PlaceholderText"/>
            </w:rPr>
            <w:t>Click or tap here to enter text.</w:t>
          </w:r>
        </w:p>
      </w:docPartBody>
    </w:docPart>
    <w:docPart>
      <w:docPartPr>
        <w:name w:val="4E2DF74CBB414DFE8D1816AD006CECF1"/>
        <w:category>
          <w:name w:val="General"/>
          <w:gallery w:val="placeholder"/>
        </w:category>
        <w:types>
          <w:type w:val="bbPlcHdr"/>
        </w:types>
        <w:behaviors>
          <w:behavior w:val="content"/>
        </w:behaviors>
        <w:guid w:val="{C12FF7A2-9373-40B6-B72C-5AA3041869B2}"/>
      </w:docPartPr>
      <w:docPartBody>
        <w:p w:rsidR="00AF17FD" w:rsidRDefault="007550AD" w:rsidP="007550AD">
          <w:pPr>
            <w:pStyle w:val="4E2DF74CBB414DFE8D1816AD006CECF1"/>
          </w:pPr>
          <w:r w:rsidRPr="004C39B5">
            <w:rPr>
              <w:rStyle w:val="PlaceholderText"/>
            </w:rPr>
            <w:t>Click or tap here to enter text.</w:t>
          </w:r>
        </w:p>
      </w:docPartBody>
    </w:docPart>
    <w:docPart>
      <w:docPartPr>
        <w:name w:val="7382F97346C14A81B863EAB9EDC3DFFD"/>
        <w:category>
          <w:name w:val="General"/>
          <w:gallery w:val="placeholder"/>
        </w:category>
        <w:types>
          <w:type w:val="bbPlcHdr"/>
        </w:types>
        <w:behaviors>
          <w:behavior w:val="content"/>
        </w:behaviors>
        <w:guid w:val="{16D412ED-F5B5-4500-BE12-13AF9AB0415C}"/>
      </w:docPartPr>
      <w:docPartBody>
        <w:p w:rsidR="00AF17FD" w:rsidRDefault="007550AD" w:rsidP="007550AD">
          <w:pPr>
            <w:pStyle w:val="7382F97346C14A81B863EAB9EDC3DFFD"/>
          </w:pPr>
          <w:r w:rsidRPr="004C39B5">
            <w:rPr>
              <w:rStyle w:val="PlaceholderText"/>
            </w:rPr>
            <w:t>Click or tap here to enter text.</w:t>
          </w:r>
        </w:p>
      </w:docPartBody>
    </w:docPart>
    <w:docPart>
      <w:docPartPr>
        <w:name w:val="E34CBA32736245C380832AD6C6802596"/>
        <w:category>
          <w:name w:val="General"/>
          <w:gallery w:val="placeholder"/>
        </w:category>
        <w:types>
          <w:type w:val="bbPlcHdr"/>
        </w:types>
        <w:behaviors>
          <w:behavior w:val="content"/>
        </w:behaviors>
        <w:guid w:val="{1AA3F890-DAD9-4E39-B274-979C4090834A}"/>
      </w:docPartPr>
      <w:docPartBody>
        <w:p w:rsidR="00AF17FD" w:rsidRDefault="007550AD" w:rsidP="007550AD">
          <w:pPr>
            <w:pStyle w:val="E34CBA32736245C380832AD6C6802596"/>
          </w:pPr>
          <w:r w:rsidRPr="004C39B5">
            <w:rPr>
              <w:rStyle w:val="PlaceholderText"/>
            </w:rPr>
            <w:t>Click or tap here to enter text.</w:t>
          </w:r>
        </w:p>
      </w:docPartBody>
    </w:docPart>
    <w:docPart>
      <w:docPartPr>
        <w:name w:val="7FF709ACEA3741DE86AAEA2F03CF8065"/>
        <w:category>
          <w:name w:val="General"/>
          <w:gallery w:val="placeholder"/>
        </w:category>
        <w:types>
          <w:type w:val="bbPlcHdr"/>
        </w:types>
        <w:behaviors>
          <w:behavior w:val="content"/>
        </w:behaviors>
        <w:guid w:val="{8B9F4601-ACBD-4C58-B418-08E13AC2B72D}"/>
      </w:docPartPr>
      <w:docPartBody>
        <w:p w:rsidR="00AF17FD" w:rsidRDefault="007550AD" w:rsidP="007550AD">
          <w:pPr>
            <w:pStyle w:val="7FF709ACEA3741DE86AAEA2F03CF8065"/>
          </w:pPr>
          <w:r w:rsidRPr="004C39B5">
            <w:rPr>
              <w:rStyle w:val="PlaceholderText"/>
            </w:rPr>
            <w:t>Click or tap here to enter text.</w:t>
          </w:r>
        </w:p>
      </w:docPartBody>
    </w:docPart>
    <w:docPart>
      <w:docPartPr>
        <w:name w:val="137B3BEA85CA43C7806A8F0990535C2E"/>
        <w:category>
          <w:name w:val="General"/>
          <w:gallery w:val="placeholder"/>
        </w:category>
        <w:types>
          <w:type w:val="bbPlcHdr"/>
        </w:types>
        <w:behaviors>
          <w:behavior w:val="content"/>
        </w:behaviors>
        <w:guid w:val="{CCCFEAB1-27A5-4E7E-824E-AB878CC99335}"/>
      </w:docPartPr>
      <w:docPartBody>
        <w:p w:rsidR="00AF17FD" w:rsidRDefault="007550AD" w:rsidP="007550AD">
          <w:pPr>
            <w:pStyle w:val="137B3BEA85CA43C7806A8F0990535C2E"/>
          </w:pPr>
          <w:r w:rsidRPr="004C39B5">
            <w:rPr>
              <w:rStyle w:val="PlaceholderText"/>
            </w:rPr>
            <w:t>Click or tap here to enter text.</w:t>
          </w:r>
        </w:p>
      </w:docPartBody>
    </w:docPart>
    <w:docPart>
      <w:docPartPr>
        <w:name w:val="5A226784961740B881973537FE3B9821"/>
        <w:category>
          <w:name w:val="General"/>
          <w:gallery w:val="placeholder"/>
        </w:category>
        <w:types>
          <w:type w:val="bbPlcHdr"/>
        </w:types>
        <w:behaviors>
          <w:behavior w:val="content"/>
        </w:behaviors>
        <w:guid w:val="{97AB6ADC-572B-445C-8360-5214C149490C}"/>
      </w:docPartPr>
      <w:docPartBody>
        <w:p w:rsidR="00AF17FD" w:rsidRDefault="007550AD" w:rsidP="007550AD">
          <w:pPr>
            <w:pStyle w:val="5A226784961740B881973537FE3B9821"/>
          </w:pPr>
          <w:r w:rsidRPr="004C39B5">
            <w:rPr>
              <w:rStyle w:val="PlaceholderText"/>
            </w:rPr>
            <w:t>Click or tap here to enter text.</w:t>
          </w:r>
        </w:p>
      </w:docPartBody>
    </w:docPart>
    <w:docPart>
      <w:docPartPr>
        <w:name w:val="B65280C42DBE4FD6BFEDB4B821153DF7"/>
        <w:category>
          <w:name w:val="General"/>
          <w:gallery w:val="placeholder"/>
        </w:category>
        <w:types>
          <w:type w:val="bbPlcHdr"/>
        </w:types>
        <w:behaviors>
          <w:behavior w:val="content"/>
        </w:behaviors>
        <w:guid w:val="{15CABDFC-F8BE-49D8-A973-C445E762D14B}"/>
      </w:docPartPr>
      <w:docPartBody>
        <w:p w:rsidR="00AF17FD" w:rsidRDefault="007550AD" w:rsidP="007550AD">
          <w:pPr>
            <w:pStyle w:val="B65280C42DBE4FD6BFEDB4B821153DF7"/>
          </w:pPr>
          <w:r w:rsidRPr="004C39B5">
            <w:rPr>
              <w:rStyle w:val="PlaceholderText"/>
            </w:rPr>
            <w:t>Click or tap here to enter text.</w:t>
          </w:r>
        </w:p>
      </w:docPartBody>
    </w:docPart>
    <w:docPart>
      <w:docPartPr>
        <w:name w:val="2D3A7DB7185541DC91BBC9B1CB4EC5D4"/>
        <w:category>
          <w:name w:val="General"/>
          <w:gallery w:val="placeholder"/>
        </w:category>
        <w:types>
          <w:type w:val="bbPlcHdr"/>
        </w:types>
        <w:behaviors>
          <w:behavior w:val="content"/>
        </w:behaviors>
        <w:guid w:val="{AC0B9ABB-C80B-4BA3-B147-5DEBED87D247}"/>
      </w:docPartPr>
      <w:docPartBody>
        <w:p w:rsidR="00AF17FD" w:rsidRDefault="007550AD" w:rsidP="007550AD">
          <w:pPr>
            <w:pStyle w:val="2D3A7DB7185541DC91BBC9B1CB4EC5D4"/>
          </w:pPr>
          <w:r w:rsidRPr="004C39B5">
            <w:rPr>
              <w:rStyle w:val="PlaceholderText"/>
            </w:rPr>
            <w:t>Click or tap here to enter text.</w:t>
          </w:r>
        </w:p>
      </w:docPartBody>
    </w:docPart>
    <w:docPart>
      <w:docPartPr>
        <w:name w:val="95700C072CD545228E989A866A32F2FC"/>
        <w:category>
          <w:name w:val="General"/>
          <w:gallery w:val="placeholder"/>
        </w:category>
        <w:types>
          <w:type w:val="bbPlcHdr"/>
        </w:types>
        <w:behaviors>
          <w:behavior w:val="content"/>
        </w:behaviors>
        <w:guid w:val="{93E7FCEA-A9B6-499A-9581-0AF32E977F39}"/>
      </w:docPartPr>
      <w:docPartBody>
        <w:p w:rsidR="00AF17FD" w:rsidRDefault="007550AD" w:rsidP="007550AD">
          <w:pPr>
            <w:pStyle w:val="95700C072CD545228E989A866A32F2FC"/>
          </w:pPr>
          <w:r w:rsidRPr="004C39B5">
            <w:rPr>
              <w:rStyle w:val="PlaceholderText"/>
            </w:rPr>
            <w:t>Click or tap here to enter text.</w:t>
          </w:r>
        </w:p>
      </w:docPartBody>
    </w:docPart>
    <w:docPart>
      <w:docPartPr>
        <w:name w:val="5030F380EC30421A80481A7A4BF0D84F"/>
        <w:category>
          <w:name w:val="General"/>
          <w:gallery w:val="placeholder"/>
        </w:category>
        <w:types>
          <w:type w:val="bbPlcHdr"/>
        </w:types>
        <w:behaviors>
          <w:behavior w:val="content"/>
        </w:behaviors>
        <w:guid w:val="{052E6D26-27DA-40FB-B03D-BECF1DC3524B}"/>
      </w:docPartPr>
      <w:docPartBody>
        <w:p w:rsidR="00AF17FD" w:rsidRDefault="007550AD" w:rsidP="007550AD">
          <w:pPr>
            <w:pStyle w:val="5030F380EC30421A80481A7A4BF0D84F"/>
          </w:pPr>
          <w:r w:rsidRPr="004C39B5">
            <w:rPr>
              <w:rStyle w:val="PlaceholderText"/>
            </w:rPr>
            <w:t>Click or tap here to enter text.</w:t>
          </w:r>
        </w:p>
      </w:docPartBody>
    </w:docPart>
    <w:docPart>
      <w:docPartPr>
        <w:name w:val="03ED377CC6AE4070BC8031ADB34ED270"/>
        <w:category>
          <w:name w:val="General"/>
          <w:gallery w:val="placeholder"/>
        </w:category>
        <w:types>
          <w:type w:val="bbPlcHdr"/>
        </w:types>
        <w:behaviors>
          <w:behavior w:val="content"/>
        </w:behaviors>
        <w:guid w:val="{B66614C4-9AB6-4BE0-9B06-80F73E1EDA00}"/>
      </w:docPartPr>
      <w:docPartBody>
        <w:p w:rsidR="00AF17FD" w:rsidRDefault="007550AD" w:rsidP="007550AD">
          <w:pPr>
            <w:pStyle w:val="03ED377CC6AE4070BC8031ADB34ED270"/>
          </w:pPr>
          <w:r w:rsidRPr="004C39B5">
            <w:rPr>
              <w:rStyle w:val="PlaceholderText"/>
            </w:rPr>
            <w:t>Click or tap here to enter text.</w:t>
          </w:r>
        </w:p>
      </w:docPartBody>
    </w:docPart>
    <w:docPart>
      <w:docPartPr>
        <w:name w:val="9A6C58209874441E9A8CBD3CBA4CB4F9"/>
        <w:category>
          <w:name w:val="General"/>
          <w:gallery w:val="placeholder"/>
        </w:category>
        <w:types>
          <w:type w:val="bbPlcHdr"/>
        </w:types>
        <w:behaviors>
          <w:behavior w:val="content"/>
        </w:behaviors>
        <w:guid w:val="{BF4902A1-2F36-4365-88A8-81B7B92DBAE8}"/>
      </w:docPartPr>
      <w:docPartBody>
        <w:p w:rsidR="00AF17FD" w:rsidRDefault="007550AD" w:rsidP="007550AD">
          <w:pPr>
            <w:pStyle w:val="9A6C58209874441E9A8CBD3CBA4CB4F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324"/>
    <w:rsid w:val="0006080A"/>
    <w:rsid w:val="002C0ED4"/>
    <w:rsid w:val="002F5256"/>
    <w:rsid w:val="00425AD0"/>
    <w:rsid w:val="00615324"/>
    <w:rsid w:val="00696916"/>
    <w:rsid w:val="006A729C"/>
    <w:rsid w:val="007245E5"/>
    <w:rsid w:val="007550AD"/>
    <w:rsid w:val="00955D0A"/>
    <w:rsid w:val="009907BB"/>
    <w:rsid w:val="00AF17FD"/>
    <w:rsid w:val="00B40324"/>
    <w:rsid w:val="00CD1FC4"/>
    <w:rsid w:val="00D843FD"/>
    <w:rsid w:val="00E86F3C"/>
    <w:rsid w:val="00EB466F"/>
    <w:rsid w:val="00F407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50AD"/>
    <w:rPr>
      <w:color w:val="808080"/>
    </w:rPr>
  </w:style>
  <w:style w:type="paragraph" w:customStyle="1" w:styleId="C6D68A390E764D709ABEE37B4CC518BB">
    <w:name w:val="C6D68A390E764D709ABEE37B4CC518BB"/>
  </w:style>
  <w:style w:type="paragraph" w:customStyle="1" w:styleId="7A220C9314034D2DAD554AEFA7824C26">
    <w:name w:val="7A220C9314034D2DAD554AEFA7824C26"/>
  </w:style>
  <w:style w:type="paragraph" w:customStyle="1" w:styleId="C992F3A154F74ED2B329F6F9903C9377">
    <w:name w:val="C992F3A154F74ED2B329F6F9903C9377"/>
  </w:style>
  <w:style w:type="paragraph" w:customStyle="1" w:styleId="5F0363F065DC451F8A504EF83D94AACA">
    <w:name w:val="5F0363F065DC451F8A504EF83D94AACA"/>
  </w:style>
  <w:style w:type="paragraph" w:customStyle="1" w:styleId="98F6F4A42BF34CE9979C506AFFF9FCC6">
    <w:name w:val="98F6F4A42BF34CE9979C506AFFF9FCC6"/>
  </w:style>
  <w:style w:type="paragraph" w:customStyle="1" w:styleId="C88B179DE55242198209D74A41F9D297">
    <w:name w:val="C88B179DE55242198209D74A41F9D297"/>
  </w:style>
  <w:style w:type="paragraph" w:customStyle="1" w:styleId="30C3F24C2F6343B6AA775C5AF5EEFBB8">
    <w:name w:val="30C3F24C2F6343B6AA775C5AF5EEFBB8"/>
  </w:style>
  <w:style w:type="paragraph" w:customStyle="1" w:styleId="F684D15531484238AA733FE1757788E8">
    <w:name w:val="F684D15531484238AA733FE1757788E8"/>
  </w:style>
  <w:style w:type="paragraph" w:customStyle="1" w:styleId="AE5975A684574353A64B53C9E386559D">
    <w:name w:val="AE5975A684574353A64B53C9E386559D"/>
    <w:rsid w:val="007245E5"/>
  </w:style>
  <w:style w:type="paragraph" w:customStyle="1" w:styleId="1FD4A83B667A4E42BF39FB2D3ED82A0C">
    <w:name w:val="1FD4A83B667A4E42BF39FB2D3ED82A0C"/>
    <w:rsid w:val="007245E5"/>
  </w:style>
  <w:style w:type="paragraph" w:customStyle="1" w:styleId="2955BEC52B4E455BB69DDE6525F06966">
    <w:name w:val="2955BEC52B4E455BB69DDE6525F06966"/>
    <w:rsid w:val="007245E5"/>
  </w:style>
  <w:style w:type="paragraph" w:customStyle="1" w:styleId="D5F87B6DAA4E4903AAC48C2DBD95929A">
    <w:name w:val="D5F87B6DAA4E4903AAC48C2DBD95929A"/>
    <w:rsid w:val="007245E5"/>
  </w:style>
  <w:style w:type="paragraph" w:customStyle="1" w:styleId="0E30656C44ED4896BE6D81D49062BB7E">
    <w:name w:val="0E30656C44ED4896BE6D81D49062BB7E"/>
    <w:rsid w:val="007245E5"/>
  </w:style>
  <w:style w:type="paragraph" w:customStyle="1" w:styleId="F803D0E9BDD141FB927D9CB8548C7015">
    <w:name w:val="F803D0E9BDD141FB927D9CB8548C7015"/>
    <w:rsid w:val="007245E5"/>
  </w:style>
  <w:style w:type="paragraph" w:customStyle="1" w:styleId="018E6EA4F7674EBF9416F6ECB6CE26E3">
    <w:name w:val="018E6EA4F7674EBF9416F6ECB6CE26E3"/>
    <w:rsid w:val="007245E5"/>
  </w:style>
  <w:style w:type="paragraph" w:customStyle="1" w:styleId="7D57DF7077A54813A5511715C06A8AAD">
    <w:name w:val="7D57DF7077A54813A5511715C06A8AAD"/>
    <w:rsid w:val="007245E5"/>
  </w:style>
  <w:style w:type="paragraph" w:customStyle="1" w:styleId="D0AEE731295C4989800F38CE93B8E1CC">
    <w:name w:val="D0AEE731295C4989800F38CE93B8E1CC"/>
    <w:rsid w:val="007245E5"/>
  </w:style>
  <w:style w:type="paragraph" w:customStyle="1" w:styleId="913ED3B2DFC54853BD1E111AA9FD5292">
    <w:name w:val="913ED3B2DFC54853BD1E111AA9FD5292"/>
    <w:rsid w:val="007245E5"/>
  </w:style>
  <w:style w:type="paragraph" w:customStyle="1" w:styleId="D8F26CA54A5D4DA79D2C8D166556B2D8">
    <w:name w:val="D8F26CA54A5D4DA79D2C8D166556B2D8"/>
    <w:rsid w:val="007245E5"/>
  </w:style>
  <w:style w:type="paragraph" w:customStyle="1" w:styleId="BD7646201B154BEC8027868CF9437965">
    <w:name w:val="BD7646201B154BEC8027868CF9437965"/>
    <w:rsid w:val="007245E5"/>
  </w:style>
  <w:style w:type="paragraph" w:customStyle="1" w:styleId="DD7D17BADC7B4E159722070D1B991E4B">
    <w:name w:val="DD7D17BADC7B4E159722070D1B991E4B"/>
    <w:rsid w:val="007245E5"/>
  </w:style>
  <w:style w:type="paragraph" w:customStyle="1" w:styleId="B7C966CEBEC94639A9BC1B8C5538577F">
    <w:name w:val="B7C966CEBEC94639A9BC1B8C5538577F"/>
    <w:rsid w:val="007245E5"/>
  </w:style>
  <w:style w:type="paragraph" w:customStyle="1" w:styleId="38563464503943E0A733FA25089A4454">
    <w:name w:val="38563464503943E0A733FA25089A4454"/>
    <w:rsid w:val="007245E5"/>
  </w:style>
  <w:style w:type="paragraph" w:customStyle="1" w:styleId="85B6D590E79F42868E8A93CBD9D50BF4">
    <w:name w:val="85B6D590E79F42868E8A93CBD9D50BF4"/>
    <w:rsid w:val="007245E5"/>
  </w:style>
  <w:style w:type="paragraph" w:customStyle="1" w:styleId="D57EB5BA6CBF46BC9648935DC1A20AF6">
    <w:name w:val="D57EB5BA6CBF46BC9648935DC1A20AF6"/>
    <w:rsid w:val="007245E5"/>
  </w:style>
  <w:style w:type="paragraph" w:customStyle="1" w:styleId="BC9D0BD5728A4BA6BEAF3018356D5FC6">
    <w:name w:val="BC9D0BD5728A4BA6BEAF3018356D5FC6"/>
    <w:rsid w:val="007245E5"/>
  </w:style>
  <w:style w:type="paragraph" w:customStyle="1" w:styleId="44BB2FC1830244FCB2471D298A29C0D9">
    <w:name w:val="44BB2FC1830244FCB2471D298A29C0D9"/>
    <w:rsid w:val="007245E5"/>
  </w:style>
  <w:style w:type="paragraph" w:customStyle="1" w:styleId="49B1A15CF25B404C9E3591E2C97319EB">
    <w:name w:val="49B1A15CF25B404C9E3591E2C97319EB"/>
    <w:rsid w:val="007245E5"/>
  </w:style>
  <w:style w:type="paragraph" w:customStyle="1" w:styleId="700168CA247244BBABCBD91E52C2DB92">
    <w:name w:val="700168CA247244BBABCBD91E52C2DB92"/>
    <w:rsid w:val="007245E5"/>
  </w:style>
  <w:style w:type="paragraph" w:customStyle="1" w:styleId="B2F5D148693148AC9D69FE35A132860C">
    <w:name w:val="B2F5D148693148AC9D69FE35A132860C"/>
    <w:rsid w:val="007245E5"/>
  </w:style>
  <w:style w:type="paragraph" w:customStyle="1" w:styleId="EB973B7E0FA548778680ABF8189C4B94">
    <w:name w:val="EB973B7E0FA548778680ABF8189C4B94"/>
    <w:rsid w:val="007245E5"/>
  </w:style>
  <w:style w:type="paragraph" w:customStyle="1" w:styleId="B06F670F2C914B64B60A006C4F9AC7F2">
    <w:name w:val="B06F670F2C914B64B60A006C4F9AC7F2"/>
    <w:rsid w:val="007550AD"/>
  </w:style>
  <w:style w:type="paragraph" w:customStyle="1" w:styleId="2813C4AC9C8844B09D1C9E5B3A06CE2E">
    <w:name w:val="2813C4AC9C8844B09D1C9E5B3A06CE2E"/>
    <w:rsid w:val="007550AD"/>
  </w:style>
  <w:style w:type="paragraph" w:customStyle="1" w:styleId="EE3B7439A4AA4F5CA8EE3288D7DE8FBD">
    <w:name w:val="EE3B7439A4AA4F5CA8EE3288D7DE8FBD"/>
    <w:rsid w:val="007550AD"/>
  </w:style>
  <w:style w:type="paragraph" w:customStyle="1" w:styleId="87872D3D15E74885BB1002B5DC6BCB2B">
    <w:name w:val="87872D3D15E74885BB1002B5DC6BCB2B"/>
    <w:rsid w:val="007550AD"/>
  </w:style>
  <w:style w:type="paragraph" w:customStyle="1" w:styleId="EB0CABCB9B7B4874BFA6F32126436131">
    <w:name w:val="EB0CABCB9B7B4874BFA6F32126436131"/>
    <w:rsid w:val="007550AD"/>
  </w:style>
  <w:style w:type="paragraph" w:customStyle="1" w:styleId="441EAEAC93DC4211B448550AFCFD52F3">
    <w:name w:val="441EAEAC93DC4211B448550AFCFD52F3"/>
    <w:rsid w:val="007550AD"/>
  </w:style>
  <w:style w:type="paragraph" w:customStyle="1" w:styleId="9CE8AAACAFBC45D3A24D693847ACF5C3">
    <w:name w:val="9CE8AAACAFBC45D3A24D693847ACF5C3"/>
    <w:rsid w:val="007550AD"/>
  </w:style>
  <w:style w:type="paragraph" w:customStyle="1" w:styleId="44C374D7A3314F7AA19C9F21E20D70B4">
    <w:name w:val="44C374D7A3314F7AA19C9F21E20D70B4"/>
    <w:rsid w:val="007550AD"/>
  </w:style>
  <w:style w:type="paragraph" w:customStyle="1" w:styleId="E88D9185A5BA4A8B8444190E4C80D473">
    <w:name w:val="E88D9185A5BA4A8B8444190E4C80D473"/>
    <w:rsid w:val="007550AD"/>
  </w:style>
  <w:style w:type="paragraph" w:customStyle="1" w:styleId="A463784C2CE644D2AF021395B1D66915">
    <w:name w:val="A463784C2CE644D2AF021395B1D66915"/>
    <w:rsid w:val="007550AD"/>
  </w:style>
  <w:style w:type="paragraph" w:customStyle="1" w:styleId="F6590C91B9F9489082E03C8DAA27414B">
    <w:name w:val="F6590C91B9F9489082E03C8DAA27414B"/>
    <w:rsid w:val="007550AD"/>
  </w:style>
  <w:style w:type="paragraph" w:customStyle="1" w:styleId="A62E4945C26B4580AC137FAF974502BF">
    <w:name w:val="A62E4945C26B4580AC137FAF974502BF"/>
    <w:rsid w:val="007550AD"/>
  </w:style>
  <w:style w:type="paragraph" w:customStyle="1" w:styleId="4F520DD02A16497BBB7C47B3394C09F9">
    <w:name w:val="4F520DD02A16497BBB7C47B3394C09F9"/>
    <w:rsid w:val="007550AD"/>
  </w:style>
  <w:style w:type="paragraph" w:customStyle="1" w:styleId="3F161FCF6097476B98A597C14B3BA01C">
    <w:name w:val="3F161FCF6097476B98A597C14B3BA01C"/>
    <w:rsid w:val="007550AD"/>
  </w:style>
  <w:style w:type="paragraph" w:customStyle="1" w:styleId="EA55CC6AC4C54FC1BC95BDEDF9CE6177">
    <w:name w:val="EA55CC6AC4C54FC1BC95BDEDF9CE6177"/>
    <w:rsid w:val="007550AD"/>
  </w:style>
  <w:style w:type="paragraph" w:customStyle="1" w:styleId="A208593F46C441929EA9EBC76AC904D6">
    <w:name w:val="A208593F46C441929EA9EBC76AC904D6"/>
    <w:rsid w:val="007550AD"/>
  </w:style>
  <w:style w:type="paragraph" w:customStyle="1" w:styleId="35CA975FFF294C7880D3E1C06E7ED116">
    <w:name w:val="35CA975FFF294C7880D3E1C06E7ED116"/>
    <w:rsid w:val="007550AD"/>
  </w:style>
  <w:style w:type="paragraph" w:customStyle="1" w:styleId="C3CB21F3E407412DBD538F7A1E1D41AE">
    <w:name w:val="C3CB21F3E407412DBD538F7A1E1D41AE"/>
    <w:rsid w:val="007550AD"/>
  </w:style>
  <w:style w:type="paragraph" w:customStyle="1" w:styleId="7A4C8F830C6D43D1A9C6770486A2A7D6">
    <w:name w:val="7A4C8F830C6D43D1A9C6770486A2A7D6"/>
    <w:rsid w:val="007550AD"/>
  </w:style>
  <w:style w:type="paragraph" w:customStyle="1" w:styleId="6E489BE4C47A445B9A70C31858527D40">
    <w:name w:val="6E489BE4C47A445B9A70C31858527D40"/>
    <w:rsid w:val="007550AD"/>
  </w:style>
  <w:style w:type="paragraph" w:customStyle="1" w:styleId="1E8394FD7D134C5EBA49824D9631CFA6">
    <w:name w:val="1E8394FD7D134C5EBA49824D9631CFA6"/>
    <w:rsid w:val="007550AD"/>
  </w:style>
  <w:style w:type="paragraph" w:customStyle="1" w:styleId="816B35F6383C4902818B9BB985E70F64">
    <w:name w:val="816B35F6383C4902818B9BB985E70F64"/>
    <w:rsid w:val="007550AD"/>
  </w:style>
  <w:style w:type="paragraph" w:customStyle="1" w:styleId="00A9D540261741549F2301B71D03198C">
    <w:name w:val="00A9D540261741549F2301B71D03198C"/>
    <w:rsid w:val="007550AD"/>
  </w:style>
  <w:style w:type="paragraph" w:customStyle="1" w:styleId="9CF52289093E445DA8AEAEBD0984DDF9">
    <w:name w:val="9CF52289093E445DA8AEAEBD0984DDF9"/>
    <w:rsid w:val="007550AD"/>
  </w:style>
  <w:style w:type="paragraph" w:customStyle="1" w:styleId="23FA6CA47DA442A581DD9D3DADB04B55">
    <w:name w:val="23FA6CA47DA442A581DD9D3DADB04B55"/>
    <w:rsid w:val="007550AD"/>
  </w:style>
  <w:style w:type="paragraph" w:customStyle="1" w:styleId="65E7DAC3093E4E2A9FE3BA7AF6807DC0">
    <w:name w:val="65E7DAC3093E4E2A9FE3BA7AF6807DC0"/>
    <w:rsid w:val="007550AD"/>
  </w:style>
  <w:style w:type="paragraph" w:customStyle="1" w:styleId="11C5A86CAC3642A2A9B85E286256DE85">
    <w:name w:val="11C5A86CAC3642A2A9B85E286256DE85"/>
    <w:rsid w:val="007550AD"/>
  </w:style>
  <w:style w:type="paragraph" w:customStyle="1" w:styleId="FC4EC937EF7F454D9E9004FD9490E0C0">
    <w:name w:val="FC4EC937EF7F454D9E9004FD9490E0C0"/>
    <w:rsid w:val="007550AD"/>
  </w:style>
  <w:style w:type="paragraph" w:customStyle="1" w:styleId="6D9BD9DC5EDF4F5AABBE93A2231645E6">
    <w:name w:val="6D9BD9DC5EDF4F5AABBE93A2231645E6"/>
    <w:rsid w:val="007550AD"/>
  </w:style>
  <w:style w:type="paragraph" w:customStyle="1" w:styleId="69F3ADE62C4C4BAD8B280D2D62249923">
    <w:name w:val="69F3ADE62C4C4BAD8B280D2D62249923"/>
    <w:rsid w:val="007550AD"/>
  </w:style>
  <w:style w:type="paragraph" w:customStyle="1" w:styleId="4E2DF74CBB414DFE8D1816AD006CECF1">
    <w:name w:val="4E2DF74CBB414DFE8D1816AD006CECF1"/>
    <w:rsid w:val="007550AD"/>
  </w:style>
  <w:style w:type="paragraph" w:customStyle="1" w:styleId="7382F97346C14A81B863EAB9EDC3DFFD">
    <w:name w:val="7382F97346C14A81B863EAB9EDC3DFFD"/>
    <w:rsid w:val="007550AD"/>
  </w:style>
  <w:style w:type="paragraph" w:customStyle="1" w:styleId="E34CBA32736245C380832AD6C6802596">
    <w:name w:val="E34CBA32736245C380832AD6C6802596"/>
    <w:rsid w:val="007550AD"/>
  </w:style>
  <w:style w:type="paragraph" w:customStyle="1" w:styleId="7FF709ACEA3741DE86AAEA2F03CF8065">
    <w:name w:val="7FF709ACEA3741DE86AAEA2F03CF8065"/>
    <w:rsid w:val="007550AD"/>
  </w:style>
  <w:style w:type="paragraph" w:customStyle="1" w:styleId="137B3BEA85CA43C7806A8F0990535C2E">
    <w:name w:val="137B3BEA85CA43C7806A8F0990535C2E"/>
    <w:rsid w:val="007550AD"/>
  </w:style>
  <w:style w:type="paragraph" w:customStyle="1" w:styleId="5A226784961740B881973537FE3B9821">
    <w:name w:val="5A226784961740B881973537FE3B9821"/>
    <w:rsid w:val="007550AD"/>
  </w:style>
  <w:style w:type="paragraph" w:customStyle="1" w:styleId="B65280C42DBE4FD6BFEDB4B821153DF7">
    <w:name w:val="B65280C42DBE4FD6BFEDB4B821153DF7"/>
    <w:rsid w:val="007550AD"/>
  </w:style>
  <w:style w:type="paragraph" w:customStyle="1" w:styleId="2D3A7DB7185541DC91BBC9B1CB4EC5D4">
    <w:name w:val="2D3A7DB7185541DC91BBC9B1CB4EC5D4"/>
    <w:rsid w:val="007550AD"/>
  </w:style>
  <w:style w:type="paragraph" w:customStyle="1" w:styleId="95700C072CD545228E989A866A32F2FC">
    <w:name w:val="95700C072CD545228E989A866A32F2FC"/>
    <w:rsid w:val="007550AD"/>
  </w:style>
  <w:style w:type="paragraph" w:customStyle="1" w:styleId="5030F380EC30421A80481A7A4BF0D84F">
    <w:name w:val="5030F380EC30421A80481A7A4BF0D84F"/>
    <w:rsid w:val="007550AD"/>
  </w:style>
  <w:style w:type="paragraph" w:customStyle="1" w:styleId="C256EDC5F79F465EBA51CC3FBFA68932">
    <w:name w:val="C256EDC5F79F465EBA51CC3FBFA68932"/>
    <w:rsid w:val="007550AD"/>
  </w:style>
  <w:style w:type="paragraph" w:customStyle="1" w:styleId="03ED377CC6AE4070BC8031ADB34ED270">
    <w:name w:val="03ED377CC6AE4070BC8031ADB34ED270"/>
    <w:rsid w:val="007550AD"/>
  </w:style>
  <w:style w:type="paragraph" w:customStyle="1" w:styleId="9A6C58209874441E9A8CBD3CBA4CB4F9">
    <w:name w:val="9A6C58209874441E9A8CBD3CBA4CB4F9"/>
    <w:rsid w:val="007550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638D38DB-4BE4-4A5F-8E39-61A84AB04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5</TotalTime>
  <Pages>6</Pages>
  <Words>1155</Words>
  <Characters>6588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7728</CharactersWithSpaces>
  <SharedDoc>false</SharedDoc>
  <HLinks>
    <vt:vector size="18" baseType="variant">
      <vt:variant>
        <vt:i4>5636149</vt:i4>
      </vt:variant>
      <vt:variant>
        <vt:i4>6</vt:i4>
      </vt:variant>
      <vt:variant>
        <vt:i4>0</vt:i4>
      </vt:variant>
      <vt:variant>
        <vt:i4>5</vt:i4>
      </vt:variant>
      <vt:variant>
        <vt:lpwstr>mailto:grid.code@nationalgrideso.com</vt:lpwstr>
      </vt:variant>
      <vt:variant>
        <vt:lpwstr/>
      </vt:variant>
      <vt:variant>
        <vt:i4>5570666</vt:i4>
      </vt:variant>
      <vt:variant>
        <vt:i4>3</vt:i4>
      </vt:variant>
      <vt:variant>
        <vt:i4>0</vt:i4>
      </vt:variant>
      <vt:variant>
        <vt:i4>5</vt:i4>
      </vt:variant>
      <vt:variant>
        <vt:lpwstr>mailto:banke.john-okwesa@nationalgrideso.com</vt:lpwstr>
      </vt:variant>
      <vt:variant>
        <vt:lpwstr/>
      </vt:variant>
      <vt:variant>
        <vt:i4>5636149</vt:i4>
      </vt:variant>
      <vt:variant>
        <vt:i4>0</vt:i4>
      </vt:variant>
      <vt:variant>
        <vt:i4>0</vt:i4>
      </vt:variant>
      <vt:variant>
        <vt:i4>5</vt:i4>
      </vt:variant>
      <vt:variant>
        <vt:lpwstr>mailto:grid.code@nationalgrideso.com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Banke John-Okwesa</cp:lastModifiedBy>
  <cp:revision>4</cp:revision>
  <dcterms:created xsi:type="dcterms:W3CDTF">2022-11-02T19:08:00Z</dcterms:created>
  <dcterms:modified xsi:type="dcterms:W3CDTF">2022-11-02T19:12:00Z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SIP_Label_019c027e-33b7-45fc-a572-8ffa5d09ec36_Enabled">
    <vt:lpwstr>true</vt:lpwstr>
  </property>
  <property fmtid="{D5CDD505-2E9C-101B-9397-08002B2CF9AE}" pid="4" name="MSIP_Label_019c027e-33b7-45fc-a572-8ffa5d09ec36_SetDate">
    <vt:lpwstr>2022-11-01T13:16:42Z</vt:lpwstr>
  </property>
  <property fmtid="{D5CDD505-2E9C-101B-9397-08002B2CF9AE}" pid="5" name="MSIP_Label_019c027e-33b7-45fc-a572-8ffa5d09ec36_Method">
    <vt:lpwstr>Standard</vt:lpwstr>
  </property>
  <property fmtid="{D5CDD505-2E9C-101B-9397-08002B2CF9AE}" pid="6" name="MSIP_Label_019c027e-33b7-45fc-a572-8ffa5d09ec36_Name">
    <vt:lpwstr>Internal Use</vt:lpwstr>
  </property>
  <property fmtid="{D5CDD505-2E9C-101B-9397-08002B2CF9AE}" pid="7" name="MSIP_Label_019c027e-33b7-45fc-a572-8ffa5d09ec36_SiteId">
    <vt:lpwstr>031a09bc-a2bf-44df-888e-4e09355b7a24</vt:lpwstr>
  </property>
  <property fmtid="{D5CDD505-2E9C-101B-9397-08002B2CF9AE}" pid="8" name="MSIP_Label_019c027e-33b7-45fc-a572-8ffa5d09ec36_ActionId">
    <vt:lpwstr>bd37625e-5fe7-4f5e-a537-f2df7e8e514c</vt:lpwstr>
  </property>
  <property fmtid="{D5CDD505-2E9C-101B-9397-08002B2CF9AE}" pid="9" name="MSIP_Label_019c027e-33b7-45fc-a572-8ffa5d09ec36_ContentBits">
    <vt:lpwstr>2</vt:lpwstr>
  </property>
</Properties>
</file>