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67480" w14:textId="77777777" w:rsidR="00A2395D" w:rsidRDefault="00A2395D" w:rsidP="00A2395D">
      <w:pPr>
        <w:pStyle w:val="Level1Text"/>
        <w:jc w:val="center"/>
        <w:rPr>
          <w:rFonts w:cs="Arial"/>
          <w:b/>
          <w:bCs/>
        </w:rPr>
      </w:pPr>
      <w:r>
        <w:rPr>
          <w:rFonts w:cs="Arial"/>
          <w:b/>
          <w:bCs/>
        </w:rPr>
        <w:t>LEGAL TEXT</w:t>
      </w:r>
    </w:p>
    <w:p w14:paraId="46F02D3D" w14:textId="77777777" w:rsidR="00A2395D" w:rsidRDefault="00A2395D" w:rsidP="00A2395D">
      <w:pPr>
        <w:pStyle w:val="Level1Text"/>
        <w:jc w:val="center"/>
        <w:rPr>
          <w:rFonts w:cs="Arial"/>
          <w:b/>
          <w:bCs/>
        </w:rPr>
      </w:pPr>
      <w:r>
        <w:rPr>
          <w:rFonts w:cs="Arial"/>
          <w:b/>
          <w:bCs/>
        </w:rPr>
        <w:t>CRITICAL TOOLS AND FACILITIES AND GOVERNANCE OF THE SYSTEM DEFECNE PLAN, SYSTEM RESTORATION PLAN AND TEST PLAN</w:t>
      </w:r>
    </w:p>
    <w:p w14:paraId="070455BB" w14:textId="77777777" w:rsidR="00A2395D" w:rsidRDefault="00A2395D" w:rsidP="00A2395D">
      <w:pPr>
        <w:pStyle w:val="Level1Text"/>
        <w:jc w:val="center"/>
        <w:rPr>
          <w:rFonts w:cs="Arial"/>
          <w:b/>
          <w:bCs/>
        </w:rPr>
      </w:pPr>
      <w:r>
        <w:rPr>
          <w:rFonts w:cs="Arial"/>
          <w:b/>
          <w:bCs/>
        </w:rPr>
        <w:t>RELEVANT GRID CODE EXTRACTS</w:t>
      </w:r>
    </w:p>
    <w:p w14:paraId="2B4ED768" w14:textId="77777777" w:rsidR="00E8427F" w:rsidRPr="00313DD0" w:rsidRDefault="00E8427F" w:rsidP="00E8427F"/>
    <w:p w14:paraId="54C4721E" w14:textId="0F5AD94B" w:rsidR="00E8427F" w:rsidRPr="00313DD0" w:rsidRDefault="00E8427F" w:rsidP="00E8427F">
      <w:pPr>
        <w:rPr>
          <w:b/>
        </w:rPr>
      </w:pPr>
      <w:r w:rsidRPr="00E8427F">
        <w:rPr>
          <w:b/>
          <w:i/>
          <w:iCs/>
        </w:rPr>
        <w:t>Extracts from Glossary and Definitions</w:t>
      </w:r>
    </w:p>
    <w:p w14:paraId="49D98C63" w14:textId="049BC425" w:rsidR="004F7D19" w:rsidRPr="00313DD0" w:rsidRDefault="004F7D19">
      <w:pPr>
        <w:rPr>
          <w:b/>
        </w:rPr>
      </w:pPr>
    </w:p>
    <w:tbl>
      <w:tblPr>
        <w:tblStyle w:val="TableGrid70"/>
        <w:tblW w:w="0" w:type="auto"/>
        <w:tblLook w:val="04A0" w:firstRow="1" w:lastRow="0" w:firstColumn="1" w:lastColumn="0" w:noHBand="0" w:noVBand="1"/>
      </w:tblPr>
      <w:tblGrid>
        <w:gridCol w:w="2263"/>
        <w:gridCol w:w="6753"/>
      </w:tblGrid>
      <w:tr w:rsidR="00C87D46" w:rsidRPr="00313DD0" w14:paraId="2C7BAEA9" w14:textId="77777777" w:rsidTr="00FC5752">
        <w:trPr>
          <w:ins w:id="0" w:author="Mike Kay" w:date="2022-05-18T16:54:00Z"/>
        </w:trPr>
        <w:tc>
          <w:tcPr>
            <w:tcW w:w="2263" w:type="dxa"/>
          </w:tcPr>
          <w:p w14:paraId="11637290" w14:textId="3D852BEE" w:rsidR="00C87D46" w:rsidRPr="00C87D46" w:rsidRDefault="00C87D46" w:rsidP="00C87D46">
            <w:pPr>
              <w:rPr>
                <w:ins w:id="1" w:author="Mike Kay" w:date="2022-05-18T16:54:00Z"/>
                <w:rFonts w:cs="Arial"/>
                <w:b/>
                <w:bCs/>
              </w:rPr>
            </w:pPr>
            <w:r w:rsidRPr="00C87D46">
              <w:rPr>
                <w:b/>
                <w:bCs/>
              </w:rPr>
              <w:t>Control Calls</w:t>
            </w:r>
          </w:p>
        </w:tc>
        <w:tc>
          <w:tcPr>
            <w:tcW w:w="6753" w:type="dxa"/>
          </w:tcPr>
          <w:p w14:paraId="2F2EABA5" w14:textId="43E1853E" w:rsidR="00C87D46" w:rsidRDefault="00C87D46" w:rsidP="001A506D">
            <w:pPr>
              <w:spacing w:before="100" w:after="100"/>
              <w:jc w:val="both"/>
              <w:rPr>
                <w:ins w:id="2" w:author="Mike Kay" w:date="2022-05-18T16:54:00Z"/>
              </w:rPr>
            </w:pPr>
            <w:del w:id="3" w:author="Mike Kay" w:date="2022-05-18T16:55:00Z">
              <w:r w:rsidRPr="0071435F" w:rsidDel="00C87D46">
                <w:delText>A t</w:delText>
              </w:r>
            </w:del>
            <w:ins w:id="4" w:author="Mike Kay" w:date="2022-05-18T16:55:00Z">
              <w:r>
                <w:t>T</w:t>
              </w:r>
            </w:ins>
            <w:r w:rsidRPr="0071435F">
              <w:t>elephone call</w:t>
            </w:r>
            <w:ins w:id="5" w:author="Mike Kay" w:date="2022-05-18T16:55:00Z">
              <w:r>
                <w:t>s</w:t>
              </w:r>
            </w:ins>
            <w:r w:rsidRPr="0071435F">
              <w:t xml:space="preserve"> whose destination and/or origin is a </w:t>
            </w:r>
            <w:del w:id="6" w:author="Mike Kay" w:date="2022-05-18T16:55:00Z">
              <w:r w:rsidRPr="0071435F" w:rsidDel="00811E66">
                <w:delText xml:space="preserve">key on the control desk telephone keyboard at a </w:delText>
              </w:r>
            </w:del>
            <w:r w:rsidRPr="00C87D46">
              <w:rPr>
                <w:b/>
                <w:bCs/>
              </w:rPr>
              <w:t>Control Centre</w:t>
            </w:r>
            <w:ins w:id="7" w:author="Antony Johnson" w:date="2022-05-20T18:45:00Z">
              <w:r w:rsidR="001843C3" w:rsidRPr="00CA10D5">
                <w:rPr>
                  <w:bCs/>
                </w:rPr>
                <w:t xml:space="preserve"> or</w:t>
              </w:r>
              <w:r w:rsidR="001843C3">
                <w:rPr>
                  <w:b/>
                  <w:bCs/>
                </w:rPr>
                <w:t xml:space="preserve"> Control Point</w:t>
              </w:r>
            </w:ins>
            <w:ins w:id="8" w:author="Mike Kay" w:date="2022-05-18T16:56:00Z">
              <w:r w:rsidR="0064559B">
                <w:t xml:space="preserve">, either from </w:t>
              </w:r>
            </w:ins>
            <w:ins w:id="9" w:author="Mike Kay" w:date="2022-05-20T05:29:00Z">
              <w:r w:rsidR="00301AD7">
                <w:t>dedicated</w:t>
              </w:r>
            </w:ins>
            <w:ins w:id="10" w:author="Mike Kay" w:date="2022-05-18T16:56:00Z">
              <w:r w:rsidR="0064559B">
                <w:t xml:space="preserve"> </w:t>
              </w:r>
              <w:del w:id="11" w:author="Creighton, Alan" w:date="2022-05-24T15:41:00Z">
                <w:r w:rsidR="00B21718" w:rsidRPr="0071435F" w:rsidDel="00063513">
                  <w:delText>key</w:delText>
                </w:r>
              </w:del>
            </w:ins>
            <w:ins w:id="12" w:author="Mike Kay" w:date="2022-05-20T05:29:00Z">
              <w:del w:id="13" w:author="Creighton, Alan" w:date="2022-05-24T15:41:00Z">
                <w:r w:rsidR="00301AD7" w:rsidDel="00063513">
                  <w:delText>s</w:delText>
                </w:r>
              </w:del>
            </w:ins>
            <w:ins w:id="14" w:author="Mike Kay" w:date="2022-05-18T16:56:00Z">
              <w:del w:id="15" w:author="Creighton, Alan" w:date="2022-05-24T15:41:00Z">
                <w:r w:rsidR="00B21718" w:rsidRPr="0071435F" w:rsidDel="00063513">
                  <w:delText xml:space="preserve"> on the </w:delText>
                </w:r>
              </w:del>
              <w:r w:rsidR="00B21718" w:rsidRPr="0071435F">
                <w:t xml:space="preserve">control desk telephone </w:t>
              </w:r>
              <w:del w:id="16" w:author="Creighton, Alan" w:date="2022-05-24T15:41:00Z">
                <w:r w:rsidR="00B21718" w:rsidRPr="0071435F" w:rsidDel="00063513">
                  <w:delText>keyboard</w:delText>
                </w:r>
              </w:del>
            </w:ins>
            <w:ins w:id="17" w:author="Mike Kay" w:date="2022-05-20T05:14:00Z">
              <w:del w:id="18" w:author="Creighton, Alan" w:date="2022-05-24T15:41:00Z">
                <w:r w:rsidR="00884BD6" w:rsidDel="00063513">
                  <w:delText xml:space="preserve"> </w:delText>
                </w:r>
              </w:del>
            </w:ins>
            <w:ins w:id="19" w:author="Creighton, Alan" w:date="2022-05-24T15:41:00Z">
              <w:r w:rsidR="00063513">
                <w:t xml:space="preserve">systems </w:t>
              </w:r>
            </w:ins>
            <w:ins w:id="20" w:author="Mike Kay" w:date="2022-05-20T05:14:00Z">
              <w:r w:rsidR="00884BD6">
                <w:t>or dedicated telephone handset</w:t>
              </w:r>
            </w:ins>
            <w:ins w:id="21" w:author="Mike Kay" w:date="2022-05-20T05:29:00Z">
              <w:del w:id="22" w:author="Creighton, Alan" w:date="2022-05-24T15:42:00Z">
                <w:r w:rsidR="002E3E26" w:rsidDel="00063513">
                  <w:delText>(</w:delText>
                </w:r>
              </w:del>
              <w:r w:rsidR="002E3E26">
                <w:t>s</w:t>
              </w:r>
              <w:del w:id="23" w:author="Creighton, Alan" w:date="2022-05-24T15:42:00Z">
                <w:r w:rsidR="002E3E26" w:rsidDel="00063513">
                  <w:delText>)</w:delText>
                </w:r>
              </w:del>
            </w:ins>
            <w:ins w:id="24" w:author="Mike Kay" w:date="2022-05-18T16:56:00Z">
              <w:r w:rsidR="00B21718">
                <w:t>,</w:t>
              </w:r>
            </w:ins>
            <w:r w:rsidRPr="0071435F">
              <w:t xml:space="preserve"> and which, for the purpose of </w:t>
            </w:r>
            <w:r w:rsidRPr="00C87D46">
              <w:rPr>
                <w:b/>
                <w:bCs/>
              </w:rPr>
              <w:t>Control Telephony</w:t>
            </w:r>
            <w:r w:rsidRPr="0071435F">
              <w:t xml:space="preserve">, </w:t>
            </w:r>
            <w:del w:id="25" w:author="Mike Kay" w:date="2022-05-20T05:29:00Z">
              <w:r w:rsidRPr="0071435F" w:rsidDel="002E3E26">
                <w:delText xml:space="preserve">has </w:delText>
              </w:r>
            </w:del>
            <w:ins w:id="26" w:author="Mike Kay" w:date="2022-05-20T05:29:00Z">
              <w:r w:rsidR="002E3E26" w:rsidRPr="0071435F">
                <w:t>ha</w:t>
              </w:r>
              <w:r w:rsidR="002E3E26">
                <w:t>ve</w:t>
              </w:r>
              <w:r w:rsidR="002E3E26" w:rsidRPr="0071435F">
                <w:t xml:space="preserve"> </w:t>
              </w:r>
            </w:ins>
            <w:r w:rsidRPr="0071435F">
              <w:t>the right to exercise priority over (</w:t>
            </w:r>
            <w:proofErr w:type="spellStart"/>
            <w:r w:rsidRPr="0071435F">
              <w:t>ie</w:t>
            </w:r>
            <w:proofErr w:type="spellEnd"/>
            <w:del w:id="27" w:author="Mike Kay" w:date="2022-05-18T16:56:00Z">
              <w:r w:rsidRPr="0071435F" w:rsidDel="00B21718">
                <w:delText>.</w:delText>
              </w:r>
            </w:del>
            <w:r w:rsidRPr="0071435F">
              <w:t xml:space="preserve"> disconnect) a call of a lower status.</w:t>
            </w:r>
          </w:p>
        </w:tc>
      </w:tr>
      <w:tr w:rsidR="00DF57CC" w:rsidRPr="00313DD0" w14:paraId="3B216139" w14:textId="77777777" w:rsidTr="00FC5752">
        <w:trPr>
          <w:ins w:id="28" w:author="Antony Johnson" w:date="2022-05-18T15:57:00Z"/>
        </w:trPr>
        <w:tc>
          <w:tcPr>
            <w:tcW w:w="2263" w:type="dxa"/>
          </w:tcPr>
          <w:p w14:paraId="55806505" w14:textId="5D298688" w:rsidR="00DF57CC" w:rsidRPr="00313DD0" w:rsidRDefault="00DF57CC" w:rsidP="00313DD0">
            <w:pPr>
              <w:rPr>
                <w:ins w:id="29" w:author="Antony Johnson" w:date="2022-05-18T15:57:00Z"/>
                <w:rFonts w:cs="Arial"/>
                <w:b/>
              </w:rPr>
            </w:pPr>
            <w:r>
              <w:rPr>
                <w:rFonts w:cs="Arial"/>
                <w:b/>
              </w:rPr>
              <w:t>Control Telephony</w:t>
            </w:r>
          </w:p>
        </w:tc>
        <w:tc>
          <w:tcPr>
            <w:tcW w:w="6753" w:type="dxa"/>
          </w:tcPr>
          <w:p w14:paraId="39B04A5B" w14:textId="23E1D060" w:rsidR="00DF57CC" w:rsidRPr="00313DD0" w:rsidRDefault="006B0F5C" w:rsidP="00313DD0">
            <w:pPr>
              <w:spacing w:before="100" w:after="100"/>
              <w:jc w:val="both"/>
              <w:rPr>
                <w:ins w:id="30" w:author="Antony Johnson" w:date="2022-05-18T15:57:00Z"/>
                <w:rFonts w:cs="Arial"/>
                <w:b/>
                <w:bCs/>
              </w:rPr>
            </w:pPr>
            <w:r>
              <w:t xml:space="preserve">The principal method by which a </w:t>
            </w:r>
            <w:r w:rsidRPr="006B0F5C">
              <w:rPr>
                <w:b/>
                <w:bCs/>
              </w:rPr>
              <w:t>User's Responsible Engineer/Operator</w:t>
            </w:r>
            <w:ins w:id="31" w:author="Antony Johnson" w:date="2022-05-18T16:00:00Z">
              <w:r w:rsidR="007C2029" w:rsidRPr="001843C3">
                <w:t>,</w:t>
              </w:r>
            </w:ins>
            <w:r>
              <w:t xml:space="preserve"> </w:t>
            </w:r>
            <w:ins w:id="32" w:author="Antony Johnson" w:date="2022-05-18T16:00:00Z">
              <w:r w:rsidR="007C2029">
                <w:t>the</w:t>
              </w:r>
            </w:ins>
            <w:ins w:id="33" w:author="Antony Johnson" w:date="2022-05-18T15:59:00Z">
              <w:r w:rsidR="00D259AD">
                <w:t xml:space="preserve"> relevant </w:t>
              </w:r>
              <w:r w:rsidR="00D259AD" w:rsidRPr="008B2A0A">
                <w:rPr>
                  <w:b/>
                  <w:bCs/>
                </w:rPr>
                <w:t>Transmission Licensees</w:t>
              </w:r>
            </w:ins>
            <w:ins w:id="34" w:author="Antony Johnson" w:date="2022-05-18T16:00:00Z">
              <w:r w:rsidR="007C2029">
                <w:rPr>
                  <w:b/>
                  <w:bCs/>
                </w:rPr>
                <w:t>’</w:t>
              </w:r>
            </w:ins>
            <w:ins w:id="35" w:author="Antony Johnson" w:date="2022-05-18T15:59:00Z">
              <w:r w:rsidR="00D259AD">
                <w:t xml:space="preserve"> </w:t>
              </w:r>
            </w:ins>
            <w:ins w:id="36" w:author="Creighton, Alan" w:date="2022-05-24T15:43:00Z">
              <w:r w:rsidR="001A506D" w:rsidRPr="006B0F5C">
                <w:rPr>
                  <w:b/>
                  <w:bCs/>
                </w:rPr>
                <w:t>Control Engineers</w:t>
              </w:r>
              <w:r w:rsidR="001A506D">
                <w:t xml:space="preserve"> </w:t>
              </w:r>
            </w:ins>
            <w:r>
              <w:t xml:space="preserve">and </w:t>
            </w:r>
            <w:r w:rsidRPr="006B0F5C">
              <w:rPr>
                <w:b/>
                <w:bCs/>
              </w:rPr>
              <w:t>The Company’s Control Engineer</w:t>
            </w:r>
            <w:del w:id="37" w:author="Antony Johnson" w:date="2022-05-18T16:00:00Z">
              <w:r w:rsidRPr="006B0F5C" w:rsidDel="002526D4">
                <w:rPr>
                  <w:b/>
                  <w:bCs/>
                </w:rPr>
                <w:delText>(</w:delText>
              </w:r>
            </w:del>
            <w:r w:rsidRPr="006B0F5C">
              <w:rPr>
                <w:b/>
                <w:bCs/>
              </w:rPr>
              <w:t>s</w:t>
            </w:r>
            <w:del w:id="38" w:author="Antony Johnson" w:date="2022-05-18T16:00:00Z">
              <w:r w:rsidRPr="006B0F5C" w:rsidDel="002526D4">
                <w:rPr>
                  <w:b/>
                  <w:bCs/>
                </w:rPr>
                <w:delText>)</w:delText>
              </w:r>
            </w:del>
            <w:r>
              <w:t xml:space="preserve"> speak to one another for the purposes of control of the </w:t>
            </w:r>
            <w:r w:rsidRPr="006B0F5C">
              <w:rPr>
                <w:b/>
                <w:bCs/>
              </w:rPr>
              <w:t>Total System</w:t>
            </w:r>
            <w:r>
              <w:t xml:space="preserve"> in both normal and emergency operating conditions.</w:t>
            </w:r>
          </w:p>
        </w:tc>
      </w:tr>
      <w:tr w:rsidR="00F83F5B" w:rsidRPr="00313DD0" w14:paraId="025B9D01" w14:textId="77777777" w:rsidTr="00FC5752">
        <w:trPr>
          <w:ins w:id="39" w:author="Creighton, Alan" w:date="2022-05-24T16:18:00Z"/>
        </w:trPr>
        <w:tc>
          <w:tcPr>
            <w:tcW w:w="2263" w:type="dxa"/>
          </w:tcPr>
          <w:p w14:paraId="60829967" w14:textId="163624A3" w:rsidR="00F83F5B" w:rsidRDefault="00F83F5B" w:rsidP="00313DD0">
            <w:pPr>
              <w:rPr>
                <w:ins w:id="40" w:author="Creighton, Alan" w:date="2022-05-24T16:18:00Z"/>
                <w:rFonts w:cs="Arial"/>
                <w:b/>
              </w:rPr>
            </w:pPr>
            <w:ins w:id="41" w:author="Creighton, Alan" w:date="2022-05-24T16:18:00Z">
              <w:r>
                <w:rPr>
                  <w:rFonts w:cs="Arial"/>
                  <w:b/>
                </w:rPr>
                <w:t>System Telephony</w:t>
              </w:r>
            </w:ins>
          </w:p>
        </w:tc>
        <w:tc>
          <w:tcPr>
            <w:tcW w:w="6753" w:type="dxa"/>
          </w:tcPr>
          <w:p w14:paraId="0D43F005" w14:textId="0704B63B" w:rsidR="00F83F5B" w:rsidRDefault="00F83F5B" w:rsidP="00F83F5B">
            <w:pPr>
              <w:spacing w:before="100" w:after="100"/>
              <w:jc w:val="both"/>
              <w:rPr>
                <w:ins w:id="42" w:author="Creighton, Alan" w:date="2022-05-24T16:18:00Z"/>
              </w:rPr>
            </w:pPr>
            <w:ins w:id="43" w:author="Creighton, Alan" w:date="2022-05-24T16:18:00Z">
              <w:r>
                <w:t xml:space="preserve">The </w:t>
              </w:r>
            </w:ins>
            <w:ins w:id="44" w:author="Creighton, Alan" w:date="2022-05-24T16:19:00Z">
              <w:r>
                <w:t>alternative</w:t>
              </w:r>
            </w:ins>
            <w:ins w:id="45" w:author="Creighton, Alan" w:date="2022-05-24T16:18:00Z">
              <w:r>
                <w:t xml:space="preserve"> method by which a </w:t>
              </w:r>
              <w:r w:rsidRPr="006B0F5C">
                <w:rPr>
                  <w:b/>
                  <w:bCs/>
                </w:rPr>
                <w:t>User's Responsible Engineer/Operator</w:t>
              </w:r>
              <w:r w:rsidRPr="001843C3">
                <w:t>,</w:t>
              </w:r>
              <w:r>
                <w:t xml:space="preserve"> the relevant </w:t>
              </w:r>
              <w:r w:rsidRPr="008B2A0A">
                <w:rPr>
                  <w:b/>
                  <w:bCs/>
                </w:rPr>
                <w:t>Transmission Licensees</w:t>
              </w:r>
              <w:r>
                <w:rPr>
                  <w:b/>
                  <w:bCs/>
                </w:rPr>
                <w:t>’</w:t>
              </w:r>
              <w:r>
                <w:t xml:space="preserve"> </w:t>
              </w:r>
              <w:r w:rsidRPr="006B0F5C">
                <w:rPr>
                  <w:b/>
                  <w:bCs/>
                </w:rPr>
                <w:t>Control Engineers</w:t>
              </w:r>
              <w:r>
                <w:t xml:space="preserve"> and </w:t>
              </w:r>
              <w:r w:rsidRPr="006B0F5C">
                <w:rPr>
                  <w:b/>
                  <w:bCs/>
                </w:rPr>
                <w:t>The Company’s Control Engineers</w:t>
              </w:r>
              <w:r>
                <w:t xml:space="preserve"> speak to one another for the purposes of control of the </w:t>
              </w:r>
              <w:r w:rsidRPr="006B0F5C">
                <w:rPr>
                  <w:b/>
                  <w:bCs/>
                </w:rPr>
                <w:t>Total System</w:t>
              </w:r>
              <w:r>
                <w:t xml:space="preserve"> in both normal and emergency operating conditions.</w:t>
              </w:r>
            </w:ins>
          </w:p>
        </w:tc>
      </w:tr>
      <w:tr w:rsidR="00313DD0" w:rsidRPr="00313DD0" w14:paraId="3FB672E1" w14:textId="77777777" w:rsidTr="001843C3">
        <w:trPr>
          <w:ins w:id="46" w:author="Antony Johnson" w:date="2022-03-18T04:22:00Z"/>
        </w:trPr>
        <w:tc>
          <w:tcPr>
            <w:tcW w:w="2263" w:type="dxa"/>
          </w:tcPr>
          <w:p w14:paraId="632676CF" w14:textId="77777777" w:rsidR="00313DD0" w:rsidRPr="00313DD0" w:rsidRDefault="00313DD0" w:rsidP="00313DD0">
            <w:pPr>
              <w:rPr>
                <w:ins w:id="47" w:author="Antony Johnson" w:date="2022-03-18T04:22:00Z"/>
              </w:rPr>
            </w:pPr>
            <w:ins w:id="48" w:author="Antony Johnson" w:date="2022-03-18T04:22:00Z">
              <w:r w:rsidRPr="00313DD0">
                <w:rPr>
                  <w:rFonts w:cs="Arial"/>
                  <w:b/>
                </w:rPr>
                <w:t>Critical Tools and Facilities</w:t>
              </w:r>
            </w:ins>
          </w:p>
        </w:tc>
        <w:tc>
          <w:tcPr>
            <w:tcW w:w="6753" w:type="dxa"/>
          </w:tcPr>
          <w:p w14:paraId="55A8DA8F" w14:textId="77777777" w:rsidR="00313DD0" w:rsidRPr="00313DD0" w:rsidRDefault="00313DD0" w:rsidP="00313DD0">
            <w:pPr>
              <w:spacing w:before="100" w:after="100"/>
              <w:jc w:val="both"/>
              <w:rPr>
                <w:ins w:id="49" w:author="Antony Johnson" w:date="2022-03-18T04:22:00Z"/>
                <w:rFonts w:cs="Arial"/>
                <w:b/>
                <w:bCs/>
              </w:rPr>
            </w:pPr>
            <w:ins w:id="50" w:author="Antony Johnson" w:date="2022-03-18T04:22:00Z">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ins>
          </w:p>
          <w:p w14:paraId="49D5875A" w14:textId="2903A90D" w:rsidR="00313DD0" w:rsidRPr="00313DD0" w:rsidRDefault="00313DD0" w:rsidP="00313DD0">
            <w:pPr>
              <w:spacing w:before="100" w:after="100"/>
              <w:jc w:val="both"/>
              <w:rPr>
                <w:ins w:id="51" w:author="Antony Johnson" w:date="2022-03-18T04:22:00Z"/>
                <w:rFonts w:cs="Arial"/>
              </w:rPr>
            </w:pPr>
            <w:ins w:id="52" w:author="Antony Johnson" w:date="2022-03-18T04:22:00Z">
              <w:r w:rsidRPr="00313DD0">
                <w:rPr>
                  <w:rFonts w:cs="Arial"/>
                </w:rPr>
                <w:t xml:space="preserve">In the case of </w:t>
              </w:r>
              <w:r w:rsidRPr="00313DD0">
                <w:rPr>
                  <w:rFonts w:cs="Arial"/>
                  <w:b/>
                  <w:bCs/>
                </w:rPr>
                <w:t>The Company</w:t>
              </w:r>
              <w:r w:rsidRPr="00313DD0">
                <w:rPr>
                  <w:rFonts w:cs="Arial"/>
                </w:rPr>
                <w:t xml:space="preserve"> include, but are not limited to</w:t>
              </w:r>
            </w:ins>
            <w:ins w:id="53" w:author="Creighton, Alan" w:date="2022-05-24T15:43:00Z">
              <w:r w:rsidR="001A506D">
                <w:rPr>
                  <w:rFonts w:cs="Arial"/>
                </w:rPr>
                <w:t>:</w:t>
              </w:r>
            </w:ins>
            <w:ins w:id="54" w:author="Antony Johnson" w:date="2022-05-06T16:21:00Z">
              <w:del w:id="55" w:author="Creighton, Alan" w:date="2022-05-24T15:43:00Z">
                <w:r w:rsidR="0030089C" w:rsidDel="001A506D">
                  <w:rPr>
                    <w:rFonts w:cs="Arial"/>
                  </w:rPr>
                  <w:delText>;</w:delText>
                </w:r>
              </w:del>
            </w:ins>
          </w:p>
          <w:p w14:paraId="1FB654A6" w14:textId="0C7917B7" w:rsidR="00313DD0" w:rsidRPr="00313DD0" w:rsidRDefault="00313DD0" w:rsidP="00313DD0">
            <w:pPr>
              <w:widowControl/>
              <w:numPr>
                <w:ilvl w:val="0"/>
                <w:numId w:val="17"/>
              </w:numPr>
              <w:spacing w:before="100" w:after="100" w:line="240" w:lineRule="auto"/>
              <w:jc w:val="both"/>
              <w:rPr>
                <w:ins w:id="56" w:author="Antony Johnson" w:date="2022-03-18T04:22:00Z"/>
                <w:rFonts w:cs="Arial"/>
              </w:rPr>
            </w:pPr>
            <w:ins w:id="57" w:author="Antony Johnson" w:date="2022-03-18T04:22:00Z">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load and </w:t>
              </w:r>
              <w:r w:rsidRPr="00313DD0">
                <w:rPr>
                  <w:rFonts w:cs="Arial"/>
                  <w:b/>
                  <w:bCs/>
                </w:rPr>
                <w:t>System Frequency</w:t>
              </w:r>
              <w:r w:rsidRPr="00313DD0">
                <w:rPr>
                  <w:rFonts w:cs="Arial"/>
                </w:rPr>
                <w:t xml:space="preserve"> control, alarms, real time system operation and operational security analysis including </w:t>
              </w:r>
              <w:proofErr w:type="gramStart"/>
              <w:r w:rsidRPr="00313DD0">
                <w:rPr>
                  <w:rFonts w:cs="Arial"/>
                </w:rPr>
                <w:t>off line</w:t>
              </w:r>
              <w:proofErr w:type="gramEnd"/>
              <w:r w:rsidRPr="00313DD0">
                <w:rPr>
                  <w:rFonts w:cs="Arial"/>
                </w:rPr>
                <w:t xml:space="preserve"> transmission analysis</w:t>
              </w:r>
            </w:ins>
            <w:ins w:id="58" w:author="Creighton, Alan" w:date="2022-05-24T15:43:00Z">
              <w:r w:rsidR="001A506D">
                <w:rPr>
                  <w:rFonts w:cs="Arial"/>
                </w:rPr>
                <w:t>;</w:t>
              </w:r>
            </w:ins>
            <w:ins w:id="59" w:author="Antony Johnson" w:date="2022-03-18T04:22:00Z">
              <w:del w:id="60" w:author="Creighton, Alan" w:date="2022-05-24T15:43:00Z">
                <w:r w:rsidRPr="00313DD0" w:rsidDel="001A506D">
                  <w:rPr>
                    <w:rFonts w:cs="Arial"/>
                  </w:rPr>
                  <w:delText>.</w:delText>
                </w:r>
              </w:del>
            </w:ins>
          </w:p>
          <w:p w14:paraId="30DA2CB0" w14:textId="1C8F7F9B" w:rsidR="00313DD0" w:rsidRPr="00313DD0" w:rsidRDefault="00313DD0" w:rsidP="00313DD0">
            <w:pPr>
              <w:widowControl/>
              <w:numPr>
                <w:ilvl w:val="0"/>
                <w:numId w:val="17"/>
              </w:numPr>
              <w:spacing w:before="100" w:after="100" w:line="240" w:lineRule="auto"/>
              <w:jc w:val="both"/>
              <w:rPr>
                <w:ins w:id="61" w:author="Antony Johnson" w:date="2022-03-18T04:22:00Z"/>
                <w:rFonts w:cs="Arial"/>
              </w:rPr>
            </w:pPr>
            <w:ins w:id="62" w:author="Antony Johnson" w:date="2022-03-18T04:22:00Z">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r w:rsidRPr="00313DD0">
                <w:rPr>
                  <w:rFonts w:cs="Arial"/>
                </w:rPr>
                <w:t>personnel</w:t>
              </w:r>
            </w:ins>
            <w:ins w:id="63" w:author="Creighton, Alan" w:date="2022-05-24T15:43:00Z">
              <w:r w:rsidR="001A506D">
                <w:rPr>
                  <w:rFonts w:cs="Arial"/>
                </w:rPr>
                <w:t>;</w:t>
              </w:r>
            </w:ins>
            <w:ins w:id="64" w:author="Antony Johnson" w:date="2022-03-18T04:22:00Z">
              <w:del w:id="65" w:author="Creighton, Alan" w:date="2022-05-24T15:43:00Z">
                <w:r w:rsidRPr="00313DD0" w:rsidDel="001A506D">
                  <w:rPr>
                    <w:rFonts w:cs="Arial"/>
                  </w:rPr>
                  <w:delText>.</w:delText>
                </w:r>
              </w:del>
            </w:ins>
          </w:p>
          <w:p w14:paraId="3CF1213F" w14:textId="481F12A8" w:rsidR="00313DD0" w:rsidRPr="00313DD0" w:rsidRDefault="00313DD0" w:rsidP="00313DD0">
            <w:pPr>
              <w:widowControl/>
              <w:numPr>
                <w:ilvl w:val="0"/>
                <w:numId w:val="17"/>
              </w:numPr>
              <w:spacing w:before="100" w:after="100" w:line="240" w:lineRule="auto"/>
              <w:jc w:val="both"/>
              <w:rPr>
                <w:ins w:id="66" w:author="Antony Johnson" w:date="2022-03-18T04:22:00Z"/>
                <w:rFonts w:cs="Arial"/>
              </w:rPr>
            </w:pPr>
            <w:ins w:id="67" w:author="Antony Johnson" w:date="2022-03-18T04:22:00Z">
              <w:r w:rsidRPr="00313DD0">
                <w:rPr>
                  <w:rFonts w:cs="Arial"/>
                  <w:b/>
                  <w:bCs/>
                </w:rPr>
                <w:t>Control Telephony</w:t>
              </w:r>
              <w:r w:rsidRPr="00313DD0">
                <w:rPr>
                  <w:rFonts w:cs="Arial"/>
                </w:rPr>
                <w:t xml:space="preserve"> systems as provided for in CC.6.5.1 – CC.6.5.5 and ECC.6.5.1 – ECC.6.5.5</w:t>
              </w:r>
            </w:ins>
            <w:ins w:id="68" w:author="Creighton, Alan" w:date="2022-05-24T15:43:00Z">
              <w:r w:rsidR="001A506D">
                <w:rPr>
                  <w:rFonts w:cs="Arial"/>
                </w:rPr>
                <w:t>;</w:t>
              </w:r>
            </w:ins>
            <w:ins w:id="69" w:author="Antony Johnson" w:date="2022-03-18T04:22:00Z">
              <w:del w:id="70" w:author="Creighton, Alan" w:date="2022-05-24T15:43:00Z">
                <w:r w:rsidRPr="00313DD0" w:rsidDel="001A506D">
                  <w:rPr>
                    <w:rFonts w:cs="Arial"/>
                  </w:rPr>
                  <w:delText>.</w:delText>
                </w:r>
              </w:del>
            </w:ins>
          </w:p>
          <w:p w14:paraId="09954867" w14:textId="6B1B9D75" w:rsidR="00313DD0" w:rsidRPr="00313DD0" w:rsidRDefault="00313DD0" w:rsidP="00313DD0">
            <w:pPr>
              <w:widowControl/>
              <w:numPr>
                <w:ilvl w:val="0"/>
                <w:numId w:val="17"/>
              </w:numPr>
              <w:spacing w:before="100" w:after="100" w:line="240" w:lineRule="auto"/>
              <w:jc w:val="both"/>
              <w:rPr>
                <w:ins w:id="71" w:author="Antony Johnson" w:date="2022-03-18T04:22:00Z"/>
                <w:rFonts w:cs="Arial"/>
              </w:rPr>
            </w:pPr>
            <w:ins w:id="72" w:author="Antony Johnson" w:date="2022-03-18T04:22:00Z">
              <w:r w:rsidRPr="00313DD0">
                <w:rPr>
                  <w:rFonts w:cs="Arial"/>
                </w:rPr>
                <w:t>Operational telephony as provided for in STCP 04-5</w:t>
              </w:r>
            </w:ins>
            <w:ins w:id="73" w:author="Creighton, Alan" w:date="2022-05-24T15:43:00Z">
              <w:r w:rsidR="001A506D">
                <w:rPr>
                  <w:rFonts w:cs="Arial"/>
                </w:rPr>
                <w:t>; and</w:t>
              </w:r>
            </w:ins>
            <w:ins w:id="74" w:author="Antony Johnson" w:date="2022-03-18T04:22:00Z">
              <w:del w:id="75" w:author="Creighton, Alan" w:date="2022-05-24T15:43:00Z">
                <w:r w:rsidRPr="00313DD0" w:rsidDel="001A506D">
                  <w:rPr>
                    <w:rFonts w:cs="Arial"/>
                  </w:rPr>
                  <w:delText>.</w:delText>
                </w:r>
              </w:del>
            </w:ins>
          </w:p>
          <w:p w14:paraId="3F075B14" w14:textId="77777777" w:rsidR="00313DD0" w:rsidRPr="00313DD0" w:rsidRDefault="00313DD0" w:rsidP="00313DD0">
            <w:pPr>
              <w:widowControl/>
              <w:numPr>
                <w:ilvl w:val="0"/>
                <w:numId w:val="17"/>
              </w:numPr>
              <w:spacing w:before="100" w:after="100" w:line="240" w:lineRule="auto"/>
              <w:jc w:val="both"/>
              <w:rPr>
                <w:ins w:id="76" w:author="Antony Johnson" w:date="2022-03-18T04:22:00Z"/>
                <w:rFonts w:cs="Arial"/>
              </w:rPr>
            </w:pPr>
            <w:ins w:id="77" w:author="Antony Johnson" w:date="2022-03-18T04:22:00Z">
              <w:r w:rsidRPr="00313DD0">
                <w:rPr>
                  <w:rFonts w:cs="Arial"/>
                </w:rPr>
                <w:t>Tools and communications systems to facilitate cross border operations.</w:t>
              </w:r>
            </w:ins>
          </w:p>
          <w:p w14:paraId="183DE8EE" w14:textId="3FDE867A" w:rsidR="00313DD0" w:rsidRPr="00313DD0" w:rsidRDefault="00313DD0" w:rsidP="00313DD0">
            <w:pPr>
              <w:spacing w:before="100" w:after="100"/>
              <w:ind w:left="10"/>
              <w:jc w:val="both"/>
              <w:rPr>
                <w:ins w:id="78" w:author="Antony Johnson" w:date="2022-03-18T04:22:00Z"/>
                <w:rFonts w:cs="Arial"/>
              </w:rPr>
            </w:pPr>
            <w:ins w:id="79" w:author="Antony Johnson" w:date="2022-03-18T04:22:00Z">
              <w:r w:rsidRPr="00313DD0">
                <w:rPr>
                  <w:rFonts w:cs="Arial"/>
                </w:rPr>
                <w:t xml:space="preserve">In the case of </w:t>
              </w:r>
              <w:r w:rsidRPr="00313DD0">
                <w:rPr>
                  <w:rFonts w:cs="Arial"/>
                  <w:b/>
                </w:rPr>
                <w:t>Generators</w:t>
              </w:r>
            </w:ins>
            <w:ins w:id="80" w:author="Antony Johnson" w:date="2022-05-16T16:03:00Z">
              <w:r w:rsidR="00A36FAC" w:rsidRPr="001843C3">
                <w:rPr>
                  <w:rFonts w:cs="Arial"/>
                  <w:bCs/>
                </w:rPr>
                <w:t>,</w:t>
              </w:r>
            </w:ins>
            <w:ins w:id="81" w:author="Antony Johnson" w:date="2022-03-18T04:22:00Z">
              <w:r w:rsidRPr="00313DD0">
                <w:rPr>
                  <w:rFonts w:cs="Arial"/>
                  <w:b/>
                </w:rPr>
                <w:t xml:space="preserve"> HVDC System Owners</w:t>
              </w:r>
            </w:ins>
            <w:ins w:id="82" w:author="Antony Johnson" w:date="2022-05-16T16:03:00Z">
              <w:r w:rsidR="00A36FAC" w:rsidRPr="001843C3">
                <w:rPr>
                  <w:rFonts w:cs="Arial"/>
                  <w:bCs/>
                </w:rPr>
                <w:t>,</w:t>
              </w:r>
            </w:ins>
            <w:ins w:id="83" w:author="Antony Johnson" w:date="2022-03-18T04:22:00Z">
              <w:r w:rsidRPr="00313DD0">
                <w:rPr>
                  <w:rFonts w:cs="Arial"/>
                  <w:b/>
                </w:rPr>
                <w:t xml:space="preserve"> DC Converter Station Owners</w:t>
              </w:r>
            </w:ins>
            <w:ins w:id="84" w:author="Antony Johnson" w:date="2022-05-16T16:03:00Z">
              <w:r w:rsidR="00A36FAC" w:rsidRPr="001843C3">
                <w:rPr>
                  <w:rFonts w:cs="Arial"/>
                  <w:bCs/>
                </w:rPr>
                <w:t>,</w:t>
              </w:r>
            </w:ins>
            <w:ins w:id="85" w:author="Antony Johnson" w:date="2022-05-16T16:04:00Z">
              <w:r w:rsidR="00A36FAC">
                <w:rPr>
                  <w:rFonts w:cs="Arial"/>
                  <w:b/>
                </w:rPr>
                <w:t xml:space="preserve"> Defence Service Providers</w:t>
              </w:r>
              <w:r w:rsidR="00A36FAC" w:rsidRPr="001843C3">
                <w:rPr>
                  <w:rFonts w:cs="Arial"/>
                  <w:bCs/>
                </w:rPr>
                <w:t>,</w:t>
              </w:r>
              <w:r w:rsidR="00A36FAC">
                <w:rPr>
                  <w:rFonts w:cs="Arial"/>
                  <w:b/>
                </w:rPr>
                <w:t xml:space="preserve"> Restoration Service Provider</w:t>
              </w:r>
              <w:r w:rsidR="00633BBF">
                <w:rPr>
                  <w:rFonts w:cs="Arial"/>
                  <w:b/>
                </w:rPr>
                <w:t>s</w:t>
              </w:r>
              <w:r w:rsidR="00A36FAC">
                <w:rPr>
                  <w:rFonts w:cs="Arial"/>
                  <w:b/>
                </w:rPr>
                <w:t xml:space="preserve"> </w:t>
              </w:r>
              <w:r w:rsidR="00A36FAC" w:rsidRPr="001843C3">
                <w:rPr>
                  <w:rFonts w:cs="Arial"/>
                  <w:bCs/>
                </w:rPr>
                <w:t>and</w:t>
              </w:r>
              <w:r w:rsidR="00A36FAC">
                <w:rPr>
                  <w:rFonts w:cs="Arial"/>
                  <w:b/>
                </w:rPr>
                <w:t xml:space="preserve"> </w:t>
              </w:r>
              <w:r w:rsidR="00633BBF" w:rsidRPr="008E374E">
                <w:rPr>
                  <w:rFonts w:cs="Arial"/>
                  <w:b/>
                </w:rPr>
                <w:t>Virtual Lead Part</w:t>
              </w:r>
              <w:r w:rsidR="00633BBF" w:rsidRPr="00D112E1">
                <w:rPr>
                  <w:rFonts w:cs="Arial"/>
                  <w:b/>
                </w:rPr>
                <w:t>ies</w:t>
              </w:r>
            </w:ins>
            <w:ins w:id="86" w:author="Creighton, Alan" w:date="2022-05-24T15:44:00Z">
              <w:r w:rsidR="001A506D">
                <w:rPr>
                  <w:rFonts w:cs="Arial"/>
                  <w:bCs/>
                </w:rPr>
                <w:t>:</w:t>
              </w:r>
            </w:ins>
            <w:ins w:id="87" w:author="Antony Johnson" w:date="2022-05-06T16:22:00Z">
              <w:del w:id="88" w:author="Creighton, Alan" w:date="2022-05-24T15:44:00Z">
                <w:r w:rsidR="0030089C" w:rsidRPr="006472C0" w:rsidDel="001A506D">
                  <w:rPr>
                    <w:rFonts w:cs="Arial"/>
                    <w:bCs/>
                  </w:rPr>
                  <w:delText>;</w:delText>
                </w:r>
              </w:del>
            </w:ins>
          </w:p>
          <w:p w14:paraId="1A1DC40F" w14:textId="1D7476F6" w:rsidR="00313DD0" w:rsidRPr="00313DD0" w:rsidRDefault="00313DD0" w:rsidP="00313DD0">
            <w:pPr>
              <w:widowControl/>
              <w:numPr>
                <w:ilvl w:val="0"/>
                <w:numId w:val="19"/>
              </w:numPr>
              <w:spacing w:before="100" w:after="100" w:line="240" w:lineRule="auto"/>
              <w:jc w:val="both"/>
              <w:rPr>
                <w:ins w:id="89" w:author="Antony Johnson" w:date="2022-03-18T04:22:00Z"/>
                <w:rFonts w:cs="Arial"/>
              </w:rPr>
            </w:pPr>
            <w:ins w:id="90" w:author="Antony Johnson" w:date="2022-03-18T04:22:00Z">
              <w:r w:rsidRPr="00313DD0">
                <w:rPr>
                  <w:rFonts w:cs="Arial"/>
                </w:rPr>
                <w:t xml:space="preserve">Tools for monitoring their </w:t>
              </w:r>
              <w:r w:rsidRPr="00313DD0">
                <w:rPr>
                  <w:rFonts w:cs="Arial"/>
                  <w:b/>
                  <w:bCs/>
                </w:rPr>
                <w:t xml:space="preserve">Plant </w:t>
              </w:r>
              <w:r w:rsidRPr="00313DD0">
                <w:rPr>
                  <w:rFonts w:cs="Arial"/>
                </w:rPr>
                <w:t>and</w:t>
              </w:r>
              <w:r w:rsidRPr="00313DD0">
                <w:rPr>
                  <w:rFonts w:cs="Arial"/>
                  <w:b/>
                  <w:bCs/>
                </w:rPr>
                <w:t xml:space="preserve"> Apparatus</w:t>
              </w:r>
            </w:ins>
            <w:ins w:id="91" w:author="Creighton, Alan" w:date="2022-05-24T15:44:00Z">
              <w:r w:rsidR="001A506D">
                <w:t>;</w:t>
              </w:r>
            </w:ins>
            <w:ins w:id="92" w:author="Antony Johnson" w:date="2022-03-18T04:22:00Z">
              <w:del w:id="93" w:author="Creighton, Alan" w:date="2022-05-24T15:44:00Z">
                <w:r w:rsidRPr="006472C0" w:rsidDel="001A506D">
                  <w:delText>.</w:delText>
                </w:r>
              </w:del>
            </w:ins>
          </w:p>
          <w:p w14:paraId="02F745E0" w14:textId="5558189A" w:rsidR="00313DD0" w:rsidRPr="00313DD0" w:rsidRDefault="00313DD0" w:rsidP="00313DD0">
            <w:pPr>
              <w:widowControl/>
              <w:numPr>
                <w:ilvl w:val="0"/>
                <w:numId w:val="19"/>
              </w:numPr>
              <w:spacing w:before="100" w:after="100" w:line="240" w:lineRule="auto"/>
              <w:jc w:val="both"/>
              <w:rPr>
                <w:ins w:id="94" w:author="Antony Johnson" w:date="2022-03-18T04:22:00Z"/>
                <w:rFonts w:cs="Arial"/>
              </w:rPr>
            </w:pPr>
            <w:ins w:id="95" w:author="Antony Johnson" w:date="2022-03-18T04:22:00Z">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ins>
            <w:ins w:id="96" w:author="Antony Johnson" w:date="2022-05-16T16:16:00Z">
              <w:r w:rsidR="005628E5">
                <w:rPr>
                  <w:rFonts w:cs="Arial"/>
                </w:rPr>
                <w:t xml:space="preserve">necessary for </w:t>
              </w:r>
              <w:r w:rsidR="005628E5" w:rsidRPr="001843C3">
                <w:rPr>
                  <w:rFonts w:cs="Arial"/>
                  <w:b/>
                  <w:bCs/>
                </w:rPr>
                <w:t>Black Start</w:t>
              </w:r>
              <w:r w:rsidR="005628E5">
                <w:rPr>
                  <w:rFonts w:cs="Arial"/>
                </w:rPr>
                <w:t xml:space="preserve"> </w:t>
              </w:r>
            </w:ins>
            <w:ins w:id="97" w:author="Antony Johnson" w:date="2022-03-18T04:22:00Z">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ins>
            <w:ins w:id="98" w:author="Creighton, Alan" w:date="2022-05-24T15:44:00Z">
              <w:r w:rsidR="001A506D">
                <w:rPr>
                  <w:rFonts w:cs="Arial"/>
                </w:rPr>
                <w:t>; and</w:t>
              </w:r>
            </w:ins>
            <w:ins w:id="99" w:author="Antony Johnson" w:date="2022-03-18T04:22:00Z">
              <w:del w:id="100" w:author="Creighton, Alan" w:date="2022-05-24T15:44:00Z">
                <w:r w:rsidRPr="00313DD0" w:rsidDel="001A506D">
                  <w:rPr>
                    <w:rFonts w:cs="Arial"/>
                  </w:rPr>
                  <w:delText>.</w:delText>
                </w:r>
              </w:del>
            </w:ins>
          </w:p>
          <w:p w14:paraId="63404E5B" w14:textId="77777777" w:rsidR="00313DD0" w:rsidRPr="00313DD0" w:rsidRDefault="00313DD0" w:rsidP="00313DD0">
            <w:pPr>
              <w:widowControl/>
              <w:numPr>
                <w:ilvl w:val="0"/>
                <w:numId w:val="19"/>
              </w:numPr>
              <w:spacing w:before="100" w:after="100" w:line="240" w:lineRule="auto"/>
              <w:jc w:val="both"/>
              <w:rPr>
                <w:ins w:id="101" w:author="Antony Johnson" w:date="2022-03-18T04:22:00Z"/>
                <w:rFonts w:cs="Arial"/>
              </w:rPr>
            </w:pPr>
            <w:ins w:id="102" w:author="Antony Johnson" w:date="2022-03-18T04:22:00Z">
              <w:r w:rsidRPr="00313DD0">
                <w:rPr>
                  <w:rFonts w:cs="Arial"/>
                  <w:b/>
                  <w:bCs/>
                </w:rPr>
                <w:lastRenderedPageBreak/>
                <w:t>Control Telephony</w:t>
              </w:r>
              <w:r w:rsidRPr="00313DD0">
                <w:rPr>
                  <w:rFonts w:cs="Arial"/>
                </w:rPr>
                <w:t xml:space="preserve"> as provided for in CC.6.5.1 – CC.6.5.5 and ECC.6.5.1 – ECC.6.5.5.</w:t>
              </w:r>
            </w:ins>
          </w:p>
          <w:p w14:paraId="350AEACE" w14:textId="2FB4A303" w:rsidR="00313DD0" w:rsidRPr="00313DD0" w:rsidRDefault="00313DD0" w:rsidP="00313DD0">
            <w:pPr>
              <w:spacing w:before="100" w:after="100"/>
              <w:ind w:left="10"/>
              <w:jc w:val="both"/>
              <w:rPr>
                <w:ins w:id="103" w:author="Antony Johnson" w:date="2022-03-18T04:22:00Z"/>
                <w:rFonts w:cs="Arial"/>
              </w:rPr>
            </w:pPr>
            <w:ins w:id="104" w:author="Antony Johnson" w:date="2022-03-18T04:22:00Z">
              <w:r w:rsidRPr="00313DD0">
                <w:rPr>
                  <w:rFonts w:cs="Arial"/>
                </w:rPr>
                <w:t xml:space="preserve">In the case of </w:t>
              </w:r>
              <w:r w:rsidRPr="00313DD0">
                <w:rPr>
                  <w:rFonts w:cs="Arial"/>
                  <w:b/>
                  <w:bCs/>
                </w:rPr>
                <w:t>Network Operators</w:t>
              </w:r>
            </w:ins>
            <w:ins w:id="105" w:author="Creighton, Alan" w:date="2022-05-24T15:44:00Z">
              <w:r w:rsidR="001A506D">
                <w:rPr>
                  <w:rFonts w:cs="Arial"/>
                </w:rPr>
                <w:t>:</w:t>
              </w:r>
            </w:ins>
            <w:ins w:id="106" w:author="Antony Johnson" w:date="2022-05-06T16:23:00Z">
              <w:del w:id="107" w:author="Creighton, Alan" w:date="2022-05-24T15:44:00Z">
                <w:r w:rsidR="006472C0" w:rsidRPr="006472C0" w:rsidDel="001A506D">
                  <w:rPr>
                    <w:rFonts w:cs="Arial"/>
                  </w:rPr>
                  <w:delText>;</w:delText>
                </w:r>
              </w:del>
            </w:ins>
          </w:p>
          <w:p w14:paraId="48769B40" w14:textId="2C069875" w:rsidR="001A506D" w:rsidRDefault="00313DD0" w:rsidP="00313DD0">
            <w:pPr>
              <w:widowControl/>
              <w:numPr>
                <w:ilvl w:val="0"/>
                <w:numId w:val="18"/>
              </w:numPr>
              <w:spacing w:before="100" w:after="100" w:line="240" w:lineRule="auto"/>
              <w:jc w:val="both"/>
              <w:rPr>
                <w:ins w:id="108" w:author="Creighton, Alan" w:date="2022-05-24T15:44:00Z"/>
                <w:rFonts w:cs="Arial"/>
              </w:rPr>
            </w:pPr>
            <w:ins w:id="109" w:author="Antony Johnson" w:date="2022-03-18T04:22:00Z">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w:t>
              </w:r>
              <w:proofErr w:type="gramStart"/>
              <w:r w:rsidRPr="00313DD0">
                <w:rPr>
                  <w:rFonts w:cs="Arial"/>
                </w:rPr>
                <w:t>off line</w:t>
              </w:r>
              <w:proofErr w:type="gramEnd"/>
              <w:r w:rsidRPr="00313DD0">
                <w:rPr>
                  <w:rFonts w:cs="Arial"/>
                </w:rPr>
                <w:t xml:space="preserve"> network analysis</w:t>
              </w:r>
              <w:del w:id="110" w:author="Creighton, Alan" w:date="2022-05-24T15:45:00Z">
                <w:r w:rsidRPr="00313DD0" w:rsidDel="001A506D">
                  <w:rPr>
                    <w:rFonts w:cs="Arial"/>
                  </w:rPr>
                  <w:delText>.</w:delText>
                </w:r>
              </w:del>
            </w:ins>
            <w:ins w:id="111" w:author="Creighton, Alan" w:date="2022-05-24T15:44:00Z">
              <w:r w:rsidR="001A506D">
                <w:rPr>
                  <w:rFonts w:cs="Arial"/>
                </w:rPr>
                <w:t>;</w:t>
              </w:r>
            </w:ins>
          </w:p>
          <w:p w14:paraId="7EDEA0F9" w14:textId="36606B71" w:rsidR="00313DD0" w:rsidRPr="00313DD0" w:rsidDel="001A506D" w:rsidRDefault="00313DD0" w:rsidP="00313DD0">
            <w:pPr>
              <w:widowControl/>
              <w:numPr>
                <w:ilvl w:val="0"/>
                <w:numId w:val="18"/>
              </w:numPr>
              <w:spacing w:before="100" w:after="100" w:line="240" w:lineRule="auto"/>
              <w:jc w:val="both"/>
              <w:rPr>
                <w:ins w:id="112" w:author="Antony Johnson" w:date="2022-03-18T04:22:00Z"/>
                <w:del w:id="113" w:author="Creighton, Alan" w:date="2022-05-24T15:44:00Z"/>
                <w:rFonts w:cs="Arial"/>
              </w:rPr>
            </w:pPr>
          </w:p>
          <w:p w14:paraId="3DD25CE1" w14:textId="1FF8CA7F" w:rsidR="00313DD0" w:rsidRPr="00313DD0" w:rsidRDefault="00313DD0" w:rsidP="00313DD0">
            <w:pPr>
              <w:widowControl/>
              <w:numPr>
                <w:ilvl w:val="0"/>
                <w:numId w:val="18"/>
              </w:numPr>
              <w:spacing w:before="100" w:after="100" w:line="240" w:lineRule="auto"/>
              <w:jc w:val="both"/>
              <w:rPr>
                <w:ins w:id="114" w:author="Antony Johnson" w:date="2022-03-18T04:22:00Z"/>
                <w:rFonts w:cs="Arial"/>
              </w:rPr>
            </w:pPr>
            <w:ins w:id="115" w:author="Antony Johnson" w:date="2022-03-18T04:22:00Z">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ins>
            <w:ins w:id="116" w:author="Creighton, Alan" w:date="2022-05-24T15:44:00Z">
              <w:r w:rsidR="001A506D">
                <w:rPr>
                  <w:rFonts w:cs="Arial"/>
                </w:rPr>
                <w:t>; and</w:t>
              </w:r>
            </w:ins>
            <w:ins w:id="117" w:author="Antony Johnson" w:date="2022-03-18T04:22:00Z">
              <w:del w:id="118" w:author="Creighton, Alan" w:date="2022-05-24T15:44:00Z">
                <w:r w:rsidRPr="00313DD0" w:rsidDel="001A506D">
                  <w:rPr>
                    <w:rFonts w:cs="Arial"/>
                  </w:rPr>
                  <w:delText>.</w:delText>
                </w:r>
              </w:del>
            </w:ins>
          </w:p>
          <w:p w14:paraId="4A41F748" w14:textId="77777777" w:rsidR="00313DD0" w:rsidRPr="00313DD0" w:rsidRDefault="00313DD0" w:rsidP="00313DD0">
            <w:pPr>
              <w:widowControl/>
              <w:numPr>
                <w:ilvl w:val="0"/>
                <w:numId w:val="18"/>
              </w:numPr>
              <w:spacing w:before="100" w:after="100" w:line="240" w:lineRule="auto"/>
              <w:jc w:val="both"/>
              <w:rPr>
                <w:ins w:id="119" w:author="Antony Johnson" w:date="2022-03-18T04:22:00Z"/>
                <w:rFonts w:cs="Arial"/>
              </w:rPr>
            </w:pPr>
            <w:ins w:id="120" w:author="Antony Johnson" w:date="2022-03-18T04:22:00Z">
              <w:r w:rsidRPr="00313DD0">
                <w:rPr>
                  <w:rFonts w:cs="Arial"/>
                  <w:b/>
                  <w:bCs/>
                </w:rPr>
                <w:t>Control Telephony</w:t>
              </w:r>
              <w:r w:rsidRPr="00313DD0">
                <w:rPr>
                  <w:rFonts w:cs="Arial"/>
                </w:rPr>
                <w:t xml:space="preserve"> as provided for in CC.6.5.1 – CC.6.5.5 and ECC.6.5.1 – ECC.6.5.5.</w:t>
              </w:r>
            </w:ins>
          </w:p>
          <w:p w14:paraId="5FB8734D" w14:textId="14138225" w:rsidR="00313DD0" w:rsidRPr="00313DD0" w:rsidRDefault="00313DD0" w:rsidP="00313DD0">
            <w:pPr>
              <w:spacing w:before="100" w:after="100"/>
              <w:ind w:left="10"/>
              <w:jc w:val="both"/>
              <w:rPr>
                <w:ins w:id="121" w:author="Antony Johnson" w:date="2022-03-18T04:22:00Z"/>
                <w:rFonts w:cs="Arial"/>
              </w:rPr>
            </w:pPr>
            <w:ins w:id="122" w:author="Antony Johnson" w:date="2022-03-18T04:22:00Z">
              <w:r w:rsidRPr="00313DD0">
                <w:rPr>
                  <w:rFonts w:cs="Arial"/>
                </w:rPr>
                <w:t xml:space="preserve">In the case of </w:t>
              </w:r>
              <w:r w:rsidRPr="00313DD0">
                <w:rPr>
                  <w:rFonts w:cs="Arial"/>
                  <w:b/>
                  <w:bCs/>
                </w:rPr>
                <w:t>Non-Embedded Customers</w:t>
              </w:r>
            </w:ins>
            <w:ins w:id="123" w:author="Creighton, Alan" w:date="2022-05-24T15:45:00Z">
              <w:r w:rsidR="001A506D">
                <w:rPr>
                  <w:rFonts w:cs="Arial"/>
                </w:rPr>
                <w:t>:</w:t>
              </w:r>
            </w:ins>
            <w:ins w:id="124" w:author="Antony Johnson" w:date="2022-05-06T16:23:00Z">
              <w:del w:id="125" w:author="Creighton, Alan" w:date="2022-05-24T15:45:00Z">
                <w:r w:rsidR="006472C0" w:rsidRPr="006472C0" w:rsidDel="001A506D">
                  <w:rPr>
                    <w:rFonts w:cs="Arial"/>
                  </w:rPr>
                  <w:delText>;</w:delText>
                </w:r>
              </w:del>
            </w:ins>
          </w:p>
          <w:p w14:paraId="422C2B43" w14:textId="4B747D6A" w:rsidR="00313DD0" w:rsidRPr="00313DD0" w:rsidRDefault="00313DD0" w:rsidP="00313DD0">
            <w:pPr>
              <w:widowControl/>
              <w:numPr>
                <w:ilvl w:val="0"/>
                <w:numId w:val="20"/>
              </w:numPr>
              <w:spacing w:before="100" w:after="100" w:line="240" w:lineRule="auto"/>
              <w:jc w:val="both"/>
              <w:rPr>
                <w:ins w:id="126" w:author="Antony Johnson" w:date="2022-03-18T04:22:00Z"/>
                <w:rFonts w:cs="Arial"/>
              </w:rPr>
            </w:pPr>
            <w:ins w:id="127" w:author="Antony Johnson" w:date="2022-03-18T04:22:00Z">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operation</w:t>
              </w:r>
            </w:ins>
            <w:ins w:id="128" w:author="Creighton, Alan" w:date="2022-05-24T15:45:00Z">
              <w:r w:rsidR="001A506D">
                <w:rPr>
                  <w:rFonts w:cs="Arial"/>
                </w:rPr>
                <w:t>;</w:t>
              </w:r>
            </w:ins>
            <w:ins w:id="129" w:author="Antony Johnson" w:date="2022-03-18T04:22:00Z">
              <w:del w:id="130" w:author="Creighton, Alan" w:date="2022-05-24T15:45:00Z">
                <w:r w:rsidRPr="00313DD0" w:rsidDel="001A506D">
                  <w:rPr>
                    <w:rFonts w:cs="Arial"/>
                  </w:rPr>
                  <w:delText xml:space="preserve">. </w:delText>
                </w:r>
              </w:del>
            </w:ins>
          </w:p>
          <w:p w14:paraId="7E3BE3C8" w14:textId="4EFC1948" w:rsidR="0012163A" w:rsidRDefault="00313DD0" w:rsidP="00313DD0">
            <w:pPr>
              <w:widowControl/>
              <w:numPr>
                <w:ilvl w:val="0"/>
                <w:numId w:val="20"/>
              </w:numPr>
              <w:spacing w:before="100" w:after="100" w:line="240" w:lineRule="auto"/>
              <w:jc w:val="both"/>
              <w:rPr>
                <w:ins w:id="131" w:author="Antony Johnson" w:date="2022-05-06T16:25:00Z"/>
                <w:rFonts w:cs="Arial"/>
              </w:rPr>
            </w:pPr>
            <w:ins w:id="132" w:author="Antony Johnson" w:date="2022-03-18T04:22:00Z">
              <w:r w:rsidRPr="00313DD0">
                <w:rPr>
                  <w:rFonts w:cs="Arial"/>
                </w:rPr>
                <w:t>The ability to control, protect and monitor</w:t>
              </w:r>
            </w:ins>
            <w:ins w:id="133" w:author="Antony Johnson" w:date="2022-05-16T16:15:00Z">
              <w:r w:rsidR="003C6DB7">
                <w:rPr>
                  <w:rFonts w:cs="Arial"/>
                </w:rPr>
                <w:t xml:space="preserve"> </w:t>
              </w:r>
              <w:r w:rsidR="003C6DB7" w:rsidRPr="00313DD0">
                <w:rPr>
                  <w:rFonts w:cs="Arial"/>
                </w:rPr>
                <w:t xml:space="preserve">those assets necessary for </w:t>
              </w:r>
              <w:r w:rsidR="003C6DB7" w:rsidRPr="00313DD0">
                <w:rPr>
                  <w:rFonts w:cs="Arial"/>
                  <w:b/>
                  <w:bCs/>
                </w:rPr>
                <w:t>Black Start</w:t>
              </w:r>
            </w:ins>
            <w:ins w:id="134" w:author="Antony Johnson" w:date="2022-03-18T04:22:00Z">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ins>
            <w:ins w:id="135" w:author="Creighton, Alan" w:date="2022-05-24T15:45:00Z">
              <w:r w:rsidR="001A506D">
                <w:rPr>
                  <w:rFonts w:cs="Arial"/>
                </w:rPr>
                <w:t>; and</w:t>
              </w:r>
            </w:ins>
            <w:ins w:id="136" w:author="Antony Johnson" w:date="2022-03-18T04:22:00Z">
              <w:del w:id="137" w:author="Creighton, Alan" w:date="2022-05-24T15:45:00Z">
                <w:r w:rsidRPr="00313DD0" w:rsidDel="001A506D">
                  <w:rPr>
                    <w:rFonts w:cs="Arial"/>
                  </w:rPr>
                  <w:delText>.</w:delText>
                </w:r>
              </w:del>
            </w:ins>
          </w:p>
          <w:p w14:paraId="7CF43587" w14:textId="46C05F70" w:rsidR="008E374E" w:rsidRPr="00D112E1" w:rsidRDefault="00313DD0" w:rsidP="00D112E1">
            <w:pPr>
              <w:widowControl/>
              <w:numPr>
                <w:ilvl w:val="0"/>
                <w:numId w:val="20"/>
              </w:numPr>
              <w:spacing w:before="100" w:after="100" w:line="240" w:lineRule="auto"/>
              <w:jc w:val="both"/>
              <w:rPr>
                <w:ins w:id="138" w:author="Antony Johnson" w:date="2022-03-18T04:22:00Z"/>
                <w:rFonts w:cs="Arial"/>
              </w:rPr>
            </w:pPr>
            <w:ins w:id="139" w:author="Antony Johnson" w:date="2022-03-18T04:22:00Z">
              <w:r w:rsidRPr="0012163A">
                <w:rPr>
                  <w:rFonts w:cs="Arial"/>
                  <w:b/>
                  <w:bCs/>
                </w:rPr>
                <w:t>Control Telephony</w:t>
              </w:r>
              <w:r w:rsidRPr="0012163A">
                <w:rPr>
                  <w:rFonts w:cs="Arial"/>
                </w:rPr>
                <w:t xml:space="preserve"> as provided for in CC.6.5.1 – CC.6.5.5 and ECC.6.5.1 – ECC.6.5.5.</w:t>
              </w:r>
            </w:ins>
          </w:p>
        </w:tc>
      </w:tr>
      <w:tr w:rsidR="00D112E1" w:rsidRPr="00313DD0" w14:paraId="57475526" w14:textId="77777777" w:rsidTr="00FC5752">
        <w:trPr>
          <w:ins w:id="140" w:author="Antony Johnson" w:date="2022-05-16T16:06:00Z"/>
        </w:trPr>
        <w:tc>
          <w:tcPr>
            <w:tcW w:w="2263" w:type="dxa"/>
          </w:tcPr>
          <w:p w14:paraId="7AD2A999" w14:textId="092EAFFC" w:rsidR="00D112E1" w:rsidRPr="00313DD0" w:rsidRDefault="00D112E1" w:rsidP="00313DD0">
            <w:pPr>
              <w:rPr>
                <w:ins w:id="141" w:author="Antony Johnson" w:date="2022-05-16T16:06:00Z"/>
                <w:rFonts w:cs="Arial"/>
                <w:b/>
              </w:rPr>
            </w:pPr>
            <w:ins w:id="142" w:author="Antony Johnson" w:date="2022-05-16T16:06:00Z">
              <w:r>
                <w:rPr>
                  <w:rFonts w:cs="Arial"/>
                  <w:b/>
                </w:rPr>
                <w:lastRenderedPageBreak/>
                <w:t>Virtual Lead Party</w:t>
              </w:r>
            </w:ins>
          </w:p>
        </w:tc>
        <w:tc>
          <w:tcPr>
            <w:tcW w:w="6753" w:type="dxa"/>
          </w:tcPr>
          <w:p w14:paraId="7EC1437F" w14:textId="3E8CB5C1" w:rsidR="00D112E1" w:rsidRPr="00313DD0" w:rsidRDefault="00D112E1" w:rsidP="00313DD0">
            <w:pPr>
              <w:spacing w:before="100" w:after="100"/>
              <w:jc w:val="both"/>
              <w:rPr>
                <w:ins w:id="143" w:author="Antony Johnson" w:date="2022-05-16T16:06:00Z"/>
                <w:rFonts w:cs="Arial"/>
                <w:b/>
                <w:bCs/>
              </w:rPr>
            </w:pPr>
            <w:ins w:id="144" w:author="Antony Johnson" w:date="2022-05-16T16:06:00Z">
              <w:r w:rsidRPr="00E71D0F">
                <w:rPr>
                  <w:rFonts w:cs="Arial"/>
                </w:rPr>
                <w:t>As defined in the</w:t>
              </w:r>
              <w:r>
                <w:rPr>
                  <w:rFonts w:cs="Arial"/>
                  <w:b/>
                  <w:bCs/>
                </w:rPr>
                <w:t xml:space="preserve"> BSC</w:t>
              </w:r>
            </w:ins>
          </w:p>
        </w:tc>
      </w:tr>
    </w:tbl>
    <w:p w14:paraId="5DC7BE50" w14:textId="77777777" w:rsidR="00D30320" w:rsidRPr="00C90F72" w:rsidRDefault="00D30320" w:rsidP="0030041B">
      <w:pPr>
        <w:rPr>
          <w:del w:id="145" w:author="Antony Johnson" w:date="2022-03-18T04:19:00Z"/>
          <w:b/>
        </w:rPr>
      </w:pPr>
    </w:p>
    <w:p w14:paraId="66C071CB" w14:textId="0D55506D" w:rsidR="00A528F7" w:rsidRPr="00313DD0" w:rsidRDefault="00A528F7">
      <w:pPr>
        <w:rPr>
          <w:b/>
        </w:rPr>
      </w:pPr>
    </w:p>
    <w:p w14:paraId="657266AE" w14:textId="6FD35B81" w:rsidR="00FF7A12" w:rsidRPr="00313DD0" w:rsidRDefault="00FF7A12">
      <w:pPr>
        <w:rPr>
          <w:b/>
          <w:i/>
        </w:rPr>
      </w:pPr>
      <w:r w:rsidRPr="00FF7A12">
        <w:rPr>
          <w:b/>
          <w:i/>
          <w:iCs/>
        </w:rPr>
        <w:t>Extracts from General Conditions</w:t>
      </w:r>
    </w:p>
    <w:p w14:paraId="52DCDD20" w14:textId="77777777" w:rsidR="00D96658" w:rsidRDefault="00D96658" w:rsidP="0030041B">
      <w:pPr>
        <w:rPr>
          <w:del w:id="146" w:author="Antony Johnson" w:date="2022-03-18T04:19:00Z"/>
          <w:b/>
        </w:rPr>
      </w:pPr>
    </w:p>
    <w:p w14:paraId="7E1BFB33" w14:textId="77777777" w:rsidR="00D96658" w:rsidRDefault="00370B39" w:rsidP="0030041B">
      <w:pPr>
        <w:rPr>
          <w:del w:id="147" w:author="Antony Johnson" w:date="2022-03-18T04:19:00Z"/>
          <w:b/>
        </w:rPr>
      </w:pPr>
      <w:del w:id="148" w:author="Antony Johnson" w:date="2022-03-18T04:19:00Z">
        <w:r>
          <w:delText xml:space="preserve">GC.16 </w:delText>
        </w:r>
        <w:r>
          <w:tab/>
          <w:delText>Not used</w:delText>
        </w:r>
      </w:del>
    </w:p>
    <w:p w14:paraId="3C4E583B" w14:textId="77777777" w:rsidR="00033517" w:rsidRPr="00033517" w:rsidRDefault="00033517" w:rsidP="00033517">
      <w:pPr>
        <w:ind w:left="993" w:hanging="993"/>
        <w:rPr>
          <w:ins w:id="149" w:author="Antony Johnson" w:date="2022-03-18T04:19:00Z"/>
          <w:rFonts w:cs="Arial"/>
          <w:b/>
          <w:bCs/>
          <w:snapToGrid/>
        </w:rPr>
      </w:pPr>
      <w:ins w:id="150" w:author="Antony Johnson" w:date="2022-03-18T04:19:00Z">
        <w:r w:rsidRPr="00033517">
          <w:t xml:space="preserve">GC.16 </w:t>
        </w:r>
        <w:r w:rsidRPr="00033517">
          <w:tab/>
          <w:t>SYSTEM DEFENCE PLAN, SYSTEM RESTORATION AND TEST PLAN</w:t>
        </w:r>
      </w:ins>
    </w:p>
    <w:p w14:paraId="249BA095" w14:textId="77777777" w:rsidR="00033517" w:rsidRPr="00033517" w:rsidRDefault="00033517" w:rsidP="00033517">
      <w:pPr>
        <w:rPr>
          <w:ins w:id="151" w:author="Antony Johnson" w:date="2022-03-18T04:19:00Z"/>
        </w:rPr>
      </w:pPr>
    </w:p>
    <w:p w14:paraId="016C431C" w14:textId="77777777" w:rsidR="00033517" w:rsidRPr="00033517" w:rsidRDefault="00033517" w:rsidP="00033517">
      <w:pPr>
        <w:keepLines/>
        <w:tabs>
          <w:tab w:val="left" w:pos="1418"/>
        </w:tabs>
        <w:spacing w:after="120"/>
        <w:ind w:left="1418" w:hanging="1418"/>
        <w:jc w:val="both"/>
        <w:rPr>
          <w:ins w:id="152" w:author="Antony Johnson" w:date="2022-03-18T04:19:00Z"/>
          <w:color w:val="000000"/>
        </w:rPr>
      </w:pPr>
      <w:ins w:id="153" w:author="Antony Johnson" w:date="2022-03-18T04:19:00Z">
        <w:r w:rsidRPr="00033517">
          <w:rPr>
            <w:color w:val="000000"/>
          </w:rPr>
          <w:t xml:space="preserve">GC.16.1 </w:t>
        </w:r>
        <w:r w:rsidRPr="00033517">
          <w:rPr>
            <w:color w:val="000000"/>
          </w:rPr>
          <w:tab/>
          <w:t xml:space="preserve">In relation to the </w:t>
        </w:r>
        <w:r w:rsidRPr="00033517">
          <w:rPr>
            <w:b/>
            <w:color w:val="000000"/>
          </w:rPr>
          <w:t>System Defence Plan</w:t>
        </w:r>
        <w:r w:rsidRPr="00033517">
          <w:rPr>
            <w:bCs/>
            <w:color w:val="000000"/>
          </w:rPr>
          <w:t>,</w:t>
        </w:r>
        <w:r w:rsidRPr="00033517">
          <w:rPr>
            <w:b/>
            <w:color w:val="000000"/>
          </w:rPr>
          <w:t xml:space="preserve"> System Restoration Plan </w:t>
        </w:r>
        <w:r w:rsidRPr="00033517">
          <w:rPr>
            <w:bCs/>
            <w:color w:val="000000"/>
          </w:rPr>
          <w:t>and</w:t>
        </w:r>
        <w:r w:rsidRPr="00033517">
          <w:rPr>
            <w:b/>
            <w:color w:val="000000"/>
          </w:rPr>
          <w:t xml:space="preserve"> Test Plan</w:t>
        </w:r>
        <w:r w:rsidRPr="00033517">
          <w:rPr>
            <w:color w:val="000000"/>
          </w:rPr>
          <w:t xml:space="preserve"> the following provisions shall apply.</w:t>
        </w:r>
      </w:ins>
    </w:p>
    <w:p w14:paraId="31572785" w14:textId="20CD1ECA" w:rsidR="00033517" w:rsidRPr="00033517" w:rsidRDefault="00033517" w:rsidP="00033517">
      <w:pPr>
        <w:keepLines/>
        <w:tabs>
          <w:tab w:val="left" w:pos="1418"/>
          <w:tab w:val="left" w:pos="1843"/>
        </w:tabs>
        <w:spacing w:after="120"/>
        <w:ind w:left="1418" w:hanging="1418"/>
        <w:jc w:val="both"/>
        <w:rPr>
          <w:ins w:id="154" w:author="Antony Johnson" w:date="2022-03-18T04:19:00Z"/>
        </w:rPr>
      </w:pPr>
      <w:ins w:id="155" w:author="Antony Johnson" w:date="2022-03-18T04:19:00Z">
        <w:r w:rsidRPr="00033517">
          <w:t xml:space="preserve">GC.16.2 </w:t>
        </w:r>
        <w:r w:rsidRPr="00033517">
          <w:tab/>
          <w:t xml:space="preserve">If a </w:t>
        </w:r>
        <w:r w:rsidRPr="00033517">
          <w:rPr>
            <w:b/>
          </w:rPr>
          <w:t xml:space="preserve">User </w:t>
        </w:r>
        <w:r w:rsidRPr="00033517">
          <w:rPr>
            <w:bCs/>
          </w:rPr>
          <w:t>or</w:t>
        </w:r>
        <w:r w:rsidRPr="00033517">
          <w:rPr>
            <w:b/>
          </w:rPr>
          <w:t xml:space="preserve"> The Company</w:t>
        </w:r>
        <w:r w:rsidRPr="00033517">
          <w:t xml:space="preserve">, wishes to raise a change to the </w:t>
        </w:r>
        <w:r w:rsidRPr="00033517">
          <w:rPr>
            <w:b/>
            <w:bCs/>
          </w:rPr>
          <w:t>System Defence Plan</w:t>
        </w:r>
        <w:r w:rsidRPr="00033517">
          <w:t xml:space="preserve">, </w:t>
        </w:r>
        <w:r w:rsidRPr="00033517">
          <w:rPr>
            <w:b/>
            <w:bCs/>
          </w:rPr>
          <w:t>System Restoration Plan</w:t>
        </w:r>
        <w:r w:rsidRPr="00033517">
          <w:t xml:space="preserve"> or </w:t>
        </w:r>
        <w:r w:rsidRPr="00033517">
          <w:rPr>
            <w:b/>
            <w:bCs/>
          </w:rPr>
          <w:t>Test Plan</w:t>
        </w:r>
        <w:r w:rsidRPr="00033517">
          <w:t xml:space="preserve"> </w:t>
        </w:r>
      </w:ins>
      <w:ins w:id="156" w:author="Antony Johnson" w:date="2022-05-06T17:18:00Z">
        <w:r w:rsidR="00171E72">
          <w:t xml:space="preserve">they </w:t>
        </w:r>
      </w:ins>
      <w:ins w:id="157" w:author="Antony Johnson" w:date="2022-03-18T04:19:00Z">
        <w:r w:rsidRPr="00033517">
          <w:t xml:space="preserve">shall notify the </w:t>
        </w:r>
        <w:r w:rsidRPr="00033517">
          <w:rPr>
            <w:b/>
          </w:rPr>
          <w:t>Panel Secretary</w:t>
        </w:r>
        <w:r w:rsidRPr="00033517">
          <w:t xml:space="preserve"> of the </w:t>
        </w:r>
      </w:ins>
      <w:ins w:id="158" w:author="Antony Johnson" w:date="2022-05-06T17:19:00Z">
        <w:r w:rsidR="006167D0">
          <w:t xml:space="preserve">proposed </w:t>
        </w:r>
      </w:ins>
      <w:ins w:id="159" w:author="Antony Johnson" w:date="2022-03-18T04:19:00Z">
        <w:r w:rsidRPr="00033517">
          <w:t xml:space="preserve">change </w:t>
        </w:r>
      </w:ins>
      <w:ins w:id="160" w:author="Antony Johnson" w:date="2022-05-06T17:19:00Z">
        <w:r w:rsidR="00B4533D">
          <w:t xml:space="preserve">to </w:t>
        </w:r>
      </w:ins>
      <w:ins w:id="161" w:author="Antony Johnson" w:date="2022-03-18T04:19:00Z">
        <w:r w:rsidRPr="002A71FB">
          <w:t xml:space="preserve">the </w:t>
        </w:r>
        <w:r w:rsidRPr="00033517">
          <w:rPr>
            <w:b/>
          </w:rPr>
          <w:t>System Defence Plan</w:t>
        </w:r>
        <w:r w:rsidRPr="00033517">
          <w:rPr>
            <w:bCs/>
          </w:rPr>
          <w:t>,</w:t>
        </w:r>
        <w:r w:rsidRPr="00033517">
          <w:rPr>
            <w:b/>
          </w:rPr>
          <w:t xml:space="preserve"> System Restoration Plan </w:t>
        </w:r>
        <w:r w:rsidRPr="00033517">
          <w:rPr>
            <w:bCs/>
          </w:rPr>
          <w:t>or</w:t>
        </w:r>
        <w:r w:rsidRPr="00033517">
          <w:rPr>
            <w:b/>
          </w:rPr>
          <w:t xml:space="preserve"> Test Plan</w:t>
        </w:r>
        <w:r w:rsidRPr="00033517">
          <w:t xml:space="preserve">. </w:t>
        </w:r>
      </w:ins>
    </w:p>
    <w:p w14:paraId="7793E272" w14:textId="267D1B37" w:rsidR="00033517" w:rsidRPr="00033517" w:rsidRDefault="00033517" w:rsidP="00313DD0">
      <w:pPr>
        <w:keepLines/>
        <w:tabs>
          <w:tab w:val="left" w:pos="1418"/>
          <w:tab w:val="left" w:pos="1843"/>
        </w:tabs>
        <w:spacing w:after="120"/>
        <w:ind w:left="1418"/>
        <w:jc w:val="both"/>
        <w:rPr>
          <w:ins w:id="162" w:author="Antony Johnson" w:date="2022-03-18T04:19:00Z"/>
          <w:rFonts w:cs="Arial"/>
          <w:shd w:val="clear" w:color="auto" w:fill="FFFFFF"/>
        </w:rPr>
      </w:pPr>
      <w:ins w:id="163" w:author="Antony Johnson" w:date="2022-03-18T04:19:00Z">
        <w:r w:rsidRPr="00033517">
          <w:rPr>
            <w:rFonts w:cs="Arial"/>
          </w:rPr>
          <w:t>I</w:t>
        </w:r>
        <w:r w:rsidRPr="00033517">
          <w:rPr>
            <w:rFonts w:cs="Arial"/>
            <w:shd w:val="clear" w:color="auto" w:fill="FFFFFF"/>
          </w:rPr>
          <w:t xml:space="preserve">n respect of the </w:t>
        </w:r>
        <w:r w:rsidRPr="00033517">
          <w:rPr>
            <w:rFonts w:cs="Arial"/>
            <w:b/>
            <w:bCs/>
            <w:shd w:val="clear" w:color="auto" w:fill="FFFFFF"/>
          </w:rPr>
          <w:t>System Defence Plan</w:t>
        </w:r>
        <w:r w:rsidRPr="00033517">
          <w:rPr>
            <w:rFonts w:cs="Arial"/>
            <w:shd w:val="clear" w:color="auto" w:fill="FFFFFF"/>
          </w:rPr>
          <w:t xml:space="preserve"> the proposal shall not change the characteristics of the </w:t>
        </w:r>
        <w:r w:rsidRPr="00033517">
          <w:rPr>
            <w:rFonts w:cs="Arial"/>
            <w:b/>
            <w:bCs/>
            <w:shd w:val="clear" w:color="auto" w:fill="FFFFFF"/>
          </w:rPr>
          <w:t>Defence Service</w:t>
        </w:r>
        <w:r w:rsidRPr="00033517">
          <w:rPr>
            <w:rFonts w:cs="Arial"/>
            <w:shd w:val="clear" w:color="auto" w:fill="FFFFFF"/>
          </w:rPr>
          <w:t xml:space="preserve"> to be provided or the conditions for aggregation.  </w:t>
        </w:r>
        <w:r w:rsidRPr="00033517">
          <w:t>That notification must contain details of the proposal, including an explanation of why the proposal is being made.</w:t>
        </w:r>
      </w:ins>
    </w:p>
    <w:p w14:paraId="7F631F8A" w14:textId="4D4379A4" w:rsidR="00033517" w:rsidRDefault="00033517" w:rsidP="00033517">
      <w:pPr>
        <w:keepLines/>
        <w:tabs>
          <w:tab w:val="left" w:pos="1418"/>
          <w:tab w:val="left" w:pos="1843"/>
        </w:tabs>
        <w:spacing w:after="120"/>
        <w:ind w:left="1418"/>
        <w:jc w:val="both"/>
        <w:rPr>
          <w:ins w:id="164" w:author="Antony Johnson" w:date="2022-05-06T16:27:00Z"/>
        </w:rPr>
      </w:pPr>
      <w:ins w:id="165" w:author="Antony Johnson" w:date="2022-03-18T04:19:00Z">
        <w:r w:rsidRPr="00033517">
          <w:rPr>
            <w:rFonts w:cs="Arial"/>
          </w:rPr>
          <w:t>I</w:t>
        </w:r>
        <w:r w:rsidRPr="00033517">
          <w:rPr>
            <w:rFonts w:cs="Arial"/>
            <w:shd w:val="clear" w:color="auto" w:fill="FFFFFF"/>
          </w:rPr>
          <w:t xml:space="preserve">n respect of the </w:t>
        </w:r>
        <w:r w:rsidRPr="00033517">
          <w:rPr>
            <w:rFonts w:cs="Arial"/>
            <w:b/>
            <w:bCs/>
            <w:shd w:val="clear" w:color="auto" w:fill="FFFFFF"/>
          </w:rPr>
          <w:t>System Restoration Plan</w:t>
        </w:r>
        <w:r w:rsidRPr="00033517">
          <w:rPr>
            <w:rFonts w:cs="Arial"/>
            <w:shd w:val="clear" w:color="auto" w:fill="FFFFFF"/>
          </w:rPr>
          <w:t xml:space="preserve">, the proposal shall not change the characteristics of the </w:t>
        </w:r>
        <w:r w:rsidRPr="00033517">
          <w:rPr>
            <w:rFonts w:cs="Arial"/>
            <w:b/>
            <w:bCs/>
            <w:shd w:val="clear" w:color="auto" w:fill="FFFFFF"/>
          </w:rPr>
          <w:t>Restoration Service</w:t>
        </w:r>
        <w:r w:rsidRPr="00033517">
          <w:rPr>
            <w:rFonts w:cs="Arial"/>
            <w:shd w:val="clear" w:color="auto" w:fill="FFFFFF"/>
          </w:rPr>
          <w:t xml:space="preserve"> to be provided or conditions for aggregation or the target geographical distribution of power sources with </w:t>
        </w:r>
        <w:r w:rsidRPr="00033517">
          <w:rPr>
            <w:rFonts w:cs="Arial"/>
            <w:b/>
            <w:bCs/>
            <w:shd w:val="clear" w:color="auto" w:fill="FFFFFF"/>
          </w:rPr>
          <w:t>Black Start</w:t>
        </w:r>
        <w:r w:rsidRPr="00033517">
          <w:rPr>
            <w:rFonts w:cs="Arial"/>
            <w:shd w:val="clear" w:color="auto" w:fill="FFFFFF"/>
          </w:rPr>
          <w:t xml:space="preserve"> and island operation capabilities.  </w:t>
        </w:r>
        <w:r w:rsidRPr="00033517">
          <w:t>That notification must contain details of the proposal, including an explanation of why the proposal is being made.</w:t>
        </w:r>
        <w:del w:id="166" w:author="Creighton, Alan" w:date="2022-05-24T15:48:00Z">
          <w:r w:rsidRPr="00033517" w:rsidDel="001A506D">
            <w:delText xml:space="preserve"> </w:delText>
          </w:r>
        </w:del>
      </w:ins>
    </w:p>
    <w:p w14:paraId="7C943E83" w14:textId="496A3597" w:rsidR="005C59D2" w:rsidRPr="00033517" w:rsidRDefault="005C59D2" w:rsidP="00033517">
      <w:pPr>
        <w:keepLines/>
        <w:tabs>
          <w:tab w:val="left" w:pos="1418"/>
          <w:tab w:val="left" w:pos="1843"/>
        </w:tabs>
        <w:spacing w:after="120"/>
        <w:ind w:left="1418"/>
        <w:jc w:val="both"/>
        <w:rPr>
          <w:ins w:id="167" w:author="Antony Johnson" w:date="2022-03-18T04:19:00Z"/>
        </w:rPr>
      </w:pPr>
      <w:ins w:id="168" w:author="Antony Johnson" w:date="2022-05-06T16:27:00Z">
        <w:r w:rsidRPr="00033517">
          <w:rPr>
            <w:rFonts w:cs="Arial"/>
          </w:rPr>
          <w:t>I</w:t>
        </w:r>
        <w:r w:rsidRPr="00033517">
          <w:rPr>
            <w:rFonts w:cs="Arial"/>
            <w:shd w:val="clear" w:color="auto" w:fill="FFFFFF"/>
          </w:rPr>
          <w:t xml:space="preserve">n respect of the </w:t>
        </w:r>
        <w:r>
          <w:rPr>
            <w:rFonts w:cs="Arial"/>
            <w:b/>
            <w:bCs/>
            <w:shd w:val="clear" w:color="auto" w:fill="FFFFFF"/>
          </w:rPr>
          <w:t>Test</w:t>
        </w:r>
        <w:r w:rsidRPr="00033517">
          <w:rPr>
            <w:rFonts w:cs="Arial"/>
            <w:b/>
            <w:bCs/>
            <w:shd w:val="clear" w:color="auto" w:fill="FFFFFF"/>
          </w:rPr>
          <w:t xml:space="preserve"> Plan</w:t>
        </w:r>
        <w:r w:rsidRPr="00033517">
          <w:rPr>
            <w:rFonts w:cs="Arial"/>
            <w:shd w:val="clear" w:color="auto" w:fill="FFFFFF"/>
          </w:rPr>
          <w:t xml:space="preserve">, the proposal shall </w:t>
        </w:r>
      </w:ins>
      <w:ins w:id="169" w:author="Antony Johnson" w:date="2022-05-16T16:31:00Z">
        <w:r w:rsidR="004B71A8">
          <w:rPr>
            <w:rFonts w:cs="Arial"/>
            <w:shd w:val="clear" w:color="auto" w:fill="FFFFFF"/>
          </w:rPr>
          <w:t xml:space="preserve">include an explanation </w:t>
        </w:r>
        <w:r w:rsidR="00FC4491">
          <w:rPr>
            <w:rFonts w:cs="Arial"/>
            <w:shd w:val="clear" w:color="auto" w:fill="FFFFFF"/>
          </w:rPr>
          <w:t xml:space="preserve">of </w:t>
        </w:r>
      </w:ins>
      <w:ins w:id="170" w:author="Antony Johnson" w:date="2022-05-06T16:27:00Z">
        <w:r w:rsidRPr="00033517">
          <w:t>why the proposal is being made</w:t>
        </w:r>
      </w:ins>
      <w:ins w:id="171" w:author="Antony Johnson" w:date="2022-05-06T16:28:00Z">
        <w:r w:rsidR="00550B1E">
          <w:t>.</w:t>
        </w:r>
      </w:ins>
    </w:p>
    <w:p w14:paraId="18BDFDED" w14:textId="77777777" w:rsidR="00033517" w:rsidRPr="00033517" w:rsidRDefault="00033517" w:rsidP="00033517">
      <w:pPr>
        <w:keepLines/>
        <w:tabs>
          <w:tab w:val="left" w:pos="1418"/>
          <w:tab w:val="left" w:pos="1843"/>
        </w:tabs>
        <w:spacing w:after="120"/>
        <w:ind w:left="1418"/>
        <w:jc w:val="both"/>
        <w:rPr>
          <w:ins w:id="172" w:author="Antony Johnson" w:date="2022-03-18T04:19:00Z"/>
          <w:rFonts w:cs="Arial"/>
        </w:rPr>
      </w:pPr>
      <w:ins w:id="173" w:author="Antony Johnson" w:date="2022-03-18T04:19:00Z">
        <w:r w:rsidRPr="00033517">
          <w:t xml:space="preserve">Any such change proposals shall </w:t>
        </w:r>
        <w:proofErr w:type="gramStart"/>
        <w:r w:rsidRPr="00033517">
          <w:t>take into account</w:t>
        </w:r>
        <w:proofErr w:type="gramEnd"/>
        <w:r w:rsidRPr="00033517">
          <w:t xml:space="preserve"> the legitimate expectations, where necessary, of </w:t>
        </w:r>
        <w:r w:rsidRPr="00033517">
          <w:rPr>
            <w:b/>
            <w:bCs/>
          </w:rPr>
          <w:t>User’s</w:t>
        </w:r>
        <w:r w:rsidRPr="00033517">
          <w:t xml:space="preserve">, </w:t>
        </w:r>
        <w:r w:rsidRPr="00033517">
          <w:rPr>
            <w:b/>
            <w:bCs/>
          </w:rPr>
          <w:t>Defence Service Providers</w:t>
        </w:r>
        <w:r w:rsidRPr="00033517">
          <w:t xml:space="preserve"> or </w:t>
        </w:r>
        <w:r w:rsidRPr="00033517">
          <w:rPr>
            <w:b/>
            <w:bCs/>
          </w:rPr>
          <w:t>Restoration Service Providers</w:t>
        </w:r>
        <w:r w:rsidRPr="00033517">
          <w:t xml:space="preserve"> based on the initially specified or agreed requirements or methodologies.</w:t>
        </w:r>
      </w:ins>
    </w:p>
    <w:p w14:paraId="4BC32C43" w14:textId="77777777" w:rsidR="00033517" w:rsidRPr="00033517" w:rsidRDefault="00033517" w:rsidP="00033517">
      <w:pPr>
        <w:keepLines/>
        <w:tabs>
          <w:tab w:val="left" w:pos="1418"/>
          <w:tab w:val="left" w:pos="1843"/>
        </w:tabs>
        <w:spacing w:after="120"/>
        <w:jc w:val="both"/>
        <w:rPr>
          <w:ins w:id="174" w:author="Antony Johnson" w:date="2022-03-18T04:19:00Z"/>
        </w:rPr>
      </w:pPr>
    </w:p>
    <w:p w14:paraId="1985E4E7" w14:textId="77777777" w:rsidR="00033517" w:rsidRPr="00033517" w:rsidRDefault="00033517" w:rsidP="00033517">
      <w:pPr>
        <w:keepLines/>
        <w:tabs>
          <w:tab w:val="left" w:pos="1418"/>
        </w:tabs>
        <w:spacing w:after="120"/>
        <w:ind w:left="1418" w:hanging="1418"/>
        <w:jc w:val="both"/>
        <w:rPr>
          <w:ins w:id="175" w:author="Antony Johnson" w:date="2022-03-18T04:19:00Z"/>
          <w:color w:val="000000"/>
        </w:rPr>
      </w:pPr>
      <w:ins w:id="176" w:author="Antony Johnson" w:date="2022-03-18T04:19:00Z">
        <w:r w:rsidRPr="00033517">
          <w:rPr>
            <w:color w:val="000000"/>
          </w:rPr>
          <w:t>GC.16.3</w:t>
        </w:r>
        <w:r w:rsidRPr="00033517">
          <w:rPr>
            <w:color w:val="000000"/>
          </w:rPr>
          <w:tab/>
        </w:r>
        <w:r w:rsidRPr="00033517">
          <w:rPr>
            <w:color w:val="000000"/>
            <w:u w:val="single"/>
          </w:rPr>
          <w:t>Ordinary Procedure</w:t>
        </w:r>
      </w:ins>
    </w:p>
    <w:p w14:paraId="4A054834" w14:textId="0E0FB24E" w:rsidR="00BC752B" w:rsidRPr="00BC752B" w:rsidRDefault="00033517" w:rsidP="009E20C3">
      <w:pPr>
        <w:pStyle w:val="ListParagraph"/>
        <w:keepLines/>
        <w:numPr>
          <w:ilvl w:val="0"/>
          <w:numId w:val="24"/>
        </w:numPr>
        <w:tabs>
          <w:tab w:val="left" w:pos="1843"/>
        </w:tabs>
        <w:spacing w:after="120"/>
        <w:jc w:val="both"/>
        <w:rPr>
          <w:ins w:id="177" w:author="Antony Johnson" w:date="2022-05-06T17:28:00Z"/>
          <w:bCs/>
        </w:rPr>
      </w:pPr>
      <w:ins w:id="178" w:author="Antony Johnson" w:date="2022-03-18T04:19:00Z">
        <w:r w:rsidRPr="00033517">
          <w:t xml:space="preserve">Unless it is identified as an urgent proposal (in which case GC.16.4 applies) or unless the notifier requests that it be tabled at the next </w:t>
        </w:r>
        <w:r w:rsidRPr="00BC752B">
          <w:rPr>
            <w:b/>
          </w:rPr>
          <w:t>Panel</w:t>
        </w:r>
        <w:r w:rsidRPr="00033517">
          <w:t xml:space="preserve"> meeting, as soon as reasonably practicable following receipt of the notification, the </w:t>
        </w:r>
        <w:r w:rsidRPr="00BC752B">
          <w:rPr>
            <w:b/>
          </w:rPr>
          <w:t xml:space="preserve">Panel </w:t>
        </w:r>
        <w:r w:rsidRPr="007E4DAE">
          <w:rPr>
            <w:b/>
            <w:bCs/>
          </w:rPr>
          <w:t>Secretary</w:t>
        </w:r>
        <w:r w:rsidRPr="00033517">
          <w:t xml:space="preserve"> shall forward the proposal, with a covering paper, to</w:t>
        </w:r>
        <w:r w:rsidRPr="00BC752B">
          <w:rPr>
            <w:b/>
          </w:rPr>
          <w:t xml:space="preserve"> Panel</w:t>
        </w:r>
        <w:r w:rsidRPr="00033517">
          <w:t xml:space="preserve"> </w:t>
        </w:r>
        <w:r w:rsidRPr="00BC752B">
          <w:rPr>
            <w:b/>
            <w:bCs/>
          </w:rPr>
          <w:t>M</w:t>
        </w:r>
        <w:r w:rsidRPr="00BC752B">
          <w:rPr>
            <w:b/>
          </w:rPr>
          <w:t xml:space="preserve">embers </w:t>
        </w:r>
        <w:r w:rsidRPr="007E4DAE">
          <w:rPr>
            <w:bCs/>
          </w:rPr>
          <w:t xml:space="preserve">and </w:t>
        </w:r>
      </w:ins>
      <w:ins w:id="179" w:author="Antony Johnson" w:date="2022-05-06T17:28:00Z">
        <w:r w:rsidR="00BC752B" w:rsidRPr="00033517">
          <w:t>a consultation of not less than one month shall be undertaken</w:t>
        </w:r>
      </w:ins>
    </w:p>
    <w:p w14:paraId="0219961B" w14:textId="3066D0DA" w:rsidR="00033517" w:rsidRPr="00033517" w:rsidRDefault="00033517" w:rsidP="00033517">
      <w:pPr>
        <w:keepLines/>
        <w:tabs>
          <w:tab w:val="left" w:pos="1843"/>
        </w:tabs>
        <w:spacing w:after="120"/>
        <w:ind w:left="1843" w:hanging="425"/>
        <w:jc w:val="both"/>
        <w:rPr>
          <w:ins w:id="180" w:author="Antony Johnson" w:date="2022-03-18T04:19:00Z"/>
        </w:rPr>
      </w:pPr>
      <w:ins w:id="181" w:author="Antony Johnson" w:date="2022-03-18T04:19:00Z">
        <w:r w:rsidRPr="00033517">
          <w:t>(b)</w:t>
        </w:r>
        <w:r w:rsidRPr="00033517">
          <w:tab/>
          <w:t>If no objections are raised</w:t>
        </w:r>
      </w:ins>
      <w:ins w:id="182" w:author="Antony Johnson" w:date="2022-05-06T17:29:00Z">
        <w:r w:rsidR="008F037B">
          <w:t xml:space="preserve"> following the consultation</w:t>
        </w:r>
      </w:ins>
      <w:ins w:id="183" w:author="Antony Johnson" w:date="2022-03-18T04:19:00Z">
        <w:r w:rsidRPr="00033517">
          <w:t xml:space="preserve">, then it shall be deemed approved, and </w:t>
        </w:r>
        <w:r w:rsidRPr="00033517">
          <w:rPr>
            <w:b/>
          </w:rPr>
          <w:t>The Company</w:t>
        </w:r>
        <w:r w:rsidRPr="00033517">
          <w:t xml:space="preserve"> shall make the change to the </w:t>
        </w:r>
        <w:r w:rsidRPr="00033517">
          <w:rPr>
            <w:b/>
            <w:bCs/>
          </w:rPr>
          <w:t xml:space="preserve">System Defence Plan </w:t>
        </w:r>
        <w:r w:rsidRPr="00033517">
          <w:t xml:space="preserve">or the </w:t>
        </w:r>
        <w:r w:rsidRPr="00033517">
          <w:rPr>
            <w:b/>
            <w:bCs/>
          </w:rPr>
          <w:t>System Restoration Plan</w:t>
        </w:r>
      </w:ins>
      <w:ins w:id="184" w:author="Antony Johnson" w:date="2022-05-06T17:29:00Z">
        <w:r w:rsidR="008F037B">
          <w:rPr>
            <w:b/>
            <w:bCs/>
          </w:rPr>
          <w:t xml:space="preserve"> </w:t>
        </w:r>
        <w:r w:rsidR="008F037B" w:rsidRPr="00E71D0F">
          <w:t xml:space="preserve">or the </w:t>
        </w:r>
        <w:r w:rsidR="008F037B">
          <w:rPr>
            <w:b/>
            <w:bCs/>
          </w:rPr>
          <w:t>Test Plan</w:t>
        </w:r>
      </w:ins>
      <w:ins w:id="185" w:author="Antony Johnson" w:date="2022-03-18T04:19:00Z">
        <w:r w:rsidRPr="00033517">
          <w:t>,</w:t>
        </w:r>
      </w:ins>
      <w:ins w:id="186" w:author="Vincent, Graeme" w:date="2022-04-12T16:00:00Z">
        <w:r w:rsidR="00D25324">
          <w:t xml:space="preserve"> </w:t>
        </w:r>
      </w:ins>
      <w:ins w:id="187" w:author="Antony Johnson" w:date="2022-03-18T04:19:00Z">
        <w:r w:rsidRPr="00033517">
          <w:t xml:space="preserve">and the </w:t>
        </w:r>
        <w:r w:rsidRPr="00033517">
          <w:rPr>
            <w:b/>
            <w:bCs/>
          </w:rPr>
          <w:t>Panel Secretary</w:t>
        </w:r>
        <w:r w:rsidRPr="00033517">
          <w:t xml:space="preserve"> shall as soon as reasonably possible, publish it on </w:t>
        </w:r>
        <w:r w:rsidRPr="00033517">
          <w:rPr>
            <w:b/>
            <w:bCs/>
            <w:color w:val="000000"/>
          </w:rPr>
          <w:t>The Company’s</w:t>
        </w:r>
        <w:r w:rsidRPr="00033517">
          <w:t xml:space="preserve"> </w:t>
        </w:r>
        <w:r w:rsidRPr="00033517">
          <w:rPr>
            <w:b/>
            <w:bCs/>
          </w:rPr>
          <w:t>Website</w:t>
        </w:r>
        <w:r w:rsidRPr="00033517">
          <w:t xml:space="preserve"> and inform </w:t>
        </w:r>
        <w:r w:rsidRPr="00033517">
          <w:rPr>
            <w:b/>
            <w:bCs/>
          </w:rPr>
          <w:t>Users</w:t>
        </w:r>
        <w:r w:rsidRPr="00033517">
          <w:t xml:space="preserve"> and other persons who may be interested. </w:t>
        </w:r>
      </w:ins>
    </w:p>
    <w:p w14:paraId="2AA04946" w14:textId="1EC43208" w:rsidR="00033517" w:rsidRPr="00033517" w:rsidRDefault="00033517" w:rsidP="00033517">
      <w:pPr>
        <w:keepLines/>
        <w:tabs>
          <w:tab w:val="left" w:pos="1843"/>
        </w:tabs>
        <w:spacing w:after="120"/>
        <w:ind w:left="1843" w:hanging="425"/>
        <w:jc w:val="both"/>
        <w:rPr>
          <w:ins w:id="188" w:author="Antony Johnson" w:date="2022-03-18T04:19:00Z"/>
        </w:rPr>
      </w:pPr>
      <w:ins w:id="189" w:author="Antony Johnson" w:date="2022-03-18T04:19:00Z">
        <w:r w:rsidRPr="00033517">
          <w:t>(c)</w:t>
        </w:r>
        <w:r w:rsidRPr="00033517">
          <w:tab/>
          <w:t xml:space="preserve">If there is an objection (or if the notifier had requested that it be tabled at the next </w:t>
        </w:r>
        <w:r w:rsidRPr="00033517">
          <w:rPr>
            <w:b/>
          </w:rPr>
          <w:t xml:space="preserve">Panel </w:t>
        </w:r>
        <w:r w:rsidRPr="00033517">
          <w:t xml:space="preserve">meeting rather than being dealt with in writing), then the proposal to change the </w:t>
        </w:r>
        <w:r w:rsidRPr="00033517">
          <w:rPr>
            <w:b/>
            <w:bCs/>
          </w:rPr>
          <w:t>System Defence Plan</w:t>
        </w:r>
        <w:r w:rsidRPr="00033517">
          <w:t xml:space="preserve"> or </w:t>
        </w:r>
        <w:r w:rsidRPr="00033517">
          <w:rPr>
            <w:b/>
            <w:bCs/>
          </w:rPr>
          <w:t>System Restoration Plan</w:t>
        </w:r>
        <w:r w:rsidRPr="00033517">
          <w:t xml:space="preserve"> </w:t>
        </w:r>
      </w:ins>
      <w:ins w:id="190" w:author="Antony Johnson" w:date="2022-05-06T17:30:00Z">
        <w:r w:rsidR="008F037B">
          <w:t xml:space="preserve">or </w:t>
        </w:r>
        <w:r w:rsidR="001944B1" w:rsidRPr="00E71D0F">
          <w:rPr>
            <w:b/>
            <w:bCs/>
          </w:rPr>
          <w:t>Test Plan</w:t>
        </w:r>
        <w:r w:rsidR="001944B1">
          <w:t xml:space="preserve"> </w:t>
        </w:r>
      </w:ins>
      <w:ins w:id="191" w:author="Antony Johnson" w:date="2022-03-18T04:19:00Z">
        <w:r w:rsidRPr="00033517">
          <w:t xml:space="preserve">will be included </w:t>
        </w:r>
      </w:ins>
      <w:ins w:id="192" w:author="Creighton, Alan" w:date="2022-05-24T15:49:00Z">
        <w:r w:rsidR="001A506D">
          <w:t>o</w:t>
        </w:r>
      </w:ins>
      <w:ins w:id="193" w:author="Antony Johnson" w:date="2022-03-18T04:19:00Z">
        <w:del w:id="194" w:author="Creighton, Alan" w:date="2022-05-24T15:49:00Z">
          <w:r w:rsidRPr="00033517" w:rsidDel="001A506D">
            <w:delText>i</w:delText>
          </w:r>
        </w:del>
        <w:r w:rsidRPr="00033517">
          <w:t xml:space="preserve">n the agenda for the next </w:t>
        </w:r>
        <w:r w:rsidRPr="00033517">
          <w:rPr>
            <w:b/>
          </w:rPr>
          <w:t>Panel</w:t>
        </w:r>
        <w:r w:rsidRPr="00033517">
          <w:t xml:space="preserve"> meeting.</w:t>
        </w:r>
      </w:ins>
    </w:p>
    <w:p w14:paraId="6227D680" w14:textId="350522F4" w:rsidR="00033517" w:rsidRPr="00033517" w:rsidRDefault="00033517" w:rsidP="00033517">
      <w:pPr>
        <w:keepLines/>
        <w:tabs>
          <w:tab w:val="left" w:pos="1843"/>
        </w:tabs>
        <w:spacing w:after="120"/>
        <w:ind w:left="1843" w:hanging="425"/>
        <w:jc w:val="both"/>
        <w:rPr>
          <w:ins w:id="195" w:author="Antony Johnson" w:date="2022-03-18T04:19:00Z"/>
        </w:rPr>
      </w:pPr>
      <w:ins w:id="196" w:author="Antony Johnson" w:date="2022-03-18T04:19:00Z">
        <w:r w:rsidRPr="00033517">
          <w:t>(d)</w:t>
        </w:r>
        <w:r w:rsidRPr="00033517">
          <w:tab/>
          <w:t xml:space="preserve">If there is a majority consensus at the </w:t>
        </w:r>
        <w:r w:rsidRPr="00033517">
          <w:rPr>
            <w:b/>
          </w:rPr>
          <w:t xml:space="preserve">Panel </w:t>
        </w:r>
        <w:r w:rsidRPr="00033517">
          <w:t xml:space="preserve">meeting in favour of the proposal, </w:t>
        </w:r>
        <w:r w:rsidRPr="00033517">
          <w:rPr>
            <w:b/>
          </w:rPr>
          <w:t>The Company</w:t>
        </w:r>
        <w:r w:rsidRPr="00033517">
          <w:t xml:space="preserve"> will make the change to the </w:t>
        </w:r>
        <w:r w:rsidRPr="00033517">
          <w:rPr>
            <w:b/>
            <w:bCs/>
          </w:rPr>
          <w:t>System Defence Plan</w:t>
        </w:r>
        <w:r w:rsidRPr="00033517">
          <w:t xml:space="preserve"> or the </w:t>
        </w:r>
        <w:r w:rsidRPr="00033517">
          <w:rPr>
            <w:b/>
            <w:bCs/>
          </w:rPr>
          <w:t>System Restoration Plan</w:t>
        </w:r>
      </w:ins>
      <w:ins w:id="197" w:author="Antony Johnson" w:date="2022-05-06T17:30:00Z">
        <w:r w:rsidR="001944B1">
          <w:rPr>
            <w:b/>
            <w:bCs/>
          </w:rPr>
          <w:t xml:space="preserve"> </w:t>
        </w:r>
        <w:r w:rsidR="001944B1" w:rsidRPr="00E71D0F">
          <w:t>or</w:t>
        </w:r>
        <w:r w:rsidR="001944B1">
          <w:rPr>
            <w:b/>
            <w:bCs/>
          </w:rPr>
          <w:t xml:space="preserve"> Test Plan </w:t>
        </w:r>
      </w:ins>
      <w:ins w:id="198" w:author="Antony Johnson" w:date="2022-03-18T04:19:00Z">
        <w:del w:id="199" w:author="Creighton, Alan" w:date="2022-05-24T15:49:00Z">
          <w:r w:rsidRPr="00033517" w:rsidDel="001A506D">
            <w:rPr>
              <w:b/>
              <w:bCs/>
            </w:rPr>
            <w:delText xml:space="preserve"> </w:delText>
          </w:r>
        </w:del>
      </w:ins>
      <w:ins w:id="200" w:author="Antony Johnson" w:date="2022-05-06T16:29:00Z">
        <w:r w:rsidR="00550B1E" w:rsidRPr="00550B1E">
          <w:t xml:space="preserve">as soon as reasonably possible </w:t>
        </w:r>
      </w:ins>
      <w:ins w:id="201" w:author="Antony Johnson" w:date="2022-03-18T04:19:00Z">
        <w:r w:rsidRPr="00033517">
          <w:t xml:space="preserve">and the </w:t>
        </w:r>
        <w:r w:rsidRPr="00033517">
          <w:rPr>
            <w:b/>
            <w:bCs/>
          </w:rPr>
          <w:t>Panel Secretary</w:t>
        </w:r>
        <w:r w:rsidRPr="00033517">
          <w:t xml:space="preserve"> shall publish it on </w:t>
        </w:r>
        <w:r w:rsidRPr="00033517">
          <w:rPr>
            <w:b/>
            <w:bCs/>
            <w:color w:val="000000"/>
          </w:rPr>
          <w:t>The Company’s</w:t>
        </w:r>
        <w:r w:rsidRPr="00033517">
          <w:t xml:space="preserve"> </w:t>
        </w:r>
        <w:r w:rsidRPr="00033517">
          <w:rPr>
            <w:b/>
            <w:bCs/>
          </w:rPr>
          <w:t>Website</w:t>
        </w:r>
        <w:r w:rsidRPr="00033517">
          <w:t xml:space="preserve"> and inform</w:t>
        </w:r>
        <w:r w:rsidRPr="00033517">
          <w:rPr>
            <w:b/>
            <w:bCs/>
          </w:rPr>
          <w:t xml:space="preserve"> Users</w:t>
        </w:r>
        <w:r w:rsidRPr="00033517">
          <w:t xml:space="preserve"> and other persons who may be interested.</w:t>
        </w:r>
      </w:ins>
    </w:p>
    <w:p w14:paraId="2D5CD5B3" w14:textId="74CEC72F" w:rsidR="00033517" w:rsidRPr="00033517" w:rsidRDefault="00033517" w:rsidP="00033517">
      <w:pPr>
        <w:keepLines/>
        <w:tabs>
          <w:tab w:val="left" w:pos="1843"/>
        </w:tabs>
        <w:spacing w:after="120"/>
        <w:ind w:left="1843" w:hanging="425"/>
        <w:jc w:val="both"/>
        <w:rPr>
          <w:ins w:id="202" w:author="Antony Johnson" w:date="2022-03-18T04:19:00Z"/>
        </w:rPr>
      </w:pPr>
      <w:ins w:id="203" w:author="Antony Johnson" w:date="2022-03-18T04:19:00Z">
        <w:r w:rsidRPr="00033517">
          <w:t>(e)</w:t>
        </w:r>
        <w:r w:rsidRPr="00033517">
          <w:tab/>
          <w:t xml:space="preserve">If there is no such majority consensus, </w:t>
        </w:r>
        <w:r w:rsidRPr="00033517">
          <w:rPr>
            <w:b/>
          </w:rPr>
          <w:t>The Company</w:t>
        </w:r>
        <w:r w:rsidRPr="00033517">
          <w:t xml:space="preserve"> will establish a </w:t>
        </w:r>
        <w:r w:rsidRPr="00033517">
          <w:rPr>
            <w:b/>
          </w:rPr>
          <w:t xml:space="preserve">Panel </w:t>
        </w:r>
        <w:r w:rsidRPr="00033517">
          <w:t xml:space="preserve">working group if this was thought appropriate by a majority of the </w:t>
        </w:r>
        <w:r w:rsidRPr="00033517">
          <w:rPr>
            <w:b/>
            <w:bCs/>
          </w:rPr>
          <w:t>Panel</w:t>
        </w:r>
        <w:r w:rsidRPr="00033517">
          <w:t xml:space="preserve"> or the </w:t>
        </w:r>
        <w:r w:rsidRPr="00033517">
          <w:rPr>
            <w:b/>
            <w:bCs/>
          </w:rPr>
          <w:t>Authority</w:t>
        </w:r>
      </w:ins>
      <w:ins w:id="204" w:author="Antony Johnson" w:date="2022-05-06T17:31:00Z">
        <w:r w:rsidR="001944B1" w:rsidRPr="00E71D0F">
          <w:t>.</w:t>
        </w:r>
      </w:ins>
      <w:ins w:id="205" w:author="Antony Johnson" w:date="2022-03-18T04:19:00Z">
        <w:r w:rsidRPr="00033517">
          <w:t xml:space="preserve"> </w:t>
        </w:r>
      </w:ins>
      <w:ins w:id="206" w:author="Antony Johnson" w:date="2022-05-06T17:32:00Z">
        <w:r w:rsidR="00CA1D67">
          <w:t xml:space="preserve"> I</w:t>
        </w:r>
      </w:ins>
      <w:ins w:id="207" w:author="Antony Johnson" w:date="2022-05-06T17:33:00Z">
        <w:r w:rsidR="00E405FF">
          <w:t xml:space="preserve">f a </w:t>
        </w:r>
        <w:r w:rsidR="00E405FF" w:rsidRPr="00E71D0F">
          <w:rPr>
            <w:b/>
            <w:bCs/>
          </w:rPr>
          <w:t>Panel</w:t>
        </w:r>
        <w:r w:rsidR="00E405FF">
          <w:t xml:space="preserve"> working group is required </w:t>
        </w:r>
        <w:r w:rsidR="00A80767">
          <w:t xml:space="preserve">then the </w:t>
        </w:r>
      </w:ins>
      <w:ins w:id="208" w:author="Antony Johnson" w:date="2022-05-06T17:34:00Z">
        <w:r w:rsidR="00A80767">
          <w:t>procedure</w:t>
        </w:r>
      </w:ins>
      <w:ins w:id="209" w:author="Antony Johnson" w:date="2022-05-06T17:37:00Z">
        <w:r w:rsidR="007E4DAE">
          <w:t xml:space="preserve"> </w:t>
        </w:r>
        <w:r w:rsidR="00687C4B">
          <w:t>under GR15 shall ap</w:t>
        </w:r>
      </w:ins>
      <w:ins w:id="210" w:author="Antony Johnson" w:date="2022-05-06T17:38:00Z">
        <w:r w:rsidR="00687C4B">
          <w:t xml:space="preserve">ply unless otherwise directed by </w:t>
        </w:r>
        <w:r w:rsidR="00687C4B" w:rsidRPr="00E71D0F">
          <w:rPr>
            <w:b/>
            <w:bCs/>
          </w:rPr>
          <w:t>The Authority</w:t>
        </w:r>
        <w:r w:rsidR="00687C4B">
          <w:t>.</w:t>
        </w:r>
      </w:ins>
    </w:p>
    <w:p w14:paraId="65C24CDD" w14:textId="02F3094B" w:rsidR="00033517" w:rsidRPr="00033517" w:rsidRDefault="00033517" w:rsidP="00CA1D67">
      <w:pPr>
        <w:keepLines/>
        <w:tabs>
          <w:tab w:val="left" w:pos="1843"/>
        </w:tabs>
        <w:spacing w:after="120"/>
        <w:ind w:left="1843" w:hanging="425"/>
        <w:jc w:val="both"/>
        <w:rPr>
          <w:ins w:id="211" w:author="Antony Johnson" w:date="2022-03-18T04:19:00Z"/>
        </w:rPr>
      </w:pPr>
      <w:ins w:id="212" w:author="Antony Johnson" w:date="2022-03-18T04:19:00Z">
        <w:r w:rsidRPr="00033517">
          <w:t xml:space="preserve">  </w:t>
        </w:r>
      </w:ins>
    </w:p>
    <w:p w14:paraId="6A0BB371" w14:textId="77777777" w:rsidR="00033517" w:rsidRPr="00033517" w:rsidRDefault="00033517" w:rsidP="00033517">
      <w:pPr>
        <w:keepLines/>
        <w:tabs>
          <w:tab w:val="left" w:pos="1418"/>
        </w:tabs>
        <w:spacing w:after="120"/>
        <w:ind w:left="1418" w:hanging="1418"/>
        <w:jc w:val="both"/>
        <w:rPr>
          <w:ins w:id="213" w:author="Antony Johnson" w:date="2022-03-18T04:19:00Z"/>
          <w:color w:val="000000"/>
        </w:rPr>
      </w:pPr>
      <w:ins w:id="214" w:author="Antony Johnson" w:date="2022-03-18T04:19:00Z">
        <w:r w:rsidRPr="00033517">
          <w:rPr>
            <w:color w:val="000000"/>
          </w:rPr>
          <w:t>GC.16.4</w:t>
        </w:r>
        <w:r w:rsidRPr="00033517">
          <w:rPr>
            <w:color w:val="000000"/>
          </w:rPr>
          <w:tab/>
        </w:r>
        <w:r w:rsidRPr="00033517">
          <w:rPr>
            <w:color w:val="000000"/>
            <w:u w:val="single"/>
          </w:rPr>
          <w:t>Urgent Procedure</w:t>
        </w:r>
      </w:ins>
    </w:p>
    <w:p w14:paraId="5DEFEB3D" w14:textId="67C01FF7" w:rsidR="00033517" w:rsidRPr="00033517" w:rsidRDefault="00033517" w:rsidP="00033517">
      <w:pPr>
        <w:keepLines/>
        <w:tabs>
          <w:tab w:val="left" w:pos="1843"/>
        </w:tabs>
        <w:spacing w:after="120"/>
        <w:ind w:left="1843" w:hanging="425"/>
        <w:jc w:val="both"/>
        <w:rPr>
          <w:ins w:id="215" w:author="Antony Johnson" w:date="2022-03-18T04:19:00Z"/>
        </w:rPr>
      </w:pPr>
      <w:ins w:id="216" w:author="Antony Johnson" w:date="2022-03-18T04:19:00Z">
        <w:r w:rsidRPr="00033517">
          <w:t>(a)</w:t>
        </w:r>
        <w:r w:rsidRPr="00033517">
          <w:tab/>
          <w:t xml:space="preserve">If the notification to change the </w:t>
        </w:r>
        <w:r w:rsidRPr="00033517">
          <w:rPr>
            <w:b/>
            <w:bCs/>
          </w:rPr>
          <w:t>System Defence Plan</w:t>
        </w:r>
        <w:r w:rsidRPr="00033517">
          <w:t xml:space="preserve"> or </w:t>
        </w:r>
        <w:r w:rsidRPr="00033517">
          <w:rPr>
            <w:b/>
            <w:bCs/>
          </w:rPr>
          <w:t>System Restoration Plan</w:t>
        </w:r>
        <w:r w:rsidRPr="00033517">
          <w:t xml:space="preserve"> </w:t>
        </w:r>
      </w:ins>
      <w:ins w:id="217" w:author="Antony Johnson" w:date="2022-05-06T16:32:00Z">
        <w:r w:rsidR="00093E2B">
          <w:t xml:space="preserve">or </w:t>
        </w:r>
        <w:r w:rsidR="00093E2B" w:rsidRPr="00E71D0F">
          <w:rPr>
            <w:b/>
            <w:bCs/>
          </w:rPr>
          <w:t>Test Plan</w:t>
        </w:r>
        <w:r w:rsidR="00093E2B">
          <w:t xml:space="preserve"> </w:t>
        </w:r>
      </w:ins>
      <w:ins w:id="218" w:author="Antony Johnson" w:date="2022-03-18T04:19:00Z">
        <w:r w:rsidRPr="00033517">
          <w:t xml:space="preserve">is marked as an urgent proposal, the </w:t>
        </w:r>
        <w:r w:rsidRPr="00033517">
          <w:rPr>
            <w:b/>
          </w:rPr>
          <w:t xml:space="preserve">Panel </w:t>
        </w:r>
        <w:r w:rsidRPr="00033517">
          <w:rPr>
            <w:b/>
            <w:bCs/>
          </w:rPr>
          <w:t>Secretary</w:t>
        </w:r>
        <w:r w:rsidRPr="00033517">
          <w:t xml:space="preserve"> will contact </w:t>
        </w:r>
        <w:r w:rsidRPr="00033517">
          <w:rPr>
            <w:b/>
          </w:rPr>
          <w:t>Panel</w:t>
        </w:r>
        <w:r w:rsidRPr="00033517">
          <w:t xml:space="preserve"> </w:t>
        </w:r>
        <w:r w:rsidRPr="00033517">
          <w:rPr>
            <w:b/>
            <w:bCs/>
          </w:rPr>
          <w:t>M</w:t>
        </w:r>
        <w:r w:rsidRPr="00033517">
          <w:rPr>
            <w:b/>
          </w:rPr>
          <w:t>embers</w:t>
        </w:r>
        <w:r w:rsidRPr="00033517">
          <w:t xml:space="preserve"> in writing to see whether a majority who are contactable agree that it is urgent and in that case the </w:t>
        </w:r>
        <w:r w:rsidRPr="00033517">
          <w:rPr>
            <w:b/>
            <w:bCs/>
          </w:rPr>
          <w:t>Panel Secretary</w:t>
        </w:r>
        <w:r w:rsidRPr="00033517">
          <w:t xml:space="preserve"> shall propose a timetable and procedure which shall be followed.  The </w:t>
        </w:r>
        <w:r w:rsidRPr="00033517">
          <w:rPr>
            <w:b/>
            <w:bCs/>
          </w:rPr>
          <w:t>Panel Secretary</w:t>
        </w:r>
        <w:r w:rsidRPr="00033517">
          <w:t xml:space="preserve"> shall as </w:t>
        </w:r>
      </w:ins>
      <w:ins w:id="219" w:author="Antony Johnson" w:date="2022-05-06T16:32:00Z">
        <w:r w:rsidR="00772BFA">
          <w:t xml:space="preserve">soon as </w:t>
        </w:r>
      </w:ins>
      <w:ins w:id="220" w:author="Antony Johnson" w:date="2022-03-18T04:19:00Z">
        <w:r w:rsidRPr="00033517">
          <w:t xml:space="preserve">reasonably possible, publish </w:t>
        </w:r>
        <w:del w:id="221" w:author="Creighton, Alan" w:date="2022-05-24T15:50:00Z">
          <w:r w:rsidRPr="00033517" w:rsidDel="001A506D">
            <w:delText>i</w:delText>
          </w:r>
        </w:del>
        <w:r w:rsidRPr="00033517">
          <w:t>t</w:t>
        </w:r>
      </w:ins>
      <w:ins w:id="222" w:author="Creighton, Alan" w:date="2022-05-24T15:50:00Z">
        <w:r w:rsidR="001A506D">
          <w:t>he proposal</w:t>
        </w:r>
      </w:ins>
      <w:ins w:id="223" w:author="Antony Johnson" w:date="2022-03-18T04:19:00Z">
        <w:r w:rsidRPr="00033517">
          <w:t xml:space="preserve"> on </w:t>
        </w:r>
        <w:r w:rsidRPr="00033517">
          <w:rPr>
            <w:b/>
            <w:bCs/>
            <w:color w:val="000000"/>
          </w:rPr>
          <w:t>The Company’s</w:t>
        </w:r>
        <w:r w:rsidRPr="00033517">
          <w:rPr>
            <w:b/>
            <w:bCs/>
          </w:rPr>
          <w:t xml:space="preserve"> Website</w:t>
        </w:r>
        <w:r w:rsidRPr="00033517">
          <w:t xml:space="preserve"> and inform </w:t>
        </w:r>
        <w:r w:rsidRPr="00033517">
          <w:rPr>
            <w:b/>
            <w:bCs/>
          </w:rPr>
          <w:t>User’s</w:t>
        </w:r>
        <w:r w:rsidRPr="00033517">
          <w:t xml:space="preserve"> and other persons who may be interested</w:t>
        </w:r>
      </w:ins>
      <w:ins w:id="224" w:author="Antony Johnson" w:date="2022-05-06T16:33:00Z">
        <w:r w:rsidR="00772BFA">
          <w:t>.</w:t>
        </w:r>
      </w:ins>
    </w:p>
    <w:p w14:paraId="5820604B" w14:textId="30967B57" w:rsidR="00033517" w:rsidRPr="00033517" w:rsidRDefault="00033517" w:rsidP="00033517">
      <w:pPr>
        <w:keepLines/>
        <w:tabs>
          <w:tab w:val="left" w:pos="1843"/>
        </w:tabs>
        <w:spacing w:after="120"/>
        <w:ind w:left="1843" w:hanging="425"/>
        <w:jc w:val="both"/>
        <w:rPr>
          <w:ins w:id="225" w:author="Antony Johnson" w:date="2022-03-18T04:19:00Z"/>
        </w:rPr>
      </w:pPr>
      <w:ins w:id="226" w:author="Antony Johnson" w:date="2022-03-18T04:19:00Z">
        <w:r w:rsidRPr="00033517">
          <w:t>(b)</w:t>
        </w:r>
        <w:r w:rsidRPr="00033517">
          <w:tab/>
          <w:t>If</w:t>
        </w:r>
      </w:ins>
      <w:ins w:id="227" w:author="Antony Johnson" w:date="2022-05-16T16:34:00Z">
        <w:r w:rsidR="005301AD">
          <w:t xml:space="preserve"> </w:t>
        </w:r>
      </w:ins>
      <w:ins w:id="228" w:author="Antony Johnson" w:date="2022-05-16T16:33:00Z">
        <w:r w:rsidR="005301AD">
          <w:t>such</w:t>
        </w:r>
      </w:ins>
      <w:ins w:id="229" w:author="Antony Johnson" w:date="2022-05-16T16:34:00Z">
        <w:r w:rsidR="005301AD">
          <w:t xml:space="preserve"> </w:t>
        </w:r>
        <w:r w:rsidR="002A379D">
          <w:rPr>
            <w:b/>
            <w:bCs/>
          </w:rPr>
          <w:t xml:space="preserve">Panel </w:t>
        </w:r>
        <w:r w:rsidR="002A379D" w:rsidRPr="00E71D0F">
          <w:rPr>
            <w:b/>
            <w:bCs/>
          </w:rPr>
          <w:t>M</w:t>
        </w:r>
      </w:ins>
      <w:ins w:id="230" w:author="Antony Johnson" w:date="2022-03-18T04:19:00Z">
        <w:r w:rsidRPr="002A379D">
          <w:rPr>
            <w:b/>
            <w:bCs/>
          </w:rPr>
          <w:t>embers</w:t>
        </w:r>
        <w:r w:rsidRPr="00033517">
          <w:t xml:space="preserve"> do so agree, then the </w:t>
        </w:r>
        <w:r w:rsidRPr="00033517">
          <w:rPr>
            <w:b/>
            <w:bCs/>
          </w:rPr>
          <w:t>Panel Secretary</w:t>
        </w:r>
        <w:r w:rsidRPr="00033517">
          <w:t xml:space="preserve"> will initiate the </w:t>
        </w:r>
        <w:proofErr w:type="gramStart"/>
        <w:r w:rsidRPr="00033517">
          <w:t>procedure</w:t>
        </w:r>
        <w:proofErr w:type="gramEnd"/>
        <w:r w:rsidRPr="00033517">
          <w:t xml:space="preserve"> accordingly, having first obtained the approval of the </w:t>
        </w:r>
        <w:r w:rsidRPr="00033517">
          <w:rPr>
            <w:b/>
          </w:rPr>
          <w:t xml:space="preserve">Authority </w:t>
        </w:r>
        <w:r w:rsidRPr="00033517">
          <w:t xml:space="preserve">that urgency is warranted in accordance with the criteria set out in the </w:t>
        </w:r>
        <w:r w:rsidRPr="00033517">
          <w:rPr>
            <w:b/>
            <w:bCs/>
          </w:rPr>
          <w:t>Authority’s</w:t>
        </w:r>
        <w:r w:rsidRPr="00033517">
          <w:t xml:space="preserve"> published guidance.</w:t>
        </w:r>
      </w:ins>
    </w:p>
    <w:p w14:paraId="6D1B14FB" w14:textId="211795B2" w:rsidR="00033517" w:rsidRPr="00033517" w:rsidRDefault="00033517" w:rsidP="00033517">
      <w:pPr>
        <w:keepLines/>
        <w:tabs>
          <w:tab w:val="left" w:pos="1843"/>
        </w:tabs>
        <w:spacing w:after="120"/>
        <w:ind w:left="1843" w:hanging="425"/>
        <w:jc w:val="both"/>
        <w:rPr>
          <w:ins w:id="231" w:author="Antony Johnson" w:date="2022-03-18T04:19:00Z"/>
        </w:rPr>
      </w:pPr>
      <w:ins w:id="232" w:author="Antony Johnson" w:date="2022-03-18T04:19:00Z">
        <w:r w:rsidRPr="00033517">
          <w:t>(c)</w:t>
        </w:r>
        <w:r w:rsidRPr="00033517">
          <w:tab/>
          <w:t xml:space="preserve">If such </w:t>
        </w:r>
      </w:ins>
      <w:ins w:id="233" w:author="Antony Johnson" w:date="2022-05-16T16:34:00Z">
        <w:r w:rsidR="002A379D" w:rsidRPr="00E71D0F">
          <w:rPr>
            <w:b/>
            <w:bCs/>
          </w:rPr>
          <w:t>Panel M</w:t>
        </w:r>
      </w:ins>
      <w:ins w:id="234" w:author="Antony Johnson" w:date="2022-03-18T04:19:00Z">
        <w:r w:rsidRPr="00E71D0F">
          <w:rPr>
            <w:b/>
            <w:bCs/>
          </w:rPr>
          <w:t>embers</w:t>
        </w:r>
        <w:r w:rsidRPr="00033517">
          <w:t xml:space="preserve"> do not so agree, or if the </w:t>
        </w:r>
        <w:r w:rsidRPr="00033517">
          <w:rPr>
            <w:b/>
          </w:rPr>
          <w:t>Authority</w:t>
        </w:r>
        <w:r w:rsidRPr="00033517">
          <w:t xml:space="preserve"> declines to approve the proposal being treated as an urgent one, the proposal will follow the ordinary procedure as set out in GC.16.3. </w:t>
        </w:r>
      </w:ins>
    </w:p>
    <w:p w14:paraId="4300C510" w14:textId="77777777" w:rsidR="00033517" w:rsidRPr="00033517" w:rsidRDefault="00033517" w:rsidP="00033517">
      <w:pPr>
        <w:keepLines/>
        <w:tabs>
          <w:tab w:val="left" w:pos="1843"/>
        </w:tabs>
        <w:spacing w:after="120"/>
        <w:ind w:left="1843" w:hanging="425"/>
        <w:jc w:val="both"/>
        <w:rPr>
          <w:ins w:id="235" w:author="Antony Johnson" w:date="2022-03-18T04:19:00Z"/>
        </w:rPr>
      </w:pPr>
      <w:ins w:id="236" w:author="Antony Johnson" w:date="2022-03-18T04:19:00Z">
        <w:r w:rsidRPr="00033517">
          <w:t>(d)</w:t>
        </w:r>
        <w:r w:rsidRPr="00033517">
          <w:tab/>
          <w:t xml:space="preserve">If a proposal to change the </w:t>
        </w:r>
        <w:r w:rsidRPr="00033517">
          <w:rPr>
            <w:b/>
            <w:bCs/>
          </w:rPr>
          <w:t>System Defence Plan</w:t>
        </w:r>
        <w:r w:rsidRPr="00033517">
          <w:t xml:space="preserve"> or </w:t>
        </w:r>
        <w:r w:rsidRPr="00033517">
          <w:rPr>
            <w:b/>
            <w:bCs/>
          </w:rPr>
          <w:t>System Restoration Plan</w:t>
        </w:r>
        <w:r w:rsidRPr="00033517">
          <w:t xml:space="preserve"> is developed using the urgent procedure, </w:t>
        </w:r>
        <w:r w:rsidRPr="00033517">
          <w:rPr>
            <w:b/>
          </w:rPr>
          <w:t>The Company</w:t>
        </w:r>
        <w:r w:rsidRPr="00033517">
          <w:t xml:space="preserve"> will contact all </w:t>
        </w:r>
        <w:r w:rsidRPr="00033517">
          <w:rPr>
            <w:b/>
          </w:rPr>
          <w:t>Panel Members</w:t>
        </w:r>
        <w:r w:rsidRPr="00033517">
          <w:t xml:space="preserve"> after it is agreed as being urgent to check whether they wish to discuss further the proposal to see whether an additional proposal should be considered to alter the implementation, such proposal following the ordinary procedure as provided for in GC.16.3 or, if agreed by </w:t>
        </w:r>
        <w:r w:rsidRPr="00033517">
          <w:rPr>
            <w:b/>
            <w:bCs/>
          </w:rPr>
          <w:t>The Authority</w:t>
        </w:r>
        <w:r w:rsidRPr="00033517">
          <w:t>, urgency as provided for in GC16.4.</w:t>
        </w:r>
      </w:ins>
    </w:p>
    <w:p w14:paraId="261F8744" w14:textId="383D3886" w:rsidR="00033517" w:rsidRPr="00313DD0" w:rsidRDefault="00033517">
      <w:pPr>
        <w:rPr>
          <w:b/>
        </w:rPr>
      </w:pPr>
    </w:p>
    <w:p w14:paraId="4ECC9CC9" w14:textId="77777777" w:rsidR="00B77204" w:rsidRPr="00B77204" w:rsidRDefault="00B77204" w:rsidP="00B77204">
      <w:pPr>
        <w:keepNext/>
        <w:rPr>
          <w:b/>
          <w:i/>
          <w:iCs/>
        </w:rPr>
      </w:pPr>
      <w:r w:rsidRPr="00B77204">
        <w:rPr>
          <w:b/>
          <w:i/>
          <w:iCs/>
        </w:rPr>
        <w:t>Extracts from Connection Conditions</w:t>
      </w:r>
    </w:p>
    <w:p w14:paraId="1FAE4F10" w14:textId="62D2F64B" w:rsidR="00B77204" w:rsidRPr="00313DD0" w:rsidRDefault="00B77204">
      <w:pPr>
        <w:rPr>
          <w:b/>
          <w:i/>
        </w:rPr>
      </w:pPr>
    </w:p>
    <w:p w14:paraId="6EA5303E" w14:textId="77777777" w:rsidR="00A95BF5" w:rsidRPr="00CD0A8C" w:rsidRDefault="00A95BF5" w:rsidP="00A95BF5">
      <w:pPr>
        <w:rPr>
          <w:b/>
          <w:bCs/>
        </w:rPr>
      </w:pPr>
      <w:r w:rsidRPr="00CD0A8C">
        <w:rPr>
          <w:b/>
          <w:bCs/>
        </w:rPr>
        <w:t>Extracts from CC</w:t>
      </w:r>
    </w:p>
    <w:p w14:paraId="5238AB4A" w14:textId="77777777" w:rsidR="00A95BF5" w:rsidRDefault="00A95BF5" w:rsidP="00A95BF5">
      <w:r>
        <w:lastRenderedPageBreak/>
        <w:t>………………………….</w:t>
      </w:r>
    </w:p>
    <w:p w14:paraId="63101DF5" w14:textId="77777777" w:rsidR="00A95BF5" w:rsidRPr="00BA05AE" w:rsidRDefault="00A95BF5" w:rsidP="00A95BF5">
      <w:pPr>
        <w:pStyle w:val="Level1Text"/>
        <w:rPr>
          <w:color w:val="auto"/>
        </w:rPr>
      </w:pPr>
      <w:r w:rsidRPr="00BA05AE">
        <w:rPr>
          <w:color w:val="auto"/>
        </w:rPr>
        <w:t>CC.6.5</w:t>
      </w:r>
      <w:r w:rsidRPr="00BA05AE">
        <w:rPr>
          <w:color w:val="auto"/>
        </w:rPr>
        <w:tab/>
      </w:r>
      <w:r w:rsidRPr="00BA05AE">
        <w:rPr>
          <w:color w:val="auto"/>
          <w:u w:val="single"/>
        </w:rPr>
        <w:t>Communications Plant</w:t>
      </w:r>
    </w:p>
    <w:p w14:paraId="7C5A254E" w14:textId="77777777" w:rsidR="00A95BF5" w:rsidRPr="00BA05AE" w:rsidRDefault="00A95BF5" w:rsidP="00A95BF5">
      <w:pPr>
        <w:pStyle w:val="Level1Text"/>
        <w:rPr>
          <w:color w:val="auto"/>
        </w:rPr>
      </w:pPr>
      <w:r w:rsidRPr="00BA05AE">
        <w:rPr>
          <w:color w:val="auto"/>
        </w:rPr>
        <w:t>CC.6.5.1</w:t>
      </w:r>
      <w:r w:rsidRPr="00BA05AE">
        <w:rPr>
          <w:color w:val="auto"/>
        </w:rPr>
        <w:tab/>
        <w:t xml:space="preserve">In order to ensure control of the </w:t>
      </w:r>
      <w:r w:rsidRPr="00BA05AE">
        <w:rPr>
          <w:b/>
          <w:color w:val="auto"/>
        </w:rPr>
        <w:t>National Electricity Transmission System</w:t>
      </w:r>
      <w:r w:rsidRPr="00BA05AE">
        <w:rPr>
          <w:color w:val="auto"/>
        </w:rPr>
        <w:t>, telecommunications between</w:t>
      </w:r>
      <w:r w:rsidRPr="00BF2CC8">
        <w:rPr>
          <w:color w:val="auto"/>
        </w:rPr>
        <w:t xml:space="preserve"> </w:t>
      </w:r>
      <w:r w:rsidRPr="00BF2CC8">
        <w:rPr>
          <w:b/>
          <w:color w:val="auto"/>
        </w:rPr>
        <w:t>GB Code</w:t>
      </w:r>
      <w:r w:rsidRPr="00BA05AE">
        <w:rPr>
          <w:color w:val="auto"/>
        </w:rPr>
        <w:t xml:space="preserve"> </w:t>
      </w:r>
      <w:r w:rsidRPr="00BA05AE">
        <w:rPr>
          <w:b/>
          <w:color w:val="auto"/>
        </w:rPr>
        <w:t>Users</w:t>
      </w:r>
      <w:r w:rsidRPr="00BA05AE">
        <w:rPr>
          <w:color w:val="auto"/>
        </w:rPr>
        <w:t xml:space="preserve"> and </w:t>
      </w:r>
      <w:r>
        <w:rPr>
          <w:b/>
          <w:color w:val="auto"/>
        </w:rPr>
        <w:t>The Company</w:t>
      </w:r>
      <w:r w:rsidRPr="00BA05AE">
        <w:rPr>
          <w:color w:val="auto"/>
        </w:rPr>
        <w:t xml:space="preserve"> must</w:t>
      </w:r>
      <w:r w:rsidRPr="00BF2CC8">
        <w:rPr>
          <w:color w:val="auto"/>
        </w:rPr>
        <w:t xml:space="preserve"> (including in respect of any </w:t>
      </w:r>
      <w:r w:rsidRPr="00BF2CC8">
        <w:rPr>
          <w:b/>
          <w:bCs/>
          <w:color w:val="auto"/>
        </w:rPr>
        <w:t xml:space="preserve">OTSDUW Plant and Apparatus </w:t>
      </w:r>
      <w:r w:rsidRPr="00BF2CC8">
        <w:rPr>
          <w:bCs/>
          <w:color w:val="auto"/>
        </w:rPr>
        <w:t>at the</w:t>
      </w:r>
      <w:r w:rsidRPr="00BF2CC8">
        <w:rPr>
          <w:b/>
          <w:bCs/>
          <w:color w:val="auto"/>
        </w:rPr>
        <w:t xml:space="preserve"> OTSUA Transfer Time</w:t>
      </w:r>
      <w:r w:rsidRPr="00BF2CC8">
        <w:rPr>
          <w:color w:val="auto"/>
        </w:rPr>
        <w:t>)</w:t>
      </w:r>
      <w:r w:rsidRPr="00BA05AE">
        <w:rPr>
          <w:color w:val="auto"/>
        </w:rPr>
        <w:t xml:space="preserve">, if required by </w:t>
      </w:r>
      <w:r>
        <w:rPr>
          <w:b/>
          <w:color w:val="auto"/>
        </w:rPr>
        <w:t>The Company</w:t>
      </w:r>
      <w:r w:rsidRPr="00BA05AE">
        <w:rPr>
          <w:color w:val="auto"/>
        </w:rPr>
        <w:t>, be established in accordance with the requirements set down below.</w:t>
      </w:r>
    </w:p>
    <w:p w14:paraId="2956115B" w14:textId="77777777" w:rsidR="00A95BF5" w:rsidRPr="00BA05AE" w:rsidRDefault="00A95BF5" w:rsidP="00A95BF5">
      <w:pPr>
        <w:pStyle w:val="Level1Text"/>
        <w:rPr>
          <w:color w:val="auto"/>
        </w:rPr>
      </w:pPr>
      <w:r w:rsidRPr="00BA05AE">
        <w:rPr>
          <w:color w:val="auto"/>
        </w:rPr>
        <w:t>CC.6.5.2</w:t>
      </w:r>
      <w:r w:rsidRPr="00BA05AE">
        <w:rPr>
          <w:color w:val="auto"/>
        </w:rPr>
        <w:tab/>
      </w:r>
      <w:r w:rsidRPr="00BA05AE">
        <w:rPr>
          <w:color w:val="auto"/>
          <w:u w:val="single"/>
        </w:rPr>
        <w:t>Control Telephony and System Telephony</w:t>
      </w:r>
    </w:p>
    <w:p w14:paraId="65E498D0" w14:textId="369DE7E3" w:rsidR="00A95BF5" w:rsidRPr="00BA05AE" w:rsidRDefault="00A95BF5" w:rsidP="00A95BF5">
      <w:pPr>
        <w:pStyle w:val="Level1Text"/>
        <w:rPr>
          <w:color w:val="auto"/>
        </w:rPr>
      </w:pPr>
      <w:r w:rsidRPr="00BA05AE">
        <w:rPr>
          <w:color w:val="auto"/>
        </w:rPr>
        <w:t>CC.6.5.2.1</w:t>
      </w:r>
      <w:r w:rsidRPr="00BA05AE">
        <w:rPr>
          <w:color w:val="auto"/>
        </w:rPr>
        <w:tab/>
      </w:r>
      <w:del w:id="237" w:author="Antony Johnson" w:date="2022-05-26T13:19:00Z">
        <w:r w:rsidRPr="00BA05AE" w:rsidDel="00C3151A">
          <w:rPr>
            <w:b/>
            <w:color w:val="auto"/>
          </w:rPr>
          <w:delText>Control Telephony</w:delText>
        </w:r>
        <w:r w:rsidRPr="00BA05AE" w:rsidDel="00C3151A">
          <w:rPr>
            <w:color w:val="auto"/>
          </w:rPr>
          <w:delText xml:space="preserve"> </w:delText>
        </w:r>
      </w:del>
      <w:ins w:id="238" w:author="Creighton, Alan" w:date="2022-05-24T15:53:00Z">
        <w:del w:id="239" w:author="Antony Johnson" w:date="2022-05-26T13:19:00Z">
          <w:r w:rsidR="007929A2" w:rsidDel="00C3151A">
            <w:delText xml:space="preserve">is the principal method by which a </w:delText>
          </w:r>
          <w:r w:rsidR="007929A2" w:rsidRPr="006B0F5C" w:rsidDel="00C3151A">
            <w:rPr>
              <w:b/>
              <w:bCs/>
            </w:rPr>
            <w:delText>User's Responsible Engineer/Operator</w:delText>
          </w:r>
          <w:r w:rsidR="007929A2" w:rsidRPr="001843C3" w:rsidDel="00C3151A">
            <w:delText>,</w:delText>
          </w:r>
          <w:r w:rsidR="007929A2" w:rsidDel="00C3151A">
            <w:delText xml:space="preserve"> the relevant </w:delText>
          </w:r>
          <w:r w:rsidR="007929A2" w:rsidRPr="008B2A0A" w:rsidDel="00C3151A">
            <w:rPr>
              <w:b/>
              <w:bCs/>
            </w:rPr>
            <w:delText>Transmission Licensees</w:delText>
          </w:r>
          <w:r w:rsidR="007929A2" w:rsidDel="00C3151A">
            <w:rPr>
              <w:b/>
              <w:bCs/>
            </w:rPr>
            <w:delText>’</w:delText>
          </w:r>
          <w:r w:rsidR="007929A2" w:rsidDel="00C3151A">
            <w:delText xml:space="preserve"> </w:delText>
          </w:r>
          <w:r w:rsidR="007929A2" w:rsidRPr="006B0F5C" w:rsidDel="00C3151A">
            <w:rPr>
              <w:b/>
              <w:bCs/>
            </w:rPr>
            <w:delText>Control Engineers</w:delText>
          </w:r>
          <w:r w:rsidR="007929A2" w:rsidDel="00C3151A">
            <w:delText xml:space="preserve"> and </w:delText>
          </w:r>
          <w:r w:rsidR="007929A2" w:rsidRPr="006B0F5C" w:rsidDel="00C3151A">
            <w:rPr>
              <w:b/>
              <w:bCs/>
            </w:rPr>
            <w:delText>The Company’s Control Engineers</w:delText>
          </w:r>
          <w:r w:rsidR="007929A2" w:rsidDel="00C3151A">
            <w:delText xml:space="preserve"> speak to one another for the purposes of control of the </w:delText>
          </w:r>
          <w:r w:rsidR="007929A2" w:rsidRPr="006B0F5C" w:rsidDel="00C3151A">
            <w:rPr>
              <w:b/>
              <w:bCs/>
            </w:rPr>
            <w:delText>Total System</w:delText>
          </w:r>
          <w:r w:rsidR="007929A2" w:rsidDel="00C3151A">
            <w:delText xml:space="preserve"> in both normal and emergency operating conditions.</w:delText>
          </w:r>
        </w:del>
      </w:ins>
      <w:del w:id="240" w:author="Antony Johnson" w:date="2022-05-26T13:19:00Z">
        <w:r w:rsidRPr="00BA05AE" w:rsidDel="00C3151A">
          <w:rPr>
            <w:color w:val="auto"/>
          </w:rPr>
          <w:delText xml:space="preserve">is the principle method by which a </w:delText>
        </w:r>
        <w:r w:rsidRPr="00BA05AE" w:rsidDel="00C3151A">
          <w:rPr>
            <w:b/>
            <w:color w:val="auto"/>
          </w:rPr>
          <w:delText>User's Responsible Engineer/Operator</w:delText>
        </w:r>
        <w:r w:rsidRPr="00BA05AE" w:rsidDel="00C3151A">
          <w:rPr>
            <w:color w:val="auto"/>
          </w:rPr>
          <w:delText xml:space="preserve"> and </w:delText>
        </w:r>
        <w:r w:rsidDel="00C3151A">
          <w:rPr>
            <w:b/>
            <w:color w:val="auto"/>
          </w:rPr>
          <w:delText>The Company’s</w:delText>
        </w:r>
        <w:r w:rsidRPr="00BA05AE" w:rsidDel="00C3151A">
          <w:rPr>
            <w:b/>
            <w:color w:val="auto"/>
          </w:rPr>
          <w:delText xml:space="preserve"> Control Engineers</w:delText>
        </w:r>
        <w:r w:rsidRPr="00BA05AE" w:rsidDel="00C3151A">
          <w:rPr>
            <w:color w:val="auto"/>
          </w:rPr>
          <w:delText xml:space="preserve"> speak to one another for the purposes of control of the </w:delText>
        </w:r>
        <w:r w:rsidRPr="00BA05AE" w:rsidDel="00C3151A">
          <w:rPr>
            <w:b/>
            <w:color w:val="auto"/>
          </w:rPr>
          <w:delText>Total System</w:delText>
        </w:r>
        <w:r w:rsidRPr="00BA05AE" w:rsidDel="00C3151A">
          <w:rPr>
            <w:color w:val="auto"/>
          </w:rPr>
          <w:delText xml:space="preserve"> in both normal and emergency operating conditions.</w:delText>
        </w:r>
      </w:del>
      <w:ins w:id="241" w:author="Creighton, Alan" w:date="2022-05-24T15:53:00Z">
        <w:del w:id="242" w:author="Antony Johnson" w:date="2022-05-26T13:19:00Z">
          <w:r w:rsidR="007929A2" w:rsidDel="00C3151A">
            <w:rPr>
              <w:color w:val="auto"/>
            </w:rPr>
            <w:delText xml:space="preserve"> </w:delText>
          </w:r>
        </w:del>
      </w:ins>
      <w:del w:id="243" w:author="Antony Johnson" w:date="2022-05-26T13:19:00Z">
        <w:r w:rsidRPr="00BA05AE" w:rsidDel="00C3151A">
          <w:rPr>
            <w:color w:val="auto"/>
          </w:rPr>
          <w:delText xml:space="preserve"> </w:delText>
        </w:r>
      </w:del>
      <w:ins w:id="244" w:author="Creighton, Alan" w:date="2022-05-24T15:53:00Z">
        <w:del w:id="245" w:author="Antony Johnson" w:date="2022-05-26T13:19:00Z">
          <w:r w:rsidR="007929A2" w:rsidDel="00C3151A">
            <w:rPr>
              <w:color w:val="auto"/>
            </w:rPr>
            <w:delText xml:space="preserve"> </w:delText>
          </w:r>
        </w:del>
      </w:ins>
      <w:r w:rsidRPr="00BA05AE">
        <w:rPr>
          <w:b/>
          <w:color w:val="auto"/>
        </w:rPr>
        <w:t>Control Telephony</w:t>
      </w:r>
      <w:r w:rsidRPr="00BA05AE">
        <w:rPr>
          <w:color w:val="auto"/>
        </w:rPr>
        <w:t xml:space="preserve"> provides secure point to point telephony for routine </w:t>
      </w:r>
      <w:r w:rsidRPr="00BA05AE">
        <w:rPr>
          <w:b/>
          <w:color w:val="auto"/>
        </w:rPr>
        <w:t>Control Calls</w:t>
      </w:r>
      <w:r w:rsidRPr="00BA05AE">
        <w:rPr>
          <w:color w:val="auto"/>
        </w:rPr>
        <w:t xml:space="preserve">, priority </w:t>
      </w:r>
      <w:r w:rsidRPr="00BA05AE">
        <w:rPr>
          <w:b/>
          <w:color w:val="auto"/>
        </w:rPr>
        <w:t>Control Calls</w:t>
      </w:r>
      <w:r w:rsidRPr="00BA05AE">
        <w:rPr>
          <w:color w:val="auto"/>
        </w:rPr>
        <w:t xml:space="preserve"> and emergency </w:t>
      </w:r>
      <w:r w:rsidRPr="00BA05AE">
        <w:rPr>
          <w:b/>
          <w:color w:val="auto"/>
        </w:rPr>
        <w:t>Control Calls</w:t>
      </w:r>
      <w:r w:rsidRPr="00BA05AE">
        <w:rPr>
          <w:color w:val="auto"/>
        </w:rPr>
        <w:t>.</w:t>
      </w:r>
    </w:p>
    <w:p w14:paraId="0DC74BB7" w14:textId="176F12BE" w:rsidR="00A95BF5" w:rsidRPr="00BA05AE" w:rsidRDefault="00A95BF5" w:rsidP="007929A2">
      <w:pPr>
        <w:pStyle w:val="Level1Text"/>
        <w:rPr>
          <w:color w:val="auto"/>
        </w:rPr>
      </w:pPr>
      <w:r w:rsidRPr="00BA05AE">
        <w:rPr>
          <w:color w:val="auto"/>
        </w:rPr>
        <w:t>CC.6.5.2.2</w:t>
      </w:r>
      <w:r w:rsidRPr="00BA05AE">
        <w:rPr>
          <w:color w:val="auto"/>
        </w:rPr>
        <w:tab/>
      </w:r>
      <w:del w:id="246" w:author="Antony Johnson" w:date="2022-05-26T13:19:00Z">
        <w:r w:rsidRPr="00BA05AE" w:rsidDel="00C3151A">
          <w:rPr>
            <w:b/>
            <w:color w:val="auto"/>
          </w:rPr>
          <w:delText>System Telephony</w:delText>
        </w:r>
        <w:r w:rsidRPr="00BA05AE" w:rsidDel="00C3151A">
          <w:rPr>
            <w:color w:val="auto"/>
          </w:rPr>
          <w:delText xml:space="preserve"> is an alternate method </w:delText>
        </w:r>
      </w:del>
      <w:ins w:id="247" w:author="Creighton, Alan" w:date="2022-05-24T15:53:00Z">
        <w:del w:id="248" w:author="Antony Johnson" w:date="2022-05-26T13:19:00Z">
          <w:r w:rsidR="007929A2" w:rsidDel="00C3151A">
            <w:delText xml:space="preserve">by which a </w:delText>
          </w:r>
          <w:r w:rsidR="007929A2" w:rsidRPr="006B0F5C" w:rsidDel="00C3151A">
            <w:rPr>
              <w:b/>
              <w:bCs/>
            </w:rPr>
            <w:delText>User's Responsible Engineer/Operator</w:delText>
          </w:r>
          <w:r w:rsidR="007929A2" w:rsidRPr="001843C3" w:rsidDel="00C3151A">
            <w:delText>,</w:delText>
          </w:r>
          <w:r w:rsidR="007929A2" w:rsidDel="00C3151A">
            <w:delText xml:space="preserve"> the relevant </w:delText>
          </w:r>
          <w:r w:rsidR="007929A2" w:rsidRPr="008B2A0A" w:rsidDel="00C3151A">
            <w:rPr>
              <w:b/>
              <w:bCs/>
            </w:rPr>
            <w:delText>Transmission Licensees</w:delText>
          </w:r>
          <w:r w:rsidR="007929A2" w:rsidDel="00C3151A">
            <w:rPr>
              <w:b/>
              <w:bCs/>
            </w:rPr>
            <w:delText>’</w:delText>
          </w:r>
          <w:r w:rsidR="007929A2" w:rsidDel="00C3151A">
            <w:delText xml:space="preserve"> </w:delText>
          </w:r>
          <w:r w:rsidR="007929A2" w:rsidRPr="006B0F5C" w:rsidDel="00C3151A">
            <w:rPr>
              <w:b/>
              <w:bCs/>
            </w:rPr>
            <w:delText>Control Engineers</w:delText>
          </w:r>
          <w:r w:rsidR="007929A2" w:rsidDel="00C3151A">
            <w:delText xml:space="preserve"> and </w:delText>
          </w:r>
          <w:r w:rsidR="007929A2" w:rsidRPr="006B0F5C" w:rsidDel="00C3151A">
            <w:rPr>
              <w:b/>
              <w:bCs/>
            </w:rPr>
            <w:delText>The Company’s Control Engineers</w:delText>
          </w:r>
          <w:r w:rsidR="007929A2" w:rsidDel="00C3151A">
            <w:delText xml:space="preserve"> speak to one another for the purposes of control of the </w:delText>
          </w:r>
          <w:r w:rsidR="007929A2" w:rsidRPr="006B0F5C" w:rsidDel="00C3151A">
            <w:rPr>
              <w:b/>
              <w:bCs/>
            </w:rPr>
            <w:delText>Total System</w:delText>
          </w:r>
          <w:r w:rsidR="007929A2" w:rsidDel="00C3151A">
            <w:delText xml:space="preserve"> in both normal and emergency operating conditions</w:delText>
          </w:r>
        </w:del>
      </w:ins>
      <w:ins w:id="249" w:author="Creighton, Alan" w:date="2022-05-24T15:54:00Z">
        <w:del w:id="250" w:author="Antony Johnson" w:date="2022-05-26T13:19:00Z">
          <w:r w:rsidR="007929A2" w:rsidDel="00C3151A">
            <w:rPr>
              <w:color w:val="auto"/>
            </w:rPr>
            <w:delText>.</w:delText>
          </w:r>
        </w:del>
      </w:ins>
      <w:del w:id="251" w:author="Antony Johnson" w:date="2022-05-26T13:19:00Z">
        <w:r w:rsidRPr="00BA05AE" w:rsidDel="00C3151A">
          <w:rPr>
            <w:color w:val="auto"/>
          </w:rPr>
          <w:delText xml:space="preserve">by which a </w:delText>
        </w:r>
        <w:r w:rsidRPr="00BA05AE" w:rsidDel="00C3151A">
          <w:rPr>
            <w:b/>
            <w:color w:val="auto"/>
          </w:rPr>
          <w:delText>User's Responsible Engineer/Operator</w:delText>
        </w:r>
        <w:r w:rsidRPr="00BA05AE" w:rsidDel="00C3151A">
          <w:rPr>
            <w:color w:val="auto"/>
          </w:rPr>
          <w:delText xml:space="preserve"> and </w:delText>
        </w:r>
        <w:r w:rsidDel="00C3151A">
          <w:rPr>
            <w:b/>
            <w:color w:val="auto"/>
          </w:rPr>
          <w:delText>The Company’s</w:delText>
        </w:r>
        <w:r w:rsidRPr="00BA05AE" w:rsidDel="00C3151A">
          <w:rPr>
            <w:b/>
            <w:color w:val="auto"/>
          </w:rPr>
          <w:delText xml:space="preserve"> Control Engineers</w:delText>
        </w:r>
        <w:r w:rsidRPr="00BA05AE" w:rsidDel="00C3151A">
          <w:rPr>
            <w:color w:val="auto"/>
          </w:rPr>
          <w:delText xml:space="preserve"> speak to one another for the purposes of control of the </w:delText>
        </w:r>
        <w:r w:rsidRPr="00BA05AE" w:rsidDel="00C3151A">
          <w:rPr>
            <w:b/>
            <w:color w:val="auto"/>
          </w:rPr>
          <w:delText>Total System</w:delText>
        </w:r>
        <w:r w:rsidRPr="00BA05AE" w:rsidDel="00C3151A">
          <w:rPr>
            <w:color w:val="auto"/>
          </w:rPr>
          <w:delText xml:space="preserve"> in both normal operating conditions and where practicable, emergency operating conditions</w:delText>
        </w:r>
      </w:del>
      <w:del w:id="252" w:author="Creighton, Alan" w:date="2022-05-24T15:54:00Z">
        <w:r w:rsidRPr="00BA05AE" w:rsidDel="007929A2">
          <w:rPr>
            <w:color w:val="auto"/>
          </w:rPr>
          <w:delText>.</w:delText>
        </w:r>
      </w:del>
      <w:ins w:id="253" w:author="Creighton, Alan" w:date="2022-05-24T15:54:00Z">
        <w:r w:rsidR="007929A2">
          <w:rPr>
            <w:color w:val="auto"/>
          </w:rPr>
          <w:t xml:space="preserve"> </w:t>
        </w:r>
      </w:ins>
      <w:r w:rsidRPr="00BA05AE">
        <w:rPr>
          <w:color w:val="auto"/>
        </w:rPr>
        <w:t xml:space="preserve"> </w:t>
      </w:r>
      <w:r w:rsidRPr="00BA05AE">
        <w:rPr>
          <w:b/>
          <w:color w:val="auto"/>
        </w:rPr>
        <w:t>System Telephony</w:t>
      </w:r>
      <w:r w:rsidRPr="00BA05AE">
        <w:rPr>
          <w:color w:val="auto"/>
        </w:rPr>
        <w:t xml:space="preserve"> uses </w:t>
      </w:r>
      <w:r>
        <w:rPr>
          <w:color w:val="auto"/>
        </w:rPr>
        <w:t xml:space="preserve">an appropriate public communications network </w:t>
      </w:r>
      <w:r w:rsidRPr="00BA05AE">
        <w:rPr>
          <w:color w:val="auto"/>
        </w:rPr>
        <w:t xml:space="preserve">to provide telephony for </w:t>
      </w:r>
      <w:r w:rsidRPr="00BA05AE">
        <w:rPr>
          <w:b/>
          <w:color w:val="auto"/>
        </w:rPr>
        <w:t>Control Calls</w:t>
      </w:r>
      <w:r w:rsidRPr="00BA05AE">
        <w:rPr>
          <w:color w:val="auto"/>
        </w:rPr>
        <w:t xml:space="preserve">, inclusive of emergency </w:t>
      </w:r>
      <w:r w:rsidRPr="00BA05AE">
        <w:rPr>
          <w:b/>
          <w:color w:val="auto"/>
        </w:rPr>
        <w:t>Control Calls</w:t>
      </w:r>
      <w:r w:rsidRPr="00BA05AE">
        <w:rPr>
          <w:color w:val="auto"/>
        </w:rPr>
        <w:t>.</w:t>
      </w:r>
      <w:r>
        <w:rPr>
          <w:color w:val="auto"/>
        </w:rPr>
        <w:t xml:space="preserve"> </w:t>
      </w:r>
      <w:ins w:id="254" w:author="Creighton, Alan" w:date="2022-05-24T15:54:00Z">
        <w:r w:rsidR="007929A2">
          <w:rPr>
            <w:color w:val="auto"/>
          </w:rPr>
          <w:t xml:space="preserve"> </w:t>
        </w:r>
      </w:ins>
      <w:r>
        <w:rPr>
          <w:rFonts w:cs="Arial"/>
          <w:color w:val="auto"/>
        </w:rPr>
        <w:t>F</w:t>
      </w:r>
      <w:r>
        <w:rPr>
          <w:color w:val="auto"/>
        </w:rPr>
        <w:t xml:space="preserve">or the avoidance of doubt, </w:t>
      </w:r>
      <w:r w:rsidRPr="009D5719">
        <w:rPr>
          <w:b/>
          <w:color w:val="auto"/>
        </w:rPr>
        <w:t>System Telephony</w:t>
      </w:r>
      <w:r>
        <w:rPr>
          <w:color w:val="auto"/>
        </w:rPr>
        <w:t xml:space="preserve"> could include</w:t>
      </w:r>
      <w:ins w:id="255" w:author="Creighton, Alan" w:date="2022-05-24T15:54:00Z">
        <w:r w:rsidR="007929A2">
          <w:rPr>
            <w:color w:val="auto"/>
          </w:rPr>
          <w:t>,</w:t>
        </w:r>
      </w:ins>
      <w:r>
        <w:rPr>
          <w:color w:val="auto"/>
        </w:rPr>
        <w:t xml:space="preserve"> but shall not be limited </w:t>
      </w:r>
      <w:proofErr w:type="gramStart"/>
      <w:r>
        <w:rPr>
          <w:color w:val="auto"/>
        </w:rPr>
        <w:t>to:</w:t>
      </w:r>
      <w:proofErr w:type="gramEnd"/>
      <w:r>
        <w:rPr>
          <w:color w:val="auto"/>
        </w:rPr>
        <w:t xml:space="preserve"> an analogue or digital telephone line; a mobile telephone or an internet-based voice communication system, all of which shall be connected to an appropriate public communications network.</w:t>
      </w:r>
    </w:p>
    <w:p w14:paraId="31B07164" w14:textId="77777777" w:rsidR="00A95BF5" w:rsidRPr="00BA05AE" w:rsidRDefault="00A95BF5" w:rsidP="00A95BF5">
      <w:pPr>
        <w:pStyle w:val="Level1Text"/>
        <w:rPr>
          <w:b/>
          <w:color w:val="auto"/>
        </w:rPr>
      </w:pPr>
      <w:r w:rsidRPr="00BA05AE">
        <w:rPr>
          <w:color w:val="auto"/>
        </w:rPr>
        <w:t>CC.6.5.2.3</w:t>
      </w:r>
      <w:r w:rsidRPr="00BA05AE">
        <w:rPr>
          <w:color w:val="auto"/>
        </w:rPr>
        <w:tab/>
        <w:t xml:space="preserve">Calls made and received over </w:t>
      </w:r>
      <w:r w:rsidRPr="00BA05AE">
        <w:rPr>
          <w:b/>
          <w:color w:val="auto"/>
        </w:rPr>
        <w:t>Control Telephony</w:t>
      </w:r>
      <w:r w:rsidRPr="00BA05AE">
        <w:rPr>
          <w:color w:val="auto"/>
        </w:rPr>
        <w:t xml:space="preserve"> and </w:t>
      </w:r>
      <w:r w:rsidRPr="00BA05AE">
        <w:rPr>
          <w:b/>
          <w:color w:val="auto"/>
        </w:rPr>
        <w:t>System Telephony</w:t>
      </w:r>
      <w:r w:rsidRPr="00BA05AE">
        <w:rPr>
          <w:color w:val="auto"/>
        </w:rPr>
        <w:t xml:space="preserve"> may be recorded and subsequently replayed for commercial and operational reasons.</w:t>
      </w:r>
      <w:del w:id="256" w:author="Creighton, Alan" w:date="2022-05-24T15:54:00Z">
        <w:r w:rsidRPr="00BA05AE" w:rsidDel="007929A2">
          <w:rPr>
            <w:color w:val="auto"/>
          </w:rPr>
          <w:delText xml:space="preserve">  </w:delText>
        </w:r>
      </w:del>
    </w:p>
    <w:p w14:paraId="58FACEDC" w14:textId="77777777" w:rsidR="00A95BF5" w:rsidRPr="00BA05AE" w:rsidRDefault="00A95BF5" w:rsidP="00A95BF5">
      <w:pPr>
        <w:pStyle w:val="Level1Text"/>
        <w:rPr>
          <w:color w:val="auto"/>
        </w:rPr>
      </w:pPr>
      <w:bookmarkStart w:id="257" w:name="_DV_M598"/>
      <w:bookmarkEnd w:id="257"/>
      <w:r w:rsidRPr="00BA05AE">
        <w:rPr>
          <w:color w:val="auto"/>
        </w:rPr>
        <w:t>CC.6.5.4</w:t>
      </w:r>
      <w:r w:rsidRPr="00BA05AE">
        <w:rPr>
          <w:color w:val="auto"/>
        </w:rPr>
        <w:tab/>
      </w:r>
      <w:r w:rsidRPr="00BA05AE">
        <w:rPr>
          <w:color w:val="auto"/>
          <w:u w:val="single"/>
        </w:rPr>
        <w:t>Obligations in respect of Control Telephony and System Telephony</w:t>
      </w:r>
    </w:p>
    <w:p w14:paraId="28DEBD58" w14:textId="470E3ED6" w:rsidR="00A95BF5" w:rsidRPr="00BA05AE" w:rsidRDefault="00A95BF5" w:rsidP="00A95BF5">
      <w:pPr>
        <w:pStyle w:val="Level1Text"/>
        <w:rPr>
          <w:color w:val="auto"/>
        </w:rPr>
      </w:pPr>
      <w:r w:rsidRPr="00BA05AE">
        <w:rPr>
          <w:color w:val="auto"/>
        </w:rPr>
        <w:t>CC.6.5.4.1</w:t>
      </w:r>
      <w:r w:rsidRPr="00BA05AE">
        <w:rPr>
          <w:color w:val="auto"/>
        </w:rPr>
        <w:tab/>
        <w:t xml:space="preserve">Where </w:t>
      </w:r>
      <w:proofErr w:type="gramStart"/>
      <w:r>
        <w:rPr>
          <w:b/>
          <w:color w:val="auto"/>
        </w:rPr>
        <w:t>The</w:t>
      </w:r>
      <w:proofErr w:type="gramEnd"/>
      <w:r>
        <w:rPr>
          <w:b/>
          <w:color w:val="auto"/>
        </w:rPr>
        <w:t xml:space="preserve"> Company</w:t>
      </w:r>
      <w:r w:rsidRPr="00BA05AE">
        <w:rPr>
          <w:color w:val="auto"/>
        </w:rPr>
        <w:t xml:space="preserve"> requires </w:t>
      </w:r>
      <w:r w:rsidRPr="00BA05AE">
        <w:rPr>
          <w:b/>
          <w:color w:val="auto"/>
        </w:rPr>
        <w:t>Control Telephony</w:t>
      </w:r>
      <w:r w:rsidRPr="00BA05AE">
        <w:rPr>
          <w:color w:val="auto"/>
        </w:rPr>
        <w:t xml:space="preserve">, </w:t>
      </w:r>
      <w:r w:rsidRPr="00BA05AE">
        <w:rPr>
          <w:b/>
          <w:color w:val="auto"/>
        </w:rPr>
        <w:t>Users</w:t>
      </w:r>
      <w:r w:rsidRPr="00BA05AE">
        <w:rPr>
          <w:color w:val="auto"/>
        </w:rPr>
        <w:t xml:space="preserve"> are required to use the </w:t>
      </w:r>
      <w:r w:rsidRPr="00BA05AE">
        <w:rPr>
          <w:b/>
          <w:color w:val="auto"/>
        </w:rPr>
        <w:t>Control Telephony</w:t>
      </w:r>
      <w:r w:rsidRPr="00BA05AE">
        <w:rPr>
          <w:color w:val="auto"/>
        </w:rPr>
        <w:t xml:space="preserve"> </w:t>
      </w:r>
      <w:ins w:id="258" w:author="Creighton, Alan" w:date="2022-05-24T15:56:00Z">
        <w:r w:rsidR="00414530">
          <w:rPr>
            <w:color w:val="auto"/>
          </w:rPr>
          <w:t>to</w:t>
        </w:r>
        <w:r w:rsidR="00831555">
          <w:rPr>
            <w:color w:val="auto"/>
          </w:rPr>
          <w:t xml:space="preserve"> communicate </w:t>
        </w:r>
      </w:ins>
      <w:r w:rsidRPr="00BA05AE">
        <w:rPr>
          <w:color w:val="auto"/>
        </w:rPr>
        <w:t xml:space="preserve">with </w:t>
      </w:r>
      <w:r>
        <w:rPr>
          <w:b/>
          <w:color w:val="auto"/>
        </w:rPr>
        <w:t>The Company</w:t>
      </w:r>
      <w:r w:rsidRPr="00BA05AE">
        <w:rPr>
          <w:color w:val="auto"/>
        </w:rPr>
        <w:t xml:space="preserve"> </w:t>
      </w:r>
      <w:ins w:id="259" w:author="Creighton, Alan" w:date="2022-05-24T15:56:00Z">
        <w:r w:rsidR="00831555">
          <w:rPr>
            <w:color w:val="auto"/>
          </w:rPr>
          <w:t>and /</w:t>
        </w:r>
      </w:ins>
      <w:ins w:id="260" w:author="Creighton, Alan" w:date="2022-05-24T16:20:00Z">
        <w:r w:rsidR="00F83F5B">
          <w:rPr>
            <w:color w:val="auto"/>
          </w:rPr>
          <w:t xml:space="preserve"> </w:t>
        </w:r>
      </w:ins>
      <w:ins w:id="261" w:author="Creighton, Alan" w:date="2022-05-24T15:56:00Z">
        <w:r w:rsidR="00831555">
          <w:rPr>
            <w:color w:val="auto"/>
          </w:rPr>
          <w:t xml:space="preserve">or the </w:t>
        </w:r>
        <w:r w:rsidR="00831555" w:rsidRPr="008B2A0A">
          <w:rPr>
            <w:b/>
            <w:bCs/>
          </w:rPr>
          <w:t>Transmission Licensees</w:t>
        </w:r>
        <w:r w:rsidR="00831555">
          <w:rPr>
            <w:b/>
            <w:bCs/>
          </w:rPr>
          <w:t>’</w:t>
        </w:r>
        <w:r w:rsidR="00831555">
          <w:rPr>
            <w:color w:val="auto"/>
          </w:rPr>
          <w:t xml:space="preserve"> </w:t>
        </w:r>
      </w:ins>
      <w:r w:rsidRPr="00BA05AE">
        <w:rPr>
          <w:color w:val="auto"/>
        </w:rPr>
        <w:t xml:space="preserve">in respect of all </w:t>
      </w:r>
      <w:r w:rsidRPr="00BA05AE">
        <w:rPr>
          <w:b/>
          <w:color w:val="auto"/>
        </w:rPr>
        <w:t>Connection Points</w:t>
      </w:r>
      <w:r w:rsidRPr="00BA05AE">
        <w:rPr>
          <w:color w:val="auto"/>
        </w:rPr>
        <w:t xml:space="preserve"> with the </w:t>
      </w:r>
      <w:r w:rsidRPr="00BA05AE">
        <w:rPr>
          <w:b/>
          <w:color w:val="auto"/>
        </w:rPr>
        <w:t>National Electricity Transmission System</w:t>
      </w:r>
      <w:del w:id="262" w:author="Creighton, Alan" w:date="2022-05-24T15:59:00Z">
        <w:r w:rsidRPr="00BA05AE" w:rsidDel="00831555">
          <w:rPr>
            <w:color w:val="auto"/>
          </w:rPr>
          <w:delText xml:space="preserve"> </w:delText>
        </w:r>
      </w:del>
      <w:ins w:id="263" w:author="Creighton, Alan" w:date="2022-05-24T15:59:00Z">
        <w:r w:rsidR="00831555">
          <w:rPr>
            <w:color w:val="auto"/>
          </w:rPr>
          <w:t>,</w:t>
        </w:r>
      </w:ins>
      <w:ins w:id="264" w:author="Creighton, Alan" w:date="2022-05-24T16:01:00Z">
        <w:r w:rsidR="00831555">
          <w:rPr>
            <w:color w:val="auto"/>
          </w:rPr>
          <w:t xml:space="preserve"> </w:t>
        </w:r>
      </w:ins>
      <w:ins w:id="265" w:author="Creighton, Alan" w:date="2022-05-24T16:21:00Z">
        <w:r w:rsidR="00F83F5B">
          <w:rPr>
            <w:color w:val="auto"/>
          </w:rPr>
          <w:t xml:space="preserve">all </w:t>
        </w:r>
      </w:ins>
      <w:del w:id="266" w:author="Creighton, Alan" w:date="2022-05-24T16:01:00Z">
        <w:r w:rsidRPr="00BA05AE" w:rsidDel="00831555">
          <w:rPr>
            <w:color w:val="auto"/>
          </w:rPr>
          <w:delText>and in respect of al</w:delText>
        </w:r>
      </w:del>
      <w:del w:id="267" w:author="Creighton, Alan" w:date="2022-05-24T16:20:00Z">
        <w:r w:rsidRPr="00BA05AE" w:rsidDel="00F83F5B">
          <w:rPr>
            <w:color w:val="auto"/>
          </w:rPr>
          <w:delText xml:space="preserve">l </w:delText>
        </w:r>
      </w:del>
      <w:r w:rsidRPr="00BA05AE">
        <w:rPr>
          <w:b/>
          <w:color w:val="auto"/>
        </w:rPr>
        <w:t>Embedded</w:t>
      </w:r>
      <w:r w:rsidRPr="00BA05AE">
        <w:rPr>
          <w:color w:val="auto"/>
        </w:rPr>
        <w:t xml:space="preserve"> </w:t>
      </w:r>
      <w:r w:rsidRPr="00BA05AE">
        <w:rPr>
          <w:b/>
          <w:color w:val="auto"/>
        </w:rPr>
        <w:t>Large Power Stations</w:t>
      </w:r>
      <w:ins w:id="268" w:author="Antony Johnson" w:date="2022-05-27T15:41:00Z">
        <w:r w:rsidR="0019387B" w:rsidRPr="00E21E27">
          <w:rPr>
            <w:bCs/>
            <w:color w:val="auto"/>
          </w:rPr>
          <w:t>,</w:t>
        </w:r>
      </w:ins>
      <w:r w:rsidRPr="00BA05AE">
        <w:rPr>
          <w:b/>
          <w:color w:val="auto"/>
        </w:rPr>
        <w:t xml:space="preserve"> </w:t>
      </w:r>
      <w:del w:id="269" w:author="Antony Johnson" w:date="2022-05-27T15:41:00Z">
        <w:r w:rsidRPr="00BA05AE" w:rsidDel="00AB002A">
          <w:rPr>
            <w:color w:val="auto"/>
          </w:rPr>
          <w:delText>and</w:delText>
        </w:r>
      </w:del>
      <w:ins w:id="270" w:author="Creighton, Alan" w:date="2022-05-24T16:21:00Z">
        <w:r w:rsidR="00F83F5B">
          <w:rPr>
            <w:color w:val="auto"/>
          </w:rPr>
          <w:t xml:space="preserve"> all</w:t>
        </w:r>
      </w:ins>
      <w:r w:rsidRPr="00BA05AE">
        <w:rPr>
          <w:color w:val="auto"/>
        </w:rPr>
        <w:t xml:space="preserve"> </w:t>
      </w:r>
      <w:r w:rsidRPr="00BA05AE">
        <w:rPr>
          <w:b/>
          <w:color w:val="auto"/>
        </w:rPr>
        <w:t>Embedded DC Converter Stations</w:t>
      </w:r>
      <w:ins w:id="271" w:author="Creighton, Alan" w:date="2022-05-24T15:57:00Z">
        <w:r w:rsidR="00831555">
          <w:rPr>
            <w:b/>
            <w:color w:val="auto"/>
          </w:rPr>
          <w:t xml:space="preserve"> </w:t>
        </w:r>
      </w:ins>
      <w:ins w:id="272" w:author="Creighton, Alan" w:date="2022-05-24T16:21:00Z">
        <w:r w:rsidR="00F83F5B" w:rsidRPr="002D618B">
          <w:rPr>
            <w:color w:val="auto"/>
          </w:rPr>
          <w:t>and</w:t>
        </w:r>
        <w:del w:id="273" w:author="Antony Johnson" w:date="2022-05-27T15:41:00Z">
          <w:r w:rsidR="00F83F5B" w:rsidRPr="002D618B" w:rsidDel="0019387B">
            <w:rPr>
              <w:color w:val="auto"/>
            </w:rPr>
            <w:delText xml:space="preserve"> with</w:delText>
          </w:r>
        </w:del>
        <w:r w:rsidR="00F83F5B">
          <w:rPr>
            <w:b/>
            <w:color w:val="auto"/>
          </w:rPr>
          <w:t xml:space="preserve"> </w:t>
        </w:r>
        <w:r w:rsidR="00F83F5B" w:rsidRPr="00831555">
          <w:rPr>
            <w:b/>
            <w:color w:val="auto"/>
          </w:rPr>
          <w:t>Network Operators Control Centre</w:t>
        </w:r>
        <w:r w:rsidR="00F83F5B" w:rsidRPr="00831555">
          <w:rPr>
            <w:color w:val="auto"/>
          </w:rPr>
          <w:t xml:space="preserve"> </w:t>
        </w:r>
      </w:ins>
      <w:ins w:id="274" w:author="Creighton, Alan" w:date="2022-05-24T15:57:00Z">
        <w:r w:rsidR="00831555" w:rsidRPr="00831555">
          <w:rPr>
            <w:color w:val="auto"/>
          </w:rPr>
          <w:t>as appropriate</w:t>
        </w:r>
      </w:ins>
      <w:r w:rsidRPr="00BA05AE">
        <w:rPr>
          <w:color w:val="auto"/>
        </w:rPr>
        <w:t xml:space="preserve">. </w:t>
      </w:r>
      <w:ins w:id="275" w:author="Creighton, Alan" w:date="2022-05-24T16:01:00Z">
        <w:r w:rsidR="00831555">
          <w:rPr>
            <w:color w:val="auto"/>
          </w:rPr>
          <w:t xml:space="preserve"> </w:t>
        </w:r>
      </w:ins>
      <w:r>
        <w:rPr>
          <w:b/>
          <w:color w:val="auto"/>
        </w:rPr>
        <w:t>The Company</w:t>
      </w:r>
      <w:del w:id="276" w:author="Antony Johnson" w:date="2022-05-20T19:56:00Z">
        <w:r w:rsidRPr="00BA05AE" w:rsidDel="001E755D">
          <w:rPr>
            <w:color w:val="auto"/>
          </w:rPr>
          <w:delText xml:space="preserve"> </w:delText>
        </w:r>
        <w:r w:rsidR="001E755D" w:rsidDel="001E755D">
          <w:rPr>
            <w:color w:val="auto"/>
          </w:rPr>
          <w:delText>will have</w:delText>
        </w:r>
      </w:del>
      <w:r w:rsidR="001E755D">
        <w:rPr>
          <w:color w:val="auto"/>
        </w:rPr>
        <w:t xml:space="preserve"> </w:t>
      </w:r>
      <w:ins w:id="277" w:author="Antony Johnson" w:date="2022-05-20T19:56:00Z">
        <w:r w:rsidR="009816CC">
          <w:rPr>
            <w:color w:val="auto"/>
          </w:rPr>
          <w:t xml:space="preserve">shall provide </w:t>
        </w:r>
      </w:ins>
      <w:r w:rsidRPr="00BA05AE">
        <w:rPr>
          <w:b/>
          <w:color w:val="auto"/>
        </w:rPr>
        <w:t>Control Telephony</w:t>
      </w:r>
      <w:r w:rsidRPr="00BA05AE">
        <w:rPr>
          <w:color w:val="auto"/>
        </w:rPr>
        <w:t xml:space="preserve"> </w:t>
      </w:r>
      <w:ins w:id="278" w:author="Antony Johnson" w:date="2022-05-20T19:57:00Z">
        <w:r w:rsidR="009C36ED">
          <w:rPr>
            <w:color w:val="auto"/>
          </w:rPr>
          <w:t xml:space="preserve">interface equipment </w:t>
        </w:r>
      </w:ins>
      <w:del w:id="279" w:author="Antony Johnson" w:date="2022-05-20T19:57:00Z">
        <w:r w:rsidR="00527A35" w:rsidDel="00527A35">
          <w:rPr>
            <w:color w:val="auto"/>
          </w:rPr>
          <w:delText xml:space="preserve">installed </w:delText>
        </w:r>
      </w:del>
      <w:r w:rsidRPr="00BA05AE">
        <w:rPr>
          <w:color w:val="auto"/>
        </w:rPr>
        <w:t xml:space="preserve">at the </w:t>
      </w:r>
      <w:r w:rsidRPr="00BF2CC8">
        <w:rPr>
          <w:b/>
          <w:color w:val="auto"/>
        </w:rPr>
        <w:t>GB Code</w:t>
      </w:r>
      <w:r w:rsidRPr="00BF2CC8">
        <w:rPr>
          <w:color w:val="auto"/>
        </w:rPr>
        <w:t xml:space="preserve"> </w:t>
      </w:r>
      <w:r w:rsidRPr="00BA05AE">
        <w:rPr>
          <w:b/>
          <w:color w:val="auto"/>
        </w:rPr>
        <w:t>User’s Control Point</w:t>
      </w:r>
      <w:ins w:id="280" w:author="Creighton, Alan" w:date="2022-05-24T15:57:00Z">
        <w:r w:rsidR="00831555">
          <w:rPr>
            <w:b/>
            <w:color w:val="auto"/>
          </w:rPr>
          <w:t xml:space="preserve"> </w:t>
        </w:r>
        <w:r w:rsidR="00831555" w:rsidRPr="00831555">
          <w:rPr>
            <w:color w:val="auto"/>
          </w:rPr>
          <w:t>or the</w:t>
        </w:r>
        <w:r w:rsidR="00831555">
          <w:rPr>
            <w:b/>
            <w:color w:val="auto"/>
          </w:rPr>
          <w:t xml:space="preserve"> </w:t>
        </w:r>
      </w:ins>
      <w:ins w:id="281" w:author="Creighton, Alan" w:date="2022-05-24T15:58:00Z">
        <w:r w:rsidR="00831555">
          <w:rPr>
            <w:b/>
            <w:color w:val="auto"/>
          </w:rPr>
          <w:t>Network Operators Control Centre</w:t>
        </w:r>
      </w:ins>
      <w:ins w:id="282" w:author="Creighton, Alan" w:date="2022-05-24T16:01:00Z">
        <w:r w:rsidR="00831555" w:rsidRPr="00831555">
          <w:rPr>
            <w:color w:val="auto"/>
          </w:rPr>
          <w:t xml:space="preserve"> as appropriate</w:t>
        </w:r>
      </w:ins>
      <w:ins w:id="283" w:author="Creighton, Alan" w:date="2022-05-24T16:21:00Z">
        <w:r w:rsidR="00F83F5B" w:rsidRPr="002D618B">
          <w:rPr>
            <w:color w:val="auto"/>
          </w:rPr>
          <w:t xml:space="preserve">. </w:t>
        </w:r>
      </w:ins>
      <w:ins w:id="284" w:author="Antony Johnson" w:date="2022-05-20T19:58:00Z">
        <w:del w:id="285" w:author="Creighton, Alan" w:date="2022-05-24T16:21:00Z">
          <w:r w:rsidR="00BA327B" w:rsidDel="00F83F5B">
            <w:rPr>
              <w:b/>
              <w:color w:val="auto"/>
            </w:rPr>
            <w:delText>,</w:delText>
          </w:r>
        </w:del>
      </w:ins>
      <w:del w:id="286" w:author="Antony Johnson" w:date="2022-05-20T19:58:00Z">
        <w:r w:rsidDel="00BA327B">
          <w:rPr>
            <w:b/>
            <w:color w:val="auto"/>
          </w:rPr>
          <w:delText>.</w:delText>
        </w:r>
      </w:del>
      <w:del w:id="287" w:author="Creighton, Alan" w:date="2022-05-24T16:21:00Z">
        <w:r w:rsidDel="00F83F5B">
          <w:rPr>
            <w:b/>
            <w:color w:val="auto"/>
          </w:rPr>
          <w:delText xml:space="preserve"> </w:delText>
        </w:r>
      </w:del>
      <w:r w:rsidRPr="00BA05AE">
        <w:rPr>
          <w:color w:val="auto"/>
        </w:rPr>
        <w:t xml:space="preserve"> </w:t>
      </w:r>
      <w:r>
        <w:rPr>
          <w:color w:val="auto"/>
        </w:rPr>
        <w:t>W</w:t>
      </w:r>
      <w:del w:id="288" w:author="Antony Johnson" w:date="2022-05-20T19:58:00Z">
        <w:r w:rsidR="00BA327B" w:rsidDel="00BA327B">
          <w:rPr>
            <w:color w:val="auto"/>
          </w:rPr>
          <w:delText>w</w:delText>
        </w:r>
      </w:del>
      <w:r w:rsidRPr="00BA05AE">
        <w:rPr>
          <w:color w:val="auto"/>
        </w:rPr>
        <w:t>here the</w:t>
      </w:r>
      <w:r w:rsidRPr="00BF2CC8">
        <w:rPr>
          <w:color w:val="auto"/>
        </w:rPr>
        <w:t xml:space="preserve"> </w:t>
      </w:r>
      <w:r w:rsidRPr="00BF2CC8">
        <w:rPr>
          <w:b/>
          <w:color w:val="auto"/>
        </w:rPr>
        <w:t>GB Code</w:t>
      </w:r>
      <w:r w:rsidRPr="00BA05AE">
        <w:rPr>
          <w:color w:val="auto"/>
        </w:rPr>
        <w:t xml:space="preserve"> </w:t>
      </w:r>
      <w:r w:rsidRPr="00BA05AE">
        <w:rPr>
          <w:b/>
          <w:color w:val="auto"/>
        </w:rPr>
        <w:t>User’s</w:t>
      </w:r>
      <w:r w:rsidRPr="00BA05AE">
        <w:rPr>
          <w:color w:val="auto"/>
        </w:rPr>
        <w:t xml:space="preserve"> </w:t>
      </w:r>
      <w:ins w:id="289" w:author="Creighton, Alan" w:date="2022-05-24T16:02:00Z">
        <w:r w:rsidR="00831555">
          <w:rPr>
            <w:color w:val="auto"/>
          </w:rPr>
          <w:t xml:space="preserve">or </w:t>
        </w:r>
        <w:r w:rsidR="00831555">
          <w:rPr>
            <w:b/>
            <w:color w:val="auto"/>
          </w:rPr>
          <w:t>Network Operators Control Centre</w:t>
        </w:r>
        <w:r w:rsidR="00831555" w:rsidRPr="00831555">
          <w:rPr>
            <w:color w:val="auto"/>
          </w:rPr>
          <w:t xml:space="preserve"> </w:t>
        </w:r>
      </w:ins>
      <w:r w:rsidRPr="00BA05AE">
        <w:rPr>
          <w:color w:val="auto"/>
        </w:rPr>
        <w:t xml:space="preserve">telephony equipment is not capable of providing the required facilities or is otherwise incompatible with the </w:t>
      </w:r>
      <w:r w:rsidRPr="00BA05AE">
        <w:rPr>
          <w:b/>
          <w:color w:val="auto"/>
        </w:rPr>
        <w:t>Transmission</w:t>
      </w:r>
      <w:r w:rsidRPr="00BA05AE">
        <w:rPr>
          <w:color w:val="auto"/>
        </w:rPr>
        <w:t xml:space="preserve"> </w:t>
      </w:r>
      <w:r w:rsidRPr="00BA05AE">
        <w:rPr>
          <w:b/>
          <w:color w:val="auto"/>
        </w:rPr>
        <w:t>Control Telephony</w:t>
      </w:r>
      <w:ins w:id="290" w:author="Antony Johnson" w:date="2022-05-20T19:59:00Z">
        <w:r w:rsidR="004F6027" w:rsidRPr="004F6027">
          <w:rPr>
            <w:bCs/>
            <w:color w:val="auto"/>
          </w:rPr>
          <w:t>,</w:t>
        </w:r>
        <w:r w:rsidR="004F6027">
          <w:rPr>
            <w:b/>
            <w:color w:val="auto"/>
          </w:rPr>
          <w:t xml:space="preserve"> The Company</w:t>
        </w:r>
        <w:r w:rsidR="004F6027">
          <w:rPr>
            <w:bCs/>
            <w:color w:val="auto"/>
          </w:rPr>
          <w:t xml:space="preserve"> shall provide a </w:t>
        </w:r>
        <w:r w:rsidR="004F6027">
          <w:rPr>
            <w:b/>
            <w:color w:val="auto"/>
          </w:rPr>
          <w:t>Control Telephony</w:t>
        </w:r>
        <w:r w:rsidR="004F6027">
          <w:rPr>
            <w:bCs/>
            <w:color w:val="auto"/>
          </w:rPr>
          <w:t xml:space="preserve"> handset(s)</w:t>
        </w:r>
      </w:ins>
      <w:r w:rsidRPr="00BA05AE">
        <w:rPr>
          <w:color w:val="auto"/>
        </w:rPr>
        <w:t>.</w:t>
      </w:r>
      <w:ins w:id="291" w:author="Creighton, Alan" w:date="2022-05-24T16:03:00Z">
        <w:r w:rsidR="00831555">
          <w:rPr>
            <w:color w:val="auto"/>
          </w:rPr>
          <w:t xml:space="preserve"> </w:t>
        </w:r>
      </w:ins>
      <w:r w:rsidRPr="00BA05AE">
        <w:rPr>
          <w:color w:val="auto"/>
        </w:rPr>
        <w:t xml:space="preserve"> Details of </w:t>
      </w:r>
      <w:del w:id="292" w:author="Antony Johnson" w:date="2022-05-20T20:00:00Z">
        <w:r w:rsidR="005B6581" w:rsidDel="005B6581">
          <w:rPr>
            <w:color w:val="auto"/>
          </w:rPr>
          <w:delText xml:space="preserve">and relating to </w:delText>
        </w:r>
      </w:del>
      <w:r w:rsidRPr="00BA05AE">
        <w:rPr>
          <w:color w:val="auto"/>
        </w:rPr>
        <w:t xml:space="preserve">the </w:t>
      </w:r>
      <w:r w:rsidRPr="00BA05AE">
        <w:rPr>
          <w:b/>
          <w:color w:val="auto"/>
        </w:rPr>
        <w:t>Control Telephony</w:t>
      </w:r>
      <w:r w:rsidRPr="00BA05AE">
        <w:rPr>
          <w:color w:val="auto"/>
        </w:rPr>
        <w:t xml:space="preserve"> require</w:t>
      </w:r>
      <w:r>
        <w:rPr>
          <w:color w:val="auto"/>
        </w:rPr>
        <w:t>ments</w:t>
      </w:r>
      <w:r w:rsidRPr="00BA05AE">
        <w:rPr>
          <w:color w:val="auto"/>
        </w:rPr>
        <w:t xml:space="preserve"> are contained in the </w:t>
      </w:r>
      <w:r w:rsidRPr="00BA05AE">
        <w:rPr>
          <w:b/>
          <w:color w:val="auto"/>
        </w:rPr>
        <w:t>Bilateral Agreement</w:t>
      </w:r>
      <w:ins w:id="293" w:author="Creighton, Alan" w:date="2022-05-24T16:22:00Z">
        <w:r w:rsidR="00F83F5B" w:rsidRPr="00F83F5B">
          <w:rPr>
            <w:b/>
            <w:color w:val="auto"/>
          </w:rPr>
          <w:t xml:space="preserve"> </w:t>
        </w:r>
        <w:r w:rsidR="00F83F5B" w:rsidRPr="002D618B">
          <w:rPr>
            <w:color w:val="auto"/>
          </w:rPr>
          <w:t xml:space="preserve">with </w:t>
        </w:r>
        <w:r w:rsidR="00F83F5B" w:rsidRPr="00BF2CC8">
          <w:rPr>
            <w:b/>
            <w:color w:val="auto"/>
          </w:rPr>
          <w:t>GB Code</w:t>
        </w:r>
        <w:r w:rsidR="00F83F5B" w:rsidRPr="00BA05AE">
          <w:rPr>
            <w:color w:val="auto"/>
          </w:rPr>
          <w:t xml:space="preserve"> </w:t>
        </w:r>
        <w:r w:rsidR="00F83F5B" w:rsidRPr="00BA05AE">
          <w:rPr>
            <w:b/>
            <w:color w:val="auto"/>
          </w:rPr>
          <w:t>User’s</w:t>
        </w:r>
      </w:ins>
      <w:r w:rsidRPr="00BA05AE">
        <w:rPr>
          <w:color w:val="auto"/>
        </w:rPr>
        <w:t>.</w:t>
      </w:r>
      <w:del w:id="294" w:author="Creighton, Alan" w:date="2022-05-24T16:03:00Z">
        <w:r w:rsidRPr="00BA05AE" w:rsidDel="00831555">
          <w:rPr>
            <w:color w:val="auto"/>
          </w:rPr>
          <w:delText xml:space="preserve"> </w:delText>
        </w:r>
      </w:del>
    </w:p>
    <w:p w14:paraId="04129045" w14:textId="77777777" w:rsidR="00A95BF5" w:rsidRPr="00BA05AE" w:rsidRDefault="00A95BF5" w:rsidP="00A95BF5">
      <w:pPr>
        <w:pStyle w:val="Level1Text"/>
        <w:rPr>
          <w:color w:val="auto"/>
        </w:rPr>
      </w:pPr>
      <w:r w:rsidRPr="00BA05AE">
        <w:rPr>
          <w:color w:val="auto"/>
        </w:rPr>
        <w:t>CC.6.5.4.2</w:t>
      </w:r>
      <w:r w:rsidRPr="00BA05AE">
        <w:rPr>
          <w:color w:val="auto"/>
        </w:rPr>
        <w:tab/>
        <w:t xml:space="preserve">Where in </w:t>
      </w:r>
      <w:r>
        <w:rPr>
          <w:b/>
          <w:color w:val="auto"/>
        </w:rPr>
        <w:t>The Company</w:t>
      </w:r>
      <w:r w:rsidRPr="00BA05AE">
        <w:rPr>
          <w:b/>
          <w:color w:val="auto"/>
        </w:rPr>
        <w:t>’s</w:t>
      </w:r>
      <w:r w:rsidRPr="00BA05AE">
        <w:rPr>
          <w:color w:val="auto"/>
        </w:rPr>
        <w:t xml:space="preserve"> sole opinion the installation of </w:t>
      </w:r>
      <w:r w:rsidRPr="00BA05AE">
        <w:rPr>
          <w:b/>
          <w:color w:val="auto"/>
        </w:rPr>
        <w:t>Control Telephony</w:t>
      </w:r>
      <w:r w:rsidRPr="00BA05AE">
        <w:rPr>
          <w:color w:val="auto"/>
        </w:rPr>
        <w:t xml:space="preserve"> is not practicable at a </w:t>
      </w:r>
      <w:r w:rsidRPr="00BF2CC8">
        <w:rPr>
          <w:b/>
          <w:color w:val="auto"/>
        </w:rPr>
        <w:t>GB Code</w:t>
      </w:r>
      <w:r w:rsidRPr="00BF2CC8">
        <w:rPr>
          <w:color w:val="auto"/>
        </w:rPr>
        <w:t xml:space="preserve"> </w:t>
      </w:r>
      <w:r w:rsidRPr="00BA05AE">
        <w:rPr>
          <w:b/>
          <w:color w:val="auto"/>
        </w:rPr>
        <w:t>User’s Control Point(s)</w:t>
      </w:r>
      <w:r w:rsidRPr="00BA05AE">
        <w:rPr>
          <w:color w:val="auto"/>
        </w:rPr>
        <w:t xml:space="preserve">, </w:t>
      </w:r>
      <w:r>
        <w:rPr>
          <w:b/>
          <w:color w:val="auto"/>
        </w:rPr>
        <w:t>The Company</w:t>
      </w:r>
      <w:r w:rsidRPr="00BA05AE">
        <w:rPr>
          <w:b/>
          <w:color w:val="auto"/>
        </w:rPr>
        <w:t xml:space="preserve"> </w:t>
      </w:r>
      <w:r w:rsidRPr="00BA05AE">
        <w:rPr>
          <w:color w:val="auto"/>
        </w:rPr>
        <w:t xml:space="preserve">shall specify in the </w:t>
      </w:r>
      <w:r w:rsidRPr="00BA05AE">
        <w:rPr>
          <w:b/>
          <w:color w:val="auto"/>
        </w:rPr>
        <w:t>Bilateral Agreement</w:t>
      </w:r>
      <w:r w:rsidRPr="00BA05AE">
        <w:rPr>
          <w:color w:val="auto"/>
        </w:rPr>
        <w:t xml:space="preserve"> whether </w:t>
      </w:r>
      <w:r w:rsidRPr="00BA05AE">
        <w:rPr>
          <w:b/>
          <w:color w:val="auto"/>
        </w:rPr>
        <w:t>System Telephony</w:t>
      </w:r>
      <w:r w:rsidRPr="00BA05AE">
        <w:rPr>
          <w:color w:val="auto"/>
        </w:rPr>
        <w:t xml:space="preserve"> is required.  Where </w:t>
      </w:r>
      <w:r w:rsidRPr="00BA05AE">
        <w:rPr>
          <w:b/>
          <w:color w:val="auto"/>
        </w:rPr>
        <w:t>System Telephony</w:t>
      </w:r>
      <w:r w:rsidRPr="00BA05AE">
        <w:rPr>
          <w:color w:val="auto"/>
        </w:rPr>
        <w:t xml:space="preserve"> is required by </w:t>
      </w:r>
      <w:r>
        <w:rPr>
          <w:b/>
          <w:color w:val="auto"/>
        </w:rPr>
        <w:t>The Company</w:t>
      </w:r>
      <w:r w:rsidRPr="00BA05AE">
        <w:rPr>
          <w:color w:val="auto"/>
        </w:rPr>
        <w:t xml:space="preserve">, the </w:t>
      </w:r>
      <w:r w:rsidRPr="00BF2CC8">
        <w:rPr>
          <w:b/>
          <w:color w:val="auto"/>
        </w:rPr>
        <w:t>GB Code</w:t>
      </w:r>
      <w:r w:rsidRPr="00BF2CC8">
        <w:rPr>
          <w:color w:val="auto"/>
        </w:rPr>
        <w:t xml:space="preserve"> </w:t>
      </w:r>
      <w:r w:rsidRPr="00BA05AE">
        <w:rPr>
          <w:b/>
          <w:color w:val="auto"/>
        </w:rPr>
        <w:t>User</w:t>
      </w:r>
      <w:r w:rsidRPr="00BA05AE">
        <w:rPr>
          <w:color w:val="auto"/>
        </w:rPr>
        <w:t xml:space="preserve"> shall ensure that </w:t>
      </w:r>
      <w:r w:rsidRPr="00BA05AE">
        <w:rPr>
          <w:b/>
          <w:color w:val="auto"/>
        </w:rPr>
        <w:t>System Telephony</w:t>
      </w:r>
      <w:r w:rsidRPr="00BA05AE">
        <w:rPr>
          <w:color w:val="auto"/>
        </w:rPr>
        <w:t xml:space="preserve"> is installed.</w:t>
      </w:r>
      <w:del w:id="295" w:author="Creighton, Alan" w:date="2022-05-24T16:22:00Z">
        <w:r w:rsidRPr="00BA05AE" w:rsidDel="00F83F5B">
          <w:rPr>
            <w:color w:val="auto"/>
          </w:rPr>
          <w:delText xml:space="preserve">  </w:delText>
        </w:r>
      </w:del>
    </w:p>
    <w:p w14:paraId="7479EEB9" w14:textId="343BDF68" w:rsidR="00414530" w:rsidRPr="00BA05AE" w:rsidRDefault="00A95BF5" w:rsidP="00A95BF5">
      <w:pPr>
        <w:pStyle w:val="Level1Text"/>
        <w:rPr>
          <w:color w:val="auto"/>
        </w:rPr>
      </w:pPr>
      <w:r w:rsidRPr="00BA05AE">
        <w:rPr>
          <w:color w:val="auto"/>
        </w:rPr>
        <w:t>CC.6.5.4.3</w:t>
      </w:r>
      <w:r w:rsidRPr="00BA05AE">
        <w:rPr>
          <w:color w:val="auto"/>
        </w:rPr>
        <w:tab/>
        <w:t xml:space="preserve">Where </w:t>
      </w:r>
      <w:r w:rsidRPr="00BA05AE">
        <w:rPr>
          <w:b/>
          <w:color w:val="auto"/>
        </w:rPr>
        <w:t>System Telephony</w:t>
      </w:r>
      <w:r w:rsidRPr="00BA05AE">
        <w:rPr>
          <w:color w:val="auto"/>
        </w:rPr>
        <w:t xml:space="preserve"> is installed, </w:t>
      </w:r>
      <w:r w:rsidRPr="00BF2CC8">
        <w:rPr>
          <w:b/>
          <w:color w:val="auto"/>
        </w:rPr>
        <w:t>GB Code</w:t>
      </w:r>
      <w:r w:rsidRPr="00BF2CC8">
        <w:rPr>
          <w:color w:val="auto"/>
        </w:rPr>
        <w:t xml:space="preserve"> </w:t>
      </w:r>
      <w:r w:rsidRPr="00BA05AE">
        <w:rPr>
          <w:b/>
          <w:color w:val="auto"/>
        </w:rPr>
        <w:t>Users</w:t>
      </w:r>
      <w:r w:rsidRPr="00BA05AE">
        <w:rPr>
          <w:color w:val="auto"/>
        </w:rPr>
        <w:t xml:space="preserve"> are required to use the </w:t>
      </w:r>
      <w:r w:rsidRPr="00BA05AE">
        <w:rPr>
          <w:b/>
          <w:color w:val="auto"/>
        </w:rPr>
        <w:t>System Telephony</w:t>
      </w:r>
      <w:r w:rsidRPr="00BA05AE">
        <w:rPr>
          <w:color w:val="auto"/>
        </w:rPr>
        <w:t xml:space="preserve"> </w:t>
      </w:r>
      <w:ins w:id="296" w:author="Creighton, Alan" w:date="2022-05-24T16:05:00Z">
        <w:r w:rsidR="00414530">
          <w:rPr>
            <w:color w:val="auto"/>
          </w:rPr>
          <w:t xml:space="preserve">for communication </w:t>
        </w:r>
      </w:ins>
      <w:r w:rsidRPr="00BA05AE">
        <w:rPr>
          <w:color w:val="auto"/>
        </w:rPr>
        <w:t xml:space="preserve">with </w:t>
      </w:r>
      <w:r>
        <w:rPr>
          <w:b/>
          <w:color w:val="auto"/>
        </w:rPr>
        <w:t>The Company</w:t>
      </w:r>
      <w:r w:rsidRPr="00BA05AE">
        <w:rPr>
          <w:color w:val="auto"/>
        </w:rPr>
        <w:t xml:space="preserve"> </w:t>
      </w:r>
      <w:ins w:id="297" w:author="Creighton, Alan" w:date="2022-05-24T16:05:00Z">
        <w:r w:rsidR="00414530">
          <w:rPr>
            <w:color w:val="auto"/>
          </w:rPr>
          <w:t xml:space="preserve">and </w:t>
        </w:r>
        <w:r w:rsidR="00414530">
          <w:t xml:space="preserve">the relevant </w:t>
        </w:r>
        <w:r w:rsidR="00414530" w:rsidRPr="008B2A0A">
          <w:rPr>
            <w:b/>
            <w:bCs/>
          </w:rPr>
          <w:t>Transmission Licensees</w:t>
        </w:r>
        <w:r w:rsidR="00414530">
          <w:rPr>
            <w:b/>
            <w:bCs/>
          </w:rPr>
          <w:t>’</w:t>
        </w:r>
        <w:r w:rsidR="00414530">
          <w:t xml:space="preserve"> </w:t>
        </w:r>
        <w:r w:rsidR="00414530" w:rsidRPr="006B0F5C">
          <w:rPr>
            <w:b/>
            <w:bCs/>
          </w:rPr>
          <w:t>Control Engineers</w:t>
        </w:r>
        <w:r w:rsidR="00414530">
          <w:t xml:space="preserve"> </w:t>
        </w:r>
      </w:ins>
      <w:r w:rsidRPr="00BA05AE">
        <w:rPr>
          <w:color w:val="auto"/>
        </w:rPr>
        <w:t xml:space="preserve">in respect of those </w:t>
      </w:r>
      <w:r w:rsidRPr="00BA05AE">
        <w:rPr>
          <w:b/>
          <w:color w:val="auto"/>
        </w:rPr>
        <w:t>Control Point(s)</w:t>
      </w:r>
      <w:r w:rsidRPr="00BA05AE">
        <w:rPr>
          <w:color w:val="auto"/>
        </w:rPr>
        <w:t xml:space="preserve"> for which it has been installed.</w:t>
      </w:r>
      <w:ins w:id="298" w:author="Creighton, Alan" w:date="2022-05-24T16:22:00Z">
        <w:r w:rsidR="00F83F5B">
          <w:rPr>
            <w:color w:val="auto"/>
          </w:rPr>
          <w:t xml:space="preserve"> </w:t>
        </w:r>
      </w:ins>
      <w:r w:rsidRPr="00BA05AE">
        <w:rPr>
          <w:color w:val="auto"/>
        </w:rPr>
        <w:t xml:space="preserve"> Details of and relating to the </w:t>
      </w:r>
      <w:r w:rsidRPr="00BA05AE">
        <w:rPr>
          <w:b/>
          <w:color w:val="auto"/>
        </w:rPr>
        <w:t>System Telephony</w:t>
      </w:r>
      <w:r w:rsidRPr="00BA05AE">
        <w:rPr>
          <w:color w:val="auto"/>
        </w:rPr>
        <w:t xml:space="preserve"> required are contained in the </w:t>
      </w:r>
      <w:r w:rsidRPr="00BA05AE">
        <w:rPr>
          <w:b/>
          <w:color w:val="auto"/>
        </w:rPr>
        <w:t>Bilateral Agreement</w:t>
      </w:r>
      <w:r w:rsidRPr="00BA05AE">
        <w:rPr>
          <w:color w:val="auto"/>
        </w:rPr>
        <w:t>.</w:t>
      </w:r>
      <w:ins w:id="299" w:author="Creighton, Alan" w:date="2022-05-24T16:05:00Z">
        <w:r w:rsidR="00414530" w:rsidRPr="00414530">
          <w:rPr>
            <w:color w:val="auto"/>
          </w:rPr>
          <w:t xml:space="preserve"> </w:t>
        </w:r>
      </w:ins>
    </w:p>
    <w:p w14:paraId="352A14CE" w14:textId="77777777" w:rsidR="00A95BF5" w:rsidRPr="00361E5B" w:rsidRDefault="00A95BF5" w:rsidP="00A95BF5">
      <w:pPr>
        <w:pStyle w:val="Level1Text"/>
        <w:rPr>
          <w:color w:val="auto"/>
        </w:rPr>
      </w:pPr>
      <w:r w:rsidRPr="00BA05AE">
        <w:rPr>
          <w:color w:val="auto"/>
        </w:rPr>
        <w:lastRenderedPageBreak/>
        <w:t>CC.6.5.4.4</w:t>
      </w:r>
      <w:r w:rsidRPr="00BA05AE">
        <w:rPr>
          <w:color w:val="auto"/>
        </w:rPr>
        <w:tab/>
        <w:t xml:space="preserve">Where </w:t>
      </w:r>
      <w:r w:rsidRPr="00BA05AE">
        <w:rPr>
          <w:b/>
          <w:color w:val="auto"/>
        </w:rPr>
        <w:t>Control Telephony</w:t>
      </w:r>
      <w:r w:rsidRPr="00BA05AE">
        <w:rPr>
          <w:color w:val="auto"/>
        </w:rPr>
        <w:t xml:space="preserve"> or </w:t>
      </w:r>
      <w:r w:rsidRPr="00BA05AE">
        <w:rPr>
          <w:b/>
          <w:color w:val="auto"/>
        </w:rPr>
        <w:t>System Telephony</w:t>
      </w:r>
      <w:r w:rsidRPr="00BA05AE">
        <w:rPr>
          <w:color w:val="auto"/>
        </w:rPr>
        <w:t xml:space="preserve"> is installed, routine testing of such facilities may be required by </w:t>
      </w:r>
      <w:r>
        <w:rPr>
          <w:b/>
          <w:color w:val="auto"/>
        </w:rPr>
        <w:t>The Company</w:t>
      </w:r>
      <w:r w:rsidRPr="00BA05AE">
        <w:rPr>
          <w:color w:val="auto"/>
        </w:rPr>
        <w:t xml:space="preserve"> (not normally more than once in any calendar month).  The</w:t>
      </w:r>
      <w:r w:rsidRPr="00BF2CC8">
        <w:rPr>
          <w:color w:val="auto"/>
        </w:rPr>
        <w:t xml:space="preserve"> </w:t>
      </w:r>
      <w:r w:rsidRPr="00BF2CC8">
        <w:rPr>
          <w:b/>
          <w:color w:val="auto"/>
        </w:rPr>
        <w:t>GB Code</w:t>
      </w:r>
      <w:r w:rsidRPr="00BA05AE">
        <w:rPr>
          <w:color w:val="auto"/>
        </w:rPr>
        <w:t xml:space="preserve"> </w:t>
      </w:r>
      <w:r w:rsidRPr="00BA05AE">
        <w:rPr>
          <w:b/>
          <w:color w:val="auto"/>
        </w:rPr>
        <w:t>User</w:t>
      </w:r>
      <w:r w:rsidRPr="00BA05AE">
        <w:rPr>
          <w:color w:val="auto"/>
        </w:rPr>
        <w:t xml:space="preserve"> and </w:t>
      </w:r>
      <w:r>
        <w:rPr>
          <w:b/>
          <w:color w:val="auto"/>
        </w:rPr>
        <w:t>The Company</w:t>
      </w:r>
      <w:r w:rsidRPr="00BA05AE">
        <w:rPr>
          <w:color w:val="auto"/>
        </w:rPr>
        <w:t xml:space="preserve"> shall use reasonable endeavours to agree a test programme and where </w:t>
      </w:r>
      <w:r>
        <w:rPr>
          <w:b/>
          <w:color w:val="auto"/>
        </w:rPr>
        <w:t>The Company</w:t>
      </w:r>
      <w:r w:rsidRPr="00BA05AE">
        <w:rPr>
          <w:color w:val="auto"/>
        </w:rPr>
        <w:t xml:space="preserve"> requests the assistance of the </w:t>
      </w:r>
      <w:r w:rsidRPr="00BF2CC8">
        <w:rPr>
          <w:b/>
          <w:color w:val="auto"/>
        </w:rPr>
        <w:t>GB Code</w:t>
      </w:r>
      <w:r w:rsidRPr="00BF2CC8">
        <w:rPr>
          <w:color w:val="auto"/>
        </w:rPr>
        <w:t xml:space="preserve"> </w:t>
      </w:r>
      <w:r w:rsidRPr="00BA05AE">
        <w:rPr>
          <w:b/>
          <w:color w:val="auto"/>
        </w:rPr>
        <w:t>User</w:t>
      </w:r>
      <w:r w:rsidRPr="00BA05AE">
        <w:rPr>
          <w:color w:val="auto"/>
        </w:rPr>
        <w:t xml:space="preserve"> in performing the agreed test programme the </w:t>
      </w:r>
      <w:r w:rsidRPr="00BA05AE">
        <w:rPr>
          <w:b/>
          <w:color w:val="auto"/>
        </w:rPr>
        <w:t>User</w:t>
      </w:r>
      <w:r w:rsidRPr="00BA05AE">
        <w:rPr>
          <w:color w:val="auto"/>
        </w:rPr>
        <w:t xml:space="preserve"> shall provide such assistance.</w:t>
      </w:r>
      <w:r w:rsidRPr="004C7E8A">
        <w:rPr>
          <w:color w:val="auto"/>
        </w:rPr>
        <w:t xml:space="preserve"> </w:t>
      </w:r>
      <w:r>
        <w:rPr>
          <w:rFonts w:cs="Arial"/>
          <w:b/>
        </w:rPr>
        <w:t xml:space="preserve"> </w:t>
      </w:r>
      <w:r w:rsidRPr="00DB341C">
        <w:rPr>
          <w:rFonts w:cs="Arial"/>
          <w:b/>
          <w:color w:val="auto"/>
        </w:rPr>
        <w:t>The Company</w:t>
      </w:r>
      <w:r w:rsidRPr="00DB341C">
        <w:rPr>
          <w:rFonts w:cs="Arial"/>
          <w:color w:val="auto"/>
        </w:rPr>
        <w:t xml:space="preserve"> requires the </w:t>
      </w:r>
      <w:r w:rsidRPr="00DB341C">
        <w:rPr>
          <w:rFonts w:cs="Arial"/>
          <w:b/>
          <w:color w:val="auto"/>
        </w:rPr>
        <w:t>GB Code User</w:t>
      </w:r>
      <w:r w:rsidRPr="00DB341C">
        <w:rPr>
          <w:rFonts w:cs="Arial"/>
          <w:color w:val="auto"/>
        </w:rPr>
        <w:t xml:space="preserve"> to test the backup power supplies feeding its </w:t>
      </w:r>
      <w:r w:rsidRPr="00DB341C">
        <w:rPr>
          <w:rFonts w:cs="Arial"/>
          <w:b/>
          <w:color w:val="auto"/>
        </w:rPr>
        <w:t>Control Telephony</w:t>
      </w:r>
      <w:r w:rsidRPr="00DB341C">
        <w:rPr>
          <w:rFonts w:cs="Arial"/>
          <w:color w:val="auto"/>
        </w:rPr>
        <w:t xml:space="preserve"> facilities at least once every 5 years.</w:t>
      </w:r>
    </w:p>
    <w:p w14:paraId="2A6D042B" w14:textId="77777777" w:rsidR="00A95BF5" w:rsidRPr="00BA05AE" w:rsidRDefault="00A95BF5" w:rsidP="00A95BF5">
      <w:pPr>
        <w:pStyle w:val="Level1Text"/>
        <w:rPr>
          <w:color w:val="auto"/>
        </w:rPr>
      </w:pPr>
      <w:r w:rsidRPr="00BA05AE">
        <w:rPr>
          <w:color w:val="auto"/>
        </w:rPr>
        <w:t>CC.6.5.4.5</w:t>
      </w:r>
      <w:r w:rsidRPr="00BA05AE">
        <w:rPr>
          <w:color w:val="auto"/>
        </w:rPr>
        <w:tab/>
      </w:r>
      <w:r w:rsidRPr="00BA05AE">
        <w:rPr>
          <w:b/>
          <w:color w:val="auto"/>
        </w:rPr>
        <w:t>Control Telephony</w:t>
      </w:r>
      <w:r w:rsidRPr="00BA05AE">
        <w:rPr>
          <w:color w:val="auto"/>
        </w:rPr>
        <w:t xml:space="preserve"> and </w:t>
      </w:r>
      <w:r w:rsidRPr="00BA05AE">
        <w:rPr>
          <w:b/>
          <w:color w:val="auto"/>
        </w:rPr>
        <w:t>System Telephony</w:t>
      </w:r>
      <w:r w:rsidRPr="00BA05AE">
        <w:rPr>
          <w:color w:val="auto"/>
        </w:rPr>
        <w:t xml:space="preserve"> shall only be used for the purposes of operational voice communication between </w:t>
      </w:r>
      <w:r>
        <w:rPr>
          <w:b/>
          <w:color w:val="auto"/>
        </w:rPr>
        <w:t>The Company</w:t>
      </w:r>
      <w:r w:rsidRPr="00BA05AE">
        <w:rPr>
          <w:color w:val="auto"/>
        </w:rPr>
        <w:t xml:space="preserve"> and the relevant </w:t>
      </w:r>
      <w:r w:rsidRPr="00BA05AE">
        <w:rPr>
          <w:b/>
          <w:color w:val="auto"/>
        </w:rPr>
        <w:t>User</w:t>
      </w:r>
      <w:r w:rsidRPr="00BA05AE">
        <w:rPr>
          <w:color w:val="auto"/>
        </w:rPr>
        <w:t>.</w:t>
      </w:r>
    </w:p>
    <w:p w14:paraId="3345BD97" w14:textId="6C811A8E" w:rsidR="00A95BF5" w:rsidRPr="00BA05AE" w:rsidRDefault="00A95BF5" w:rsidP="00A95BF5">
      <w:pPr>
        <w:pStyle w:val="Level1Text"/>
        <w:rPr>
          <w:color w:val="auto"/>
        </w:rPr>
      </w:pPr>
      <w:r w:rsidRPr="00BA05AE">
        <w:rPr>
          <w:color w:val="auto"/>
        </w:rPr>
        <w:t>CC.6.5.4.6</w:t>
      </w:r>
      <w:r w:rsidRPr="00BA05AE">
        <w:rPr>
          <w:color w:val="auto"/>
        </w:rPr>
        <w:tab/>
      </w:r>
      <w:r w:rsidRPr="00BA05AE">
        <w:rPr>
          <w:b/>
          <w:color w:val="auto"/>
        </w:rPr>
        <w:t>Control Telephony</w:t>
      </w:r>
      <w:r w:rsidRPr="00BA05AE">
        <w:rPr>
          <w:color w:val="auto"/>
        </w:rPr>
        <w:t xml:space="preserve"> contains emergency calling functionality to be used for </w:t>
      </w:r>
      <w:del w:id="300" w:author="Creighton, Alan" w:date="2022-05-24T16:08:00Z">
        <w:r w:rsidRPr="00BA05AE" w:rsidDel="00414530">
          <w:rPr>
            <w:color w:val="auto"/>
          </w:rPr>
          <w:delText xml:space="preserve">urgent </w:delText>
        </w:r>
      </w:del>
      <w:r w:rsidRPr="00BA05AE">
        <w:rPr>
          <w:color w:val="auto"/>
        </w:rPr>
        <w:t>operational communication only</w:t>
      </w:r>
      <w:ins w:id="301" w:author="Creighton, Alan" w:date="2022-05-24T16:09:00Z">
        <w:r w:rsidR="00414530">
          <w:rPr>
            <w:color w:val="auto"/>
          </w:rPr>
          <w:t xml:space="preserve"> under normal and emergency conditions</w:t>
        </w:r>
      </w:ins>
      <w:r w:rsidRPr="00BA05AE">
        <w:rPr>
          <w:color w:val="auto"/>
        </w:rPr>
        <w:t xml:space="preserve">.  </w:t>
      </w:r>
      <w:del w:id="302" w:author="Creighton, Alan" w:date="2022-05-24T16:09:00Z">
        <w:r w:rsidRPr="00BA05AE" w:rsidDel="00414530">
          <w:rPr>
            <w:color w:val="auto"/>
          </w:rPr>
          <w:delText xml:space="preserve">Such </w:delText>
        </w:r>
      </w:del>
      <w:ins w:id="303" w:author="Creighton, Alan" w:date="2022-05-24T16:09:00Z">
        <w:r w:rsidR="00414530">
          <w:rPr>
            <w:color w:val="auto"/>
          </w:rPr>
          <w:t>F</w:t>
        </w:r>
      </w:ins>
      <w:del w:id="304" w:author="Creighton, Alan" w:date="2022-05-24T16:09:00Z">
        <w:r w:rsidRPr="00BA05AE" w:rsidDel="00414530">
          <w:rPr>
            <w:color w:val="auto"/>
          </w:rPr>
          <w:delText>f</w:delText>
        </w:r>
      </w:del>
      <w:r w:rsidRPr="00BA05AE">
        <w:rPr>
          <w:color w:val="auto"/>
        </w:rPr>
        <w:t xml:space="preserve">unctionality enables </w:t>
      </w:r>
      <w:r>
        <w:rPr>
          <w:b/>
          <w:color w:val="auto"/>
        </w:rPr>
        <w:t>The Company</w:t>
      </w:r>
      <w:r w:rsidRPr="00BA05AE">
        <w:rPr>
          <w:color w:val="auto"/>
        </w:rPr>
        <w:t xml:space="preserve"> and </w:t>
      </w:r>
      <w:r w:rsidRPr="00BA05AE">
        <w:rPr>
          <w:b/>
          <w:color w:val="auto"/>
        </w:rPr>
        <w:t>Users</w:t>
      </w:r>
      <w:r w:rsidRPr="00BA05AE">
        <w:rPr>
          <w:color w:val="auto"/>
        </w:rPr>
        <w:t xml:space="preserve"> to </w:t>
      </w:r>
      <w:del w:id="305" w:author="Creighton, Alan" w:date="2022-05-24T16:09:00Z">
        <w:r w:rsidRPr="00BA05AE" w:rsidDel="00414530">
          <w:rPr>
            <w:color w:val="auto"/>
          </w:rPr>
          <w:delText>utilise a</w:delText>
        </w:r>
      </w:del>
      <w:r w:rsidRPr="00BA05AE">
        <w:rPr>
          <w:color w:val="auto"/>
        </w:rPr>
        <w:t xml:space="preserve"> priorit</w:t>
      </w:r>
      <w:ins w:id="306" w:author="Creighton, Alan" w:date="2022-05-24T16:09:00Z">
        <w:r w:rsidR="00414530">
          <w:rPr>
            <w:color w:val="auto"/>
          </w:rPr>
          <w:t>ise a</w:t>
        </w:r>
      </w:ins>
      <w:del w:id="307" w:author="Creighton, Alan" w:date="2022-05-24T16:09:00Z">
        <w:r w:rsidRPr="00BA05AE" w:rsidDel="00414530">
          <w:rPr>
            <w:color w:val="auto"/>
          </w:rPr>
          <w:delText>y</w:delText>
        </w:r>
      </w:del>
      <w:r w:rsidRPr="00BA05AE">
        <w:rPr>
          <w:color w:val="auto"/>
        </w:rPr>
        <w:t xml:space="preserve"> call in the event of an emergency.  </w:t>
      </w:r>
      <w:r>
        <w:rPr>
          <w:b/>
          <w:color w:val="auto"/>
        </w:rPr>
        <w:t>The Company</w:t>
      </w:r>
      <w:r w:rsidRPr="00BA05AE">
        <w:rPr>
          <w:color w:val="auto"/>
        </w:rPr>
        <w:t xml:space="preserve"> and</w:t>
      </w:r>
      <w:r w:rsidRPr="00BF2CC8">
        <w:rPr>
          <w:color w:val="auto"/>
        </w:rPr>
        <w:t xml:space="preserve"> </w:t>
      </w:r>
      <w:r w:rsidRPr="00BF2CC8">
        <w:rPr>
          <w:b/>
          <w:color w:val="auto"/>
        </w:rPr>
        <w:t>GB Code</w:t>
      </w:r>
      <w:r w:rsidRPr="00BA05AE">
        <w:rPr>
          <w:color w:val="auto"/>
        </w:rPr>
        <w:t xml:space="preserve"> </w:t>
      </w:r>
      <w:r w:rsidRPr="00BA05AE">
        <w:rPr>
          <w:b/>
          <w:color w:val="auto"/>
        </w:rPr>
        <w:t>Users</w:t>
      </w:r>
      <w:r w:rsidRPr="00BA05AE">
        <w:rPr>
          <w:color w:val="auto"/>
        </w:rPr>
        <w:t xml:space="preserve"> shall only use such priority call functionality for urgent operational communications.</w:t>
      </w:r>
    </w:p>
    <w:p w14:paraId="158706C6" w14:textId="77777777" w:rsidR="00A95BF5" w:rsidRPr="00BA05AE" w:rsidRDefault="00A95BF5" w:rsidP="00A95BF5">
      <w:pPr>
        <w:pStyle w:val="Level1Text"/>
        <w:rPr>
          <w:b/>
          <w:color w:val="auto"/>
        </w:rPr>
      </w:pPr>
      <w:r w:rsidRPr="00BA05AE">
        <w:rPr>
          <w:color w:val="auto"/>
        </w:rPr>
        <w:t>CC.6.5.5</w:t>
      </w:r>
      <w:r w:rsidRPr="00BA05AE">
        <w:rPr>
          <w:color w:val="auto"/>
        </w:rPr>
        <w:tab/>
      </w:r>
      <w:r w:rsidRPr="00BA05AE">
        <w:rPr>
          <w:color w:val="auto"/>
          <w:u w:val="single"/>
        </w:rPr>
        <w:t>Technical Requirements for Control Telephony and System Telephony</w:t>
      </w:r>
    </w:p>
    <w:p w14:paraId="781BA741" w14:textId="77777777" w:rsidR="00A95BF5" w:rsidRPr="00BA05AE" w:rsidRDefault="00A95BF5" w:rsidP="00A95BF5">
      <w:pPr>
        <w:pStyle w:val="Level1Text"/>
        <w:rPr>
          <w:color w:val="auto"/>
        </w:rPr>
      </w:pPr>
      <w:r w:rsidRPr="00BA05AE">
        <w:rPr>
          <w:color w:val="auto"/>
        </w:rPr>
        <w:t>CC.6.5.5.1</w:t>
      </w:r>
      <w:r w:rsidRPr="00BA05AE">
        <w:rPr>
          <w:color w:val="auto"/>
        </w:rPr>
        <w:tab/>
        <w:t>Detailed information on the technical</w:t>
      </w:r>
      <w:r w:rsidRPr="00BA05AE">
        <w:rPr>
          <w:b/>
          <w:color w:val="auto"/>
        </w:rPr>
        <w:t xml:space="preserve"> </w:t>
      </w:r>
      <w:r w:rsidRPr="00BA05AE">
        <w:rPr>
          <w:color w:val="auto"/>
        </w:rPr>
        <w:t xml:space="preserve">interfaces and support requirements for </w:t>
      </w:r>
      <w:r w:rsidRPr="00BA05AE">
        <w:rPr>
          <w:b/>
          <w:color w:val="auto"/>
        </w:rPr>
        <w:t>Control Telephony</w:t>
      </w:r>
      <w:r w:rsidRPr="00BA05AE">
        <w:rPr>
          <w:color w:val="auto"/>
        </w:rPr>
        <w:t xml:space="preserve"> is provided in the </w:t>
      </w:r>
      <w:r w:rsidRPr="00BA05AE">
        <w:rPr>
          <w:b/>
          <w:color w:val="auto"/>
        </w:rPr>
        <w:t>Control Telephony Electrical Standard</w:t>
      </w:r>
      <w:r w:rsidRPr="00BA05AE">
        <w:rPr>
          <w:color w:val="auto"/>
        </w:rPr>
        <w:t xml:space="preserve"> identified in the Annex to the </w:t>
      </w:r>
      <w:r w:rsidRPr="00BA05AE">
        <w:rPr>
          <w:b/>
          <w:color w:val="auto"/>
        </w:rPr>
        <w:t>General Conditions</w:t>
      </w:r>
      <w:r w:rsidRPr="00BA05AE">
        <w:rPr>
          <w:color w:val="auto"/>
        </w:rPr>
        <w:t xml:space="preserve">.  Where additional information, or information in relation to </w:t>
      </w:r>
      <w:r w:rsidRPr="00BA05AE">
        <w:rPr>
          <w:b/>
          <w:color w:val="auto"/>
        </w:rPr>
        <w:t>Control Telephony</w:t>
      </w:r>
      <w:r w:rsidRPr="00BA05AE">
        <w:rPr>
          <w:color w:val="auto"/>
        </w:rPr>
        <w:t xml:space="preserve"> applicable in Scotland, is requested by </w:t>
      </w:r>
      <w:r w:rsidRPr="00BF2CC8">
        <w:rPr>
          <w:b/>
          <w:color w:val="auto"/>
        </w:rPr>
        <w:t>GB Code</w:t>
      </w:r>
      <w:r w:rsidRPr="00BF2CC8">
        <w:rPr>
          <w:color w:val="auto"/>
        </w:rPr>
        <w:t xml:space="preserve"> </w:t>
      </w:r>
      <w:r w:rsidRPr="00BA05AE">
        <w:rPr>
          <w:b/>
          <w:color w:val="auto"/>
        </w:rPr>
        <w:t>Users</w:t>
      </w:r>
      <w:r w:rsidRPr="00BA05AE">
        <w:rPr>
          <w:color w:val="auto"/>
        </w:rPr>
        <w:t xml:space="preserve">, this will be provided, where possible, by </w:t>
      </w:r>
      <w:r>
        <w:rPr>
          <w:b/>
          <w:color w:val="auto"/>
        </w:rPr>
        <w:t>The Company</w:t>
      </w:r>
      <w:r w:rsidRPr="00BA05AE">
        <w:rPr>
          <w:color w:val="auto"/>
        </w:rPr>
        <w:t>.</w:t>
      </w:r>
    </w:p>
    <w:p w14:paraId="57EC53D6" w14:textId="22872900" w:rsidR="00A95BF5" w:rsidRPr="00BA05AE" w:rsidRDefault="00A95BF5" w:rsidP="00A95BF5">
      <w:pPr>
        <w:pStyle w:val="Level1Text"/>
        <w:rPr>
          <w:color w:val="auto"/>
        </w:rPr>
      </w:pPr>
      <w:r w:rsidRPr="00BA05AE">
        <w:rPr>
          <w:color w:val="auto"/>
        </w:rPr>
        <w:t>CC.6.5.5.2</w:t>
      </w:r>
      <w:r w:rsidRPr="00BA05AE">
        <w:rPr>
          <w:color w:val="auto"/>
        </w:rPr>
        <w:tab/>
      </w:r>
      <w:r w:rsidRPr="00BA05AE">
        <w:rPr>
          <w:b/>
          <w:color w:val="auto"/>
        </w:rPr>
        <w:t>System Telephony</w:t>
      </w:r>
      <w:r w:rsidRPr="00BA05AE">
        <w:rPr>
          <w:color w:val="auto"/>
        </w:rPr>
        <w:t xml:space="preserve"> shall consist of a dedicated telephone</w:t>
      </w:r>
      <w:r>
        <w:rPr>
          <w:color w:val="auto"/>
        </w:rPr>
        <w:t xml:space="preserve"> connected to an appropriate public communications network,</w:t>
      </w:r>
      <w:r w:rsidRPr="00BA05AE">
        <w:rPr>
          <w:color w:val="auto"/>
        </w:rPr>
        <w:t xml:space="preserve"> that shall be configured by the relevant </w:t>
      </w:r>
      <w:r w:rsidRPr="00BF2CC8">
        <w:rPr>
          <w:b/>
          <w:color w:val="auto"/>
        </w:rPr>
        <w:t>GB Code</w:t>
      </w:r>
      <w:r w:rsidRPr="00BF2CC8">
        <w:rPr>
          <w:color w:val="auto"/>
        </w:rPr>
        <w:t xml:space="preserve"> </w:t>
      </w:r>
      <w:r w:rsidRPr="00BA05AE">
        <w:rPr>
          <w:b/>
          <w:color w:val="auto"/>
        </w:rPr>
        <w:t>User</w:t>
      </w:r>
      <w:r w:rsidRPr="00BA05AE">
        <w:rPr>
          <w:color w:val="auto"/>
        </w:rPr>
        <w:t xml:space="preserve">.  </w:t>
      </w:r>
      <w:r>
        <w:rPr>
          <w:b/>
          <w:color w:val="auto"/>
        </w:rPr>
        <w:t>The Company</w:t>
      </w:r>
      <w:r w:rsidRPr="00BA05AE">
        <w:rPr>
          <w:color w:val="auto"/>
        </w:rPr>
        <w:t xml:space="preserve"> shall provide a dedicated free</w:t>
      </w:r>
      <w:ins w:id="308" w:author="Creighton, Alan" w:date="2022-05-24T16:10:00Z">
        <w:r w:rsidR="00414530">
          <w:rPr>
            <w:color w:val="auto"/>
          </w:rPr>
          <w:t>-</w:t>
        </w:r>
      </w:ins>
      <w:del w:id="309" w:author="Creighton, Alan" w:date="2022-05-24T16:10:00Z">
        <w:r w:rsidRPr="00BA05AE" w:rsidDel="00414530">
          <w:rPr>
            <w:color w:val="auto"/>
          </w:rPr>
          <w:delText xml:space="preserve"> </w:delText>
        </w:r>
      </w:del>
      <w:r w:rsidRPr="00BA05AE">
        <w:rPr>
          <w:color w:val="auto"/>
        </w:rPr>
        <w:t xml:space="preserve">phone number (UK only), for the purposes of receiving incoming calls to </w:t>
      </w:r>
      <w:r>
        <w:rPr>
          <w:b/>
          <w:color w:val="auto"/>
        </w:rPr>
        <w:t>The Company</w:t>
      </w:r>
      <w:r w:rsidRPr="00BA05AE">
        <w:rPr>
          <w:color w:val="auto"/>
        </w:rPr>
        <w:t xml:space="preserve">, which </w:t>
      </w:r>
      <w:r w:rsidRPr="00BF2CC8">
        <w:rPr>
          <w:b/>
          <w:color w:val="auto"/>
        </w:rPr>
        <w:t>GB Code</w:t>
      </w:r>
      <w:r w:rsidRPr="00BF2CC8">
        <w:rPr>
          <w:color w:val="auto"/>
        </w:rPr>
        <w:t xml:space="preserve"> </w:t>
      </w:r>
      <w:r w:rsidRPr="00BA05AE">
        <w:rPr>
          <w:b/>
          <w:color w:val="auto"/>
        </w:rPr>
        <w:t>Users</w:t>
      </w:r>
      <w:r w:rsidRPr="00BA05AE">
        <w:rPr>
          <w:color w:val="auto"/>
        </w:rPr>
        <w:t xml:space="preserve"> shall utilise for </w:t>
      </w:r>
      <w:r w:rsidRPr="00BA05AE">
        <w:rPr>
          <w:b/>
          <w:color w:val="auto"/>
        </w:rPr>
        <w:t>System Telephony</w:t>
      </w:r>
      <w:r w:rsidRPr="00BA05AE">
        <w:rPr>
          <w:color w:val="auto"/>
        </w:rPr>
        <w:t xml:space="preserve">. </w:t>
      </w:r>
      <w:r w:rsidRPr="00BA05AE">
        <w:rPr>
          <w:b/>
          <w:color w:val="auto"/>
        </w:rPr>
        <w:t xml:space="preserve"> System Telephony </w:t>
      </w:r>
      <w:r w:rsidRPr="00BA05AE">
        <w:rPr>
          <w:color w:val="auto"/>
        </w:rPr>
        <w:t xml:space="preserve">shall only be utilised by </w:t>
      </w:r>
      <w:r>
        <w:rPr>
          <w:b/>
          <w:color w:val="auto"/>
        </w:rPr>
        <w:t>The Company</w:t>
      </w:r>
      <w:r w:rsidRPr="00BA05AE">
        <w:rPr>
          <w:b/>
          <w:color w:val="auto"/>
        </w:rPr>
        <w:t xml:space="preserve"> Control</w:t>
      </w:r>
      <w:r w:rsidRPr="00BA05AE">
        <w:rPr>
          <w:color w:val="auto"/>
        </w:rPr>
        <w:t xml:space="preserve"> </w:t>
      </w:r>
      <w:r w:rsidRPr="00BA05AE">
        <w:rPr>
          <w:b/>
          <w:color w:val="auto"/>
        </w:rPr>
        <w:t>Engineer</w:t>
      </w:r>
      <w:ins w:id="310" w:author="Creighton, Alan" w:date="2022-05-24T16:11:00Z">
        <w:r w:rsidR="00414530">
          <w:rPr>
            <w:b/>
            <w:color w:val="auto"/>
          </w:rPr>
          <w:t xml:space="preserve">, </w:t>
        </w:r>
        <w:r w:rsidR="00414530">
          <w:t xml:space="preserve">the relevant </w:t>
        </w:r>
        <w:r w:rsidR="00414530" w:rsidRPr="008B2A0A">
          <w:rPr>
            <w:b/>
            <w:bCs/>
          </w:rPr>
          <w:t>Transmission Licensees</w:t>
        </w:r>
        <w:r w:rsidR="00414530">
          <w:rPr>
            <w:b/>
            <w:bCs/>
          </w:rPr>
          <w:t>’</w:t>
        </w:r>
        <w:r w:rsidR="00414530">
          <w:t xml:space="preserve"> </w:t>
        </w:r>
        <w:r w:rsidR="00414530" w:rsidRPr="006B0F5C">
          <w:rPr>
            <w:b/>
            <w:bCs/>
          </w:rPr>
          <w:t>Control Engineers</w:t>
        </w:r>
      </w:ins>
      <w:r w:rsidRPr="00BA05AE">
        <w:rPr>
          <w:color w:val="auto"/>
        </w:rPr>
        <w:t xml:space="preserve"> and the </w:t>
      </w:r>
      <w:r w:rsidRPr="00BF2CC8">
        <w:rPr>
          <w:b/>
          <w:color w:val="auto"/>
        </w:rPr>
        <w:t>GB Code</w:t>
      </w:r>
      <w:r w:rsidRPr="00BF2CC8">
        <w:rPr>
          <w:color w:val="auto"/>
        </w:rPr>
        <w:t xml:space="preserve"> </w:t>
      </w:r>
      <w:r w:rsidRPr="00BA05AE">
        <w:rPr>
          <w:b/>
          <w:color w:val="auto"/>
        </w:rPr>
        <w:t xml:space="preserve">User’s Responsible Engineer/Operator </w:t>
      </w:r>
      <w:r w:rsidRPr="00BA05AE">
        <w:rPr>
          <w:color w:val="auto"/>
        </w:rPr>
        <w:t xml:space="preserve">for the purposes of operational communications. </w:t>
      </w:r>
    </w:p>
    <w:p w14:paraId="59E62EFB" w14:textId="1626AD8C" w:rsidR="00A95BF5" w:rsidRPr="00A95BF5" w:rsidRDefault="00A95BF5" w:rsidP="00A95BF5">
      <w:pPr>
        <w:keepLines/>
        <w:tabs>
          <w:tab w:val="left" w:pos="1418"/>
        </w:tabs>
        <w:spacing w:after="120"/>
        <w:jc w:val="both"/>
        <w:rPr>
          <w:b/>
          <w:bCs/>
        </w:rPr>
      </w:pPr>
      <w:r w:rsidRPr="00A95BF5">
        <w:rPr>
          <w:b/>
          <w:bCs/>
        </w:rPr>
        <w:t>…………………………</w:t>
      </w:r>
    </w:p>
    <w:p w14:paraId="3DE9D66F" w14:textId="26099D59" w:rsidR="00C30AC0" w:rsidRPr="00C30AC0" w:rsidRDefault="00C30AC0" w:rsidP="00C30AC0">
      <w:pPr>
        <w:keepLines/>
        <w:tabs>
          <w:tab w:val="left" w:pos="1418"/>
        </w:tabs>
        <w:spacing w:after="120"/>
        <w:ind w:left="1418" w:hanging="1418"/>
        <w:jc w:val="both"/>
        <w:rPr>
          <w:b/>
        </w:rPr>
      </w:pPr>
      <w:r w:rsidRPr="00C30AC0">
        <w:t>CC.7.9</w:t>
      </w:r>
      <w:r w:rsidRPr="00C30AC0">
        <w:rPr>
          <w:b/>
        </w:rPr>
        <w:tab/>
        <w:t>GB Generators,</w:t>
      </w:r>
      <w:r w:rsidRPr="00C30AC0">
        <w:t xml:space="preserve"> </w:t>
      </w:r>
      <w:r w:rsidRPr="00C30AC0">
        <w:rPr>
          <w:b/>
        </w:rPr>
        <w:t>DC Converter Station</w:t>
      </w:r>
      <w:r w:rsidRPr="00C30AC0">
        <w:t xml:space="preserve"> owners </w:t>
      </w:r>
      <w:r w:rsidRPr="00C30AC0">
        <w:rPr>
          <w:rFonts w:cs="Arial"/>
          <w:color w:val="000000"/>
        </w:rPr>
        <w:t xml:space="preserve">and </w:t>
      </w:r>
      <w:r w:rsidRPr="00C30AC0">
        <w:rPr>
          <w:rFonts w:cs="Arial"/>
          <w:b/>
          <w:color w:val="000000"/>
        </w:rPr>
        <w:t>BM Participants</w:t>
      </w:r>
      <w:r w:rsidRPr="00C30AC0">
        <w:t xml:space="preserve"> shall provide a </w:t>
      </w:r>
      <w:r w:rsidRPr="00C30AC0">
        <w:rPr>
          <w:b/>
        </w:rPr>
        <w:t>Control Point.</w:t>
      </w:r>
    </w:p>
    <w:p w14:paraId="4ED437C4" w14:textId="54A5B50A" w:rsidR="00C30AC0" w:rsidRPr="00C30AC0" w:rsidRDefault="00C30AC0" w:rsidP="00313DD0">
      <w:pPr>
        <w:keepLines/>
        <w:numPr>
          <w:ilvl w:val="0"/>
          <w:numId w:val="22"/>
        </w:numPr>
        <w:spacing w:after="120"/>
        <w:jc w:val="both"/>
      </w:pPr>
      <w:r w:rsidRPr="00C30AC0">
        <w:rPr>
          <w:color w:val="000000"/>
        </w:rPr>
        <w:t xml:space="preserve">In the case of </w:t>
      </w:r>
      <w:r w:rsidRPr="00C30AC0">
        <w:rPr>
          <w:b/>
          <w:color w:val="000000"/>
        </w:rPr>
        <w:t>GB</w:t>
      </w:r>
      <w:r w:rsidRPr="00C30AC0">
        <w:rPr>
          <w:color w:val="000000"/>
        </w:rPr>
        <w:t xml:space="preserve"> </w:t>
      </w:r>
      <w:r w:rsidRPr="00C30AC0">
        <w:rPr>
          <w:b/>
          <w:color w:val="000000"/>
        </w:rPr>
        <w:t>Generators</w:t>
      </w:r>
      <w:r w:rsidRPr="00C30AC0">
        <w:rPr>
          <w:color w:val="000000"/>
        </w:rPr>
        <w:t xml:space="preserve"> and </w:t>
      </w:r>
      <w:r w:rsidRPr="00C30AC0">
        <w:rPr>
          <w:b/>
          <w:color w:val="000000"/>
        </w:rPr>
        <w:t>DC</w:t>
      </w:r>
      <w:r w:rsidRPr="00C30AC0">
        <w:rPr>
          <w:color w:val="000000"/>
        </w:rPr>
        <w:t xml:space="preserve"> </w:t>
      </w:r>
      <w:r w:rsidRPr="00C30AC0">
        <w:rPr>
          <w:b/>
          <w:color w:val="000000"/>
        </w:rPr>
        <w:t>Converter</w:t>
      </w:r>
      <w:r w:rsidRPr="00C30AC0">
        <w:rPr>
          <w:color w:val="000000"/>
        </w:rPr>
        <w:t xml:space="preserve"> </w:t>
      </w:r>
      <w:r w:rsidRPr="00C30AC0">
        <w:rPr>
          <w:b/>
          <w:color w:val="000000"/>
        </w:rPr>
        <w:t>Station</w:t>
      </w:r>
      <w:r w:rsidRPr="00C30AC0">
        <w:rPr>
          <w:color w:val="000000"/>
        </w:rPr>
        <w:t xml:space="preserve"> owners,</w:t>
      </w:r>
      <w:r w:rsidRPr="00C30AC0">
        <w:t xml:space="preserve"> for each </w:t>
      </w:r>
      <w:r w:rsidRPr="00C30AC0">
        <w:rPr>
          <w:b/>
        </w:rPr>
        <w:t xml:space="preserve">Power Station </w:t>
      </w:r>
      <w:r w:rsidRPr="00C30AC0">
        <w:t xml:space="preserve">or </w:t>
      </w:r>
      <w:r w:rsidRPr="00C30AC0">
        <w:rPr>
          <w:b/>
        </w:rPr>
        <w:t>DC Converter</w:t>
      </w:r>
      <w:r w:rsidRPr="00C30AC0">
        <w:t xml:space="preserve"> </w:t>
      </w:r>
      <w:r w:rsidRPr="00C30AC0">
        <w:rPr>
          <w:b/>
        </w:rPr>
        <w:t>Station</w:t>
      </w:r>
      <w:r w:rsidRPr="00C30AC0">
        <w:t xml:space="preserve"> directly connected to the </w:t>
      </w:r>
      <w:r w:rsidRPr="00C30AC0">
        <w:rPr>
          <w:b/>
        </w:rPr>
        <w:t>National Electricity Transmission System</w:t>
      </w:r>
      <w:r w:rsidRPr="00C30AC0">
        <w:t xml:space="preserve"> and for each </w:t>
      </w:r>
      <w:r w:rsidRPr="00C30AC0">
        <w:rPr>
          <w:b/>
        </w:rPr>
        <w:t>Embedded Large Power Station</w:t>
      </w:r>
      <w:r w:rsidRPr="00C30AC0">
        <w:t xml:space="preserve"> or </w:t>
      </w:r>
      <w:r w:rsidRPr="00C30AC0">
        <w:rPr>
          <w:b/>
        </w:rPr>
        <w:t>Embedded</w:t>
      </w:r>
      <w:r w:rsidRPr="00C30AC0">
        <w:t xml:space="preserve"> </w:t>
      </w:r>
      <w:r w:rsidRPr="00C30AC0">
        <w:rPr>
          <w:b/>
        </w:rPr>
        <w:t>DC Converter Station</w:t>
      </w:r>
      <w:r w:rsidRPr="00C30AC0">
        <w:t xml:space="preserve">, the </w:t>
      </w:r>
      <w:r w:rsidRPr="00C30AC0">
        <w:rPr>
          <w:b/>
        </w:rPr>
        <w:t>Control Point</w:t>
      </w:r>
      <w:r w:rsidRPr="00C30AC0">
        <w:t xml:space="preserve"> shall receive and act upon instructions pursuant to OC7 and BC2 at all times that </w:t>
      </w:r>
      <w:r w:rsidRPr="00C30AC0">
        <w:rPr>
          <w:b/>
        </w:rPr>
        <w:t>Generating Units</w:t>
      </w:r>
      <w:r w:rsidRPr="00C30AC0">
        <w:t xml:space="preserve"> or </w:t>
      </w:r>
      <w:r w:rsidRPr="00C30AC0">
        <w:rPr>
          <w:b/>
        </w:rPr>
        <w:t>Power Park Modules</w:t>
      </w:r>
      <w:r w:rsidRPr="00C30AC0">
        <w:t xml:space="preserve"> at the </w:t>
      </w:r>
      <w:r w:rsidRPr="00C30AC0">
        <w:rPr>
          <w:b/>
        </w:rPr>
        <w:t xml:space="preserve">Power Station </w:t>
      </w:r>
      <w:r w:rsidRPr="00C30AC0">
        <w:t xml:space="preserve">are generating or available to generate or </w:t>
      </w:r>
      <w:r w:rsidRPr="00C30AC0">
        <w:rPr>
          <w:b/>
        </w:rPr>
        <w:t xml:space="preserve">DC Converters </w:t>
      </w:r>
      <w:r w:rsidRPr="00C30AC0">
        <w:t xml:space="preserve">at the </w:t>
      </w:r>
      <w:r w:rsidRPr="00C30AC0">
        <w:rPr>
          <w:b/>
        </w:rPr>
        <w:t>DC Converter Station</w:t>
      </w:r>
      <w:r w:rsidRPr="00C30AC0">
        <w:t xml:space="preserve"> are importing or exporting or available to do so. </w:t>
      </w:r>
      <w:ins w:id="311" w:author="Creighton, Alan" w:date="2022-05-24T16:23:00Z">
        <w:r w:rsidR="00F83F5B">
          <w:t xml:space="preserve"> </w:t>
        </w:r>
      </w:ins>
      <w:r w:rsidRPr="00C30AC0">
        <w:t xml:space="preserve">In the case of all </w:t>
      </w:r>
      <w:r w:rsidRPr="00C30AC0">
        <w:rPr>
          <w:b/>
        </w:rPr>
        <w:t>BM</w:t>
      </w:r>
      <w:r w:rsidRPr="00C30AC0">
        <w:t xml:space="preserve"> </w:t>
      </w:r>
      <w:r w:rsidRPr="00C30AC0">
        <w:rPr>
          <w:b/>
        </w:rPr>
        <w:t>Participants</w:t>
      </w:r>
      <w:r w:rsidRPr="00C30AC0">
        <w:t xml:space="preserve">, the </w:t>
      </w:r>
      <w:r w:rsidRPr="00C30AC0">
        <w:rPr>
          <w:b/>
        </w:rPr>
        <w:t xml:space="preserve">Control Point </w:t>
      </w:r>
      <w:r w:rsidRPr="00C30AC0">
        <w:t xml:space="preserve">shall be continuously manned except where the </w:t>
      </w:r>
      <w:r w:rsidRPr="00C30AC0">
        <w:rPr>
          <w:b/>
        </w:rPr>
        <w:t>Bilateral Agreement</w:t>
      </w:r>
      <w:r w:rsidRPr="00C30AC0">
        <w:t xml:space="preserve"> specifies that compliance with BC2 is not required, in which case the </w:t>
      </w:r>
      <w:r w:rsidRPr="00C30AC0">
        <w:rPr>
          <w:b/>
        </w:rPr>
        <w:t xml:space="preserve">Control Point </w:t>
      </w:r>
      <w:r w:rsidRPr="00C30AC0">
        <w:t>shall be manned between the hours of 0800 and 1800 each day.</w:t>
      </w:r>
    </w:p>
    <w:p w14:paraId="3E6C3E88" w14:textId="6C0D1EDF" w:rsidR="00C30AC0" w:rsidRPr="00C30AC0" w:rsidRDefault="00C30AC0" w:rsidP="00313DD0">
      <w:pPr>
        <w:keepLines/>
        <w:numPr>
          <w:ilvl w:val="0"/>
          <w:numId w:val="22"/>
        </w:numPr>
        <w:spacing w:after="120"/>
        <w:jc w:val="both"/>
      </w:pPr>
      <w:r w:rsidRPr="00C30AC0">
        <w:rPr>
          <w:color w:val="000000"/>
        </w:rPr>
        <w:t xml:space="preserve">In the case of </w:t>
      </w:r>
      <w:r w:rsidRPr="00C30AC0">
        <w:rPr>
          <w:b/>
          <w:color w:val="000000"/>
        </w:rPr>
        <w:t>BM</w:t>
      </w:r>
      <w:r w:rsidRPr="00C30AC0">
        <w:rPr>
          <w:color w:val="000000"/>
        </w:rPr>
        <w:t xml:space="preserve"> </w:t>
      </w:r>
      <w:r w:rsidRPr="00C30AC0">
        <w:rPr>
          <w:b/>
          <w:color w:val="000000"/>
        </w:rPr>
        <w:t>Participants</w:t>
      </w:r>
      <w:r w:rsidRPr="00C30AC0">
        <w:rPr>
          <w:color w:val="000000"/>
        </w:rPr>
        <w:t xml:space="preserve">, the </w:t>
      </w:r>
      <w:r w:rsidRPr="00C30AC0">
        <w:rPr>
          <w:b/>
          <w:color w:val="000000"/>
        </w:rPr>
        <w:t>BM Participant’s</w:t>
      </w:r>
      <w:r w:rsidRPr="00C30AC0">
        <w:rPr>
          <w:color w:val="000000"/>
        </w:rPr>
        <w:t xml:space="preserve"> </w:t>
      </w:r>
      <w:r w:rsidRPr="00C30AC0">
        <w:rPr>
          <w:b/>
          <w:color w:val="000000"/>
        </w:rPr>
        <w:t>Control</w:t>
      </w:r>
      <w:r w:rsidRPr="00C30AC0">
        <w:rPr>
          <w:color w:val="000000"/>
        </w:rPr>
        <w:t xml:space="preserve"> </w:t>
      </w:r>
      <w:r w:rsidRPr="00C30AC0">
        <w:rPr>
          <w:b/>
          <w:color w:val="000000"/>
        </w:rPr>
        <w:t>Point</w:t>
      </w:r>
      <w:r w:rsidRPr="00C30AC0">
        <w:rPr>
          <w:color w:val="000000"/>
        </w:rPr>
        <w:t xml:space="preserve"> shall be capable of receiving and acting upon instructions from </w:t>
      </w:r>
      <w:r w:rsidRPr="00C30AC0">
        <w:rPr>
          <w:b/>
          <w:color w:val="000000"/>
        </w:rPr>
        <w:t>The</w:t>
      </w:r>
      <w:r w:rsidRPr="00C30AC0">
        <w:rPr>
          <w:color w:val="000000"/>
        </w:rPr>
        <w:t xml:space="preserve"> </w:t>
      </w:r>
      <w:r w:rsidRPr="00C30AC0">
        <w:rPr>
          <w:b/>
          <w:color w:val="000000"/>
        </w:rPr>
        <w:t>Company</w:t>
      </w:r>
      <w:ins w:id="312" w:author="Creighton, Alan" w:date="2022-05-24T16:12:00Z">
        <w:r w:rsidR="00414530">
          <w:rPr>
            <w:b/>
            <w:color w:val="000000"/>
          </w:rPr>
          <w:t xml:space="preserve"> </w:t>
        </w:r>
        <w:r w:rsidR="00414530" w:rsidRPr="00414530">
          <w:rPr>
            <w:color w:val="000000"/>
          </w:rPr>
          <w:t>and</w:t>
        </w:r>
        <w:r w:rsidR="00414530">
          <w:rPr>
            <w:b/>
            <w:color w:val="000000"/>
          </w:rPr>
          <w:t xml:space="preserve"> </w:t>
        </w:r>
        <w:r w:rsidR="00414530">
          <w:t xml:space="preserve">the relevant </w:t>
        </w:r>
        <w:r w:rsidR="00414530" w:rsidRPr="008B2A0A">
          <w:rPr>
            <w:b/>
            <w:bCs/>
          </w:rPr>
          <w:t>Transmission Licensees</w:t>
        </w:r>
        <w:r w:rsidR="00414530">
          <w:rPr>
            <w:b/>
            <w:bCs/>
          </w:rPr>
          <w:t>’</w:t>
        </w:r>
        <w:r w:rsidR="00414530">
          <w:t xml:space="preserve"> </w:t>
        </w:r>
        <w:r w:rsidR="00414530" w:rsidRPr="006B0F5C">
          <w:rPr>
            <w:b/>
            <w:bCs/>
          </w:rPr>
          <w:t>Control Engineers</w:t>
        </w:r>
      </w:ins>
      <w:r w:rsidRPr="00C30AC0">
        <w:rPr>
          <w:color w:val="000000"/>
        </w:rPr>
        <w:t>.</w:t>
      </w:r>
      <w:r w:rsidRPr="00C30AC0">
        <w:tab/>
      </w:r>
    </w:p>
    <w:p w14:paraId="59A7C990" w14:textId="77777777" w:rsidR="00C30AC0" w:rsidRPr="00C30AC0" w:rsidRDefault="00C30AC0" w:rsidP="00C30AC0">
      <w:pPr>
        <w:keepLines/>
        <w:tabs>
          <w:tab w:val="left" w:pos="2127"/>
        </w:tabs>
        <w:spacing w:after="120"/>
        <w:ind w:left="2127"/>
        <w:jc w:val="both"/>
        <w:rPr>
          <w:rFonts w:cs="Arial"/>
        </w:rPr>
      </w:pPr>
      <w:r w:rsidRPr="00C30AC0">
        <w:rPr>
          <w:b/>
          <w:color w:val="000000"/>
        </w:rPr>
        <w:t>The</w:t>
      </w:r>
      <w:r w:rsidRPr="00C30AC0">
        <w:rPr>
          <w:color w:val="000000"/>
        </w:rPr>
        <w:t xml:space="preserve"> </w:t>
      </w:r>
      <w:r w:rsidRPr="00C30AC0">
        <w:rPr>
          <w:b/>
          <w:color w:val="000000"/>
        </w:rPr>
        <w:t>Company</w:t>
      </w:r>
      <w:r w:rsidRPr="00C30AC0">
        <w:rPr>
          <w:color w:val="000000"/>
        </w:rPr>
        <w:t xml:space="preserve"> will normally issue instructions via automatic logging devices in accordance with the requirements of CC.6.5.8(b).</w:t>
      </w:r>
    </w:p>
    <w:p w14:paraId="14EC7135" w14:textId="77777777" w:rsidR="00C30AC0" w:rsidRPr="00C30AC0" w:rsidRDefault="00C30AC0" w:rsidP="00C30AC0">
      <w:pPr>
        <w:keepLines/>
        <w:tabs>
          <w:tab w:val="left" w:pos="1985"/>
        </w:tabs>
        <w:spacing w:after="120"/>
        <w:ind w:left="2127"/>
        <w:jc w:val="both"/>
        <w:rPr>
          <w:color w:val="000000"/>
        </w:rPr>
      </w:pPr>
      <w:del w:id="313" w:author="Creighton, Alan" w:date="2022-05-24T16:13:00Z">
        <w:r w:rsidRPr="00C30AC0" w:rsidDel="00F83F5B">
          <w:rPr>
            <w:b/>
            <w:color w:val="4472C4"/>
            <w:sz w:val="28"/>
          </w:rPr>
          <w:tab/>
        </w:r>
      </w:del>
      <w:r w:rsidRPr="00C30AC0">
        <w:rPr>
          <w:color w:val="000000"/>
        </w:rPr>
        <w:t xml:space="preserve">Where the </w:t>
      </w:r>
      <w:r w:rsidRPr="00C30AC0">
        <w:rPr>
          <w:b/>
          <w:color w:val="000000"/>
        </w:rPr>
        <w:t>BM</w:t>
      </w:r>
      <w:r w:rsidRPr="00C30AC0">
        <w:rPr>
          <w:color w:val="000000"/>
        </w:rPr>
        <w:t xml:space="preserve"> </w:t>
      </w:r>
      <w:r w:rsidRPr="00C30AC0">
        <w:rPr>
          <w:b/>
          <w:color w:val="000000"/>
        </w:rPr>
        <w:t>Participant’s</w:t>
      </w:r>
      <w:r w:rsidRPr="00C30AC0">
        <w:rPr>
          <w:color w:val="000000"/>
        </w:rPr>
        <w:t xml:space="preserve"> </w:t>
      </w:r>
      <w:r w:rsidRPr="00C30AC0">
        <w:rPr>
          <w:b/>
          <w:color w:val="000000"/>
        </w:rPr>
        <w:t>Plant</w:t>
      </w:r>
      <w:r w:rsidRPr="00C30AC0">
        <w:rPr>
          <w:color w:val="000000"/>
        </w:rPr>
        <w:t xml:space="preserve"> and </w:t>
      </w:r>
      <w:r w:rsidRPr="00C30AC0">
        <w:rPr>
          <w:b/>
          <w:color w:val="000000"/>
        </w:rPr>
        <w:t>Apparatus</w:t>
      </w:r>
      <w:r w:rsidRPr="00C30AC0">
        <w:rPr>
          <w:color w:val="000000"/>
        </w:rPr>
        <w:t xml:space="preserve"> does not respond to an instruction from </w:t>
      </w:r>
      <w:r w:rsidRPr="00C30AC0">
        <w:rPr>
          <w:b/>
          <w:color w:val="000000"/>
        </w:rPr>
        <w:t>The</w:t>
      </w:r>
      <w:r w:rsidRPr="00C30AC0">
        <w:rPr>
          <w:color w:val="000000"/>
        </w:rPr>
        <w:t xml:space="preserve"> </w:t>
      </w:r>
      <w:r w:rsidRPr="00C30AC0">
        <w:rPr>
          <w:b/>
          <w:color w:val="000000"/>
        </w:rPr>
        <w:t>Company</w:t>
      </w:r>
      <w:r w:rsidRPr="00C30AC0">
        <w:rPr>
          <w:color w:val="000000"/>
        </w:rPr>
        <w:t xml:space="preserve"> via automatic logging devices, or where it is not possible for </w:t>
      </w:r>
      <w:r w:rsidRPr="00C30AC0">
        <w:rPr>
          <w:b/>
          <w:color w:val="000000"/>
        </w:rPr>
        <w:t>The</w:t>
      </w:r>
      <w:r w:rsidRPr="00C30AC0">
        <w:rPr>
          <w:color w:val="000000"/>
        </w:rPr>
        <w:t xml:space="preserve"> </w:t>
      </w:r>
      <w:r w:rsidRPr="00C30AC0">
        <w:rPr>
          <w:b/>
          <w:color w:val="000000"/>
        </w:rPr>
        <w:t>Company</w:t>
      </w:r>
      <w:r w:rsidRPr="00C30AC0">
        <w:rPr>
          <w:color w:val="000000"/>
        </w:rPr>
        <w:t xml:space="preserve"> to issue the instruction via automatic logging devices, </w:t>
      </w:r>
      <w:r w:rsidRPr="00C30AC0">
        <w:rPr>
          <w:b/>
          <w:color w:val="000000"/>
        </w:rPr>
        <w:t>The</w:t>
      </w:r>
      <w:r w:rsidRPr="00C30AC0">
        <w:rPr>
          <w:color w:val="000000"/>
        </w:rPr>
        <w:t xml:space="preserve"> </w:t>
      </w:r>
      <w:r w:rsidRPr="00C30AC0">
        <w:rPr>
          <w:b/>
          <w:color w:val="000000"/>
        </w:rPr>
        <w:t>Company</w:t>
      </w:r>
      <w:r w:rsidRPr="00C30AC0">
        <w:rPr>
          <w:color w:val="000000"/>
        </w:rPr>
        <w:t xml:space="preserve"> shall issue the instruction by telephone.</w:t>
      </w:r>
    </w:p>
    <w:p w14:paraId="4DBFB434" w14:textId="77777777" w:rsidR="00C30AC0" w:rsidRPr="00C30AC0" w:rsidRDefault="00C30AC0" w:rsidP="00C30AC0">
      <w:pPr>
        <w:keepLines/>
        <w:tabs>
          <w:tab w:val="left" w:pos="2127"/>
        </w:tabs>
        <w:spacing w:after="120"/>
        <w:ind w:left="2127"/>
        <w:jc w:val="both"/>
        <w:rPr>
          <w:rFonts w:cs="Arial"/>
          <w:color w:val="000000"/>
        </w:rPr>
      </w:pPr>
      <w:r w:rsidRPr="00C30AC0">
        <w:rPr>
          <w:rFonts w:cs="Arial"/>
          <w:color w:val="000000"/>
        </w:rPr>
        <w:lastRenderedPageBreak/>
        <w:t xml:space="preserve">In the case of </w:t>
      </w:r>
      <w:r w:rsidRPr="00C30AC0">
        <w:rPr>
          <w:rFonts w:cs="Arial"/>
          <w:b/>
          <w:color w:val="000000"/>
        </w:rPr>
        <w:t>BM</w:t>
      </w:r>
      <w:r w:rsidRPr="00C30AC0">
        <w:rPr>
          <w:rFonts w:cs="Arial"/>
          <w:color w:val="000000"/>
        </w:rPr>
        <w:t xml:space="preserve"> </w:t>
      </w:r>
      <w:r w:rsidRPr="00C30AC0">
        <w:rPr>
          <w:rFonts w:cs="Arial"/>
          <w:b/>
          <w:color w:val="000000"/>
        </w:rPr>
        <w:t xml:space="preserve">Participants </w:t>
      </w:r>
      <w:r w:rsidRPr="00C30AC0">
        <w:rPr>
          <w:rFonts w:cs="Arial"/>
          <w:color w:val="000000"/>
        </w:rPr>
        <w:t xml:space="preserve">who own and/or operate a </w:t>
      </w:r>
      <w:r w:rsidRPr="00C30AC0">
        <w:rPr>
          <w:rFonts w:cs="Arial"/>
          <w:b/>
          <w:color w:val="000000"/>
        </w:rPr>
        <w:t xml:space="preserve">Power Station </w:t>
      </w:r>
      <w:r w:rsidRPr="00C30AC0">
        <w:rPr>
          <w:rFonts w:cs="Arial"/>
          <w:color w:val="000000"/>
        </w:rPr>
        <w:t xml:space="preserve">or </w:t>
      </w:r>
      <w:r w:rsidRPr="00C30AC0">
        <w:rPr>
          <w:rFonts w:cs="Arial"/>
          <w:b/>
          <w:color w:val="000000"/>
        </w:rPr>
        <w:t>DC Converter Station</w:t>
      </w:r>
      <w:r w:rsidRPr="00C30AC0">
        <w:rPr>
          <w:rFonts w:cs="Arial"/>
          <w:color w:val="000000"/>
        </w:rPr>
        <w:t xml:space="preserve"> with an aggregated </w:t>
      </w:r>
      <w:r w:rsidRPr="00C30AC0">
        <w:rPr>
          <w:rFonts w:cs="Arial"/>
          <w:b/>
          <w:color w:val="000000"/>
        </w:rPr>
        <w:t>Registered</w:t>
      </w:r>
      <w:r w:rsidRPr="00C30AC0">
        <w:rPr>
          <w:rFonts w:cs="Arial"/>
          <w:color w:val="000000"/>
        </w:rPr>
        <w:t xml:space="preserve"> </w:t>
      </w:r>
      <w:r w:rsidRPr="00C30AC0">
        <w:rPr>
          <w:rFonts w:cs="Arial"/>
          <w:b/>
          <w:color w:val="000000"/>
        </w:rPr>
        <w:t>Capacity</w:t>
      </w:r>
      <w:r w:rsidRPr="00C30AC0">
        <w:rPr>
          <w:rFonts w:cs="Arial"/>
          <w:color w:val="000000"/>
        </w:rPr>
        <w:t xml:space="preserve"> or </w:t>
      </w:r>
      <w:r w:rsidRPr="00C30AC0">
        <w:rPr>
          <w:rFonts w:cs="Arial"/>
          <w:b/>
          <w:color w:val="000000"/>
        </w:rPr>
        <w:t>BM Participants</w:t>
      </w:r>
      <w:r w:rsidRPr="00C30AC0">
        <w:rPr>
          <w:rFonts w:cs="Arial"/>
          <w:color w:val="000000"/>
        </w:rPr>
        <w:t xml:space="preserve"> with</w:t>
      </w:r>
      <w:r w:rsidRPr="00C30AC0">
        <w:rPr>
          <w:rFonts w:cs="Arial"/>
          <w:b/>
          <w:color w:val="000000"/>
        </w:rPr>
        <w:t xml:space="preserve"> BM Units</w:t>
      </w:r>
      <w:r w:rsidRPr="00C30AC0">
        <w:rPr>
          <w:rFonts w:cs="Arial"/>
          <w:color w:val="000000"/>
        </w:rPr>
        <w:t xml:space="preserve"> with an</w:t>
      </w:r>
      <w:r w:rsidRPr="00C30AC0">
        <w:rPr>
          <w:rFonts w:cs="Arial"/>
          <w:b/>
          <w:color w:val="000000"/>
        </w:rPr>
        <w:t xml:space="preserve"> </w:t>
      </w:r>
      <w:r w:rsidRPr="00C30AC0">
        <w:rPr>
          <w:rFonts w:cs="Arial"/>
          <w:color w:val="000000"/>
        </w:rPr>
        <w:t xml:space="preserve">aggregated </w:t>
      </w:r>
      <w:r w:rsidRPr="00C30AC0">
        <w:rPr>
          <w:rFonts w:cs="Arial"/>
          <w:b/>
          <w:color w:val="000000"/>
        </w:rPr>
        <w:t>Demand Capacity</w:t>
      </w:r>
      <w:r w:rsidRPr="00C30AC0">
        <w:rPr>
          <w:rFonts w:cs="Arial"/>
          <w:color w:val="000000"/>
        </w:rPr>
        <w:t xml:space="preserve"> per </w:t>
      </w:r>
      <w:r w:rsidRPr="00C30AC0">
        <w:rPr>
          <w:rFonts w:cs="Arial"/>
          <w:b/>
          <w:color w:val="000000"/>
        </w:rPr>
        <w:t>Control</w:t>
      </w:r>
      <w:r w:rsidRPr="00C30AC0">
        <w:rPr>
          <w:rFonts w:cs="Arial"/>
          <w:color w:val="000000"/>
        </w:rPr>
        <w:t xml:space="preserve"> </w:t>
      </w:r>
      <w:r w:rsidRPr="00C30AC0">
        <w:rPr>
          <w:rFonts w:cs="Arial"/>
          <w:b/>
          <w:color w:val="000000"/>
        </w:rPr>
        <w:t>Point</w:t>
      </w:r>
      <w:r w:rsidRPr="00C30AC0">
        <w:rPr>
          <w:rFonts w:cs="Arial"/>
          <w:color w:val="000000"/>
        </w:rPr>
        <w:t xml:space="preserve"> of less than 50MW, or, where a site is not part of a </w:t>
      </w:r>
      <w:r w:rsidRPr="00E71D0F">
        <w:rPr>
          <w:rFonts w:cs="Arial"/>
          <w:b/>
          <w:bCs/>
          <w:color w:val="000000"/>
        </w:rPr>
        <w:t>Virtual Lead Party</w:t>
      </w:r>
      <w:r w:rsidRPr="00C30AC0">
        <w:rPr>
          <w:rFonts w:cs="Arial"/>
          <w:color w:val="000000"/>
        </w:rPr>
        <w:t xml:space="preserve"> as defined in the </w:t>
      </w:r>
      <w:r w:rsidRPr="00C30AC0">
        <w:rPr>
          <w:rFonts w:cs="Arial"/>
          <w:b/>
          <w:color w:val="000000"/>
        </w:rPr>
        <w:t>BSC</w:t>
      </w:r>
      <w:r w:rsidRPr="00C30AC0">
        <w:rPr>
          <w:rFonts w:cs="Arial"/>
          <w:color w:val="000000"/>
        </w:rPr>
        <w:t xml:space="preserve">, a </w:t>
      </w:r>
      <w:r w:rsidRPr="00C30AC0">
        <w:rPr>
          <w:rFonts w:cs="Arial"/>
          <w:b/>
          <w:color w:val="000000"/>
        </w:rPr>
        <w:t>Registered</w:t>
      </w:r>
      <w:r w:rsidRPr="00C30AC0">
        <w:rPr>
          <w:rFonts w:cs="Arial"/>
          <w:color w:val="000000"/>
        </w:rPr>
        <w:t xml:space="preserve"> </w:t>
      </w:r>
      <w:r w:rsidRPr="00C30AC0">
        <w:rPr>
          <w:rFonts w:cs="Arial"/>
          <w:b/>
          <w:color w:val="000000"/>
        </w:rPr>
        <w:t>Capacity</w:t>
      </w:r>
      <w:r w:rsidRPr="00C30AC0">
        <w:rPr>
          <w:rFonts w:cs="Arial"/>
          <w:color w:val="000000"/>
        </w:rPr>
        <w:t xml:space="preserve"> or </w:t>
      </w:r>
      <w:r w:rsidRPr="00C30AC0">
        <w:rPr>
          <w:rFonts w:cs="Arial"/>
          <w:b/>
          <w:color w:val="000000"/>
        </w:rPr>
        <w:t>Demand Capacity</w:t>
      </w:r>
      <w:r w:rsidRPr="00C30AC0">
        <w:rPr>
          <w:rFonts w:cs="Arial"/>
          <w:color w:val="000000"/>
        </w:rPr>
        <w:t xml:space="preserve"> per site of less than 10MW:</w:t>
      </w:r>
    </w:p>
    <w:p w14:paraId="4E710056" w14:textId="77777777" w:rsidR="00C30AC0" w:rsidRPr="00C30AC0" w:rsidRDefault="00C30AC0" w:rsidP="00313DD0">
      <w:pPr>
        <w:keepLines/>
        <w:numPr>
          <w:ilvl w:val="3"/>
          <w:numId w:val="21"/>
        </w:numPr>
        <w:tabs>
          <w:tab w:val="left" w:pos="1418"/>
        </w:tabs>
        <w:spacing w:before="80" w:after="80" w:line="240" w:lineRule="auto"/>
        <w:jc w:val="both"/>
      </w:pPr>
      <w:r w:rsidRPr="00C30AC0">
        <w:rPr>
          <w:color w:val="000000"/>
        </w:rPr>
        <w:t xml:space="preserve">where this situation arises, a representative of the </w:t>
      </w:r>
      <w:r w:rsidRPr="00C30AC0">
        <w:rPr>
          <w:b/>
          <w:color w:val="000000"/>
        </w:rPr>
        <w:t>BM</w:t>
      </w:r>
      <w:r w:rsidRPr="00C30AC0">
        <w:rPr>
          <w:color w:val="000000"/>
        </w:rPr>
        <w:t xml:space="preserve"> </w:t>
      </w:r>
      <w:r w:rsidRPr="00C30AC0">
        <w:rPr>
          <w:b/>
          <w:color w:val="000000"/>
        </w:rPr>
        <w:t>Participant</w:t>
      </w:r>
      <w:r w:rsidRPr="00C30AC0">
        <w:rPr>
          <w:color w:val="000000"/>
        </w:rPr>
        <w:t xml:space="preserve"> is required to be available to respond to instructions from </w:t>
      </w:r>
      <w:r w:rsidRPr="00C30AC0">
        <w:rPr>
          <w:b/>
          <w:color w:val="000000"/>
        </w:rPr>
        <w:t>The</w:t>
      </w:r>
      <w:r w:rsidRPr="00C30AC0">
        <w:rPr>
          <w:color w:val="000000"/>
        </w:rPr>
        <w:t xml:space="preserve"> </w:t>
      </w:r>
      <w:r w:rsidRPr="00C30AC0">
        <w:rPr>
          <w:b/>
          <w:color w:val="000000"/>
        </w:rPr>
        <w:t>Company</w:t>
      </w:r>
      <w:r w:rsidRPr="00C30AC0">
        <w:rPr>
          <w:color w:val="000000"/>
        </w:rPr>
        <w:t xml:space="preserve"> via the </w:t>
      </w:r>
      <w:r w:rsidRPr="00C30AC0">
        <w:rPr>
          <w:b/>
          <w:color w:val="000000"/>
        </w:rPr>
        <w:t xml:space="preserve">Control Telephony </w:t>
      </w:r>
      <w:r w:rsidRPr="00C30AC0">
        <w:rPr>
          <w:color w:val="000000"/>
        </w:rPr>
        <w:t xml:space="preserve">or </w:t>
      </w:r>
      <w:r w:rsidRPr="00C30AC0">
        <w:rPr>
          <w:b/>
          <w:color w:val="000000"/>
        </w:rPr>
        <w:t>System</w:t>
      </w:r>
      <w:r w:rsidRPr="00C30AC0">
        <w:rPr>
          <w:color w:val="000000"/>
        </w:rPr>
        <w:t xml:space="preserve"> </w:t>
      </w:r>
      <w:r w:rsidRPr="00C30AC0">
        <w:rPr>
          <w:b/>
          <w:color w:val="000000"/>
        </w:rPr>
        <w:t>Telephony</w:t>
      </w:r>
      <w:r w:rsidRPr="00C30AC0">
        <w:rPr>
          <w:color w:val="000000"/>
        </w:rPr>
        <w:t xml:space="preserve"> system, as provided for in CC.6.5.4, between the hours of 0800-1800 each day. </w:t>
      </w:r>
    </w:p>
    <w:p w14:paraId="6026CE17" w14:textId="77777777" w:rsidR="00C30AC0" w:rsidRPr="00C30AC0" w:rsidRDefault="00C30AC0" w:rsidP="00313DD0">
      <w:pPr>
        <w:keepLines/>
        <w:numPr>
          <w:ilvl w:val="3"/>
          <w:numId w:val="21"/>
        </w:numPr>
        <w:tabs>
          <w:tab w:val="left" w:pos="1418"/>
        </w:tabs>
        <w:spacing w:before="80" w:after="80" w:line="240" w:lineRule="auto"/>
        <w:jc w:val="both"/>
      </w:pPr>
      <w:r w:rsidRPr="00C30AC0">
        <w:t>Outside the hours of 0800-1800 each day, the requirements of BC2.9.7 shall apply.</w:t>
      </w:r>
    </w:p>
    <w:p w14:paraId="4BBD22F2" w14:textId="5C438BAB" w:rsidR="00C30AC0" w:rsidRPr="00C30AC0" w:rsidRDefault="00C30AC0" w:rsidP="0075244F">
      <w:pPr>
        <w:keepLines/>
        <w:tabs>
          <w:tab w:val="left" w:pos="2127"/>
        </w:tabs>
        <w:spacing w:before="80" w:after="80" w:line="240" w:lineRule="auto"/>
        <w:ind w:left="2127"/>
        <w:jc w:val="both"/>
      </w:pPr>
      <w:del w:id="314" w:author="Creighton, Alan" w:date="2022-05-24T16:23:00Z">
        <w:r w:rsidRPr="00C30AC0" w:rsidDel="002D618B">
          <w:tab/>
        </w:r>
        <w:r w:rsidRPr="00C30AC0" w:rsidDel="002D618B">
          <w:tab/>
        </w:r>
      </w:del>
      <w:r w:rsidRPr="00C30AC0">
        <w:t>For the avoidance of doubt,</w:t>
      </w:r>
      <w:ins w:id="315" w:author="Creighton, Alan" w:date="2022-05-24T16:24:00Z">
        <w:r w:rsidR="002D618B">
          <w:t xml:space="preserve"> where </w:t>
        </w:r>
        <w:r w:rsidR="002D618B" w:rsidRPr="002D618B">
          <w:rPr>
            <w:b/>
          </w:rPr>
          <w:t>The Company</w:t>
        </w:r>
        <w:r w:rsidR="002D618B">
          <w:t xml:space="preserve"> has agreed with a</w:t>
        </w:r>
      </w:ins>
      <w:r w:rsidRPr="00C30AC0">
        <w:t xml:space="preserve"> </w:t>
      </w:r>
      <w:r w:rsidRPr="00C30AC0">
        <w:rPr>
          <w:b/>
        </w:rPr>
        <w:t>BM Participant</w:t>
      </w:r>
      <w:del w:id="316" w:author="Antony Johnson" w:date="2022-05-26T13:33:00Z">
        <w:r w:rsidRPr="00C30AC0" w:rsidDel="00AF1C1A">
          <w:rPr>
            <w:b/>
          </w:rPr>
          <w:delText>s</w:delText>
        </w:r>
      </w:del>
      <w:r w:rsidRPr="00C30AC0">
        <w:t xml:space="preserve"> </w:t>
      </w:r>
      <w:del w:id="317" w:author="Creighton, Alan" w:date="2022-05-24T16:24:00Z">
        <w:r w:rsidRPr="00C30AC0" w:rsidDel="002D618B">
          <w:delText>who are unable to provide</w:delText>
        </w:r>
      </w:del>
      <w:ins w:id="318" w:author="Creighton, Alan" w:date="2022-05-24T16:24:00Z">
        <w:r w:rsidR="002D618B">
          <w:t>that</w:t>
        </w:r>
      </w:ins>
      <w:r w:rsidRPr="00C30AC0">
        <w:t xml:space="preserve"> </w:t>
      </w:r>
      <w:r w:rsidRPr="00C30AC0">
        <w:rPr>
          <w:b/>
        </w:rPr>
        <w:t>Control Telephony</w:t>
      </w:r>
      <w:r w:rsidRPr="00C30AC0">
        <w:t xml:space="preserve"> </w:t>
      </w:r>
      <w:ins w:id="319" w:author="Creighton, Alan" w:date="2022-05-24T16:24:00Z">
        <w:r w:rsidR="002D618B">
          <w:t xml:space="preserve">is not required and where the </w:t>
        </w:r>
      </w:ins>
      <w:ins w:id="320" w:author="Creighton, Alan" w:date="2022-05-24T16:25:00Z">
        <w:r w:rsidR="002D618B" w:rsidRPr="00C30AC0">
          <w:rPr>
            <w:b/>
          </w:rPr>
          <w:t>BM Participant</w:t>
        </w:r>
        <w:del w:id="321" w:author="Antony Johnson" w:date="2022-05-26T13:33:00Z">
          <w:r w:rsidR="002D618B" w:rsidRPr="00C30AC0" w:rsidDel="00AF1C1A">
            <w:rPr>
              <w:b/>
            </w:rPr>
            <w:delText>s</w:delText>
          </w:r>
        </w:del>
        <w:r w:rsidR="002D618B" w:rsidRPr="00C30AC0">
          <w:t xml:space="preserve"> </w:t>
        </w:r>
      </w:ins>
      <w:del w:id="322" w:author="Creighton, Alan" w:date="2022-05-24T16:24:00Z">
        <w:r w:rsidRPr="00C30AC0" w:rsidDel="002D618B">
          <w:delText xml:space="preserve">and </w:delText>
        </w:r>
      </w:del>
      <w:r w:rsidRPr="00C30AC0">
        <w:t>do</w:t>
      </w:r>
      <w:ins w:id="323" w:author="Creighton, Alan" w:date="2022-05-24T16:25:00Z">
        <w:r w:rsidR="002D618B">
          <w:t>es</w:t>
        </w:r>
      </w:ins>
      <w:r w:rsidRPr="00C30AC0">
        <w:t xml:space="preserve"> not have a continuously manned </w:t>
      </w:r>
      <w:r w:rsidRPr="00C30AC0">
        <w:rPr>
          <w:b/>
        </w:rPr>
        <w:t>Control Point</w:t>
      </w:r>
      <w:ins w:id="324" w:author="Creighton, Alan" w:date="2022-05-24T16:25:00Z">
        <w:r w:rsidR="002D618B" w:rsidRPr="002D618B">
          <w:t>, the</w:t>
        </w:r>
      </w:ins>
      <w:r w:rsidRPr="00C30AC0">
        <w:t xml:space="preserve"> </w:t>
      </w:r>
      <w:ins w:id="325" w:author="Creighton, Alan" w:date="2022-05-24T16:25:00Z">
        <w:r w:rsidR="002D618B" w:rsidRPr="00C30AC0">
          <w:rPr>
            <w:b/>
          </w:rPr>
          <w:t>BM Participant</w:t>
        </w:r>
        <w:r w:rsidR="002D618B">
          <w:rPr>
            <w:b/>
          </w:rPr>
          <w:t xml:space="preserve"> </w:t>
        </w:r>
      </w:ins>
      <w:r w:rsidRPr="00C30AC0">
        <w:t xml:space="preserve">may be unable to act as a </w:t>
      </w:r>
      <w:r w:rsidRPr="00C30AC0">
        <w:rPr>
          <w:b/>
        </w:rPr>
        <w:t>Defence Service Provider</w:t>
      </w:r>
      <w:r w:rsidRPr="00C30AC0">
        <w:t xml:space="preserve"> and shall be unable to act as</w:t>
      </w:r>
      <w:r w:rsidRPr="00C30AC0" w:rsidDel="00501F2F">
        <w:t xml:space="preserve"> </w:t>
      </w:r>
      <w:r w:rsidRPr="00C30AC0">
        <w:t xml:space="preserve">a </w:t>
      </w:r>
      <w:r w:rsidRPr="00C30AC0">
        <w:rPr>
          <w:b/>
        </w:rPr>
        <w:t xml:space="preserve">Restoration Service Provider </w:t>
      </w:r>
      <w:r w:rsidRPr="00C30AC0">
        <w:t xml:space="preserve">or </w:t>
      </w:r>
      <w:r w:rsidRPr="00C30AC0">
        <w:rPr>
          <w:b/>
        </w:rPr>
        <w:t xml:space="preserve">Black Start Service Provider </w:t>
      </w:r>
      <w:r w:rsidRPr="00C30AC0">
        <w:t xml:space="preserve">where these require </w:t>
      </w:r>
      <w:r w:rsidRPr="00C30AC0">
        <w:rPr>
          <w:b/>
        </w:rPr>
        <w:t>Control</w:t>
      </w:r>
      <w:r w:rsidRPr="00C30AC0">
        <w:t xml:space="preserve"> </w:t>
      </w:r>
      <w:r w:rsidRPr="00C30AC0">
        <w:rPr>
          <w:b/>
        </w:rPr>
        <w:t>Telephony</w:t>
      </w:r>
      <w:r w:rsidRPr="00C30AC0">
        <w:t xml:space="preserve"> or a </w:t>
      </w:r>
      <w:r w:rsidRPr="00C30AC0">
        <w:rPr>
          <w:b/>
        </w:rPr>
        <w:t>Control</w:t>
      </w:r>
      <w:r w:rsidRPr="00C30AC0">
        <w:t xml:space="preserve"> </w:t>
      </w:r>
      <w:r w:rsidRPr="00C30AC0">
        <w:rPr>
          <w:b/>
        </w:rPr>
        <w:t>Point</w:t>
      </w:r>
      <w:r w:rsidRPr="00C30AC0">
        <w:t xml:space="preserve"> in respect of the specification of any such services falling into these categories.</w:t>
      </w:r>
      <w:r w:rsidRPr="00C30AC0" w:rsidDel="009821D5">
        <w:t xml:space="preserve"> </w:t>
      </w:r>
    </w:p>
    <w:p w14:paraId="31F2688B" w14:textId="77777777" w:rsidR="00C30AC0" w:rsidRPr="00C30AC0" w:rsidRDefault="00C30AC0" w:rsidP="0075244F">
      <w:pPr>
        <w:keepLines/>
        <w:tabs>
          <w:tab w:val="left" w:pos="1418"/>
        </w:tabs>
        <w:spacing w:before="80" w:after="80" w:line="240" w:lineRule="auto"/>
        <w:jc w:val="both"/>
        <w:rPr>
          <w:rFonts w:cs="Arial"/>
        </w:rPr>
      </w:pPr>
    </w:p>
    <w:p w14:paraId="3BA1730A" w14:textId="77777777" w:rsidR="00C30AC0" w:rsidRPr="00C30AC0" w:rsidRDefault="00C30AC0" w:rsidP="00C30AC0">
      <w:pPr>
        <w:rPr>
          <w:ins w:id="326" w:author="Antony Johnson" w:date="2022-03-18T04:19:00Z"/>
          <w:rFonts w:cs="Arial"/>
          <w:u w:val="single"/>
        </w:rPr>
      </w:pPr>
      <w:ins w:id="327" w:author="Antony Johnson" w:date="2022-03-18T04:19:00Z">
        <w:r w:rsidRPr="00C30AC0">
          <w:rPr>
            <w:rFonts w:cs="Arial"/>
          </w:rPr>
          <w:t>CC.7.10</w:t>
        </w:r>
        <w:r w:rsidRPr="00C30AC0">
          <w:rPr>
            <w:rFonts w:cs="Arial"/>
          </w:rPr>
          <w:tab/>
        </w:r>
        <w:r w:rsidRPr="00C30AC0">
          <w:rPr>
            <w:rFonts w:cs="Arial"/>
            <w:u w:val="single"/>
          </w:rPr>
          <w:t>Obligations on Users in respect of Critical Tools and Facilities</w:t>
        </w:r>
      </w:ins>
    </w:p>
    <w:p w14:paraId="3BC7189B" w14:textId="77777777" w:rsidR="00C30AC0" w:rsidRPr="00C30AC0" w:rsidRDefault="00C30AC0" w:rsidP="00C30AC0">
      <w:pPr>
        <w:rPr>
          <w:ins w:id="328" w:author="Antony Johnson" w:date="2022-03-18T04:19:00Z"/>
          <w:rFonts w:cs="Arial"/>
          <w:b/>
          <w:bCs/>
        </w:rPr>
      </w:pPr>
    </w:p>
    <w:p w14:paraId="6007C135" w14:textId="4C665B20" w:rsidR="00C30AC0" w:rsidRPr="00C30AC0" w:rsidRDefault="00C30AC0" w:rsidP="00C30AC0">
      <w:pPr>
        <w:ind w:left="1418" w:hanging="1418"/>
        <w:jc w:val="both"/>
        <w:rPr>
          <w:ins w:id="329" w:author="Antony Johnson" w:date="2022-03-18T04:19:00Z"/>
          <w:rFonts w:cs="Arial"/>
        </w:rPr>
      </w:pPr>
      <w:ins w:id="330" w:author="Antony Johnson" w:date="2022-03-18T04:19:00Z">
        <w:r w:rsidRPr="00C30AC0">
          <w:rPr>
            <w:rFonts w:cs="Arial"/>
          </w:rPr>
          <w:t>CC.7.10.1</w:t>
        </w:r>
        <w:r w:rsidRPr="00C30AC0">
          <w:rPr>
            <w:rFonts w:cs="Arial"/>
            <w:b/>
            <w:bCs/>
          </w:rPr>
          <w:tab/>
        </w:r>
        <w:r w:rsidRPr="00C30AC0">
          <w:rPr>
            <w:rFonts w:cs="Arial"/>
          </w:rPr>
          <w:t xml:space="preserve">In addition to the requirements of CC.6.5.1 – CC.6.5.5 and CC.6.5.8(b), </w:t>
        </w:r>
        <w:r w:rsidRPr="00C30AC0">
          <w:rPr>
            <w:rFonts w:cs="Arial"/>
            <w:b/>
            <w:bCs/>
          </w:rPr>
          <w:t>The Company</w:t>
        </w:r>
        <w:r w:rsidRPr="00C30AC0">
          <w:rPr>
            <w:rFonts w:cs="Arial"/>
          </w:rPr>
          <w:t xml:space="preserve">, each </w:t>
        </w:r>
        <w:r w:rsidRPr="00C30AC0">
          <w:rPr>
            <w:rFonts w:cs="Arial"/>
            <w:b/>
            <w:bCs/>
          </w:rPr>
          <w:t>GB Code</w:t>
        </w:r>
        <w:r w:rsidRPr="00C30AC0">
          <w:rPr>
            <w:rFonts w:cs="Arial"/>
          </w:rPr>
          <w:t xml:space="preserve"> </w:t>
        </w:r>
        <w:r w:rsidRPr="00C30AC0">
          <w:rPr>
            <w:rFonts w:cs="Arial"/>
            <w:b/>
            <w:bCs/>
          </w:rPr>
          <w:t>User</w:t>
        </w:r>
        <w:r w:rsidRPr="00C30AC0">
          <w:rPr>
            <w:rFonts w:cs="Arial"/>
          </w:rPr>
          <w:t xml:space="preserve"> and </w:t>
        </w:r>
        <w:r w:rsidRPr="00C30AC0">
          <w:rPr>
            <w:rFonts w:cs="Arial"/>
            <w:b/>
            <w:bCs/>
          </w:rPr>
          <w:t>Restoration Service Provider</w:t>
        </w:r>
        <w:r w:rsidRPr="00C30AC0">
          <w:rPr>
            <w:rFonts w:cs="Arial"/>
          </w:rPr>
          <w:t xml:space="preserve"> shall ensure they have the appropriate </w:t>
        </w:r>
        <w:r w:rsidRPr="00C30AC0">
          <w:rPr>
            <w:rFonts w:cs="Arial"/>
            <w:b/>
            <w:bCs/>
          </w:rPr>
          <w:t xml:space="preserve">Critical Tools and Facilities </w:t>
        </w:r>
        <w:r w:rsidRPr="00C30AC0">
          <w:rPr>
            <w:rFonts w:cs="Arial"/>
          </w:rPr>
          <w:t xml:space="preserve">necessary to control their assets for </w:t>
        </w:r>
        <w:r w:rsidRPr="00C30AC0">
          <w:rPr>
            <w:rFonts w:cs="Arial"/>
            <w:b/>
            <w:bCs/>
          </w:rPr>
          <w:t>Black Start</w:t>
        </w:r>
        <w:r w:rsidRPr="00C30AC0">
          <w:rPr>
            <w:rFonts w:cs="Arial"/>
          </w:rPr>
          <w:t xml:space="preserve">, from their </w:t>
        </w:r>
        <w:r w:rsidRPr="00C30AC0">
          <w:rPr>
            <w:rFonts w:cs="Arial"/>
            <w:b/>
            <w:bCs/>
          </w:rPr>
          <w:t>Control Point</w:t>
        </w:r>
        <w:r w:rsidRPr="00C30AC0">
          <w:rPr>
            <w:rFonts w:cs="Arial"/>
          </w:rPr>
          <w:t xml:space="preserve"> or </w:t>
        </w:r>
        <w:r w:rsidRPr="00C30AC0">
          <w:rPr>
            <w:rFonts w:cs="Arial"/>
            <w:b/>
          </w:rPr>
          <w:t>Control Centre</w:t>
        </w:r>
        <w:r w:rsidRPr="00C30AC0">
          <w:rPr>
            <w:rFonts w:cs="Arial"/>
          </w:rPr>
          <w:t xml:space="preserve"> as appropriate for a minimum period of </w:t>
        </w:r>
      </w:ins>
      <w:ins w:id="331" w:author="Antony Johnson" w:date="2022-05-06T16:36:00Z">
        <w:r w:rsidR="00907C48">
          <w:rPr>
            <w:rFonts w:cs="Arial"/>
          </w:rPr>
          <w:t>72</w:t>
        </w:r>
      </w:ins>
      <w:ins w:id="332" w:author="Antony Johnson" w:date="2022-03-18T04:19:00Z">
        <w:r w:rsidRPr="00C30AC0">
          <w:rPr>
            <w:rFonts w:cs="Arial"/>
          </w:rPr>
          <w:t xml:space="preserve"> hours (or such longer period as agreed between the </w:t>
        </w:r>
        <w:r w:rsidRPr="00C30AC0">
          <w:rPr>
            <w:rFonts w:cs="Arial"/>
            <w:b/>
            <w:bCs/>
          </w:rPr>
          <w:t>User</w:t>
        </w:r>
        <w:r w:rsidRPr="00C30AC0">
          <w:rPr>
            <w:rFonts w:cs="Arial"/>
          </w:rPr>
          <w:t xml:space="preserve"> and/or </w:t>
        </w:r>
        <w:r w:rsidRPr="00C30AC0">
          <w:rPr>
            <w:rFonts w:cs="Arial"/>
            <w:b/>
            <w:bCs/>
          </w:rPr>
          <w:t>Restoration Service Provider</w:t>
        </w:r>
        <w:r w:rsidRPr="00C30AC0">
          <w:rPr>
            <w:rFonts w:cs="Arial"/>
          </w:rPr>
          <w:t xml:space="preserve"> and </w:t>
        </w:r>
        <w:r w:rsidRPr="00C30AC0">
          <w:rPr>
            <w:rFonts w:cs="Arial"/>
            <w:b/>
            <w:bCs/>
          </w:rPr>
          <w:t>The Company</w:t>
        </w:r>
        <w:r w:rsidRPr="00C30AC0">
          <w:rPr>
            <w:rFonts w:cs="Arial"/>
          </w:rPr>
          <w:t xml:space="preserve">) following a </w:t>
        </w:r>
        <w:r w:rsidRPr="00C30AC0">
          <w:rPr>
            <w:rFonts w:cs="Arial"/>
            <w:b/>
            <w:bCs/>
          </w:rPr>
          <w:t xml:space="preserve">Total Shutdown </w:t>
        </w:r>
        <w:r w:rsidRPr="00C30AC0">
          <w:rPr>
            <w:rFonts w:cs="Arial"/>
          </w:rPr>
          <w:t>or</w:t>
        </w:r>
        <w:r w:rsidRPr="00C30AC0">
          <w:rPr>
            <w:rFonts w:cs="Arial"/>
            <w:b/>
            <w:bCs/>
          </w:rPr>
          <w:t xml:space="preserve"> Partial Shutdown</w:t>
        </w:r>
        <w:r w:rsidRPr="00C30AC0">
          <w:rPr>
            <w:rFonts w:cs="Arial"/>
          </w:rPr>
          <w:t>.</w:t>
        </w:r>
      </w:ins>
    </w:p>
    <w:p w14:paraId="248BF25C" w14:textId="77777777" w:rsidR="00C30AC0" w:rsidRPr="00C30AC0" w:rsidRDefault="00C30AC0" w:rsidP="00C30AC0">
      <w:pPr>
        <w:ind w:left="1418" w:hanging="1418"/>
        <w:jc w:val="both"/>
        <w:rPr>
          <w:ins w:id="333" w:author="Antony Johnson" w:date="2022-03-18T04:19:00Z"/>
          <w:rFonts w:cs="Arial"/>
        </w:rPr>
      </w:pPr>
    </w:p>
    <w:p w14:paraId="27DD80AD" w14:textId="77777777" w:rsidR="00C30AC0" w:rsidRPr="00C30AC0" w:rsidRDefault="00C30AC0" w:rsidP="00C30AC0">
      <w:pPr>
        <w:ind w:left="1418" w:hanging="1418"/>
        <w:jc w:val="both"/>
        <w:rPr>
          <w:ins w:id="334" w:author="Antony Johnson" w:date="2022-03-18T04:19:00Z"/>
          <w:rFonts w:cs="Arial"/>
        </w:rPr>
      </w:pPr>
      <w:ins w:id="335" w:author="Antony Johnson" w:date="2022-03-18T04:19:00Z">
        <w:r w:rsidRPr="00C30AC0">
          <w:rPr>
            <w:rFonts w:cs="Arial"/>
          </w:rPr>
          <w:t>CC.7.10.2</w:t>
        </w:r>
        <w:r w:rsidRPr="00C30AC0">
          <w:rPr>
            <w:rFonts w:cs="Arial"/>
          </w:rPr>
          <w:tab/>
          <w:t xml:space="preserve">In satisfying this requirement, </w:t>
        </w:r>
        <w:r w:rsidRPr="00C30AC0">
          <w:rPr>
            <w:rFonts w:cs="Arial"/>
            <w:b/>
            <w:bCs/>
          </w:rPr>
          <w:t>The Company</w:t>
        </w:r>
        <w:r w:rsidRPr="00C30AC0">
          <w:rPr>
            <w:rFonts w:cs="Arial"/>
          </w:rPr>
          <w:t xml:space="preserve"> and </w:t>
        </w:r>
        <w:r w:rsidRPr="00C30AC0">
          <w:rPr>
            <w:rFonts w:cs="Arial"/>
            <w:b/>
            <w:bCs/>
          </w:rPr>
          <w:t>GB Code</w:t>
        </w:r>
        <w:r w:rsidRPr="00C30AC0">
          <w:rPr>
            <w:rFonts w:cs="Arial"/>
          </w:rPr>
          <w:t xml:space="preserve"> </w:t>
        </w:r>
        <w:r w:rsidRPr="00C30AC0">
          <w:rPr>
            <w:rFonts w:cs="Arial"/>
            <w:b/>
            <w:bCs/>
          </w:rPr>
          <w:t>Users</w:t>
        </w:r>
        <w:r w:rsidRPr="00C30AC0">
          <w:rPr>
            <w:rFonts w:cs="Arial"/>
          </w:rPr>
          <w:t xml:space="preserve"> in respect of their </w:t>
        </w:r>
        <w:r w:rsidRPr="00C30AC0">
          <w:rPr>
            <w:rFonts w:cs="Arial"/>
            <w:b/>
            <w:bCs/>
          </w:rPr>
          <w:t>Critical Tools and Facilities</w:t>
        </w:r>
        <w:r w:rsidRPr="00C30AC0">
          <w:rPr>
            <w:rFonts w:cs="Arial"/>
          </w:rPr>
          <w:t xml:space="preserve"> shall ensure </w:t>
        </w:r>
        <w:r w:rsidRPr="00C30AC0">
          <w:rPr>
            <w:rFonts w:cs="Arial"/>
            <w:color w:val="000000"/>
          </w:rPr>
          <w:t xml:space="preserve">as far as reasonably practical that </w:t>
        </w:r>
        <w:r w:rsidRPr="00C30AC0">
          <w:rPr>
            <w:rFonts w:cs="Arial"/>
          </w:rPr>
          <w:t>they have adequate control equipment redundancy in place so that in the event of a failure of one or more components of the control system its function is unimpaired.</w:t>
        </w:r>
      </w:ins>
    </w:p>
    <w:p w14:paraId="779E2ABC" w14:textId="77777777" w:rsidR="00C30AC0" w:rsidRPr="00C30AC0" w:rsidRDefault="00C30AC0" w:rsidP="00C30AC0">
      <w:pPr>
        <w:ind w:left="1418" w:hanging="1418"/>
        <w:jc w:val="both"/>
        <w:rPr>
          <w:ins w:id="336" w:author="Antony Johnson" w:date="2022-03-18T04:19:00Z"/>
          <w:rFonts w:cs="Arial"/>
        </w:rPr>
      </w:pPr>
    </w:p>
    <w:p w14:paraId="09DA6FDA" w14:textId="28BAF794" w:rsidR="00C30AC0" w:rsidRDefault="00C30AC0" w:rsidP="00C30AC0">
      <w:pPr>
        <w:ind w:left="1418" w:hanging="1418"/>
        <w:jc w:val="both"/>
        <w:rPr>
          <w:ins w:id="337" w:author="Antony Johnson" w:date="2022-03-18T04:19:00Z"/>
          <w:rFonts w:cs="Arial"/>
        </w:rPr>
      </w:pPr>
      <w:ins w:id="338" w:author="Antony Johnson" w:date="2022-03-18T04:19:00Z">
        <w:r w:rsidRPr="00C30AC0">
          <w:rPr>
            <w:rFonts w:cs="Arial"/>
          </w:rPr>
          <w:t>CC.7.10.3</w:t>
        </w:r>
        <w:r w:rsidRPr="00C30AC0">
          <w:rPr>
            <w:rFonts w:cs="Arial"/>
          </w:rPr>
          <w:tab/>
          <w:t xml:space="preserve">Each </w:t>
        </w:r>
        <w:r w:rsidRPr="00C30AC0">
          <w:rPr>
            <w:rFonts w:cs="Arial"/>
            <w:b/>
            <w:bCs/>
          </w:rPr>
          <w:t>GB Code User</w:t>
        </w:r>
        <w:r w:rsidRPr="00C30AC0">
          <w:rPr>
            <w:rFonts w:cs="Arial"/>
          </w:rPr>
          <w:t xml:space="preserve"> and </w:t>
        </w:r>
        <w:r w:rsidRPr="00C30AC0">
          <w:rPr>
            <w:rFonts w:cs="Arial"/>
            <w:b/>
            <w:bCs/>
          </w:rPr>
          <w:t>Restoration Service Provider</w:t>
        </w:r>
        <w:r w:rsidRPr="00C30AC0">
          <w:rPr>
            <w:rFonts w:cs="Arial"/>
          </w:rPr>
          <w:t xml:space="preserve"> will report on the results of their management and testing for their </w:t>
        </w:r>
        <w:r w:rsidRPr="00C30AC0">
          <w:rPr>
            <w:rFonts w:cs="Arial"/>
            <w:b/>
            <w:bCs/>
          </w:rPr>
          <w:t>Critical Tools and Facilities</w:t>
        </w:r>
        <w:r w:rsidRPr="00C30AC0">
          <w:rPr>
            <w:rFonts w:cs="Arial"/>
          </w:rPr>
          <w:t xml:space="preserve"> on request by </w:t>
        </w:r>
        <w:r w:rsidRPr="00C30AC0">
          <w:rPr>
            <w:rFonts w:cs="Arial"/>
            <w:b/>
          </w:rPr>
          <w:t>The Company</w:t>
        </w:r>
        <w:r w:rsidRPr="00C30AC0">
          <w:rPr>
            <w:rFonts w:cs="Arial"/>
          </w:rPr>
          <w:t>.</w:t>
        </w:r>
      </w:ins>
    </w:p>
    <w:p w14:paraId="27B8B21F" w14:textId="44FB69EC" w:rsidR="00CE1CC7" w:rsidRDefault="00CE1CC7" w:rsidP="00C30AC0">
      <w:pPr>
        <w:ind w:left="1418" w:hanging="1418"/>
        <w:jc w:val="both"/>
        <w:rPr>
          <w:ins w:id="339" w:author="Antony Johnson" w:date="2022-03-18T04:19:00Z"/>
          <w:rFonts w:cs="Arial"/>
        </w:rPr>
      </w:pPr>
    </w:p>
    <w:p w14:paraId="7C1B6CFB" w14:textId="77777777" w:rsidR="00CE1CC7" w:rsidRDefault="00CE1CC7" w:rsidP="00313DD0">
      <w:pPr>
        <w:keepLines/>
        <w:tabs>
          <w:tab w:val="left" w:pos="1418"/>
        </w:tabs>
        <w:spacing w:before="80" w:after="80" w:line="240" w:lineRule="auto"/>
        <w:rPr>
          <w:rFonts w:cs="Arial"/>
        </w:rPr>
      </w:pPr>
    </w:p>
    <w:p w14:paraId="12E3B74B" w14:textId="77777777" w:rsidR="00CE1CC7" w:rsidRPr="00313DD0" w:rsidRDefault="00CE1CC7" w:rsidP="00313DD0">
      <w:pPr>
        <w:jc w:val="both"/>
      </w:pPr>
      <w:r w:rsidRPr="00CE1CC7">
        <w:rPr>
          <w:b/>
          <w:i/>
          <w:iCs/>
        </w:rPr>
        <w:t xml:space="preserve">Extracts from European Connection Conditions </w:t>
      </w:r>
    </w:p>
    <w:p w14:paraId="523F8A24" w14:textId="64DC9977" w:rsidR="00C30AC0" w:rsidRDefault="00C30AC0" w:rsidP="00313DD0">
      <w:pPr>
        <w:widowControl/>
        <w:spacing w:after="200" w:line="240" w:lineRule="auto"/>
      </w:pPr>
    </w:p>
    <w:p w14:paraId="1CA0DD14" w14:textId="77777777" w:rsidR="00A95BF5" w:rsidRPr="00CD0A8C" w:rsidRDefault="00A95BF5" w:rsidP="00A95BF5">
      <w:pPr>
        <w:rPr>
          <w:b/>
          <w:bCs/>
        </w:rPr>
      </w:pPr>
      <w:r w:rsidRPr="00CD0A8C">
        <w:rPr>
          <w:b/>
          <w:bCs/>
        </w:rPr>
        <w:t>Extracts from ECC</w:t>
      </w:r>
    </w:p>
    <w:p w14:paraId="624E10DF" w14:textId="77777777" w:rsidR="00A95BF5" w:rsidRDefault="00A95BF5" w:rsidP="00A95BF5">
      <w:r>
        <w:t>………………………….</w:t>
      </w:r>
    </w:p>
    <w:p w14:paraId="67EA1539" w14:textId="77777777" w:rsidR="00A95BF5" w:rsidRPr="008038B2" w:rsidRDefault="00A95BF5" w:rsidP="00A95BF5">
      <w:pPr>
        <w:pStyle w:val="Level1Text"/>
        <w:rPr>
          <w:rFonts w:cs="Arial"/>
          <w:color w:val="auto"/>
        </w:rPr>
      </w:pPr>
      <w:r w:rsidRPr="008038B2">
        <w:rPr>
          <w:rFonts w:cs="Arial"/>
          <w:color w:val="auto"/>
        </w:rPr>
        <w:t>ECC.6.5</w:t>
      </w:r>
      <w:r w:rsidRPr="008038B2">
        <w:rPr>
          <w:rFonts w:cs="Arial"/>
          <w:color w:val="auto"/>
        </w:rPr>
        <w:tab/>
      </w:r>
      <w:r w:rsidRPr="008038B2">
        <w:rPr>
          <w:rFonts w:cs="Arial"/>
          <w:color w:val="auto"/>
          <w:u w:val="single"/>
        </w:rPr>
        <w:t>Communications Plant</w:t>
      </w:r>
    </w:p>
    <w:p w14:paraId="1A3D2039" w14:textId="77777777" w:rsidR="00A95BF5" w:rsidRPr="008038B2" w:rsidRDefault="00A95BF5" w:rsidP="00A95BF5">
      <w:pPr>
        <w:pStyle w:val="Level1Text"/>
        <w:rPr>
          <w:rFonts w:cs="Arial"/>
          <w:color w:val="auto"/>
        </w:rPr>
      </w:pPr>
      <w:bookmarkStart w:id="340" w:name="_DV_M590"/>
      <w:bookmarkEnd w:id="340"/>
      <w:r w:rsidRPr="008038B2">
        <w:rPr>
          <w:rFonts w:cs="Arial"/>
          <w:color w:val="auto"/>
        </w:rPr>
        <w:t>ECC.6.5.1</w:t>
      </w:r>
      <w:r w:rsidRPr="008038B2">
        <w:rPr>
          <w:rFonts w:cs="Arial"/>
          <w:color w:val="auto"/>
        </w:rPr>
        <w:tab/>
        <w:t xml:space="preserve">In order to ensure control of the </w:t>
      </w:r>
      <w:r w:rsidRPr="008038B2">
        <w:rPr>
          <w:rFonts w:cs="Arial"/>
          <w:b/>
          <w:color w:val="auto"/>
        </w:rPr>
        <w:t>National Electricity Transmission System</w:t>
      </w:r>
      <w:r w:rsidRPr="008038B2">
        <w:rPr>
          <w:rFonts w:cs="Arial"/>
          <w:color w:val="auto"/>
        </w:rPr>
        <w:t xml:space="preserve">, telecommunications between </w:t>
      </w:r>
      <w:r w:rsidRPr="008038B2">
        <w:rPr>
          <w:rFonts w:cs="Arial"/>
          <w:b/>
          <w:color w:val="auto"/>
        </w:rPr>
        <w:t>Users</w:t>
      </w:r>
      <w:r w:rsidRPr="008038B2">
        <w:rPr>
          <w:rFonts w:cs="Arial"/>
          <w:color w:val="auto"/>
        </w:rPr>
        <w:t xml:space="preserve"> and </w:t>
      </w:r>
      <w:r w:rsidRPr="008038B2">
        <w:rPr>
          <w:rFonts w:cs="Arial"/>
          <w:b/>
          <w:color w:val="auto"/>
        </w:rPr>
        <w:t>The Company</w:t>
      </w:r>
      <w:r w:rsidRPr="008038B2">
        <w:rPr>
          <w:rFonts w:cs="Arial"/>
          <w:color w:val="auto"/>
        </w:rPr>
        <w:t xml:space="preserve"> must</w:t>
      </w:r>
      <w:bookmarkStart w:id="341" w:name="_DV_C219"/>
      <w:r w:rsidRPr="008038B2">
        <w:rPr>
          <w:rFonts w:cs="Arial"/>
          <w:color w:val="auto"/>
        </w:rPr>
        <w:t xml:space="preserve"> (including in respect of any </w:t>
      </w:r>
      <w:r w:rsidRPr="008038B2">
        <w:rPr>
          <w:rFonts w:cs="Arial"/>
          <w:b/>
          <w:bCs/>
          <w:color w:val="auto"/>
        </w:rPr>
        <w:t xml:space="preserve">OTSDUW Plant and Apparatus </w:t>
      </w:r>
      <w:r w:rsidRPr="008038B2">
        <w:rPr>
          <w:rFonts w:cs="Arial"/>
          <w:bCs/>
          <w:color w:val="auto"/>
        </w:rPr>
        <w:t>at the</w:t>
      </w:r>
      <w:r w:rsidRPr="008038B2">
        <w:rPr>
          <w:rFonts w:cs="Arial"/>
          <w:b/>
          <w:bCs/>
          <w:color w:val="auto"/>
        </w:rPr>
        <w:t xml:space="preserve"> OTSUA Transfer Time</w:t>
      </w:r>
      <w:r w:rsidRPr="008038B2">
        <w:rPr>
          <w:rFonts w:cs="Arial"/>
          <w:color w:val="auto"/>
        </w:rPr>
        <w:t>)</w:t>
      </w:r>
      <w:bookmarkStart w:id="342" w:name="_DV_M591"/>
      <w:bookmarkEnd w:id="341"/>
      <w:bookmarkEnd w:id="342"/>
      <w:r w:rsidRPr="008038B2">
        <w:rPr>
          <w:rFonts w:cs="Arial"/>
          <w:color w:val="auto"/>
        </w:rPr>
        <w:t xml:space="preserve">, if required by </w:t>
      </w:r>
      <w:bookmarkStart w:id="343" w:name="_DV_M592"/>
      <w:bookmarkEnd w:id="343"/>
      <w:r w:rsidRPr="008038B2">
        <w:rPr>
          <w:rFonts w:cs="Arial"/>
          <w:b/>
          <w:color w:val="auto"/>
        </w:rPr>
        <w:t>The Company</w:t>
      </w:r>
      <w:r w:rsidRPr="008038B2">
        <w:rPr>
          <w:rFonts w:cs="Arial"/>
          <w:color w:val="auto"/>
        </w:rPr>
        <w:t>, be established in accordance with the requirements set down below.</w:t>
      </w:r>
    </w:p>
    <w:p w14:paraId="3609EF7E" w14:textId="77777777" w:rsidR="00A95BF5" w:rsidRPr="008038B2" w:rsidRDefault="00A95BF5" w:rsidP="00A95BF5">
      <w:pPr>
        <w:pStyle w:val="Level1Text"/>
        <w:rPr>
          <w:rFonts w:cs="Arial"/>
          <w:color w:val="auto"/>
        </w:rPr>
      </w:pPr>
      <w:bookmarkStart w:id="344" w:name="_DV_M593"/>
      <w:bookmarkEnd w:id="344"/>
      <w:r w:rsidRPr="008038B2">
        <w:rPr>
          <w:rFonts w:cs="Arial"/>
          <w:color w:val="auto"/>
        </w:rPr>
        <w:t>ECC.6.5.2</w:t>
      </w:r>
      <w:r w:rsidRPr="008038B2">
        <w:rPr>
          <w:rFonts w:cs="Arial"/>
          <w:color w:val="auto"/>
        </w:rPr>
        <w:tab/>
      </w:r>
      <w:r w:rsidRPr="008038B2">
        <w:rPr>
          <w:rFonts w:cs="Arial"/>
          <w:color w:val="auto"/>
          <w:u w:val="single"/>
        </w:rPr>
        <w:t>Control Telephony and System Telephony</w:t>
      </w:r>
    </w:p>
    <w:p w14:paraId="363584DF" w14:textId="6F6C75A0" w:rsidR="00A95BF5" w:rsidRPr="008038B2" w:rsidRDefault="00A95BF5" w:rsidP="00A95BF5">
      <w:pPr>
        <w:pStyle w:val="Level1Text"/>
        <w:rPr>
          <w:rFonts w:cs="Arial"/>
          <w:color w:val="auto"/>
        </w:rPr>
      </w:pPr>
      <w:bookmarkStart w:id="345" w:name="_DV_M594"/>
      <w:bookmarkEnd w:id="345"/>
      <w:r w:rsidRPr="008038B2">
        <w:rPr>
          <w:rFonts w:cs="Arial"/>
          <w:color w:val="auto"/>
        </w:rPr>
        <w:t>ECC.6.5.2.1</w:t>
      </w:r>
      <w:r w:rsidRPr="008038B2">
        <w:rPr>
          <w:rFonts w:cs="Arial"/>
          <w:color w:val="auto"/>
        </w:rPr>
        <w:tab/>
      </w:r>
      <w:del w:id="346" w:author="Antony Johnson" w:date="2022-05-26T13:34:00Z">
        <w:r w:rsidRPr="008038B2" w:rsidDel="0023697D">
          <w:rPr>
            <w:rFonts w:cs="Arial"/>
            <w:b/>
            <w:color w:val="auto"/>
          </w:rPr>
          <w:delText>Control Telephony</w:delText>
        </w:r>
        <w:r w:rsidRPr="008038B2" w:rsidDel="0023697D">
          <w:rPr>
            <w:rFonts w:cs="Arial"/>
            <w:color w:val="auto"/>
          </w:rPr>
          <w:delText xml:space="preserve"> is the principle method by which a </w:delText>
        </w:r>
        <w:r w:rsidRPr="008038B2" w:rsidDel="0023697D">
          <w:rPr>
            <w:rFonts w:cs="Arial"/>
            <w:b/>
            <w:color w:val="auto"/>
          </w:rPr>
          <w:delText>User</w:delText>
        </w:r>
        <w:r w:rsidDel="0023697D">
          <w:rPr>
            <w:rFonts w:cs="Arial"/>
            <w:b/>
            <w:color w:val="auto"/>
          </w:rPr>
          <w:delText>’</w:delText>
        </w:r>
        <w:r w:rsidRPr="008038B2" w:rsidDel="0023697D">
          <w:rPr>
            <w:rFonts w:cs="Arial"/>
            <w:b/>
            <w:color w:val="auto"/>
          </w:rPr>
          <w:delText>s Responsible Engineer/Operator</w:delText>
        </w:r>
        <w:r w:rsidRPr="008038B2" w:rsidDel="0023697D">
          <w:rPr>
            <w:rFonts w:cs="Arial"/>
            <w:color w:val="auto"/>
          </w:rPr>
          <w:delText xml:space="preserve"> and </w:delText>
        </w:r>
        <w:r w:rsidRPr="008038B2" w:rsidDel="0023697D">
          <w:rPr>
            <w:rFonts w:cs="Arial"/>
            <w:b/>
            <w:color w:val="auto"/>
          </w:rPr>
          <w:delText>The Company’s Control Engineers</w:delText>
        </w:r>
        <w:r w:rsidRPr="008038B2" w:rsidDel="0023697D">
          <w:rPr>
            <w:rFonts w:cs="Arial"/>
            <w:color w:val="auto"/>
          </w:rPr>
          <w:delText xml:space="preserve"> speak to one another for the purposes of control of the </w:delText>
        </w:r>
        <w:r w:rsidRPr="008038B2" w:rsidDel="0023697D">
          <w:rPr>
            <w:rFonts w:cs="Arial"/>
            <w:b/>
            <w:color w:val="auto"/>
          </w:rPr>
          <w:delText>Total System</w:delText>
        </w:r>
        <w:r w:rsidRPr="008038B2" w:rsidDel="0023697D">
          <w:rPr>
            <w:rFonts w:cs="Arial"/>
            <w:color w:val="auto"/>
          </w:rPr>
          <w:delText xml:space="preserve"> in both normal and emergency operating conditions. </w:delText>
        </w:r>
      </w:del>
      <w:r w:rsidRPr="008038B2">
        <w:rPr>
          <w:rFonts w:cs="Arial"/>
          <w:b/>
          <w:color w:val="auto"/>
        </w:rPr>
        <w:t>Control Telephony</w:t>
      </w:r>
      <w:r w:rsidRPr="008038B2">
        <w:rPr>
          <w:rFonts w:cs="Arial"/>
          <w:color w:val="auto"/>
        </w:rPr>
        <w:t xml:space="preserve"> provides secure point to point telephony for routine </w:t>
      </w:r>
      <w:r w:rsidRPr="008038B2">
        <w:rPr>
          <w:rFonts w:cs="Arial"/>
          <w:b/>
          <w:color w:val="auto"/>
        </w:rPr>
        <w:t>Control Calls</w:t>
      </w:r>
      <w:r w:rsidRPr="008038B2">
        <w:rPr>
          <w:rFonts w:cs="Arial"/>
          <w:color w:val="auto"/>
        </w:rPr>
        <w:t xml:space="preserve">, priority </w:t>
      </w:r>
      <w:r w:rsidRPr="008038B2">
        <w:rPr>
          <w:rFonts w:cs="Arial"/>
          <w:b/>
          <w:color w:val="auto"/>
        </w:rPr>
        <w:t>Control Calls</w:t>
      </w:r>
      <w:r w:rsidRPr="008038B2">
        <w:rPr>
          <w:rFonts w:cs="Arial"/>
          <w:color w:val="auto"/>
        </w:rPr>
        <w:t xml:space="preserve"> and emergency </w:t>
      </w:r>
      <w:r w:rsidRPr="008038B2">
        <w:rPr>
          <w:rFonts w:cs="Arial"/>
          <w:b/>
          <w:color w:val="auto"/>
        </w:rPr>
        <w:t>Control Calls</w:t>
      </w:r>
      <w:r w:rsidRPr="008038B2">
        <w:rPr>
          <w:rFonts w:cs="Arial"/>
          <w:color w:val="auto"/>
        </w:rPr>
        <w:t>.</w:t>
      </w:r>
    </w:p>
    <w:p w14:paraId="3E373F85" w14:textId="27544C15" w:rsidR="00A95BF5" w:rsidRPr="008038B2" w:rsidRDefault="00A95BF5" w:rsidP="00A95BF5">
      <w:pPr>
        <w:pStyle w:val="Level1Text"/>
        <w:rPr>
          <w:rFonts w:cs="Arial"/>
          <w:color w:val="auto"/>
        </w:rPr>
      </w:pPr>
      <w:bookmarkStart w:id="347" w:name="_DV_M595"/>
      <w:bookmarkEnd w:id="347"/>
      <w:r w:rsidRPr="008038B2">
        <w:rPr>
          <w:rFonts w:cs="Arial"/>
          <w:color w:val="auto"/>
        </w:rPr>
        <w:lastRenderedPageBreak/>
        <w:t>ECC.6.5.2.2</w:t>
      </w:r>
      <w:r w:rsidRPr="008038B2">
        <w:rPr>
          <w:rFonts w:cs="Arial"/>
          <w:color w:val="auto"/>
        </w:rPr>
        <w:tab/>
      </w:r>
      <w:del w:id="348" w:author="Antony Johnson" w:date="2022-05-26T13:35:00Z">
        <w:r w:rsidRPr="008038B2" w:rsidDel="0023697D">
          <w:rPr>
            <w:rFonts w:cs="Arial"/>
            <w:b/>
            <w:color w:val="auto"/>
          </w:rPr>
          <w:delText>System Telephony</w:delText>
        </w:r>
        <w:r w:rsidRPr="008038B2" w:rsidDel="0023697D">
          <w:rPr>
            <w:rFonts w:cs="Arial"/>
            <w:color w:val="auto"/>
          </w:rPr>
          <w:delText xml:space="preserve"> is an alternate method by which a </w:delText>
        </w:r>
        <w:r w:rsidRPr="008038B2" w:rsidDel="0023697D">
          <w:rPr>
            <w:rFonts w:cs="Arial"/>
            <w:b/>
            <w:color w:val="auto"/>
          </w:rPr>
          <w:delText>User</w:delText>
        </w:r>
        <w:r w:rsidDel="0023697D">
          <w:rPr>
            <w:rFonts w:cs="Arial"/>
            <w:b/>
            <w:color w:val="auto"/>
          </w:rPr>
          <w:delText>’</w:delText>
        </w:r>
        <w:r w:rsidRPr="008038B2" w:rsidDel="0023697D">
          <w:rPr>
            <w:rFonts w:cs="Arial"/>
            <w:b/>
            <w:color w:val="auto"/>
          </w:rPr>
          <w:delText>s Responsible Engineer/Operator</w:delText>
        </w:r>
        <w:r w:rsidRPr="008038B2" w:rsidDel="0023697D">
          <w:rPr>
            <w:rFonts w:cs="Arial"/>
            <w:color w:val="auto"/>
          </w:rPr>
          <w:delText xml:space="preserve"> and </w:delText>
        </w:r>
        <w:r w:rsidRPr="008038B2" w:rsidDel="0023697D">
          <w:rPr>
            <w:rFonts w:cs="Arial"/>
            <w:b/>
            <w:color w:val="auto"/>
          </w:rPr>
          <w:delText>The Company’s Control Engineers</w:delText>
        </w:r>
        <w:r w:rsidRPr="008038B2" w:rsidDel="0023697D">
          <w:rPr>
            <w:rFonts w:cs="Arial"/>
            <w:color w:val="auto"/>
          </w:rPr>
          <w:delText xml:space="preserve"> speak to one another for the purposes of control of the </w:delText>
        </w:r>
        <w:r w:rsidRPr="008038B2" w:rsidDel="0023697D">
          <w:rPr>
            <w:rFonts w:cs="Arial"/>
            <w:b/>
            <w:color w:val="auto"/>
          </w:rPr>
          <w:delText>Total System</w:delText>
        </w:r>
        <w:r w:rsidRPr="008038B2" w:rsidDel="0023697D">
          <w:rPr>
            <w:rFonts w:cs="Arial"/>
            <w:color w:val="auto"/>
          </w:rPr>
          <w:delText xml:space="preserve"> in both normal operating conditions and where practicable, emergency operating conditions. </w:delText>
        </w:r>
      </w:del>
      <w:r w:rsidRPr="008038B2">
        <w:rPr>
          <w:rFonts w:cs="Arial"/>
          <w:b/>
          <w:color w:val="auto"/>
        </w:rPr>
        <w:t>System Telephony</w:t>
      </w:r>
      <w:r w:rsidRPr="008038B2">
        <w:rPr>
          <w:rFonts w:cs="Arial"/>
          <w:color w:val="auto"/>
        </w:rPr>
        <w:t xml:space="preserve"> uses </w:t>
      </w:r>
      <w:r>
        <w:rPr>
          <w:rFonts w:cs="Arial"/>
          <w:color w:val="auto"/>
        </w:rPr>
        <w:t>an appropriate public communications network to</w:t>
      </w:r>
      <w:r w:rsidRPr="008038B2">
        <w:rPr>
          <w:rFonts w:cs="Arial"/>
          <w:color w:val="auto"/>
        </w:rPr>
        <w:t xml:space="preserve"> provide telephony for </w:t>
      </w:r>
      <w:r w:rsidRPr="008038B2">
        <w:rPr>
          <w:rFonts w:cs="Arial"/>
          <w:b/>
          <w:color w:val="auto"/>
        </w:rPr>
        <w:t>Control Calls</w:t>
      </w:r>
      <w:r w:rsidRPr="008038B2">
        <w:rPr>
          <w:rFonts w:cs="Arial"/>
          <w:color w:val="auto"/>
        </w:rPr>
        <w:t xml:space="preserve">, inclusive of emergency </w:t>
      </w:r>
      <w:r w:rsidRPr="008038B2">
        <w:rPr>
          <w:rFonts w:cs="Arial"/>
          <w:b/>
          <w:color w:val="auto"/>
        </w:rPr>
        <w:t>Control Calls</w:t>
      </w:r>
      <w:r w:rsidRPr="008038B2">
        <w:rPr>
          <w:rFonts w:cs="Arial"/>
          <w:color w:val="auto"/>
        </w:rPr>
        <w:t>.</w:t>
      </w:r>
      <w:r>
        <w:rPr>
          <w:rFonts w:cs="Arial"/>
          <w:color w:val="auto"/>
        </w:rPr>
        <w:t xml:space="preserve">  </w:t>
      </w:r>
      <w:r>
        <w:rPr>
          <w:color w:val="auto"/>
        </w:rPr>
        <w:t xml:space="preserve">For the avoidance of doubt, </w:t>
      </w:r>
      <w:r w:rsidRPr="00C76AF8">
        <w:rPr>
          <w:b/>
          <w:color w:val="auto"/>
        </w:rPr>
        <w:t>System Telephony</w:t>
      </w:r>
      <w:r>
        <w:rPr>
          <w:color w:val="auto"/>
        </w:rPr>
        <w:t xml:space="preserve"> could include but shall not be limited </w:t>
      </w:r>
      <w:proofErr w:type="gramStart"/>
      <w:r>
        <w:rPr>
          <w:color w:val="auto"/>
        </w:rPr>
        <w:t>to:</w:t>
      </w:r>
      <w:proofErr w:type="gramEnd"/>
      <w:r>
        <w:rPr>
          <w:color w:val="auto"/>
        </w:rPr>
        <w:t xml:space="preserve"> an analogue or digital telephone line; a mobile telephone or an internet-based voice communication system, all of which would be connected to an appropriate public communications network.</w:t>
      </w:r>
    </w:p>
    <w:p w14:paraId="688CA95B" w14:textId="77777777" w:rsidR="00A95BF5" w:rsidRPr="008038B2" w:rsidRDefault="00A95BF5" w:rsidP="00A95BF5">
      <w:pPr>
        <w:pStyle w:val="Level1Text"/>
        <w:rPr>
          <w:rFonts w:cs="Arial"/>
          <w:color w:val="auto"/>
        </w:rPr>
      </w:pPr>
    </w:p>
    <w:p w14:paraId="7749F24E" w14:textId="77777777" w:rsidR="00A95BF5" w:rsidRDefault="00A95BF5" w:rsidP="00A95BF5">
      <w:pPr>
        <w:pStyle w:val="Level1Text"/>
        <w:rPr>
          <w:rFonts w:cs="Arial"/>
          <w:color w:val="auto"/>
        </w:rPr>
      </w:pPr>
      <w:bookmarkStart w:id="349" w:name="_DV_M596"/>
      <w:bookmarkEnd w:id="349"/>
      <w:r w:rsidRPr="008038B2">
        <w:rPr>
          <w:rFonts w:cs="Arial"/>
          <w:color w:val="auto"/>
        </w:rPr>
        <w:t>ECC.6.5.2.3</w:t>
      </w:r>
      <w:r w:rsidRPr="008038B2">
        <w:rPr>
          <w:rFonts w:cs="Arial"/>
          <w:color w:val="auto"/>
        </w:rPr>
        <w:tab/>
        <w:t xml:space="preserve">Calls made and received over </w:t>
      </w:r>
      <w:r w:rsidRPr="008038B2">
        <w:rPr>
          <w:rFonts w:cs="Arial"/>
          <w:b/>
          <w:color w:val="auto"/>
        </w:rPr>
        <w:t>Control Telephony</w:t>
      </w:r>
      <w:r w:rsidRPr="008038B2">
        <w:rPr>
          <w:rFonts w:cs="Arial"/>
          <w:color w:val="auto"/>
        </w:rPr>
        <w:t xml:space="preserve"> and </w:t>
      </w:r>
      <w:r w:rsidRPr="008038B2">
        <w:rPr>
          <w:rFonts w:cs="Arial"/>
          <w:b/>
          <w:color w:val="auto"/>
        </w:rPr>
        <w:t>System Telephony</w:t>
      </w:r>
      <w:r w:rsidRPr="008038B2">
        <w:rPr>
          <w:rFonts w:cs="Arial"/>
          <w:color w:val="auto"/>
        </w:rPr>
        <w:t xml:space="preserve"> may be recorded and subsequently replayed for commercial and operational reasons.  </w:t>
      </w:r>
    </w:p>
    <w:p w14:paraId="6AE189E7" w14:textId="77777777" w:rsidR="00A95BF5" w:rsidRPr="00AF053C" w:rsidRDefault="00A95BF5" w:rsidP="00A95BF5">
      <w:pPr>
        <w:pStyle w:val="Level1Text"/>
        <w:rPr>
          <w:rFonts w:cs="Arial"/>
          <w:b/>
          <w:color w:val="auto"/>
          <w:u w:val="single"/>
        </w:rPr>
      </w:pPr>
      <w:r>
        <w:rPr>
          <w:rFonts w:cs="Arial"/>
          <w:color w:val="auto"/>
        </w:rPr>
        <w:t>ECC.6.5.3</w:t>
      </w:r>
      <w:r>
        <w:rPr>
          <w:rFonts w:cs="Arial"/>
          <w:color w:val="auto"/>
        </w:rPr>
        <w:tab/>
      </w:r>
      <w:r w:rsidRPr="00AF053C">
        <w:rPr>
          <w:rFonts w:cs="Arial"/>
          <w:color w:val="auto"/>
          <w:u w:val="single"/>
        </w:rPr>
        <w:t xml:space="preserve">Not </w:t>
      </w:r>
      <w:r>
        <w:rPr>
          <w:rFonts w:cs="Arial"/>
          <w:color w:val="auto"/>
          <w:u w:val="single"/>
        </w:rPr>
        <w:t>U</w:t>
      </w:r>
      <w:r w:rsidRPr="00AF053C">
        <w:rPr>
          <w:rFonts w:cs="Arial"/>
          <w:color w:val="auto"/>
          <w:u w:val="single"/>
        </w:rPr>
        <w:t>sed</w:t>
      </w:r>
    </w:p>
    <w:p w14:paraId="69744E96" w14:textId="77777777" w:rsidR="00A95BF5" w:rsidRPr="008038B2" w:rsidRDefault="00A95BF5" w:rsidP="00A95BF5">
      <w:pPr>
        <w:pStyle w:val="Level1Text"/>
        <w:rPr>
          <w:rFonts w:cs="Arial"/>
          <w:color w:val="auto"/>
        </w:rPr>
      </w:pPr>
      <w:bookmarkStart w:id="350" w:name="_DV_M597"/>
      <w:bookmarkStart w:id="351" w:name="_DV_M600"/>
      <w:bookmarkEnd w:id="350"/>
      <w:bookmarkEnd w:id="351"/>
      <w:r w:rsidRPr="008038B2">
        <w:rPr>
          <w:rFonts w:cs="Arial"/>
          <w:color w:val="auto"/>
        </w:rPr>
        <w:t>ECC.6.5.4</w:t>
      </w:r>
      <w:r w:rsidRPr="008038B2">
        <w:rPr>
          <w:rFonts w:cs="Arial"/>
          <w:color w:val="auto"/>
        </w:rPr>
        <w:tab/>
      </w:r>
      <w:r w:rsidRPr="008038B2">
        <w:rPr>
          <w:rFonts w:cs="Arial"/>
          <w:color w:val="auto"/>
          <w:u w:val="single"/>
        </w:rPr>
        <w:t>Obligations in respect of Control Telephony and System Telephony</w:t>
      </w:r>
    </w:p>
    <w:p w14:paraId="60B3D993" w14:textId="0E3DBB72" w:rsidR="0023697D" w:rsidRPr="008038B2" w:rsidRDefault="00A95BF5" w:rsidP="002A04EE">
      <w:pPr>
        <w:pStyle w:val="Level1Text"/>
        <w:rPr>
          <w:rFonts w:cs="Arial"/>
          <w:color w:val="auto"/>
        </w:rPr>
      </w:pPr>
      <w:bookmarkStart w:id="352" w:name="_DV_M601"/>
      <w:bookmarkEnd w:id="352"/>
      <w:r w:rsidRPr="008038B2">
        <w:rPr>
          <w:rFonts w:cs="Arial"/>
          <w:color w:val="auto"/>
        </w:rPr>
        <w:t>ECC.6.5.4.1</w:t>
      </w:r>
      <w:r w:rsidRPr="008038B2">
        <w:rPr>
          <w:rFonts w:cs="Arial"/>
          <w:color w:val="auto"/>
        </w:rPr>
        <w:tab/>
        <w:t xml:space="preserve">Where </w:t>
      </w:r>
      <w:proofErr w:type="gramStart"/>
      <w:r w:rsidRPr="008038B2">
        <w:rPr>
          <w:rFonts w:cs="Arial"/>
          <w:b/>
          <w:color w:val="auto"/>
        </w:rPr>
        <w:t>The</w:t>
      </w:r>
      <w:proofErr w:type="gramEnd"/>
      <w:r w:rsidRPr="008038B2">
        <w:rPr>
          <w:rFonts w:cs="Arial"/>
          <w:b/>
          <w:color w:val="auto"/>
        </w:rPr>
        <w:t xml:space="preserve"> Company</w:t>
      </w:r>
      <w:r w:rsidRPr="008038B2">
        <w:rPr>
          <w:rFonts w:cs="Arial"/>
          <w:color w:val="auto"/>
        </w:rPr>
        <w:t xml:space="preserve"> requires </w:t>
      </w:r>
      <w:r w:rsidRPr="008038B2">
        <w:rPr>
          <w:rFonts w:cs="Arial"/>
          <w:b/>
          <w:color w:val="auto"/>
        </w:rPr>
        <w:t>Control Telephony</w:t>
      </w:r>
      <w:r w:rsidRPr="008038B2">
        <w:rPr>
          <w:rFonts w:cs="Arial"/>
          <w:color w:val="auto"/>
        </w:rPr>
        <w:t xml:space="preserve">, </w:t>
      </w:r>
      <w:r w:rsidRPr="008038B2">
        <w:rPr>
          <w:rFonts w:cs="Arial"/>
          <w:b/>
          <w:color w:val="auto"/>
        </w:rPr>
        <w:t>Users</w:t>
      </w:r>
      <w:r w:rsidRPr="008038B2">
        <w:rPr>
          <w:rFonts w:cs="Arial"/>
          <w:color w:val="auto"/>
        </w:rPr>
        <w:t xml:space="preserve"> are required to use the </w:t>
      </w:r>
      <w:r w:rsidRPr="008038B2">
        <w:rPr>
          <w:rFonts w:cs="Arial"/>
          <w:b/>
          <w:color w:val="auto"/>
        </w:rPr>
        <w:t>Control Telephony</w:t>
      </w:r>
      <w:r w:rsidRPr="008038B2">
        <w:rPr>
          <w:rFonts w:cs="Arial"/>
          <w:color w:val="auto"/>
        </w:rPr>
        <w:t xml:space="preserve"> </w:t>
      </w:r>
      <w:ins w:id="353" w:author="Antony Johnson" w:date="2022-05-26T13:38:00Z">
        <w:r w:rsidR="00CD1B94">
          <w:rPr>
            <w:rFonts w:cs="Arial"/>
            <w:color w:val="auto"/>
          </w:rPr>
          <w:t>to comm</w:t>
        </w:r>
      </w:ins>
      <w:ins w:id="354" w:author="Antony Johnson" w:date="2022-05-26T13:39:00Z">
        <w:r w:rsidR="00CD1B94">
          <w:rPr>
            <w:rFonts w:cs="Arial"/>
            <w:color w:val="auto"/>
          </w:rPr>
          <w:t xml:space="preserve">unicate </w:t>
        </w:r>
      </w:ins>
      <w:r w:rsidRPr="008038B2">
        <w:rPr>
          <w:rFonts w:cs="Arial"/>
          <w:color w:val="auto"/>
        </w:rPr>
        <w:t xml:space="preserve">with </w:t>
      </w:r>
      <w:r w:rsidRPr="008038B2">
        <w:rPr>
          <w:rFonts w:cs="Arial"/>
          <w:b/>
          <w:color w:val="auto"/>
        </w:rPr>
        <w:t>The Company</w:t>
      </w:r>
      <w:r w:rsidRPr="008038B2">
        <w:rPr>
          <w:rFonts w:cs="Arial"/>
          <w:color w:val="auto"/>
        </w:rPr>
        <w:t xml:space="preserve"> </w:t>
      </w:r>
      <w:ins w:id="355" w:author="Antony Johnson" w:date="2022-05-26T13:39:00Z">
        <w:r w:rsidR="00226083">
          <w:rPr>
            <w:rFonts w:cs="Arial"/>
            <w:color w:val="auto"/>
          </w:rPr>
          <w:t xml:space="preserve"> and / or </w:t>
        </w:r>
        <w:r w:rsidR="00986040">
          <w:rPr>
            <w:rFonts w:cs="Arial"/>
            <w:color w:val="auto"/>
          </w:rPr>
          <w:t xml:space="preserve">the </w:t>
        </w:r>
      </w:ins>
      <w:ins w:id="356" w:author="Antony Johnson" w:date="2022-05-26T13:40:00Z">
        <w:r w:rsidR="00986040" w:rsidRPr="002A04EE">
          <w:rPr>
            <w:rFonts w:cs="Arial"/>
            <w:b/>
            <w:bCs/>
            <w:color w:val="auto"/>
          </w:rPr>
          <w:t>Transmission Licensees’</w:t>
        </w:r>
        <w:r w:rsidR="00986040">
          <w:rPr>
            <w:rFonts w:cs="Arial"/>
            <w:color w:val="auto"/>
          </w:rPr>
          <w:t xml:space="preserve"> </w:t>
        </w:r>
      </w:ins>
      <w:r w:rsidRPr="008038B2">
        <w:rPr>
          <w:rFonts w:cs="Arial"/>
          <w:color w:val="auto"/>
        </w:rPr>
        <w:t xml:space="preserve">in respect of all </w:t>
      </w:r>
      <w:r w:rsidRPr="008038B2">
        <w:rPr>
          <w:rFonts w:cs="Arial"/>
          <w:b/>
          <w:color w:val="auto"/>
        </w:rPr>
        <w:t>Connection Points</w:t>
      </w:r>
      <w:r w:rsidRPr="008038B2">
        <w:rPr>
          <w:rFonts w:cs="Arial"/>
          <w:color w:val="auto"/>
        </w:rPr>
        <w:t xml:space="preserve"> with the </w:t>
      </w:r>
      <w:r w:rsidRPr="008038B2">
        <w:rPr>
          <w:rFonts w:cs="Arial"/>
          <w:b/>
          <w:color w:val="auto"/>
        </w:rPr>
        <w:t>National Electricity Transmission System</w:t>
      </w:r>
      <w:ins w:id="357" w:author="Antony Johnson" w:date="2022-05-26T13:41:00Z">
        <w:r w:rsidR="00690E6A">
          <w:rPr>
            <w:rFonts w:cs="Arial"/>
            <w:color w:val="auto"/>
          </w:rPr>
          <w:t>,</w:t>
        </w:r>
      </w:ins>
      <w:del w:id="358" w:author="Antony Johnson" w:date="2022-05-26T13:41:00Z">
        <w:r w:rsidRPr="008038B2" w:rsidDel="00690E6A">
          <w:rPr>
            <w:rFonts w:cs="Arial"/>
            <w:color w:val="auto"/>
          </w:rPr>
          <w:delText xml:space="preserve"> and in respect of</w:delText>
        </w:r>
      </w:del>
      <w:r w:rsidRPr="008038B2">
        <w:rPr>
          <w:rFonts w:cs="Arial"/>
          <w:color w:val="auto"/>
        </w:rPr>
        <w:t xml:space="preserve"> all </w:t>
      </w:r>
      <w:r w:rsidRPr="008038B2">
        <w:rPr>
          <w:rFonts w:cs="Arial"/>
          <w:b/>
          <w:color w:val="auto"/>
        </w:rPr>
        <w:t>Embedded</w:t>
      </w:r>
      <w:r w:rsidRPr="008038B2">
        <w:rPr>
          <w:rFonts w:cs="Arial"/>
          <w:color w:val="auto"/>
        </w:rPr>
        <w:t xml:space="preserve"> </w:t>
      </w:r>
      <w:r w:rsidRPr="008038B2">
        <w:rPr>
          <w:rFonts w:cs="Arial"/>
          <w:b/>
          <w:color w:val="auto"/>
        </w:rPr>
        <w:t>Large Power Stations</w:t>
      </w:r>
      <w:ins w:id="359" w:author="Antony Johnson" w:date="2022-05-27T15:42:00Z">
        <w:r w:rsidR="002C0F15">
          <w:rPr>
            <w:rFonts w:cs="Arial"/>
            <w:bCs/>
            <w:color w:val="auto"/>
          </w:rPr>
          <w:t>,</w:t>
        </w:r>
      </w:ins>
      <w:del w:id="360" w:author="Antony Johnson" w:date="2022-05-27T15:42:00Z">
        <w:r w:rsidRPr="008038B2" w:rsidDel="002C0F15">
          <w:rPr>
            <w:rFonts w:cs="Arial"/>
            <w:b/>
            <w:color w:val="auto"/>
          </w:rPr>
          <w:delText xml:space="preserve"> </w:delText>
        </w:r>
        <w:r w:rsidRPr="008038B2" w:rsidDel="002C0F15">
          <w:rPr>
            <w:rFonts w:cs="Arial"/>
            <w:color w:val="auto"/>
          </w:rPr>
          <w:delText>and</w:delText>
        </w:r>
      </w:del>
      <w:r w:rsidRPr="008038B2">
        <w:rPr>
          <w:rFonts w:cs="Arial"/>
          <w:color w:val="auto"/>
        </w:rPr>
        <w:t xml:space="preserve"> </w:t>
      </w:r>
      <w:r w:rsidRPr="008038B2">
        <w:rPr>
          <w:rFonts w:cs="Arial"/>
          <w:b/>
          <w:color w:val="auto"/>
        </w:rPr>
        <w:t>Embedded HVDC Systems</w:t>
      </w:r>
      <w:ins w:id="361" w:author="Antony Johnson" w:date="2022-05-26T13:41:00Z">
        <w:r w:rsidR="00467462">
          <w:rPr>
            <w:rFonts w:cs="Arial"/>
            <w:b/>
            <w:color w:val="auto"/>
          </w:rPr>
          <w:t xml:space="preserve"> </w:t>
        </w:r>
        <w:r w:rsidR="00467462" w:rsidRPr="002A04EE">
          <w:rPr>
            <w:rFonts w:cs="Arial"/>
            <w:bCs/>
            <w:color w:val="auto"/>
          </w:rPr>
          <w:t>and</w:t>
        </w:r>
      </w:ins>
      <w:ins w:id="362" w:author="Antony Johnson" w:date="2022-05-26T13:42:00Z">
        <w:r w:rsidR="00467462">
          <w:rPr>
            <w:rFonts w:cs="Arial"/>
            <w:b/>
            <w:color w:val="auto"/>
          </w:rPr>
          <w:t xml:space="preserve"> Network Operator</w:t>
        </w:r>
        <w:r w:rsidR="002E5035">
          <w:rPr>
            <w:rFonts w:cs="Arial"/>
            <w:b/>
            <w:color w:val="auto"/>
          </w:rPr>
          <w:t>’</w:t>
        </w:r>
        <w:r w:rsidR="00467462">
          <w:rPr>
            <w:rFonts w:cs="Arial"/>
            <w:b/>
            <w:color w:val="auto"/>
          </w:rPr>
          <w:t>s Con</w:t>
        </w:r>
        <w:r w:rsidR="002E5035">
          <w:rPr>
            <w:rFonts w:cs="Arial"/>
            <w:b/>
            <w:color w:val="auto"/>
          </w:rPr>
          <w:t xml:space="preserve">trol Centres </w:t>
        </w:r>
        <w:r w:rsidR="002E5035" w:rsidRPr="002A04EE">
          <w:rPr>
            <w:rFonts w:cs="Arial"/>
            <w:bCs/>
            <w:color w:val="auto"/>
          </w:rPr>
          <w:t>as appropriate</w:t>
        </w:r>
      </w:ins>
      <w:r w:rsidRPr="008038B2">
        <w:rPr>
          <w:rFonts w:cs="Arial"/>
          <w:color w:val="auto"/>
        </w:rPr>
        <w:t xml:space="preserve">. </w:t>
      </w:r>
      <w:r w:rsidRPr="008038B2">
        <w:rPr>
          <w:rFonts w:cs="Arial"/>
          <w:b/>
          <w:color w:val="auto"/>
        </w:rPr>
        <w:t>The Company</w:t>
      </w:r>
      <w:r w:rsidRPr="008038B2">
        <w:rPr>
          <w:rFonts w:cs="Arial"/>
          <w:color w:val="auto"/>
        </w:rPr>
        <w:t xml:space="preserve"> </w:t>
      </w:r>
      <w:del w:id="363" w:author="Antony Johnson" w:date="2022-05-20T19:50:00Z">
        <w:r w:rsidR="00597772" w:rsidDel="00BC1812">
          <w:rPr>
            <w:rFonts w:cs="Arial"/>
            <w:color w:val="auto"/>
          </w:rPr>
          <w:delText xml:space="preserve">will have </w:delText>
        </w:r>
      </w:del>
      <w:r>
        <w:rPr>
          <w:rFonts w:cs="Arial"/>
          <w:color w:val="auto"/>
        </w:rPr>
        <w:t xml:space="preserve">shall provide </w:t>
      </w:r>
      <w:r w:rsidRPr="008038B2">
        <w:rPr>
          <w:rFonts w:cs="Arial"/>
          <w:b/>
          <w:color w:val="auto"/>
        </w:rPr>
        <w:t>Control Telephony</w:t>
      </w:r>
      <w:r w:rsidRPr="008038B2">
        <w:rPr>
          <w:rFonts w:cs="Arial"/>
          <w:color w:val="auto"/>
        </w:rPr>
        <w:t xml:space="preserve"> </w:t>
      </w:r>
      <w:ins w:id="364" w:author="Antony Johnson" w:date="2022-05-20T19:51:00Z">
        <w:r w:rsidR="00A57F7E">
          <w:rPr>
            <w:rFonts w:cs="Arial"/>
            <w:color w:val="auto"/>
          </w:rPr>
          <w:t xml:space="preserve">interface equipment </w:t>
        </w:r>
      </w:ins>
      <w:del w:id="365" w:author="Antony Johnson" w:date="2022-05-20T19:51:00Z">
        <w:r w:rsidR="00810B15" w:rsidDel="00810B15">
          <w:rPr>
            <w:rFonts w:cs="Arial"/>
            <w:color w:val="auto"/>
          </w:rPr>
          <w:delText xml:space="preserve">installed </w:delText>
        </w:r>
      </w:del>
      <w:r w:rsidRPr="008038B2">
        <w:rPr>
          <w:rFonts w:cs="Arial"/>
          <w:color w:val="auto"/>
        </w:rPr>
        <w:t xml:space="preserve">at the </w:t>
      </w:r>
      <w:r w:rsidRPr="008038B2">
        <w:rPr>
          <w:rFonts w:cs="Arial"/>
          <w:b/>
          <w:color w:val="auto"/>
        </w:rPr>
        <w:t>User’s Control Point</w:t>
      </w:r>
      <w:ins w:id="366" w:author="Antony Johnson" w:date="2022-05-26T13:43:00Z">
        <w:r w:rsidR="00565E72">
          <w:rPr>
            <w:rFonts w:cs="Arial"/>
            <w:b/>
            <w:color w:val="auto"/>
          </w:rPr>
          <w:t xml:space="preserve"> or the Netwo</w:t>
        </w:r>
      </w:ins>
      <w:ins w:id="367" w:author="Antony Johnson" w:date="2022-05-26T13:44:00Z">
        <w:r w:rsidR="00565E72">
          <w:rPr>
            <w:rFonts w:cs="Arial"/>
            <w:b/>
            <w:color w:val="auto"/>
          </w:rPr>
          <w:t>r</w:t>
        </w:r>
      </w:ins>
      <w:ins w:id="368" w:author="Antony Johnson" w:date="2022-05-26T13:43:00Z">
        <w:r w:rsidR="00565E72">
          <w:rPr>
            <w:rFonts w:cs="Arial"/>
            <w:b/>
            <w:color w:val="auto"/>
          </w:rPr>
          <w:t xml:space="preserve">k Operator’s Control Centre </w:t>
        </w:r>
      </w:ins>
      <w:ins w:id="369" w:author="Antony Johnson" w:date="2022-05-26T13:44:00Z">
        <w:r w:rsidR="00565E72" w:rsidRPr="002A04EE">
          <w:rPr>
            <w:rFonts w:cs="Arial"/>
            <w:bCs/>
            <w:color w:val="auto"/>
          </w:rPr>
          <w:t>as appropriate</w:t>
        </w:r>
      </w:ins>
      <w:ins w:id="370" w:author="Antony Johnson" w:date="2022-05-20T19:52:00Z">
        <w:r w:rsidR="00156570">
          <w:rPr>
            <w:rFonts w:cs="Arial"/>
            <w:b/>
            <w:color w:val="auto"/>
          </w:rPr>
          <w:t>.</w:t>
        </w:r>
      </w:ins>
      <w:r>
        <w:rPr>
          <w:rFonts w:cs="Arial"/>
          <w:color w:val="auto"/>
        </w:rPr>
        <w:t xml:space="preserve"> </w:t>
      </w:r>
      <w:r w:rsidRPr="008038B2">
        <w:rPr>
          <w:rFonts w:cs="Arial"/>
          <w:color w:val="auto"/>
        </w:rPr>
        <w:t xml:space="preserve"> </w:t>
      </w:r>
      <w:r>
        <w:rPr>
          <w:rFonts w:cs="Arial"/>
          <w:color w:val="auto"/>
        </w:rPr>
        <w:t>W</w:t>
      </w:r>
      <w:del w:id="371" w:author="Antony Johnson" w:date="2022-05-20T19:52:00Z">
        <w:r w:rsidR="00156570" w:rsidDel="00156570">
          <w:rPr>
            <w:rFonts w:cs="Arial"/>
            <w:color w:val="auto"/>
          </w:rPr>
          <w:delText>w</w:delText>
        </w:r>
      </w:del>
      <w:r w:rsidRPr="008038B2">
        <w:rPr>
          <w:rFonts w:cs="Arial"/>
          <w:color w:val="auto"/>
        </w:rPr>
        <w:t xml:space="preserve">here the </w:t>
      </w:r>
      <w:ins w:id="372" w:author="Antony Johnson" w:date="2022-05-26T13:44:00Z">
        <w:r w:rsidR="00565E72" w:rsidRPr="002A04EE">
          <w:rPr>
            <w:rFonts w:cs="Arial"/>
            <w:b/>
            <w:bCs/>
            <w:color w:val="auto"/>
          </w:rPr>
          <w:t>EU Code</w:t>
        </w:r>
        <w:r w:rsidR="00565E72">
          <w:rPr>
            <w:rFonts w:cs="Arial"/>
            <w:color w:val="auto"/>
          </w:rPr>
          <w:t xml:space="preserve"> </w:t>
        </w:r>
      </w:ins>
      <w:r w:rsidRPr="008038B2">
        <w:rPr>
          <w:rFonts w:cs="Arial"/>
          <w:b/>
          <w:color w:val="auto"/>
        </w:rPr>
        <w:t>User’s</w:t>
      </w:r>
      <w:r w:rsidRPr="008038B2">
        <w:rPr>
          <w:rFonts w:cs="Arial"/>
          <w:color w:val="auto"/>
        </w:rPr>
        <w:t xml:space="preserve"> </w:t>
      </w:r>
      <w:ins w:id="373" w:author="Antony Johnson" w:date="2022-05-26T13:44:00Z">
        <w:r w:rsidR="003D3E53">
          <w:rPr>
            <w:rFonts w:cs="Arial"/>
            <w:color w:val="auto"/>
          </w:rPr>
          <w:t xml:space="preserve">or </w:t>
        </w:r>
        <w:r w:rsidR="003D3E53" w:rsidRPr="002A04EE">
          <w:rPr>
            <w:rFonts w:cs="Arial"/>
            <w:b/>
            <w:bCs/>
            <w:color w:val="auto"/>
          </w:rPr>
          <w:t>Network Oper</w:t>
        </w:r>
      </w:ins>
      <w:ins w:id="374" w:author="Antony Johnson" w:date="2022-05-26T13:45:00Z">
        <w:r w:rsidR="003D3E53" w:rsidRPr="002A04EE">
          <w:rPr>
            <w:rFonts w:cs="Arial"/>
            <w:b/>
            <w:bCs/>
            <w:color w:val="auto"/>
          </w:rPr>
          <w:t>ators Control Centre</w:t>
        </w:r>
        <w:r w:rsidR="003D3E53">
          <w:rPr>
            <w:rFonts w:cs="Arial"/>
            <w:color w:val="auto"/>
          </w:rPr>
          <w:t xml:space="preserve"> </w:t>
        </w:r>
      </w:ins>
      <w:r w:rsidRPr="008038B2">
        <w:rPr>
          <w:rFonts w:cs="Arial"/>
          <w:color w:val="auto"/>
        </w:rPr>
        <w:t xml:space="preserve">telephony equipment is not capable of providing the required facilities or is otherwise incompatible with the </w:t>
      </w:r>
      <w:r w:rsidRPr="008038B2">
        <w:rPr>
          <w:rFonts w:cs="Arial"/>
          <w:b/>
          <w:color w:val="auto"/>
        </w:rPr>
        <w:t>Transmission</w:t>
      </w:r>
      <w:r w:rsidRPr="008038B2">
        <w:rPr>
          <w:rFonts w:cs="Arial"/>
          <w:color w:val="auto"/>
        </w:rPr>
        <w:t xml:space="preserve"> </w:t>
      </w:r>
      <w:r w:rsidRPr="008038B2">
        <w:rPr>
          <w:rFonts w:cs="Arial"/>
          <w:b/>
          <w:color w:val="auto"/>
        </w:rPr>
        <w:t>Control Telephony</w:t>
      </w:r>
      <w:ins w:id="375" w:author="Antony Johnson" w:date="2022-05-20T19:53:00Z">
        <w:r w:rsidR="00260CFC" w:rsidRPr="00260CFC">
          <w:rPr>
            <w:bCs/>
            <w:color w:val="auto"/>
          </w:rPr>
          <w:t xml:space="preserve">, </w:t>
        </w:r>
        <w:r w:rsidR="00260CFC">
          <w:rPr>
            <w:b/>
            <w:color w:val="auto"/>
          </w:rPr>
          <w:t>The Company</w:t>
        </w:r>
        <w:r w:rsidR="00260CFC">
          <w:rPr>
            <w:bCs/>
            <w:color w:val="auto"/>
          </w:rPr>
          <w:t xml:space="preserve"> shall provide a </w:t>
        </w:r>
        <w:r w:rsidR="00260CFC">
          <w:rPr>
            <w:b/>
            <w:color w:val="auto"/>
          </w:rPr>
          <w:t>Control Telephony</w:t>
        </w:r>
        <w:r w:rsidR="00260CFC">
          <w:rPr>
            <w:bCs/>
            <w:color w:val="auto"/>
          </w:rPr>
          <w:t xml:space="preserve"> handset(s)</w:t>
        </w:r>
      </w:ins>
      <w:r w:rsidRPr="008038B2">
        <w:rPr>
          <w:rFonts w:cs="Arial"/>
          <w:color w:val="auto"/>
        </w:rPr>
        <w:t>.</w:t>
      </w:r>
      <w:r>
        <w:rPr>
          <w:rFonts w:cs="Arial"/>
          <w:color w:val="auto"/>
        </w:rPr>
        <w:t xml:space="preserve"> </w:t>
      </w:r>
      <w:r w:rsidRPr="008038B2">
        <w:rPr>
          <w:rFonts w:cs="Arial"/>
          <w:color w:val="auto"/>
        </w:rPr>
        <w:t xml:space="preserve"> Details of </w:t>
      </w:r>
      <w:ins w:id="376" w:author="Antony Johnson" w:date="2022-05-20T19:53:00Z">
        <w:r w:rsidR="00E40637">
          <w:rPr>
            <w:rFonts w:cs="Arial"/>
            <w:color w:val="auto"/>
          </w:rPr>
          <w:t xml:space="preserve">and relating to </w:t>
        </w:r>
      </w:ins>
      <w:r w:rsidRPr="008038B2">
        <w:rPr>
          <w:rFonts w:cs="Arial"/>
          <w:color w:val="auto"/>
        </w:rPr>
        <w:t xml:space="preserve">the </w:t>
      </w:r>
      <w:r w:rsidRPr="008038B2">
        <w:rPr>
          <w:rFonts w:cs="Arial"/>
          <w:b/>
          <w:color w:val="auto"/>
        </w:rPr>
        <w:t>Control Telephony</w:t>
      </w:r>
      <w:r w:rsidRPr="008038B2">
        <w:rPr>
          <w:rFonts w:cs="Arial"/>
          <w:color w:val="auto"/>
        </w:rPr>
        <w:t xml:space="preserve"> require</w:t>
      </w:r>
      <w:ins w:id="377" w:author="Antony Johnson" w:date="2022-05-20T19:54:00Z">
        <w:r w:rsidR="00B50955">
          <w:rPr>
            <w:rFonts w:cs="Arial"/>
            <w:color w:val="auto"/>
          </w:rPr>
          <w:t>ments</w:t>
        </w:r>
      </w:ins>
      <w:del w:id="378" w:author="Antony Johnson" w:date="2022-05-20T19:54:00Z">
        <w:r w:rsidR="00B50955" w:rsidDel="00B50955">
          <w:rPr>
            <w:rFonts w:cs="Arial"/>
            <w:color w:val="auto"/>
          </w:rPr>
          <w:delText>d</w:delText>
        </w:r>
      </w:del>
      <w:r w:rsidRPr="008038B2">
        <w:rPr>
          <w:rFonts w:cs="Arial"/>
          <w:color w:val="auto"/>
        </w:rPr>
        <w:t xml:space="preserve"> are contained in the </w:t>
      </w:r>
      <w:r w:rsidRPr="008038B2">
        <w:rPr>
          <w:rFonts w:cs="Arial"/>
          <w:b/>
          <w:color w:val="auto"/>
        </w:rPr>
        <w:t>Bilateral Agreement</w:t>
      </w:r>
      <w:ins w:id="379" w:author="Antony Johnson" w:date="2022-05-26T13:45:00Z">
        <w:r w:rsidR="002A04EE">
          <w:rPr>
            <w:rFonts w:cs="Arial"/>
            <w:b/>
            <w:color w:val="auto"/>
          </w:rPr>
          <w:t xml:space="preserve"> </w:t>
        </w:r>
        <w:r w:rsidR="002A04EE" w:rsidRPr="002A04EE">
          <w:rPr>
            <w:rFonts w:cs="Arial"/>
            <w:bCs/>
            <w:color w:val="auto"/>
          </w:rPr>
          <w:t>with</w:t>
        </w:r>
      </w:ins>
      <w:ins w:id="380" w:author="Antony Johnson" w:date="2022-05-26T13:46:00Z">
        <w:r w:rsidR="002A04EE">
          <w:rPr>
            <w:rFonts w:cs="Arial"/>
            <w:b/>
            <w:color w:val="auto"/>
          </w:rPr>
          <w:t xml:space="preserve"> EU Code User’s</w:t>
        </w:r>
      </w:ins>
      <w:r w:rsidRPr="008038B2">
        <w:rPr>
          <w:rFonts w:cs="Arial"/>
          <w:color w:val="auto"/>
        </w:rPr>
        <w:t xml:space="preserve">. </w:t>
      </w:r>
    </w:p>
    <w:p w14:paraId="172ACD0C" w14:textId="77777777" w:rsidR="00A95BF5" w:rsidRPr="008038B2" w:rsidRDefault="00A95BF5" w:rsidP="00A95BF5">
      <w:pPr>
        <w:pStyle w:val="Level1Text"/>
        <w:rPr>
          <w:rFonts w:cs="Arial"/>
          <w:color w:val="auto"/>
        </w:rPr>
      </w:pPr>
      <w:bookmarkStart w:id="381" w:name="_DV_M602"/>
      <w:bookmarkEnd w:id="381"/>
      <w:r w:rsidRPr="008038B2">
        <w:rPr>
          <w:rFonts w:cs="Arial"/>
          <w:color w:val="auto"/>
        </w:rPr>
        <w:t>ECC.6.5.4.2</w:t>
      </w:r>
      <w:r w:rsidRPr="008038B2">
        <w:rPr>
          <w:rFonts w:cs="Arial"/>
          <w:color w:val="auto"/>
        </w:rPr>
        <w:tab/>
        <w:t xml:space="preserve">Where in </w:t>
      </w:r>
      <w:r w:rsidRPr="008038B2">
        <w:rPr>
          <w:rFonts w:cs="Arial"/>
          <w:b/>
          <w:color w:val="auto"/>
        </w:rPr>
        <w:t>The Company’s</w:t>
      </w:r>
      <w:r w:rsidRPr="008038B2">
        <w:rPr>
          <w:rFonts w:cs="Arial"/>
          <w:color w:val="auto"/>
        </w:rPr>
        <w:t xml:space="preserve"> sole opinion the installation of </w:t>
      </w:r>
      <w:r w:rsidRPr="008038B2">
        <w:rPr>
          <w:rFonts w:cs="Arial"/>
          <w:b/>
          <w:color w:val="auto"/>
        </w:rPr>
        <w:t>Control Telephony</w:t>
      </w:r>
      <w:r w:rsidRPr="008038B2">
        <w:rPr>
          <w:rFonts w:cs="Arial"/>
          <w:color w:val="auto"/>
        </w:rPr>
        <w:t xml:space="preserve"> is not practicable at a </w:t>
      </w:r>
      <w:r w:rsidRPr="008038B2">
        <w:rPr>
          <w:rFonts w:cs="Arial"/>
          <w:b/>
          <w:color w:val="auto"/>
        </w:rPr>
        <w:t>User’s Control Point(s)</w:t>
      </w:r>
      <w:r w:rsidRPr="008038B2">
        <w:rPr>
          <w:rFonts w:cs="Arial"/>
          <w:color w:val="auto"/>
        </w:rPr>
        <w:t xml:space="preserve">, </w:t>
      </w:r>
      <w:r w:rsidRPr="008038B2">
        <w:rPr>
          <w:rFonts w:cs="Arial"/>
          <w:b/>
          <w:color w:val="auto"/>
        </w:rPr>
        <w:t xml:space="preserve">The Company </w:t>
      </w:r>
      <w:r w:rsidRPr="008038B2">
        <w:rPr>
          <w:rFonts w:cs="Arial"/>
          <w:color w:val="auto"/>
        </w:rPr>
        <w:t xml:space="preserve">shall specify in the </w:t>
      </w:r>
      <w:r w:rsidRPr="008038B2">
        <w:rPr>
          <w:rFonts w:cs="Arial"/>
          <w:b/>
          <w:color w:val="auto"/>
        </w:rPr>
        <w:t>Bilateral Agreement</w:t>
      </w:r>
      <w:r w:rsidRPr="008038B2">
        <w:rPr>
          <w:rFonts w:cs="Arial"/>
          <w:color w:val="auto"/>
        </w:rPr>
        <w:t xml:space="preserve"> whether </w:t>
      </w:r>
      <w:r w:rsidRPr="008038B2">
        <w:rPr>
          <w:rFonts w:cs="Arial"/>
          <w:b/>
          <w:color w:val="auto"/>
        </w:rPr>
        <w:t>System Telephony</w:t>
      </w:r>
      <w:r w:rsidRPr="008038B2">
        <w:rPr>
          <w:rFonts w:cs="Arial"/>
          <w:color w:val="auto"/>
        </w:rPr>
        <w:t xml:space="preserve"> is required.  Where </w:t>
      </w:r>
      <w:r w:rsidRPr="008038B2">
        <w:rPr>
          <w:rFonts w:cs="Arial"/>
          <w:b/>
          <w:color w:val="auto"/>
        </w:rPr>
        <w:t>System Telephony</w:t>
      </w:r>
      <w:r w:rsidRPr="008038B2">
        <w:rPr>
          <w:rFonts w:cs="Arial"/>
          <w:color w:val="auto"/>
        </w:rPr>
        <w:t xml:space="preserve"> is required by </w:t>
      </w:r>
      <w:r w:rsidRPr="008038B2">
        <w:rPr>
          <w:rFonts w:cs="Arial"/>
          <w:b/>
          <w:color w:val="auto"/>
        </w:rPr>
        <w:t>The Company</w:t>
      </w:r>
      <w:r w:rsidRPr="008038B2">
        <w:rPr>
          <w:rFonts w:cs="Arial"/>
          <w:color w:val="auto"/>
        </w:rPr>
        <w:t xml:space="preserve">, the </w:t>
      </w:r>
      <w:r w:rsidRPr="008038B2">
        <w:rPr>
          <w:rFonts w:cs="Arial"/>
          <w:b/>
          <w:color w:val="auto"/>
        </w:rPr>
        <w:t>User</w:t>
      </w:r>
      <w:r w:rsidRPr="008038B2">
        <w:rPr>
          <w:rFonts w:cs="Arial"/>
          <w:color w:val="auto"/>
        </w:rPr>
        <w:t xml:space="preserve"> shall ensure that </w:t>
      </w:r>
      <w:r w:rsidRPr="008038B2">
        <w:rPr>
          <w:rFonts w:cs="Arial"/>
          <w:b/>
          <w:color w:val="auto"/>
        </w:rPr>
        <w:t>System Telephony</w:t>
      </w:r>
      <w:r w:rsidRPr="008038B2">
        <w:rPr>
          <w:rFonts w:cs="Arial"/>
          <w:color w:val="auto"/>
        </w:rPr>
        <w:t xml:space="preserve"> is installed.  </w:t>
      </w:r>
    </w:p>
    <w:p w14:paraId="0B524E49" w14:textId="474E565B" w:rsidR="002A04EE" w:rsidRPr="008038B2" w:rsidDel="00556371" w:rsidRDefault="00A95BF5" w:rsidP="00556371">
      <w:pPr>
        <w:pStyle w:val="Level1Text"/>
        <w:rPr>
          <w:del w:id="382" w:author="Antony Johnson" w:date="2022-05-26T13:48:00Z"/>
          <w:rFonts w:cs="Arial"/>
          <w:color w:val="auto"/>
        </w:rPr>
      </w:pPr>
      <w:bookmarkStart w:id="383" w:name="_DV_M604"/>
      <w:bookmarkEnd w:id="383"/>
      <w:r w:rsidRPr="008038B2">
        <w:rPr>
          <w:rFonts w:cs="Arial"/>
          <w:color w:val="auto"/>
        </w:rPr>
        <w:t>ECC.6.5.4.3</w:t>
      </w:r>
      <w:r w:rsidRPr="008038B2">
        <w:rPr>
          <w:rFonts w:cs="Arial"/>
          <w:color w:val="auto"/>
        </w:rPr>
        <w:tab/>
        <w:t xml:space="preserve">Where </w:t>
      </w:r>
      <w:r w:rsidRPr="008038B2">
        <w:rPr>
          <w:rFonts w:cs="Arial"/>
          <w:b/>
          <w:color w:val="auto"/>
        </w:rPr>
        <w:t>System Telephony</w:t>
      </w:r>
      <w:r w:rsidRPr="008038B2">
        <w:rPr>
          <w:rFonts w:cs="Arial"/>
          <w:color w:val="auto"/>
        </w:rPr>
        <w:t xml:space="preserve"> is installed, </w:t>
      </w:r>
      <w:ins w:id="384" w:author="Antony Johnson" w:date="2022-05-26T13:47:00Z">
        <w:r w:rsidR="002A04EE" w:rsidRPr="00556371">
          <w:rPr>
            <w:rFonts w:cs="Arial"/>
            <w:b/>
            <w:bCs/>
            <w:color w:val="auto"/>
          </w:rPr>
          <w:t>EU Code</w:t>
        </w:r>
        <w:r w:rsidR="002A04EE">
          <w:rPr>
            <w:rFonts w:cs="Arial"/>
            <w:color w:val="auto"/>
          </w:rPr>
          <w:t xml:space="preserve"> </w:t>
        </w:r>
      </w:ins>
      <w:r w:rsidRPr="008038B2">
        <w:rPr>
          <w:rFonts w:cs="Arial"/>
          <w:b/>
          <w:color w:val="auto"/>
        </w:rPr>
        <w:t>Users</w:t>
      </w:r>
      <w:r w:rsidRPr="008038B2">
        <w:rPr>
          <w:rFonts w:cs="Arial"/>
          <w:color w:val="auto"/>
        </w:rPr>
        <w:t xml:space="preserve"> are required to use the </w:t>
      </w:r>
      <w:r w:rsidRPr="008038B2">
        <w:rPr>
          <w:rFonts w:cs="Arial"/>
          <w:b/>
          <w:color w:val="auto"/>
        </w:rPr>
        <w:t>System Telephony</w:t>
      </w:r>
      <w:r w:rsidRPr="008038B2">
        <w:rPr>
          <w:rFonts w:cs="Arial"/>
          <w:color w:val="auto"/>
        </w:rPr>
        <w:t xml:space="preserve"> </w:t>
      </w:r>
      <w:ins w:id="385" w:author="Antony Johnson" w:date="2022-05-26T13:47:00Z">
        <w:r w:rsidR="00161A25">
          <w:rPr>
            <w:rFonts w:cs="Arial"/>
            <w:color w:val="auto"/>
          </w:rPr>
          <w:t xml:space="preserve">for communication </w:t>
        </w:r>
      </w:ins>
      <w:r w:rsidRPr="008038B2">
        <w:rPr>
          <w:rFonts w:cs="Arial"/>
          <w:color w:val="auto"/>
        </w:rPr>
        <w:t xml:space="preserve">with </w:t>
      </w:r>
      <w:r w:rsidRPr="008038B2">
        <w:rPr>
          <w:rFonts w:cs="Arial"/>
          <w:b/>
          <w:color w:val="auto"/>
        </w:rPr>
        <w:t>The Company</w:t>
      </w:r>
      <w:r w:rsidRPr="008038B2">
        <w:rPr>
          <w:rFonts w:cs="Arial"/>
          <w:color w:val="auto"/>
        </w:rPr>
        <w:t xml:space="preserve"> </w:t>
      </w:r>
      <w:ins w:id="386" w:author="Antony Johnson" w:date="2022-05-26T13:47:00Z">
        <w:r w:rsidR="00161A25">
          <w:rPr>
            <w:rFonts w:cs="Arial"/>
            <w:color w:val="auto"/>
          </w:rPr>
          <w:t xml:space="preserve">and the relevant </w:t>
        </w:r>
        <w:r w:rsidR="00161A25" w:rsidRPr="00556371">
          <w:rPr>
            <w:rFonts w:cs="Arial"/>
            <w:b/>
            <w:bCs/>
            <w:color w:val="auto"/>
          </w:rPr>
          <w:t>Transmission Licensee</w:t>
        </w:r>
      </w:ins>
      <w:ins w:id="387" w:author="Antony Johnson" w:date="2022-05-26T13:48:00Z">
        <w:r w:rsidR="00161A25" w:rsidRPr="00556371">
          <w:rPr>
            <w:rFonts w:cs="Arial"/>
            <w:b/>
            <w:bCs/>
            <w:color w:val="auto"/>
          </w:rPr>
          <w:t xml:space="preserve">s’ </w:t>
        </w:r>
        <w:r w:rsidR="00556371" w:rsidRPr="00556371">
          <w:rPr>
            <w:rFonts w:cs="Arial"/>
            <w:b/>
            <w:bCs/>
            <w:color w:val="auto"/>
          </w:rPr>
          <w:t>Control Engineers</w:t>
        </w:r>
        <w:r w:rsidR="00556371">
          <w:rPr>
            <w:rFonts w:cs="Arial"/>
            <w:color w:val="auto"/>
          </w:rPr>
          <w:t xml:space="preserve"> </w:t>
        </w:r>
      </w:ins>
      <w:r w:rsidRPr="008038B2">
        <w:rPr>
          <w:rFonts w:cs="Arial"/>
          <w:color w:val="auto"/>
        </w:rPr>
        <w:t xml:space="preserve">in respect of those </w:t>
      </w:r>
      <w:r w:rsidRPr="008038B2">
        <w:rPr>
          <w:rFonts w:cs="Arial"/>
          <w:b/>
          <w:color w:val="auto"/>
        </w:rPr>
        <w:t>Control Point(s)</w:t>
      </w:r>
      <w:r w:rsidRPr="008038B2">
        <w:rPr>
          <w:rFonts w:cs="Arial"/>
          <w:color w:val="auto"/>
        </w:rPr>
        <w:t xml:space="preserve"> for which it has been installed. Details of and relating to the </w:t>
      </w:r>
      <w:r w:rsidRPr="008038B2">
        <w:rPr>
          <w:rFonts w:cs="Arial"/>
          <w:b/>
          <w:color w:val="auto"/>
        </w:rPr>
        <w:t>System Telephony</w:t>
      </w:r>
      <w:r w:rsidRPr="008038B2">
        <w:rPr>
          <w:rFonts w:cs="Arial"/>
          <w:color w:val="auto"/>
        </w:rPr>
        <w:t xml:space="preserve"> required are contained in the </w:t>
      </w:r>
      <w:r w:rsidRPr="008038B2">
        <w:rPr>
          <w:rFonts w:cs="Arial"/>
          <w:b/>
          <w:color w:val="auto"/>
        </w:rPr>
        <w:t>Bilateral Agreement</w:t>
      </w:r>
      <w:r w:rsidRPr="008038B2">
        <w:rPr>
          <w:rFonts w:cs="Arial"/>
          <w:color w:val="auto"/>
        </w:rPr>
        <w:t>.</w:t>
      </w:r>
    </w:p>
    <w:p w14:paraId="52C0811B" w14:textId="77777777" w:rsidR="00A95BF5" w:rsidRPr="00DB341C" w:rsidRDefault="00A95BF5" w:rsidP="00A95BF5">
      <w:pPr>
        <w:pStyle w:val="Level1Text"/>
        <w:rPr>
          <w:rFonts w:cs="Arial"/>
          <w:color w:val="auto"/>
        </w:rPr>
      </w:pPr>
      <w:bookmarkStart w:id="388" w:name="_DV_M605"/>
      <w:bookmarkEnd w:id="388"/>
      <w:r w:rsidRPr="008038B2">
        <w:rPr>
          <w:rFonts w:cs="Arial"/>
          <w:color w:val="auto"/>
        </w:rPr>
        <w:t>ECC.6.5.4.4</w:t>
      </w:r>
      <w:r w:rsidRPr="008038B2">
        <w:rPr>
          <w:rFonts w:cs="Arial"/>
          <w:color w:val="auto"/>
        </w:rPr>
        <w:tab/>
        <w:t xml:space="preserve">Where </w:t>
      </w:r>
      <w:r w:rsidRPr="008038B2">
        <w:rPr>
          <w:rFonts w:cs="Arial"/>
          <w:b/>
          <w:color w:val="auto"/>
        </w:rPr>
        <w:t>Control Telephony</w:t>
      </w:r>
      <w:r w:rsidRPr="008038B2">
        <w:rPr>
          <w:rFonts w:cs="Arial"/>
          <w:color w:val="auto"/>
        </w:rPr>
        <w:t xml:space="preserve"> or </w:t>
      </w:r>
      <w:r w:rsidRPr="008038B2">
        <w:rPr>
          <w:rFonts w:cs="Arial"/>
          <w:b/>
          <w:color w:val="auto"/>
        </w:rPr>
        <w:t>System Telephony</w:t>
      </w:r>
      <w:r w:rsidRPr="008038B2">
        <w:rPr>
          <w:rFonts w:cs="Arial"/>
          <w:color w:val="auto"/>
        </w:rPr>
        <w:t xml:space="preserve"> is installed, routine testing of such facilities may be required by </w:t>
      </w:r>
      <w:r w:rsidRPr="008038B2">
        <w:rPr>
          <w:rFonts w:cs="Arial"/>
          <w:b/>
          <w:color w:val="auto"/>
        </w:rPr>
        <w:t>The Company</w:t>
      </w:r>
      <w:r w:rsidRPr="008038B2">
        <w:rPr>
          <w:rFonts w:cs="Arial"/>
          <w:color w:val="auto"/>
        </w:rPr>
        <w:t xml:space="preserve"> (not normally more than once in any calendar month).  The </w:t>
      </w:r>
      <w:r w:rsidRPr="008038B2">
        <w:rPr>
          <w:rFonts w:cs="Arial"/>
          <w:b/>
          <w:color w:val="auto"/>
        </w:rPr>
        <w:t>User</w:t>
      </w:r>
      <w:r w:rsidRPr="008038B2">
        <w:rPr>
          <w:rFonts w:cs="Arial"/>
          <w:color w:val="auto"/>
        </w:rPr>
        <w:t xml:space="preserve"> and </w:t>
      </w:r>
      <w:r w:rsidRPr="008038B2">
        <w:rPr>
          <w:rFonts w:cs="Arial"/>
          <w:b/>
          <w:color w:val="auto"/>
        </w:rPr>
        <w:t>The Company</w:t>
      </w:r>
      <w:r w:rsidRPr="008038B2">
        <w:rPr>
          <w:rFonts w:cs="Arial"/>
          <w:color w:val="auto"/>
        </w:rPr>
        <w:t xml:space="preserve"> shall use reasonable endeavours to agree a test programme and where </w:t>
      </w:r>
      <w:r w:rsidRPr="008038B2">
        <w:rPr>
          <w:rFonts w:cs="Arial"/>
          <w:b/>
          <w:color w:val="auto"/>
        </w:rPr>
        <w:t>The Company</w:t>
      </w:r>
      <w:r w:rsidRPr="008038B2">
        <w:rPr>
          <w:rFonts w:cs="Arial"/>
          <w:color w:val="auto"/>
        </w:rPr>
        <w:t xml:space="preserve"> requests the assistance of the </w:t>
      </w:r>
      <w:r w:rsidRPr="008038B2">
        <w:rPr>
          <w:rFonts w:cs="Arial"/>
          <w:b/>
          <w:color w:val="auto"/>
        </w:rPr>
        <w:t>User</w:t>
      </w:r>
      <w:r w:rsidRPr="008038B2">
        <w:rPr>
          <w:rFonts w:cs="Arial"/>
          <w:color w:val="auto"/>
        </w:rPr>
        <w:t xml:space="preserve"> in performing the agreed test programme the </w:t>
      </w:r>
      <w:r w:rsidRPr="008038B2">
        <w:rPr>
          <w:rFonts w:cs="Arial"/>
          <w:b/>
          <w:color w:val="auto"/>
        </w:rPr>
        <w:t>User</w:t>
      </w:r>
      <w:r w:rsidRPr="008038B2">
        <w:rPr>
          <w:rFonts w:cs="Arial"/>
          <w:color w:val="auto"/>
        </w:rPr>
        <w:t xml:space="preserve"> shall provide such assistance.</w:t>
      </w:r>
      <w:r w:rsidRPr="00FE00B5">
        <w:rPr>
          <w:rFonts w:cs="Arial"/>
          <w:b/>
          <w:color w:val="auto"/>
        </w:rPr>
        <w:t xml:space="preserve"> </w:t>
      </w:r>
      <w:r w:rsidRPr="00DB341C">
        <w:rPr>
          <w:rFonts w:cs="Arial"/>
          <w:b/>
          <w:color w:val="auto"/>
        </w:rPr>
        <w:t>The Company</w:t>
      </w:r>
      <w:r w:rsidRPr="00DB341C">
        <w:rPr>
          <w:rFonts w:cs="Arial"/>
          <w:color w:val="auto"/>
        </w:rPr>
        <w:t xml:space="preserve"> requires the </w:t>
      </w:r>
      <w:r w:rsidRPr="00DB341C">
        <w:rPr>
          <w:rFonts w:cs="Arial"/>
          <w:b/>
          <w:color w:val="auto"/>
        </w:rPr>
        <w:t>EU Code User</w:t>
      </w:r>
      <w:r w:rsidRPr="00DB341C">
        <w:rPr>
          <w:rFonts w:cs="Arial"/>
          <w:color w:val="auto"/>
        </w:rPr>
        <w:t xml:space="preserve"> to test the backup power supplies feeding its </w:t>
      </w:r>
      <w:r w:rsidRPr="00DB341C">
        <w:rPr>
          <w:rFonts w:cs="Arial"/>
          <w:b/>
          <w:color w:val="auto"/>
        </w:rPr>
        <w:t>Control Telephony</w:t>
      </w:r>
      <w:r w:rsidRPr="00DB341C">
        <w:rPr>
          <w:rFonts w:cs="Arial"/>
          <w:color w:val="auto"/>
        </w:rPr>
        <w:t xml:space="preserve"> facilities at least once every 5 years.</w:t>
      </w:r>
    </w:p>
    <w:p w14:paraId="3E25B7B5" w14:textId="77777777" w:rsidR="00A95BF5" w:rsidRPr="008038B2" w:rsidRDefault="00A95BF5" w:rsidP="00A95BF5">
      <w:pPr>
        <w:pStyle w:val="Level1Text"/>
        <w:rPr>
          <w:rFonts w:cs="Arial"/>
          <w:color w:val="auto"/>
        </w:rPr>
      </w:pPr>
    </w:p>
    <w:p w14:paraId="48057EDC" w14:textId="77777777" w:rsidR="00A95BF5" w:rsidRPr="008038B2" w:rsidRDefault="00A95BF5" w:rsidP="00A95BF5">
      <w:pPr>
        <w:pStyle w:val="Level1Text"/>
        <w:rPr>
          <w:rFonts w:cs="Arial"/>
          <w:color w:val="auto"/>
        </w:rPr>
      </w:pPr>
      <w:bookmarkStart w:id="389" w:name="_DV_M606"/>
      <w:bookmarkEnd w:id="389"/>
      <w:r w:rsidRPr="008038B2">
        <w:rPr>
          <w:rFonts w:cs="Arial"/>
          <w:color w:val="auto"/>
        </w:rPr>
        <w:t>ECC.6.5.4.5</w:t>
      </w:r>
      <w:r w:rsidRPr="008038B2">
        <w:rPr>
          <w:rFonts w:cs="Arial"/>
          <w:color w:val="auto"/>
        </w:rPr>
        <w:tab/>
      </w:r>
      <w:r w:rsidRPr="008038B2">
        <w:rPr>
          <w:rFonts w:cs="Arial"/>
          <w:b/>
          <w:color w:val="auto"/>
        </w:rPr>
        <w:t>Control Telephony</w:t>
      </w:r>
      <w:r w:rsidRPr="008038B2">
        <w:rPr>
          <w:rFonts w:cs="Arial"/>
          <w:color w:val="auto"/>
        </w:rPr>
        <w:t xml:space="preserve"> and </w:t>
      </w:r>
      <w:r w:rsidRPr="008038B2">
        <w:rPr>
          <w:rFonts w:cs="Arial"/>
          <w:b/>
          <w:color w:val="auto"/>
        </w:rPr>
        <w:t>System Telephony</w:t>
      </w:r>
      <w:r w:rsidRPr="008038B2">
        <w:rPr>
          <w:rFonts w:cs="Arial"/>
          <w:color w:val="auto"/>
        </w:rPr>
        <w:t xml:space="preserve"> shall only be used for the purposes of operational voice communication between </w:t>
      </w:r>
      <w:r w:rsidRPr="008038B2">
        <w:rPr>
          <w:rFonts w:cs="Arial"/>
          <w:b/>
          <w:color w:val="auto"/>
        </w:rPr>
        <w:t>The Company</w:t>
      </w:r>
      <w:r w:rsidRPr="008038B2">
        <w:rPr>
          <w:rFonts w:cs="Arial"/>
          <w:color w:val="auto"/>
        </w:rPr>
        <w:t xml:space="preserve"> and the relevant </w:t>
      </w:r>
      <w:r w:rsidRPr="008038B2">
        <w:rPr>
          <w:rFonts w:cs="Arial"/>
          <w:b/>
          <w:color w:val="auto"/>
        </w:rPr>
        <w:t>User</w:t>
      </w:r>
      <w:r w:rsidRPr="008038B2">
        <w:rPr>
          <w:rFonts w:cs="Arial"/>
          <w:color w:val="auto"/>
        </w:rPr>
        <w:t>.</w:t>
      </w:r>
    </w:p>
    <w:p w14:paraId="02847CD8" w14:textId="5BAA11A2" w:rsidR="00274078" w:rsidRPr="008038B2" w:rsidDel="00C44B36" w:rsidRDefault="00A95BF5" w:rsidP="0006123E">
      <w:pPr>
        <w:pStyle w:val="Level1Text"/>
        <w:rPr>
          <w:del w:id="390" w:author="Antony Johnson" w:date="2022-05-26T13:51:00Z"/>
          <w:rFonts w:cs="Arial"/>
          <w:color w:val="auto"/>
        </w:rPr>
      </w:pPr>
      <w:bookmarkStart w:id="391" w:name="_DV_M607"/>
      <w:bookmarkEnd w:id="391"/>
      <w:r w:rsidRPr="008038B2">
        <w:rPr>
          <w:rFonts w:cs="Arial"/>
          <w:color w:val="auto"/>
        </w:rPr>
        <w:t>ECC.6.5.4.6</w:t>
      </w:r>
      <w:r w:rsidRPr="008038B2">
        <w:rPr>
          <w:rFonts w:cs="Arial"/>
          <w:color w:val="auto"/>
        </w:rPr>
        <w:tab/>
      </w:r>
      <w:r w:rsidRPr="008038B2">
        <w:rPr>
          <w:rFonts w:cs="Arial"/>
          <w:b/>
          <w:color w:val="auto"/>
        </w:rPr>
        <w:t>Control Telephony</w:t>
      </w:r>
      <w:r w:rsidRPr="008038B2">
        <w:rPr>
          <w:rFonts w:cs="Arial"/>
          <w:color w:val="auto"/>
        </w:rPr>
        <w:t xml:space="preserve"> contains emergency calling functionality to be used for </w:t>
      </w:r>
      <w:del w:id="392" w:author="Antony Johnson" w:date="2022-05-26T13:49:00Z">
        <w:r w:rsidRPr="008038B2" w:rsidDel="0021423F">
          <w:rPr>
            <w:rFonts w:cs="Arial"/>
            <w:color w:val="auto"/>
          </w:rPr>
          <w:delText xml:space="preserve">urgent </w:delText>
        </w:r>
      </w:del>
      <w:r w:rsidRPr="008038B2">
        <w:rPr>
          <w:rFonts w:cs="Arial"/>
          <w:color w:val="auto"/>
        </w:rPr>
        <w:t>operational communication only</w:t>
      </w:r>
      <w:ins w:id="393" w:author="Antony Johnson" w:date="2022-05-26T13:50:00Z">
        <w:r w:rsidR="0021423F">
          <w:rPr>
            <w:rFonts w:cs="Arial"/>
            <w:color w:val="auto"/>
          </w:rPr>
          <w:t xml:space="preserve"> under normal and emergency conditions</w:t>
        </w:r>
      </w:ins>
      <w:r w:rsidRPr="008038B2">
        <w:rPr>
          <w:rFonts w:cs="Arial"/>
          <w:color w:val="auto"/>
        </w:rPr>
        <w:t xml:space="preserve">. </w:t>
      </w:r>
      <w:del w:id="394" w:author="Antony Johnson" w:date="2022-05-26T13:50:00Z">
        <w:r w:rsidRPr="008038B2" w:rsidDel="00CC5469">
          <w:rPr>
            <w:rFonts w:cs="Arial"/>
            <w:color w:val="auto"/>
          </w:rPr>
          <w:delText xml:space="preserve"> Such </w:delText>
        </w:r>
      </w:del>
      <w:ins w:id="395" w:author="Antony Johnson" w:date="2022-05-26T13:50:00Z">
        <w:r w:rsidR="00CC5469">
          <w:rPr>
            <w:rFonts w:cs="Arial"/>
            <w:color w:val="auto"/>
          </w:rPr>
          <w:t>F</w:t>
        </w:r>
      </w:ins>
      <w:del w:id="396" w:author="Antony Johnson" w:date="2022-05-26T13:50:00Z">
        <w:r w:rsidRPr="008038B2" w:rsidDel="00CC5469">
          <w:rPr>
            <w:rFonts w:cs="Arial"/>
            <w:color w:val="auto"/>
          </w:rPr>
          <w:delText>f</w:delText>
        </w:r>
      </w:del>
      <w:r w:rsidRPr="008038B2">
        <w:rPr>
          <w:rFonts w:cs="Arial"/>
          <w:color w:val="auto"/>
        </w:rPr>
        <w:t xml:space="preserve">unctionality enables </w:t>
      </w:r>
      <w:r w:rsidRPr="008038B2">
        <w:rPr>
          <w:rFonts w:cs="Arial"/>
          <w:b/>
          <w:color w:val="auto"/>
        </w:rPr>
        <w:t>The Company</w:t>
      </w:r>
      <w:r w:rsidRPr="008038B2">
        <w:rPr>
          <w:rFonts w:cs="Arial"/>
          <w:color w:val="auto"/>
        </w:rPr>
        <w:t xml:space="preserve"> and </w:t>
      </w:r>
      <w:r w:rsidRPr="008038B2">
        <w:rPr>
          <w:rFonts w:cs="Arial"/>
          <w:b/>
          <w:color w:val="auto"/>
        </w:rPr>
        <w:t>Users</w:t>
      </w:r>
      <w:r w:rsidRPr="008038B2">
        <w:rPr>
          <w:rFonts w:cs="Arial"/>
          <w:color w:val="auto"/>
        </w:rPr>
        <w:t xml:space="preserve"> to utilise a priority call in the event of an emergency.  </w:t>
      </w:r>
      <w:r w:rsidRPr="008038B2">
        <w:rPr>
          <w:rFonts w:cs="Arial"/>
          <w:b/>
          <w:color w:val="auto"/>
        </w:rPr>
        <w:t>The Company</w:t>
      </w:r>
      <w:r w:rsidRPr="008038B2">
        <w:rPr>
          <w:rFonts w:cs="Arial"/>
          <w:color w:val="auto"/>
        </w:rPr>
        <w:t xml:space="preserve"> and </w:t>
      </w:r>
      <w:ins w:id="397" w:author="Antony Johnson" w:date="2022-05-26T13:51:00Z">
        <w:r w:rsidR="00C44B36">
          <w:rPr>
            <w:rFonts w:cs="Arial"/>
            <w:color w:val="auto"/>
          </w:rPr>
          <w:t xml:space="preserve">EU Code </w:t>
        </w:r>
      </w:ins>
      <w:r w:rsidRPr="008038B2">
        <w:rPr>
          <w:rFonts w:cs="Arial"/>
          <w:b/>
          <w:color w:val="auto"/>
        </w:rPr>
        <w:t>Users</w:t>
      </w:r>
      <w:r w:rsidRPr="008038B2">
        <w:rPr>
          <w:rFonts w:cs="Arial"/>
          <w:color w:val="auto"/>
        </w:rPr>
        <w:t xml:space="preserve"> shall only use such priority call functionality for urgent operational communications.</w:t>
      </w:r>
    </w:p>
    <w:p w14:paraId="6247FB3D" w14:textId="77777777" w:rsidR="00A95BF5" w:rsidRPr="008038B2" w:rsidRDefault="00A95BF5" w:rsidP="00A95BF5">
      <w:pPr>
        <w:pStyle w:val="Level1Text"/>
        <w:rPr>
          <w:rFonts w:cs="Arial"/>
          <w:b/>
          <w:color w:val="auto"/>
        </w:rPr>
      </w:pPr>
      <w:bookmarkStart w:id="398" w:name="_DV_M608"/>
      <w:bookmarkStart w:id="399" w:name="_DV_M609"/>
      <w:bookmarkEnd w:id="398"/>
      <w:bookmarkEnd w:id="399"/>
      <w:r w:rsidRPr="008038B2">
        <w:rPr>
          <w:rFonts w:cs="Arial"/>
          <w:color w:val="auto"/>
        </w:rPr>
        <w:lastRenderedPageBreak/>
        <w:t>ECC.6.5.5</w:t>
      </w:r>
      <w:r w:rsidRPr="008038B2">
        <w:rPr>
          <w:rFonts w:cs="Arial"/>
          <w:color w:val="auto"/>
        </w:rPr>
        <w:tab/>
      </w:r>
      <w:r w:rsidRPr="008038B2">
        <w:rPr>
          <w:rFonts w:cs="Arial"/>
          <w:color w:val="auto"/>
          <w:u w:val="single"/>
        </w:rPr>
        <w:t>Technical Requirements for Control Telephony and System Telephony</w:t>
      </w:r>
    </w:p>
    <w:p w14:paraId="7E7E2E58" w14:textId="77777777" w:rsidR="00A95BF5" w:rsidRPr="008038B2" w:rsidRDefault="00A95BF5" w:rsidP="00A95BF5">
      <w:pPr>
        <w:pStyle w:val="Level1Text"/>
        <w:rPr>
          <w:rFonts w:cs="Arial"/>
          <w:color w:val="auto"/>
        </w:rPr>
      </w:pPr>
      <w:bookmarkStart w:id="400" w:name="_DV_M610"/>
      <w:bookmarkEnd w:id="400"/>
      <w:r w:rsidRPr="008038B2">
        <w:rPr>
          <w:rFonts w:cs="Arial"/>
          <w:color w:val="auto"/>
        </w:rPr>
        <w:t>ECC.6.5.5.1</w:t>
      </w:r>
      <w:r w:rsidRPr="008038B2">
        <w:rPr>
          <w:rFonts w:cs="Arial"/>
          <w:color w:val="auto"/>
        </w:rPr>
        <w:tab/>
        <w:t>Detailed information on the technical</w:t>
      </w:r>
      <w:r w:rsidRPr="008038B2">
        <w:rPr>
          <w:rFonts w:cs="Arial"/>
          <w:b/>
          <w:color w:val="auto"/>
        </w:rPr>
        <w:t xml:space="preserve"> </w:t>
      </w:r>
      <w:r w:rsidRPr="008038B2">
        <w:rPr>
          <w:rFonts w:cs="Arial"/>
          <w:color w:val="auto"/>
        </w:rPr>
        <w:t xml:space="preserve">interfaces and support requirements for </w:t>
      </w:r>
      <w:r w:rsidRPr="008038B2">
        <w:rPr>
          <w:rFonts w:cs="Arial"/>
          <w:b/>
          <w:color w:val="auto"/>
        </w:rPr>
        <w:t>Control Telephony</w:t>
      </w:r>
      <w:r w:rsidRPr="008038B2">
        <w:rPr>
          <w:rFonts w:cs="Arial"/>
          <w:color w:val="auto"/>
        </w:rPr>
        <w:t xml:space="preserve"> is provided in the </w:t>
      </w:r>
      <w:r w:rsidRPr="008038B2">
        <w:rPr>
          <w:rFonts w:cs="Arial"/>
          <w:b/>
          <w:color w:val="auto"/>
        </w:rPr>
        <w:t>Control Telephony Electrical Standard</w:t>
      </w:r>
      <w:r w:rsidRPr="008038B2">
        <w:rPr>
          <w:rFonts w:cs="Arial"/>
          <w:color w:val="auto"/>
        </w:rPr>
        <w:t xml:space="preserve"> identified in the Annex to the </w:t>
      </w:r>
      <w:r w:rsidRPr="008038B2">
        <w:rPr>
          <w:rFonts w:cs="Arial"/>
          <w:b/>
          <w:color w:val="auto"/>
        </w:rPr>
        <w:t>General Conditions</w:t>
      </w:r>
      <w:r w:rsidRPr="008038B2">
        <w:rPr>
          <w:rFonts w:cs="Arial"/>
          <w:color w:val="auto"/>
        </w:rPr>
        <w:t xml:space="preserve">.  Where additional information, or information in relation to </w:t>
      </w:r>
      <w:r w:rsidRPr="008038B2">
        <w:rPr>
          <w:rFonts w:cs="Arial"/>
          <w:b/>
          <w:color w:val="auto"/>
        </w:rPr>
        <w:t>Control Telephony</w:t>
      </w:r>
      <w:r w:rsidRPr="008038B2">
        <w:rPr>
          <w:rFonts w:cs="Arial"/>
          <w:color w:val="auto"/>
        </w:rPr>
        <w:t xml:space="preserve"> applicable in Scotland, is requested by </w:t>
      </w:r>
      <w:r w:rsidRPr="008038B2">
        <w:rPr>
          <w:rFonts w:cs="Arial"/>
          <w:b/>
          <w:color w:val="auto"/>
        </w:rPr>
        <w:t>Users</w:t>
      </w:r>
      <w:r w:rsidRPr="008038B2">
        <w:rPr>
          <w:rFonts w:cs="Arial"/>
          <w:color w:val="auto"/>
        </w:rPr>
        <w:t xml:space="preserve">, this will be provided, where possible, by </w:t>
      </w:r>
      <w:r w:rsidRPr="008038B2">
        <w:rPr>
          <w:rFonts w:cs="Arial"/>
          <w:b/>
          <w:color w:val="auto"/>
        </w:rPr>
        <w:t>The Company</w:t>
      </w:r>
      <w:r w:rsidRPr="008038B2">
        <w:rPr>
          <w:rFonts w:cs="Arial"/>
          <w:color w:val="auto"/>
        </w:rPr>
        <w:t>.</w:t>
      </w:r>
    </w:p>
    <w:p w14:paraId="49C4E858" w14:textId="77777777" w:rsidR="00A95BF5" w:rsidRPr="008038B2" w:rsidRDefault="00A95BF5" w:rsidP="00A95BF5">
      <w:pPr>
        <w:pStyle w:val="Level1Text"/>
        <w:rPr>
          <w:rFonts w:cs="Arial"/>
          <w:color w:val="auto"/>
        </w:rPr>
      </w:pPr>
      <w:bookmarkStart w:id="401" w:name="_DV_M611"/>
      <w:bookmarkEnd w:id="401"/>
      <w:r w:rsidRPr="008038B2">
        <w:rPr>
          <w:rFonts w:cs="Arial"/>
          <w:color w:val="auto"/>
        </w:rPr>
        <w:t>ECC.6.5.5.2</w:t>
      </w:r>
      <w:r w:rsidRPr="008038B2">
        <w:rPr>
          <w:rFonts w:cs="Arial"/>
          <w:color w:val="auto"/>
        </w:rPr>
        <w:tab/>
      </w:r>
      <w:r w:rsidRPr="008038B2">
        <w:rPr>
          <w:rFonts w:cs="Arial"/>
          <w:b/>
          <w:color w:val="auto"/>
        </w:rPr>
        <w:t>System Telephony</w:t>
      </w:r>
      <w:r w:rsidRPr="008038B2">
        <w:rPr>
          <w:rFonts w:cs="Arial"/>
          <w:color w:val="auto"/>
        </w:rPr>
        <w:t xml:space="preserve"> shall consist of a dedicated telephone</w:t>
      </w:r>
      <w:r>
        <w:rPr>
          <w:rFonts w:cs="Arial"/>
          <w:color w:val="auto"/>
        </w:rPr>
        <w:t xml:space="preserve"> connected to an appropriate public communications network</w:t>
      </w:r>
      <w:r w:rsidRPr="008038B2">
        <w:rPr>
          <w:rFonts w:cs="Arial"/>
          <w:color w:val="auto"/>
        </w:rPr>
        <w:t xml:space="preserve"> that shall be configured by the relevant </w:t>
      </w:r>
      <w:r w:rsidRPr="008038B2">
        <w:rPr>
          <w:rFonts w:cs="Arial"/>
          <w:b/>
          <w:color w:val="auto"/>
        </w:rPr>
        <w:t>User</w:t>
      </w:r>
      <w:r w:rsidRPr="008038B2">
        <w:rPr>
          <w:rFonts w:cs="Arial"/>
          <w:color w:val="auto"/>
        </w:rPr>
        <w:t xml:space="preserve">.  </w:t>
      </w:r>
      <w:r w:rsidRPr="008038B2">
        <w:rPr>
          <w:rFonts w:cs="Arial"/>
          <w:b/>
          <w:color w:val="auto"/>
        </w:rPr>
        <w:t>The Company</w:t>
      </w:r>
      <w:r w:rsidRPr="008038B2">
        <w:rPr>
          <w:rFonts w:cs="Arial"/>
          <w:color w:val="auto"/>
        </w:rPr>
        <w:t xml:space="preserve"> shall provide a dedicated free phone number (UK only), for the purposes of receiving incoming calls to </w:t>
      </w:r>
      <w:r w:rsidRPr="008038B2">
        <w:rPr>
          <w:rFonts w:cs="Arial"/>
          <w:b/>
          <w:color w:val="auto"/>
        </w:rPr>
        <w:t>The Company</w:t>
      </w:r>
      <w:r w:rsidRPr="008038B2">
        <w:rPr>
          <w:rFonts w:cs="Arial"/>
          <w:color w:val="auto"/>
        </w:rPr>
        <w:t xml:space="preserve">, which </w:t>
      </w:r>
      <w:r w:rsidRPr="008038B2">
        <w:rPr>
          <w:rFonts w:cs="Arial"/>
          <w:b/>
          <w:color w:val="auto"/>
        </w:rPr>
        <w:t>Users</w:t>
      </w:r>
      <w:r w:rsidRPr="008038B2">
        <w:rPr>
          <w:rFonts w:cs="Arial"/>
          <w:color w:val="auto"/>
        </w:rPr>
        <w:t xml:space="preserve"> shall utilise for </w:t>
      </w:r>
      <w:r w:rsidRPr="008038B2">
        <w:rPr>
          <w:rFonts w:cs="Arial"/>
          <w:b/>
          <w:color w:val="auto"/>
        </w:rPr>
        <w:t>System Telephony</w:t>
      </w:r>
      <w:r w:rsidRPr="008038B2">
        <w:rPr>
          <w:rFonts w:cs="Arial"/>
          <w:color w:val="auto"/>
        </w:rPr>
        <w:t xml:space="preserve">. </w:t>
      </w:r>
      <w:r w:rsidRPr="008038B2">
        <w:rPr>
          <w:rFonts w:cs="Arial"/>
          <w:b/>
          <w:color w:val="auto"/>
        </w:rPr>
        <w:t xml:space="preserve"> System Telephony </w:t>
      </w:r>
      <w:r w:rsidRPr="008038B2">
        <w:rPr>
          <w:rFonts w:cs="Arial"/>
          <w:color w:val="auto"/>
        </w:rPr>
        <w:t xml:space="preserve">shall only be utilised by </w:t>
      </w:r>
      <w:r w:rsidRPr="008038B2">
        <w:rPr>
          <w:rFonts w:cs="Arial"/>
          <w:b/>
          <w:color w:val="auto"/>
        </w:rPr>
        <w:t>The Company’s Control</w:t>
      </w:r>
      <w:r w:rsidRPr="008038B2">
        <w:rPr>
          <w:rFonts w:cs="Arial"/>
          <w:color w:val="auto"/>
        </w:rPr>
        <w:t xml:space="preserve"> </w:t>
      </w:r>
      <w:r w:rsidRPr="008038B2">
        <w:rPr>
          <w:rFonts w:cs="Arial"/>
          <w:b/>
          <w:color w:val="auto"/>
        </w:rPr>
        <w:t>Engineer</w:t>
      </w:r>
      <w:r w:rsidRPr="008038B2">
        <w:rPr>
          <w:rFonts w:cs="Arial"/>
          <w:color w:val="auto"/>
        </w:rPr>
        <w:t xml:space="preserve"> and the </w:t>
      </w:r>
      <w:r w:rsidRPr="008038B2">
        <w:rPr>
          <w:rFonts w:cs="Arial"/>
          <w:b/>
          <w:color w:val="auto"/>
        </w:rPr>
        <w:t xml:space="preserve">User’s Responsible Engineer/Operator </w:t>
      </w:r>
      <w:r w:rsidRPr="008038B2">
        <w:rPr>
          <w:rFonts w:cs="Arial"/>
          <w:color w:val="auto"/>
        </w:rPr>
        <w:t xml:space="preserve">for the purposes of operational communications. </w:t>
      </w:r>
    </w:p>
    <w:p w14:paraId="7DF8609D" w14:textId="221253E8" w:rsidR="00A95BF5" w:rsidRDefault="00A95BF5" w:rsidP="00313DD0">
      <w:pPr>
        <w:widowControl/>
        <w:spacing w:after="200" w:line="240" w:lineRule="auto"/>
      </w:pPr>
    </w:p>
    <w:p w14:paraId="3429C040" w14:textId="03A86F00" w:rsidR="00A95BF5" w:rsidRPr="00A95BF5" w:rsidRDefault="00A95BF5" w:rsidP="00313DD0">
      <w:pPr>
        <w:widowControl/>
        <w:spacing w:after="200" w:line="240" w:lineRule="auto"/>
        <w:rPr>
          <w:b/>
          <w:bCs/>
        </w:rPr>
      </w:pPr>
      <w:r w:rsidRPr="00A95BF5">
        <w:rPr>
          <w:b/>
          <w:bCs/>
        </w:rPr>
        <w:t>…………………………..</w:t>
      </w:r>
    </w:p>
    <w:p w14:paraId="4A3CE16D" w14:textId="77777777" w:rsidR="00A95BF5" w:rsidRPr="004C4A44" w:rsidRDefault="00A95BF5" w:rsidP="00313DD0">
      <w:pPr>
        <w:widowControl/>
        <w:spacing w:after="200" w:line="240" w:lineRule="auto"/>
      </w:pPr>
    </w:p>
    <w:p w14:paraId="6D3FE6E9" w14:textId="77777777" w:rsidR="00206739" w:rsidRPr="00206739" w:rsidRDefault="00206739" w:rsidP="00206739">
      <w:pPr>
        <w:keepLines/>
        <w:tabs>
          <w:tab w:val="left" w:pos="1418"/>
        </w:tabs>
        <w:spacing w:after="120"/>
        <w:ind w:left="1418" w:hanging="1418"/>
        <w:jc w:val="both"/>
        <w:rPr>
          <w:rFonts w:cs="Arial"/>
        </w:rPr>
      </w:pPr>
      <w:r w:rsidRPr="00206739">
        <w:rPr>
          <w:rFonts w:cs="Arial"/>
        </w:rPr>
        <w:t>ECC.7.9</w:t>
      </w:r>
      <w:r w:rsidRPr="00206739">
        <w:rPr>
          <w:rFonts w:cs="Arial"/>
          <w:b/>
        </w:rPr>
        <w:tab/>
        <w:t>Generators</w:t>
      </w:r>
      <w:r w:rsidRPr="00206739">
        <w:rPr>
          <w:rFonts w:cs="Arial"/>
        </w:rPr>
        <w:t xml:space="preserve">, </w:t>
      </w:r>
      <w:r w:rsidRPr="00206739">
        <w:rPr>
          <w:rFonts w:cs="Arial"/>
          <w:b/>
        </w:rPr>
        <w:t xml:space="preserve">HVDC System </w:t>
      </w:r>
      <w:r w:rsidRPr="00206739">
        <w:rPr>
          <w:rFonts w:cs="Arial"/>
        </w:rPr>
        <w:t xml:space="preserve">owners and </w:t>
      </w:r>
      <w:r w:rsidRPr="00206739">
        <w:rPr>
          <w:rFonts w:cs="Arial"/>
          <w:b/>
        </w:rPr>
        <w:t>BM Participants</w:t>
      </w:r>
      <w:r w:rsidRPr="00206739">
        <w:rPr>
          <w:rFonts w:cs="Arial"/>
        </w:rPr>
        <w:t xml:space="preserve"> shall provide a </w:t>
      </w:r>
      <w:r w:rsidRPr="00206739">
        <w:rPr>
          <w:rFonts w:cs="Arial"/>
          <w:b/>
        </w:rPr>
        <w:t>Control Point</w:t>
      </w:r>
      <w:r w:rsidRPr="00206739">
        <w:rPr>
          <w:rFonts w:cs="Arial"/>
        </w:rPr>
        <w:t>.</w:t>
      </w:r>
    </w:p>
    <w:p w14:paraId="478A6AAF" w14:textId="77777777" w:rsidR="00206739" w:rsidRPr="00206739" w:rsidRDefault="00206739" w:rsidP="00313DD0">
      <w:pPr>
        <w:keepLines/>
        <w:numPr>
          <w:ilvl w:val="0"/>
          <w:numId w:val="14"/>
        </w:numPr>
        <w:tabs>
          <w:tab w:val="left" w:pos="1418"/>
        </w:tabs>
        <w:spacing w:after="120"/>
        <w:ind w:left="1843" w:hanging="425"/>
        <w:jc w:val="both"/>
        <w:rPr>
          <w:rFonts w:cs="Arial"/>
        </w:rPr>
      </w:pPr>
      <w:r w:rsidRPr="00206739">
        <w:rPr>
          <w:rFonts w:cs="Arial"/>
        </w:rPr>
        <w:t xml:space="preserve">In the case of </w:t>
      </w:r>
      <w:r w:rsidRPr="00206739">
        <w:rPr>
          <w:rFonts w:cs="Arial"/>
          <w:b/>
        </w:rPr>
        <w:t>EU</w:t>
      </w:r>
      <w:r w:rsidRPr="00206739">
        <w:rPr>
          <w:rFonts w:cs="Arial"/>
        </w:rPr>
        <w:t xml:space="preserve"> </w:t>
      </w:r>
      <w:r w:rsidRPr="00206739">
        <w:rPr>
          <w:rFonts w:cs="Arial"/>
          <w:b/>
        </w:rPr>
        <w:t>Generators</w:t>
      </w:r>
      <w:r w:rsidRPr="00206739">
        <w:rPr>
          <w:rFonts w:cs="Arial"/>
        </w:rPr>
        <w:t xml:space="preserve"> and </w:t>
      </w:r>
      <w:r w:rsidRPr="00206739">
        <w:rPr>
          <w:rFonts w:cs="Arial"/>
          <w:b/>
        </w:rPr>
        <w:t xml:space="preserve">HVDC System </w:t>
      </w:r>
      <w:r w:rsidRPr="00206739">
        <w:rPr>
          <w:rFonts w:cs="Arial"/>
        </w:rPr>
        <w:t xml:space="preserve">owners, for each </w:t>
      </w:r>
      <w:r w:rsidRPr="00206739">
        <w:rPr>
          <w:rFonts w:cs="Arial"/>
          <w:b/>
        </w:rPr>
        <w:t>Power Station</w:t>
      </w:r>
      <w:r w:rsidRPr="00206739">
        <w:rPr>
          <w:rFonts w:cs="Arial"/>
        </w:rPr>
        <w:t xml:space="preserve"> or </w:t>
      </w:r>
      <w:r w:rsidRPr="00206739">
        <w:rPr>
          <w:rFonts w:cs="Arial"/>
          <w:b/>
        </w:rPr>
        <w:t>HVDC System</w:t>
      </w:r>
      <w:r w:rsidRPr="00206739">
        <w:rPr>
          <w:rFonts w:cs="Arial"/>
        </w:rPr>
        <w:t xml:space="preserve"> directly connected to the </w:t>
      </w:r>
      <w:r w:rsidRPr="00206739">
        <w:rPr>
          <w:rFonts w:cs="Arial"/>
          <w:b/>
        </w:rPr>
        <w:t>National Electricity Transmission System</w:t>
      </w:r>
      <w:r w:rsidRPr="00206739">
        <w:rPr>
          <w:rFonts w:cs="Arial"/>
        </w:rPr>
        <w:t xml:space="preserve"> and for each </w:t>
      </w:r>
      <w:r w:rsidRPr="00206739">
        <w:rPr>
          <w:rFonts w:cs="Arial"/>
          <w:b/>
        </w:rPr>
        <w:t>Embedded Large Power Station</w:t>
      </w:r>
      <w:r w:rsidRPr="00206739">
        <w:rPr>
          <w:rFonts w:cs="Arial"/>
        </w:rPr>
        <w:t xml:space="preserve"> or </w:t>
      </w:r>
      <w:r w:rsidRPr="00206739">
        <w:rPr>
          <w:rFonts w:cs="Arial"/>
          <w:b/>
        </w:rPr>
        <w:t>Embedded</w:t>
      </w:r>
      <w:r w:rsidRPr="00206739">
        <w:rPr>
          <w:rFonts w:cs="Arial"/>
        </w:rPr>
        <w:t xml:space="preserve"> </w:t>
      </w:r>
      <w:r w:rsidRPr="00206739">
        <w:rPr>
          <w:rFonts w:cs="Arial"/>
          <w:b/>
        </w:rPr>
        <w:t>HVDC System</w:t>
      </w:r>
      <w:r w:rsidRPr="00206739">
        <w:rPr>
          <w:rFonts w:cs="Arial"/>
        </w:rPr>
        <w:t xml:space="preserve">, the </w:t>
      </w:r>
      <w:r w:rsidRPr="00206739">
        <w:rPr>
          <w:rFonts w:cs="Arial"/>
          <w:b/>
        </w:rPr>
        <w:t>Control Point</w:t>
      </w:r>
      <w:r w:rsidRPr="00206739">
        <w:rPr>
          <w:rFonts w:cs="Arial"/>
        </w:rPr>
        <w:t xml:space="preserve"> shall receive and act upon instructions pursuant to OC7 and BC2 at all times that </w:t>
      </w:r>
      <w:r w:rsidRPr="00206739">
        <w:rPr>
          <w:rFonts w:cs="Arial"/>
          <w:b/>
        </w:rPr>
        <w:t>Power Generating Modules</w:t>
      </w:r>
      <w:r w:rsidRPr="00206739">
        <w:rPr>
          <w:rFonts w:cs="Arial"/>
        </w:rPr>
        <w:t xml:space="preserve"> at the </w:t>
      </w:r>
      <w:r w:rsidRPr="00206739">
        <w:rPr>
          <w:rFonts w:cs="Arial"/>
          <w:b/>
        </w:rPr>
        <w:t xml:space="preserve">Power Station </w:t>
      </w:r>
      <w:r w:rsidRPr="00206739">
        <w:rPr>
          <w:rFonts w:cs="Arial"/>
        </w:rPr>
        <w:t xml:space="preserve">are generating or available to generate or </w:t>
      </w:r>
      <w:r w:rsidRPr="00206739">
        <w:rPr>
          <w:rFonts w:cs="Arial"/>
          <w:b/>
        </w:rPr>
        <w:t xml:space="preserve">HVDC Systems </w:t>
      </w:r>
      <w:r w:rsidRPr="00206739">
        <w:rPr>
          <w:rFonts w:cs="Arial"/>
        </w:rPr>
        <w:t xml:space="preserve">are importing or exporting or available to do so. In the case of all </w:t>
      </w:r>
      <w:r w:rsidRPr="00206739">
        <w:rPr>
          <w:rFonts w:cs="Arial"/>
          <w:b/>
        </w:rPr>
        <w:t>BM Participants</w:t>
      </w:r>
      <w:r w:rsidRPr="00206739">
        <w:rPr>
          <w:rFonts w:cs="Arial"/>
        </w:rPr>
        <w:t xml:space="preserve">, the </w:t>
      </w:r>
      <w:r w:rsidRPr="00206739">
        <w:rPr>
          <w:rFonts w:cs="Arial"/>
          <w:b/>
        </w:rPr>
        <w:t xml:space="preserve">Control Point </w:t>
      </w:r>
      <w:r w:rsidRPr="00206739">
        <w:rPr>
          <w:rFonts w:cs="Arial"/>
        </w:rPr>
        <w:t xml:space="preserve">shall be continuously manned except where the </w:t>
      </w:r>
      <w:r w:rsidRPr="00206739">
        <w:rPr>
          <w:rFonts w:cs="Arial"/>
          <w:b/>
        </w:rPr>
        <w:t>Bilateral Agreement</w:t>
      </w:r>
      <w:r w:rsidRPr="00206739">
        <w:rPr>
          <w:rFonts w:cs="Arial"/>
        </w:rPr>
        <w:t xml:space="preserve"> specifies that compliance with BC2 is not required, in which case the </w:t>
      </w:r>
      <w:r w:rsidRPr="00206739">
        <w:rPr>
          <w:rFonts w:cs="Arial"/>
          <w:b/>
        </w:rPr>
        <w:t xml:space="preserve">Control Point </w:t>
      </w:r>
      <w:r w:rsidRPr="00206739">
        <w:rPr>
          <w:rFonts w:cs="Arial"/>
        </w:rPr>
        <w:t>shall be manned between the hours of 0800 and 1800 each day.</w:t>
      </w:r>
    </w:p>
    <w:p w14:paraId="242BA719" w14:textId="77777777" w:rsidR="00206739" w:rsidRPr="00206739" w:rsidRDefault="00206739" w:rsidP="00313DD0">
      <w:pPr>
        <w:keepLines/>
        <w:numPr>
          <w:ilvl w:val="0"/>
          <w:numId w:val="14"/>
        </w:numPr>
        <w:tabs>
          <w:tab w:val="left" w:pos="1418"/>
        </w:tabs>
        <w:spacing w:after="120"/>
        <w:ind w:left="1843" w:hanging="425"/>
        <w:jc w:val="both"/>
        <w:rPr>
          <w:rFonts w:cs="Arial"/>
        </w:rPr>
      </w:pPr>
      <w:r w:rsidRPr="00206739">
        <w:rPr>
          <w:color w:val="000000"/>
        </w:rPr>
        <w:t xml:space="preserve">In the case of </w:t>
      </w:r>
      <w:r w:rsidRPr="00206739">
        <w:rPr>
          <w:b/>
          <w:color w:val="000000"/>
        </w:rPr>
        <w:t>BM</w:t>
      </w:r>
      <w:r w:rsidRPr="00206739">
        <w:rPr>
          <w:color w:val="000000"/>
        </w:rPr>
        <w:t xml:space="preserve"> </w:t>
      </w:r>
      <w:r w:rsidRPr="00206739">
        <w:rPr>
          <w:b/>
          <w:color w:val="000000"/>
        </w:rPr>
        <w:t>Participants</w:t>
      </w:r>
      <w:r w:rsidRPr="00206739">
        <w:rPr>
          <w:color w:val="000000"/>
        </w:rPr>
        <w:t xml:space="preserve">, the </w:t>
      </w:r>
      <w:r w:rsidRPr="00206739">
        <w:rPr>
          <w:b/>
          <w:color w:val="000000"/>
        </w:rPr>
        <w:t>BM Participant</w:t>
      </w:r>
      <w:r w:rsidRPr="00206739">
        <w:rPr>
          <w:color w:val="000000"/>
        </w:rPr>
        <w:t xml:space="preserve">’s </w:t>
      </w:r>
      <w:r w:rsidRPr="00206739">
        <w:rPr>
          <w:b/>
          <w:color w:val="000000"/>
        </w:rPr>
        <w:t>Control</w:t>
      </w:r>
      <w:r w:rsidRPr="00206739">
        <w:rPr>
          <w:color w:val="000000"/>
        </w:rPr>
        <w:t xml:space="preserve"> </w:t>
      </w:r>
      <w:r w:rsidRPr="00206739">
        <w:rPr>
          <w:b/>
          <w:color w:val="000000"/>
        </w:rPr>
        <w:t>Point</w:t>
      </w:r>
      <w:r w:rsidRPr="00206739">
        <w:rPr>
          <w:color w:val="000000"/>
        </w:rPr>
        <w:t xml:space="preserve"> shall be capable of receiving and acting upon instructions from </w:t>
      </w:r>
      <w:r w:rsidRPr="00206739">
        <w:rPr>
          <w:b/>
          <w:color w:val="000000"/>
        </w:rPr>
        <w:t>The</w:t>
      </w:r>
      <w:r w:rsidRPr="00206739">
        <w:rPr>
          <w:color w:val="000000"/>
        </w:rPr>
        <w:t xml:space="preserve"> </w:t>
      </w:r>
      <w:r w:rsidRPr="00206739">
        <w:rPr>
          <w:b/>
          <w:color w:val="000000"/>
        </w:rPr>
        <w:t>Company</w:t>
      </w:r>
      <w:r w:rsidRPr="00206739">
        <w:rPr>
          <w:color w:val="000000"/>
        </w:rPr>
        <w:t>.</w:t>
      </w:r>
      <w:r w:rsidRPr="00206739">
        <w:tab/>
      </w:r>
    </w:p>
    <w:p w14:paraId="39B636A9" w14:textId="77777777" w:rsidR="00206739" w:rsidRPr="00206739" w:rsidRDefault="00206739" w:rsidP="00206739">
      <w:pPr>
        <w:keepLines/>
        <w:spacing w:after="120"/>
        <w:ind w:left="1843" w:hanging="1843"/>
        <w:jc w:val="both"/>
        <w:rPr>
          <w:rFonts w:cs="Arial"/>
        </w:rPr>
      </w:pPr>
      <w:r w:rsidRPr="00206739">
        <w:rPr>
          <w:b/>
          <w:color w:val="000000"/>
        </w:rPr>
        <w:tab/>
        <w:t>The</w:t>
      </w:r>
      <w:r w:rsidRPr="00206739">
        <w:rPr>
          <w:color w:val="000000"/>
        </w:rPr>
        <w:t xml:space="preserve"> </w:t>
      </w:r>
      <w:r w:rsidRPr="00206739">
        <w:rPr>
          <w:b/>
          <w:color w:val="000000"/>
        </w:rPr>
        <w:t>Company</w:t>
      </w:r>
      <w:r w:rsidRPr="00206739">
        <w:rPr>
          <w:color w:val="000000"/>
        </w:rPr>
        <w:t xml:space="preserve"> will normally issue instructions via automatic logging devices in accordance with the requirements of ECC.6.5.8(b).</w:t>
      </w:r>
    </w:p>
    <w:p w14:paraId="1E5BBD4D" w14:textId="77777777" w:rsidR="00206739" w:rsidRPr="00206739" w:rsidRDefault="00206739" w:rsidP="00206739">
      <w:pPr>
        <w:keepLines/>
        <w:spacing w:after="120"/>
        <w:ind w:left="1843" w:hanging="1418"/>
        <w:jc w:val="both"/>
        <w:rPr>
          <w:color w:val="000000"/>
        </w:rPr>
      </w:pPr>
      <w:r w:rsidRPr="00206739">
        <w:rPr>
          <w:b/>
          <w:color w:val="4472C4"/>
          <w:sz w:val="28"/>
        </w:rPr>
        <w:tab/>
      </w:r>
      <w:r w:rsidRPr="00206739">
        <w:rPr>
          <w:color w:val="000000"/>
        </w:rPr>
        <w:t xml:space="preserve">Where the </w:t>
      </w:r>
      <w:r w:rsidRPr="00206739">
        <w:rPr>
          <w:b/>
          <w:color w:val="000000"/>
        </w:rPr>
        <w:t>BM</w:t>
      </w:r>
      <w:r w:rsidRPr="00206739">
        <w:rPr>
          <w:color w:val="000000"/>
        </w:rPr>
        <w:t xml:space="preserve"> </w:t>
      </w:r>
      <w:r w:rsidRPr="00206739">
        <w:rPr>
          <w:b/>
          <w:color w:val="000000"/>
        </w:rPr>
        <w:t>Participant</w:t>
      </w:r>
      <w:r w:rsidRPr="00206739">
        <w:rPr>
          <w:color w:val="000000"/>
        </w:rPr>
        <w:t xml:space="preserve">’s </w:t>
      </w:r>
      <w:r w:rsidRPr="00206739">
        <w:rPr>
          <w:b/>
          <w:color w:val="000000"/>
        </w:rPr>
        <w:t>Plant</w:t>
      </w:r>
      <w:r w:rsidRPr="00206739">
        <w:rPr>
          <w:color w:val="000000"/>
        </w:rPr>
        <w:t xml:space="preserve"> and </w:t>
      </w:r>
      <w:r w:rsidRPr="00206739">
        <w:rPr>
          <w:b/>
          <w:color w:val="000000"/>
        </w:rPr>
        <w:t>Apparatus</w:t>
      </w:r>
      <w:r w:rsidRPr="00206739">
        <w:rPr>
          <w:color w:val="000000"/>
        </w:rPr>
        <w:t xml:space="preserve"> does not respond to an instruction from </w:t>
      </w:r>
      <w:r w:rsidRPr="00206739">
        <w:rPr>
          <w:b/>
          <w:color w:val="000000"/>
        </w:rPr>
        <w:t>The</w:t>
      </w:r>
      <w:r w:rsidRPr="00206739">
        <w:rPr>
          <w:color w:val="000000"/>
        </w:rPr>
        <w:t xml:space="preserve"> </w:t>
      </w:r>
      <w:r w:rsidRPr="00206739">
        <w:rPr>
          <w:b/>
          <w:color w:val="000000"/>
        </w:rPr>
        <w:t>Company</w:t>
      </w:r>
      <w:r w:rsidRPr="00206739">
        <w:rPr>
          <w:color w:val="000000"/>
        </w:rPr>
        <w:t xml:space="preserve"> via automatic logging devices, or where it is not possible for </w:t>
      </w:r>
      <w:r w:rsidRPr="00206739">
        <w:rPr>
          <w:b/>
          <w:color w:val="000000"/>
        </w:rPr>
        <w:t>The</w:t>
      </w:r>
      <w:r w:rsidRPr="00206739">
        <w:rPr>
          <w:color w:val="000000"/>
        </w:rPr>
        <w:t xml:space="preserve"> </w:t>
      </w:r>
      <w:r w:rsidRPr="00206739">
        <w:rPr>
          <w:b/>
          <w:color w:val="000000"/>
        </w:rPr>
        <w:t>Company</w:t>
      </w:r>
      <w:r w:rsidRPr="00206739">
        <w:rPr>
          <w:color w:val="000000"/>
        </w:rPr>
        <w:t xml:space="preserve"> to issue the instruction via automatic logging devices, </w:t>
      </w:r>
      <w:r w:rsidRPr="00206739">
        <w:rPr>
          <w:b/>
          <w:color w:val="000000"/>
        </w:rPr>
        <w:t>The</w:t>
      </w:r>
      <w:r w:rsidRPr="00206739">
        <w:rPr>
          <w:color w:val="000000"/>
        </w:rPr>
        <w:t xml:space="preserve"> </w:t>
      </w:r>
      <w:r w:rsidRPr="00206739">
        <w:rPr>
          <w:b/>
          <w:color w:val="000000"/>
        </w:rPr>
        <w:t>Company</w:t>
      </w:r>
      <w:r w:rsidRPr="00206739">
        <w:rPr>
          <w:color w:val="000000"/>
        </w:rPr>
        <w:t xml:space="preserve"> shall issue the instruction by telephone.</w:t>
      </w:r>
    </w:p>
    <w:p w14:paraId="4079E686" w14:textId="77777777" w:rsidR="00206739" w:rsidRPr="00206739" w:rsidRDefault="00206739" w:rsidP="00206739">
      <w:pPr>
        <w:keepLines/>
        <w:spacing w:after="120"/>
        <w:ind w:left="1843"/>
        <w:jc w:val="both"/>
        <w:rPr>
          <w:rFonts w:cs="Arial"/>
          <w:color w:val="000000"/>
        </w:rPr>
      </w:pPr>
      <w:r w:rsidRPr="00206739">
        <w:rPr>
          <w:rFonts w:cs="Arial"/>
          <w:color w:val="000000"/>
        </w:rPr>
        <w:t xml:space="preserve">In the case of </w:t>
      </w:r>
      <w:r w:rsidRPr="00206739">
        <w:rPr>
          <w:rFonts w:cs="Arial"/>
          <w:b/>
          <w:color w:val="000000"/>
        </w:rPr>
        <w:t>BM</w:t>
      </w:r>
      <w:r w:rsidRPr="00206739">
        <w:rPr>
          <w:rFonts w:cs="Arial"/>
          <w:color w:val="000000"/>
        </w:rPr>
        <w:t xml:space="preserve"> </w:t>
      </w:r>
      <w:r w:rsidRPr="00206739">
        <w:rPr>
          <w:rFonts w:cs="Arial"/>
          <w:b/>
          <w:color w:val="000000"/>
        </w:rPr>
        <w:t xml:space="preserve">Participants </w:t>
      </w:r>
      <w:r w:rsidRPr="00206739">
        <w:rPr>
          <w:rFonts w:cs="Arial"/>
          <w:color w:val="000000"/>
        </w:rPr>
        <w:t xml:space="preserve">who own and/or operate a </w:t>
      </w:r>
      <w:r w:rsidRPr="00206739">
        <w:rPr>
          <w:rFonts w:cs="Arial"/>
          <w:b/>
          <w:color w:val="000000"/>
        </w:rPr>
        <w:t xml:space="preserve">Power Station </w:t>
      </w:r>
      <w:r w:rsidRPr="00206739">
        <w:rPr>
          <w:rFonts w:cs="Arial"/>
          <w:color w:val="000000"/>
        </w:rPr>
        <w:t xml:space="preserve">or </w:t>
      </w:r>
      <w:r w:rsidRPr="00206739">
        <w:rPr>
          <w:rFonts w:cs="Arial"/>
          <w:b/>
          <w:color w:val="000000"/>
        </w:rPr>
        <w:t>HVDC System</w:t>
      </w:r>
      <w:r w:rsidRPr="00206739">
        <w:rPr>
          <w:rFonts w:cs="Arial"/>
          <w:color w:val="000000"/>
        </w:rPr>
        <w:t xml:space="preserve"> with an aggregated </w:t>
      </w:r>
      <w:r w:rsidRPr="00206739">
        <w:rPr>
          <w:rFonts w:cs="Arial"/>
          <w:b/>
          <w:color w:val="000000"/>
        </w:rPr>
        <w:t>Registered</w:t>
      </w:r>
      <w:r w:rsidRPr="00206739">
        <w:rPr>
          <w:rFonts w:cs="Arial"/>
          <w:color w:val="000000"/>
        </w:rPr>
        <w:t xml:space="preserve"> </w:t>
      </w:r>
      <w:r w:rsidRPr="00206739">
        <w:rPr>
          <w:rFonts w:cs="Arial"/>
          <w:b/>
          <w:color w:val="000000"/>
        </w:rPr>
        <w:t>Capacity</w:t>
      </w:r>
      <w:r w:rsidRPr="00206739">
        <w:rPr>
          <w:rFonts w:cs="Arial"/>
          <w:color w:val="000000"/>
        </w:rPr>
        <w:t xml:space="preserve"> or </w:t>
      </w:r>
      <w:r w:rsidRPr="00206739">
        <w:rPr>
          <w:rFonts w:cs="Arial"/>
          <w:b/>
          <w:color w:val="000000"/>
        </w:rPr>
        <w:t>BM Participants</w:t>
      </w:r>
      <w:r w:rsidRPr="00206739">
        <w:rPr>
          <w:rFonts w:cs="Arial"/>
          <w:color w:val="000000"/>
        </w:rPr>
        <w:t xml:space="preserve"> with</w:t>
      </w:r>
      <w:r w:rsidRPr="00206739">
        <w:rPr>
          <w:rFonts w:cs="Arial"/>
          <w:b/>
          <w:color w:val="000000"/>
        </w:rPr>
        <w:t xml:space="preserve"> BM Units</w:t>
      </w:r>
      <w:r w:rsidRPr="00206739">
        <w:rPr>
          <w:rFonts w:cs="Arial"/>
          <w:color w:val="000000"/>
        </w:rPr>
        <w:t xml:space="preserve"> with an</w:t>
      </w:r>
      <w:r w:rsidRPr="00206739">
        <w:rPr>
          <w:rFonts w:cs="Arial"/>
          <w:b/>
          <w:color w:val="000000"/>
        </w:rPr>
        <w:t xml:space="preserve"> </w:t>
      </w:r>
      <w:r w:rsidRPr="00206739">
        <w:rPr>
          <w:rFonts w:cs="Arial"/>
          <w:color w:val="000000"/>
        </w:rPr>
        <w:t xml:space="preserve">aggregated </w:t>
      </w:r>
      <w:r w:rsidRPr="00206739">
        <w:rPr>
          <w:rFonts w:cs="Arial"/>
          <w:b/>
          <w:color w:val="000000"/>
        </w:rPr>
        <w:t>Demand Capacity</w:t>
      </w:r>
      <w:r w:rsidRPr="00206739">
        <w:rPr>
          <w:rFonts w:cs="Arial"/>
          <w:color w:val="000000"/>
        </w:rPr>
        <w:t xml:space="preserve"> per </w:t>
      </w:r>
      <w:r w:rsidRPr="00206739">
        <w:rPr>
          <w:rFonts w:cs="Arial"/>
          <w:b/>
          <w:color w:val="000000"/>
        </w:rPr>
        <w:t>Control</w:t>
      </w:r>
      <w:r w:rsidRPr="00206739">
        <w:rPr>
          <w:rFonts w:cs="Arial"/>
          <w:color w:val="000000"/>
        </w:rPr>
        <w:t xml:space="preserve"> </w:t>
      </w:r>
      <w:r w:rsidRPr="00206739">
        <w:rPr>
          <w:rFonts w:cs="Arial"/>
          <w:b/>
          <w:color w:val="000000"/>
        </w:rPr>
        <w:t>Point</w:t>
      </w:r>
      <w:r w:rsidRPr="00206739">
        <w:rPr>
          <w:rFonts w:cs="Arial"/>
          <w:color w:val="000000"/>
        </w:rPr>
        <w:t xml:space="preserve"> of less than 50MW, or, where a site is not part of a </w:t>
      </w:r>
      <w:r w:rsidRPr="00E71D0F">
        <w:rPr>
          <w:rFonts w:cs="Arial"/>
          <w:b/>
          <w:bCs/>
          <w:color w:val="000000"/>
        </w:rPr>
        <w:t>Virtual Lead Party</w:t>
      </w:r>
      <w:r w:rsidRPr="00206739">
        <w:rPr>
          <w:rFonts w:cs="Arial"/>
          <w:color w:val="000000"/>
        </w:rPr>
        <w:t xml:space="preserve"> as defined in the </w:t>
      </w:r>
      <w:r w:rsidRPr="00206739">
        <w:rPr>
          <w:rFonts w:cs="Arial"/>
          <w:b/>
          <w:color w:val="000000"/>
        </w:rPr>
        <w:t>BSC</w:t>
      </w:r>
      <w:r w:rsidRPr="00206739">
        <w:rPr>
          <w:rFonts w:cs="Arial"/>
          <w:color w:val="000000"/>
        </w:rPr>
        <w:t xml:space="preserve">, a </w:t>
      </w:r>
      <w:r w:rsidRPr="00206739">
        <w:rPr>
          <w:rFonts w:cs="Arial"/>
          <w:b/>
          <w:color w:val="000000"/>
        </w:rPr>
        <w:t>Registered</w:t>
      </w:r>
      <w:r w:rsidRPr="00206739">
        <w:rPr>
          <w:rFonts w:cs="Arial"/>
          <w:color w:val="000000"/>
        </w:rPr>
        <w:t xml:space="preserve"> </w:t>
      </w:r>
      <w:r w:rsidRPr="00206739">
        <w:rPr>
          <w:rFonts w:cs="Arial"/>
          <w:b/>
          <w:color w:val="000000"/>
        </w:rPr>
        <w:t>Capacity</w:t>
      </w:r>
      <w:r w:rsidRPr="00206739">
        <w:rPr>
          <w:rFonts w:cs="Arial"/>
          <w:color w:val="000000"/>
        </w:rPr>
        <w:t xml:space="preserve"> or </w:t>
      </w:r>
      <w:r w:rsidRPr="00206739">
        <w:rPr>
          <w:rFonts w:cs="Arial"/>
          <w:b/>
          <w:color w:val="000000"/>
        </w:rPr>
        <w:t>Demand Capacity</w:t>
      </w:r>
      <w:r w:rsidRPr="00206739">
        <w:rPr>
          <w:rFonts w:cs="Arial"/>
          <w:color w:val="000000"/>
        </w:rPr>
        <w:t xml:space="preserve"> per site of less than 10MW</w:t>
      </w:r>
    </w:p>
    <w:p w14:paraId="1F8D7B52" w14:textId="77777777" w:rsidR="00206739" w:rsidRPr="00206739" w:rsidRDefault="00206739" w:rsidP="00313DD0">
      <w:pPr>
        <w:keepLines/>
        <w:numPr>
          <w:ilvl w:val="0"/>
          <w:numId w:val="23"/>
        </w:numPr>
        <w:tabs>
          <w:tab w:val="left" w:pos="1418"/>
        </w:tabs>
        <w:spacing w:before="80" w:after="80" w:line="240" w:lineRule="auto"/>
      </w:pPr>
      <w:r w:rsidRPr="00206739">
        <w:rPr>
          <w:color w:val="000000"/>
        </w:rPr>
        <w:t xml:space="preserve">where this situation arises, a representative of the </w:t>
      </w:r>
      <w:r w:rsidRPr="00206739">
        <w:rPr>
          <w:b/>
          <w:color w:val="000000"/>
        </w:rPr>
        <w:t>BM</w:t>
      </w:r>
      <w:r w:rsidRPr="00206739">
        <w:rPr>
          <w:color w:val="000000"/>
        </w:rPr>
        <w:t xml:space="preserve"> </w:t>
      </w:r>
      <w:r w:rsidRPr="00206739">
        <w:rPr>
          <w:b/>
          <w:color w:val="000000"/>
        </w:rPr>
        <w:t>Participant</w:t>
      </w:r>
      <w:r w:rsidRPr="00206739">
        <w:rPr>
          <w:color w:val="000000"/>
        </w:rPr>
        <w:t xml:space="preserve"> is required to be available to respond to instructions from </w:t>
      </w:r>
      <w:r w:rsidRPr="00206739">
        <w:rPr>
          <w:b/>
          <w:color w:val="000000"/>
        </w:rPr>
        <w:t>The</w:t>
      </w:r>
      <w:r w:rsidRPr="00206739">
        <w:rPr>
          <w:color w:val="000000"/>
        </w:rPr>
        <w:t xml:space="preserve"> </w:t>
      </w:r>
      <w:r w:rsidRPr="00206739">
        <w:rPr>
          <w:b/>
          <w:color w:val="000000"/>
        </w:rPr>
        <w:t>Company</w:t>
      </w:r>
      <w:r w:rsidRPr="00206739">
        <w:rPr>
          <w:color w:val="000000"/>
        </w:rPr>
        <w:t xml:space="preserve"> via the </w:t>
      </w:r>
      <w:r w:rsidRPr="00206739">
        <w:rPr>
          <w:b/>
          <w:color w:val="000000"/>
        </w:rPr>
        <w:t xml:space="preserve">Control Telephony </w:t>
      </w:r>
      <w:r w:rsidRPr="00206739">
        <w:rPr>
          <w:color w:val="000000"/>
        </w:rPr>
        <w:t xml:space="preserve">or </w:t>
      </w:r>
      <w:r w:rsidRPr="00206739">
        <w:rPr>
          <w:b/>
          <w:color w:val="000000"/>
        </w:rPr>
        <w:t>System</w:t>
      </w:r>
      <w:r w:rsidRPr="00206739">
        <w:rPr>
          <w:color w:val="000000"/>
        </w:rPr>
        <w:t xml:space="preserve"> </w:t>
      </w:r>
      <w:r w:rsidRPr="00206739">
        <w:rPr>
          <w:b/>
          <w:color w:val="000000"/>
        </w:rPr>
        <w:t>Telephony</w:t>
      </w:r>
      <w:r w:rsidRPr="00206739">
        <w:rPr>
          <w:color w:val="000000"/>
        </w:rPr>
        <w:t xml:space="preserve"> system, as provided for in ECC.6.5.4, between the hours of 0800-1800 each day. </w:t>
      </w:r>
    </w:p>
    <w:p w14:paraId="11C0CE10" w14:textId="77777777" w:rsidR="00206739" w:rsidRPr="00206739" w:rsidRDefault="00206739" w:rsidP="00313DD0">
      <w:pPr>
        <w:keepLines/>
        <w:numPr>
          <w:ilvl w:val="0"/>
          <w:numId w:val="23"/>
        </w:numPr>
        <w:tabs>
          <w:tab w:val="left" w:pos="1418"/>
        </w:tabs>
        <w:spacing w:before="80" w:after="80" w:line="240" w:lineRule="auto"/>
      </w:pPr>
      <w:r w:rsidRPr="00206739">
        <w:t>Outside the hours of 0800-1800 each day, the requirements of BC2.9.7 shall apply.</w:t>
      </w:r>
    </w:p>
    <w:p w14:paraId="2CADE40D" w14:textId="77777777" w:rsidR="00206739" w:rsidRPr="00206739" w:rsidRDefault="00206739" w:rsidP="00313DD0">
      <w:pPr>
        <w:keepLines/>
        <w:tabs>
          <w:tab w:val="left" w:pos="1418"/>
        </w:tabs>
        <w:spacing w:before="80" w:after="80" w:line="240" w:lineRule="auto"/>
        <w:ind w:left="1418" w:hanging="1418"/>
        <w:jc w:val="both"/>
        <w:rPr>
          <w:sz w:val="24"/>
        </w:rPr>
      </w:pPr>
      <w:r w:rsidRPr="00206739">
        <w:rPr>
          <w:sz w:val="24"/>
        </w:rPr>
        <w:tab/>
      </w:r>
      <w:r w:rsidRPr="00206739">
        <w:t xml:space="preserve">For the avoidance of doubt, </w:t>
      </w:r>
      <w:r w:rsidRPr="00206739">
        <w:rPr>
          <w:b/>
        </w:rPr>
        <w:t>BM Participants</w:t>
      </w:r>
      <w:r w:rsidRPr="00206739">
        <w:t xml:space="preserve"> who are unable to provide </w:t>
      </w:r>
      <w:r w:rsidRPr="00206739">
        <w:rPr>
          <w:b/>
        </w:rPr>
        <w:t>Control Telephony</w:t>
      </w:r>
      <w:r w:rsidRPr="00206739">
        <w:t xml:space="preserve"> and do not have a continuously manned </w:t>
      </w:r>
      <w:r w:rsidRPr="00206739">
        <w:rPr>
          <w:b/>
        </w:rPr>
        <w:t>Control Point</w:t>
      </w:r>
      <w:r w:rsidRPr="00206739">
        <w:t xml:space="preserve"> may be unable to act as a </w:t>
      </w:r>
      <w:r w:rsidRPr="00206739">
        <w:rPr>
          <w:b/>
        </w:rPr>
        <w:t>Defence Service Provider</w:t>
      </w:r>
      <w:r w:rsidRPr="00206739">
        <w:t xml:space="preserve"> and shall be unable to act as</w:t>
      </w:r>
      <w:r w:rsidRPr="00206739" w:rsidDel="00501F2F">
        <w:t xml:space="preserve"> </w:t>
      </w:r>
      <w:r w:rsidRPr="00206739">
        <w:t xml:space="preserve">a </w:t>
      </w:r>
      <w:r w:rsidRPr="00206739">
        <w:rPr>
          <w:b/>
        </w:rPr>
        <w:t xml:space="preserve">Restoration Service Provider </w:t>
      </w:r>
      <w:r w:rsidRPr="00206739">
        <w:t xml:space="preserve">or </w:t>
      </w:r>
      <w:r w:rsidRPr="00206739">
        <w:rPr>
          <w:b/>
        </w:rPr>
        <w:t xml:space="preserve">Black Start Service Provider </w:t>
      </w:r>
      <w:r w:rsidRPr="00206739">
        <w:t xml:space="preserve">where these require </w:t>
      </w:r>
      <w:r w:rsidRPr="00206739">
        <w:rPr>
          <w:b/>
        </w:rPr>
        <w:t>Control</w:t>
      </w:r>
      <w:r w:rsidRPr="00206739">
        <w:t xml:space="preserve"> </w:t>
      </w:r>
      <w:r w:rsidRPr="00206739">
        <w:rPr>
          <w:b/>
        </w:rPr>
        <w:t>Telephony</w:t>
      </w:r>
      <w:r w:rsidRPr="00206739">
        <w:t xml:space="preserve"> or a </w:t>
      </w:r>
      <w:r w:rsidRPr="00206739">
        <w:rPr>
          <w:b/>
        </w:rPr>
        <w:t>Control</w:t>
      </w:r>
      <w:r w:rsidRPr="00206739">
        <w:t xml:space="preserve"> </w:t>
      </w:r>
      <w:r w:rsidRPr="00206739">
        <w:rPr>
          <w:b/>
        </w:rPr>
        <w:t>Point</w:t>
      </w:r>
      <w:r w:rsidRPr="00206739">
        <w:t xml:space="preserve"> in respect of the specification of any such services falling into these categories.</w:t>
      </w:r>
    </w:p>
    <w:p w14:paraId="26128EF5" w14:textId="77777777" w:rsidR="00206739" w:rsidRPr="00206739" w:rsidRDefault="00206739" w:rsidP="00206739">
      <w:pPr>
        <w:rPr>
          <w:ins w:id="402" w:author="Antony Johnson" w:date="2022-03-18T04:19:00Z"/>
          <w:rFonts w:cs="Arial"/>
          <w:u w:val="single"/>
        </w:rPr>
      </w:pPr>
      <w:ins w:id="403" w:author="Antony Johnson" w:date="2022-03-18T04:19:00Z">
        <w:r w:rsidRPr="00206739">
          <w:rPr>
            <w:rFonts w:cs="Arial"/>
          </w:rPr>
          <w:t>ECC.7.10</w:t>
        </w:r>
        <w:r w:rsidRPr="00206739">
          <w:rPr>
            <w:rFonts w:cs="Arial"/>
          </w:rPr>
          <w:tab/>
        </w:r>
        <w:r w:rsidRPr="00206739">
          <w:rPr>
            <w:rFonts w:cs="Arial"/>
            <w:u w:val="single"/>
          </w:rPr>
          <w:t>Obligations on Users in respect of Critical Tools and Facilities</w:t>
        </w:r>
      </w:ins>
    </w:p>
    <w:p w14:paraId="31030461" w14:textId="77777777" w:rsidR="00206739" w:rsidRPr="00206739" w:rsidRDefault="00206739" w:rsidP="00206739">
      <w:pPr>
        <w:rPr>
          <w:ins w:id="404" w:author="Antony Johnson" w:date="2022-03-18T04:19:00Z"/>
          <w:rFonts w:cs="Arial"/>
          <w:b/>
          <w:bCs/>
        </w:rPr>
      </w:pPr>
    </w:p>
    <w:p w14:paraId="5BCBB9A1" w14:textId="374295FD" w:rsidR="00206739" w:rsidRPr="00206739" w:rsidRDefault="00206739" w:rsidP="00206739">
      <w:pPr>
        <w:ind w:left="1418" w:hanging="1418"/>
        <w:jc w:val="both"/>
        <w:rPr>
          <w:ins w:id="405" w:author="Antony Johnson" w:date="2022-03-18T04:19:00Z"/>
          <w:rFonts w:cs="Arial"/>
        </w:rPr>
      </w:pPr>
      <w:ins w:id="406" w:author="Antony Johnson" w:date="2022-03-18T04:19:00Z">
        <w:r w:rsidRPr="00206739">
          <w:rPr>
            <w:rFonts w:cs="Arial"/>
          </w:rPr>
          <w:t>ECC.7.10.1</w:t>
        </w:r>
        <w:r w:rsidRPr="00206739">
          <w:rPr>
            <w:rFonts w:cs="Arial"/>
            <w:b/>
            <w:bCs/>
          </w:rPr>
          <w:tab/>
        </w:r>
        <w:r w:rsidRPr="00206739">
          <w:rPr>
            <w:rFonts w:cs="Arial"/>
            <w:b/>
            <w:bCs/>
          </w:rPr>
          <w:tab/>
        </w:r>
        <w:r w:rsidRPr="00206739">
          <w:rPr>
            <w:rFonts w:cs="Arial"/>
          </w:rPr>
          <w:t xml:space="preserve">In addition to the requirements of ECC.6.5.1 – ECC.6.5.5 and ECC.6.5.8(b), </w:t>
        </w:r>
        <w:r w:rsidRPr="00206739">
          <w:rPr>
            <w:rFonts w:cs="Arial"/>
            <w:b/>
            <w:bCs/>
          </w:rPr>
          <w:t>The Company</w:t>
        </w:r>
        <w:r w:rsidRPr="00206739">
          <w:rPr>
            <w:rFonts w:cs="Arial"/>
          </w:rPr>
          <w:t xml:space="preserve">, each </w:t>
        </w:r>
        <w:r w:rsidRPr="00206739">
          <w:rPr>
            <w:rFonts w:cs="Arial"/>
            <w:b/>
            <w:bCs/>
          </w:rPr>
          <w:t>EU Code</w:t>
        </w:r>
        <w:r w:rsidRPr="00206739">
          <w:rPr>
            <w:rFonts w:cs="Arial"/>
          </w:rPr>
          <w:t xml:space="preserve"> </w:t>
        </w:r>
        <w:r w:rsidRPr="00206739">
          <w:rPr>
            <w:rFonts w:cs="Arial"/>
            <w:b/>
            <w:bCs/>
          </w:rPr>
          <w:t>User</w:t>
        </w:r>
        <w:r w:rsidRPr="00206739">
          <w:rPr>
            <w:rFonts w:cs="Arial"/>
          </w:rPr>
          <w:t xml:space="preserve"> and </w:t>
        </w:r>
        <w:r w:rsidRPr="00206739">
          <w:rPr>
            <w:rFonts w:cs="Arial"/>
            <w:b/>
            <w:bCs/>
          </w:rPr>
          <w:t>Restoration Service Provider</w:t>
        </w:r>
        <w:r w:rsidRPr="00206739">
          <w:rPr>
            <w:rFonts w:cs="Arial"/>
          </w:rPr>
          <w:t xml:space="preserve"> shall ensure they have the appropriate </w:t>
        </w:r>
        <w:r w:rsidRPr="00206739">
          <w:rPr>
            <w:rFonts w:cs="Arial"/>
            <w:b/>
            <w:bCs/>
          </w:rPr>
          <w:t>Critical Tools and Facilities</w:t>
        </w:r>
        <w:r w:rsidRPr="00206739">
          <w:rPr>
            <w:rFonts w:cs="Arial"/>
          </w:rPr>
          <w:t>,</w:t>
        </w:r>
        <w:r w:rsidRPr="00206739">
          <w:rPr>
            <w:rFonts w:cs="Arial"/>
            <w:b/>
            <w:bCs/>
          </w:rPr>
          <w:t xml:space="preserve"> </w:t>
        </w:r>
        <w:r w:rsidRPr="00206739">
          <w:rPr>
            <w:rFonts w:cs="Arial"/>
          </w:rPr>
          <w:t xml:space="preserve">necessary to control their assets for </w:t>
        </w:r>
        <w:r w:rsidRPr="00206739">
          <w:rPr>
            <w:rFonts w:cs="Arial"/>
            <w:b/>
            <w:bCs/>
          </w:rPr>
          <w:t>Black Start</w:t>
        </w:r>
        <w:r w:rsidRPr="00206739">
          <w:rPr>
            <w:rFonts w:cs="Arial"/>
          </w:rPr>
          <w:t xml:space="preserve">, from their </w:t>
        </w:r>
        <w:r w:rsidRPr="00206739">
          <w:rPr>
            <w:rFonts w:cs="Arial"/>
            <w:b/>
            <w:bCs/>
          </w:rPr>
          <w:t>Control Point</w:t>
        </w:r>
        <w:r w:rsidRPr="00206739">
          <w:rPr>
            <w:rFonts w:cs="Arial"/>
          </w:rPr>
          <w:t xml:space="preserve"> or </w:t>
        </w:r>
        <w:r w:rsidRPr="00206739">
          <w:rPr>
            <w:rFonts w:cs="Arial"/>
            <w:b/>
            <w:bCs/>
          </w:rPr>
          <w:t xml:space="preserve">Control Centre </w:t>
        </w:r>
        <w:r w:rsidRPr="00206739">
          <w:rPr>
            <w:rFonts w:cs="Arial"/>
          </w:rPr>
          <w:t xml:space="preserve">, as appropriate, for a minimum period of </w:t>
        </w:r>
      </w:ins>
      <w:ins w:id="407" w:author="Antony Johnson" w:date="2022-05-06T16:39:00Z">
        <w:r w:rsidR="006A7AA7">
          <w:rPr>
            <w:rFonts w:cs="Arial"/>
          </w:rPr>
          <w:t>72</w:t>
        </w:r>
      </w:ins>
      <w:ins w:id="408" w:author="Antony Johnson" w:date="2022-03-18T04:19:00Z">
        <w:r w:rsidRPr="00206739">
          <w:rPr>
            <w:rFonts w:cs="Arial"/>
          </w:rPr>
          <w:t xml:space="preserve"> hours (or such longer period as agreed between the </w:t>
        </w:r>
        <w:r w:rsidRPr="00206739">
          <w:rPr>
            <w:rFonts w:cs="Arial"/>
            <w:b/>
            <w:bCs/>
          </w:rPr>
          <w:t>User</w:t>
        </w:r>
        <w:r w:rsidRPr="00206739">
          <w:rPr>
            <w:rFonts w:cs="Arial"/>
          </w:rPr>
          <w:t xml:space="preserve"> and/or </w:t>
        </w:r>
        <w:r w:rsidRPr="00206739">
          <w:rPr>
            <w:rFonts w:cs="Arial"/>
            <w:b/>
            <w:bCs/>
          </w:rPr>
          <w:t>Restoration Service Provider</w:t>
        </w:r>
        <w:r w:rsidRPr="00206739">
          <w:rPr>
            <w:rFonts w:cs="Arial"/>
          </w:rPr>
          <w:t xml:space="preserve"> and </w:t>
        </w:r>
        <w:r w:rsidRPr="00206739">
          <w:rPr>
            <w:rFonts w:cs="Arial"/>
            <w:b/>
            <w:bCs/>
          </w:rPr>
          <w:t>The Company</w:t>
        </w:r>
        <w:r w:rsidRPr="00206739">
          <w:rPr>
            <w:rFonts w:cs="Arial"/>
          </w:rPr>
          <w:t xml:space="preserve">) following a </w:t>
        </w:r>
        <w:r w:rsidRPr="00206739">
          <w:rPr>
            <w:rFonts w:cs="Arial"/>
            <w:b/>
            <w:bCs/>
          </w:rPr>
          <w:t xml:space="preserve">Total Shutdown </w:t>
        </w:r>
        <w:r w:rsidRPr="00206739">
          <w:rPr>
            <w:rFonts w:cs="Arial"/>
          </w:rPr>
          <w:t>or</w:t>
        </w:r>
        <w:r w:rsidRPr="00206739">
          <w:rPr>
            <w:rFonts w:cs="Arial"/>
            <w:b/>
            <w:bCs/>
          </w:rPr>
          <w:t xml:space="preserve"> Partial Shutdown</w:t>
        </w:r>
        <w:r w:rsidRPr="00206739">
          <w:rPr>
            <w:rFonts w:cs="Arial"/>
          </w:rPr>
          <w:t xml:space="preserve">.       </w:t>
        </w:r>
      </w:ins>
    </w:p>
    <w:p w14:paraId="319D3EC4" w14:textId="77777777" w:rsidR="00206739" w:rsidRPr="00206739" w:rsidRDefault="00206739" w:rsidP="00206739">
      <w:pPr>
        <w:ind w:left="1418" w:hanging="1418"/>
        <w:jc w:val="both"/>
        <w:rPr>
          <w:ins w:id="409" w:author="Antony Johnson" w:date="2022-03-18T04:19:00Z"/>
          <w:rFonts w:cs="Arial"/>
        </w:rPr>
      </w:pPr>
    </w:p>
    <w:p w14:paraId="787DA08B" w14:textId="77777777" w:rsidR="00206739" w:rsidRPr="00206739" w:rsidRDefault="00206739" w:rsidP="00206739">
      <w:pPr>
        <w:ind w:left="1418" w:hanging="1418"/>
        <w:jc w:val="both"/>
        <w:rPr>
          <w:ins w:id="410" w:author="Antony Johnson" w:date="2022-03-18T04:19:00Z"/>
          <w:rFonts w:cs="Arial"/>
        </w:rPr>
      </w:pPr>
      <w:ins w:id="411" w:author="Antony Johnson" w:date="2022-03-18T04:19:00Z">
        <w:r w:rsidRPr="00206739">
          <w:rPr>
            <w:rFonts w:cs="Arial"/>
          </w:rPr>
          <w:t>ECC.7.10.2</w:t>
        </w:r>
        <w:r w:rsidRPr="00206739">
          <w:rPr>
            <w:rFonts w:cs="Arial"/>
          </w:rPr>
          <w:tab/>
          <w:t xml:space="preserve">In satisfying this requirement, </w:t>
        </w:r>
        <w:r w:rsidRPr="00206739">
          <w:rPr>
            <w:rFonts w:cs="Arial"/>
            <w:b/>
            <w:bCs/>
          </w:rPr>
          <w:t>The Company</w:t>
        </w:r>
        <w:r w:rsidRPr="00206739">
          <w:rPr>
            <w:rFonts w:cs="Arial"/>
          </w:rPr>
          <w:t xml:space="preserve"> and </w:t>
        </w:r>
        <w:r w:rsidRPr="00206739">
          <w:rPr>
            <w:rFonts w:cs="Arial"/>
            <w:b/>
            <w:bCs/>
          </w:rPr>
          <w:t>EU Code</w:t>
        </w:r>
        <w:r w:rsidRPr="00206739">
          <w:rPr>
            <w:rFonts w:cs="Arial"/>
          </w:rPr>
          <w:t xml:space="preserve"> </w:t>
        </w:r>
        <w:r w:rsidRPr="00206739">
          <w:rPr>
            <w:rFonts w:cs="Arial"/>
            <w:b/>
            <w:bCs/>
          </w:rPr>
          <w:t>User’s</w:t>
        </w:r>
        <w:r w:rsidRPr="00206739">
          <w:rPr>
            <w:rFonts w:cs="Arial"/>
          </w:rPr>
          <w:t xml:space="preserve"> in respect of their </w:t>
        </w:r>
        <w:r w:rsidRPr="00206739">
          <w:rPr>
            <w:rFonts w:cs="Arial"/>
            <w:b/>
            <w:bCs/>
          </w:rPr>
          <w:t>Critical Tools and Facilities</w:t>
        </w:r>
        <w:r w:rsidRPr="00206739">
          <w:rPr>
            <w:rFonts w:cs="Arial"/>
          </w:rPr>
          <w:t xml:space="preserve"> shall ensure as far as reasonably practical </w:t>
        </w:r>
        <w:r w:rsidRPr="00206739">
          <w:rPr>
            <w:rFonts w:cs="Arial"/>
            <w:color w:val="000000"/>
          </w:rPr>
          <w:t xml:space="preserve">that </w:t>
        </w:r>
        <w:r w:rsidRPr="00206739">
          <w:rPr>
            <w:rFonts w:cs="Arial"/>
          </w:rPr>
          <w:t xml:space="preserve">they have adequate control equipment redundancy in place so that in the event of a failure of one or more components of the control system its function is unimpaired. </w:t>
        </w:r>
      </w:ins>
    </w:p>
    <w:p w14:paraId="0684EF4F" w14:textId="77777777" w:rsidR="00206739" w:rsidRPr="00206739" w:rsidRDefault="00206739" w:rsidP="00206739">
      <w:pPr>
        <w:ind w:left="1418" w:hanging="1418"/>
        <w:jc w:val="both"/>
        <w:rPr>
          <w:ins w:id="412" w:author="Antony Johnson" w:date="2022-03-18T04:19:00Z"/>
          <w:rFonts w:cs="Arial"/>
        </w:rPr>
      </w:pPr>
    </w:p>
    <w:p w14:paraId="34DD5216" w14:textId="77777777" w:rsidR="00206739" w:rsidRPr="00206739" w:rsidRDefault="00206739" w:rsidP="00206739">
      <w:pPr>
        <w:ind w:left="1418" w:hanging="1418"/>
        <w:rPr>
          <w:ins w:id="413" w:author="Antony Johnson" w:date="2022-03-18T04:19:00Z"/>
          <w:rFonts w:cs="Arial"/>
        </w:rPr>
      </w:pPr>
      <w:ins w:id="414" w:author="Antony Johnson" w:date="2022-03-18T04:19:00Z">
        <w:r w:rsidRPr="00206739">
          <w:rPr>
            <w:rFonts w:cs="Arial"/>
          </w:rPr>
          <w:t>ECC.7.10.3</w:t>
        </w:r>
        <w:r w:rsidRPr="00206739">
          <w:rPr>
            <w:rFonts w:cs="Arial"/>
          </w:rPr>
          <w:tab/>
          <w:t xml:space="preserve">Each </w:t>
        </w:r>
        <w:r w:rsidRPr="00206739">
          <w:rPr>
            <w:rFonts w:cs="Arial"/>
            <w:b/>
            <w:bCs/>
          </w:rPr>
          <w:t>EU Code User</w:t>
        </w:r>
        <w:r w:rsidRPr="00206739">
          <w:rPr>
            <w:rFonts w:cs="Arial"/>
          </w:rPr>
          <w:t xml:space="preserve"> and </w:t>
        </w:r>
        <w:r w:rsidRPr="00206739">
          <w:rPr>
            <w:rFonts w:cs="Arial"/>
            <w:b/>
            <w:bCs/>
          </w:rPr>
          <w:t>Restoration Service Provider</w:t>
        </w:r>
        <w:r w:rsidRPr="00206739">
          <w:rPr>
            <w:rFonts w:cs="Arial"/>
          </w:rPr>
          <w:t xml:space="preserve"> will report on the results of their management and testing for their </w:t>
        </w:r>
        <w:r w:rsidRPr="00206739">
          <w:rPr>
            <w:rFonts w:cs="Arial"/>
            <w:b/>
            <w:bCs/>
          </w:rPr>
          <w:t>Critical Tools and Facilities</w:t>
        </w:r>
        <w:r w:rsidRPr="00206739">
          <w:rPr>
            <w:rFonts w:cs="Arial"/>
          </w:rPr>
          <w:t xml:space="preserve"> on request from </w:t>
        </w:r>
        <w:r w:rsidRPr="00206739">
          <w:rPr>
            <w:rFonts w:cs="Arial"/>
            <w:b/>
            <w:bCs/>
          </w:rPr>
          <w:t>The Company</w:t>
        </w:r>
        <w:r w:rsidRPr="00206739">
          <w:rPr>
            <w:rFonts w:cs="Arial"/>
          </w:rPr>
          <w:t>.</w:t>
        </w:r>
      </w:ins>
    </w:p>
    <w:p w14:paraId="15606E11" w14:textId="29301A82" w:rsidR="004F71EC" w:rsidRDefault="004F71EC" w:rsidP="00313DD0">
      <w:pPr>
        <w:tabs>
          <w:tab w:val="left" w:pos="-1152"/>
          <w:tab w:val="left" w:pos="1440"/>
          <w:tab w:val="left" w:pos="1728"/>
          <w:tab w:val="left" w:pos="2178"/>
          <w:tab w:val="left" w:pos="2718"/>
          <w:tab w:val="left" w:pos="3600"/>
          <w:tab w:val="left" w:pos="4896"/>
        </w:tabs>
        <w:rPr>
          <w:rFonts w:cs="Arial"/>
        </w:rPr>
      </w:pPr>
    </w:p>
    <w:p w14:paraId="011257FC" w14:textId="2145A936" w:rsidR="004F71EC" w:rsidRDefault="004F71EC" w:rsidP="004F71EC">
      <w:pPr>
        <w:jc w:val="both"/>
        <w:rPr>
          <w:b/>
          <w:i/>
          <w:iCs/>
        </w:rPr>
      </w:pPr>
      <w:r w:rsidRPr="00CE1CC7">
        <w:rPr>
          <w:b/>
          <w:i/>
          <w:iCs/>
        </w:rPr>
        <w:t xml:space="preserve">Extracts from </w:t>
      </w:r>
      <w:r>
        <w:rPr>
          <w:b/>
          <w:i/>
          <w:iCs/>
        </w:rPr>
        <w:t>OC5</w:t>
      </w:r>
    </w:p>
    <w:p w14:paraId="08793352" w14:textId="2CB274D5" w:rsidR="004F71EC" w:rsidRDefault="004F71EC" w:rsidP="004F71EC">
      <w:pPr>
        <w:jc w:val="both"/>
        <w:rPr>
          <w:b/>
          <w:i/>
          <w:iCs/>
        </w:rPr>
      </w:pPr>
    </w:p>
    <w:p w14:paraId="5538D104" w14:textId="4D004FDB" w:rsidR="004F71EC" w:rsidRDefault="004F71EC" w:rsidP="004F71EC">
      <w:pPr>
        <w:jc w:val="both"/>
        <w:rPr>
          <w:b/>
          <w:i/>
          <w:iCs/>
        </w:rPr>
      </w:pPr>
      <w:r>
        <w:rPr>
          <w:b/>
          <w:i/>
          <w:iCs/>
        </w:rPr>
        <w:t>…………………….</w:t>
      </w:r>
    </w:p>
    <w:p w14:paraId="2004757A" w14:textId="661B98E4" w:rsidR="004F71EC" w:rsidRDefault="004F71EC" w:rsidP="004F71EC">
      <w:pPr>
        <w:jc w:val="both"/>
        <w:rPr>
          <w:b/>
          <w:i/>
          <w:iCs/>
        </w:rPr>
      </w:pPr>
    </w:p>
    <w:p w14:paraId="111BC13E" w14:textId="52BDABC6" w:rsidR="00DE7F33" w:rsidRPr="006F0683" w:rsidRDefault="00DE7F33" w:rsidP="00DE7F33">
      <w:pPr>
        <w:pStyle w:val="Level1Text"/>
        <w:rPr>
          <w:color w:val="auto"/>
        </w:rPr>
      </w:pPr>
      <w:r w:rsidRPr="006F0683">
        <w:rPr>
          <w:color w:val="auto"/>
        </w:rPr>
        <w:t>OC5.5.3.3</w:t>
      </w:r>
      <w:r w:rsidRPr="006F0683">
        <w:rPr>
          <w:color w:val="auto"/>
        </w:rPr>
        <w:tab/>
        <w:t xml:space="preserve">The </w:t>
      </w:r>
      <w:r w:rsidRPr="006F0683">
        <w:rPr>
          <w:b/>
          <w:color w:val="auto"/>
        </w:rPr>
        <w:t>User</w:t>
      </w:r>
      <w:r w:rsidRPr="006F0683">
        <w:rPr>
          <w:color w:val="auto"/>
        </w:rPr>
        <w:t xml:space="preserve"> is responsible for carrying out the test </w:t>
      </w:r>
      <w:ins w:id="415" w:author="Antony Johnson" w:date="2022-05-20T19:01:00Z">
        <w:r w:rsidR="00D549D0">
          <w:rPr>
            <w:color w:val="auto"/>
          </w:rPr>
          <w:t xml:space="preserve">on their </w:t>
        </w:r>
        <w:r w:rsidR="00D549D0" w:rsidRPr="00D549D0">
          <w:rPr>
            <w:b/>
            <w:bCs/>
            <w:color w:val="auto"/>
          </w:rPr>
          <w:t>Plant</w:t>
        </w:r>
        <w:r w:rsidR="00D549D0">
          <w:rPr>
            <w:color w:val="auto"/>
          </w:rPr>
          <w:t xml:space="preserve"> </w:t>
        </w:r>
      </w:ins>
      <w:r w:rsidRPr="006F0683">
        <w:rPr>
          <w:color w:val="auto"/>
        </w:rPr>
        <w:t xml:space="preserve">and retains the responsibility for the safety of personnel and </w:t>
      </w:r>
      <w:ins w:id="416" w:author="Antony Johnson" w:date="2022-05-20T18:56:00Z">
        <w:r w:rsidR="00B62679">
          <w:rPr>
            <w:color w:val="auto"/>
          </w:rPr>
          <w:t xml:space="preserve">their </w:t>
        </w:r>
      </w:ins>
      <w:ins w:id="417" w:author="Antony Johnson" w:date="2022-05-20T19:01:00Z">
        <w:r w:rsidR="00D549D0" w:rsidRPr="00D549D0">
          <w:rPr>
            <w:b/>
            <w:bCs/>
            <w:color w:val="auto"/>
          </w:rPr>
          <w:t>P</w:t>
        </w:r>
      </w:ins>
      <w:del w:id="418" w:author="Antony Johnson" w:date="2022-05-20T19:01:00Z">
        <w:r w:rsidRPr="00D549D0" w:rsidDel="00D549D0">
          <w:rPr>
            <w:b/>
            <w:bCs/>
            <w:color w:val="auto"/>
          </w:rPr>
          <w:delText>p</w:delText>
        </w:r>
      </w:del>
      <w:r w:rsidRPr="00D549D0">
        <w:rPr>
          <w:b/>
          <w:bCs/>
          <w:color w:val="auto"/>
        </w:rPr>
        <w:t>lant</w:t>
      </w:r>
      <w:r w:rsidRPr="006F0683">
        <w:rPr>
          <w:color w:val="auto"/>
        </w:rPr>
        <w:t xml:space="preserve"> during the test.</w:t>
      </w:r>
    </w:p>
    <w:p w14:paraId="647028E0" w14:textId="77777777" w:rsidR="00DE7F33" w:rsidRDefault="00DE7F33" w:rsidP="004F71EC">
      <w:pPr>
        <w:jc w:val="both"/>
      </w:pPr>
    </w:p>
    <w:p w14:paraId="4BC55F49" w14:textId="2EC8B262" w:rsidR="004F71EC" w:rsidRPr="00DE7F33" w:rsidRDefault="00DE7F33" w:rsidP="004F71EC">
      <w:pPr>
        <w:jc w:val="both"/>
        <w:rPr>
          <w:b/>
          <w:bCs/>
        </w:rPr>
      </w:pPr>
      <w:r w:rsidRPr="00DE7F33">
        <w:rPr>
          <w:b/>
          <w:bCs/>
        </w:rPr>
        <w:t>…………………….</w:t>
      </w:r>
    </w:p>
    <w:p w14:paraId="3575BE4D" w14:textId="77777777" w:rsidR="004F71EC" w:rsidRPr="004C4A44" w:rsidRDefault="004F71EC" w:rsidP="00313DD0">
      <w:pPr>
        <w:tabs>
          <w:tab w:val="left" w:pos="-1152"/>
          <w:tab w:val="left" w:pos="1440"/>
          <w:tab w:val="left" w:pos="1728"/>
          <w:tab w:val="left" w:pos="2178"/>
          <w:tab w:val="left" w:pos="2718"/>
          <w:tab w:val="left" w:pos="3600"/>
          <w:tab w:val="left" w:pos="4896"/>
        </w:tabs>
      </w:pPr>
    </w:p>
    <w:sectPr w:rsidR="004F71EC" w:rsidRPr="004C4A44" w:rsidSect="00313DD0">
      <w:headerReference w:type="default" r:id="rId11"/>
      <w:footerReference w:type="default" r:id="rId12"/>
      <w:type w:val="continuous"/>
      <w:pgSz w:w="11904" w:h="16836" w:code="9"/>
      <w:pgMar w:top="851" w:right="851" w:bottom="851" w:left="1418"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DBBA1" w14:textId="77777777" w:rsidR="00506394" w:rsidRDefault="00506394" w:rsidP="00313DD0">
      <w:pPr>
        <w:spacing w:line="240" w:lineRule="auto"/>
      </w:pPr>
      <w:r>
        <w:separator/>
      </w:r>
    </w:p>
  </w:endnote>
  <w:endnote w:type="continuationSeparator" w:id="0">
    <w:p w14:paraId="52F64634" w14:textId="77777777" w:rsidR="00506394" w:rsidRDefault="00506394" w:rsidP="00313DD0">
      <w:pPr>
        <w:spacing w:line="240" w:lineRule="auto"/>
      </w:pPr>
      <w:r>
        <w:continuationSeparator/>
      </w:r>
    </w:p>
  </w:endnote>
  <w:endnote w:type="continuationNotice" w:id="1">
    <w:p w14:paraId="321F5531" w14:textId="77777777" w:rsidR="00506394" w:rsidRDefault="005063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sig w:usb0="00000003" w:usb1="00000000" w:usb2="00000000" w:usb3="00000000" w:csb0="00000001" w:csb1="00000000"/>
  </w:font>
  <w:font w:name="Officina Sans Std">
    <w:altName w:val="Officina Sans Std"/>
    <w:charset w:val="00"/>
    <w:family w:val="auto"/>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01F84" w14:textId="77777777" w:rsidR="003156AC" w:rsidRDefault="003156AC" w:rsidP="008C0019">
    <w:pPr>
      <w:tabs>
        <w:tab w:val="center" w:pos="4820"/>
        <w:tab w:val="right" w:pos="9639"/>
      </w:tabs>
      <w:rPr>
        <w:del w:id="420" w:author="Antony Johnson" w:date="2022-03-18T04:19:00Z"/>
        <w:sz w:val="16"/>
        <w:szCs w:val="16"/>
      </w:rPr>
    </w:pPr>
    <w:del w:id="421" w:author="Antony Johnson" w:date="2022-03-18T04:19:00Z">
      <w:r>
        <w:rPr>
          <w:sz w:val="16"/>
          <w:szCs w:val="16"/>
        </w:rPr>
        <w:delText>Issue 5 Revision 42</w:delText>
      </w:r>
      <w:r>
        <w:rPr>
          <w:sz w:val="16"/>
          <w:szCs w:val="16"/>
        </w:rPr>
        <w:tab/>
        <w:delText>BC2</w:delText>
      </w:r>
      <w:r w:rsidRPr="004C0D15">
        <w:rPr>
          <w:sz w:val="16"/>
          <w:szCs w:val="16"/>
        </w:rPr>
        <w:tab/>
      </w:r>
      <w:r>
        <w:rPr>
          <w:sz w:val="16"/>
          <w:szCs w:val="16"/>
        </w:rPr>
        <w:delText>04 June 2020</w:delText>
      </w:r>
    </w:del>
  </w:p>
  <w:p w14:paraId="5235F414" w14:textId="77777777" w:rsidR="003156AC" w:rsidRPr="00684606" w:rsidRDefault="003156AC" w:rsidP="008C0019">
    <w:pPr>
      <w:tabs>
        <w:tab w:val="center" w:pos="4820"/>
        <w:tab w:val="right" w:pos="9639"/>
      </w:tabs>
      <w:rPr>
        <w:del w:id="422" w:author="Antony Johnson" w:date="2022-03-18T04:19:00Z"/>
      </w:rPr>
    </w:pPr>
    <w:del w:id="423" w:author="Antony Johnson" w:date="2022-03-18T04:19:00Z">
      <w:r>
        <w:rPr>
          <w:rStyle w:val="PageNumber"/>
          <w:sz w:val="16"/>
          <w:szCs w:val="16"/>
        </w:rPr>
        <w:tab/>
      </w:r>
      <w:r w:rsidRPr="004A040A">
        <w:rPr>
          <w:rStyle w:val="PageNumber"/>
          <w:sz w:val="16"/>
          <w:szCs w:val="16"/>
        </w:rPr>
        <w:fldChar w:fldCharType="begin"/>
      </w:r>
      <w:r w:rsidRPr="004A040A">
        <w:rPr>
          <w:rStyle w:val="PageNumber"/>
          <w:sz w:val="16"/>
          <w:szCs w:val="16"/>
        </w:rPr>
        <w:delInstrText xml:space="preserve"> PAGE </w:delInstrText>
      </w:r>
      <w:r w:rsidRPr="004A040A">
        <w:rPr>
          <w:rStyle w:val="PageNumber"/>
          <w:sz w:val="16"/>
          <w:szCs w:val="16"/>
        </w:rPr>
        <w:fldChar w:fldCharType="separate"/>
      </w:r>
      <w:r>
        <w:rPr>
          <w:rStyle w:val="PageNumber"/>
          <w:noProof/>
          <w:sz w:val="16"/>
          <w:szCs w:val="16"/>
        </w:rPr>
        <w:delText>15</w:delText>
      </w:r>
      <w:r w:rsidRPr="004A040A">
        <w:rPr>
          <w:rStyle w:val="PageNumber"/>
          <w:sz w:val="16"/>
          <w:szCs w:val="16"/>
        </w:rPr>
        <w:fldChar w:fldCharType="end"/>
      </w:r>
      <w:r>
        <w:rPr>
          <w:rStyle w:val="PageNumber"/>
          <w:sz w:val="16"/>
          <w:szCs w:val="16"/>
        </w:rPr>
        <w:delText xml:space="preserve"> of 35</w:delText>
      </w:r>
    </w:del>
  </w:p>
  <w:p w14:paraId="51E9966C" w14:textId="77777777" w:rsidR="00313DD0" w:rsidRDefault="00313DD0" w:rsidP="00313D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8BBB4" w14:textId="77777777" w:rsidR="00506394" w:rsidRDefault="00506394" w:rsidP="00313DD0">
      <w:pPr>
        <w:spacing w:line="240" w:lineRule="auto"/>
      </w:pPr>
      <w:r>
        <w:separator/>
      </w:r>
    </w:p>
  </w:footnote>
  <w:footnote w:type="continuationSeparator" w:id="0">
    <w:p w14:paraId="7017B24B" w14:textId="77777777" w:rsidR="00506394" w:rsidRDefault="00506394" w:rsidP="00313DD0">
      <w:pPr>
        <w:spacing w:line="240" w:lineRule="auto"/>
      </w:pPr>
      <w:r>
        <w:continuationSeparator/>
      </w:r>
    </w:p>
  </w:footnote>
  <w:footnote w:type="continuationNotice" w:id="1">
    <w:p w14:paraId="587DF54A" w14:textId="77777777" w:rsidR="00506394" w:rsidRDefault="0050639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9BC2" w14:textId="77777777" w:rsidR="003156AC" w:rsidRPr="00D20059" w:rsidRDefault="003156AC" w:rsidP="008C0019">
    <w:pPr>
      <w:pStyle w:val="Header"/>
      <w:rPr>
        <w:del w:id="419" w:author="Antony Johnson" w:date="2022-03-18T04:19:00Z"/>
      </w:rPr>
    </w:pPr>
  </w:p>
  <w:p w14:paraId="6691BD3B" w14:textId="77777777" w:rsidR="00313DD0" w:rsidRDefault="00313DD0" w:rsidP="00313D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A40CEE"/>
    <w:multiLevelType w:val="multilevel"/>
    <w:tmpl w:val="7EA6054E"/>
    <w:styleLink w:val="StyleBulletedBlack"/>
    <w:lvl w:ilvl="0">
      <w:start w:val="1"/>
      <w:numFmt w:val="bullet"/>
      <w:lvlText w:val=""/>
      <w:lvlJc w:val="left"/>
      <w:pPr>
        <w:tabs>
          <w:tab w:val="num" w:pos="720"/>
        </w:tabs>
        <w:ind w:left="360" w:hanging="360"/>
      </w:pPr>
      <w:rPr>
        <w:rFonts w:ascii="Symbol" w:hAnsi="Symbol"/>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8426267"/>
    <w:multiLevelType w:val="hybridMultilevel"/>
    <w:tmpl w:val="459C0364"/>
    <w:lvl w:ilvl="0" w:tplc="2C7C0800">
      <w:start w:val="1"/>
      <w:numFmt w:val="lowerRoman"/>
      <w:pStyle w:val="LISTITEMIndent"/>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DD1DEC"/>
    <w:multiLevelType w:val="hybridMultilevel"/>
    <w:tmpl w:val="16089BB4"/>
    <w:lvl w:ilvl="0" w:tplc="5C0CC0B0">
      <w:start w:val="1"/>
      <w:numFmt w:val="bullet"/>
      <w:pStyle w:val="ListDash3"/>
      <w:lvlText w:val="–"/>
      <w:lvlJc w:val="left"/>
      <w:pPr>
        <w:tabs>
          <w:tab w:val="num" w:pos="340"/>
        </w:tabs>
        <w:ind w:left="340" w:hanging="340"/>
      </w:pPr>
      <w:rPr>
        <w:rFonts w:ascii="Arial" w:hAnsi="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411C8"/>
    <w:multiLevelType w:val="hybridMultilevel"/>
    <w:tmpl w:val="E27E9FC4"/>
    <w:lvl w:ilvl="0" w:tplc="5378B382">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6"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39F3748"/>
    <w:multiLevelType w:val="multilevel"/>
    <w:tmpl w:val="4CFE30D6"/>
    <w:lvl w:ilvl="0">
      <w:start w:val="1"/>
      <w:numFmt w:val="decimal"/>
      <w:lvlText w:val="1.%1"/>
      <w:lvlJc w:val="left"/>
      <w:pPr>
        <w:tabs>
          <w:tab w:val="num" w:pos="360"/>
        </w:tabs>
        <w:ind w:left="360" w:hanging="360"/>
      </w:pPr>
      <w:rPr>
        <w:rFonts w:cs="Times New Roman" w:hint="default"/>
      </w:rPr>
    </w:lvl>
    <w:lvl w:ilvl="1">
      <w:start w:val="2"/>
      <w:numFmt w:val="decimal"/>
      <w:pStyle w:val="COPTitle2"/>
      <w:lvlText w:val="%1.%2"/>
      <w:lvlJc w:val="left"/>
      <w:pPr>
        <w:tabs>
          <w:tab w:val="num" w:pos="360"/>
        </w:tabs>
      </w:pPr>
      <w:rPr>
        <w:rFonts w:cs="Times New Roman" w:hint="default"/>
        <w:b w:val="0"/>
        <w:i w:val="0"/>
      </w:rPr>
    </w:lvl>
    <w:lvl w:ilvl="2">
      <w:start w:val="1"/>
      <w:numFmt w:val="decimal"/>
      <w:lvlText w:val="%1.%2.%3"/>
      <w:lvlJc w:val="left"/>
      <w:pPr>
        <w:tabs>
          <w:tab w:val="num" w:pos="720"/>
        </w:tabs>
      </w:pPr>
      <w:rPr>
        <w:rFonts w:cs="Times New Roman" w:hint="default"/>
      </w:rPr>
    </w:lvl>
    <w:lvl w:ilvl="3">
      <w:start w:val="1"/>
      <w:numFmt w:val="decimal"/>
      <w:lvlText w:val="%1.%2.%3.%4"/>
      <w:lvlJc w:val="left"/>
      <w:pPr>
        <w:tabs>
          <w:tab w:val="num" w:pos="720"/>
        </w:tabs>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0"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1"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3A7F5CF9"/>
    <w:multiLevelType w:val="hybridMultilevel"/>
    <w:tmpl w:val="0E0898F2"/>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1021FD0"/>
    <w:multiLevelType w:val="hybridMultilevel"/>
    <w:tmpl w:val="EB94339E"/>
    <w:lvl w:ilvl="0" w:tplc="3FA8840A">
      <w:start w:val="1"/>
      <w:numFmt w:val="lowerLetter"/>
      <w:lvlText w:val="(%1)"/>
      <w:lvlJc w:val="left"/>
      <w:pPr>
        <w:ind w:left="1838" w:hanging="4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4"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5"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17" w15:restartNumberingAfterBreak="0">
    <w:nsid w:val="60266FC6"/>
    <w:multiLevelType w:val="multilevel"/>
    <w:tmpl w:val="7E54FD1E"/>
    <w:lvl w:ilvl="0">
      <w:start w:val="1"/>
      <w:numFmt w:val="upperLetter"/>
      <w:pStyle w:val="ANNEXtitle"/>
      <w:suff w:val="space"/>
      <w:lvlText w:val="Annex %1"/>
      <w:lvlJc w:val="left"/>
      <w:pPr>
        <w:ind w:left="0" w:firstLine="0"/>
      </w:pPr>
    </w:lvl>
    <w:lvl w:ilvl="1">
      <w:start w:val="1"/>
      <w:numFmt w:val="decimal"/>
      <w:pStyle w:val="ANNEX-heading1"/>
      <w:lvlText w:val="%1.%2"/>
      <w:lvlJc w:val="left"/>
      <w:pPr>
        <w:tabs>
          <w:tab w:val="num" w:pos="680"/>
        </w:tabs>
        <w:ind w:left="680" w:hanging="680"/>
      </w:pPr>
    </w:lvl>
    <w:lvl w:ilvl="2">
      <w:start w:val="1"/>
      <w:numFmt w:val="decimal"/>
      <w:pStyle w:val="ANNEX-heading2"/>
      <w:lvlText w:val="%1.%2.%3"/>
      <w:lvlJc w:val="left"/>
      <w:pPr>
        <w:tabs>
          <w:tab w:val="num" w:pos="907"/>
        </w:tabs>
        <w:ind w:left="907" w:hanging="907"/>
      </w:pPr>
    </w:lvl>
    <w:lvl w:ilvl="3">
      <w:start w:val="1"/>
      <w:numFmt w:val="decimal"/>
      <w:lvlText w:val="%1.%2.%3.%4"/>
      <w:lvlJc w:val="left"/>
      <w:pPr>
        <w:tabs>
          <w:tab w:val="num" w:pos="1134"/>
        </w:tabs>
        <w:ind w:left="1134" w:hanging="1134"/>
      </w:pPr>
    </w:lvl>
    <w:lvl w:ilvl="4">
      <w:start w:val="1"/>
      <w:numFmt w:val="decimal"/>
      <w:lvlText w:val="%1.%2.%3.%4.%5"/>
      <w:lvlJc w:val="left"/>
      <w:pPr>
        <w:tabs>
          <w:tab w:val="num" w:pos="1361"/>
        </w:tabs>
        <w:ind w:left="1361" w:hanging="1361"/>
      </w:pPr>
    </w:lvl>
    <w:lvl w:ilvl="5">
      <w:start w:val="1"/>
      <w:numFmt w:val="decimal"/>
      <w:lvlText w:val="%1.%2.%3.%4.%5.%6"/>
      <w:lvlJc w:val="left"/>
      <w:pPr>
        <w:tabs>
          <w:tab w:val="num" w:pos="1588"/>
        </w:tabs>
        <w:ind w:left="1588" w:hanging="1588"/>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8"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5D85739"/>
    <w:multiLevelType w:val="hybridMultilevel"/>
    <w:tmpl w:val="31E816CE"/>
    <w:lvl w:ilvl="0" w:tplc="08090017">
      <w:start w:val="1"/>
      <w:numFmt w:val="lowerLetter"/>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BA035B4"/>
    <w:multiLevelType w:val="multilevel"/>
    <w:tmpl w:val="F928F8B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15:restartNumberingAfterBreak="0">
    <w:nsid w:val="76A86190"/>
    <w:multiLevelType w:val="multilevel"/>
    <w:tmpl w:val="B1A6CED0"/>
    <w:lvl w:ilvl="0">
      <w:start w:val="1"/>
      <w:numFmt w:val="bullet"/>
      <w:pStyle w:val="ListBullet"/>
      <w:lvlText w:val=""/>
      <w:lvlJc w:val="left"/>
      <w:pPr>
        <w:tabs>
          <w:tab w:val="num" w:pos="284"/>
        </w:tabs>
        <w:ind w:left="284" w:hanging="284"/>
      </w:pPr>
      <w:rPr>
        <w:rFonts w:ascii="Symbol" w:hAnsi="Symbol" w:hint="default"/>
        <w:b w:val="0"/>
        <w:i w:val="0"/>
        <w:color w:val="008DA8"/>
        <w:sz w:val="20"/>
      </w:rPr>
    </w:lvl>
    <w:lvl w:ilvl="1">
      <w:start w:val="1"/>
      <w:numFmt w:val="bulle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2" w15:restartNumberingAfterBreak="0">
    <w:nsid w:val="76B00A8C"/>
    <w:multiLevelType w:val="hybridMultilevel"/>
    <w:tmpl w:val="A50ADD74"/>
    <w:lvl w:ilvl="0" w:tplc="0170A10A">
      <w:start w:val="1"/>
      <w:numFmt w:val="bullet"/>
      <w:pStyle w:val="ListDash4"/>
      <w:lvlText w:val="–"/>
      <w:lvlJc w:val="left"/>
      <w:pPr>
        <w:tabs>
          <w:tab w:val="num" w:pos="1361"/>
        </w:tabs>
        <w:ind w:left="1361" w:hanging="340"/>
      </w:pPr>
      <w:rPr>
        <w:rFonts w:ascii="Arial" w:hAnsi="Arial" w:hint="default"/>
      </w:rPr>
    </w:lvl>
    <w:lvl w:ilvl="1" w:tplc="08090019" w:tentative="1">
      <w:start w:val="1"/>
      <w:numFmt w:val="bullet"/>
      <w:lvlText w:val="o"/>
      <w:lvlJc w:val="left"/>
      <w:pPr>
        <w:tabs>
          <w:tab w:val="num" w:pos="2461"/>
        </w:tabs>
        <w:ind w:left="2461" w:hanging="360"/>
      </w:pPr>
      <w:rPr>
        <w:rFonts w:ascii="Courier New" w:hAnsi="Courier New" w:cs="Courier New" w:hint="default"/>
      </w:rPr>
    </w:lvl>
    <w:lvl w:ilvl="2" w:tplc="0809001B" w:tentative="1">
      <w:start w:val="1"/>
      <w:numFmt w:val="bullet"/>
      <w:lvlText w:val=""/>
      <w:lvlJc w:val="left"/>
      <w:pPr>
        <w:tabs>
          <w:tab w:val="num" w:pos="3181"/>
        </w:tabs>
        <w:ind w:left="3181" w:hanging="360"/>
      </w:pPr>
      <w:rPr>
        <w:rFonts w:ascii="Wingdings" w:hAnsi="Wingdings" w:hint="default"/>
      </w:rPr>
    </w:lvl>
    <w:lvl w:ilvl="3" w:tplc="0809000F" w:tentative="1">
      <w:start w:val="1"/>
      <w:numFmt w:val="bullet"/>
      <w:lvlText w:val=""/>
      <w:lvlJc w:val="left"/>
      <w:pPr>
        <w:tabs>
          <w:tab w:val="num" w:pos="3901"/>
        </w:tabs>
        <w:ind w:left="3901" w:hanging="360"/>
      </w:pPr>
      <w:rPr>
        <w:rFonts w:ascii="Symbol" w:hAnsi="Symbol" w:hint="default"/>
      </w:rPr>
    </w:lvl>
    <w:lvl w:ilvl="4" w:tplc="08090019" w:tentative="1">
      <w:start w:val="1"/>
      <w:numFmt w:val="bullet"/>
      <w:lvlText w:val="o"/>
      <w:lvlJc w:val="left"/>
      <w:pPr>
        <w:tabs>
          <w:tab w:val="num" w:pos="4621"/>
        </w:tabs>
        <w:ind w:left="4621" w:hanging="360"/>
      </w:pPr>
      <w:rPr>
        <w:rFonts w:ascii="Courier New" w:hAnsi="Courier New" w:cs="Courier New" w:hint="default"/>
      </w:rPr>
    </w:lvl>
    <w:lvl w:ilvl="5" w:tplc="0809001B" w:tentative="1">
      <w:start w:val="1"/>
      <w:numFmt w:val="bullet"/>
      <w:lvlText w:val=""/>
      <w:lvlJc w:val="left"/>
      <w:pPr>
        <w:tabs>
          <w:tab w:val="num" w:pos="5341"/>
        </w:tabs>
        <w:ind w:left="5341" w:hanging="360"/>
      </w:pPr>
      <w:rPr>
        <w:rFonts w:ascii="Wingdings" w:hAnsi="Wingdings" w:hint="default"/>
      </w:rPr>
    </w:lvl>
    <w:lvl w:ilvl="6" w:tplc="0809000F" w:tentative="1">
      <w:start w:val="1"/>
      <w:numFmt w:val="bullet"/>
      <w:lvlText w:val=""/>
      <w:lvlJc w:val="left"/>
      <w:pPr>
        <w:tabs>
          <w:tab w:val="num" w:pos="6061"/>
        </w:tabs>
        <w:ind w:left="6061" w:hanging="360"/>
      </w:pPr>
      <w:rPr>
        <w:rFonts w:ascii="Symbol" w:hAnsi="Symbol" w:hint="default"/>
      </w:rPr>
    </w:lvl>
    <w:lvl w:ilvl="7" w:tplc="08090019" w:tentative="1">
      <w:start w:val="1"/>
      <w:numFmt w:val="bullet"/>
      <w:lvlText w:val="o"/>
      <w:lvlJc w:val="left"/>
      <w:pPr>
        <w:tabs>
          <w:tab w:val="num" w:pos="6781"/>
        </w:tabs>
        <w:ind w:left="6781" w:hanging="360"/>
      </w:pPr>
      <w:rPr>
        <w:rFonts w:ascii="Courier New" w:hAnsi="Courier New" w:cs="Courier New" w:hint="default"/>
      </w:rPr>
    </w:lvl>
    <w:lvl w:ilvl="8" w:tplc="0809001B" w:tentative="1">
      <w:start w:val="1"/>
      <w:numFmt w:val="bullet"/>
      <w:lvlText w:val=""/>
      <w:lvlJc w:val="left"/>
      <w:pPr>
        <w:tabs>
          <w:tab w:val="num" w:pos="7501"/>
        </w:tabs>
        <w:ind w:left="7501" w:hanging="360"/>
      </w:pPr>
      <w:rPr>
        <w:rFonts w:ascii="Wingdings" w:hAnsi="Wingdings" w:hint="default"/>
      </w:r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1135"/>
        </w:tabs>
        <w:ind w:left="1135" w:hanging="709"/>
      </w:pPr>
    </w:lvl>
  </w:abstractNum>
  <w:num w:numId="1">
    <w:abstractNumId w:val="11"/>
  </w:num>
  <w:num w:numId="2">
    <w:abstractNumId w:val="2"/>
  </w:num>
  <w:num w:numId="3">
    <w:abstractNumId w:val="18"/>
  </w:num>
  <w:num w:numId="4">
    <w:abstractNumId w:val="21"/>
  </w:num>
  <w:num w:numId="5">
    <w:abstractNumId w:val="10"/>
  </w:num>
  <w:num w:numId="6">
    <w:abstractNumId w:val="23"/>
    <w:lvlOverride w:ilvl="0">
      <w:startOverride w:val="1"/>
    </w:lvlOverride>
  </w:num>
  <w:num w:numId="7">
    <w:abstractNumId w:val="5"/>
  </w:num>
  <w:num w:numId="8">
    <w:abstractNumId w:val="22"/>
  </w:num>
  <w:num w:numId="9">
    <w:abstractNumId w:val="4"/>
  </w:num>
  <w:num w:numId="10">
    <w:abstractNumId w:val="17"/>
  </w:num>
  <w:num w:numId="11">
    <w:abstractNumId w:val="16"/>
  </w:num>
  <w:num w:numId="12">
    <w:abstractNumId w:val="3"/>
  </w:num>
  <w:num w:numId="13">
    <w:abstractNumId w:val="9"/>
  </w:num>
  <w:num w:numId="14">
    <w:abstractNumId w:val="19"/>
  </w:num>
  <w:num w:numId="15">
    <w:abstractNumId w:val="20"/>
  </w:num>
  <w:num w:numId="16">
    <w:abstractNumId w:val="1"/>
  </w:num>
  <w:num w:numId="17">
    <w:abstractNumId w:val="0"/>
  </w:num>
  <w:num w:numId="18">
    <w:abstractNumId w:val="6"/>
  </w:num>
  <w:num w:numId="19">
    <w:abstractNumId w:val="8"/>
  </w:num>
  <w:num w:numId="20">
    <w:abstractNumId w:val="15"/>
  </w:num>
  <w:num w:numId="21">
    <w:abstractNumId w:val="7"/>
  </w:num>
  <w:num w:numId="22">
    <w:abstractNumId w:val="14"/>
  </w:num>
  <w:num w:numId="23">
    <w:abstractNumId w:val="12"/>
  </w:num>
  <w:num w:numId="24">
    <w:abstractNumId w:val="13"/>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ke Kay">
    <w15:presenceInfo w15:providerId="None" w15:userId="Mike Kay"/>
  </w15:person>
  <w15:person w15:author="Antony Johnson">
    <w15:presenceInfo w15:providerId="None" w15:userId="Antony Johnson"/>
  </w15:person>
  <w15:person w15:author="Vincent, Graeme">
    <w15:presenceInfo w15:providerId="AD" w15:userId="S::Graeme.Vincent@spenergynetworks.co.uk::62ddcf1c-ec39-4ac9-9842-4c526c7fcb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CBA"/>
    <w:rsid w:val="00001B41"/>
    <w:rsid w:val="00002C9F"/>
    <w:rsid w:val="00002D48"/>
    <w:rsid w:val="00003AF0"/>
    <w:rsid w:val="00004C85"/>
    <w:rsid w:val="00005F42"/>
    <w:rsid w:val="00010C53"/>
    <w:rsid w:val="00010F17"/>
    <w:rsid w:val="0001113B"/>
    <w:rsid w:val="00013C7B"/>
    <w:rsid w:val="000145D2"/>
    <w:rsid w:val="00015E34"/>
    <w:rsid w:val="00021808"/>
    <w:rsid w:val="00021A21"/>
    <w:rsid w:val="000234A2"/>
    <w:rsid w:val="0002490E"/>
    <w:rsid w:val="000258EA"/>
    <w:rsid w:val="00026A71"/>
    <w:rsid w:val="0002740E"/>
    <w:rsid w:val="00031553"/>
    <w:rsid w:val="000316C3"/>
    <w:rsid w:val="00033517"/>
    <w:rsid w:val="0003570A"/>
    <w:rsid w:val="00037157"/>
    <w:rsid w:val="0004013F"/>
    <w:rsid w:val="000414BE"/>
    <w:rsid w:val="00041AAA"/>
    <w:rsid w:val="000451FD"/>
    <w:rsid w:val="00045808"/>
    <w:rsid w:val="000459FE"/>
    <w:rsid w:val="00051D86"/>
    <w:rsid w:val="00053268"/>
    <w:rsid w:val="00053D19"/>
    <w:rsid w:val="00055421"/>
    <w:rsid w:val="00055C58"/>
    <w:rsid w:val="000563F0"/>
    <w:rsid w:val="00056B79"/>
    <w:rsid w:val="000571A9"/>
    <w:rsid w:val="0005745F"/>
    <w:rsid w:val="00057859"/>
    <w:rsid w:val="00057996"/>
    <w:rsid w:val="000605CE"/>
    <w:rsid w:val="0006123E"/>
    <w:rsid w:val="00063513"/>
    <w:rsid w:val="00063EF2"/>
    <w:rsid w:val="000644E5"/>
    <w:rsid w:val="000662EF"/>
    <w:rsid w:val="0006774A"/>
    <w:rsid w:val="000708C6"/>
    <w:rsid w:val="0007254A"/>
    <w:rsid w:val="00072EF9"/>
    <w:rsid w:val="00073D33"/>
    <w:rsid w:val="0007443D"/>
    <w:rsid w:val="00074490"/>
    <w:rsid w:val="0007460B"/>
    <w:rsid w:val="0007463D"/>
    <w:rsid w:val="00074FCE"/>
    <w:rsid w:val="000801A6"/>
    <w:rsid w:val="000864CC"/>
    <w:rsid w:val="00087BE8"/>
    <w:rsid w:val="00093E2B"/>
    <w:rsid w:val="000941A7"/>
    <w:rsid w:val="000944CD"/>
    <w:rsid w:val="00095443"/>
    <w:rsid w:val="00095913"/>
    <w:rsid w:val="0009606D"/>
    <w:rsid w:val="000969D5"/>
    <w:rsid w:val="0009773E"/>
    <w:rsid w:val="000A0051"/>
    <w:rsid w:val="000A2889"/>
    <w:rsid w:val="000A331C"/>
    <w:rsid w:val="000A4099"/>
    <w:rsid w:val="000A4E1A"/>
    <w:rsid w:val="000A571C"/>
    <w:rsid w:val="000A5745"/>
    <w:rsid w:val="000A767F"/>
    <w:rsid w:val="000A7E75"/>
    <w:rsid w:val="000B0BFB"/>
    <w:rsid w:val="000B1D88"/>
    <w:rsid w:val="000B2448"/>
    <w:rsid w:val="000B4D28"/>
    <w:rsid w:val="000B6BCA"/>
    <w:rsid w:val="000C0301"/>
    <w:rsid w:val="000C092B"/>
    <w:rsid w:val="000C13FF"/>
    <w:rsid w:val="000C299A"/>
    <w:rsid w:val="000C2DDA"/>
    <w:rsid w:val="000C5088"/>
    <w:rsid w:val="000C6D62"/>
    <w:rsid w:val="000C6F08"/>
    <w:rsid w:val="000D0E0F"/>
    <w:rsid w:val="000D2667"/>
    <w:rsid w:val="000D77DD"/>
    <w:rsid w:val="000E0D7B"/>
    <w:rsid w:val="000E12B4"/>
    <w:rsid w:val="000E2E39"/>
    <w:rsid w:val="000E3B3C"/>
    <w:rsid w:val="000E74FE"/>
    <w:rsid w:val="000F0856"/>
    <w:rsid w:val="000F1B52"/>
    <w:rsid w:val="000F2688"/>
    <w:rsid w:val="000F2D8B"/>
    <w:rsid w:val="000F2F0B"/>
    <w:rsid w:val="000F3056"/>
    <w:rsid w:val="000F4734"/>
    <w:rsid w:val="000F545B"/>
    <w:rsid w:val="000F6ED1"/>
    <w:rsid w:val="000F6F89"/>
    <w:rsid w:val="001006A6"/>
    <w:rsid w:val="001020BB"/>
    <w:rsid w:val="00106B3A"/>
    <w:rsid w:val="00106BBB"/>
    <w:rsid w:val="001107DD"/>
    <w:rsid w:val="00110FF4"/>
    <w:rsid w:val="0011120B"/>
    <w:rsid w:val="001122DC"/>
    <w:rsid w:val="001128D2"/>
    <w:rsid w:val="00113F82"/>
    <w:rsid w:val="00115923"/>
    <w:rsid w:val="0011603A"/>
    <w:rsid w:val="00117141"/>
    <w:rsid w:val="00121388"/>
    <w:rsid w:val="0012163A"/>
    <w:rsid w:val="00123F88"/>
    <w:rsid w:val="00125F73"/>
    <w:rsid w:val="00127D58"/>
    <w:rsid w:val="001324E3"/>
    <w:rsid w:val="00132C79"/>
    <w:rsid w:val="001347FA"/>
    <w:rsid w:val="00134917"/>
    <w:rsid w:val="001352A2"/>
    <w:rsid w:val="001366F0"/>
    <w:rsid w:val="00136B82"/>
    <w:rsid w:val="00141294"/>
    <w:rsid w:val="00143B4D"/>
    <w:rsid w:val="00143D19"/>
    <w:rsid w:val="001467FC"/>
    <w:rsid w:val="00146ECE"/>
    <w:rsid w:val="0014724F"/>
    <w:rsid w:val="00150595"/>
    <w:rsid w:val="00150853"/>
    <w:rsid w:val="00150899"/>
    <w:rsid w:val="001538B4"/>
    <w:rsid w:val="001550DB"/>
    <w:rsid w:val="00156570"/>
    <w:rsid w:val="001568B7"/>
    <w:rsid w:val="0015775C"/>
    <w:rsid w:val="00160983"/>
    <w:rsid w:val="001614FA"/>
    <w:rsid w:val="0016161B"/>
    <w:rsid w:val="00161A25"/>
    <w:rsid w:val="00164580"/>
    <w:rsid w:val="001654D2"/>
    <w:rsid w:val="00166BAA"/>
    <w:rsid w:val="001714D1"/>
    <w:rsid w:val="00171991"/>
    <w:rsid w:val="00171E72"/>
    <w:rsid w:val="00173B67"/>
    <w:rsid w:val="00175C4C"/>
    <w:rsid w:val="00177387"/>
    <w:rsid w:val="001806B1"/>
    <w:rsid w:val="00181ED8"/>
    <w:rsid w:val="00182B75"/>
    <w:rsid w:val="00183039"/>
    <w:rsid w:val="00184254"/>
    <w:rsid w:val="001843C3"/>
    <w:rsid w:val="00187D84"/>
    <w:rsid w:val="00191C30"/>
    <w:rsid w:val="00193834"/>
    <w:rsid w:val="0019387B"/>
    <w:rsid w:val="001944B1"/>
    <w:rsid w:val="00196DA1"/>
    <w:rsid w:val="00197B53"/>
    <w:rsid w:val="001A31D9"/>
    <w:rsid w:val="001A506D"/>
    <w:rsid w:val="001A59A4"/>
    <w:rsid w:val="001A6FB6"/>
    <w:rsid w:val="001A7292"/>
    <w:rsid w:val="001A72A9"/>
    <w:rsid w:val="001B3318"/>
    <w:rsid w:val="001B3C84"/>
    <w:rsid w:val="001C07FB"/>
    <w:rsid w:val="001C39EF"/>
    <w:rsid w:val="001C4218"/>
    <w:rsid w:val="001D0981"/>
    <w:rsid w:val="001D2466"/>
    <w:rsid w:val="001D25BA"/>
    <w:rsid w:val="001D30D0"/>
    <w:rsid w:val="001D5515"/>
    <w:rsid w:val="001D5630"/>
    <w:rsid w:val="001D57E9"/>
    <w:rsid w:val="001E081B"/>
    <w:rsid w:val="001E0981"/>
    <w:rsid w:val="001E0A0E"/>
    <w:rsid w:val="001E2AB8"/>
    <w:rsid w:val="001E46EB"/>
    <w:rsid w:val="001E4B69"/>
    <w:rsid w:val="001E5944"/>
    <w:rsid w:val="001E755D"/>
    <w:rsid w:val="001E7A58"/>
    <w:rsid w:val="001F3282"/>
    <w:rsid w:val="001F4C5C"/>
    <w:rsid w:val="001F4DB9"/>
    <w:rsid w:val="001F54FD"/>
    <w:rsid w:val="001F7511"/>
    <w:rsid w:val="00202A19"/>
    <w:rsid w:val="002031F7"/>
    <w:rsid w:val="002057A0"/>
    <w:rsid w:val="00206739"/>
    <w:rsid w:val="002067D3"/>
    <w:rsid w:val="00211061"/>
    <w:rsid w:val="002119F8"/>
    <w:rsid w:val="00213082"/>
    <w:rsid w:val="0021423F"/>
    <w:rsid w:val="00214ACC"/>
    <w:rsid w:val="00216E02"/>
    <w:rsid w:val="00216EA0"/>
    <w:rsid w:val="0022017F"/>
    <w:rsid w:val="002219BB"/>
    <w:rsid w:val="00221CFA"/>
    <w:rsid w:val="0022241C"/>
    <w:rsid w:val="00224EB6"/>
    <w:rsid w:val="00225729"/>
    <w:rsid w:val="00226083"/>
    <w:rsid w:val="0023589E"/>
    <w:rsid w:val="00236960"/>
    <w:rsid w:val="0023697D"/>
    <w:rsid w:val="00236D11"/>
    <w:rsid w:val="00242038"/>
    <w:rsid w:val="0024412A"/>
    <w:rsid w:val="0024600B"/>
    <w:rsid w:val="00246BF0"/>
    <w:rsid w:val="002526D4"/>
    <w:rsid w:val="002536F8"/>
    <w:rsid w:val="00256227"/>
    <w:rsid w:val="00256786"/>
    <w:rsid w:val="0025688E"/>
    <w:rsid w:val="0026064C"/>
    <w:rsid w:val="00260CFC"/>
    <w:rsid w:val="002622D2"/>
    <w:rsid w:val="00262C94"/>
    <w:rsid w:val="00266008"/>
    <w:rsid w:val="0026740A"/>
    <w:rsid w:val="002709FB"/>
    <w:rsid w:val="002719DD"/>
    <w:rsid w:val="00273732"/>
    <w:rsid w:val="00274078"/>
    <w:rsid w:val="00274914"/>
    <w:rsid w:val="00283E88"/>
    <w:rsid w:val="00284524"/>
    <w:rsid w:val="00284E34"/>
    <w:rsid w:val="00285599"/>
    <w:rsid w:val="00285A3E"/>
    <w:rsid w:val="0028760E"/>
    <w:rsid w:val="00287C16"/>
    <w:rsid w:val="00291366"/>
    <w:rsid w:val="0029233D"/>
    <w:rsid w:val="002929E2"/>
    <w:rsid w:val="002939FA"/>
    <w:rsid w:val="0029509D"/>
    <w:rsid w:val="002A041F"/>
    <w:rsid w:val="002A04EE"/>
    <w:rsid w:val="002A266D"/>
    <w:rsid w:val="002A379D"/>
    <w:rsid w:val="002A3E6D"/>
    <w:rsid w:val="002A461F"/>
    <w:rsid w:val="002A4B21"/>
    <w:rsid w:val="002A4E24"/>
    <w:rsid w:val="002A63EA"/>
    <w:rsid w:val="002A71FB"/>
    <w:rsid w:val="002B00C6"/>
    <w:rsid w:val="002B21D8"/>
    <w:rsid w:val="002B2B41"/>
    <w:rsid w:val="002B2BE6"/>
    <w:rsid w:val="002B3C5C"/>
    <w:rsid w:val="002B4EA0"/>
    <w:rsid w:val="002B5B31"/>
    <w:rsid w:val="002B749A"/>
    <w:rsid w:val="002C0F15"/>
    <w:rsid w:val="002C12EC"/>
    <w:rsid w:val="002C1A92"/>
    <w:rsid w:val="002C2169"/>
    <w:rsid w:val="002C4A7D"/>
    <w:rsid w:val="002D0FAD"/>
    <w:rsid w:val="002D141B"/>
    <w:rsid w:val="002D150F"/>
    <w:rsid w:val="002D3F03"/>
    <w:rsid w:val="002D527F"/>
    <w:rsid w:val="002D618B"/>
    <w:rsid w:val="002D65C8"/>
    <w:rsid w:val="002E0A8E"/>
    <w:rsid w:val="002E1B44"/>
    <w:rsid w:val="002E2219"/>
    <w:rsid w:val="002E3E26"/>
    <w:rsid w:val="002E4D66"/>
    <w:rsid w:val="002E5035"/>
    <w:rsid w:val="002F12E9"/>
    <w:rsid w:val="002F523E"/>
    <w:rsid w:val="0030041B"/>
    <w:rsid w:val="0030089C"/>
    <w:rsid w:val="00301AD7"/>
    <w:rsid w:val="003037C4"/>
    <w:rsid w:val="00304EF6"/>
    <w:rsid w:val="00305DEA"/>
    <w:rsid w:val="00307713"/>
    <w:rsid w:val="00307C57"/>
    <w:rsid w:val="003105F7"/>
    <w:rsid w:val="0031153E"/>
    <w:rsid w:val="003118C0"/>
    <w:rsid w:val="00311EA2"/>
    <w:rsid w:val="00312768"/>
    <w:rsid w:val="00313DD0"/>
    <w:rsid w:val="00313EF3"/>
    <w:rsid w:val="0031432B"/>
    <w:rsid w:val="003153DB"/>
    <w:rsid w:val="003156AC"/>
    <w:rsid w:val="00320481"/>
    <w:rsid w:val="003223C8"/>
    <w:rsid w:val="00323535"/>
    <w:rsid w:val="003253CE"/>
    <w:rsid w:val="00325D4C"/>
    <w:rsid w:val="00326363"/>
    <w:rsid w:val="00330DAD"/>
    <w:rsid w:val="0033262A"/>
    <w:rsid w:val="003331BB"/>
    <w:rsid w:val="0033442D"/>
    <w:rsid w:val="0033571C"/>
    <w:rsid w:val="00336C9D"/>
    <w:rsid w:val="003374F6"/>
    <w:rsid w:val="0033750F"/>
    <w:rsid w:val="00337A98"/>
    <w:rsid w:val="003424D6"/>
    <w:rsid w:val="00342F9A"/>
    <w:rsid w:val="00343C60"/>
    <w:rsid w:val="00344EC5"/>
    <w:rsid w:val="00347353"/>
    <w:rsid w:val="00350CF2"/>
    <w:rsid w:val="0035107F"/>
    <w:rsid w:val="00353983"/>
    <w:rsid w:val="0035525C"/>
    <w:rsid w:val="003552D0"/>
    <w:rsid w:val="00357EDC"/>
    <w:rsid w:val="00360C0F"/>
    <w:rsid w:val="00360CFE"/>
    <w:rsid w:val="00360E1B"/>
    <w:rsid w:val="00360E2C"/>
    <w:rsid w:val="003647AA"/>
    <w:rsid w:val="00364DD6"/>
    <w:rsid w:val="003657A1"/>
    <w:rsid w:val="00365C74"/>
    <w:rsid w:val="00366D60"/>
    <w:rsid w:val="00367933"/>
    <w:rsid w:val="00367B48"/>
    <w:rsid w:val="00367CEE"/>
    <w:rsid w:val="003700F6"/>
    <w:rsid w:val="00370B39"/>
    <w:rsid w:val="00372E62"/>
    <w:rsid w:val="00373189"/>
    <w:rsid w:val="0037469C"/>
    <w:rsid w:val="003759BE"/>
    <w:rsid w:val="003763FE"/>
    <w:rsid w:val="00376AEB"/>
    <w:rsid w:val="00376B93"/>
    <w:rsid w:val="003819A6"/>
    <w:rsid w:val="0038233E"/>
    <w:rsid w:val="00383C2B"/>
    <w:rsid w:val="00386AAB"/>
    <w:rsid w:val="00387341"/>
    <w:rsid w:val="003911CD"/>
    <w:rsid w:val="00391686"/>
    <w:rsid w:val="00392983"/>
    <w:rsid w:val="00392CB4"/>
    <w:rsid w:val="00393971"/>
    <w:rsid w:val="0039476E"/>
    <w:rsid w:val="003949CF"/>
    <w:rsid w:val="00395980"/>
    <w:rsid w:val="0039642C"/>
    <w:rsid w:val="00397B04"/>
    <w:rsid w:val="003A08D0"/>
    <w:rsid w:val="003A2BEE"/>
    <w:rsid w:val="003A483B"/>
    <w:rsid w:val="003A5147"/>
    <w:rsid w:val="003A5153"/>
    <w:rsid w:val="003A53FA"/>
    <w:rsid w:val="003A6640"/>
    <w:rsid w:val="003A70FE"/>
    <w:rsid w:val="003A72E4"/>
    <w:rsid w:val="003A7533"/>
    <w:rsid w:val="003A77FA"/>
    <w:rsid w:val="003A7F35"/>
    <w:rsid w:val="003B15B8"/>
    <w:rsid w:val="003B3400"/>
    <w:rsid w:val="003B5916"/>
    <w:rsid w:val="003C071D"/>
    <w:rsid w:val="003C1350"/>
    <w:rsid w:val="003C1458"/>
    <w:rsid w:val="003C24DB"/>
    <w:rsid w:val="003C2983"/>
    <w:rsid w:val="003C3F10"/>
    <w:rsid w:val="003C60A3"/>
    <w:rsid w:val="003C65F4"/>
    <w:rsid w:val="003C6DB7"/>
    <w:rsid w:val="003C7C34"/>
    <w:rsid w:val="003D2921"/>
    <w:rsid w:val="003D39C0"/>
    <w:rsid w:val="003D3AD2"/>
    <w:rsid w:val="003D3B30"/>
    <w:rsid w:val="003D3E53"/>
    <w:rsid w:val="003D4F05"/>
    <w:rsid w:val="003D4F67"/>
    <w:rsid w:val="003D612D"/>
    <w:rsid w:val="003D7625"/>
    <w:rsid w:val="003E23FE"/>
    <w:rsid w:val="003E27FB"/>
    <w:rsid w:val="003E549C"/>
    <w:rsid w:val="003E5BA6"/>
    <w:rsid w:val="003E65A8"/>
    <w:rsid w:val="003E7781"/>
    <w:rsid w:val="003F125C"/>
    <w:rsid w:val="003F4199"/>
    <w:rsid w:val="003F5590"/>
    <w:rsid w:val="003F5C8D"/>
    <w:rsid w:val="003F75FF"/>
    <w:rsid w:val="003F7D91"/>
    <w:rsid w:val="003F7E88"/>
    <w:rsid w:val="004015C6"/>
    <w:rsid w:val="004030C8"/>
    <w:rsid w:val="004033EC"/>
    <w:rsid w:val="004047C8"/>
    <w:rsid w:val="004050C0"/>
    <w:rsid w:val="0040554F"/>
    <w:rsid w:val="00407BAC"/>
    <w:rsid w:val="004118D7"/>
    <w:rsid w:val="00414530"/>
    <w:rsid w:val="004146EF"/>
    <w:rsid w:val="004171F4"/>
    <w:rsid w:val="0042015E"/>
    <w:rsid w:val="004204B2"/>
    <w:rsid w:val="00421954"/>
    <w:rsid w:val="004219AB"/>
    <w:rsid w:val="004232CD"/>
    <w:rsid w:val="004238CB"/>
    <w:rsid w:val="004269D5"/>
    <w:rsid w:val="00427491"/>
    <w:rsid w:val="0043002B"/>
    <w:rsid w:val="004301C4"/>
    <w:rsid w:val="00433D4E"/>
    <w:rsid w:val="00436D94"/>
    <w:rsid w:val="00440A3E"/>
    <w:rsid w:val="00441857"/>
    <w:rsid w:val="004420F7"/>
    <w:rsid w:val="004432FA"/>
    <w:rsid w:val="00443337"/>
    <w:rsid w:val="00443C25"/>
    <w:rsid w:val="00444EED"/>
    <w:rsid w:val="004466E1"/>
    <w:rsid w:val="00447982"/>
    <w:rsid w:val="004503F2"/>
    <w:rsid w:val="0045064D"/>
    <w:rsid w:val="004507D8"/>
    <w:rsid w:val="00453393"/>
    <w:rsid w:val="00453446"/>
    <w:rsid w:val="00455400"/>
    <w:rsid w:val="0045657B"/>
    <w:rsid w:val="00461AAE"/>
    <w:rsid w:val="00463EC6"/>
    <w:rsid w:val="00463F18"/>
    <w:rsid w:val="00464C1D"/>
    <w:rsid w:val="00464E3E"/>
    <w:rsid w:val="00467462"/>
    <w:rsid w:val="004675FD"/>
    <w:rsid w:val="00471810"/>
    <w:rsid w:val="00471B5E"/>
    <w:rsid w:val="00472B44"/>
    <w:rsid w:val="004731B3"/>
    <w:rsid w:val="00473529"/>
    <w:rsid w:val="00475225"/>
    <w:rsid w:val="00475745"/>
    <w:rsid w:val="0047596F"/>
    <w:rsid w:val="004761CC"/>
    <w:rsid w:val="0047628A"/>
    <w:rsid w:val="00476839"/>
    <w:rsid w:val="00476EA0"/>
    <w:rsid w:val="00477864"/>
    <w:rsid w:val="00481A1A"/>
    <w:rsid w:val="0048363E"/>
    <w:rsid w:val="00483E2E"/>
    <w:rsid w:val="00485E4A"/>
    <w:rsid w:val="00487450"/>
    <w:rsid w:val="00490452"/>
    <w:rsid w:val="0049237B"/>
    <w:rsid w:val="0049250F"/>
    <w:rsid w:val="004932B7"/>
    <w:rsid w:val="0049475C"/>
    <w:rsid w:val="00495F1E"/>
    <w:rsid w:val="00496CA1"/>
    <w:rsid w:val="004978A3"/>
    <w:rsid w:val="004A1E49"/>
    <w:rsid w:val="004A29D5"/>
    <w:rsid w:val="004A2A55"/>
    <w:rsid w:val="004A379D"/>
    <w:rsid w:val="004A46D9"/>
    <w:rsid w:val="004A48C6"/>
    <w:rsid w:val="004A4E41"/>
    <w:rsid w:val="004A5B4B"/>
    <w:rsid w:val="004A6DB5"/>
    <w:rsid w:val="004A76DE"/>
    <w:rsid w:val="004B13D7"/>
    <w:rsid w:val="004B3D71"/>
    <w:rsid w:val="004B4693"/>
    <w:rsid w:val="004B71A8"/>
    <w:rsid w:val="004B731B"/>
    <w:rsid w:val="004B733F"/>
    <w:rsid w:val="004B7C5C"/>
    <w:rsid w:val="004C04E6"/>
    <w:rsid w:val="004C1311"/>
    <w:rsid w:val="004C3DE3"/>
    <w:rsid w:val="004C4A44"/>
    <w:rsid w:val="004C5B59"/>
    <w:rsid w:val="004C5D35"/>
    <w:rsid w:val="004C62AF"/>
    <w:rsid w:val="004C6716"/>
    <w:rsid w:val="004C6E51"/>
    <w:rsid w:val="004D0259"/>
    <w:rsid w:val="004D0877"/>
    <w:rsid w:val="004D3239"/>
    <w:rsid w:val="004D4F4C"/>
    <w:rsid w:val="004D4FA9"/>
    <w:rsid w:val="004D5FE6"/>
    <w:rsid w:val="004D6F29"/>
    <w:rsid w:val="004E02B2"/>
    <w:rsid w:val="004E0FCE"/>
    <w:rsid w:val="004E1456"/>
    <w:rsid w:val="004E41E6"/>
    <w:rsid w:val="004F1200"/>
    <w:rsid w:val="004F2B5E"/>
    <w:rsid w:val="004F2C97"/>
    <w:rsid w:val="004F3026"/>
    <w:rsid w:val="004F3943"/>
    <w:rsid w:val="004F3E93"/>
    <w:rsid w:val="004F6027"/>
    <w:rsid w:val="004F71EC"/>
    <w:rsid w:val="004F7A8D"/>
    <w:rsid w:val="004F7D19"/>
    <w:rsid w:val="00500925"/>
    <w:rsid w:val="00500F47"/>
    <w:rsid w:val="00501DC3"/>
    <w:rsid w:val="0050264E"/>
    <w:rsid w:val="00503027"/>
    <w:rsid w:val="005042F0"/>
    <w:rsid w:val="005046E9"/>
    <w:rsid w:val="0050557A"/>
    <w:rsid w:val="00506394"/>
    <w:rsid w:val="0050672E"/>
    <w:rsid w:val="00512A3A"/>
    <w:rsid w:val="00514750"/>
    <w:rsid w:val="005161DB"/>
    <w:rsid w:val="005163E1"/>
    <w:rsid w:val="00517823"/>
    <w:rsid w:val="0051790F"/>
    <w:rsid w:val="00520E1E"/>
    <w:rsid w:val="0052313E"/>
    <w:rsid w:val="00523585"/>
    <w:rsid w:val="00524534"/>
    <w:rsid w:val="00526A9C"/>
    <w:rsid w:val="00527011"/>
    <w:rsid w:val="00527A35"/>
    <w:rsid w:val="0053003F"/>
    <w:rsid w:val="005301AD"/>
    <w:rsid w:val="00533269"/>
    <w:rsid w:val="005337DA"/>
    <w:rsid w:val="0053453C"/>
    <w:rsid w:val="00534C56"/>
    <w:rsid w:val="00535C82"/>
    <w:rsid w:val="00535FDD"/>
    <w:rsid w:val="00541B89"/>
    <w:rsid w:val="0054413F"/>
    <w:rsid w:val="00544EDE"/>
    <w:rsid w:val="005450B5"/>
    <w:rsid w:val="005469D1"/>
    <w:rsid w:val="005504D9"/>
    <w:rsid w:val="00550B1E"/>
    <w:rsid w:val="00551316"/>
    <w:rsid w:val="00551534"/>
    <w:rsid w:val="00551EED"/>
    <w:rsid w:val="005524ED"/>
    <w:rsid w:val="005540A1"/>
    <w:rsid w:val="00554997"/>
    <w:rsid w:val="00556371"/>
    <w:rsid w:val="00560A4E"/>
    <w:rsid w:val="00560EE8"/>
    <w:rsid w:val="00561AFE"/>
    <w:rsid w:val="00561FC9"/>
    <w:rsid w:val="005628E5"/>
    <w:rsid w:val="00562CE9"/>
    <w:rsid w:val="00563E4B"/>
    <w:rsid w:val="00565E72"/>
    <w:rsid w:val="00575A78"/>
    <w:rsid w:val="00576C8A"/>
    <w:rsid w:val="00580D9D"/>
    <w:rsid w:val="00583773"/>
    <w:rsid w:val="00583DE5"/>
    <w:rsid w:val="005864B9"/>
    <w:rsid w:val="0058702A"/>
    <w:rsid w:val="005901A7"/>
    <w:rsid w:val="0059064A"/>
    <w:rsid w:val="0059195C"/>
    <w:rsid w:val="005932BA"/>
    <w:rsid w:val="005932F2"/>
    <w:rsid w:val="00595D83"/>
    <w:rsid w:val="005967E9"/>
    <w:rsid w:val="00597772"/>
    <w:rsid w:val="005A10DB"/>
    <w:rsid w:val="005A1F6F"/>
    <w:rsid w:val="005A226D"/>
    <w:rsid w:val="005A3F15"/>
    <w:rsid w:val="005A44B4"/>
    <w:rsid w:val="005B180F"/>
    <w:rsid w:val="005B270C"/>
    <w:rsid w:val="005B2F28"/>
    <w:rsid w:val="005B3A0E"/>
    <w:rsid w:val="005B3D18"/>
    <w:rsid w:val="005B6581"/>
    <w:rsid w:val="005B7173"/>
    <w:rsid w:val="005B72E6"/>
    <w:rsid w:val="005B742B"/>
    <w:rsid w:val="005B7907"/>
    <w:rsid w:val="005C07BB"/>
    <w:rsid w:val="005C1108"/>
    <w:rsid w:val="005C25CC"/>
    <w:rsid w:val="005C292F"/>
    <w:rsid w:val="005C2D4F"/>
    <w:rsid w:val="005C3E3F"/>
    <w:rsid w:val="005C3F71"/>
    <w:rsid w:val="005C59D2"/>
    <w:rsid w:val="005D1715"/>
    <w:rsid w:val="005D311D"/>
    <w:rsid w:val="005D4425"/>
    <w:rsid w:val="005D4BFE"/>
    <w:rsid w:val="005D5A8D"/>
    <w:rsid w:val="005D5BE8"/>
    <w:rsid w:val="005E01D1"/>
    <w:rsid w:val="005E1AE1"/>
    <w:rsid w:val="005E1B82"/>
    <w:rsid w:val="005E2CBC"/>
    <w:rsid w:val="005E4D75"/>
    <w:rsid w:val="005E6288"/>
    <w:rsid w:val="005F0EDC"/>
    <w:rsid w:val="005F1205"/>
    <w:rsid w:val="005F248C"/>
    <w:rsid w:val="005F4000"/>
    <w:rsid w:val="005F5BDD"/>
    <w:rsid w:val="00601594"/>
    <w:rsid w:val="006019D9"/>
    <w:rsid w:val="006020CF"/>
    <w:rsid w:val="00602368"/>
    <w:rsid w:val="00603286"/>
    <w:rsid w:val="0060377F"/>
    <w:rsid w:val="006038AA"/>
    <w:rsid w:val="00612102"/>
    <w:rsid w:val="006129BA"/>
    <w:rsid w:val="00613C5E"/>
    <w:rsid w:val="00614FE4"/>
    <w:rsid w:val="006151E2"/>
    <w:rsid w:val="006167D0"/>
    <w:rsid w:val="00622BCE"/>
    <w:rsid w:val="00623175"/>
    <w:rsid w:val="006233EC"/>
    <w:rsid w:val="0062402F"/>
    <w:rsid w:val="0062565F"/>
    <w:rsid w:val="00631AAB"/>
    <w:rsid w:val="00632D7D"/>
    <w:rsid w:val="00633BBF"/>
    <w:rsid w:val="00635264"/>
    <w:rsid w:val="0063580A"/>
    <w:rsid w:val="00635D7A"/>
    <w:rsid w:val="00637367"/>
    <w:rsid w:val="006403AA"/>
    <w:rsid w:val="006409AA"/>
    <w:rsid w:val="00641B06"/>
    <w:rsid w:val="006426A6"/>
    <w:rsid w:val="00642859"/>
    <w:rsid w:val="0064559B"/>
    <w:rsid w:val="006472C0"/>
    <w:rsid w:val="00650175"/>
    <w:rsid w:val="006507B4"/>
    <w:rsid w:val="006517CE"/>
    <w:rsid w:val="00654A9D"/>
    <w:rsid w:val="0065586D"/>
    <w:rsid w:val="00657549"/>
    <w:rsid w:val="00662534"/>
    <w:rsid w:val="00664D02"/>
    <w:rsid w:val="00665C0D"/>
    <w:rsid w:val="0066632F"/>
    <w:rsid w:val="00666470"/>
    <w:rsid w:val="00667FE4"/>
    <w:rsid w:val="00670F7E"/>
    <w:rsid w:val="00671729"/>
    <w:rsid w:val="0067181D"/>
    <w:rsid w:val="006736E4"/>
    <w:rsid w:val="00674DD4"/>
    <w:rsid w:val="00675EF3"/>
    <w:rsid w:val="00680FCC"/>
    <w:rsid w:val="00681775"/>
    <w:rsid w:val="00681B8F"/>
    <w:rsid w:val="00683363"/>
    <w:rsid w:val="00684943"/>
    <w:rsid w:val="00685155"/>
    <w:rsid w:val="00686449"/>
    <w:rsid w:val="00687C4B"/>
    <w:rsid w:val="0069068E"/>
    <w:rsid w:val="00690E6A"/>
    <w:rsid w:val="00691367"/>
    <w:rsid w:val="00691B4A"/>
    <w:rsid w:val="00693C7B"/>
    <w:rsid w:val="00693FF3"/>
    <w:rsid w:val="00695C41"/>
    <w:rsid w:val="00695E63"/>
    <w:rsid w:val="0069711D"/>
    <w:rsid w:val="006A305F"/>
    <w:rsid w:val="006A36A3"/>
    <w:rsid w:val="006A3DA9"/>
    <w:rsid w:val="006A57C2"/>
    <w:rsid w:val="006A5B94"/>
    <w:rsid w:val="006A7AA7"/>
    <w:rsid w:val="006A7FFC"/>
    <w:rsid w:val="006B00B5"/>
    <w:rsid w:val="006B0F5C"/>
    <w:rsid w:val="006B12CC"/>
    <w:rsid w:val="006B1322"/>
    <w:rsid w:val="006B2EBA"/>
    <w:rsid w:val="006B33E8"/>
    <w:rsid w:val="006B3956"/>
    <w:rsid w:val="006B3EB6"/>
    <w:rsid w:val="006B43A4"/>
    <w:rsid w:val="006B6B78"/>
    <w:rsid w:val="006B6DF6"/>
    <w:rsid w:val="006B7A89"/>
    <w:rsid w:val="006C0A37"/>
    <w:rsid w:val="006C0D78"/>
    <w:rsid w:val="006C1FFC"/>
    <w:rsid w:val="006C2820"/>
    <w:rsid w:val="006C53B5"/>
    <w:rsid w:val="006C58EF"/>
    <w:rsid w:val="006C658D"/>
    <w:rsid w:val="006D051C"/>
    <w:rsid w:val="006D0E8A"/>
    <w:rsid w:val="006D1A9A"/>
    <w:rsid w:val="006D249D"/>
    <w:rsid w:val="006D3246"/>
    <w:rsid w:val="006D41ED"/>
    <w:rsid w:val="006D5A6A"/>
    <w:rsid w:val="006D5C92"/>
    <w:rsid w:val="006D72D7"/>
    <w:rsid w:val="006D7462"/>
    <w:rsid w:val="006D774D"/>
    <w:rsid w:val="006E3EF2"/>
    <w:rsid w:val="006E46EF"/>
    <w:rsid w:val="006E63E2"/>
    <w:rsid w:val="006F1031"/>
    <w:rsid w:val="006F23BB"/>
    <w:rsid w:val="006F316B"/>
    <w:rsid w:val="006F4B40"/>
    <w:rsid w:val="006F53C2"/>
    <w:rsid w:val="006F6589"/>
    <w:rsid w:val="0070054C"/>
    <w:rsid w:val="007017B2"/>
    <w:rsid w:val="00701C53"/>
    <w:rsid w:val="00701F83"/>
    <w:rsid w:val="00702578"/>
    <w:rsid w:val="00702A19"/>
    <w:rsid w:val="00702B82"/>
    <w:rsid w:val="007048E6"/>
    <w:rsid w:val="007054F4"/>
    <w:rsid w:val="00705D56"/>
    <w:rsid w:val="00705D5B"/>
    <w:rsid w:val="007064C3"/>
    <w:rsid w:val="00707652"/>
    <w:rsid w:val="0071555A"/>
    <w:rsid w:val="0071608E"/>
    <w:rsid w:val="00716B74"/>
    <w:rsid w:val="00720054"/>
    <w:rsid w:val="0072047E"/>
    <w:rsid w:val="0072194A"/>
    <w:rsid w:val="0072419E"/>
    <w:rsid w:val="007312EB"/>
    <w:rsid w:val="00732AFC"/>
    <w:rsid w:val="00734C2D"/>
    <w:rsid w:val="00735807"/>
    <w:rsid w:val="007371EE"/>
    <w:rsid w:val="007375CB"/>
    <w:rsid w:val="00742D11"/>
    <w:rsid w:val="0074425C"/>
    <w:rsid w:val="00744A0E"/>
    <w:rsid w:val="007453DD"/>
    <w:rsid w:val="0074675F"/>
    <w:rsid w:val="0075175A"/>
    <w:rsid w:val="0075219B"/>
    <w:rsid w:val="0075244F"/>
    <w:rsid w:val="00752A62"/>
    <w:rsid w:val="00753001"/>
    <w:rsid w:val="00753E42"/>
    <w:rsid w:val="00754AC0"/>
    <w:rsid w:val="00754BEC"/>
    <w:rsid w:val="00756341"/>
    <w:rsid w:val="00757394"/>
    <w:rsid w:val="00757E98"/>
    <w:rsid w:val="00762A70"/>
    <w:rsid w:val="007663B2"/>
    <w:rsid w:val="00766C8B"/>
    <w:rsid w:val="007672C3"/>
    <w:rsid w:val="00767F82"/>
    <w:rsid w:val="0077017C"/>
    <w:rsid w:val="0077048D"/>
    <w:rsid w:val="00772BFA"/>
    <w:rsid w:val="00773745"/>
    <w:rsid w:val="0077452F"/>
    <w:rsid w:val="00775122"/>
    <w:rsid w:val="00775B11"/>
    <w:rsid w:val="0077654C"/>
    <w:rsid w:val="00776762"/>
    <w:rsid w:val="007775FB"/>
    <w:rsid w:val="007829E8"/>
    <w:rsid w:val="00783AA7"/>
    <w:rsid w:val="00785C41"/>
    <w:rsid w:val="00786291"/>
    <w:rsid w:val="00786CEC"/>
    <w:rsid w:val="007929A2"/>
    <w:rsid w:val="00792D3B"/>
    <w:rsid w:val="00794708"/>
    <w:rsid w:val="00796343"/>
    <w:rsid w:val="007A4498"/>
    <w:rsid w:val="007A6ED6"/>
    <w:rsid w:val="007B0ACA"/>
    <w:rsid w:val="007B1028"/>
    <w:rsid w:val="007B1621"/>
    <w:rsid w:val="007B5611"/>
    <w:rsid w:val="007B657F"/>
    <w:rsid w:val="007C2029"/>
    <w:rsid w:val="007C2C65"/>
    <w:rsid w:val="007C2D59"/>
    <w:rsid w:val="007C34F9"/>
    <w:rsid w:val="007C4016"/>
    <w:rsid w:val="007C54BE"/>
    <w:rsid w:val="007C66AA"/>
    <w:rsid w:val="007C6F03"/>
    <w:rsid w:val="007C6F81"/>
    <w:rsid w:val="007D2537"/>
    <w:rsid w:val="007D4634"/>
    <w:rsid w:val="007D5946"/>
    <w:rsid w:val="007D6AC5"/>
    <w:rsid w:val="007E087A"/>
    <w:rsid w:val="007E1DCC"/>
    <w:rsid w:val="007E4DAE"/>
    <w:rsid w:val="007E7E59"/>
    <w:rsid w:val="007F0335"/>
    <w:rsid w:val="007F0828"/>
    <w:rsid w:val="007F14AB"/>
    <w:rsid w:val="007F3262"/>
    <w:rsid w:val="007F3418"/>
    <w:rsid w:val="007F369A"/>
    <w:rsid w:val="007F36A1"/>
    <w:rsid w:val="007F5AA9"/>
    <w:rsid w:val="007F72C5"/>
    <w:rsid w:val="007F7B91"/>
    <w:rsid w:val="0080267E"/>
    <w:rsid w:val="00802876"/>
    <w:rsid w:val="00803C52"/>
    <w:rsid w:val="00806251"/>
    <w:rsid w:val="00806C0D"/>
    <w:rsid w:val="00807794"/>
    <w:rsid w:val="00807A61"/>
    <w:rsid w:val="00810B15"/>
    <w:rsid w:val="00811402"/>
    <w:rsid w:val="00811E66"/>
    <w:rsid w:val="00812C7C"/>
    <w:rsid w:val="008135A7"/>
    <w:rsid w:val="0081401F"/>
    <w:rsid w:val="008140A1"/>
    <w:rsid w:val="0081655C"/>
    <w:rsid w:val="00816E27"/>
    <w:rsid w:val="00817E5A"/>
    <w:rsid w:val="00827B07"/>
    <w:rsid w:val="00831330"/>
    <w:rsid w:val="00831555"/>
    <w:rsid w:val="008318DE"/>
    <w:rsid w:val="00834969"/>
    <w:rsid w:val="0083641C"/>
    <w:rsid w:val="00836645"/>
    <w:rsid w:val="00836ED2"/>
    <w:rsid w:val="0084059C"/>
    <w:rsid w:val="008447B9"/>
    <w:rsid w:val="00846927"/>
    <w:rsid w:val="00846E8B"/>
    <w:rsid w:val="00852D7B"/>
    <w:rsid w:val="008562ED"/>
    <w:rsid w:val="008603FB"/>
    <w:rsid w:val="00860954"/>
    <w:rsid w:val="00860CFC"/>
    <w:rsid w:val="00861168"/>
    <w:rsid w:val="00862452"/>
    <w:rsid w:val="00866395"/>
    <w:rsid w:val="00866593"/>
    <w:rsid w:val="00866F35"/>
    <w:rsid w:val="00867B54"/>
    <w:rsid w:val="008707E3"/>
    <w:rsid w:val="00871563"/>
    <w:rsid w:val="008717FB"/>
    <w:rsid w:val="00871AB5"/>
    <w:rsid w:val="008740AD"/>
    <w:rsid w:val="00876749"/>
    <w:rsid w:val="00877DA0"/>
    <w:rsid w:val="00882EA6"/>
    <w:rsid w:val="0088421B"/>
    <w:rsid w:val="0088446C"/>
    <w:rsid w:val="00884BD6"/>
    <w:rsid w:val="00885476"/>
    <w:rsid w:val="0088600B"/>
    <w:rsid w:val="0088601D"/>
    <w:rsid w:val="008925B3"/>
    <w:rsid w:val="00892BC6"/>
    <w:rsid w:val="008946AC"/>
    <w:rsid w:val="008A06EA"/>
    <w:rsid w:val="008A323A"/>
    <w:rsid w:val="008A3C2F"/>
    <w:rsid w:val="008A42B3"/>
    <w:rsid w:val="008A49E5"/>
    <w:rsid w:val="008A4B09"/>
    <w:rsid w:val="008A5392"/>
    <w:rsid w:val="008B0B69"/>
    <w:rsid w:val="008B2D5F"/>
    <w:rsid w:val="008B4182"/>
    <w:rsid w:val="008B5145"/>
    <w:rsid w:val="008B733D"/>
    <w:rsid w:val="008B7BE2"/>
    <w:rsid w:val="008B7FF7"/>
    <w:rsid w:val="008C0019"/>
    <w:rsid w:val="008C0472"/>
    <w:rsid w:val="008C1138"/>
    <w:rsid w:val="008C16D6"/>
    <w:rsid w:val="008C25DB"/>
    <w:rsid w:val="008C2D46"/>
    <w:rsid w:val="008C382C"/>
    <w:rsid w:val="008C4FB9"/>
    <w:rsid w:val="008C55A3"/>
    <w:rsid w:val="008C63ED"/>
    <w:rsid w:val="008C743F"/>
    <w:rsid w:val="008D0090"/>
    <w:rsid w:val="008D0733"/>
    <w:rsid w:val="008D23B1"/>
    <w:rsid w:val="008D2787"/>
    <w:rsid w:val="008D330E"/>
    <w:rsid w:val="008D36CB"/>
    <w:rsid w:val="008D3BE4"/>
    <w:rsid w:val="008D426A"/>
    <w:rsid w:val="008D4400"/>
    <w:rsid w:val="008D4869"/>
    <w:rsid w:val="008D4B00"/>
    <w:rsid w:val="008D624F"/>
    <w:rsid w:val="008D72B7"/>
    <w:rsid w:val="008D7AAD"/>
    <w:rsid w:val="008D7D3A"/>
    <w:rsid w:val="008D7D77"/>
    <w:rsid w:val="008E1E7C"/>
    <w:rsid w:val="008E374E"/>
    <w:rsid w:val="008E4A90"/>
    <w:rsid w:val="008E5CCD"/>
    <w:rsid w:val="008F037B"/>
    <w:rsid w:val="008F0850"/>
    <w:rsid w:val="008F2834"/>
    <w:rsid w:val="008F4DD3"/>
    <w:rsid w:val="008F53FE"/>
    <w:rsid w:val="008F5776"/>
    <w:rsid w:val="008F75CF"/>
    <w:rsid w:val="008F7F0D"/>
    <w:rsid w:val="009001D1"/>
    <w:rsid w:val="0090060B"/>
    <w:rsid w:val="00901085"/>
    <w:rsid w:val="00901159"/>
    <w:rsid w:val="00901EA2"/>
    <w:rsid w:val="00902C94"/>
    <w:rsid w:val="009037BF"/>
    <w:rsid w:val="00903A9A"/>
    <w:rsid w:val="00903AB8"/>
    <w:rsid w:val="00904552"/>
    <w:rsid w:val="00906062"/>
    <w:rsid w:val="00906F05"/>
    <w:rsid w:val="009077EE"/>
    <w:rsid w:val="00907C48"/>
    <w:rsid w:val="009125D0"/>
    <w:rsid w:val="00913E1A"/>
    <w:rsid w:val="00917175"/>
    <w:rsid w:val="0092046C"/>
    <w:rsid w:val="009216A7"/>
    <w:rsid w:val="00924E2F"/>
    <w:rsid w:val="00925B09"/>
    <w:rsid w:val="0092728F"/>
    <w:rsid w:val="009272B8"/>
    <w:rsid w:val="00931868"/>
    <w:rsid w:val="009352B5"/>
    <w:rsid w:val="009352FD"/>
    <w:rsid w:val="0093535C"/>
    <w:rsid w:val="00936ADD"/>
    <w:rsid w:val="00936B11"/>
    <w:rsid w:val="00940113"/>
    <w:rsid w:val="00943569"/>
    <w:rsid w:val="00945206"/>
    <w:rsid w:val="00946D88"/>
    <w:rsid w:val="009502C1"/>
    <w:rsid w:val="00952824"/>
    <w:rsid w:val="00953916"/>
    <w:rsid w:val="00956048"/>
    <w:rsid w:val="00957E85"/>
    <w:rsid w:val="009603C9"/>
    <w:rsid w:val="009606A7"/>
    <w:rsid w:val="009607E4"/>
    <w:rsid w:val="00960928"/>
    <w:rsid w:val="00960C98"/>
    <w:rsid w:val="00961800"/>
    <w:rsid w:val="0096287C"/>
    <w:rsid w:val="00963144"/>
    <w:rsid w:val="00963A25"/>
    <w:rsid w:val="00964414"/>
    <w:rsid w:val="009655A3"/>
    <w:rsid w:val="009662A7"/>
    <w:rsid w:val="009700F4"/>
    <w:rsid w:val="00971909"/>
    <w:rsid w:val="00971F17"/>
    <w:rsid w:val="00972576"/>
    <w:rsid w:val="00975061"/>
    <w:rsid w:val="00977B92"/>
    <w:rsid w:val="00977DAD"/>
    <w:rsid w:val="00980701"/>
    <w:rsid w:val="009812F8"/>
    <w:rsid w:val="009816CC"/>
    <w:rsid w:val="00981D73"/>
    <w:rsid w:val="0098268D"/>
    <w:rsid w:val="00982A1B"/>
    <w:rsid w:val="00986040"/>
    <w:rsid w:val="009923E1"/>
    <w:rsid w:val="00996CBA"/>
    <w:rsid w:val="009A1C85"/>
    <w:rsid w:val="009A245B"/>
    <w:rsid w:val="009A2F6D"/>
    <w:rsid w:val="009A4650"/>
    <w:rsid w:val="009A6FCB"/>
    <w:rsid w:val="009B23D4"/>
    <w:rsid w:val="009B42D1"/>
    <w:rsid w:val="009B4BC5"/>
    <w:rsid w:val="009B5C6C"/>
    <w:rsid w:val="009B7C41"/>
    <w:rsid w:val="009C1E27"/>
    <w:rsid w:val="009C36ED"/>
    <w:rsid w:val="009C611F"/>
    <w:rsid w:val="009C770D"/>
    <w:rsid w:val="009C7D2B"/>
    <w:rsid w:val="009D0128"/>
    <w:rsid w:val="009D0501"/>
    <w:rsid w:val="009D19FC"/>
    <w:rsid w:val="009D1C16"/>
    <w:rsid w:val="009D36DE"/>
    <w:rsid w:val="009D4142"/>
    <w:rsid w:val="009D44C9"/>
    <w:rsid w:val="009D577E"/>
    <w:rsid w:val="009D59E9"/>
    <w:rsid w:val="009D5BA4"/>
    <w:rsid w:val="009D6349"/>
    <w:rsid w:val="009D70EB"/>
    <w:rsid w:val="009E026E"/>
    <w:rsid w:val="009E20C3"/>
    <w:rsid w:val="009E393A"/>
    <w:rsid w:val="009E3D45"/>
    <w:rsid w:val="009E49EA"/>
    <w:rsid w:val="009E5A45"/>
    <w:rsid w:val="009E63B6"/>
    <w:rsid w:val="009F1FB5"/>
    <w:rsid w:val="009F3B20"/>
    <w:rsid w:val="009F6EBA"/>
    <w:rsid w:val="009F7E68"/>
    <w:rsid w:val="00A00BAF"/>
    <w:rsid w:val="00A0202B"/>
    <w:rsid w:val="00A02541"/>
    <w:rsid w:val="00A0359A"/>
    <w:rsid w:val="00A05C2C"/>
    <w:rsid w:val="00A05EDE"/>
    <w:rsid w:val="00A067B6"/>
    <w:rsid w:val="00A06F58"/>
    <w:rsid w:val="00A10A8C"/>
    <w:rsid w:val="00A10D25"/>
    <w:rsid w:val="00A1133F"/>
    <w:rsid w:val="00A125D3"/>
    <w:rsid w:val="00A14604"/>
    <w:rsid w:val="00A15119"/>
    <w:rsid w:val="00A1792C"/>
    <w:rsid w:val="00A209AC"/>
    <w:rsid w:val="00A2395D"/>
    <w:rsid w:val="00A24345"/>
    <w:rsid w:val="00A24EA1"/>
    <w:rsid w:val="00A26C32"/>
    <w:rsid w:val="00A27327"/>
    <w:rsid w:val="00A27B99"/>
    <w:rsid w:val="00A30DD5"/>
    <w:rsid w:val="00A33CCD"/>
    <w:rsid w:val="00A34434"/>
    <w:rsid w:val="00A34BB6"/>
    <w:rsid w:val="00A35834"/>
    <w:rsid w:val="00A3590F"/>
    <w:rsid w:val="00A35D36"/>
    <w:rsid w:val="00A36FAC"/>
    <w:rsid w:val="00A4074B"/>
    <w:rsid w:val="00A411CB"/>
    <w:rsid w:val="00A42ACE"/>
    <w:rsid w:val="00A43BE3"/>
    <w:rsid w:val="00A4404A"/>
    <w:rsid w:val="00A44EB6"/>
    <w:rsid w:val="00A455FD"/>
    <w:rsid w:val="00A46623"/>
    <w:rsid w:val="00A4791F"/>
    <w:rsid w:val="00A47C0E"/>
    <w:rsid w:val="00A47E48"/>
    <w:rsid w:val="00A51E21"/>
    <w:rsid w:val="00A520ED"/>
    <w:rsid w:val="00A528F7"/>
    <w:rsid w:val="00A546E6"/>
    <w:rsid w:val="00A54992"/>
    <w:rsid w:val="00A579DE"/>
    <w:rsid w:val="00A57F7E"/>
    <w:rsid w:val="00A61CD3"/>
    <w:rsid w:val="00A626D8"/>
    <w:rsid w:val="00A62B61"/>
    <w:rsid w:val="00A67533"/>
    <w:rsid w:val="00A70937"/>
    <w:rsid w:val="00A70BCA"/>
    <w:rsid w:val="00A72DCD"/>
    <w:rsid w:val="00A73D4B"/>
    <w:rsid w:val="00A74119"/>
    <w:rsid w:val="00A80767"/>
    <w:rsid w:val="00A807C7"/>
    <w:rsid w:val="00A81745"/>
    <w:rsid w:val="00A842F9"/>
    <w:rsid w:val="00A84667"/>
    <w:rsid w:val="00A84ED6"/>
    <w:rsid w:val="00A87B39"/>
    <w:rsid w:val="00A9023D"/>
    <w:rsid w:val="00A9174A"/>
    <w:rsid w:val="00A925C0"/>
    <w:rsid w:val="00A95BF5"/>
    <w:rsid w:val="00A967CA"/>
    <w:rsid w:val="00A96C72"/>
    <w:rsid w:val="00A97A96"/>
    <w:rsid w:val="00AA0F83"/>
    <w:rsid w:val="00AA1AA5"/>
    <w:rsid w:val="00AA284A"/>
    <w:rsid w:val="00AA32B2"/>
    <w:rsid w:val="00AB0000"/>
    <w:rsid w:val="00AB002A"/>
    <w:rsid w:val="00AB18B2"/>
    <w:rsid w:val="00AB1AC8"/>
    <w:rsid w:val="00AB2236"/>
    <w:rsid w:val="00AB5B77"/>
    <w:rsid w:val="00AB5F76"/>
    <w:rsid w:val="00AB6623"/>
    <w:rsid w:val="00AB6AAF"/>
    <w:rsid w:val="00AB7F18"/>
    <w:rsid w:val="00AC0BA8"/>
    <w:rsid w:val="00AC3CE8"/>
    <w:rsid w:val="00AC64EC"/>
    <w:rsid w:val="00AC692A"/>
    <w:rsid w:val="00AC71B0"/>
    <w:rsid w:val="00AD26AC"/>
    <w:rsid w:val="00AD3B1C"/>
    <w:rsid w:val="00AD66B4"/>
    <w:rsid w:val="00AD7431"/>
    <w:rsid w:val="00AD74B0"/>
    <w:rsid w:val="00AE0057"/>
    <w:rsid w:val="00AE0C8A"/>
    <w:rsid w:val="00AE1E29"/>
    <w:rsid w:val="00AE33E7"/>
    <w:rsid w:val="00AE425D"/>
    <w:rsid w:val="00AE6E3D"/>
    <w:rsid w:val="00AE740D"/>
    <w:rsid w:val="00AE79E4"/>
    <w:rsid w:val="00AF13AE"/>
    <w:rsid w:val="00AF1C1A"/>
    <w:rsid w:val="00AF5ECB"/>
    <w:rsid w:val="00AF7B22"/>
    <w:rsid w:val="00B01799"/>
    <w:rsid w:val="00B01A9A"/>
    <w:rsid w:val="00B030DE"/>
    <w:rsid w:val="00B03DFD"/>
    <w:rsid w:val="00B079F4"/>
    <w:rsid w:val="00B10A7F"/>
    <w:rsid w:val="00B116B5"/>
    <w:rsid w:val="00B1318C"/>
    <w:rsid w:val="00B13D54"/>
    <w:rsid w:val="00B13D56"/>
    <w:rsid w:val="00B15485"/>
    <w:rsid w:val="00B15C1A"/>
    <w:rsid w:val="00B16A32"/>
    <w:rsid w:val="00B16B14"/>
    <w:rsid w:val="00B21718"/>
    <w:rsid w:val="00B23CFB"/>
    <w:rsid w:val="00B24AA1"/>
    <w:rsid w:val="00B2502E"/>
    <w:rsid w:val="00B30F45"/>
    <w:rsid w:val="00B32EAC"/>
    <w:rsid w:val="00B330DF"/>
    <w:rsid w:val="00B33477"/>
    <w:rsid w:val="00B3452A"/>
    <w:rsid w:val="00B346EF"/>
    <w:rsid w:val="00B3607B"/>
    <w:rsid w:val="00B36665"/>
    <w:rsid w:val="00B36AB0"/>
    <w:rsid w:val="00B37B9F"/>
    <w:rsid w:val="00B43FD6"/>
    <w:rsid w:val="00B4533D"/>
    <w:rsid w:val="00B461E8"/>
    <w:rsid w:val="00B463C8"/>
    <w:rsid w:val="00B47697"/>
    <w:rsid w:val="00B50955"/>
    <w:rsid w:val="00B50DDF"/>
    <w:rsid w:val="00B55206"/>
    <w:rsid w:val="00B623CD"/>
    <w:rsid w:val="00B62679"/>
    <w:rsid w:val="00B62FB5"/>
    <w:rsid w:val="00B6578C"/>
    <w:rsid w:val="00B65D80"/>
    <w:rsid w:val="00B6712F"/>
    <w:rsid w:val="00B73064"/>
    <w:rsid w:val="00B74389"/>
    <w:rsid w:val="00B743FD"/>
    <w:rsid w:val="00B7604F"/>
    <w:rsid w:val="00B76E53"/>
    <w:rsid w:val="00B77204"/>
    <w:rsid w:val="00B802DF"/>
    <w:rsid w:val="00B80D6F"/>
    <w:rsid w:val="00B812D4"/>
    <w:rsid w:val="00B82B2F"/>
    <w:rsid w:val="00B8315C"/>
    <w:rsid w:val="00B83995"/>
    <w:rsid w:val="00B85EAD"/>
    <w:rsid w:val="00B874BF"/>
    <w:rsid w:val="00B90345"/>
    <w:rsid w:val="00B90A2A"/>
    <w:rsid w:val="00B92341"/>
    <w:rsid w:val="00B941BA"/>
    <w:rsid w:val="00B9578B"/>
    <w:rsid w:val="00B978FC"/>
    <w:rsid w:val="00B97ACF"/>
    <w:rsid w:val="00BA0A09"/>
    <w:rsid w:val="00BA327B"/>
    <w:rsid w:val="00BA447B"/>
    <w:rsid w:val="00BA4857"/>
    <w:rsid w:val="00BA51C5"/>
    <w:rsid w:val="00BB0505"/>
    <w:rsid w:val="00BB2BCD"/>
    <w:rsid w:val="00BB53B5"/>
    <w:rsid w:val="00BB5657"/>
    <w:rsid w:val="00BB5A26"/>
    <w:rsid w:val="00BB5D3B"/>
    <w:rsid w:val="00BC1812"/>
    <w:rsid w:val="00BC245C"/>
    <w:rsid w:val="00BC282C"/>
    <w:rsid w:val="00BC4CB6"/>
    <w:rsid w:val="00BC4F2A"/>
    <w:rsid w:val="00BC674F"/>
    <w:rsid w:val="00BC752B"/>
    <w:rsid w:val="00BD1074"/>
    <w:rsid w:val="00BD2355"/>
    <w:rsid w:val="00BD2A7A"/>
    <w:rsid w:val="00BD3007"/>
    <w:rsid w:val="00BD6406"/>
    <w:rsid w:val="00BD651E"/>
    <w:rsid w:val="00BD7B08"/>
    <w:rsid w:val="00BE0AA2"/>
    <w:rsid w:val="00BE3C18"/>
    <w:rsid w:val="00BE7730"/>
    <w:rsid w:val="00BF06BF"/>
    <w:rsid w:val="00BF140D"/>
    <w:rsid w:val="00BF2ACD"/>
    <w:rsid w:val="00BF2DB9"/>
    <w:rsid w:val="00BF441F"/>
    <w:rsid w:val="00BF51D6"/>
    <w:rsid w:val="00BF706A"/>
    <w:rsid w:val="00BF7CD4"/>
    <w:rsid w:val="00C001C0"/>
    <w:rsid w:val="00C05FCE"/>
    <w:rsid w:val="00C0652D"/>
    <w:rsid w:val="00C0655C"/>
    <w:rsid w:val="00C0669C"/>
    <w:rsid w:val="00C07792"/>
    <w:rsid w:val="00C079D2"/>
    <w:rsid w:val="00C11435"/>
    <w:rsid w:val="00C11C9F"/>
    <w:rsid w:val="00C12450"/>
    <w:rsid w:val="00C14E35"/>
    <w:rsid w:val="00C159EC"/>
    <w:rsid w:val="00C165DF"/>
    <w:rsid w:val="00C173B6"/>
    <w:rsid w:val="00C20259"/>
    <w:rsid w:val="00C21AB0"/>
    <w:rsid w:val="00C21F25"/>
    <w:rsid w:val="00C22050"/>
    <w:rsid w:val="00C25893"/>
    <w:rsid w:val="00C27E9A"/>
    <w:rsid w:val="00C30589"/>
    <w:rsid w:val="00C30AC0"/>
    <w:rsid w:val="00C3151A"/>
    <w:rsid w:val="00C31BC1"/>
    <w:rsid w:val="00C3344D"/>
    <w:rsid w:val="00C35182"/>
    <w:rsid w:val="00C3772A"/>
    <w:rsid w:val="00C417E9"/>
    <w:rsid w:val="00C4375F"/>
    <w:rsid w:val="00C445AB"/>
    <w:rsid w:val="00C44B36"/>
    <w:rsid w:val="00C460D7"/>
    <w:rsid w:val="00C465CE"/>
    <w:rsid w:val="00C501EC"/>
    <w:rsid w:val="00C512EB"/>
    <w:rsid w:val="00C55331"/>
    <w:rsid w:val="00C56901"/>
    <w:rsid w:val="00C569A4"/>
    <w:rsid w:val="00C57024"/>
    <w:rsid w:val="00C5709E"/>
    <w:rsid w:val="00C572B2"/>
    <w:rsid w:val="00C5786E"/>
    <w:rsid w:val="00C6059A"/>
    <w:rsid w:val="00C60EBE"/>
    <w:rsid w:val="00C62C26"/>
    <w:rsid w:val="00C62C6F"/>
    <w:rsid w:val="00C6577C"/>
    <w:rsid w:val="00C669B7"/>
    <w:rsid w:val="00C66A15"/>
    <w:rsid w:val="00C71E08"/>
    <w:rsid w:val="00C729B9"/>
    <w:rsid w:val="00C75EEF"/>
    <w:rsid w:val="00C76140"/>
    <w:rsid w:val="00C769B5"/>
    <w:rsid w:val="00C76D81"/>
    <w:rsid w:val="00C8038E"/>
    <w:rsid w:val="00C8135B"/>
    <w:rsid w:val="00C824AC"/>
    <w:rsid w:val="00C83FE3"/>
    <w:rsid w:val="00C84DAD"/>
    <w:rsid w:val="00C87D46"/>
    <w:rsid w:val="00C87D4C"/>
    <w:rsid w:val="00C902F3"/>
    <w:rsid w:val="00C90DD9"/>
    <w:rsid w:val="00C90F72"/>
    <w:rsid w:val="00C92F90"/>
    <w:rsid w:val="00C940BE"/>
    <w:rsid w:val="00C95759"/>
    <w:rsid w:val="00C97DD2"/>
    <w:rsid w:val="00C97F83"/>
    <w:rsid w:val="00CA10D5"/>
    <w:rsid w:val="00CA1D42"/>
    <w:rsid w:val="00CA1D67"/>
    <w:rsid w:val="00CA26FF"/>
    <w:rsid w:val="00CA312A"/>
    <w:rsid w:val="00CB0857"/>
    <w:rsid w:val="00CB25A5"/>
    <w:rsid w:val="00CB29F7"/>
    <w:rsid w:val="00CB57FE"/>
    <w:rsid w:val="00CB6295"/>
    <w:rsid w:val="00CB64D8"/>
    <w:rsid w:val="00CB6B5B"/>
    <w:rsid w:val="00CB6F7B"/>
    <w:rsid w:val="00CB73CB"/>
    <w:rsid w:val="00CC1E5B"/>
    <w:rsid w:val="00CC2496"/>
    <w:rsid w:val="00CC5469"/>
    <w:rsid w:val="00CC5ABB"/>
    <w:rsid w:val="00CC5CEE"/>
    <w:rsid w:val="00CC7768"/>
    <w:rsid w:val="00CD1911"/>
    <w:rsid w:val="00CD1B94"/>
    <w:rsid w:val="00CD29B0"/>
    <w:rsid w:val="00CD5579"/>
    <w:rsid w:val="00CD57C8"/>
    <w:rsid w:val="00CD71A8"/>
    <w:rsid w:val="00CD72C4"/>
    <w:rsid w:val="00CD78A2"/>
    <w:rsid w:val="00CD7B5F"/>
    <w:rsid w:val="00CD7EBA"/>
    <w:rsid w:val="00CE04BD"/>
    <w:rsid w:val="00CE110C"/>
    <w:rsid w:val="00CE1135"/>
    <w:rsid w:val="00CE1CC7"/>
    <w:rsid w:val="00CE1EE3"/>
    <w:rsid w:val="00CE3E69"/>
    <w:rsid w:val="00CE7CD8"/>
    <w:rsid w:val="00CF1001"/>
    <w:rsid w:val="00CF1D69"/>
    <w:rsid w:val="00CF2673"/>
    <w:rsid w:val="00CF2D52"/>
    <w:rsid w:val="00CF3DD1"/>
    <w:rsid w:val="00D00761"/>
    <w:rsid w:val="00D044DD"/>
    <w:rsid w:val="00D045B4"/>
    <w:rsid w:val="00D04A0E"/>
    <w:rsid w:val="00D06E4E"/>
    <w:rsid w:val="00D10D8F"/>
    <w:rsid w:val="00D112E1"/>
    <w:rsid w:val="00D1163E"/>
    <w:rsid w:val="00D226AF"/>
    <w:rsid w:val="00D23A11"/>
    <w:rsid w:val="00D24F38"/>
    <w:rsid w:val="00D25324"/>
    <w:rsid w:val="00D259AD"/>
    <w:rsid w:val="00D25A52"/>
    <w:rsid w:val="00D25E8F"/>
    <w:rsid w:val="00D30320"/>
    <w:rsid w:val="00D3062D"/>
    <w:rsid w:val="00D32AC1"/>
    <w:rsid w:val="00D32F36"/>
    <w:rsid w:val="00D34A68"/>
    <w:rsid w:val="00D34EB2"/>
    <w:rsid w:val="00D358B4"/>
    <w:rsid w:val="00D360D3"/>
    <w:rsid w:val="00D42E9C"/>
    <w:rsid w:val="00D433E6"/>
    <w:rsid w:val="00D43DE8"/>
    <w:rsid w:val="00D45EE7"/>
    <w:rsid w:val="00D526FB"/>
    <w:rsid w:val="00D52B60"/>
    <w:rsid w:val="00D53289"/>
    <w:rsid w:val="00D5335F"/>
    <w:rsid w:val="00D5389E"/>
    <w:rsid w:val="00D549D0"/>
    <w:rsid w:val="00D5556C"/>
    <w:rsid w:val="00D55667"/>
    <w:rsid w:val="00D5629D"/>
    <w:rsid w:val="00D56FE3"/>
    <w:rsid w:val="00D60893"/>
    <w:rsid w:val="00D612B9"/>
    <w:rsid w:val="00D72641"/>
    <w:rsid w:val="00D77621"/>
    <w:rsid w:val="00D77977"/>
    <w:rsid w:val="00D77C73"/>
    <w:rsid w:val="00D801A9"/>
    <w:rsid w:val="00D81767"/>
    <w:rsid w:val="00D8408A"/>
    <w:rsid w:val="00D84164"/>
    <w:rsid w:val="00D850EC"/>
    <w:rsid w:val="00D861A3"/>
    <w:rsid w:val="00D877B8"/>
    <w:rsid w:val="00D905A8"/>
    <w:rsid w:val="00D905E3"/>
    <w:rsid w:val="00D90EC0"/>
    <w:rsid w:val="00D911C3"/>
    <w:rsid w:val="00D9223A"/>
    <w:rsid w:val="00D923BD"/>
    <w:rsid w:val="00D93A01"/>
    <w:rsid w:val="00D93A68"/>
    <w:rsid w:val="00D95243"/>
    <w:rsid w:val="00D9633D"/>
    <w:rsid w:val="00D96658"/>
    <w:rsid w:val="00D96D23"/>
    <w:rsid w:val="00D97D5E"/>
    <w:rsid w:val="00DA01A9"/>
    <w:rsid w:val="00DA14FE"/>
    <w:rsid w:val="00DA1672"/>
    <w:rsid w:val="00DA1D87"/>
    <w:rsid w:val="00DA2718"/>
    <w:rsid w:val="00DA2838"/>
    <w:rsid w:val="00DA3F8B"/>
    <w:rsid w:val="00DA4526"/>
    <w:rsid w:val="00DA4B29"/>
    <w:rsid w:val="00DA4D12"/>
    <w:rsid w:val="00DA5908"/>
    <w:rsid w:val="00DA5DC2"/>
    <w:rsid w:val="00DA7AB4"/>
    <w:rsid w:val="00DB0F30"/>
    <w:rsid w:val="00DB1381"/>
    <w:rsid w:val="00DB2CA1"/>
    <w:rsid w:val="00DB4721"/>
    <w:rsid w:val="00DB49A8"/>
    <w:rsid w:val="00DB4C73"/>
    <w:rsid w:val="00DB4CDA"/>
    <w:rsid w:val="00DB54C2"/>
    <w:rsid w:val="00DB6101"/>
    <w:rsid w:val="00DC0DFF"/>
    <w:rsid w:val="00DC1D07"/>
    <w:rsid w:val="00DC3DCB"/>
    <w:rsid w:val="00DC4278"/>
    <w:rsid w:val="00DC7465"/>
    <w:rsid w:val="00DC7F93"/>
    <w:rsid w:val="00DD2BCC"/>
    <w:rsid w:val="00DD5574"/>
    <w:rsid w:val="00DD5C81"/>
    <w:rsid w:val="00DD6F2A"/>
    <w:rsid w:val="00DD7AA2"/>
    <w:rsid w:val="00DE072C"/>
    <w:rsid w:val="00DE3C30"/>
    <w:rsid w:val="00DE42C9"/>
    <w:rsid w:val="00DE4FB5"/>
    <w:rsid w:val="00DE5DEB"/>
    <w:rsid w:val="00DE7F33"/>
    <w:rsid w:val="00DF327A"/>
    <w:rsid w:val="00DF37A5"/>
    <w:rsid w:val="00DF3EAF"/>
    <w:rsid w:val="00DF4D8F"/>
    <w:rsid w:val="00DF57CC"/>
    <w:rsid w:val="00DF6C3F"/>
    <w:rsid w:val="00E0059D"/>
    <w:rsid w:val="00E005FA"/>
    <w:rsid w:val="00E008F8"/>
    <w:rsid w:val="00E0338B"/>
    <w:rsid w:val="00E03854"/>
    <w:rsid w:val="00E05D5D"/>
    <w:rsid w:val="00E072F7"/>
    <w:rsid w:val="00E0794D"/>
    <w:rsid w:val="00E11B46"/>
    <w:rsid w:val="00E14A5C"/>
    <w:rsid w:val="00E15A49"/>
    <w:rsid w:val="00E175B7"/>
    <w:rsid w:val="00E206EC"/>
    <w:rsid w:val="00E210A1"/>
    <w:rsid w:val="00E21E27"/>
    <w:rsid w:val="00E224D0"/>
    <w:rsid w:val="00E22619"/>
    <w:rsid w:val="00E23071"/>
    <w:rsid w:val="00E2340E"/>
    <w:rsid w:val="00E25014"/>
    <w:rsid w:val="00E27551"/>
    <w:rsid w:val="00E279A3"/>
    <w:rsid w:val="00E3113E"/>
    <w:rsid w:val="00E3282C"/>
    <w:rsid w:val="00E34148"/>
    <w:rsid w:val="00E405FF"/>
    <w:rsid w:val="00E40637"/>
    <w:rsid w:val="00E41913"/>
    <w:rsid w:val="00E42562"/>
    <w:rsid w:val="00E43E40"/>
    <w:rsid w:val="00E44276"/>
    <w:rsid w:val="00E4618E"/>
    <w:rsid w:val="00E47550"/>
    <w:rsid w:val="00E5382C"/>
    <w:rsid w:val="00E55A80"/>
    <w:rsid w:val="00E57090"/>
    <w:rsid w:val="00E574FD"/>
    <w:rsid w:val="00E57D5B"/>
    <w:rsid w:val="00E60201"/>
    <w:rsid w:val="00E611EF"/>
    <w:rsid w:val="00E615B0"/>
    <w:rsid w:val="00E6248F"/>
    <w:rsid w:val="00E62E02"/>
    <w:rsid w:val="00E63349"/>
    <w:rsid w:val="00E63B3B"/>
    <w:rsid w:val="00E66C1A"/>
    <w:rsid w:val="00E70170"/>
    <w:rsid w:val="00E71D0F"/>
    <w:rsid w:val="00E73444"/>
    <w:rsid w:val="00E739F5"/>
    <w:rsid w:val="00E743F8"/>
    <w:rsid w:val="00E76159"/>
    <w:rsid w:val="00E771F8"/>
    <w:rsid w:val="00E82595"/>
    <w:rsid w:val="00E83B2C"/>
    <w:rsid w:val="00E8427F"/>
    <w:rsid w:val="00E85716"/>
    <w:rsid w:val="00E8610D"/>
    <w:rsid w:val="00E8709E"/>
    <w:rsid w:val="00E917F6"/>
    <w:rsid w:val="00E92FA1"/>
    <w:rsid w:val="00E934A7"/>
    <w:rsid w:val="00E94F6B"/>
    <w:rsid w:val="00E95549"/>
    <w:rsid w:val="00E95977"/>
    <w:rsid w:val="00E97E7F"/>
    <w:rsid w:val="00E97FE7"/>
    <w:rsid w:val="00EA05F7"/>
    <w:rsid w:val="00EA150C"/>
    <w:rsid w:val="00EA30F0"/>
    <w:rsid w:val="00EA48AB"/>
    <w:rsid w:val="00EA7355"/>
    <w:rsid w:val="00EA7403"/>
    <w:rsid w:val="00EB0BB0"/>
    <w:rsid w:val="00EB16DF"/>
    <w:rsid w:val="00EB2AE1"/>
    <w:rsid w:val="00EB4D34"/>
    <w:rsid w:val="00EB5370"/>
    <w:rsid w:val="00EB6D7D"/>
    <w:rsid w:val="00EC1BBE"/>
    <w:rsid w:val="00EC2E64"/>
    <w:rsid w:val="00EC5F58"/>
    <w:rsid w:val="00EC7AF1"/>
    <w:rsid w:val="00EC7C1E"/>
    <w:rsid w:val="00ED3986"/>
    <w:rsid w:val="00ED41EA"/>
    <w:rsid w:val="00ED439C"/>
    <w:rsid w:val="00ED5F04"/>
    <w:rsid w:val="00ED78B1"/>
    <w:rsid w:val="00ED7B4F"/>
    <w:rsid w:val="00EE098F"/>
    <w:rsid w:val="00EE1AD8"/>
    <w:rsid w:val="00EE25C0"/>
    <w:rsid w:val="00EE6F00"/>
    <w:rsid w:val="00EF3B8A"/>
    <w:rsid w:val="00EF3FC9"/>
    <w:rsid w:val="00EF53EE"/>
    <w:rsid w:val="00EF582F"/>
    <w:rsid w:val="00EF5D20"/>
    <w:rsid w:val="00EF6072"/>
    <w:rsid w:val="00EF6759"/>
    <w:rsid w:val="00EF6C23"/>
    <w:rsid w:val="00EF7330"/>
    <w:rsid w:val="00F00C7C"/>
    <w:rsid w:val="00F01F77"/>
    <w:rsid w:val="00F04DBC"/>
    <w:rsid w:val="00F107C3"/>
    <w:rsid w:val="00F12C46"/>
    <w:rsid w:val="00F13667"/>
    <w:rsid w:val="00F14159"/>
    <w:rsid w:val="00F14E03"/>
    <w:rsid w:val="00F14E94"/>
    <w:rsid w:val="00F16A8F"/>
    <w:rsid w:val="00F179CF"/>
    <w:rsid w:val="00F26A60"/>
    <w:rsid w:val="00F26B1C"/>
    <w:rsid w:val="00F32E22"/>
    <w:rsid w:val="00F33ECD"/>
    <w:rsid w:val="00F342BA"/>
    <w:rsid w:val="00F359DC"/>
    <w:rsid w:val="00F36328"/>
    <w:rsid w:val="00F41D88"/>
    <w:rsid w:val="00F43048"/>
    <w:rsid w:val="00F441DF"/>
    <w:rsid w:val="00F44685"/>
    <w:rsid w:val="00F50134"/>
    <w:rsid w:val="00F52140"/>
    <w:rsid w:val="00F53B7E"/>
    <w:rsid w:val="00F54CBA"/>
    <w:rsid w:val="00F558A2"/>
    <w:rsid w:val="00F56124"/>
    <w:rsid w:val="00F564F8"/>
    <w:rsid w:val="00F627D1"/>
    <w:rsid w:val="00F63687"/>
    <w:rsid w:val="00F63751"/>
    <w:rsid w:val="00F64861"/>
    <w:rsid w:val="00F64B4D"/>
    <w:rsid w:val="00F67C3B"/>
    <w:rsid w:val="00F701D4"/>
    <w:rsid w:val="00F705A3"/>
    <w:rsid w:val="00F70ADA"/>
    <w:rsid w:val="00F71333"/>
    <w:rsid w:val="00F71938"/>
    <w:rsid w:val="00F738F0"/>
    <w:rsid w:val="00F75722"/>
    <w:rsid w:val="00F75734"/>
    <w:rsid w:val="00F75ECF"/>
    <w:rsid w:val="00F77CEF"/>
    <w:rsid w:val="00F77D66"/>
    <w:rsid w:val="00F80F86"/>
    <w:rsid w:val="00F8187E"/>
    <w:rsid w:val="00F83F5B"/>
    <w:rsid w:val="00F85846"/>
    <w:rsid w:val="00F85FDE"/>
    <w:rsid w:val="00F86356"/>
    <w:rsid w:val="00F86C44"/>
    <w:rsid w:val="00F87FBF"/>
    <w:rsid w:val="00F903F8"/>
    <w:rsid w:val="00F90AE9"/>
    <w:rsid w:val="00F935F3"/>
    <w:rsid w:val="00F9492C"/>
    <w:rsid w:val="00F95E37"/>
    <w:rsid w:val="00FA151B"/>
    <w:rsid w:val="00FA40F9"/>
    <w:rsid w:val="00FA608A"/>
    <w:rsid w:val="00FA6610"/>
    <w:rsid w:val="00FA69B2"/>
    <w:rsid w:val="00FB0A72"/>
    <w:rsid w:val="00FB0C05"/>
    <w:rsid w:val="00FB0D86"/>
    <w:rsid w:val="00FB0F0A"/>
    <w:rsid w:val="00FB1155"/>
    <w:rsid w:val="00FB1600"/>
    <w:rsid w:val="00FB5100"/>
    <w:rsid w:val="00FB5649"/>
    <w:rsid w:val="00FB5B08"/>
    <w:rsid w:val="00FB65DA"/>
    <w:rsid w:val="00FB7E76"/>
    <w:rsid w:val="00FC1C04"/>
    <w:rsid w:val="00FC1E0A"/>
    <w:rsid w:val="00FC2A7D"/>
    <w:rsid w:val="00FC2E1C"/>
    <w:rsid w:val="00FC4491"/>
    <w:rsid w:val="00FC52A1"/>
    <w:rsid w:val="00FC59B4"/>
    <w:rsid w:val="00FC68FA"/>
    <w:rsid w:val="00FD0E15"/>
    <w:rsid w:val="00FD2E63"/>
    <w:rsid w:val="00FD4657"/>
    <w:rsid w:val="00FD58EC"/>
    <w:rsid w:val="00FE2E3B"/>
    <w:rsid w:val="00FE36EE"/>
    <w:rsid w:val="00FE401A"/>
    <w:rsid w:val="00FE47FC"/>
    <w:rsid w:val="00FE4DCB"/>
    <w:rsid w:val="00FE64E8"/>
    <w:rsid w:val="00FE6674"/>
    <w:rsid w:val="00FE6B81"/>
    <w:rsid w:val="00FE7AC8"/>
    <w:rsid w:val="00FF0C6F"/>
    <w:rsid w:val="00FF20D4"/>
    <w:rsid w:val="00FF2FE9"/>
    <w:rsid w:val="00FF5EA9"/>
    <w:rsid w:val="00FF6B96"/>
    <w:rsid w:val="00FF7841"/>
    <w:rsid w:val="00FF78B3"/>
    <w:rsid w:val="00FF7A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1E3DF"/>
  <w15:docId w15:val="{D02C624C-1AB7-489E-BD35-0BF9BB4BA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qFormat="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3DD0"/>
    <w:pPr>
      <w:widowControl w:val="0"/>
      <w:spacing w:after="0" w:line="264" w:lineRule="auto"/>
    </w:pPr>
    <w:rPr>
      <w:rFonts w:ascii="Arial" w:eastAsia="Times New Roman" w:hAnsi="Arial" w:cs="Times New Roman"/>
      <w:snapToGrid w:val="0"/>
      <w:sz w:val="20"/>
      <w:szCs w:val="20"/>
    </w:rPr>
  </w:style>
  <w:style w:type="paragraph" w:styleId="Heading1">
    <w:name w:val="heading 1"/>
    <w:basedOn w:val="Normal"/>
    <w:next w:val="Normal"/>
    <w:link w:val="Heading1Char"/>
    <w:uiPriority w:val="9"/>
    <w:qFormat/>
    <w:rsid w:val="00313DD0"/>
    <w:pPr>
      <w:keepNext/>
      <w:numPr>
        <w:numId w:val="15"/>
      </w:numPr>
      <w:tabs>
        <w:tab w:val="left" w:pos="-1152"/>
        <w:tab w:val="left" w:pos="1728"/>
        <w:tab w:val="left" w:pos="2592"/>
        <w:tab w:val="left" w:pos="3600"/>
        <w:tab w:val="left" w:pos="4896"/>
      </w:tabs>
      <w:jc w:val="center"/>
      <w:outlineLvl w:val="0"/>
    </w:pPr>
    <w:rPr>
      <w:sz w:val="22"/>
      <w:u w:val="single"/>
    </w:rPr>
  </w:style>
  <w:style w:type="paragraph" w:styleId="Heading2">
    <w:name w:val="heading 2"/>
    <w:basedOn w:val="Heading1"/>
    <w:next w:val="Normal"/>
    <w:link w:val="Heading2Char"/>
    <w:uiPriority w:val="9"/>
    <w:unhideWhenUsed/>
    <w:qFormat/>
    <w:rsid w:val="00313DD0"/>
    <w:pPr>
      <w:numPr>
        <w:ilvl w:val="1"/>
      </w:numPr>
      <w:tabs>
        <w:tab w:val="left" w:pos="1440"/>
      </w:tabs>
      <w:outlineLvl w:val="1"/>
    </w:pPr>
    <w:rPr>
      <w:sz w:val="24"/>
      <w:u w:val="none"/>
    </w:rPr>
  </w:style>
  <w:style w:type="paragraph" w:styleId="Heading3">
    <w:name w:val="heading 3"/>
    <w:basedOn w:val="Heading2"/>
    <w:next w:val="Normal"/>
    <w:link w:val="Heading3Char"/>
    <w:uiPriority w:val="9"/>
    <w:unhideWhenUsed/>
    <w:qFormat/>
    <w:rsid w:val="00313DD0"/>
    <w:pPr>
      <w:numPr>
        <w:ilvl w:val="2"/>
      </w:numPr>
      <w:tabs>
        <w:tab w:val="clear" w:pos="-1152"/>
        <w:tab w:val="clear" w:pos="1440"/>
        <w:tab w:val="clear" w:pos="1728"/>
        <w:tab w:val="clear" w:pos="2592"/>
        <w:tab w:val="clear" w:pos="3600"/>
        <w:tab w:val="clear" w:pos="4896"/>
      </w:tabs>
      <w:outlineLvl w:val="2"/>
    </w:pPr>
    <w:rPr>
      <w:sz w:val="32"/>
    </w:rPr>
  </w:style>
  <w:style w:type="paragraph" w:styleId="Heading4">
    <w:name w:val="heading 4"/>
    <w:basedOn w:val="Normal"/>
    <w:next w:val="Normal"/>
    <w:link w:val="Heading4Char"/>
    <w:unhideWhenUsed/>
    <w:qFormat/>
    <w:rsid w:val="00313DD0"/>
    <w:pPr>
      <w:numPr>
        <w:ilvl w:val="3"/>
        <w:numId w:val="15"/>
      </w:numPr>
      <w:outlineLvl w:val="3"/>
    </w:pPr>
    <w:rPr>
      <w:sz w:val="24"/>
      <w:u w:val="single"/>
    </w:rPr>
  </w:style>
  <w:style w:type="paragraph" w:styleId="Heading5">
    <w:name w:val="heading 5"/>
    <w:basedOn w:val="Normal"/>
    <w:link w:val="Heading5Char"/>
    <w:qFormat/>
    <w:rsid w:val="00313DD0"/>
    <w:pPr>
      <w:numPr>
        <w:ilvl w:val="4"/>
        <w:numId w:val="15"/>
      </w:numPr>
      <w:outlineLvl w:val="4"/>
    </w:pPr>
    <w:rPr>
      <w:b/>
    </w:rPr>
  </w:style>
  <w:style w:type="paragraph" w:styleId="Heading6">
    <w:name w:val="heading 6"/>
    <w:basedOn w:val="Normal"/>
    <w:link w:val="Heading6Char"/>
    <w:qFormat/>
    <w:rsid w:val="00313DD0"/>
    <w:pPr>
      <w:numPr>
        <w:ilvl w:val="5"/>
        <w:numId w:val="15"/>
      </w:numPr>
      <w:outlineLvl w:val="5"/>
    </w:pPr>
    <w:rPr>
      <w:u w:val="single"/>
    </w:rPr>
  </w:style>
  <w:style w:type="paragraph" w:styleId="Heading7">
    <w:name w:val="heading 7"/>
    <w:aliases w:val="Appendix 1"/>
    <w:basedOn w:val="Normal"/>
    <w:link w:val="Heading7Char"/>
    <w:qFormat/>
    <w:rsid w:val="00313DD0"/>
    <w:pPr>
      <w:numPr>
        <w:ilvl w:val="6"/>
        <w:numId w:val="15"/>
      </w:numPr>
      <w:outlineLvl w:val="6"/>
    </w:pPr>
    <w:rPr>
      <w:i/>
    </w:rPr>
  </w:style>
  <w:style w:type="paragraph" w:styleId="Heading8">
    <w:name w:val="heading 8"/>
    <w:aliases w:val="Appendix 2"/>
    <w:basedOn w:val="Normal"/>
    <w:link w:val="Heading8Char"/>
    <w:qFormat/>
    <w:rsid w:val="00313DD0"/>
    <w:pPr>
      <w:numPr>
        <w:ilvl w:val="7"/>
        <w:numId w:val="15"/>
      </w:numPr>
      <w:outlineLvl w:val="7"/>
    </w:pPr>
    <w:rPr>
      <w:i/>
    </w:rPr>
  </w:style>
  <w:style w:type="paragraph" w:styleId="Heading9">
    <w:name w:val="heading 9"/>
    <w:aliases w:val="Appendix 3"/>
    <w:basedOn w:val="Normal"/>
    <w:link w:val="Heading9Char"/>
    <w:qFormat/>
    <w:rsid w:val="00313DD0"/>
    <w:pPr>
      <w:numPr>
        <w:ilvl w:val="8"/>
        <w:numId w:val="15"/>
      </w:numPr>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67FC"/>
    <w:rPr>
      <w:rFonts w:ascii="Arial" w:eastAsia="Times New Roman" w:hAnsi="Arial" w:cs="Times New Roman"/>
      <w:snapToGrid w:val="0"/>
      <w:szCs w:val="20"/>
      <w:u w:val="single"/>
    </w:rPr>
  </w:style>
  <w:style w:type="character" w:customStyle="1" w:styleId="Heading2Char">
    <w:name w:val="Heading 2 Char"/>
    <w:basedOn w:val="DefaultParagraphFont"/>
    <w:link w:val="Heading2"/>
    <w:uiPriority w:val="9"/>
    <w:rsid w:val="001467FC"/>
    <w:rPr>
      <w:rFonts w:ascii="Arial" w:eastAsia="Times New Roman" w:hAnsi="Arial" w:cs="Times New Roman"/>
      <w:snapToGrid w:val="0"/>
      <w:sz w:val="24"/>
      <w:szCs w:val="20"/>
    </w:rPr>
  </w:style>
  <w:style w:type="character" w:customStyle="1" w:styleId="Heading3Char">
    <w:name w:val="Heading 3 Char"/>
    <w:basedOn w:val="DefaultParagraphFont"/>
    <w:link w:val="Heading3"/>
    <w:uiPriority w:val="9"/>
    <w:rsid w:val="003C071D"/>
    <w:rPr>
      <w:rFonts w:ascii="Arial" w:eastAsia="Times New Roman" w:hAnsi="Arial" w:cs="Times New Roman"/>
      <w:snapToGrid w:val="0"/>
      <w:sz w:val="32"/>
      <w:szCs w:val="20"/>
    </w:rPr>
  </w:style>
  <w:style w:type="character" w:customStyle="1" w:styleId="Heading4Char">
    <w:name w:val="Heading 4 Char"/>
    <w:basedOn w:val="DefaultParagraphFont"/>
    <w:link w:val="Heading4"/>
    <w:rsid w:val="001467FC"/>
    <w:rPr>
      <w:rFonts w:ascii="Arial" w:eastAsia="Times New Roman" w:hAnsi="Arial" w:cs="Times New Roman"/>
      <w:snapToGrid w:val="0"/>
      <w:sz w:val="24"/>
      <w:szCs w:val="20"/>
      <w:u w:val="single"/>
    </w:rPr>
  </w:style>
  <w:style w:type="paragraph" w:styleId="ListParagraph">
    <w:name w:val="List Paragraph"/>
    <w:aliases w:val="UEDAŞ Bullet,abc siralı,Use Case List Paragraph,Heading2,Body Bullet,List Paragraph1,BULLET,List Paragraph-rfp content"/>
    <w:basedOn w:val="Normal"/>
    <w:link w:val="ListParagraphChar"/>
    <w:qFormat/>
    <w:rsid w:val="00313DD0"/>
    <w:pPr>
      <w:snapToGrid w:val="0"/>
      <w:ind w:left="720"/>
    </w:pPr>
    <w:rPr>
      <w:snapToGrid/>
    </w:rPr>
  </w:style>
  <w:style w:type="table" w:styleId="TableGrid">
    <w:name w:val="Table Grid"/>
    <w:basedOn w:val="TableNormal"/>
    <w:uiPriority w:val="59"/>
    <w:rsid w:val="00A528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rsid w:val="00313DD0"/>
    <w:rPr>
      <w:rFonts w:ascii="Arial" w:eastAsia="Times New Roman" w:hAnsi="Arial" w:cs="Times New Roman"/>
      <w:b/>
      <w:snapToGrid w:val="0"/>
      <w:sz w:val="20"/>
      <w:szCs w:val="20"/>
    </w:rPr>
  </w:style>
  <w:style w:type="character" w:customStyle="1" w:styleId="Heading6Char">
    <w:name w:val="Heading 6 Char"/>
    <w:basedOn w:val="DefaultParagraphFont"/>
    <w:link w:val="Heading6"/>
    <w:rsid w:val="00313DD0"/>
    <w:rPr>
      <w:rFonts w:ascii="Arial" w:eastAsia="Times New Roman" w:hAnsi="Arial" w:cs="Times New Roman"/>
      <w:snapToGrid w:val="0"/>
      <w:sz w:val="20"/>
      <w:szCs w:val="20"/>
      <w:u w:val="single"/>
    </w:rPr>
  </w:style>
  <w:style w:type="character" w:customStyle="1" w:styleId="Heading7Char">
    <w:name w:val="Heading 7 Char"/>
    <w:aliases w:val="Appendix 1 Char"/>
    <w:basedOn w:val="DefaultParagraphFont"/>
    <w:link w:val="Heading7"/>
    <w:rsid w:val="00313DD0"/>
    <w:rPr>
      <w:rFonts w:ascii="Arial" w:eastAsia="Times New Roman" w:hAnsi="Arial" w:cs="Times New Roman"/>
      <w:i/>
      <w:snapToGrid w:val="0"/>
      <w:sz w:val="20"/>
      <w:szCs w:val="20"/>
    </w:rPr>
  </w:style>
  <w:style w:type="character" w:customStyle="1" w:styleId="Heading8Char">
    <w:name w:val="Heading 8 Char"/>
    <w:aliases w:val="Appendix 2 Char"/>
    <w:basedOn w:val="DefaultParagraphFont"/>
    <w:link w:val="Heading8"/>
    <w:rsid w:val="00313DD0"/>
    <w:rPr>
      <w:rFonts w:ascii="Arial" w:eastAsia="Times New Roman" w:hAnsi="Arial" w:cs="Times New Roman"/>
      <w:i/>
      <w:snapToGrid w:val="0"/>
      <w:sz w:val="20"/>
      <w:szCs w:val="20"/>
    </w:rPr>
  </w:style>
  <w:style w:type="character" w:customStyle="1" w:styleId="Heading9Char">
    <w:name w:val="Heading 9 Char"/>
    <w:aliases w:val="Appendix 3 Char"/>
    <w:basedOn w:val="DefaultParagraphFont"/>
    <w:link w:val="Heading9"/>
    <w:rsid w:val="00313DD0"/>
    <w:rPr>
      <w:rFonts w:ascii="Arial" w:eastAsia="Times New Roman" w:hAnsi="Arial" w:cs="Times New Roman"/>
      <w:i/>
      <w:snapToGrid w:val="0"/>
      <w:sz w:val="20"/>
      <w:szCs w:val="20"/>
    </w:rPr>
  </w:style>
  <w:style w:type="character" w:styleId="PageNumber">
    <w:name w:val="page number"/>
    <w:basedOn w:val="DefaultParagraphFont"/>
    <w:rsid w:val="00313DD0"/>
  </w:style>
  <w:style w:type="paragraph" w:styleId="Footer">
    <w:name w:val="footer"/>
    <w:basedOn w:val="Normal"/>
    <w:link w:val="FooterChar"/>
    <w:uiPriority w:val="99"/>
    <w:rsid w:val="00313DD0"/>
    <w:pPr>
      <w:tabs>
        <w:tab w:val="center" w:pos="4819"/>
        <w:tab w:val="right" w:pos="9071"/>
      </w:tabs>
    </w:pPr>
  </w:style>
  <w:style w:type="character" w:customStyle="1" w:styleId="FooterChar">
    <w:name w:val="Footer Char"/>
    <w:basedOn w:val="DefaultParagraphFont"/>
    <w:link w:val="Footer"/>
    <w:uiPriority w:val="99"/>
    <w:rsid w:val="00313DD0"/>
    <w:rPr>
      <w:rFonts w:ascii="Arial" w:eastAsia="Times New Roman" w:hAnsi="Arial" w:cs="Times New Roman"/>
      <w:snapToGrid w:val="0"/>
      <w:sz w:val="20"/>
      <w:szCs w:val="20"/>
    </w:rPr>
  </w:style>
  <w:style w:type="paragraph" w:styleId="Header">
    <w:name w:val="header"/>
    <w:basedOn w:val="Normal"/>
    <w:link w:val="HeaderChar"/>
    <w:qFormat/>
    <w:rsid w:val="00313DD0"/>
    <w:pPr>
      <w:tabs>
        <w:tab w:val="center" w:pos="4819"/>
        <w:tab w:val="right" w:pos="9071"/>
      </w:tabs>
    </w:pPr>
  </w:style>
  <w:style w:type="character" w:customStyle="1" w:styleId="HeaderChar">
    <w:name w:val="Header Char"/>
    <w:basedOn w:val="DefaultParagraphFont"/>
    <w:link w:val="Header"/>
    <w:rsid w:val="00313DD0"/>
    <w:rPr>
      <w:rFonts w:ascii="Arial" w:eastAsia="Times New Roman" w:hAnsi="Arial" w:cs="Times New Roman"/>
      <w:snapToGrid w:val="0"/>
      <w:sz w:val="20"/>
      <w:szCs w:val="20"/>
    </w:rPr>
  </w:style>
  <w:style w:type="character" w:styleId="FootnoteReference">
    <w:name w:val="footnote reference"/>
    <w:qFormat/>
    <w:rsid w:val="00313DD0"/>
    <w:rPr>
      <w:rFonts w:ascii="Arial" w:hAnsi="Arial"/>
      <w:position w:val="6"/>
      <w:sz w:val="16"/>
      <w:vertAlign w:val="superscript"/>
    </w:rPr>
  </w:style>
  <w:style w:type="paragraph" w:styleId="FootnoteText">
    <w:name w:val="footnote text"/>
    <w:basedOn w:val="Normal"/>
    <w:link w:val="FootnoteTextChar"/>
    <w:uiPriority w:val="99"/>
    <w:qFormat/>
    <w:rsid w:val="00313DD0"/>
  </w:style>
  <w:style w:type="character" w:customStyle="1" w:styleId="FootnoteTextChar">
    <w:name w:val="Footnote Text Char"/>
    <w:basedOn w:val="DefaultParagraphFont"/>
    <w:link w:val="FootnoteText"/>
    <w:uiPriority w:val="99"/>
    <w:rsid w:val="00313DD0"/>
    <w:rPr>
      <w:rFonts w:ascii="Arial" w:eastAsia="Times New Roman" w:hAnsi="Arial" w:cs="Times New Roman"/>
      <w:snapToGrid w:val="0"/>
      <w:sz w:val="20"/>
      <w:szCs w:val="20"/>
    </w:rPr>
  </w:style>
  <w:style w:type="paragraph" w:styleId="BodyTextIndent">
    <w:name w:val="Body Text Indent"/>
    <w:basedOn w:val="Normal"/>
    <w:link w:val="BodyTextIndentChar"/>
    <w:rsid w:val="00313DD0"/>
    <w:pPr>
      <w:tabs>
        <w:tab w:val="left" w:pos="-1152"/>
        <w:tab w:val="left" w:pos="1440"/>
        <w:tab w:val="left" w:pos="2178"/>
        <w:tab w:val="left" w:pos="2718"/>
        <w:tab w:val="left" w:pos="3600"/>
        <w:tab w:val="left" w:pos="4896"/>
      </w:tabs>
      <w:ind w:left="1440" w:hanging="1440"/>
      <w:jc w:val="both"/>
    </w:pPr>
    <w:rPr>
      <w:sz w:val="22"/>
    </w:rPr>
  </w:style>
  <w:style w:type="character" w:customStyle="1" w:styleId="BodyTextIndentChar">
    <w:name w:val="Body Text Indent Char"/>
    <w:basedOn w:val="DefaultParagraphFont"/>
    <w:link w:val="BodyTextIndent"/>
    <w:rsid w:val="00313DD0"/>
    <w:rPr>
      <w:rFonts w:ascii="Arial" w:eastAsia="Times New Roman" w:hAnsi="Arial" w:cs="Times New Roman"/>
      <w:snapToGrid w:val="0"/>
      <w:szCs w:val="20"/>
    </w:rPr>
  </w:style>
  <w:style w:type="paragraph" w:styleId="Title">
    <w:name w:val="Title"/>
    <w:basedOn w:val="Normal"/>
    <w:link w:val="TitleChar"/>
    <w:qFormat/>
    <w:rsid w:val="00313DD0"/>
    <w:pPr>
      <w:tabs>
        <w:tab w:val="left" w:pos="-1152"/>
        <w:tab w:val="left" w:pos="1440"/>
        <w:tab w:val="left" w:pos="1728"/>
        <w:tab w:val="left" w:pos="2592"/>
        <w:tab w:val="left" w:pos="3600"/>
        <w:tab w:val="left" w:pos="4896"/>
      </w:tabs>
      <w:jc w:val="center"/>
    </w:pPr>
    <w:rPr>
      <w:b/>
      <w:sz w:val="24"/>
    </w:rPr>
  </w:style>
  <w:style w:type="character" w:customStyle="1" w:styleId="TitleChar">
    <w:name w:val="Title Char"/>
    <w:basedOn w:val="DefaultParagraphFont"/>
    <w:link w:val="Title"/>
    <w:rsid w:val="00313DD0"/>
    <w:rPr>
      <w:rFonts w:ascii="Arial" w:eastAsia="Times New Roman" w:hAnsi="Arial" w:cs="Times New Roman"/>
      <w:b/>
      <w:snapToGrid w:val="0"/>
      <w:sz w:val="24"/>
      <w:szCs w:val="20"/>
    </w:rPr>
  </w:style>
  <w:style w:type="paragraph" w:styleId="TOC4">
    <w:name w:val="toc 4"/>
    <w:basedOn w:val="Normal"/>
    <w:next w:val="Normal"/>
    <w:autoRedefine/>
    <w:rsid w:val="00313DD0"/>
    <w:pPr>
      <w:spacing w:after="20"/>
      <w:ind w:left="1644"/>
    </w:pPr>
    <w:rPr>
      <w:sz w:val="22"/>
    </w:rPr>
  </w:style>
  <w:style w:type="paragraph" w:styleId="TOC1">
    <w:name w:val="toc 1"/>
    <w:basedOn w:val="Normal"/>
    <w:next w:val="Normal"/>
    <w:link w:val="TOC1Char"/>
    <w:uiPriority w:val="39"/>
    <w:rsid w:val="00313DD0"/>
    <w:pPr>
      <w:tabs>
        <w:tab w:val="right" w:leader="dot" w:pos="9736"/>
      </w:tabs>
      <w:spacing w:before="60" w:after="60"/>
      <w:ind w:right="567"/>
      <w:jc w:val="both"/>
    </w:pPr>
  </w:style>
  <w:style w:type="paragraph" w:styleId="TOC2">
    <w:name w:val="toc 2"/>
    <w:basedOn w:val="Normal"/>
    <w:next w:val="Normal"/>
    <w:link w:val="TOC2Char"/>
    <w:uiPriority w:val="39"/>
    <w:rsid w:val="00313DD0"/>
    <w:pPr>
      <w:tabs>
        <w:tab w:val="right" w:leader="dot" w:pos="9736"/>
      </w:tabs>
      <w:spacing w:before="60" w:after="60"/>
      <w:ind w:left="425" w:right="567"/>
      <w:jc w:val="both"/>
    </w:pPr>
    <w:rPr>
      <w:bCs/>
      <w:noProof/>
    </w:rPr>
  </w:style>
  <w:style w:type="paragraph" w:styleId="TOC3">
    <w:name w:val="toc 3"/>
    <w:basedOn w:val="Normal"/>
    <w:next w:val="Normal"/>
    <w:rsid w:val="00313DD0"/>
    <w:pPr>
      <w:tabs>
        <w:tab w:val="right" w:leader="dot" w:pos="9736"/>
      </w:tabs>
      <w:spacing w:before="60" w:after="60"/>
      <w:ind w:left="851" w:right="567"/>
      <w:jc w:val="both"/>
    </w:pPr>
    <w:rPr>
      <w:noProof/>
    </w:rPr>
  </w:style>
  <w:style w:type="paragraph" w:styleId="TOC5">
    <w:name w:val="toc 5"/>
    <w:basedOn w:val="Normal"/>
    <w:next w:val="Normal"/>
    <w:autoRedefine/>
    <w:rsid w:val="00313DD0"/>
    <w:pPr>
      <w:ind w:left="800"/>
    </w:pPr>
  </w:style>
  <w:style w:type="paragraph" w:styleId="TOC6">
    <w:name w:val="toc 6"/>
    <w:basedOn w:val="Normal"/>
    <w:next w:val="Normal"/>
    <w:autoRedefine/>
    <w:rsid w:val="00313DD0"/>
    <w:pPr>
      <w:ind w:left="1000"/>
    </w:pPr>
  </w:style>
  <w:style w:type="paragraph" w:styleId="TOC7">
    <w:name w:val="toc 7"/>
    <w:basedOn w:val="Normal"/>
    <w:next w:val="Normal"/>
    <w:autoRedefine/>
    <w:rsid w:val="00313DD0"/>
    <w:pPr>
      <w:ind w:left="1200"/>
    </w:pPr>
  </w:style>
  <w:style w:type="paragraph" w:styleId="TOC8">
    <w:name w:val="toc 8"/>
    <w:basedOn w:val="Normal"/>
    <w:next w:val="Normal"/>
    <w:autoRedefine/>
    <w:rsid w:val="00313DD0"/>
    <w:pPr>
      <w:ind w:left="1400"/>
    </w:pPr>
  </w:style>
  <w:style w:type="paragraph" w:styleId="TOC9">
    <w:name w:val="toc 9"/>
    <w:basedOn w:val="Normal"/>
    <w:next w:val="Normal"/>
    <w:autoRedefine/>
    <w:rsid w:val="00313DD0"/>
    <w:pPr>
      <w:ind w:left="1600"/>
    </w:pPr>
  </w:style>
  <w:style w:type="paragraph" w:styleId="Date">
    <w:name w:val="Date"/>
    <w:basedOn w:val="Normal"/>
    <w:next w:val="Normal"/>
    <w:link w:val="DateChar1"/>
    <w:rsid w:val="00313DD0"/>
    <w:pPr>
      <w:widowControl/>
      <w:spacing w:line="300" w:lineRule="atLeast"/>
    </w:pPr>
    <w:rPr>
      <w:snapToGrid/>
      <w:sz w:val="22"/>
      <w:szCs w:val="24"/>
      <w:lang w:eastAsia="en-GB"/>
    </w:rPr>
  </w:style>
  <w:style w:type="character" w:customStyle="1" w:styleId="DateChar">
    <w:name w:val="Date Char"/>
    <w:basedOn w:val="DefaultParagraphFont"/>
    <w:rsid w:val="00313DD0"/>
    <w:rPr>
      <w:rFonts w:ascii="Arial" w:eastAsia="Times New Roman" w:hAnsi="Arial" w:cs="Times New Roman"/>
      <w:snapToGrid w:val="0"/>
      <w:sz w:val="20"/>
      <w:szCs w:val="20"/>
    </w:rPr>
  </w:style>
  <w:style w:type="paragraph" w:styleId="BalloonText">
    <w:name w:val="Balloon Text"/>
    <w:basedOn w:val="Normal"/>
    <w:link w:val="BalloonTextChar"/>
    <w:semiHidden/>
    <w:rsid w:val="00313DD0"/>
    <w:rPr>
      <w:rFonts w:ascii="Tahoma" w:hAnsi="Tahoma" w:cs="Tahoma"/>
      <w:sz w:val="16"/>
      <w:szCs w:val="16"/>
    </w:rPr>
  </w:style>
  <w:style w:type="character" w:customStyle="1" w:styleId="BalloonTextChar">
    <w:name w:val="Balloon Text Char"/>
    <w:basedOn w:val="DefaultParagraphFont"/>
    <w:link w:val="BalloonText"/>
    <w:semiHidden/>
    <w:rsid w:val="00313DD0"/>
    <w:rPr>
      <w:rFonts w:ascii="Tahoma" w:eastAsia="Times New Roman" w:hAnsi="Tahoma" w:cs="Tahoma"/>
      <w:snapToGrid w:val="0"/>
      <w:sz w:val="16"/>
      <w:szCs w:val="16"/>
    </w:rPr>
  </w:style>
  <w:style w:type="paragraph" w:customStyle="1" w:styleId="Level1Text">
    <w:name w:val="Level 1 Text"/>
    <w:basedOn w:val="Normal"/>
    <w:link w:val="Level1TextChar"/>
    <w:rsid w:val="00313DD0"/>
    <w:pPr>
      <w:keepLines/>
      <w:tabs>
        <w:tab w:val="left" w:pos="1418"/>
      </w:tabs>
      <w:spacing w:after="120"/>
      <w:ind w:left="1418" w:hanging="1418"/>
      <w:jc w:val="both"/>
    </w:pPr>
    <w:rPr>
      <w:color w:val="000000"/>
    </w:rPr>
  </w:style>
  <w:style w:type="paragraph" w:customStyle="1" w:styleId="Level2Text">
    <w:name w:val="Level 2 Text"/>
    <w:basedOn w:val="Normal"/>
    <w:link w:val="Level2TextChar"/>
    <w:rsid w:val="00313DD0"/>
    <w:pPr>
      <w:keepLines/>
      <w:tabs>
        <w:tab w:val="left" w:pos="1843"/>
      </w:tabs>
      <w:spacing w:after="120"/>
      <w:ind w:left="1843" w:hanging="425"/>
      <w:jc w:val="both"/>
    </w:pPr>
  </w:style>
  <w:style w:type="paragraph" w:customStyle="1" w:styleId="Level3Text">
    <w:name w:val="Level 3 Text"/>
    <w:basedOn w:val="Normal"/>
    <w:link w:val="Level3TextChar"/>
    <w:uiPriority w:val="99"/>
    <w:rsid w:val="00313DD0"/>
    <w:pPr>
      <w:keepLines/>
      <w:tabs>
        <w:tab w:val="left" w:pos="2268"/>
      </w:tabs>
      <w:spacing w:after="120"/>
      <w:ind w:left="2268" w:hanging="425"/>
    </w:pPr>
  </w:style>
  <w:style w:type="paragraph" w:customStyle="1" w:styleId="Level4">
    <w:name w:val="Level 4"/>
    <w:basedOn w:val="Level3Text"/>
    <w:rsid w:val="00313DD0"/>
    <w:pPr>
      <w:tabs>
        <w:tab w:val="clear" w:pos="2268"/>
        <w:tab w:val="left" w:pos="2694"/>
      </w:tabs>
      <w:ind w:left="2694"/>
    </w:pPr>
  </w:style>
  <w:style w:type="paragraph" w:styleId="ListBullet">
    <w:name w:val="List Bullet"/>
    <w:basedOn w:val="Normal"/>
    <w:qFormat/>
    <w:rsid w:val="00313DD0"/>
    <w:pPr>
      <w:keepLines/>
      <w:numPr>
        <w:numId w:val="4"/>
      </w:numPr>
      <w:spacing w:before="60" w:after="60"/>
      <w:ind w:left="2835"/>
      <w:jc w:val="both"/>
    </w:pPr>
    <w:rPr>
      <w:color w:val="000000"/>
    </w:rPr>
  </w:style>
  <w:style w:type="character" w:customStyle="1" w:styleId="DeltaViewInsertion">
    <w:name w:val="DeltaView Insertion"/>
    <w:rsid w:val="00313DD0"/>
    <w:rPr>
      <w:color w:val="0000FF"/>
      <w:spacing w:val="0"/>
      <w:u w:val="double"/>
    </w:rPr>
  </w:style>
  <w:style w:type="character" w:customStyle="1" w:styleId="Level1TextChar">
    <w:name w:val="Level 1 Text Char"/>
    <w:link w:val="Level1Text"/>
    <w:locked/>
    <w:rsid w:val="00313DD0"/>
    <w:rPr>
      <w:rFonts w:ascii="Arial" w:eastAsia="Times New Roman" w:hAnsi="Arial" w:cs="Times New Roman"/>
      <w:snapToGrid w:val="0"/>
      <w:color w:val="000000"/>
      <w:sz w:val="20"/>
      <w:szCs w:val="20"/>
    </w:rPr>
  </w:style>
  <w:style w:type="character" w:styleId="CommentReference">
    <w:name w:val="annotation reference"/>
    <w:uiPriority w:val="99"/>
    <w:rsid w:val="00313DD0"/>
    <w:rPr>
      <w:sz w:val="16"/>
      <w:szCs w:val="16"/>
    </w:rPr>
  </w:style>
  <w:style w:type="paragraph" w:styleId="CommentText">
    <w:name w:val="annotation text"/>
    <w:basedOn w:val="Normal"/>
    <w:link w:val="CommentTextChar"/>
    <w:uiPriority w:val="99"/>
    <w:rsid w:val="00313DD0"/>
  </w:style>
  <w:style w:type="character" w:customStyle="1" w:styleId="CommentTextChar">
    <w:name w:val="Comment Text Char"/>
    <w:basedOn w:val="DefaultParagraphFont"/>
    <w:link w:val="CommentText"/>
    <w:uiPriority w:val="99"/>
    <w:rsid w:val="00313DD0"/>
    <w:rPr>
      <w:rFonts w:ascii="Arial" w:eastAsia="Times New Roman" w:hAnsi="Arial" w:cs="Times New Roman"/>
      <w:snapToGrid w:val="0"/>
      <w:sz w:val="20"/>
      <w:szCs w:val="20"/>
    </w:rPr>
  </w:style>
  <w:style w:type="paragraph" w:styleId="CommentSubject">
    <w:name w:val="annotation subject"/>
    <w:basedOn w:val="CommentText"/>
    <w:next w:val="CommentText"/>
    <w:link w:val="CommentSubjectChar"/>
    <w:rsid w:val="00313DD0"/>
    <w:rPr>
      <w:b/>
      <w:bCs/>
    </w:rPr>
  </w:style>
  <w:style w:type="character" w:customStyle="1" w:styleId="CommentSubjectChar">
    <w:name w:val="Comment Subject Char"/>
    <w:basedOn w:val="CommentTextChar"/>
    <w:link w:val="CommentSubject"/>
    <w:rsid w:val="00313DD0"/>
    <w:rPr>
      <w:rFonts w:ascii="Arial" w:eastAsia="Times New Roman" w:hAnsi="Arial" w:cs="Times New Roman"/>
      <w:b/>
      <w:bCs/>
      <w:snapToGrid w:val="0"/>
      <w:sz w:val="20"/>
      <w:szCs w:val="20"/>
    </w:rPr>
  </w:style>
  <w:style w:type="paragraph" w:styleId="Revision">
    <w:name w:val="Revision"/>
    <w:hidden/>
    <w:uiPriority w:val="99"/>
    <w:semiHidden/>
    <w:rsid w:val="00313DD0"/>
    <w:pPr>
      <w:spacing w:after="0" w:line="240" w:lineRule="auto"/>
    </w:pPr>
    <w:rPr>
      <w:rFonts w:ascii="Arial" w:eastAsia="Times New Roman" w:hAnsi="Arial" w:cs="Times New Roman"/>
      <w:snapToGrid w:val="0"/>
      <w:sz w:val="20"/>
      <w:szCs w:val="20"/>
    </w:rPr>
  </w:style>
  <w:style w:type="paragraph" w:customStyle="1" w:styleId="Arial11Bold">
    <w:name w:val="Arial 11 Bold"/>
    <w:basedOn w:val="Normal"/>
    <w:rsid w:val="00313DD0"/>
    <w:pPr>
      <w:spacing w:before="120" w:after="120" w:line="240" w:lineRule="auto"/>
    </w:pPr>
    <w:rPr>
      <w:b/>
    </w:rPr>
  </w:style>
  <w:style w:type="paragraph" w:customStyle="1" w:styleId="TableArial11">
    <w:name w:val="Table Arial 11"/>
    <w:basedOn w:val="Normal"/>
    <w:link w:val="TableArial11Char"/>
    <w:rsid w:val="00313DD0"/>
    <w:pPr>
      <w:spacing w:before="120" w:after="120"/>
      <w:jc w:val="both"/>
    </w:pPr>
  </w:style>
  <w:style w:type="character" w:customStyle="1" w:styleId="TableArial11Char">
    <w:name w:val="Table Arial 11 Char"/>
    <w:link w:val="TableArial11"/>
    <w:rsid w:val="00313DD0"/>
    <w:rPr>
      <w:rFonts w:ascii="Arial" w:eastAsia="Times New Roman" w:hAnsi="Arial" w:cs="Times New Roman"/>
      <w:snapToGrid w:val="0"/>
      <w:sz w:val="20"/>
      <w:szCs w:val="20"/>
    </w:rPr>
  </w:style>
  <w:style w:type="paragraph" w:customStyle="1" w:styleId="Default">
    <w:name w:val="Default"/>
    <w:rsid w:val="00313DD0"/>
    <w:pPr>
      <w:autoSpaceDE w:val="0"/>
      <w:autoSpaceDN w:val="0"/>
      <w:adjustRightInd w:val="0"/>
      <w:spacing w:after="0" w:line="240" w:lineRule="auto"/>
    </w:pPr>
    <w:rPr>
      <w:rFonts w:ascii="Arial" w:eastAsia="Cambria" w:hAnsi="Arial" w:cs="Arial"/>
      <w:color w:val="000000"/>
      <w:sz w:val="24"/>
      <w:szCs w:val="24"/>
      <w:lang w:eastAsia="en-GB"/>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locked/>
    <w:rsid w:val="00313DD0"/>
    <w:rPr>
      <w:rFonts w:ascii="Arial" w:eastAsia="Times New Roman" w:hAnsi="Arial" w:cs="Times New Roman"/>
      <w:sz w:val="20"/>
      <w:szCs w:val="20"/>
    </w:rPr>
  </w:style>
  <w:style w:type="paragraph" w:styleId="BodyTextIndent2">
    <w:name w:val="Body Text Indent 2"/>
    <w:basedOn w:val="Normal"/>
    <w:link w:val="BodyTextIndent2Char"/>
    <w:rsid w:val="00313DD0"/>
    <w:pPr>
      <w:tabs>
        <w:tab w:val="left" w:pos="-667"/>
        <w:tab w:val="left" w:pos="0"/>
        <w:tab w:val="left" w:pos="720"/>
        <w:tab w:val="left" w:pos="1512"/>
        <w:tab w:val="left" w:pos="1962"/>
        <w:tab w:val="left" w:pos="2502"/>
        <w:tab w:val="left" w:pos="2862"/>
        <w:tab w:val="left" w:pos="4320"/>
      </w:tabs>
      <w:ind w:left="1170"/>
      <w:jc w:val="both"/>
    </w:pPr>
  </w:style>
  <w:style w:type="character" w:customStyle="1" w:styleId="BodyTextIndent2Char">
    <w:name w:val="Body Text Indent 2 Char"/>
    <w:basedOn w:val="DefaultParagraphFont"/>
    <w:link w:val="BodyTextIndent2"/>
    <w:rsid w:val="00313DD0"/>
    <w:rPr>
      <w:rFonts w:ascii="Arial" w:eastAsia="Times New Roman" w:hAnsi="Arial" w:cs="Times New Roman"/>
      <w:snapToGrid w:val="0"/>
      <w:sz w:val="20"/>
      <w:szCs w:val="20"/>
    </w:rPr>
  </w:style>
  <w:style w:type="paragraph" w:styleId="BodyText">
    <w:name w:val="Body Text"/>
    <w:aliases w:val="Char"/>
    <w:basedOn w:val="Normal"/>
    <w:link w:val="BodyTextChar"/>
    <w:uiPriority w:val="99"/>
    <w:rsid w:val="00313DD0"/>
    <w:pPr>
      <w:jc w:val="center"/>
    </w:pPr>
  </w:style>
  <w:style w:type="character" w:customStyle="1" w:styleId="BodyTextChar">
    <w:name w:val="Body Text Char"/>
    <w:aliases w:val="Char Char1"/>
    <w:basedOn w:val="DefaultParagraphFont"/>
    <w:link w:val="BodyText"/>
    <w:uiPriority w:val="99"/>
    <w:rsid w:val="00313DD0"/>
    <w:rPr>
      <w:rFonts w:ascii="Arial" w:eastAsia="Times New Roman" w:hAnsi="Arial" w:cs="Times New Roman"/>
      <w:snapToGrid w:val="0"/>
      <w:sz w:val="20"/>
      <w:szCs w:val="20"/>
    </w:rPr>
  </w:style>
  <w:style w:type="paragraph" w:styleId="BlockText">
    <w:name w:val="Block Text"/>
    <w:basedOn w:val="Normal"/>
    <w:rsid w:val="00313DD0"/>
    <w:pPr>
      <w:tabs>
        <w:tab w:val="left" w:pos="1985"/>
        <w:tab w:val="left" w:pos="3312"/>
        <w:tab w:val="left" w:pos="3402"/>
        <w:tab w:val="left" w:pos="4032"/>
      </w:tabs>
      <w:ind w:left="2835" w:right="144" w:hanging="1971"/>
      <w:jc w:val="both"/>
    </w:pPr>
  </w:style>
  <w:style w:type="paragraph" w:styleId="BodyText2">
    <w:name w:val="Body Text 2"/>
    <w:basedOn w:val="Normal"/>
    <w:link w:val="BodyText2Char"/>
    <w:rsid w:val="00313DD0"/>
    <w:pPr>
      <w:keepLines/>
      <w:tabs>
        <w:tab w:val="left" w:pos="-667"/>
        <w:tab w:val="left" w:pos="0"/>
        <w:tab w:val="left" w:pos="720"/>
        <w:tab w:val="left" w:pos="1440"/>
        <w:tab w:val="left" w:pos="2862"/>
        <w:tab w:val="left" w:pos="4320"/>
      </w:tabs>
      <w:jc w:val="both"/>
    </w:pPr>
    <w:rPr>
      <w:i/>
    </w:rPr>
  </w:style>
  <w:style w:type="character" w:customStyle="1" w:styleId="BodyText2Char">
    <w:name w:val="Body Text 2 Char"/>
    <w:basedOn w:val="DefaultParagraphFont"/>
    <w:link w:val="BodyText2"/>
    <w:rsid w:val="00313DD0"/>
    <w:rPr>
      <w:rFonts w:ascii="Arial" w:eastAsia="Times New Roman" w:hAnsi="Arial" w:cs="Times New Roman"/>
      <w:i/>
      <w:snapToGrid w:val="0"/>
      <w:sz w:val="20"/>
      <w:szCs w:val="20"/>
    </w:rPr>
  </w:style>
  <w:style w:type="paragraph" w:styleId="BodyTextIndent3">
    <w:name w:val="Body Text Indent 3"/>
    <w:basedOn w:val="Normal"/>
    <w:link w:val="BodyTextIndent3Char"/>
    <w:rsid w:val="00313DD0"/>
    <w:pPr>
      <w:tabs>
        <w:tab w:val="left" w:pos="1440"/>
      </w:tabs>
      <w:ind w:left="2160" w:hanging="2160"/>
      <w:jc w:val="both"/>
    </w:pPr>
  </w:style>
  <w:style w:type="character" w:customStyle="1" w:styleId="BodyTextIndent3Char">
    <w:name w:val="Body Text Indent 3 Char"/>
    <w:basedOn w:val="DefaultParagraphFont"/>
    <w:link w:val="BodyTextIndent3"/>
    <w:rsid w:val="00313DD0"/>
    <w:rPr>
      <w:rFonts w:ascii="Arial" w:eastAsia="Times New Roman" w:hAnsi="Arial" w:cs="Times New Roman"/>
      <w:snapToGrid w:val="0"/>
      <w:sz w:val="20"/>
      <w:szCs w:val="20"/>
    </w:rPr>
  </w:style>
  <w:style w:type="paragraph" w:styleId="DocumentMap">
    <w:name w:val="Document Map"/>
    <w:basedOn w:val="Normal"/>
    <w:link w:val="DocumentMapChar"/>
    <w:rsid w:val="00313DD0"/>
    <w:pPr>
      <w:shd w:val="clear" w:color="auto" w:fill="000080"/>
      <w:jc w:val="both"/>
    </w:pPr>
    <w:rPr>
      <w:rFonts w:ascii="Tahoma" w:hAnsi="Tahoma"/>
    </w:rPr>
  </w:style>
  <w:style w:type="character" w:customStyle="1" w:styleId="DocumentMapChar">
    <w:name w:val="Document Map Char"/>
    <w:basedOn w:val="DefaultParagraphFont"/>
    <w:link w:val="DocumentMap"/>
    <w:rsid w:val="00313DD0"/>
    <w:rPr>
      <w:rFonts w:ascii="Tahoma" w:eastAsia="Times New Roman" w:hAnsi="Tahoma" w:cs="Times New Roman"/>
      <w:snapToGrid w:val="0"/>
      <w:sz w:val="20"/>
      <w:szCs w:val="20"/>
      <w:shd w:val="clear" w:color="auto" w:fill="000080"/>
    </w:rPr>
  </w:style>
  <w:style w:type="paragraph" w:styleId="NormalIndent">
    <w:name w:val="Normal Indent"/>
    <w:basedOn w:val="Normal"/>
    <w:rsid w:val="00313DD0"/>
    <w:pPr>
      <w:ind w:left="720"/>
      <w:jc w:val="both"/>
    </w:pPr>
  </w:style>
  <w:style w:type="paragraph" w:styleId="BodyText3">
    <w:name w:val="Body Text 3"/>
    <w:basedOn w:val="Normal"/>
    <w:link w:val="BodyText3Char"/>
    <w:rsid w:val="00313DD0"/>
    <w:pPr>
      <w:spacing w:after="120"/>
    </w:pPr>
    <w:rPr>
      <w:sz w:val="16"/>
    </w:rPr>
  </w:style>
  <w:style w:type="character" w:customStyle="1" w:styleId="BodyText3Char">
    <w:name w:val="Body Text 3 Char"/>
    <w:basedOn w:val="DefaultParagraphFont"/>
    <w:link w:val="BodyText3"/>
    <w:rsid w:val="00313DD0"/>
    <w:rPr>
      <w:rFonts w:ascii="Arial" w:eastAsia="Times New Roman" w:hAnsi="Arial" w:cs="Times New Roman"/>
      <w:snapToGrid w:val="0"/>
      <w:sz w:val="16"/>
      <w:szCs w:val="20"/>
    </w:rPr>
  </w:style>
  <w:style w:type="paragraph" w:styleId="BodyTextFirstIndent">
    <w:name w:val="Body Text First Indent"/>
    <w:basedOn w:val="Normal"/>
    <w:link w:val="BodyTextFirstIndentChar"/>
    <w:rsid w:val="00313DD0"/>
    <w:pPr>
      <w:spacing w:after="120"/>
      <w:ind w:firstLine="210"/>
    </w:pPr>
  </w:style>
  <w:style w:type="character" w:customStyle="1" w:styleId="BodyTextFirstIndentChar">
    <w:name w:val="Body Text First Indent Char"/>
    <w:basedOn w:val="BodyTextChar"/>
    <w:link w:val="BodyTextFirstIndent"/>
    <w:rsid w:val="00313DD0"/>
    <w:rPr>
      <w:rFonts w:ascii="Arial" w:eastAsia="Times New Roman" w:hAnsi="Arial" w:cs="Times New Roman"/>
      <w:snapToGrid w:val="0"/>
      <w:sz w:val="20"/>
      <w:szCs w:val="20"/>
    </w:rPr>
  </w:style>
  <w:style w:type="paragraph" w:styleId="BodyTextFirstIndent2">
    <w:name w:val="Body Text First Indent 2"/>
    <w:basedOn w:val="BodyTextIndent"/>
    <w:link w:val="BodyTextFirstIndent2Char"/>
    <w:rsid w:val="00313DD0"/>
    <w:pPr>
      <w:tabs>
        <w:tab w:val="clear" w:pos="-1152"/>
        <w:tab w:val="clear" w:pos="1440"/>
        <w:tab w:val="clear" w:pos="2178"/>
        <w:tab w:val="clear" w:pos="2718"/>
        <w:tab w:val="clear" w:pos="3600"/>
        <w:tab w:val="clear" w:pos="4896"/>
      </w:tabs>
      <w:spacing w:after="120"/>
      <w:ind w:left="283" w:firstLine="210"/>
      <w:jc w:val="left"/>
    </w:pPr>
    <w:rPr>
      <w:sz w:val="20"/>
    </w:rPr>
  </w:style>
  <w:style w:type="character" w:customStyle="1" w:styleId="BodyTextFirstIndent2Char">
    <w:name w:val="Body Text First Indent 2 Char"/>
    <w:basedOn w:val="BodyTextIndentChar"/>
    <w:link w:val="BodyTextFirstIndent2"/>
    <w:rsid w:val="00313DD0"/>
    <w:rPr>
      <w:rFonts w:ascii="Arial" w:eastAsia="Times New Roman" w:hAnsi="Arial" w:cs="Times New Roman"/>
      <w:snapToGrid w:val="0"/>
      <w:sz w:val="20"/>
      <w:szCs w:val="20"/>
    </w:rPr>
  </w:style>
  <w:style w:type="paragraph" w:styleId="Caption">
    <w:name w:val="caption"/>
    <w:basedOn w:val="Normal"/>
    <w:next w:val="Normal"/>
    <w:uiPriority w:val="99"/>
    <w:qFormat/>
    <w:rsid w:val="00313DD0"/>
    <w:pPr>
      <w:spacing w:before="120" w:after="120"/>
    </w:pPr>
    <w:rPr>
      <w:b/>
    </w:rPr>
  </w:style>
  <w:style w:type="paragraph" w:styleId="Closing">
    <w:name w:val="Closing"/>
    <w:basedOn w:val="Normal"/>
    <w:link w:val="ClosingChar"/>
    <w:rsid w:val="00313DD0"/>
    <w:pPr>
      <w:ind w:left="4252"/>
    </w:pPr>
  </w:style>
  <w:style w:type="character" w:customStyle="1" w:styleId="ClosingChar">
    <w:name w:val="Closing Char"/>
    <w:basedOn w:val="DefaultParagraphFont"/>
    <w:link w:val="Closing"/>
    <w:rsid w:val="00313DD0"/>
    <w:rPr>
      <w:rFonts w:ascii="Arial" w:eastAsia="Times New Roman" w:hAnsi="Arial" w:cs="Times New Roman"/>
      <w:snapToGrid w:val="0"/>
      <w:sz w:val="20"/>
      <w:szCs w:val="20"/>
    </w:rPr>
  </w:style>
  <w:style w:type="paragraph" w:styleId="EndnoteText">
    <w:name w:val="endnote text"/>
    <w:basedOn w:val="Normal"/>
    <w:link w:val="EndnoteTextChar"/>
    <w:rsid w:val="00313DD0"/>
  </w:style>
  <w:style w:type="character" w:customStyle="1" w:styleId="EndnoteTextChar">
    <w:name w:val="Endnote Text Char"/>
    <w:basedOn w:val="DefaultParagraphFont"/>
    <w:link w:val="EndnoteText"/>
    <w:rsid w:val="00313DD0"/>
    <w:rPr>
      <w:rFonts w:ascii="Arial" w:eastAsia="Times New Roman" w:hAnsi="Arial" w:cs="Times New Roman"/>
      <w:snapToGrid w:val="0"/>
      <w:sz w:val="20"/>
      <w:szCs w:val="20"/>
    </w:rPr>
  </w:style>
  <w:style w:type="paragraph" w:styleId="EnvelopeAddress">
    <w:name w:val="envelope address"/>
    <w:basedOn w:val="Normal"/>
    <w:rsid w:val="00313DD0"/>
    <w:pPr>
      <w:framePr w:w="7920" w:h="1980" w:hRule="exact" w:hSpace="180" w:wrap="auto" w:hAnchor="page" w:xAlign="center" w:yAlign="bottom"/>
      <w:ind w:left="2880"/>
    </w:pPr>
    <w:rPr>
      <w:sz w:val="24"/>
    </w:rPr>
  </w:style>
  <w:style w:type="paragraph" w:styleId="EnvelopeReturn">
    <w:name w:val="envelope return"/>
    <w:basedOn w:val="Normal"/>
    <w:rsid w:val="00313DD0"/>
  </w:style>
  <w:style w:type="paragraph" w:styleId="Index1">
    <w:name w:val="index 1"/>
    <w:basedOn w:val="Normal"/>
    <w:next w:val="Normal"/>
    <w:autoRedefine/>
    <w:semiHidden/>
    <w:rsid w:val="00313DD0"/>
    <w:pPr>
      <w:ind w:left="220" w:hanging="220"/>
    </w:pPr>
  </w:style>
  <w:style w:type="paragraph" w:styleId="Index2">
    <w:name w:val="index 2"/>
    <w:basedOn w:val="Normal"/>
    <w:next w:val="Normal"/>
    <w:autoRedefine/>
    <w:semiHidden/>
    <w:rsid w:val="00313DD0"/>
    <w:pPr>
      <w:ind w:left="440" w:hanging="220"/>
    </w:pPr>
  </w:style>
  <w:style w:type="paragraph" w:styleId="Index3">
    <w:name w:val="index 3"/>
    <w:basedOn w:val="Normal"/>
    <w:next w:val="Normal"/>
    <w:autoRedefine/>
    <w:semiHidden/>
    <w:rsid w:val="00313DD0"/>
    <w:pPr>
      <w:ind w:left="660" w:hanging="220"/>
    </w:pPr>
  </w:style>
  <w:style w:type="paragraph" w:styleId="Index4">
    <w:name w:val="index 4"/>
    <w:basedOn w:val="Normal"/>
    <w:next w:val="Normal"/>
    <w:autoRedefine/>
    <w:semiHidden/>
    <w:rsid w:val="00313DD0"/>
    <w:pPr>
      <w:ind w:left="880" w:hanging="220"/>
    </w:pPr>
  </w:style>
  <w:style w:type="paragraph" w:styleId="Index5">
    <w:name w:val="index 5"/>
    <w:basedOn w:val="Normal"/>
    <w:next w:val="Normal"/>
    <w:autoRedefine/>
    <w:semiHidden/>
    <w:rsid w:val="00313DD0"/>
    <w:pPr>
      <w:ind w:left="1100" w:hanging="220"/>
    </w:pPr>
  </w:style>
  <w:style w:type="paragraph" w:styleId="Index6">
    <w:name w:val="index 6"/>
    <w:basedOn w:val="Normal"/>
    <w:next w:val="Normal"/>
    <w:autoRedefine/>
    <w:semiHidden/>
    <w:rsid w:val="00313DD0"/>
    <w:pPr>
      <w:ind w:left="1320" w:hanging="220"/>
    </w:pPr>
  </w:style>
  <w:style w:type="paragraph" w:styleId="Index7">
    <w:name w:val="index 7"/>
    <w:basedOn w:val="Normal"/>
    <w:next w:val="Normal"/>
    <w:autoRedefine/>
    <w:semiHidden/>
    <w:rsid w:val="00313DD0"/>
    <w:pPr>
      <w:ind w:left="1540" w:hanging="220"/>
    </w:pPr>
  </w:style>
  <w:style w:type="paragraph" w:styleId="Index8">
    <w:name w:val="index 8"/>
    <w:basedOn w:val="Normal"/>
    <w:next w:val="Normal"/>
    <w:autoRedefine/>
    <w:semiHidden/>
    <w:rsid w:val="00313DD0"/>
    <w:pPr>
      <w:ind w:left="1760" w:hanging="220"/>
    </w:pPr>
  </w:style>
  <w:style w:type="paragraph" w:styleId="Index9">
    <w:name w:val="index 9"/>
    <w:basedOn w:val="Normal"/>
    <w:next w:val="Normal"/>
    <w:autoRedefine/>
    <w:semiHidden/>
    <w:rsid w:val="00313DD0"/>
    <w:pPr>
      <w:ind w:left="1980" w:hanging="220"/>
    </w:pPr>
  </w:style>
  <w:style w:type="paragraph" w:styleId="IndexHeading">
    <w:name w:val="index heading"/>
    <w:basedOn w:val="Normal"/>
    <w:next w:val="Index1"/>
    <w:semiHidden/>
    <w:rsid w:val="00313DD0"/>
    <w:rPr>
      <w:b/>
    </w:rPr>
  </w:style>
  <w:style w:type="paragraph" w:styleId="List">
    <w:name w:val="List"/>
    <w:basedOn w:val="Normal"/>
    <w:link w:val="ListChar"/>
    <w:qFormat/>
    <w:rsid w:val="00313DD0"/>
    <w:pPr>
      <w:ind w:left="283" w:hanging="283"/>
    </w:pPr>
  </w:style>
  <w:style w:type="paragraph" w:styleId="List2">
    <w:name w:val="List 2"/>
    <w:basedOn w:val="Normal"/>
    <w:rsid w:val="00313DD0"/>
    <w:pPr>
      <w:ind w:left="566" w:hanging="283"/>
    </w:pPr>
  </w:style>
  <w:style w:type="paragraph" w:styleId="List3">
    <w:name w:val="List 3"/>
    <w:basedOn w:val="Normal"/>
    <w:rsid w:val="00313DD0"/>
    <w:pPr>
      <w:ind w:left="849" w:hanging="283"/>
    </w:pPr>
  </w:style>
  <w:style w:type="paragraph" w:styleId="List4">
    <w:name w:val="List 4"/>
    <w:basedOn w:val="Normal"/>
    <w:rsid w:val="00313DD0"/>
    <w:pPr>
      <w:ind w:left="1132" w:hanging="283"/>
    </w:pPr>
  </w:style>
  <w:style w:type="paragraph" w:styleId="List5">
    <w:name w:val="List 5"/>
    <w:basedOn w:val="Normal"/>
    <w:rsid w:val="00313DD0"/>
    <w:pPr>
      <w:ind w:left="1415" w:hanging="283"/>
    </w:pPr>
  </w:style>
  <w:style w:type="paragraph" w:styleId="ListBullet2">
    <w:name w:val="List Bullet 2"/>
    <w:basedOn w:val="Normal"/>
    <w:link w:val="ListBullet2Char"/>
    <w:autoRedefine/>
    <w:rsid w:val="00313DD0"/>
    <w:pPr>
      <w:tabs>
        <w:tab w:val="num" w:pos="720"/>
      </w:tabs>
      <w:ind w:left="720" w:hanging="720"/>
    </w:pPr>
  </w:style>
  <w:style w:type="paragraph" w:styleId="ListBullet3">
    <w:name w:val="List Bullet 3"/>
    <w:basedOn w:val="Normal"/>
    <w:autoRedefine/>
    <w:rsid w:val="00313DD0"/>
    <w:pPr>
      <w:tabs>
        <w:tab w:val="num" w:pos="720"/>
      </w:tabs>
      <w:ind w:left="720" w:hanging="720"/>
    </w:pPr>
  </w:style>
  <w:style w:type="paragraph" w:styleId="ListBullet4">
    <w:name w:val="List Bullet 4"/>
    <w:basedOn w:val="Normal"/>
    <w:autoRedefine/>
    <w:rsid w:val="00313DD0"/>
    <w:pPr>
      <w:tabs>
        <w:tab w:val="num" w:pos="720"/>
      </w:tabs>
      <w:ind w:left="720" w:hanging="720"/>
    </w:pPr>
  </w:style>
  <w:style w:type="paragraph" w:styleId="ListBullet5">
    <w:name w:val="List Bullet 5"/>
    <w:basedOn w:val="Normal"/>
    <w:autoRedefine/>
    <w:rsid w:val="00313DD0"/>
    <w:pPr>
      <w:tabs>
        <w:tab w:val="num" w:pos="720"/>
      </w:tabs>
      <w:ind w:left="720" w:hanging="720"/>
    </w:pPr>
  </w:style>
  <w:style w:type="paragraph" w:styleId="ListContinue">
    <w:name w:val="List Continue"/>
    <w:basedOn w:val="Normal"/>
    <w:rsid w:val="00313DD0"/>
    <w:pPr>
      <w:spacing w:after="120"/>
      <w:ind w:left="283"/>
    </w:pPr>
  </w:style>
  <w:style w:type="paragraph" w:styleId="ListContinue2">
    <w:name w:val="List Continue 2"/>
    <w:basedOn w:val="Normal"/>
    <w:rsid w:val="00313DD0"/>
    <w:pPr>
      <w:spacing w:after="120"/>
      <w:ind w:left="566"/>
    </w:pPr>
  </w:style>
  <w:style w:type="paragraph" w:styleId="ListContinue3">
    <w:name w:val="List Continue 3"/>
    <w:basedOn w:val="Normal"/>
    <w:rsid w:val="00313DD0"/>
    <w:pPr>
      <w:spacing w:after="120"/>
      <w:ind w:left="849"/>
    </w:pPr>
  </w:style>
  <w:style w:type="paragraph" w:styleId="ListContinue4">
    <w:name w:val="List Continue 4"/>
    <w:basedOn w:val="Normal"/>
    <w:rsid w:val="00313DD0"/>
    <w:pPr>
      <w:spacing w:after="120"/>
      <w:ind w:left="1132"/>
    </w:pPr>
  </w:style>
  <w:style w:type="paragraph" w:styleId="ListContinue5">
    <w:name w:val="List Continue 5"/>
    <w:basedOn w:val="Normal"/>
    <w:rsid w:val="00313DD0"/>
    <w:pPr>
      <w:spacing w:after="120"/>
      <w:ind w:left="1415"/>
    </w:pPr>
  </w:style>
  <w:style w:type="paragraph" w:styleId="ListNumber">
    <w:name w:val="List Number"/>
    <w:basedOn w:val="Normal"/>
    <w:link w:val="ListNumberChar"/>
    <w:qFormat/>
    <w:rsid w:val="00313DD0"/>
    <w:pPr>
      <w:tabs>
        <w:tab w:val="num" w:pos="720"/>
      </w:tabs>
      <w:ind w:left="720" w:hanging="720"/>
    </w:pPr>
  </w:style>
  <w:style w:type="paragraph" w:styleId="ListNumber2">
    <w:name w:val="List Number 2"/>
    <w:basedOn w:val="Normal"/>
    <w:rsid w:val="00313DD0"/>
    <w:pPr>
      <w:tabs>
        <w:tab w:val="num" w:pos="720"/>
      </w:tabs>
      <w:ind w:left="720" w:hanging="720"/>
    </w:pPr>
  </w:style>
  <w:style w:type="paragraph" w:styleId="ListNumber3">
    <w:name w:val="List Number 3"/>
    <w:basedOn w:val="Normal"/>
    <w:rsid w:val="00313DD0"/>
    <w:pPr>
      <w:tabs>
        <w:tab w:val="num" w:pos="720"/>
      </w:tabs>
      <w:ind w:left="720" w:hanging="720"/>
    </w:pPr>
  </w:style>
  <w:style w:type="paragraph" w:styleId="ListNumber4">
    <w:name w:val="List Number 4"/>
    <w:basedOn w:val="Normal"/>
    <w:rsid w:val="00313DD0"/>
    <w:pPr>
      <w:tabs>
        <w:tab w:val="num" w:pos="720"/>
      </w:tabs>
      <w:ind w:left="720" w:hanging="720"/>
    </w:pPr>
  </w:style>
  <w:style w:type="paragraph" w:styleId="ListNumber5">
    <w:name w:val="List Number 5"/>
    <w:basedOn w:val="Normal"/>
    <w:rsid w:val="00313DD0"/>
    <w:pPr>
      <w:tabs>
        <w:tab w:val="num" w:pos="720"/>
      </w:tabs>
      <w:ind w:left="720" w:hanging="720"/>
    </w:pPr>
  </w:style>
  <w:style w:type="paragraph" w:styleId="MacroText">
    <w:name w:val="macro"/>
    <w:link w:val="MacroTextChar"/>
    <w:semiHidden/>
    <w:rsid w:val="00313DD0"/>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Times New Roman" w:hAnsi="Courier New" w:cs="Times New Roman"/>
      <w:snapToGrid w:val="0"/>
      <w:sz w:val="20"/>
      <w:szCs w:val="20"/>
    </w:rPr>
  </w:style>
  <w:style w:type="character" w:customStyle="1" w:styleId="MacroTextChar">
    <w:name w:val="Macro Text Char"/>
    <w:basedOn w:val="DefaultParagraphFont"/>
    <w:link w:val="MacroText"/>
    <w:semiHidden/>
    <w:rsid w:val="00313DD0"/>
    <w:rPr>
      <w:rFonts w:ascii="Courier New" w:eastAsia="Times New Roman" w:hAnsi="Courier New" w:cs="Times New Roman"/>
      <w:snapToGrid w:val="0"/>
      <w:sz w:val="20"/>
      <w:szCs w:val="20"/>
    </w:rPr>
  </w:style>
  <w:style w:type="paragraph" w:styleId="MessageHeader">
    <w:name w:val="Message Header"/>
    <w:basedOn w:val="Normal"/>
    <w:link w:val="MessageHeaderChar"/>
    <w:rsid w:val="00313DD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character" w:customStyle="1" w:styleId="MessageHeaderChar">
    <w:name w:val="Message Header Char"/>
    <w:basedOn w:val="DefaultParagraphFont"/>
    <w:link w:val="MessageHeader"/>
    <w:rsid w:val="00313DD0"/>
    <w:rPr>
      <w:rFonts w:ascii="Arial" w:eastAsia="Times New Roman" w:hAnsi="Arial" w:cs="Times New Roman"/>
      <w:snapToGrid w:val="0"/>
      <w:sz w:val="24"/>
      <w:szCs w:val="20"/>
      <w:shd w:val="pct20" w:color="auto" w:fill="auto"/>
    </w:rPr>
  </w:style>
  <w:style w:type="paragraph" w:styleId="NoteHeading">
    <w:name w:val="Note Heading"/>
    <w:basedOn w:val="Normal"/>
    <w:next w:val="Normal"/>
    <w:link w:val="NoteHeadingChar"/>
    <w:rsid w:val="00313DD0"/>
  </w:style>
  <w:style w:type="character" w:customStyle="1" w:styleId="NoteHeadingChar">
    <w:name w:val="Note Heading Char"/>
    <w:basedOn w:val="DefaultParagraphFont"/>
    <w:link w:val="NoteHeading"/>
    <w:rsid w:val="00313DD0"/>
    <w:rPr>
      <w:rFonts w:ascii="Arial" w:eastAsia="Times New Roman" w:hAnsi="Arial" w:cs="Times New Roman"/>
      <w:snapToGrid w:val="0"/>
      <w:sz w:val="20"/>
      <w:szCs w:val="20"/>
    </w:rPr>
  </w:style>
  <w:style w:type="paragraph" w:styleId="PlainText">
    <w:name w:val="Plain Text"/>
    <w:basedOn w:val="Normal"/>
    <w:link w:val="PlainTextChar"/>
    <w:rsid w:val="00313DD0"/>
    <w:rPr>
      <w:rFonts w:ascii="Courier New" w:hAnsi="Courier New"/>
    </w:rPr>
  </w:style>
  <w:style w:type="character" w:customStyle="1" w:styleId="PlainTextChar">
    <w:name w:val="Plain Text Char"/>
    <w:basedOn w:val="DefaultParagraphFont"/>
    <w:link w:val="PlainText"/>
    <w:rsid w:val="00313DD0"/>
    <w:rPr>
      <w:rFonts w:ascii="Courier New" w:eastAsia="Times New Roman" w:hAnsi="Courier New" w:cs="Times New Roman"/>
      <w:snapToGrid w:val="0"/>
      <w:sz w:val="20"/>
      <w:szCs w:val="20"/>
    </w:rPr>
  </w:style>
  <w:style w:type="paragraph" w:styleId="Salutation">
    <w:name w:val="Salutation"/>
    <w:basedOn w:val="Normal"/>
    <w:next w:val="Normal"/>
    <w:link w:val="SalutationChar"/>
    <w:rsid w:val="00313DD0"/>
  </w:style>
  <w:style w:type="character" w:customStyle="1" w:styleId="SalutationChar">
    <w:name w:val="Salutation Char"/>
    <w:basedOn w:val="DefaultParagraphFont"/>
    <w:link w:val="Salutation"/>
    <w:rsid w:val="00313DD0"/>
    <w:rPr>
      <w:rFonts w:ascii="Arial" w:eastAsia="Times New Roman" w:hAnsi="Arial" w:cs="Times New Roman"/>
      <w:snapToGrid w:val="0"/>
      <w:sz w:val="20"/>
      <w:szCs w:val="20"/>
    </w:rPr>
  </w:style>
  <w:style w:type="paragraph" w:styleId="Signature">
    <w:name w:val="Signature"/>
    <w:basedOn w:val="Normal"/>
    <w:link w:val="SignatureChar"/>
    <w:rsid w:val="00313DD0"/>
    <w:pPr>
      <w:ind w:left="4252"/>
    </w:pPr>
  </w:style>
  <w:style w:type="character" w:customStyle="1" w:styleId="SignatureChar">
    <w:name w:val="Signature Char"/>
    <w:basedOn w:val="DefaultParagraphFont"/>
    <w:link w:val="Signature"/>
    <w:rsid w:val="00313DD0"/>
    <w:rPr>
      <w:rFonts w:ascii="Arial" w:eastAsia="Times New Roman" w:hAnsi="Arial" w:cs="Times New Roman"/>
      <w:snapToGrid w:val="0"/>
      <w:sz w:val="20"/>
      <w:szCs w:val="20"/>
    </w:rPr>
  </w:style>
  <w:style w:type="paragraph" w:styleId="Subtitle">
    <w:name w:val="Subtitle"/>
    <w:basedOn w:val="Normal"/>
    <w:link w:val="SubtitleChar"/>
    <w:qFormat/>
    <w:rsid w:val="00313DD0"/>
    <w:pPr>
      <w:spacing w:after="60"/>
      <w:jc w:val="center"/>
      <w:outlineLvl w:val="1"/>
    </w:pPr>
    <w:rPr>
      <w:sz w:val="24"/>
    </w:rPr>
  </w:style>
  <w:style w:type="character" w:customStyle="1" w:styleId="SubtitleChar">
    <w:name w:val="Subtitle Char"/>
    <w:basedOn w:val="DefaultParagraphFont"/>
    <w:link w:val="Subtitle"/>
    <w:rsid w:val="00313DD0"/>
    <w:rPr>
      <w:rFonts w:ascii="Arial" w:eastAsia="Times New Roman" w:hAnsi="Arial" w:cs="Times New Roman"/>
      <w:snapToGrid w:val="0"/>
      <w:sz w:val="24"/>
      <w:szCs w:val="20"/>
    </w:rPr>
  </w:style>
  <w:style w:type="paragraph" w:styleId="TableofAuthorities">
    <w:name w:val="table of authorities"/>
    <w:basedOn w:val="Normal"/>
    <w:next w:val="Normal"/>
    <w:semiHidden/>
    <w:rsid w:val="00313DD0"/>
    <w:pPr>
      <w:ind w:left="220" w:hanging="220"/>
    </w:pPr>
  </w:style>
  <w:style w:type="paragraph" w:styleId="TableofFigures">
    <w:name w:val="table of figures"/>
    <w:basedOn w:val="Normal"/>
    <w:next w:val="Normal"/>
    <w:rsid w:val="00313DD0"/>
    <w:pPr>
      <w:ind w:left="440" w:hanging="440"/>
    </w:pPr>
  </w:style>
  <w:style w:type="paragraph" w:styleId="TOAHeading">
    <w:name w:val="toa heading"/>
    <w:basedOn w:val="Normal"/>
    <w:next w:val="Normal"/>
    <w:rsid w:val="00313DD0"/>
    <w:pPr>
      <w:spacing w:before="120"/>
    </w:pPr>
    <w:rPr>
      <w:b/>
      <w:sz w:val="24"/>
    </w:rPr>
  </w:style>
  <w:style w:type="paragraph" w:customStyle="1" w:styleId="DeltaViewTableBody">
    <w:name w:val="DeltaView Table Body"/>
    <w:basedOn w:val="Normal"/>
    <w:rsid w:val="00313DD0"/>
    <w:pPr>
      <w:autoSpaceDE w:val="0"/>
      <w:autoSpaceDN w:val="0"/>
      <w:adjustRightInd w:val="0"/>
    </w:pPr>
    <w:rPr>
      <w:snapToGrid/>
      <w:sz w:val="24"/>
      <w:szCs w:val="24"/>
      <w:lang w:val="en-US" w:eastAsia="en-GB"/>
    </w:rPr>
  </w:style>
  <w:style w:type="character" w:customStyle="1" w:styleId="Level3TextChar">
    <w:name w:val="Level 3 Text Char"/>
    <w:link w:val="Level3Text"/>
    <w:uiPriority w:val="99"/>
    <w:rsid w:val="00313DD0"/>
    <w:rPr>
      <w:rFonts w:ascii="Arial" w:eastAsia="Times New Roman" w:hAnsi="Arial" w:cs="Times New Roman"/>
      <w:snapToGrid w:val="0"/>
      <w:sz w:val="20"/>
      <w:szCs w:val="20"/>
    </w:rPr>
  </w:style>
  <w:style w:type="numbering" w:customStyle="1" w:styleId="StyleBulletedBlack">
    <w:name w:val="Style Bulleted Black"/>
    <w:basedOn w:val="NoList"/>
    <w:rsid w:val="00313DD0"/>
    <w:pPr>
      <w:numPr>
        <w:numId w:val="16"/>
      </w:numPr>
    </w:pPr>
  </w:style>
  <w:style w:type="character" w:customStyle="1" w:styleId="Level2TextChar">
    <w:name w:val="Level 2 Text Char"/>
    <w:link w:val="Level2Text"/>
    <w:rsid w:val="00313DD0"/>
    <w:rPr>
      <w:rFonts w:ascii="Arial" w:eastAsia="Times New Roman" w:hAnsi="Arial" w:cs="Times New Roman"/>
      <w:snapToGrid w:val="0"/>
      <w:sz w:val="20"/>
      <w:szCs w:val="20"/>
    </w:rPr>
  </w:style>
  <w:style w:type="paragraph" w:customStyle="1" w:styleId="CCCRIndex">
    <w:name w:val="CCCR Index"/>
    <w:basedOn w:val="Normal"/>
    <w:rsid w:val="00313DD0"/>
    <w:pPr>
      <w:autoSpaceDE w:val="0"/>
      <w:autoSpaceDN w:val="0"/>
      <w:adjustRightInd w:val="0"/>
    </w:pPr>
    <w:rPr>
      <w:lang w:eastAsia="en-GB"/>
    </w:rPr>
  </w:style>
  <w:style w:type="paragraph" w:customStyle="1" w:styleId="Style1">
    <w:name w:val="Style1"/>
    <w:basedOn w:val="Normal"/>
    <w:rsid w:val="00313DD0"/>
    <w:pPr>
      <w:tabs>
        <w:tab w:val="left" w:pos="1566"/>
        <w:tab w:val="left" w:pos="2250"/>
        <w:tab w:val="left" w:pos="2610"/>
        <w:tab w:val="left" w:pos="3600"/>
        <w:tab w:val="left" w:pos="4356"/>
        <w:tab w:val="left" w:pos="5904"/>
      </w:tabs>
      <w:ind w:left="2610" w:hanging="1044"/>
    </w:pPr>
  </w:style>
  <w:style w:type="paragraph" w:styleId="NoSpacing">
    <w:name w:val="No Spacing"/>
    <w:qFormat/>
    <w:rsid w:val="00313DD0"/>
    <w:pPr>
      <w:spacing w:after="0" w:line="240" w:lineRule="auto"/>
    </w:pPr>
    <w:rPr>
      <w:rFonts w:ascii="Verdana" w:eastAsia="Calibri" w:hAnsi="Verdana" w:cs="Times New Roman"/>
      <w:sz w:val="20"/>
    </w:rPr>
  </w:style>
  <w:style w:type="paragraph" w:customStyle="1" w:styleId="DeltaViewTableHeading">
    <w:name w:val="DeltaView Table Heading"/>
    <w:basedOn w:val="Normal"/>
    <w:rsid w:val="00313DD0"/>
    <w:pPr>
      <w:autoSpaceDE w:val="0"/>
      <w:autoSpaceDN w:val="0"/>
      <w:adjustRightInd w:val="0"/>
      <w:spacing w:after="120"/>
    </w:pPr>
    <w:rPr>
      <w:rFonts w:cs="Arial"/>
      <w:b/>
      <w:bCs/>
      <w:snapToGrid/>
      <w:sz w:val="24"/>
      <w:szCs w:val="24"/>
      <w:lang w:val="en-US" w:eastAsia="en-GB"/>
    </w:rPr>
  </w:style>
  <w:style w:type="paragraph" w:customStyle="1" w:styleId="DeltaViewAnnounce">
    <w:name w:val="DeltaView Announce"/>
    <w:rsid w:val="00313DD0"/>
    <w:pPr>
      <w:autoSpaceDE w:val="0"/>
      <w:autoSpaceDN w:val="0"/>
      <w:adjustRightInd w:val="0"/>
      <w:spacing w:before="100" w:beforeAutospacing="1" w:after="100" w:afterAutospacing="1" w:line="240" w:lineRule="auto"/>
    </w:pPr>
    <w:rPr>
      <w:rFonts w:ascii="Arial" w:eastAsia="Times New Roman" w:hAnsi="Arial" w:cs="Arial"/>
      <w:sz w:val="24"/>
      <w:szCs w:val="24"/>
      <w:lang w:eastAsia="en-GB"/>
    </w:rPr>
  </w:style>
  <w:style w:type="character" w:customStyle="1" w:styleId="DeltaViewDeletion">
    <w:name w:val="DeltaView Deletion"/>
    <w:rsid w:val="00313DD0"/>
    <w:rPr>
      <w:strike/>
      <w:color w:val="FF0000"/>
      <w:spacing w:val="0"/>
    </w:rPr>
  </w:style>
  <w:style w:type="character" w:customStyle="1" w:styleId="DeltaViewMoveSource">
    <w:name w:val="DeltaView Move Source"/>
    <w:rsid w:val="00313DD0"/>
    <w:rPr>
      <w:strike/>
      <w:color w:val="00C000"/>
      <w:spacing w:val="0"/>
    </w:rPr>
  </w:style>
  <w:style w:type="character" w:customStyle="1" w:styleId="DeltaViewMoveDestination">
    <w:name w:val="DeltaView Move Destination"/>
    <w:rsid w:val="00313DD0"/>
    <w:rPr>
      <w:color w:val="00C000"/>
      <w:spacing w:val="0"/>
      <w:u w:val="double"/>
    </w:rPr>
  </w:style>
  <w:style w:type="character" w:customStyle="1" w:styleId="DeltaViewChangeNumber">
    <w:name w:val="DeltaView Change Number"/>
    <w:rsid w:val="00313DD0"/>
    <w:rPr>
      <w:color w:val="000000"/>
      <w:spacing w:val="0"/>
      <w:vertAlign w:val="superscript"/>
    </w:rPr>
  </w:style>
  <w:style w:type="character" w:customStyle="1" w:styleId="DeltaViewDelimiter">
    <w:name w:val="DeltaView Delimiter"/>
    <w:rsid w:val="00313DD0"/>
    <w:rPr>
      <w:spacing w:val="0"/>
    </w:rPr>
  </w:style>
  <w:style w:type="character" w:customStyle="1" w:styleId="DeltaViewFormatChange">
    <w:name w:val="DeltaView Format Change"/>
    <w:rsid w:val="00313DD0"/>
    <w:rPr>
      <w:color w:val="000000"/>
      <w:spacing w:val="0"/>
    </w:rPr>
  </w:style>
  <w:style w:type="character" w:customStyle="1" w:styleId="DeltaViewMovedDeletion">
    <w:name w:val="DeltaView Moved Deletion"/>
    <w:rsid w:val="00313DD0"/>
    <w:rPr>
      <w:strike/>
      <w:color w:val="C08080"/>
      <w:spacing w:val="0"/>
    </w:rPr>
  </w:style>
  <w:style w:type="character" w:customStyle="1" w:styleId="DeltaViewComment">
    <w:name w:val="DeltaView Comment"/>
    <w:rsid w:val="00313DD0"/>
    <w:rPr>
      <w:color w:val="000000"/>
      <w:spacing w:val="0"/>
    </w:rPr>
  </w:style>
  <w:style w:type="character" w:customStyle="1" w:styleId="DeltaViewStyleChangeText">
    <w:name w:val="DeltaView Style Change Text"/>
    <w:rsid w:val="00313DD0"/>
    <w:rPr>
      <w:color w:val="000000"/>
      <w:spacing w:val="0"/>
      <w:u w:val="double"/>
    </w:rPr>
  </w:style>
  <w:style w:type="character" w:customStyle="1" w:styleId="DeltaViewStyleChangeLabel">
    <w:name w:val="DeltaView Style Change Label"/>
    <w:rsid w:val="00313DD0"/>
    <w:rPr>
      <w:color w:val="000000"/>
      <w:spacing w:val="0"/>
    </w:rPr>
  </w:style>
  <w:style w:type="character" w:customStyle="1" w:styleId="DeltaViewInsertedComment">
    <w:name w:val="DeltaView Inserted Comment"/>
    <w:rsid w:val="00313DD0"/>
    <w:rPr>
      <w:color w:val="0000FF"/>
      <w:spacing w:val="0"/>
      <w:u w:val="double"/>
    </w:rPr>
  </w:style>
  <w:style w:type="character" w:customStyle="1" w:styleId="DeltaViewDeletedComment">
    <w:name w:val="DeltaView Deleted Comment"/>
    <w:rsid w:val="00313DD0"/>
    <w:rPr>
      <w:strike/>
      <w:color w:val="FF0000"/>
      <w:spacing w:val="0"/>
    </w:rPr>
  </w:style>
  <w:style w:type="paragraph" w:styleId="NormalWeb">
    <w:name w:val="Normal (Web)"/>
    <w:basedOn w:val="Normal"/>
    <w:uiPriority w:val="99"/>
    <w:rsid w:val="00313DD0"/>
    <w:pPr>
      <w:widowControl/>
      <w:spacing w:line="300" w:lineRule="atLeast"/>
    </w:pPr>
    <w:rPr>
      <w:rFonts w:ascii="Times New Roman" w:hAnsi="Times New Roman"/>
      <w:snapToGrid/>
      <w:sz w:val="24"/>
      <w:szCs w:val="24"/>
      <w:lang w:eastAsia="en-GB"/>
    </w:rPr>
  </w:style>
  <w:style w:type="table" w:styleId="TableClassic4">
    <w:name w:val="Table Classic 4"/>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313DD0"/>
    <w:pPr>
      <w:spacing w:after="0" w:line="300" w:lineRule="atLeast"/>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Arial14">
    <w:name w:val="Arial 14"/>
    <w:basedOn w:val="Normal"/>
    <w:rsid w:val="00313DD0"/>
    <w:pPr>
      <w:widowControl/>
      <w:spacing w:line="300" w:lineRule="atLeast"/>
    </w:pPr>
    <w:rPr>
      <w:snapToGrid/>
      <w:sz w:val="28"/>
      <w:szCs w:val="24"/>
      <w:lang w:eastAsia="en-GB"/>
    </w:rPr>
  </w:style>
  <w:style w:type="character" w:customStyle="1" w:styleId="CommentTextChar1">
    <w:name w:val="Comment Text Char1"/>
    <w:locked/>
    <w:rsid w:val="00313DD0"/>
    <w:rPr>
      <w:rFonts w:ascii="Arial" w:hAnsi="Arial"/>
    </w:rPr>
  </w:style>
  <w:style w:type="paragraph" w:customStyle="1" w:styleId="CharChar1CharCharCharCharCharCharCharCharCharCharCharCharCharCharCharCharChar">
    <w:name w:val="Char Char1 Char Char Char Char Char Char Char Char Char Char Char Char Char Char Char Char Char"/>
    <w:basedOn w:val="Normal"/>
    <w:rsid w:val="00313DD0"/>
    <w:pPr>
      <w:widowControl/>
      <w:spacing w:after="160" w:line="240" w:lineRule="exact"/>
    </w:pPr>
    <w:rPr>
      <w:rFonts w:ascii="Verdana" w:hAnsi="Verdana" w:cs="Verdana"/>
      <w:snapToGrid/>
      <w:lang w:val="en-US"/>
    </w:rPr>
  </w:style>
  <w:style w:type="paragraph" w:styleId="HTMLAddress">
    <w:name w:val="HTML Address"/>
    <w:basedOn w:val="Normal"/>
    <w:link w:val="HTMLAddressChar"/>
    <w:rsid w:val="00313DD0"/>
    <w:pPr>
      <w:widowControl/>
      <w:spacing w:line="300" w:lineRule="atLeast"/>
    </w:pPr>
    <w:rPr>
      <w:i/>
      <w:iCs/>
      <w:snapToGrid/>
      <w:sz w:val="22"/>
      <w:szCs w:val="24"/>
      <w:lang w:eastAsia="en-GB"/>
    </w:rPr>
  </w:style>
  <w:style w:type="character" w:customStyle="1" w:styleId="HTMLAddressChar">
    <w:name w:val="HTML Address Char"/>
    <w:basedOn w:val="DefaultParagraphFont"/>
    <w:link w:val="HTMLAddress"/>
    <w:rsid w:val="00313DD0"/>
    <w:rPr>
      <w:rFonts w:ascii="Arial" w:eastAsia="Times New Roman" w:hAnsi="Arial" w:cs="Times New Roman"/>
      <w:i/>
      <w:iCs/>
      <w:szCs w:val="24"/>
      <w:lang w:eastAsia="en-GB"/>
    </w:rPr>
  </w:style>
  <w:style w:type="paragraph" w:customStyle="1" w:styleId="Arial40">
    <w:name w:val="Arial 40"/>
    <w:basedOn w:val="Normal"/>
    <w:rsid w:val="00313DD0"/>
    <w:pPr>
      <w:widowControl/>
      <w:spacing w:line="300" w:lineRule="atLeast"/>
    </w:pPr>
    <w:rPr>
      <w:snapToGrid/>
      <w:sz w:val="80"/>
      <w:szCs w:val="24"/>
      <w:lang w:eastAsia="en-GB"/>
    </w:rPr>
  </w:style>
  <w:style w:type="paragraph" w:customStyle="1" w:styleId="Arial12B">
    <w:name w:val="Arial 12 (B"/>
    <w:aliases w:val="I)"/>
    <w:basedOn w:val="Arial14"/>
    <w:rsid w:val="00313DD0"/>
    <w:rPr>
      <w:b/>
      <w:i/>
      <w:sz w:val="24"/>
    </w:rPr>
  </w:style>
  <w:style w:type="paragraph" w:customStyle="1" w:styleId="Arial12">
    <w:name w:val="Arial 12"/>
    <w:basedOn w:val="Normal"/>
    <w:rsid w:val="00313DD0"/>
    <w:pPr>
      <w:widowControl/>
      <w:spacing w:line="300" w:lineRule="atLeast"/>
    </w:pPr>
    <w:rPr>
      <w:snapToGrid/>
      <w:sz w:val="24"/>
      <w:szCs w:val="24"/>
      <w:lang w:eastAsia="en-GB"/>
    </w:rPr>
  </w:style>
  <w:style w:type="paragraph" w:customStyle="1" w:styleId="Arial12B0">
    <w:name w:val="Arial 12 (B)"/>
    <w:basedOn w:val="Normal"/>
    <w:link w:val="Arial12BCharChar"/>
    <w:rsid w:val="00313DD0"/>
    <w:pPr>
      <w:widowControl/>
      <w:spacing w:line="300" w:lineRule="atLeast"/>
    </w:pPr>
    <w:rPr>
      <w:b/>
      <w:snapToGrid/>
      <w:sz w:val="24"/>
      <w:szCs w:val="24"/>
      <w:lang w:eastAsia="en-GB"/>
    </w:rPr>
  </w:style>
  <w:style w:type="character" w:customStyle="1" w:styleId="Arial12BCharChar">
    <w:name w:val="Arial 12 (B) Char Char"/>
    <w:link w:val="Arial12B0"/>
    <w:rsid w:val="00313DD0"/>
    <w:rPr>
      <w:rFonts w:ascii="Arial" w:eastAsia="Times New Roman" w:hAnsi="Arial" w:cs="Times New Roman"/>
      <w:b/>
      <w:sz w:val="24"/>
      <w:szCs w:val="24"/>
      <w:lang w:eastAsia="en-GB"/>
    </w:rPr>
  </w:style>
  <w:style w:type="numbering" w:styleId="111111">
    <w:name w:val="Outline List 2"/>
    <w:basedOn w:val="NoList"/>
    <w:rsid w:val="00313DD0"/>
    <w:pPr>
      <w:numPr>
        <w:numId w:val="1"/>
      </w:numPr>
    </w:pPr>
  </w:style>
  <w:style w:type="numbering" w:styleId="1ai">
    <w:name w:val="Outline List 1"/>
    <w:basedOn w:val="NoList"/>
    <w:rsid w:val="00313DD0"/>
    <w:pPr>
      <w:numPr>
        <w:numId w:val="2"/>
      </w:numPr>
    </w:pPr>
  </w:style>
  <w:style w:type="numbering" w:styleId="ArticleSection">
    <w:name w:val="Outline List 3"/>
    <w:basedOn w:val="NoList"/>
    <w:rsid w:val="00313DD0"/>
    <w:pPr>
      <w:numPr>
        <w:numId w:val="3"/>
      </w:numPr>
    </w:pPr>
  </w:style>
  <w:style w:type="character" w:customStyle="1" w:styleId="BodyTextChar1">
    <w:name w:val="Body Text Char1"/>
    <w:aliases w:val="Char Char"/>
    <w:basedOn w:val="DefaultParagraphFont"/>
    <w:uiPriority w:val="99"/>
    <w:rsid w:val="00313DD0"/>
    <w:rPr>
      <w:lang w:eastAsia="en-US"/>
    </w:rPr>
  </w:style>
  <w:style w:type="character" w:customStyle="1" w:styleId="BodyTextIndentChar1">
    <w:name w:val="Body Text Indent Char1"/>
    <w:basedOn w:val="DefaultParagraphFont"/>
    <w:rsid w:val="00313DD0"/>
    <w:rPr>
      <w:rFonts w:ascii="Arial" w:hAnsi="Arial"/>
      <w:snapToGrid w:val="0"/>
      <w:sz w:val="23"/>
      <w:lang w:eastAsia="en-US"/>
    </w:rPr>
  </w:style>
  <w:style w:type="paragraph" w:styleId="E-mailSignature">
    <w:name w:val="E-mail Signature"/>
    <w:basedOn w:val="Normal"/>
    <w:link w:val="E-mailSignatureChar"/>
    <w:rsid w:val="00313DD0"/>
    <w:pPr>
      <w:widowControl/>
      <w:spacing w:line="300" w:lineRule="atLeast"/>
    </w:pPr>
    <w:rPr>
      <w:snapToGrid/>
      <w:sz w:val="22"/>
      <w:szCs w:val="24"/>
      <w:lang w:eastAsia="en-GB"/>
    </w:rPr>
  </w:style>
  <w:style w:type="character" w:customStyle="1" w:styleId="E-mailSignatureChar">
    <w:name w:val="E-mail Signature Char"/>
    <w:basedOn w:val="DefaultParagraphFont"/>
    <w:link w:val="E-mailSignature"/>
    <w:rsid w:val="00313DD0"/>
    <w:rPr>
      <w:rFonts w:ascii="Arial" w:eastAsia="Times New Roman" w:hAnsi="Arial" w:cs="Times New Roman"/>
      <w:szCs w:val="24"/>
      <w:lang w:eastAsia="en-GB"/>
    </w:rPr>
  </w:style>
  <w:style w:type="paragraph" w:customStyle="1" w:styleId="Arial9">
    <w:name w:val="Arial 9"/>
    <w:basedOn w:val="Normal"/>
    <w:rsid w:val="00313DD0"/>
    <w:pPr>
      <w:widowControl/>
      <w:spacing w:line="300" w:lineRule="atLeast"/>
    </w:pPr>
    <w:rPr>
      <w:snapToGrid/>
      <w:sz w:val="22"/>
      <w:szCs w:val="24"/>
      <w:lang w:eastAsia="en-GB"/>
    </w:rPr>
  </w:style>
  <w:style w:type="character" w:styleId="HTMLAcronym">
    <w:name w:val="HTML Acronym"/>
    <w:basedOn w:val="DefaultParagraphFont"/>
    <w:rsid w:val="00313DD0"/>
  </w:style>
  <w:style w:type="character" w:styleId="HTMLCite">
    <w:name w:val="HTML Cite"/>
    <w:rsid w:val="00313DD0"/>
    <w:rPr>
      <w:i/>
      <w:iCs/>
    </w:rPr>
  </w:style>
  <w:style w:type="character" w:styleId="HTMLCode">
    <w:name w:val="HTML Code"/>
    <w:rsid w:val="00313DD0"/>
    <w:rPr>
      <w:rFonts w:ascii="Courier New" w:hAnsi="Courier New" w:cs="Courier New"/>
      <w:sz w:val="20"/>
      <w:szCs w:val="20"/>
    </w:rPr>
  </w:style>
  <w:style w:type="character" w:styleId="HTMLDefinition">
    <w:name w:val="HTML Definition"/>
    <w:rsid w:val="00313DD0"/>
    <w:rPr>
      <w:i/>
      <w:iCs/>
    </w:rPr>
  </w:style>
  <w:style w:type="character" w:styleId="HTMLKeyboard">
    <w:name w:val="HTML Keyboard"/>
    <w:rsid w:val="00313DD0"/>
    <w:rPr>
      <w:rFonts w:ascii="Courier New" w:hAnsi="Courier New" w:cs="Courier New"/>
      <w:sz w:val="20"/>
      <w:szCs w:val="20"/>
    </w:rPr>
  </w:style>
  <w:style w:type="paragraph" w:styleId="HTMLPreformatted">
    <w:name w:val="HTML Preformatted"/>
    <w:basedOn w:val="Normal"/>
    <w:link w:val="HTMLPreformattedChar"/>
    <w:rsid w:val="00313DD0"/>
    <w:pPr>
      <w:widowControl/>
      <w:spacing w:line="300" w:lineRule="atLeast"/>
    </w:pPr>
    <w:rPr>
      <w:rFonts w:ascii="Courier New" w:hAnsi="Courier New" w:cs="Courier New"/>
      <w:snapToGrid/>
      <w:sz w:val="22"/>
      <w:lang w:eastAsia="en-GB"/>
    </w:rPr>
  </w:style>
  <w:style w:type="character" w:customStyle="1" w:styleId="HTMLPreformattedChar">
    <w:name w:val="HTML Preformatted Char"/>
    <w:basedOn w:val="DefaultParagraphFont"/>
    <w:link w:val="HTMLPreformatted"/>
    <w:rsid w:val="00313DD0"/>
    <w:rPr>
      <w:rFonts w:ascii="Courier New" w:eastAsia="Times New Roman" w:hAnsi="Courier New" w:cs="Courier New"/>
      <w:szCs w:val="20"/>
      <w:lang w:eastAsia="en-GB"/>
    </w:rPr>
  </w:style>
  <w:style w:type="character" w:styleId="HTMLSample">
    <w:name w:val="HTML Sample"/>
    <w:rsid w:val="00313DD0"/>
    <w:rPr>
      <w:rFonts w:ascii="Courier New" w:hAnsi="Courier New" w:cs="Courier New"/>
    </w:rPr>
  </w:style>
  <w:style w:type="character" w:styleId="HTMLTypewriter">
    <w:name w:val="HTML Typewriter"/>
    <w:rsid w:val="00313DD0"/>
    <w:rPr>
      <w:rFonts w:ascii="Courier New" w:hAnsi="Courier New" w:cs="Courier New"/>
      <w:sz w:val="20"/>
      <w:szCs w:val="20"/>
    </w:rPr>
  </w:style>
  <w:style w:type="character" w:styleId="HTMLVariable">
    <w:name w:val="HTML Variable"/>
    <w:rsid w:val="00313DD0"/>
    <w:rPr>
      <w:i/>
      <w:iCs/>
    </w:rPr>
  </w:style>
  <w:style w:type="character" w:styleId="LineNumber">
    <w:name w:val="line number"/>
    <w:basedOn w:val="DefaultParagraphFont"/>
    <w:rsid w:val="00313DD0"/>
  </w:style>
  <w:style w:type="paragraph" w:customStyle="1" w:styleId="Arial9B">
    <w:name w:val="Arial 9 (B)"/>
    <w:basedOn w:val="Normal"/>
    <w:rsid w:val="00313DD0"/>
    <w:pPr>
      <w:widowControl/>
      <w:spacing w:line="300" w:lineRule="atLeast"/>
    </w:pPr>
    <w:rPr>
      <w:b/>
      <w:snapToGrid/>
      <w:sz w:val="18"/>
      <w:szCs w:val="18"/>
      <w:lang w:eastAsia="en-GB"/>
    </w:rPr>
  </w:style>
  <w:style w:type="table" w:styleId="Table3Deffects1">
    <w:name w:val="Table 3D effects 1"/>
    <w:basedOn w:val="TableNormal"/>
    <w:rsid w:val="00313DD0"/>
    <w:pPr>
      <w:spacing w:after="0" w:line="300" w:lineRule="atLeast"/>
    </w:pPr>
    <w:rPr>
      <w:rFonts w:ascii="Times New Roman" w:eastAsia="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313DD0"/>
    <w:pPr>
      <w:spacing w:after="0" w:line="300" w:lineRule="atLeast"/>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13DD0"/>
    <w:pPr>
      <w:spacing w:after="0" w:line="300" w:lineRule="atLeast"/>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13DD0"/>
    <w:pPr>
      <w:spacing w:after="0" w:line="300" w:lineRule="atLeast"/>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313DD0"/>
    <w:pPr>
      <w:spacing w:after="0" w:line="300" w:lineRule="atLeast"/>
    </w:pPr>
    <w:rPr>
      <w:rFonts w:ascii="Times New Roman" w:eastAsia="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13DD0"/>
    <w:pPr>
      <w:spacing w:after="0" w:line="300" w:lineRule="atLeast"/>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13DD0"/>
    <w:pPr>
      <w:spacing w:after="0" w:line="300" w:lineRule="atLeast"/>
    </w:pPr>
    <w:rPr>
      <w:rFonts w:ascii="Times New Roman" w:eastAsia="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313DD0"/>
    <w:pPr>
      <w:spacing w:after="0" w:line="300" w:lineRule="atLeast"/>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13DD0"/>
    <w:pPr>
      <w:spacing w:after="0" w:line="300" w:lineRule="atLeast"/>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313DD0"/>
    <w:pPr>
      <w:spacing w:after="0" w:line="300" w:lineRule="atLeast"/>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313DD0"/>
    <w:pPr>
      <w:spacing w:after="0" w:line="300" w:lineRule="atLeast"/>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313DD0"/>
    <w:pPr>
      <w:spacing w:after="0" w:line="300" w:lineRule="atLeast"/>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13DD0"/>
    <w:pPr>
      <w:spacing w:after="0" w:line="300" w:lineRule="atLeast"/>
    </w:pPr>
    <w:rPr>
      <w:rFonts w:ascii="Times New Roman" w:eastAsia="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13DD0"/>
    <w:pPr>
      <w:spacing w:after="0" w:line="300" w:lineRule="atLeast"/>
    </w:pPr>
    <w:rPr>
      <w:rFonts w:ascii="Times New Roman" w:eastAsia="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313DD0"/>
    <w:pPr>
      <w:spacing w:after="0" w:line="300" w:lineRule="atLeast"/>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313DD0"/>
    <w:pPr>
      <w:spacing w:after="0" w:line="30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13DD0"/>
    <w:pPr>
      <w:spacing w:after="0" w:line="300" w:lineRule="atLeast"/>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313DD0"/>
    <w:pPr>
      <w:spacing w:after="0" w:line="300" w:lineRule="atLeast"/>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313DD0"/>
    <w:pPr>
      <w:spacing w:after="0" w:line="300" w:lineRule="atLeast"/>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NoTOC">
    <w:name w:val="Header (No TOC)"/>
    <w:basedOn w:val="Normal"/>
    <w:rsid w:val="00313DD0"/>
    <w:pPr>
      <w:widowControl/>
      <w:pBdr>
        <w:top w:val="single" w:sz="36" w:space="1" w:color="0079C1"/>
        <w:left w:val="single" w:sz="36" w:space="4" w:color="0079C1"/>
        <w:bottom w:val="single" w:sz="36" w:space="1" w:color="0079C1"/>
        <w:right w:val="single" w:sz="36" w:space="4" w:color="0079C1"/>
      </w:pBdr>
      <w:shd w:val="clear" w:color="auto" w:fill="0079C1"/>
      <w:spacing w:line="300" w:lineRule="atLeast"/>
    </w:pPr>
    <w:rPr>
      <w:rFonts w:ascii="Arial Bold" w:hAnsi="Arial Bold"/>
      <w:snapToGrid/>
      <w:color w:val="FFFFFF"/>
      <w:sz w:val="24"/>
      <w:szCs w:val="24"/>
      <w:lang w:eastAsia="en-GB"/>
    </w:rPr>
  </w:style>
  <w:style w:type="paragraph" w:customStyle="1" w:styleId="Arial10B">
    <w:name w:val="Arial 10 (B)"/>
    <w:basedOn w:val="Normal"/>
    <w:rsid w:val="00313DD0"/>
    <w:pPr>
      <w:widowControl/>
      <w:spacing w:line="300" w:lineRule="atLeast"/>
    </w:pPr>
    <w:rPr>
      <w:b/>
      <w:snapToGrid/>
      <w:szCs w:val="24"/>
      <w:lang w:eastAsia="en-GB"/>
    </w:rPr>
  </w:style>
  <w:style w:type="paragraph" w:customStyle="1" w:styleId="Arial10">
    <w:name w:val="Arial 10"/>
    <w:basedOn w:val="Normal"/>
    <w:rsid w:val="00313DD0"/>
    <w:pPr>
      <w:widowControl/>
      <w:spacing w:line="300" w:lineRule="atLeast"/>
    </w:pPr>
    <w:rPr>
      <w:rFonts w:cs="Arial"/>
      <w:snapToGrid/>
      <w:szCs w:val="18"/>
      <w:lang w:eastAsia="en-GB"/>
    </w:rPr>
  </w:style>
  <w:style w:type="character" w:customStyle="1" w:styleId="Subheading">
    <w:name w:val="Sub heading"/>
    <w:rsid w:val="00313DD0"/>
    <w:rPr>
      <w:rFonts w:ascii="Arial" w:hAnsi="Arial"/>
      <w:b/>
      <w:bCs/>
      <w:color w:val="0079C1"/>
      <w:sz w:val="22"/>
    </w:rPr>
  </w:style>
  <w:style w:type="character" w:customStyle="1" w:styleId="ListBullet2Char">
    <w:name w:val="List Bullet 2 Char"/>
    <w:link w:val="ListBullet2"/>
    <w:rsid w:val="00313DD0"/>
    <w:rPr>
      <w:rFonts w:ascii="Arial" w:eastAsia="Times New Roman" w:hAnsi="Arial" w:cs="Times New Roman"/>
      <w:snapToGrid w:val="0"/>
      <w:sz w:val="20"/>
      <w:szCs w:val="20"/>
    </w:rPr>
  </w:style>
  <w:style w:type="paragraph" w:customStyle="1" w:styleId="TableList">
    <w:name w:val="Table List"/>
    <w:basedOn w:val="ListBullet2"/>
    <w:rsid w:val="00313DD0"/>
    <w:pPr>
      <w:widowControl/>
      <w:tabs>
        <w:tab w:val="clear" w:pos="720"/>
        <w:tab w:val="num" w:pos="360"/>
        <w:tab w:val="num" w:pos="792"/>
      </w:tabs>
      <w:spacing w:before="120" w:after="120" w:line="300" w:lineRule="atLeast"/>
      <w:ind w:left="792" w:hanging="432"/>
    </w:pPr>
    <w:rPr>
      <w:snapToGrid/>
      <w:color w:val="008576"/>
      <w:szCs w:val="24"/>
      <w:lang w:eastAsia="en-GB"/>
    </w:rPr>
  </w:style>
  <w:style w:type="paragraph" w:customStyle="1" w:styleId="TableHeading">
    <w:name w:val="Table Heading"/>
    <w:basedOn w:val="Normal"/>
    <w:rsid w:val="00313DD0"/>
    <w:pPr>
      <w:widowControl/>
      <w:spacing w:before="120" w:after="120" w:line="240" w:lineRule="auto"/>
      <w:ind w:left="113"/>
    </w:pPr>
    <w:rPr>
      <w:snapToGrid/>
      <w:color w:val="008576"/>
      <w:szCs w:val="24"/>
      <w:lang w:eastAsia="en-GB"/>
    </w:rPr>
  </w:style>
  <w:style w:type="table" w:styleId="MediumShading1-Accent1">
    <w:name w:val="Medium Shading 1 Accent 1"/>
    <w:basedOn w:val="TableNormal"/>
    <w:uiPriority w:val="63"/>
    <w:rsid w:val="00313DD0"/>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customStyle="1" w:styleId="About01">
    <w:name w:val="About 01"/>
    <w:basedOn w:val="Normal"/>
    <w:rsid w:val="00313DD0"/>
    <w:pPr>
      <w:keepNext/>
      <w:widowControl/>
      <w:numPr>
        <w:ilvl w:val="7"/>
      </w:numPr>
      <w:shd w:val="clear" w:color="auto" w:fill="00B274"/>
      <w:tabs>
        <w:tab w:val="right" w:pos="7811"/>
      </w:tabs>
      <w:spacing w:after="120" w:line="240" w:lineRule="auto"/>
      <w:outlineLvl w:val="7"/>
    </w:pPr>
    <w:rPr>
      <w:rFonts w:cs="Arial"/>
      <w:snapToGrid/>
      <w:color w:val="FFFFFF"/>
      <w:kern w:val="32"/>
      <w:sz w:val="28"/>
      <w:szCs w:val="28"/>
      <w:lang w:eastAsia="en-GB"/>
    </w:rPr>
  </w:style>
  <w:style w:type="paragraph" w:customStyle="1" w:styleId="Text1">
    <w:name w:val="Text 1"/>
    <w:basedOn w:val="Normal"/>
    <w:rsid w:val="00313DD0"/>
    <w:pPr>
      <w:widowControl/>
      <w:spacing w:before="120" w:after="120" w:line="240" w:lineRule="auto"/>
      <w:ind w:left="850"/>
      <w:jc w:val="both"/>
    </w:pPr>
    <w:rPr>
      <w:rFonts w:ascii="Times New Roman" w:eastAsia="Calibri" w:hAnsi="Times New Roman"/>
      <w:snapToGrid/>
      <w:sz w:val="24"/>
      <w:szCs w:val="22"/>
    </w:rPr>
  </w:style>
  <w:style w:type="paragraph" w:customStyle="1" w:styleId="Point1letter">
    <w:name w:val="Point 1 (letter)"/>
    <w:basedOn w:val="Normal"/>
    <w:rsid w:val="00313DD0"/>
    <w:pPr>
      <w:widowControl/>
      <w:tabs>
        <w:tab w:val="num" w:pos="360"/>
      </w:tabs>
      <w:spacing w:before="120" w:after="120" w:line="240" w:lineRule="auto"/>
      <w:jc w:val="both"/>
    </w:pPr>
    <w:rPr>
      <w:rFonts w:ascii="Times New Roman" w:hAnsi="Times New Roman"/>
      <w:snapToGrid/>
      <w:sz w:val="24"/>
      <w:szCs w:val="22"/>
    </w:rPr>
  </w:style>
  <w:style w:type="paragraph" w:customStyle="1" w:styleId="Point2">
    <w:name w:val="Point 2"/>
    <w:basedOn w:val="Normal"/>
    <w:uiPriority w:val="99"/>
    <w:rsid w:val="00313DD0"/>
    <w:pPr>
      <w:widowControl/>
      <w:spacing w:before="120" w:after="120" w:line="240" w:lineRule="auto"/>
      <w:ind w:left="1984" w:hanging="567"/>
      <w:jc w:val="both"/>
    </w:pPr>
    <w:rPr>
      <w:rFonts w:ascii="Times New Roman" w:eastAsia="Calibri" w:hAnsi="Times New Roman"/>
      <w:snapToGrid/>
      <w:sz w:val="24"/>
      <w:szCs w:val="22"/>
    </w:rPr>
  </w:style>
  <w:style w:type="paragraph" w:customStyle="1" w:styleId="NumPar1">
    <w:name w:val="NumPar 1"/>
    <w:basedOn w:val="Normal"/>
    <w:next w:val="Normal"/>
    <w:rsid w:val="00313DD0"/>
    <w:pPr>
      <w:widowControl/>
      <w:tabs>
        <w:tab w:val="num" w:pos="360"/>
      </w:tabs>
      <w:spacing w:before="120" w:after="120" w:line="240" w:lineRule="auto"/>
      <w:jc w:val="both"/>
    </w:pPr>
    <w:rPr>
      <w:rFonts w:ascii="Times New Roman" w:hAnsi="Times New Roman"/>
      <w:snapToGrid/>
      <w:sz w:val="24"/>
      <w:szCs w:val="22"/>
    </w:rPr>
  </w:style>
  <w:style w:type="paragraph" w:customStyle="1" w:styleId="Tiret3">
    <w:name w:val="Tiret 3"/>
    <w:basedOn w:val="Normal"/>
    <w:uiPriority w:val="99"/>
    <w:rsid w:val="00313DD0"/>
    <w:pPr>
      <w:widowControl/>
      <w:numPr>
        <w:numId w:val="5"/>
      </w:numPr>
      <w:spacing w:before="120" w:after="120" w:line="240" w:lineRule="auto"/>
      <w:jc w:val="both"/>
    </w:pPr>
    <w:rPr>
      <w:rFonts w:ascii="Times New Roman" w:hAnsi="Times New Roman"/>
      <w:snapToGrid/>
      <w:sz w:val="24"/>
      <w:szCs w:val="22"/>
    </w:rPr>
  </w:style>
  <w:style w:type="paragraph" w:customStyle="1" w:styleId="Text3">
    <w:name w:val="Text 3"/>
    <w:basedOn w:val="Normal"/>
    <w:rsid w:val="00313DD0"/>
    <w:pPr>
      <w:widowControl/>
      <w:spacing w:before="120" w:after="120" w:line="240" w:lineRule="auto"/>
      <w:ind w:left="1984"/>
      <w:jc w:val="both"/>
    </w:pPr>
    <w:rPr>
      <w:rFonts w:ascii="Times New Roman" w:eastAsia="Calibri" w:hAnsi="Times New Roman"/>
      <w:snapToGrid/>
      <w:sz w:val="24"/>
      <w:szCs w:val="22"/>
    </w:rPr>
  </w:style>
  <w:style w:type="paragraph" w:customStyle="1" w:styleId="Point0number">
    <w:name w:val="Point 0 (number)"/>
    <w:basedOn w:val="Normal"/>
    <w:rsid w:val="00313DD0"/>
    <w:pPr>
      <w:widowControl/>
      <w:tabs>
        <w:tab w:val="num" w:pos="850"/>
      </w:tabs>
      <w:spacing w:before="120" w:after="120" w:line="240" w:lineRule="auto"/>
      <w:ind w:left="850" w:hanging="850"/>
      <w:jc w:val="both"/>
    </w:pPr>
    <w:rPr>
      <w:rFonts w:ascii="Times New Roman" w:eastAsia="Calibri" w:hAnsi="Times New Roman"/>
      <w:snapToGrid/>
      <w:sz w:val="24"/>
      <w:szCs w:val="22"/>
    </w:rPr>
  </w:style>
  <w:style w:type="paragraph" w:customStyle="1" w:styleId="SubHeadingBlack">
    <w:name w:val="Sub Heading Black"/>
    <w:basedOn w:val="Heading2"/>
    <w:rsid w:val="00313DD0"/>
    <w:pPr>
      <w:keepNext w:val="0"/>
      <w:widowControl/>
      <w:numPr>
        <w:ilvl w:val="0"/>
        <w:numId w:val="0"/>
      </w:numPr>
      <w:tabs>
        <w:tab w:val="clear" w:pos="-1152"/>
        <w:tab w:val="clear" w:pos="1440"/>
        <w:tab w:val="clear" w:pos="1728"/>
        <w:tab w:val="clear" w:pos="2592"/>
        <w:tab w:val="clear" w:pos="3600"/>
        <w:tab w:val="clear" w:pos="4896"/>
      </w:tabs>
      <w:spacing w:before="240" w:after="60" w:line="240" w:lineRule="auto"/>
      <w:jc w:val="both"/>
    </w:pPr>
    <w:rPr>
      <w:rFonts w:cs="Arial"/>
      <w:b/>
      <w:bCs/>
      <w:i/>
      <w:iCs/>
      <w:snapToGrid/>
      <w:sz w:val="22"/>
      <w:szCs w:val="28"/>
      <w:lang w:eastAsia="en-GB"/>
    </w:rPr>
  </w:style>
  <w:style w:type="character" w:styleId="Hyperlink">
    <w:name w:val="Hyperlink"/>
    <w:uiPriority w:val="99"/>
    <w:rsid w:val="00313DD0"/>
    <w:rPr>
      <w:color w:val="0000FF"/>
      <w:u w:val="single"/>
    </w:rPr>
  </w:style>
  <w:style w:type="character" w:customStyle="1" w:styleId="TOC2Char">
    <w:name w:val="TOC 2 Char"/>
    <w:link w:val="TOC2"/>
    <w:uiPriority w:val="39"/>
    <w:rsid w:val="00313DD0"/>
    <w:rPr>
      <w:rFonts w:ascii="Arial" w:eastAsia="Times New Roman" w:hAnsi="Arial" w:cs="Times New Roman"/>
      <w:bCs/>
      <w:noProof/>
      <w:snapToGrid w:val="0"/>
      <w:sz w:val="20"/>
      <w:szCs w:val="20"/>
    </w:rPr>
  </w:style>
  <w:style w:type="character" w:customStyle="1" w:styleId="TOC1Char">
    <w:name w:val="TOC 1 Char"/>
    <w:link w:val="TOC1"/>
    <w:uiPriority w:val="39"/>
    <w:rsid w:val="00313DD0"/>
    <w:rPr>
      <w:rFonts w:ascii="Arial" w:eastAsia="Times New Roman" w:hAnsi="Arial" w:cs="Times New Roman"/>
      <w:snapToGrid w:val="0"/>
      <w:sz w:val="20"/>
      <w:szCs w:val="20"/>
    </w:rPr>
  </w:style>
  <w:style w:type="paragraph" w:customStyle="1" w:styleId="HeaderNoTOC0">
    <w:name w:val="Header (No TOC"/>
    <w:aliases w:val="PB)"/>
    <w:basedOn w:val="HeaderNoTOC"/>
    <w:rsid w:val="00313DD0"/>
    <w:pPr>
      <w:pageBreakBefore/>
    </w:pPr>
  </w:style>
  <w:style w:type="character" w:customStyle="1" w:styleId="CharChar7">
    <w:name w:val="Char Char7"/>
    <w:rsid w:val="00313DD0"/>
    <w:rPr>
      <w:rFonts w:ascii="Arial" w:hAnsi="Arial" w:cs="Arial"/>
      <w:bCs/>
      <w:iCs/>
      <w:color w:val="FFFFFF"/>
      <w:kern w:val="32"/>
      <w:sz w:val="22"/>
      <w:szCs w:val="26"/>
      <w:lang w:val="en-GB" w:eastAsia="en-GB" w:bidi="ar-SA"/>
    </w:rPr>
  </w:style>
  <w:style w:type="paragraph" w:customStyle="1" w:styleId="ObjectiveSubtext">
    <w:name w:val="Objective Subtext"/>
    <w:basedOn w:val="Heading5"/>
    <w:rsid w:val="00313DD0"/>
    <w:pPr>
      <w:widowControl/>
      <w:numPr>
        <w:ilvl w:val="0"/>
        <w:numId w:val="0"/>
      </w:numPr>
      <w:spacing w:before="240" w:after="60" w:line="240" w:lineRule="auto"/>
      <w:ind w:left="1440"/>
      <w:jc w:val="both"/>
    </w:pPr>
    <w:rPr>
      <w:b w:val="0"/>
      <w:bCs/>
      <w:i/>
      <w:iCs/>
      <w:snapToGrid/>
      <w:sz w:val="22"/>
      <w:szCs w:val="26"/>
      <w:lang w:eastAsia="en-GB"/>
    </w:rPr>
  </w:style>
  <w:style w:type="paragraph" w:customStyle="1" w:styleId="Subheading2">
    <w:name w:val="Subheading 2"/>
    <w:basedOn w:val="Heading3"/>
    <w:rsid w:val="00313DD0"/>
    <w:pPr>
      <w:keepNext w:val="0"/>
      <w:widowControl/>
      <w:numPr>
        <w:ilvl w:val="0"/>
        <w:numId w:val="0"/>
      </w:numPr>
      <w:spacing w:before="240" w:after="60" w:line="240" w:lineRule="auto"/>
      <w:ind w:left="567"/>
      <w:jc w:val="both"/>
    </w:pPr>
    <w:rPr>
      <w:rFonts w:cs="Arial"/>
      <w:bCs/>
      <w:snapToGrid/>
      <w:sz w:val="22"/>
      <w:szCs w:val="26"/>
      <w:lang w:eastAsia="en-GB"/>
    </w:rPr>
  </w:style>
  <w:style w:type="character" w:customStyle="1" w:styleId="ThomasDerry">
    <w:name w:val="Thomas.Derry"/>
    <w:semiHidden/>
    <w:rsid w:val="00313DD0"/>
    <w:rPr>
      <w:rFonts w:ascii="Arial" w:hAnsi="Arial" w:cs="Arial"/>
      <w:color w:val="auto"/>
      <w:sz w:val="20"/>
      <w:szCs w:val="20"/>
    </w:rPr>
  </w:style>
  <w:style w:type="paragraph" w:customStyle="1" w:styleId="HeaderBlack">
    <w:name w:val="Header + Black"/>
    <w:basedOn w:val="Header"/>
    <w:rsid w:val="00313DD0"/>
    <w:pPr>
      <w:widowControl/>
      <w:tabs>
        <w:tab w:val="clear" w:pos="4819"/>
        <w:tab w:val="clear" w:pos="9071"/>
      </w:tabs>
      <w:spacing w:line="240" w:lineRule="auto"/>
    </w:pPr>
    <w:rPr>
      <w:rFonts w:cs="Arial"/>
      <w:b/>
      <w:iCs/>
      <w:snapToGrid/>
      <w:color w:val="000000"/>
      <w:sz w:val="22"/>
      <w:szCs w:val="22"/>
      <w:lang w:eastAsia="en-GB"/>
    </w:rPr>
  </w:style>
  <w:style w:type="character" w:customStyle="1" w:styleId="CharChar13">
    <w:name w:val="Char Char13"/>
    <w:rsid w:val="00313DD0"/>
    <w:rPr>
      <w:rFonts w:ascii="Arial" w:hAnsi="Arial" w:cs="Arial"/>
      <w:bCs/>
      <w:iCs/>
      <w:color w:val="FFFFFF"/>
      <w:kern w:val="32"/>
      <w:sz w:val="22"/>
      <w:szCs w:val="26"/>
      <w:lang w:val="en-GB" w:eastAsia="en-GB" w:bidi="ar-SA"/>
    </w:rPr>
  </w:style>
  <w:style w:type="character" w:styleId="PlaceholderText">
    <w:name w:val="Placeholder Text"/>
    <w:uiPriority w:val="99"/>
    <w:semiHidden/>
    <w:rsid w:val="00313DD0"/>
    <w:rPr>
      <w:color w:val="808080"/>
    </w:rPr>
  </w:style>
  <w:style w:type="character" w:styleId="EndnoteReference">
    <w:name w:val="endnote reference"/>
    <w:rsid w:val="00313DD0"/>
    <w:rPr>
      <w:vertAlign w:val="superscript"/>
    </w:rPr>
  </w:style>
  <w:style w:type="paragraph" w:customStyle="1" w:styleId="NormalBoldCentered">
    <w:name w:val="Normal + Bold + Centered"/>
    <w:basedOn w:val="Normal"/>
    <w:rsid w:val="00313DD0"/>
    <w:pPr>
      <w:widowControl/>
      <w:spacing w:line="240" w:lineRule="auto"/>
      <w:jc w:val="center"/>
    </w:pPr>
    <w:rPr>
      <w:b/>
      <w:bCs/>
      <w:snapToGrid/>
      <w:lang w:eastAsia="en-GB"/>
    </w:rPr>
  </w:style>
  <w:style w:type="paragraph" w:customStyle="1" w:styleId="Considrant">
    <w:name w:val="Considérant"/>
    <w:basedOn w:val="Normal"/>
    <w:rsid w:val="00313DD0"/>
    <w:pPr>
      <w:widowControl/>
      <w:numPr>
        <w:numId w:val="6"/>
      </w:numPr>
      <w:tabs>
        <w:tab w:val="clear" w:pos="1135"/>
      </w:tabs>
      <w:spacing w:before="120" w:after="120" w:line="240" w:lineRule="auto"/>
      <w:ind w:left="1440" w:hanging="360"/>
      <w:jc w:val="both"/>
    </w:pPr>
    <w:rPr>
      <w:rFonts w:ascii="Times New Roman" w:eastAsia="Calibri" w:hAnsi="Times New Roman"/>
      <w:snapToGrid/>
      <w:sz w:val="24"/>
      <w:szCs w:val="22"/>
    </w:rPr>
  </w:style>
  <w:style w:type="paragraph" w:customStyle="1" w:styleId="Point1number">
    <w:name w:val="Point 1 (number)"/>
    <w:basedOn w:val="Normal"/>
    <w:rsid w:val="00313DD0"/>
    <w:pPr>
      <w:widowControl/>
      <w:tabs>
        <w:tab w:val="num" w:pos="1417"/>
      </w:tabs>
      <w:spacing w:before="120" w:after="120" w:line="240" w:lineRule="auto"/>
      <w:ind w:left="1417" w:hanging="567"/>
      <w:jc w:val="both"/>
    </w:pPr>
    <w:rPr>
      <w:rFonts w:ascii="Times New Roman" w:eastAsia="Calibri" w:hAnsi="Times New Roman"/>
      <w:snapToGrid/>
      <w:sz w:val="24"/>
      <w:szCs w:val="22"/>
    </w:rPr>
  </w:style>
  <w:style w:type="paragraph" w:customStyle="1" w:styleId="Point2number">
    <w:name w:val="Point 2 (number)"/>
    <w:basedOn w:val="Normal"/>
    <w:uiPriority w:val="99"/>
    <w:rsid w:val="00313DD0"/>
    <w:pPr>
      <w:widowControl/>
      <w:tabs>
        <w:tab w:val="num" w:pos="1984"/>
      </w:tabs>
      <w:spacing w:before="120" w:after="120" w:line="240" w:lineRule="auto"/>
      <w:ind w:left="1984" w:hanging="567"/>
      <w:jc w:val="both"/>
    </w:pPr>
    <w:rPr>
      <w:rFonts w:ascii="Times New Roman" w:eastAsia="Calibri" w:hAnsi="Times New Roman"/>
      <w:snapToGrid/>
      <w:sz w:val="24"/>
      <w:szCs w:val="22"/>
    </w:rPr>
  </w:style>
  <w:style w:type="paragraph" w:customStyle="1" w:styleId="Point3number">
    <w:name w:val="Point 3 (number)"/>
    <w:basedOn w:val="Normal"/>
    <w:uiPriority w:val="99"/>
    <w:rsid w:val="00313DD0"/>
    <w:pPr>
      <w:widowControl/>
      <w:tabs>
        <w:tab w:val="num" w:pos="2551"/>
      </w:tabs>
      <w:spacing w:before="120" w:after="120" w:line="240" w:lineRule="auto"/>
      <w:ind w:left="2551" w:hanging="567"/>
      <w:jc w:val="both"/>
    </w:pPr>
    <w:rPr>
      <w:rFonts w:ascii="Times New Roman" w:eastAsia="Calibri" w:hAnsi="Times New Roman"/>
      <w:snapToGrid/>
      <w:sz w:val="24"/>
      <w:szCs w:val="22"/>
    </w:rPr>
  </w:style>
  <w:style w:type="paragraph" w:customStyle="1" w:styleId="Point0letter">
    <w:name w:val="Point 0 (letter)"/>
    <w:basedOn w:val="Normal"/>
    <w:rsid w:val="00313DD0"/>
    <w:pPr>
      <w:widowControl/>
      <w:tabs>
        <w:tab w:val="num" w:pos="850"/>
      </w:tabs>
      <w:spacing w:before="120" w:after="120" w:line="240" w:lineRule="auto"/>
      <w:ind w:left="850" w:hanging="850"/>
      <w:jc w:val="both"/>
    </w:pPr>
    <w:rPr>
      <w:rFonts w:ascii="Times New Roman" w:eastAsia="Calibri" w:hAnsi="Times New Roman"/>
      <w:snapToGrid/>
      <w:sz w:val="24"/>
      <w:szCs w:val="22"/>
    </w:rPr>
  </w:style>
  <w:style w:type="paragraph" w:customStyle="1" w:styleId="Point2letter">
    <w:name w:val="Point 2 (letter)"/>
    <w:basedOn w:val="Normal"/>
    <w:uiPriority w:val="99"/>
    <w:rsid w:val="00313DD0"/>
    <w:pPr>
      <w:widowControl/>
      <w:tabs>
        <w:tab w:val="num" w:pos="1984"/>
      </w:tabs>
      <w:spacing w:before="120" w:after="120" w:line="240" w:lineRule="auto"/>
      <w:ind w:left="1984" w:hanging="567"/>
      <w:jc w:val="both"/>
    </w:pPr>
    <w:rPr>
      <w:rFonts w:ascii="Times New Roman" w:eastAsia="Calibri" w:hAnsi="Times New Roman"/>
      <w:snapToGrid/>
      <w:sz w:val="24"/>
      <w:szCs w:val="22"/>
    </w:rPr>
  </w:style>
  <w:style w:type="paragraph" w:customStyle="1" w:styleId="Point3letter">
    <w:name w:val="Point 3 (letter)"/>
    <w:basedOn w:val="Normal"/>
    <w:uiPriority w:val="99"/>
    <w:rsid w:val="00313DD0"/>
    <w:pPr>
      <w:widowControl/>
      <w:tabs>
        <w:tab w:val="num" w:pos="2551"/>
      </w:tabs>
      <w:spacing w:before="120" w:after="120" w:line="240" w:lineRule="auto"/>
      <w:ind w:left="2551" w:hanging="567"/>
      <w:jc w:val="both"/>
    </w:pPr>
    <w:rPr>
      <w:rFonts w:ascii="Times New Roman" w:eastAsia="Calibri" w:hAnsi="Times New Roman"/>
      <w:snapToGrid/>
      <w:sz w:val="24"/>
      <w:szCs w:val="22"/>
    </w:rPr>
  </w:style>
  <w:style w:type="paragraph" w:customStyle="1" w:styleId="Point4letter">
    <w:name w:val="Point 4 (letter)"/>
    <w:basedOn w:val="Normal"/>
    <w:uiPriority w:val="99"/>
    <w:rsid w:val="00313DD0"/>
    <w:pPr>
      <w:widowControl/>
      <w:tabs>
        <w:tab w:val="num" w:pos="3118"/>
      </w:tabs>
      <w:spacing w:before="120" w:after="120" w:line="240" w:lineRule="auto"/>
      <w:ind w:left="3118" w:hanging="567"/>
      <w:jc w:val="both"/>
    </w:pPr>
    <w:rPr>
      <w:rFonts w:ascii="Times New Roman" w:eastAsia="Calibri" w:hAnsi="Times New Roman"/>
      <w:snapToGrid/>
      <w:sz w:val="24"/>
      <w:szCs w:val="22"/>
    </w:rPr>
  </w:style>
  <w:style w:type="paragraph" w:customStyle="1" w:styleId="NumPar2">
    <w:name w:val="NumPar 2"/>
    <w:basedOn w:val="Normal"/>
    <w:next w:val="Text1"/>
    <w:uiPriority w:val="99"/>
    <w:rsid w:val="00313DD0"/>
    <w:pPr>
      <w:widowControl/>
      <w:tabs>
        <w:tab w:val="num" w:pos="850"/>
      </w:tabs>
      <w:spacing w:before="120" w:after="120" w:line="240" w:lineRule="auto"/>
      <w:ind w:left="850" w:hanging="850"/>
      <w:jc w:val="both"/>
    </w:pPr>
    <w:rPr>
      <w:rFonts w:ascii="Times New Roman" w:eastAsia="Calibri" w:hAnsi="Times New Roman"/>
      <w:snapToGrid/>
      <w:sz w:val="24"/>
      <w:szCs w:val="22"/>
    </w:rPr>
  </w:style>
  <w:style w:type="paragraph" w:customStyle="1" w:styleId="NumPar3">
    <w:name w:val="NumPar 3"/>
    <w:basedOn w:val="Normal"/>
    <w:next w:val="Text1"/>
    <w:uiPriority w:val="99"/>
    <w:rsid w:val="00313DD0"/>
    <w:pPr>
      <w:widowControl/>
      <w:tabs>
        <w:tab w:val="num" w:pos="850"/>
      </w:tabs>
      <w:spacing w:before="120" w:after="120" w:line="240" w:lineRule="auto"/>
      <w:ind w:left="850" w:hanging="850"/>
      <w:jc w:val="both"/>
    </w:pPr>
    <w:rPr>
      <w:rFonts w:ascii="Times New Roman" w:eastAsia="Calibri" w:hAnsi="Times New Roman"/>
      <w:snapToGrid/>
      <w:sz w:val="24"/>
      <w:szCs w:val="22"/>
    </w:rPr>
  </w:style>
  <w:style w:type="paragraph" w:customStyle="1" w:styleId="NumPar4">
    <w:name w:val="NumPar 4"/>
    <w:basedOn w:val="Normal"/>
    <w:next w:val="Text1"/>
    <w:uiPriority w:val="99"/>
    <w:rsid w:val="00313DD0"/>
    <w:pPr>
      <w:widowControl/>
      <w:tabs>
        <w:tab w:val="num" w:pos="850"/>
      </w:tabs>
      <w:spacing w:before="120" w:after="120" w:line="240" w:lineRule="auto"/>
      <w:ind w:left="850" w:hanging="850"/>
      <w:jc w:val="both"/>
    </w:pPr>
    <w:rPr>
      <w:rFonts w:ascii="Times New Roman" w:eastAsia="Calibri" w:hAnsi="Times New Roman"/>
      <w:snapToGrid/>
      <w:sz w:val="24"/>
      <w:szCs w:val="22"/>
    </w:rPr>
  </w:style>
  <w:style w:type="character" w:customStyle="1" w:styleId="CharChar6">
    <w:name w:val="Char Char6"/>
    <w:rsid w:val="00313DD0"/>
    <w:rPr>
      <w:rFonts w:ascii="Arial Bold" w:hAnsi="Arial Bold" w:cs="Arial"/>
      <w:bCs/>
      <w:color w:val="FFFFFF"/>
      <w:kern w:val="32"/>
      <w:sz w:val="24"/>
      <w:szCs w:val="32"/>
      <w:lang w:val="en-GB" w:eastAsia="en-GB" w:bidi="ar-SA"/>
    </w:rPr>
  </w:style>
  <w:style w:type="table" w:styleId="LightList">
    <w:name w:val="Light List"/>
    <w:basedOn w:val="TableNormal"/>
    <w:uiPriority w:val="61"/>
    <w:rsid w:val="00313DD0"/>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rsid w:val="00313DD0"/>
    <w:pPr>
      <w:spacing w:after="0" w:line="240" w:lineRule="auto"/>
    </w:pPr>
    <w:rPr>
      <w:rFonts w:ascii="Times New Roman" w:eastAsia="Times New Roman" w:hAnsi="Times New Roman" w:cs="Times New Roman"/>
      <w:sz w:val="20"/>
      <w:szCs w:val="20"/>
      <w:lang w:eastAsia="en-GB"/>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10">
    <w:name w:val="Table Grid1"/>
    <w:basedOn w:val="TableNormal"/>
    <w:next w:val="TableGrid"/>
    <w:rsid w:val="00313DD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313DD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l-hdr">
    <w:name w:val="tbl-hdr"/>
    <w:basedOn w:val="Normal"/>
    <w:rsid w:val="00313DD0"/>
    <w:pPr>
      <w:widowControl/>
      <w:spacing w:before="60" w:after="60" w:line="240" w:lineRule="auto"/>
      <w:ind w:right="195"/>
      <w:jc w:val="center"/>
    </w:pPr>
    <w:rPr>
      <w:rFonts w:ascii="Times New Roman" w:hAnsi="Times New Roman"/>
      <w:b/>
      <w:bCs/>
      <w:snapToGrid/>
      <w:sz w:val="22"/>
      <w:szCs w:val="22"/>
      <w:lang w:eastAsia="en-GB"/>
    </w:rPr>
  </w:style>
  <w:style w:type="paragraph" w:customStyle="1" w:styleId="tbl-txt">
    <w:name w:val="tbl-txt"/>
    <w:basedOn w:val="Normal"/>
    <w:rsid w:val="00313DD0"/>
    <w:pPr>
      <w:widowControl/>
      <w:spacing w:before="60" w:after="60" w:line="240" w:lineRule="auto"/>
    </w:pPr>
    <w:rPr>
      <w:rFonts w:ascii="Times New Roman" w:hAnsi="Times New Roman"/>
      <w:snapToGrid/>
      <w:sz w:val="22"/>
      <w:szCs w:val="22"/>
      <w:lang w:eastAsia="en-GB"/>
    </w:rPr>
  </w:style>
  <w:style w:type="character" w:customStyle="1" w:styleId="sub">
    <w:name w:val="sub"/>
    <w:rsid w:val="00313DD0"/>
    <w:rPr>
      <w:sz w:val="17"/>
      <w:szCs w:val="17"/>
      <w:vertAlign w:val="subscript"/>
    </w:rPr>
  </w:style>
  <w:style w:type="character" w:customStyle="1" w:styleId="BalloonTextChar1">
    <w:name w:val="Balloon Text Char1"/>
    <w:uiPriority w:val="99"/>
    <w:semiHidden/>
    <w:rsid w:val="00313DD0"/>
    <w:rPr>
      <w:rFonts w:ascii="Tahoma" w:eastAsia="Times New Roman" w:hAnsi="Tahoma" w:cs="Tahoma"/>
      <w:sz w:val="16"/>
      <w:szCs w:val="16"/>
      <w:lang w:val="en-GB" w:eastAsia="en-GB"/>
    </w:rPr>
  </w:style>
  <w:style w:type="paragraph" w:customStyle="1" w:styleId="PARAGRAPH">
    <w:name w:val="PARAGRAPH"/>
    <w:link w:val="PARAGRAPHChar"/>
    <w:qFormat/>
    <w:rsid w:val="00313DD0"/>
    <w:pPr>
      <w:snapToGrid w:val="0"/>
      <w:spacing w:before="100" w:after="200" w:line="240" w:lineRule="auto"/>
      <w:jc w:val="both"/>
    </w:pPr>
    <w:rPr>
      <w:rFonts w:ascii="Arial" w:eastAsia="Times New Roman" w:hAnsi="Arial" w:cs="Times New Roman"/>
      <w:szCs w:val="20"/>
      <w:lang w:eastAsia="zh-CN"/>
    </w:rPr>
  </w:style>
  <w:style w:type="character" w:customStyle="1" w:styleId="CommentTextChar2">
    <w:name w:val="Comment Text Char2"/>
    <w:uiPriority w:val="99"/>
    <w:semiHidden/>
    <w:rsid w:val="00313DD0"/>
    <w:rPr>
      <w:rFonts w:ascii="Arial" w:eastAsia="Times New Roman" w:hAnsi="Arial" w:cs="Times New Roman"/>
      <w:sz w:val="20"/>
      <w:szCs w:val="20"/>
      <w:lang w:val="en-GB" w:eastAsia="en-GB"/>
    </w:rPr>
  </w:style>
  <w:style w:type="character" w:customStyle="1" w:styleId="PARAGRAPHChar">
    <w:name w:val="PARAGRAPH Char"/>
    <w:link w:val="PARAGRAPH"/>
    <w:rsid w:val="00313DD0"/>
    <w:rPr>
      <w:rFonts w:ascii="Arial" w:eastAsia="Times New Roman" w:hAnsi="Arial" w:cs="Times New Roman"/>
      <w:szCs w:val="20"/>
      <w:lang w:eastAsia="zh-CN"/>
    </w:rPr>
  </w:style>
  <w:style w:type="paragraph" w:customStyle="1" w:styleId="FIGURE-title">
    <w:name w:val="FIGURE-title"/>
    <w:basedOn w:val="PARAGRAPH"/>
    <w:next w:val="PARAGRAPH"/>
    <w:uiPriority w:val="99"/>
    <w:qFormat/>
    <w:rsid w:val="00313DD0"/>
    <w:pPr>
      <w:jc w:val="center"/>
    </w:pPr>
    <w:rPr>
      <w:b/>
      <w:bCs/>
    </w:rPr>
  </w:style>
  <w:style w:type="paragraph" w:customStyle="1" w:styleId="NOTE">
    <w:name w:val="NOTE"/>
    <w:basedOn w:val="PARAGRAPH"/>
    <w:link w:val="NOTEChar"/>
    <w:qFormat/>
    <w:rsid w:val="00313DD0"/>
    <w:pPr>
      <w:spacing w:after="100"/>
    </w:pPr>
    <w:rPr>
      <w:sz w:val="18"/>
      <w:szCs w:val="16"/>
    </w:rPr>
  </w:style>
  <w:style w:type="character" w:customStyle="1" w:styleId="NOTEChar">
    <w:name w:val="NOTE Char"/>
    <w:link w:val="NOTE"/>
    <w:rsid w:val="00313DD0"/>
    <w:rPr>
      <w:rFonts w:ascii="Arial" w:eastAsia="Times New Roman" w:hAnsi="Arial" w:cs="Times New Roman"/>
      <w:sz w:val="18"/>
      <w:szCs w:val="16"/>
      <w:lang w:eastAsia="zh-CN"/>
    </w:rPr>
  </w:style>
  <w:style w:type="character" w:customStyle="1" w:styleId="ListChar">
    <w:name w:val="List Char"/>
    <w:link w:val="List"/>
    <w:rsid w:val="00313DD0"/>
    <w:rPr>
      <w:rFonts w:ascii="Arial" w:eastAsia="Times New Roman" w:hAnsi="Arial" w:cs="Times New Roman"/>
      <w:snapToGrid w:val="0"/>
      <w:sz w:val="20"/>
      <w:szCs w:val="20"/>
    </w:rPr>
  </w:style>
  <w:style w:type="paragraph" w:customStyle="1" w:styleId="TABLE-title">
    <w:name w:val="TABLE-title"/>
    <w:basedOn w:val="PARAGRAPH"/>
    <w:qFormat/>
    <w:rsid w:val="00313DD0"/>
    <w:pPr>
      <w:keepNext/>
      <w:jc w:val="center"/>
    </w:pPr>
    <w:rPr>
      <w:b/>
      <w:bCs/>
    </w:rPr>
  </w:style>
  <w:style w:type="paragraph" w:customStyle="1" w:styleId="TABLE-col-heading">
    <w:name w:val="TABLE-col-heading"/>
    <w:basedOn w:val="PARAGRAPH"/>
    <w:qFormat/>
    <w:rsid w:val="00313DD0"/>
    <w:pPr>
      <w:spacing w:before="60" w:after="60"/>
      <w:jc w:val="center"/>
    </w:pPr>
    <w:rPr>
      <w:b/>
      <w:bCs/>
      <w:sz w:val="20"/>
      <w:szCs w:val="16"/>
    </w:rPr>
  </w:style>
  <w:style w:type="paragraph" w:customStyle="1" w:styleId="ANNEXtitle">
    <w:name w:val="ANNEX_title"/>
    <w:basedOn w:val="PARAGRAPH"/>
    <w:next w:val="PARAGRAPH"/>
    <w:qFormat/>
    <w:rsid w:val="00313DD0"/>
    <w:pPr>
      <w:pageBreakBefore/>
      <w:numPr>
        <w:numId w:val="10"/>
      </w:numPr>
      <w:tabs>
        <w:tab w:val="num" w:pos="360"/>
        <w:tab w:val="num" w:pos="864"/>
        <w:tab w:val="num" w:pos="1135"/>
      </w:tabs>
      <w:ind w:left="864" w:hanging="432"/>
      <w:jc w:val="center"/>
      <w:outlineLvl w:val="0"/>
    </w:pPr>
    <w:rPr>
      <w:b/>
      <w:bCs/>
      <w:sz w:val="24"/>
      <w:szCs w:val="24"/>
    </w:rPr>
  </w:style>
  <w:style w:type="paragraph" w:customStyle="1" w:styleId="TERM">
    <w:name w:val="TERM"/>
    <w:basedOn w:val="PARAGRAPH"/>
    <w:next w:val="TERM-definition"/>
    <w:qFormat/>
    <w:rsid w:val="00313DD0"/>
    <w:pPr>
      <w:keepNext/>
      <w:spacing w:before="0" w:after="0"/>
    </w:pPr>
    <w:rPr>
      <w:b/>
      <w:bCs/>
    </w:rPr>
  </w:style>
  <w:style w:type="paragraph" w:customStyle="1" w:styleId="TERM-definition">
    <w:name w:val="TERM-definition"/>
    <w:basedOn w:val="PARAGRAPH"/>
    <w:next w:val="Normal"/>
    <w:qFormat/>
    <w:rsid w:val="00313DD0"/>
    <w:pPr>
      <w:spacing w:before="0"/>
    </w:pPr>
  </w:style>
  <w:style w:type="paragraph" w:customStyle="1" w:styleId="TABFIGfootnote">
    <w:name w:val="TAB_FIG_footnote"/>
    <w:basedOn w:val="FootnoteText"/>
    <w:qFormat/>
    <w:rsid w:val="00313DD0"/>
    <w:pPr>
      <w:widowControl/>
      <w:tabs>
        <w:tab w:val="left" w:pos="284"/>
      </w:tabs>
      <w:snapToGrid w:val="0"/>
      <w:spacing w:before="60" w:after="60" w:line="240" w:lineRule="auto"/>
      <w:ind w:left="284" w:hanging="284"/>
      <w:jc w:val="both"/>
    </w:pPr>
    <w:rPr>
      <w:snapToGrid/>
      <w:sz w:val="18"/>
      <w:szCs w:val="16"/>
      <w:lang w:eastAsia="zh-CN"/>
    </w:rPr>
  </w:style>
  <w:style w:type="character" w:customStyle="1" w:styleId="Reference">
    <w:name w:val="Reference"/>
    <w:rsid w:val="00313DD0"/>
    <w:rPr>
      <w:rFonts w:ascii="Arial" w:hAnsi="Arial"/>
      <w:noProof/>
      <w:sz w:val="20"/>
      <w:szCs w:val="20"/>
    </w:rPr>
  </w:style>
  <w:style w:type="paragraph" w:customStyle="1" w:styleId="TABLE-cell">
    <w:name w:val="TABLE-cell"/>
    <w:basedOn w:val="TABLE-col-heading"/>
    <w:qFormat/>
    <w:rsid w:val="00313DD0"/>
    <w:pPr>
      <w:jc w:val="left"/>
    </w:pPr>
    <w:rPr>
      <w:b w:val="0"/>
      <w:bCs w:val="0"/>
    </w:rPr>
  </w:style>
  <w:style w:type="paragraph" w:customStyle="1" w:styleId="TERM-number">
    <w:name w:val="TERM-number"/>
    <w:basedOn w:val="Heading2"/>
    <w:next w:val="TERM"/>
    <w:qFormat/>
    <w:rsid w:val="00313DD0"/>
    <w:pPr>
      <w:widowControl/>
      <w:numPr>
        <w:ilvl w:val="0"/>
        <w:numId w:val="0"/>
      </w:numPr>
      <w:tabs>
        <w:tab w:val="clear" w:pos="-1152"/>
        <w:tab w:val="clear" w:pos="1440"/>
        <w:tab w:val="clear" w:pos="1728"/>
        <w:tab w:val="clear" w:pos="2592"/>
        <w:tab w:val="clear" w:pos="3600"/>
        <w:tab w:val="clear" w:pos="4896"/>
      </w:tabs>
      <w:suppressAutoHyphens/>
      <w:snapToGrid w:val="0"/>
      <w:spacing w:before="100" w:line="240" w:lineRule="auto"/>
      <w:jc w:val="both"/>
      <w:outlineLvl w:val="9"/>
    </w:pPr>
    <w:rPr>
      <w:b/>
      <w:bCs/>
      <w:snapToGrid/>
      <w:sz w:val="22"/>
      <w:lang w:eastAsia="zh-CN"/>
    </w:rPr>
  </w:style>
  <w:style w:type="character" w:customStyle="1" w:styleId="VARIABLE">
    <w:name w:val="VARIABLE"/>
    <w:rsid w:val="00313DD0"/>
    <w:rPr>
      <w:rFonts w:ascii="Times New Roman" w:hAnsi="Times New Roman"/>
      <w:i/>
      <w:iCs/>
    </w:rPr>
  </w:style>
  <w:style w:type="character" w:customStyle="1" w:styleId="ListNumberChar">
    <w:name w:val="List Number Char"/>
    <w:link w:val="ListNumber"/>
    <w:rsid w:val="00313DD0"/>
    <w:rPr>
      <w:rFonts w:ascii="Arial" w:eastAsia="Times New Roman" w:hAnsi="Arial" w:cs="Times New Roman"/>
      <w:snapToGrid w:val="0"/>
      <w:sz w:val="20"/>
      <w:szCs w:val="20"/>
    </w:rPr>
  </w:style>
  <w:style w:type="character" w:styleId="FollowedHyperlink">
    <w:name w:val="FollowedHyperlink"/>
    <w:rsid w:val="00313DD0"/>
    <w:rPr>
      <w:color w:val="0000FF"/>
      <w:u w:val="none"/>
    </w:rPr>
  </w:style>
  <w:style w:type="paragraph" w:customStyle="1" w:styleId="TABLE-centered">
    <w:name w:val="TABLE-centered"/>
    <w:basedOn w:val="TABLE-col-heading"/>
    <w:rsid w:val="00313DD0"/>
    <w:rPr>
      <w:b w:val="0"/>
      <w:bCs w:val="0"/>
    </w:rPr>
  </w:style>
  <w:style w:type="paragraph" w:customStyle="1" w:styleId="AMD-Heading1">
    <w:name w:val="AMD-Heading1"/>
    <w:basedOn w:val="Heading1"/>
    <w:next w:val="PARAGRAPH"/>
    <w:rsid w:val="00313DD0"/>
    <w:pPr>
      <w:widowControl/>
      <w:numPr>
        <w:numId w:val="0"/>
      </w:numPr>
      <w:tabs>
        <w:tab w:val="clear" w:pos="-1152"/>
        <w:tab w:val="clear" w:pos="1728"/>
        <w:tab w:val="clear" w:pos="2592"/>
        <w:tab w:val="clear" w:pos="3600"/>
        <w:tab w:val="clear" w:pos="4896"/>
      </w:tabs>
      <w:suppressAutoHyphens/>
      <w:snapToGrid w:val="0"/>
      <w:spacing w:before="200" w:after="200" w:line="240" w:lineRule="auto"/>
      <w:jc w:val="both"/>
      <w:outlineLvl w:val="9"/>
    </w:pPr>
    <w:rPr>
      <w:b/>
      <w:bCs/>
      <w:snapToGrid/>
      <w:sz w:val="24"/>
      <w:szCs w:val="22"/>
      <w:u w:val="none"/>
      <w:lang w:eastAsia="zh-CN"/>
    </w:rPr>
  </w:style>
  <w:style w:type="paragraph" w:customStyle="1" w:styleId="AMD-Heading2">
    <w:name w:val="AMD-Heading2..."/>
    <w:basedOn w:val="Heading2"/>
    <w:next w:val="PARAGRAPH"/>
    <w:rsid w:val="00313DD0"/>
    <w:pPr>
      <w:widowControl/>
      <w:numPr>
        <w:numId w:val="0"/>
      </w:numPr>
      <w:tabs>
        <w:tab w:val="clear" w:pos="-1152"/>
        <w:tab w:val="clear" w:pos="1728"/>
        <w:tab w:val="clear" w:pos="2592"/>
        <w:tab w:val="clear" w:pos="3600"/>
        <w:tab w:val="clear" w:pos="4896"/>
        <w:tab w:val="left" w:pos="1440"/>
        <w:tab w:val="num" w:pos="2127"/>
      </w:tabs>
      <w:suppressAutoHyphens/>
      <w:snapToGrid w:val="0"/>
      <w:spacing w:before="100" w:after="100" w:line="240" w:lineRule="auto"/>
      <w:jc w:val="both"/>
      <w:outlineLvl w:val="9"/>
    </w:pPr>
    <w:rPr>
      <w:b/>
      <w:bCs/>
      <w:snapToGrid/>
      <w:sz w:val="22"/>
      <w:lang w:eastAsia="zh-CN"/>
    </w:rPr>
  </w:style>
  <w:style w:type="paragraph" w:customStyle="1" w:styleId="ANNEX-heading1">
    <w:name w:val="ANNEX-heading1"/>
    <w:basedOn w:val="Heading1"/>
    <w:next w:val="PARAGRAPH"/>
    <w:qFormat/>
    <w:rsid w:val="00313DD0"/>
    <w:pPr>
      <w:widowControl/>
      <w:numPr>
        <w:ilvl w:val="1"/>
        <w:numId w:val="10"/>
      </w:numPr>
      <w:tabs>
        <w:tab w:val="clear" w:pos="-1152"/>
        <w:tab w:val="clear" w:pos="1728"/>
        <w:tab w:val="clear" w:pos="2592"/>
        <w:tab w:val="clear" w:pos="3600"/>
        <w:tab w:val="clear" w:pos="4896"/>
      </w:tabs>
      <w:suppressAutoHyphens/>
      <w:snapToGrid w:val="0"/>
      <w:spacing w:before="200" w:after="200" w:line="240" w:lineRule="auto"/>
      <w:jc w:val="both"/>
      <w:outlineLvl w:val="1"/>
    </w:pPr>
    <w:rPr>
      <w:b/>
      <w:bCs/>
      <w:snapToGrid/>
      <w:sz w:val="24"/>
      <w:szCs w:val="22"/>
      <w:u w:val="none"/>
      <w:lang w:eastAsia="zh-CN"/>
    </w:rPr>
  </w:style>
  <w:style w:type="paragraph" w:customStyle="1" w:styleId="ANNEX-heading2">
    <w:name w:val="ANNEX-heading2"/>
    <w:basedOn w:val="Heading2"/>
    <w:next w:val="PARAGRAPH"/>
    <w:qFormat/>
    <w:rsid w:val="00313DD0"/>
    <w:pPr>
      <w:widowControl/>
      <w:numPr>
        <w:ilvl w:val="2"/>
        <w:numId w:val="10"/>
      </w:numPr>
      <w:tabs>
        <w:tab w:val="clear" w:pos="-1152"/>
        <w:tab w:val="clear" w:pos="1440"/>
        <w:tab w:val="clear" w:pos="1728"/>
        <w:tab w:val="clear" w:pos="2592"/>
        <w:tab w:val="clear" w:pos="3600"/>
        <w:tab w:val="clear" w:pos="4896"/>
      </w:tabs>
      <w:suppressAutoHyphens/>
      <w:snapToGrid w:val="0"/>
      <w:spacing w:before="100" w:after="100" w:line="240" w:lineRule="auto"/>
      <w:jc w:val="both"/>
      <w:outlineLvl w:val="2"/>
    </w:pPr>
    <w:rPr>
      <w:b/>
      <w:bCs/>
      <w:snapToGrid/>
      <w:sz w:val="22"/>
      <w:lang w:eastAsia="zh-CN"/>
    </w:rPr>
  </w:style>
  <w:style w:type="paragraph" w:customStyle="1" w:styleId="ANNEX-heading3">
    <w:name w:val="ANNEX-heading3"/>
    <w:basedOn w:val="Heading3"/>
    <w:next w:val="PARAGRAPH"/>
    <w:rsid w:val="00313DD0"/>
    <w:pPr>
      <w:widowControl/>
      <w:numPr>
        <w:ilvl w:val="0"/>
        <w:numId w:val="0"/>
      </w:numPr>
      <w:suppressAutoHyphens/>
      <w:snapToGrid w:val="0"/>
      <w:spacing w:before="100" w:after="100" w:line="240" w:lineRule="auto"/>
      <w:jc w:val="both"/>
      <w:outlineLvl w:val="3"/>
    </w:pPr>
    <w:rPr>
      <w:b/>
      <w:bCs/>
      <w:snapToGrid/>
      <w:sz w:val="22"/>
      <w:lang w:eastAsia="zh-CN"/>
    </w:rPr>
  </w:style>
  <w:style w:type="paragraph" w:customStyle="1" w:styleId="ANNEX-heading4">
    <w:name w:val="ANNEX-heading4"/>
    <w:basedOn w:val="Heading4"/>
    <w:next w:val="PARAGRAPH"/>
    <w:rsid w:val="00313DD0"/>
    <w:pPr>
      <w:keepNext/>
      <w:widowControl/>
      <w:numPr>
        <w:ilvl w:val="0"/>
        <w:numId w:val="0"/>
      </w:numPr>
      <w:suppressAutoHyphens/>
      <w:snapToGrid w:val="0"/>
      <w:spacing w:before="100" w:after="100" w:line="240" w:lineRule="auto"/>
      <w:jc w:val="both"/>
      <w:outlineLvl w:val="4"/>
    </w:pPr>
    <w:rPr>
      <w:b/>
      <w:bCs/>
      <w:snapToGrid/>
      <w:sz w:val="22"/>
      <w:u w:val="none"/>
      <w:lang w:eastAsia="zh-CN"/>
    </w:rPr>
  </w:style>
  <w:style w:type="paragraph" w:customStyle="1" w:styleId="ANNEX-heading5">
    <w:name w:val="ANNEX-heading5"/>
    <w:basedOn w:val="Heading5"/>
    <w:next w:val="PARAGRAPH"/>
    <w:rsid w:val="00313DD0"/>
    <w:pPr>
      <w:keepNext/>
      <w:widowControl/>
      <w:numPr>
        <w:ilvl w:val="0"/>
        <w:numId w:val="0"/>
      </w:numPr>
      <w:suppressAutoHyphens/>
      <w:snapToGrid w:val="0"/>
      <w:spacing w:before="100" w:after="100" w:line="240" w:lineRule="auto"/>
      <w:jc w:val="both"/>
      <w:outlineLvl w:val="5"/>
    </w:pPr>
    <w:rPr>
      <w:bCs/>
      <w:snapToGrid/>
      <w:sz w:val="22"/>
      <w:lang w:eastAsia="zh-CN"/>
    </w:rPr>
  </w:style>
  <w:style w:type="character" w:customStyle="1" w:styleId="SUPerscript">
    <w:name w:val="SUPerscript"/>
    <w:rsid w:val="00313DD0"/>
    <w:rPr>
      <w:kern w:val="0"/>
      <w:position w:val="6"/>
      <w:sz w:val="16"/>
      <w:szCs w:val="16"/>
    </w:rPr>
  </w:style>
  <w:style w:type="character" w:customStyle="1" w:styleId="SUBscript">
    <w:name w:val="SUBscript"/>
    <w:rsid w:val="00313DD0"/>
    <w:rPr>
      <w:kern w:val="0"/>
      <w:position w:val="-6"/>
      <w:sz w:val="16"/>
      <w:szCs w:val="16"/>
    </w:rPr>
  </w:style>
  <w:style w:type="paragraph" w:customStyle="1" w:styleId="ListDash">
    <w:name w:val="List Dash"/>
    <w:basedOn w:val="ListBullet"/>
    <w:qFormat/>
    <w:rsid w:val="00313DD0"/>
    <w:pPr>
      <w:keepLines w:val="0"/>
      <w:widowControl/>
      <w:numPr>
        <w:numId w:val="11"/>
      </w:numPr>
      <w:tabs>
        <w:tab w:val="left" w:pos="340"/>
        <w:tab w:val="num" w:pos="850"/>
      </w:tabs>
      <w:snapToGrid w:val="0"/>
      <w:spacing w:before="100" w:after="100" w:line="240" w:lineRule="auto"/>
      <w:ind w:left="850" w:hanging="850"/>
      <w:jc w:val="left"/>
    </w:pPr>
    <w:rPr>
      <w:snapToGrid/>
      <w:color w:val="auto"/>
      <w:sz w:val="22"/>
      <w:lang w:eastAsia="zh-CN"/>
    </w:rPr>
  </w:style>
  <w:style w:type="paragraph" w:customStyle="1" w:styleId="TERM-number3">
    <w:name w:val="TERM-number 3"/>
    <w:basedOn w:val="Heading3"/>
    <w:next w:val="TERM"/>
    <w:rsid w:val="00313DD0"/>
    <w:pPr>
      <w:widowControl/>
      <w:numPr>
        <w:numId w:val="0"/>
      </w:numPr>
      <w:suppressAutoHyphens/>
      <w:snapToGrid w:val="0"/>
      <w:spacing w:before="100" w:line="240" w:lineRule="auto"/>
      <w:jc w:val="both"/>
    </w:pPr>
    <w:rPr>
      <w:b/>
      <w:bCs/>
      <w:snapToGrid/>
      <w:sz w:val="22"/>
      <w:lang w:eastAsia="zh-CN"/>
    </w:rPr>
  </w:style>
  <w:style w:type="character" w:customStyle="1" w:styleId="SMALLCAPS">
    <w:name w:val="SMALL CAPS"/>
    <w:rsid w:val="00313DD0"/>
    <w:rPr>
      <w:smallCaps/>
      <w:dstrike w:val="0"/>
      <w:vertAlign w:val="baseline"/>
    </w:rPr>
  </w:style>
  <w:style w:type="paragraph" w:customStyle="1" w:styleId="NumberedPARAlevel3">
    <w:name w:val="Numbered PARA (level 3)"/>
    <w:basedOn w:val="Heading3"/>
    <w:rsid w:val="00313DD0"/>
    <w:pPr>
      <w:widowControl/>
      <w:numPr>
        <w:numId w:val="0"/>
      </w:numPr>
      <w:suppressAutoHyphens/>
      <w:snapToGrid w:val="0"/>
      <w:spacing w:before="100" w:after="200" w:line="240" w:lineRule="auto"/>
      <w:jc w:val="both"/>
    </w:pPr>
    <w:rPr>
      <w:bCs/>
      <w:snapToGrid/>
      <w:sz w:val="22"/>
      <w:lang w:eastAsia="zh-CN"/>
    </w:rPr>
  </w:style>
  <w:style w:type="paragraph" w:customStyle="1" w:styleId="ListDash2">
    <w:name w:val="List Dash 2"/>
    <w:basedOn w:val="ListBullet2"/>
    <w:rsid w:val="00313DD0"/>
    <w:pPr>
      <w:widowControl/>
      <w:numPr>
        <w:numId w:val="7"/>
      </w:numPr>
      <w:tabs>
        <w:tab w:val="clear" w:pos="680"/>
        <w:tab w:val="num" w:pos="360"/>
      </w:tabs>
      <w:snapToGrid w:val="0"/>
      <w:spacing w:before="100" w:after="100" w:line="240" w:lineRule="auto"/>
      <w:ind w:left="4695" w:hanging="720"/>
    </w:pPr>
    <w:rPr>
      <w:snapToGrid/>
      <w:sz w:val="22"/>
      <w:lang w:eastAsia="zh-CN"/>
    </w:rPr>
  </w:style>
  <w:style w:type="paragraph" w:customStyle="1" w:styleId="NumberedPARAlevel2">
    <w:name w:val="Numbered PARA (level 2)"/>
    <w:basedOn w:val="Heading2"/>
    <w:rsid w:val="00313DD0"/>
    <w:pPr>
      <w:widowControl/>
      <w:numPr>
        <w:numId w:val="0"/>
      </w:numPr>
      <w:tabs>
        <w:tab w:val="clear" w:pos="-1152"/>
        <w:tab w:val="clear" w:pos="1728"/>
        <w:tab w:val="clear" w:pos="2592"/>
        <w:tab w:val="clear" w:pos="3600"/>
        <w:tab w:val="clear" w:pos="4896"/>
        <w:tab w:val="left" w:pos="1440"/>
        <w:tab w:val="num" w:pos="2127"/>
      </w:tabs>
      <w:suppressAutoHyphens/>
      <w:snapToGrid w:val="0"/>
      <w:spacing w:before="100" w:after="200" w:line="240" w:lineRule="auto"/>
      <w:jc w:val="both"/>
    </w:pPr>
    <w:rPr>
      <w:bCs/>
      <w:snapToGrid/>
      <w:sz w:val="22"/>
      <w:lang w:eastAsia="zh-CN"/>
    </w:rPr>
  </w:style>
  <w:style w:type="paragraph" w:customStyle="1" w:styleId="ListDash3">
    <w:name w:val="List Dash 3"/>
    <w:basedOn w:val="Normal"/>
    <w:rsid w:val="00313DD0"/>
    <w:pPr>
      <w:widowControl/>
      <w:numPr>
        <w:numId w:val="9"/>
      </w:numPr>
      <w:tabs>
        <w:tab w:val="clear" w:pos="340"/>
        <w:tab w:val="left" w:pos="1021"/>
      </w:tabs>
      <w:snapToGrid w:val="0"/>
      <w:spacing w:after="100" w:line="276" w:lineRule="auto"/>
      <w:ind w:left="1020"/>
    </w:pPr>
    <w:rPr>
      <w:rFonts w:ascii="Calibri" w:hAnsi="Calibri"/>
      <w:snapToGrid/>
      <w:sz w:val="22"/>
      <w:szCs w:val="22"/>
    </w:rPr>
  </w:style>
  <w:style w:type="paragraph" w:customStyle="1" w:styleId="ListDash4">
    <w:name w:val="List Dash 4"/>
    <w:basedOn w:val="Normal"/>
    <w:rsid w:val="00313DD0"/>
    <w:pPr>
      <w:widowControl/>
      <w:numPr>
        <w:numId w:val="8"/>
      </w:numPr>
      <w:snapToGrid w:val="0"/>
      <w:spacing w:after="100" w:line="276" w:lineRule="auto"/>
    </w:pPr>
    <w:rPr>
      <w:rFonts w:ascii="Calibri" w:hAnsi="Calibri"/>
      <w:snapToGrid/>
      <w:sz w:val="22"/>
      <w:szCs w:val="22"/>
    </w:rPr>
  </w:style>
  <w:style w:type="character" w:styleId="SubtleEmphasis">
    <w:name w:val="Subtle Emphasis"/>
    <w:qFormat/>
    <w:rsid w:val="00313DD0"/>
    <w:rPr>
      <w:i/>
      <w:iCs/>
      <w:color w:val="808080"/>
    </w:rPr>
  </w:style>
  <w:style w:type="character" w:styleId="Strong">
    <w:name w:val="Strong"/>
    <w:qFormat/>
    <w:rsid w:val="00313DD0"/>
    <w:rPr>
      <w:b/>
      <w:bCs/>
    </w:rPr>
  </w:style>
  <w:style w:type="paragraph" w:styleId="Quote">
    <w:name w:val="Quote"/>
    <w:basedOn w:val="PARAGRAPH"/>
    <w:next w:val="PARAGRAPH"/>
    <w:link w:val="QuoteChar"/>
    <w:qFormat/>
    <w:rsid w:val="00313DD0"/>
    <w:rPr>
      <w:i/>
      <w:iCs/>
      <w:color w:val="000000"/>
    </w:rPr>
  </w:style>
  <w:style w:type="character" w:customStyle="1" w:styleId="QuoteChar">
    <w:name w:val="Quote Char"/>
    <w:basedOn w:val="DefaultParagraphFont"/>
    <w:link w:val="Quote"/>
    <w:rsid w:val="00313DD0"/>
    <w:rPr>
      <w:rFonts w:ascii="Arial" w:eastAsia="Times New Roman" w:hAnsi="Arial" w:cs="Times New Roman"/>
      <w:i/>
      <w:iCs/>
      <w:color w:val="000000"/>
      <w:szCs w:val="20"/>
      <w:lang w:eastAsia="zh-CN"/>
    </w:rPr>
  </w:style>
  <w:style w:type="paragraph" w:customStyle="1" w:styleId="HEADING-nonumber">
    <w:name w:val="HEADING - no number"/>
    <w:basedOn w:val="Heading1"/>
    <w:next w:val="PARAGRAPH"/>
    <w:link w:val="HEADING-nonumberChar"/>
    <w:qFormat/>
    <w:rsid w:val="00313DD0"/>
    <w:pPr>
      <w:widowControl/>
      <w:numPr>
        <w:numId w:val="0"/>
      </w:numPr>
      <w:tabs>
        <w:tab w:val="clear" w:pos="-1152"/>
        <w:tab w:val="clear" w:pos="1728"/>
        <w:tab w:val="clear" w:pos="2592"/>
        <w:tab w:val="clear" w:pos="3600"/>
        <w:tab w:val="clear" w:pos="4896"/>
      </w:tabs>
      <w:suppressAutoHyphens/>
      <w:snapToGrid w:val="0"/>
      <w:spacing w:before="200" w:after="200" w:line="240" w:lineRule="auto"/>
      <w:jc w:val="both"/>
    </w:pPr>
    <w:rPr>
      <w:b/>
      <w:bCs/>
      <w:snapToGrid/>
      <w:sz w:val="24"/>
      <w:szCs w:val="22"/>
      <w:u w:val="none"/>
      <w:lang w:eastAsia="zh-CN"/>
    </w:rPr>
  </w:style>
  <w:style w:type="character" w:customStyle="1" w:styleId="HEADING-nonumberChar">
    <w:name w:val="HEADING - no number Char"/>
    <w:link w:val="HEADING-nonumber"/>
    <w:rsid w:val="00313DD0"/>
    <w:rPr>
      <w:rFonts w:ascii="Arial" w:eastAsia="Times New Roman" w:hAnsi="Arial" w:cs="Times New Roman"/>
      <w:b/>
      <w:bCs/>
      <w:sz w:val="24"/>
      <w:lang w:eastAsia="zh-CN"/>
    </w:rPr>
  </w:style>
  <w:style w:type="paragraph" w:customStyle="1" w:styleId="EXAMPLE">
    <w:name w:val="EXAMPLE"/>
    <w:basedOn w:val="NOTE"/>
    <w:link w:val="EXAMPLEChar"/>
    <w:qFormat/>
    <w:rsid w:val="00313DD0"/>
    <w:pPr>
      <w:ind w:left="567"/>
    </w:pPr>
    <w:rPr>
      <w:rFonts w:eastAsia="Calibri"/>
    </w:rPr>
  </w:style>
  <w:style w:type="character" w:customStyle="1" w:styleId="EXAMPLEChar">
    <w:name w:val="EXAMPLE Char"/>
    <w:link w:val="EXAMPLE"/>
    <w:rsid w:val="00313DD0"/>
    <w:rPr>
      <w:rFonts w:ascii="Arial" w:eastAsia="Calibri" w:hAnsi="Arial" w:cs="Times New Roman"/>
      <w:sz w:val="18"/>
      <w:szCs w:val="16"/>
      <w:lang w:eastAsia="zh-CN"/>
    </w:rPr>
  </w:style>
  <w:style w:type="paragraph" w:customStyle="1" w:styleId="COVERtitle">
    <w:name w:val="COVER_title"/>
    <w:basedOn w:val="PARAGRAPH"/>
    <w:link w:val="COVERtitleChar"/>
    <w:qFormat/>
    <w:rsid w:val="00313DD0"/>
    <w:rPr>
      <w:sz w:val="40"/>
      <w:szCs w:val="40"/>
    </w:rPr>
  </w:style>
  <w:style w:type="character" w:customStyle="1" w:styleId="COVERtitleChar">
    <w:name w:val="COVER_title Char"/>
    <w:link w:val="COVERtitle"/>
    <w:rsid w:val="00313DD0"/>
    <w:rPr>
      <w:rFonts w:ascii="Arial" w:eastAsia="Times New Roman" w:hAnsi="Arial" w:cs="Times New Roman"/>
      <w:sz w:val="40"/>
      <w:szCs w:val="40"/>
      <w:lang w:eastAsia="zh-CN"/>
    </w:rPr>
  </w:style>
  <w:style w:type="paragraph" w:customStyle="1" w:styleId="CONTENTStitle">
    <w:name w:val="CONTENTS_title"/>
    <w:basedOn w:val="PARAGRAPH"/>
    <w:link w:val="CONTENTStitleChar"/>
    <w:qFormat/>
    <w:rsid w:val="00313DD0"/>
    <w:rPr>
      <w:b/>
      <w:sz w:val="24"/>
      <w:szCs w:val="24"/>
    </w:rPr>
  </w:style>
  <w:style w:type="character" w:customStyle="1" w:styleId="CONTENTStitleChar">
    <w:name w:val="CONTENTS_title Char"/>
    <w:link w:val="CONTENTStitle"/>
    <w:rsid w:val="00313DD0"/>
    <w:rPr>
      <w:rFonts w:ascii="Arial" w:eastAsia="Times New Roman" w:hAnsi="Arial" w:cs="Times New Roman"/>
      <w:b/>
      <w:sz w:val="24"/>
      <w:szCs w:val="24"/>
      <w:lang w:eastAsia="zh-CN"/>
    </w:rPr>
  </w:style>
  <w:style w:type="paragraph" w:customStyle="1" w:styleId="LISTITEMIndent">
    <w:name w:val="LIST ITEM_Indent"/>
    <w:basedOn w:val="ListNumber"/>
    <w:link w:val="LISTITEMIndentChar"/>
    <w:autoRedefine/>
    <w:qFormat/>
    <w:rsid w:val="00313DD0"/>
    <w:pPr>
      <w:widowControl/>
      <w:numPr>
        <w:numId w:val="12"/>
      </w:numPr>
      <w:tabs>
        <w:tab w:val="left" w:pos="567"/>
      </w:tabs>
      <w:snapToGrid w:val="0"/>
      <w:spacing w:before="100" w:after="100" w:line="240" w:lineRule="auto"/>
      <w:ind w:left="567" w:hanging="141"/>
      <w:jc w:val="both"/>
    </w:pPr>
    <w:rPr>
      <w:snapToGrid/>
      <w:sz w:val="22"/>
      <w:lang w:eastAsia="zh-CN"/>
    </w:rPr>
  </w:style>
  <w:style w:type="character" w:customStyle="1" w:styleId="LISTITEMIndentChar">
    <w:name w:val="LIST ITEM_Indent Char"/>
    <w:link w:val="LISTITEMIndent"/>
    <w:rsid w:val="00313DD0"/>
    <w:rPr>
      <w:rFonts w:ascii="Arial" w:eastAsia="Times New Roman" w:hAnsi="Arial" w:cs="Times New Roman"/>
      <w:szCs w:val="20"/>
      <w:lang w:eastAsia="zh-CN"/>
    </w:rPr>
  </w:style>
  <w:style w:type="paragraph" w:customStyle="1" w:styleId="CONFORMSTATEMENT">
    <w:name w:val="CONFORM STATEMENT"/>
    <w:basedOn w:val="PARAGRAPH"/>
    <w:link w:val="CONFORMSTATEMENTChar"/>
    <w:qFormat/>
    <w:rsid w:val="00313DD0"/>
    <w:rPr>
      <w:sz w:val="20"/>
    </w:rPr>
  </w:style>
  <w:style w:type="character" w:customStyle="1" w:styleId="CONFORMSTATEMENTChar">
    <w:name w:val="CONFORM STATEMENT Char"/>
    <w:link w:val="CONFORMSTATEMENT"/>
    <w:rsid w:val="00313DD0"/>
    <w:rPr>
      <w:rFonts w:ascii="Arial" w:eastAsia="Times New Roman" w:hAnsi="Arial" w:cs="Times New Roman"/>
      <w:sz w:val="20"/>
      <w:szCs w:val="20"/>
      <w:lang w:eastAsia="zh-CN"/>
    </w:rPr>
  </w:style>
  <w:style w:type="character" w:customStyle="1" w:styleId="FootnoteTextChar1">
    <w:name w:val="Footnote Text Char1"/>
    <w:uiPriority w:val="99"/>
    <w:semiHidden/>
    <w:locked/>
    <w:rsid w:val="00313DD0"/>
    <w:rPr>
      <w:rFonts w:eastAsia="Times New Roman" w:cs="Times New Roman"/>
      <w:sz w:val="24"/>
      <w:szCs w:val="24"/>
      <w:lang w:val="en-US"/>
    </w:rPr>
  </w:style>
  <w:style w:type="paragraph" w:customStyle="1" w:styleId="CM29">
    <w:name w:val="CM29"/>
    <w:basedOn w:val="Normal"/>
    <w:next w:val="Normal"/>
    <w:uiPriority w:val="99"/>
    <w:rsid w:val="00313DD0"/>
    <w:pPr>
      <w:autoSpaceDE w:val="0"/>
      <w:autoSpaceDN w:val="0"/>
      <w:adjustRightInd w:val="0"/>
      <w:spacing w:after="273" w:line="240" w:lineRule="auto"/>
    </w:pPr>
    <w:rPr>
      <w:rFonts w:ascii="Officina Sans Std" w:hAnsi="Officina Sans Std" w:cs="Officina Sans Std"/>
      <w:snapToGrid/>
      <w:sz w:val="24"/>
      <w:szCs w:val="24"/>
      <w:lang w:eastAsia="en-GB"/>
    </w:rPr>
  </w:style>
  <w:style w:type="character" w:customStyle="1" w:styleId="Heading3Char1">
    <w:name w:val="Heading 3 Char1"/>
    <w:uiPriority w:val="99"/>
    <w:locked/>
    <w:rsid w:val="00313DD0"/>
    <w:rPr>
      <w:rFonts w:ascii="Cambria" w:hAnsi="Cambria" w:cs="Times New Roman"/>
      <w:b/>
      <w:bCs/>
      <w:color w:val="4F81BD"/>
    </w:rPr>
  </w:style>
  <w:style w:type="character" w:customStyle="1" w:styleId="Heading1Char1">
    <w:name w:val="Heading 1 Char1"/>
    <w:uiPriority w:val="99"/>
    <w:locked/>
    <w:rsid w:val="00313DD0"/>
    <w:rPr>
      <w:rFonts w:ascii="Arial" w:hAnsi="Arial"/>
      <w:b/>
      <w:bCs/>
      <w:sz w:val="24"/>
      <w:szCs w:val="28"/>
      <w:lang w:eastAsia="en-US"/>
    </w:rPr>
  </w:style>
  <w:style w:type="character" w:customStyle="1" w:styleId="Heading2Char1">
    <w:name w:val="Heading 2 Char1"/>
    <w:uiPriority w:val="99"/>
    <w:locked/>
    <w:rsid w:val="00313DD0"/>
    <w:rPr>
      <w:rFonts w:ascii="Arial" w:hAnsi="Arial"/>
      <w:b/>
      <w:bCs/>
      <w:sz w:val="24"/>
      <w:szCs w:val="26"/>
      <w:lang w:eastAsia="en-US"/>
    </w:rPr>
  </w:style>
  <w:style w:type="character" w:customStyle="1" w:styleId="Heading5Char1">
    <w:name w:val="Heading 5 Char1"/>
    <w:uiPriority w:val="99"/>
    <w:locked/>
    <w:rsid w:val="00313DD0"/>
    <w:rPr>
      <w:rFonts w:eastAsia="Times New Roman" w:cs="Times New Roman"/>
      <w:b/>
      <w:bCs/>
      <w:i/>
      <w:iCs/>
      <w:sz w:val="26"/>
      <w:szCs w:val="26"/>
      <w:lang w:val="en-US"/>
    </w:rPr>
  </w:style>
  <w:style w:type="paragraph" w:styleId="TOCHeading">
    <w:name w:val="TOC Heading"/>
    <w:basedOn w:val="Heading1"/>
    <w:next w:val="Normal"/>
    <w:qFormat/>
    <w:rsid w:val="00313DD0"/>
    <w:pPr>
      <w:keepLines/>
      <w:widowControl/>
      <w:numPr>
        <w:numId w:val="0"/>
      </w:numPr>
      <w:tabs>
        <w:tab w:val="clear" w:pos="-1152"/>
        <w:tab w:val="clear" w:pos="1728"/>
        <w:tab w:val="clear" w:pos="2592"/>
        <w:tab w:val="clear" w:pos="3600"/>
        <w:tab w:val="clear" w:pos="4896"/>
      </w:tabs>
      <w:spacing w:before="480" w:line="276" w:lineRule="auto"/>
      <w:jc w:val="left"/>
      <w:outlineLvl w:val="9"/>
    </w:pPr>
    <w:rPr>
      <w:b/>
      <w:bCs/>
      <w:snapToGrid/>
      <w:sz w:val="24"/>
      <w:szCs w:val="28"/>
      <w:u w:val="none"/>
      <w:lang w:val="en-US"/>
    </w:rPr>
  </w:style>
  <w:style w:type="paragraph" w:customStyle="1" w:styleId="p3">
    <w:name w:val="p3"/>
    <w:basedOn w:val="Normal"/>
    <w:uiPriority w:val="99"/>
    <w:rsid w:val="00313DD0"/>
    <w:pPr>
      <w:widowControl/>
      <w:tabs>
        <w:tab w:val="left" w:pos="720"/>
      </w:tabs>
      <w:spacing w:line="240" w:lineRule="auto"/>
    </w:pPr>
    <w:rPr>
      <w:rFonts w:ascii="Times" w:hAnsi="Times"/>
      <w:snapToGrid/>
      <w:sz w:val="24"/>
      <w:szCs w:val="24"/>
      <w:lang w:val="en-US"/>
    </w:rPr>
  </w:style>
  <w:style w:type="paragraph" w:customStyle="1" w:styleId="COPTitle2">
    <w:name w:val="COP Title 2"/>
    <w:basedOn w:val="Normal"/>
    <w:uiPriority w:val="99"/>
    <w:rsid w:val="00313DD0"/>
    <w:pPr>
      <w:widowControl/>
      <w:numPr>
        <w:ilvl w:val="1"/>
        <w:numId w:val="13"/>
      </w:numPr>
      <w:spacing w:line="240" w:lineRule="auto"/>
    </w:pPr>
    <w:rPr>
      <w:rFonts w:ascii="Calibri" w:hAnsi="Calibri"/>
      <w:snapToGrid/>
      <w:sz w:val="24"/>
      <w:szCs w:val="24"/>
      <w:lang w:val="en-US"/>
    </w:rPr>
  </w:style>
  <w:style w:type="character" w:customStyle="1" w:styleId="FooterChar1">
    <w:name w:val="Footer Char1"/>
    <w:uiPriority w:val="99"/>
    <w:locked/>
    <w:rsid w:val="00313DD0"/>
    <w:rPr>
      <w:lang w:val="en-GB"/>
    </w:rPr>
  </w:style>
  <w:style w:type="paragraph" w:customStyle="1" w:styleId="p10">
    <w:name w:val="p10"/>
    <w:basedOn w:val="Normal"/>
    <w:rsid w:val="00313DD0"/>
    <w:pPr>
      <w:widowControl/>
      <w:spacing w:line="240" w:lineRule="auto"/>
      <w:ind w:left="540" w:hanging="540"/>
    </w:pPr>
    <w:rPr>
      <w:rFonts w:ascii="Times" w:hAnsi="Times"/>
      <w:snapToGrid/>
      <w:sz w:val="24"/>
      <w:szCs w:val="24"/>
      <w:lang w:val="en-US"/>
    </w:rPr>
  </w:style>
  <w:style w:type="paragraph" w:customStyle="1" w:styleId="CM34">
    <w:name w:val="CM34"/>
    <w:basedOn w:val="Normal"/>
    <w:next w:val="Normal"/>
    <w:uiPriority w:val="99"/>
    <w:rsid w:val="00313DD0"/>
    <w:pPr>
      <w:autoSpaceDE w:val="0"/>
      <w:autoSpaceDN w:val="0"/>
      <w:adjustRightInd w:val="0"/>
      <w:spacing w:after="388" w:line="276" w:lineRule="auto"/>
    </w:pPr>
    <w:rPr>
      <w:rFonts w:ascii="Officina Sans Std" w:hAnsi="Officina Sans Std"/>
      <w:snapToGrid/>
      <w:sz w:val="24"/>
      <w:szCs w:val="24"/>
      <w:lang w:val="en-US"/>
    </w:rPr>
  </w:style>
  <w:style w:type="character" w:customStyle="1" w:styleId="TitleChar1">
    <w:name w:val="Title Char1"/>
    <w:uiPriority w:val="99"/>
    <w:locked/>
    <w:rsid w:val="00313DD0"/>
    <w:rPr>
      <w:rFonts w:ascii="Cambria" w:hAnsi="Cambria" w:cs="Times New Roman"/>
      <w:b/>
      <w:bCs/>
      <w:kern w:val="28"/>
      <w:sz w:val="32"/>
      <w:szCs w:val="32"/>
      <w:lang w:val="en-US"/>
    </w:rPr>
  </w:style>
  <w:style w:type="character" w:customStyle="1" w:styleId="CommentSubjectChar1">
    <w:name w:val="Comment Subject Char1"/>
    <w:semiHidden/>
    <w:locked/>
    <w:rsid w:val="00313DD0"/>
    <w:rPr>
      <w:rFonts w:ascii="Arial" w:hAnsi="Arial"/>
      <w:b/>
      <w:bCs/>
      <w:snapToGrid w:val="0"/>
      <w:lang w:eastAsia="en-US"/>
    </w:rPr>
  </w:style>
  <w:style w:type="character" w:customStyle="1" w:styleId="DateChar1">
    <w:name w:val="Date Char1"/>
    <w:link w:val="Date"/>
    <w:locked/>
    <w:rsid w:val="00313DD0"/>
    <w:rPr>
      <w:rFonts w:ascii="Arial" w:eastAsia="Times New Roman" w:hAnsi="Arial" w:cs="Times New Roman"/>
      <w:szCs w:val="24"/>
      <w:lang w:eastAsia="en-GB"/>
    </w:rPr>
  </w:style>
  <w:style w:type="paragraph" w:customStyle="1" w:styleId="p2">
    <w:name w:val="p2"/>
    <w:basedOn w:val="Normal"/>
    <w:uiPriority w:val="99"/>
    <w:rsid w:val="00313DD0"/>
    <w:pPr>
      <w:widowControl/>
      <w:tabs>
        <w:tab w:val="left" w:pos="720"/>
      </w:tabs>
      <w:spacing w:line="240" w:lineRule="auto"/>
    </w:pPr>
    <w:rPr>
      <w:rFonts w:ascii="Times" w:hAnsi="Times"/>
      <w:snapToGrid/>
      <w:sz w:val="24"/>
      <w:lang w:eastAsia="en-GB"/>
    </w:rPr>
  </w:style>
  <w:style w:type="paragraph" w:customStyle="1" w:styleId="Paragraph0">
    <w:name w:val="Paragraph"/>
    <w:rsid w:val="00313DD0"/>
    <w:pPr>
      <w:spacing w:after="0" w:line="240" w:lineRule="auto"/>
      <w:jc w:val="both"/>
    </w:pPr>
    <w:rPr>
      <w:rFonts w:ascii="Times New Roman" w:eastAsia="Times New Roman" w:hAnsi="Times New Roman" w:cs="Times New Roman"/>
      <w:noProof/>
      <w:sz w:val="24"/>
      <w:szCs w:val="20"/>
      <w:lang w:eastAsia="en-GB"/>
    </w:rPr>
  </w:style>
  <w:style w:type="paragraph" w:customStyle="1" w:styleId="repnorm">
    <w:name w:val="repnorm"/>
    <w:basedOn w:val="Normal"/>
    <w:uiPriority w:val="99"/>
    <w:rsid w:val="00313DD0"/>
    <w:pPr>
      <w:widowControl/>
      <w:spacing w:line="240" w:lineRule="auto"/>
    </w:pPr>
    <w:rPr>
      <w:snapToGrid/>
      <w:sz w:val="22"/>
    </w:rPr>
  </w:style>
  <w:style w:type="character" w:customStyle="1" w:styleId="CharCharChar">
    <w:name w:val="Char Char Char"/>
    <w:uiPriority w:val="99"/>
    <w:rsid w:val="00313DD0"/>
    <w:rPr>
      <w:rFonts w:cs="Times New Roman"/>
      <w:sz w:val="24"/>
      <w:lang w:val="en-GB" w:eastAsia="en-GB" w:bidi="ar-SA"/>
    </w:rPr>
  </w:style>
  <w:style w:type="paragraph" w:customStyle="1" w:styleId="CM24">
    <w:name w:val="CM24"/>
    <w:basedOn w:val="Default"/>
    <w:next w:val="Default"/>
    <w:uiPriority w:val="99"/>
    <w:rsid w:val="00313DD0"/>
    <w:pPr>
      <w:widowControl w:val="0"/>
    </w:pPr>
    <w:rPr>
      <w:rFonts w:ascii="Times New Roman" w:eastAsia="Times New Roman" w:hAnsi="Times New Roman" w:cs="Times New Roman"/>
      <w:color w:val="auto"/>
    </w:rPr>
  </w:style>
  <w:style w:type="paragraph" w:customStyle="1" w:styleId="CM3">
    <w:name w:val="CM3"/>
    <w:basedOn w:val="Default"/>
    <w:next w:val="Default"/>
    <w:uiPriority w:val="99"/>
    <w:rsid w:val="00313DD0"/>
    <w:pPr>
      <w:widowControl w:val="0"/>
      <w:spacing w:line="253" w:lineRule="atLeast"/>
    </w:pPr>
    <w:rPr>
      <w:rFonts w:ascii="Times New Roman" w:eastAsia="Times New Roman" w:hAnsi="Times New Roman" w:cs="Times New Roman"/>
      <w:color w:val="auto"/>
    </w:rPr>
  </w:style>
  <w:style w:type="paragraph" w:customStyle="1" w:styleId="p22">
    <w:name w:val="p22"/>
    <w:basedOn w:val="Normal"/>
    <w:uiPriority w:val="99"/>
    <w:rsid w:val="00313DD0"/>
    <w:pPr>
      <w:widowControl/>
      <w:tabs>
        <w:tab w:val="left" w:pos="820"/>
      </w:tabs>
      <w:spacing w:line="240" w:lineRule="auto"/>
      <w:jc w:val="both"/>
    </w:pPr>
    <w:rPr>
      <w:rFonts w:ascii="Times" w:hAnsi="Times"/>
      <w:snapToGrid/>
      <w:sz w:val="24"/>
      <w:lang w:eastAsia="en-GB"/>
    </w:rPr>
  </w:style>
  <w:style w:type="character" w:customStyle="1" w:styleId="CharCharChar1">
    <w:name w:val="Char Char Char1"/>
    <w:uiPriority w:val="99"/>
    <w:rsid w:val="00313DD0"/>
    <w:rPr>
      <w:rFonts w:cs="Times New Roman"/>
      <w:sz w:val="24"/>
      <w:lang w:val="en-GB" w:eastAsia="en-GB" w:bidi="ar-SA"/>
    </w:rPr>
  </w:style>
  <w:style w:type="character" w:customStyle="1" w:styleId="text12grey1">
    <w:name w:val="text12grey1"/>
    <w:rsid w:val="00313DD0"/>
    <w:rPr>
      <w:rFonts w:cs="Times New Roman"/>
      <w:color w:val="333333"/>
      <w:sz w:val="16"/>
      <w:szCs w:val="16"/>
    </w:rPr>
  </w:style>
  <w:style w:type="paragraph" w:customStyle="1" w:styleId="Pa0">
    <w:name w:val="Pa0"/>
    <w:basedOn w:val="Default"/>
    <w:next w:val="Default"/>
    <w:rsid w:val="00313DD0"/>
    <w:rPr>
      <w:rFonts w:ascii="TimesNewRomanPS-ItalicMT" w:eastAsia="Times New Roman" w:hAnsi="TimesNewRomanPS-ItalicMT" w:cs="Times New Roman"/>
      <w:color w:val="auto"/>
    </w:rPr>
  </w:style>
  <w:style w:type="paragraph" w:customStyle="1" w:styleId="Pa1">
    <w:name w:val="Pa1"/>
    <w:basedOn w:val="Default"/>
    <w:next w:val="Default"/>
    <w:rsid w:val="00313DD0"/>
    <w:rPr>
      <w:rFonts w:ascii="TimesNewRomanPS-ItalicMT" w:eastAsia="Times New Roman" w:hAnsi="TimesNewRomanPS-ItalicMT" w:cs="Times New Roman"/>
      <w:color w:val="auto"/>
    </w:rPr>
  </w:style>
  <w:style w:type="paragraph" w:customStyle="1" w:styleId="BulletPoint">
    <w:name w:val="Bullet Point"/>
    <w:basedOn w:val="Normal"/>
    <w:rsid w:val="00313DD0"/>
    <w:pPr>
      <w:widowControl/>
      <w:tabs>
        <w:tab w:val="num" w:pos="1211"/>
      </w:tabs>
      <w:spacing w:line="240" w:lineRule="auto"/>
      <w:ind w:left="907" w:hanging="56"/>
      <w:jc w:val="both"/>
    </w:pPr>
    <w:rPr>
      <w:rFonts w:ascii="Times New Roman" w:hAnsi="Times New Roman"/>
      <w:snapToGrid/>
      <w:sz w:val="24"/>
      <w:lang w:eastAsia="en-GB"/>
    </w:rPr>
  </w:style>
  <w:style w:type="paragraph" w:customStyle="1" w:styleId="NumberList1">
    <w:name w:val="Number List 1"/>
    <w:basedOn w:val="Normal"/>
    <w:rsid w:val="00313DD0"/>
    <w:pPr>
      <w:widowControl/>
      <w:tabs>
        <w:tab w:val="num" w:pos="851"/>
      </w:tabs>
      <w:spacing w:line="240" w:lineRule="auto"/>
      <w:ind w:left="851" w:hanging="397"/>
      <w:jc w:val="both"/>
    </w:pPr>
    <w:rPr>
      <w:rFonts w:ascii="Times New Roman" w:hAnsi="Times New Roman"/>
      <w:snapToGrid/>
      <w:sz w:val="24"/>
      <w:lang w:eastAsia="en-GB"/>
    </w:rPr>
  </w:style>
  <w:style w:type="paragraph" w:customStyle="1" w:styleId="NumberList2">
    <w:name w:val="Number List 2"/>
    <w:basedOn w:val="Normal"/>
    <w:rsid w:val="00313DD0"/>
    <w:pPr>
      <w:widowControl/>
      <w:tabs>
        <w:tab w:val="num" w:pos="1060"/>
      </w:tabs>
      <w:spacing w:line="240" w:lineRule="auto"/>
      <w:ind w:left="851" w:hanging="425"/>
      <w:jc w:val="both"/>
    </w:pPr>
    <w:rPr>
      <w:rFonts w:ascii="Times New Roman" w:hAnsi="Times New Roman"/>
      <w:snapToGrid/>
      <w:sz w:val="24"/>
      <w:lang w:eastAsia="en-GB"/>
    </w:rPr>
  </w:style>
  <w:style w:type="paragraph" w:customStyle="1" w:styleId="Title1">
    <w:name w:val="Title1"/>
    <w:rsid w:val="00313DD0"/>
    <w:pPr>
      <w:spacing w:after="0" w:line="240" w:lineRule="auto"/>
      <w:jc w:val="center"/>
    </w:pPr>
    <w:rPr>
      <w:rFonts w:ascii="Times New Roman" w:eastAsia="Times New Roman" w:hAnsi="Times New Roman" w:cs="Times New Roman"/>
      <w:b/>
      <w:caps/>
      <w:noProof/>
      <w:sz w:val="28"/>
      <w:szCs w:val="20"/>
      <w:lang w:eastAsia="en-GB"/>
    </w:rPr>
  </w:style>
  <w:style w:type="paragraph" w:customStyle="1" w:styleId="TABLE">
    <w:name w:val="TABLE"/>
    <w:rsid w:val="00313DD0"/>
    <w:pPr>
      <w:spacing w:after="0" w:line="240" w:lineRule="auto"/>
    </w:pPr>
    <w:rPr>
      <w:rFonts w:ascii="Times New Roman" w:eastAsia="Times New Roman" w:hAnsi="Times New Roman" w:cs="Times New Roman"/>
      <w:b/>
      <w:caps/>
      <w:noProof/>
      <w:sz w:val="24"/>
      <w:szCs w:val="20"/>
      <w:lang w:eastAsia="en-GB"/>
    </w:rPr>
  </w:style>
  <w:style w:type="paragraph" w:customStyle="1" w:styleId="Figuretitle">
    <w:name w:val="Figure title"/>
    <w:rsid w:val="00313DD0"/>
    <w:pPr>
      <w:spacing w:after="0" w:line="240" w:lineRule="auto"/>
      <w:jc w:val="center"/>
    </w:pPr>
    <w:rPr>
      <w:rFonts w:ascii="Arial" w:eastAsia="Times New Roman" w:hAnsi="Arial" w:cs="Times New Roman"/>
      <w:b/>
      <w:noProof/>
      <w:lang w:eastAsia="en-GB"/>
    </w:rPr>
  </w:style>
  <w:style w:type="paragraph" w:customStyle="1" w:styleId="Note0">
    <w:name w:val="Note:"/>
    <w:rsid w:val="00313DD0"/>
    <w:pPr>
      <w:spacing w:after="0" w:line="240" w:lineRule="auto"/>
    </w:pPr>
    <w:rPr>
      <w:rFonts w:ascii="Times New Roman" w:eastAsia="Times New Roman" w:hAnsi="Times New Roman" w:cs="Times New Roman"/>
      <w:b/>
      <w:noProof/>
      <w:sz w:val="24"/>
      <w:szCs w:val="20"/>
      <w:lang w:eastAsia="en-GB"/>
    </w:rPr>
  </w:style>
  <w:style w:type="paragraph" w:customStyle="1" w:styleId="AppendixTitle">
    <w:name w:val="Appendix Title"/>
    <w:autoRedefine/>
    <w:rsid w:val="00313DD0"/>
    <w:pPr>
      <w:spacing w:after="0" w:line="240" w:lineRule="auto"/>
    </w:pPr>
    <w:rPr>
      <w:rFonts w:ascii="Times New Roman" w:eastAsia="Times New Roman" w:hAnsi="Times New Roman" w:cs="Times New Roman"/>
      <w:b/>
      <w:noProof/>
      <w:sz w:val="24"/>
      <w:szCs w:val="20"/>
      <w:lang w:eastAsia="en-GB"/>
    </w:rPr>
  </w:style>
  <w:style w:type="paragraph" w:customStyle="1" w:styleId="FORWARD">
    <w:name w:val="FORWARD"/>
    <w:rsid w:val="00313DD0"/>
    <w:pPr>
      <w:spacing w:after="0" w:line="240" w:lineRule="auto"/>
    </w:pPr>
    <w:rPr>
      <w:rFonts w:ascii="Times New Roman" w:eastAsia="Times New Roman" w:hAnsi="Times New Roman" w:cs="Times New Roman"/>
      <w:b/>
      <w:caps/>
      <w:noProof/>
      <w:sz w:val="24"/>
      <w:szCs w:val="20"/>
      <w:lang w:eastAsia="en-GB"/>
    </w:rPr>
  </w:style>
  <w:style w:type="paragraph" w:customStyle="1" w:styleId="BodyText21">
    <w:name w:val="Body Text 21"/>
    <w:basedOn w:val="Normal"/>
    <w:rsid w:val="00313DD0"/>
    <w:pPr>
      <w:spacing w:line="240" w:lineRule="exact"/>
      <w:ind w:left="720" w:hanging="720"/>
      <w:jc w:val="both"/>
    </w:pPr>
    <w:rPr>
      <w:rFonts w:ascii="Times New Roman" w:hAnsi="Times New Roman"/>
      <w:snapToGrid/>
      <w:sz w:val="24"/>
      <w:lang w:val="en-US" w:eastAsia="en-GB"/>
    </w:rPr>
  </w:style>
  <w:style w:type="paragraph" w:customStyle="1" w:styleId="Subhead">
    <w:name w:val="Subhead"/>
    <w:rsid w:val="00313DD0"/>
    <w:pPr>
      <w:widowControl w:val="0"/>
      <w:spacing w:after="0" w:line="240" w:lineRule="auto"/>
      <w:jc w:val="both"/>
    </w:pPr>
    <w:rPr>
      <w:rFonts w:ascii="Times New Roman" w:eastAsia="Times New Roman" w:hAnsi="Times New Roman" w:cs="Times New Roman"/>
      <w:color w:val="000000"/>
      <w:sz w:val="24"/>
      <w:szCs w:val="20"/>
      <w:lang w:val="en-US" w:eastAsia="en-GB"/>
    </w:rPr>
  </w:style>
  <w:style w:type="paragraph" w:customStyle="1" w:styleId="BODY">
    <w:name w:val="BODY"/>
    <w:rsid w:val="00313DD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color w:val="000000"/>
      <w:sz w:val="24"/>
      <w:szCs w:val="20"/>
      <w:lang w:val="en-US" w:eastAsia="en-GB"/>
    </w:rPr>
  </w:style>
  <w:style w:type="paragraph" w:customStyle="1" w:styleId="DefaultText">
    <w:name w:val="Default Text"/>
    <w:basedOn w:val="Normal"/>
    <w:rsid w:val="00313DD0"/>
    <w:pPr>
      <w:widowControl/>
      <w:spacing w:line="240" w:lineRule="auto"/>
      <w:jc w:val="both"/>
    </w:pPr>
    <w:rPr>
      <w:rFonts w:ascii="Times New Roman" w:hAnsi="Times New Roman"/>
      <w:snapToGrid/>
      <w:sz w:val="24"/>
      <w:lang w:val="en-US"/>
    </w:rPr>
  </w:style>
  <w:style w:type="paragraph" w:customStyle="1" w:styleId="TableText">
    <w:name w:val="Table Text"/>
    <w:basedOn w:val="Normal"/>
    <w:rsid w:val="00313DD0"/>
    <w:pPr>
      <w:widowControl/>
      <w:spacing w:line="240" w:lineRule="auto"/>
      <w:jc w:val="both"/>
    </w:pPr>
    <w:rPr>
      <w:rFonts w:ascii="Times New Roman" w:hAnsi="Times New Roman"/>
      <w:snapToGrid/>
      <w:sz w:val="24"/>
      <w:lang w:val="en-US"/>
    </w:rPr>
  </w:style>
  <w:style w:type="paragraph" w:customStyle="1" w:styleId="TableTitle">
    <w:name w:val="TableTitle"/>
    <w:basedOn w:val="Normal"/>
    <w:rsid w:val="00313DD0"/>
    <w:pPr>
      <w:widowControl/>
      <w:spacing w:after="240" w:line="240" w:lineRule="auto"/>
      <w:jc w:val="center"/>
    </w:pPr>
    <w:rPr>
      <w:rFonts w:ascii="Times New Roman" w:hAnsi="Times New Roman"/>
      <w:b/>
      <w:snapToGrid/>
      <w:sz w:val="24"/>
      <w:lang w:eastAsia="en-GB"/>
    </w:rPr>
  </w:style>
  <w:style w:type="paragraph" w:customStyle="1" w:styleId="Head1">
    <w:name w:val="Head+1"/>
    <w:basedOn w:val="Normal"/>
    <w:next w:val="Normal"/>
    <w:rsid w:val="00313DD0"/>
    <w:pPr>
      <w:keepNext/>
      <w:widowControl/>
      <w:spacing w:line="240" w:lineRule="auto"/>
    </w:pPr>
    <w:rPr>
      <w:rFonts w:ascii="Times New Roman" w:hAnsi="Times New Roman"/>
      <w:snapToGrid/>
      <w:sz w:val="24"/>
    </w:rPr>
  </w:style>
  <w:style w:type="paragraph" w:customStyle="1" w:styleId="StyleHeading2Arial">
    <w:name w:val="Style Heading 2 + Arial"/>
    <w:basedOn w:val="Heading2"/>
    <w:rsid w:val="00313DD0"/>
    <w:pPr>
      <w:widowControl/>
      <w:numPr>
        <w:ilvl w:val="0"/>
        <w:numId w:val="0"/>
      </w:numPr>
      <w:tabs>
        <w:tab w:val="clear" w:pos="-1152"/>
        <w:tab w:val="clear" w:pos="1440"/>
        <w:tab w:val="clear" w:pos="1728"/>
        <w:tab w:val="clear" w:pos="2592"/>
        <w:tab w:val="clear" w:pos="3600"/>
        <w:tab w:val="clear" w:pos="4896"/>
        <w:tab w:val="num" w:pos="971"/>
      </w:tabs>
      <w:spacing w:before="240" w:after="60" w:line="240" w:lineRule="auto"/>
      <w:ind w:left="971" w:hanging="851"/>
      <w:jc w:val="both"/>
    </w:pPr>
    <w:rPr>
      <w:b/>
      <w:bCs/>
      <w:snapToGrid/>
      <w:lang w:eastAsia="en-GB"/>
    </w:rPr>
  </w:style>
  <w:style w:type="character" w:customStyle="1" w:styleId="text10">
    <w:name w:val="text1"/>
    <w:rsid w:val="00313DD0"/>
    <w:rPr>
      <w:rFonts w:ascii="Arial" w:hAnsi="Arial" w:cs="Arial"/>
      <w:color w:val="000000"/>
      <w:sz w:val="20"/>
      <w:szCs w:val="20"/>
    </w:rPr>
  </w:style>
  <w:style w:type="paragraph" w:customStyle="1" w:styleId="ENATable">
    <w:name w:val="ENA Table"/>
    <w:basedOn w:val="Normal"/>
    <w:rsid w:val="00313DD0"/>
    <w:pPr>
      <w:widowControl/>
      <w:spacing w:before="120" w:after="120" w:line="240" w:lineRule="auto"/>
      <w:jc w:val="center"/>
    </w:pPr>
    <w:rPr>
      <w:rFonts w:cs="Arial"/>
      <w:b/>
      <w:snapToGrid/>
      <w:sz w:val="22"/>
      <w:szCs w:val="22"/>
      <w:lang w:eastAsia="en-GB"/>
    </w:rPr>
  </w:style>
  <w:style w:type="character" w:customStyle="1" w:styleId="textblue1">
    <w:name w:val="textblue1"/>
    <w:rsid w:val="00313DD0"/>
    <w:rPr>
      <w:rFonts w:cs="Times New Roman"/>
      <w:color w:val="0860A8"/>
    </w:rPr>
  </w:style>
  <w:style w:type="character" w:customStyle="1" w:styleId="unicode">
    <w:name w:val="unicode"/>
    <w:rsid w:val="00313DD0"/>
  </w:style>
  <w:style w:type="paragraph" w:customStyle="1" w:styleId="Indent1">
    <w:name w:val="Indent1"/>
    <w:basedOn w:val="Normal"/>
    <w:rsid w:val="00313DD0"/>
    <w:pPr>
      <w:keepLines/>
      <w:widowControl/>
      <w:spacing w:after="120" w:line="240" w:lineRule="auto"/>
      <w:ind w:left="1843" w:hanging="425"/>
      <w:jc w:val="both"/>
    </w:pPr>
    <w:rPr>
      <w:rFonts w:ascii="Times New Roman" w:hAnsi="Times New Roman"/>
      <w:snapToGrid/>
      <w:sz w:val="24"/>
    </w:rPr>
  </w:style>
  <w:style w:type="table" w:customStyle="1" w:styleId="TableGrid30">
    <w:name w:val="Table Grid3"/>
    <w:basedOn w:val="TableNormal"/>
    <w:next w:val="TableGrid"/>
    <w:rsid w:val="00313DD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
    <w:basedOn w:val="TableNormal"/>
    <w:next w:val="TableGrid"/>
    <w:rsid w:val="00313DD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rsid w:val="00313DD0"/>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beredPARAlevel4Char">
    <w:name w:val="Numbered PARA (level 4) Char"/>
    <w:link w:val="NumberedPARAlevel4"/>
    <w:locked/>
    <w:rsid w:val="00313DD0"/>
    <w:rPr>
      <w:rFonts w:ascii="Arial" w:eastAsia="Batang" w:hAnsi="Arial" w:cs="Arial"/>
      <w:szCs w:val="20"/>
    </w:rPr>
  </w:style>
  <w:style w:type="paragraph" w:customStyle="1" w:styleId="NumberedPARAlevel4">
    <w:name w:val="Numbered PARA (level 4)"/>
    <w:basedOn w:val="Heading4"/>
    <w:link w:val="NumberedPARAlevel4Char"/>
    <w:qFormat/>
    <w:rsid w:val="00313DD0"/>
    <w:pPr>
      <w:keepNext/>
      <w:widowControl/>
      <w:numPr>
        <w:ilvl w:val="0"/>
        <w:numId w:val="0"/>
      </w:numPr>
      <w:suppressAutoHyphens/>
      <w:snapToGrid w:val="0"/>
      <w:spacing w:before="100" w:after="100" w:line="240" w:lineRule="auto"/>
      <w:ind w:left="710"/>
      <w:jc w:val="both"/>
    </w:pPr>
    <w:rPr>
      <w:rFonts w:eastAsia="Batang" w:cs="Arial"/>
      <w:snapToGrid/>
      <w:sz w:val="22"/>
      <w:u w:val="none"/>
    </w:rPr>
  </w:style>
  <w:style w:type="table" w:customStyle="1" w:styleId="TableGrid60">
    <w:name w:val="Table Grid6"/>
    <w:basedOn w:val="TableNormal"/>
    <w:next w:val="TableGrid"/>
    <w:uiPriority w:val="39"/>
    <w:rsid w:val="00313DD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0">
    <w:name w:val="Table Grid7"/>
    <w:basedOn w:val="TableNormal"/>
    <w:next w:val="TableGrid"/>
    <w:uiPriority w:val="39"/>
    <w:rsid w:val="00313D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441348">
      <w:bodyDiv w:val="1"/>
      <w:marLeft w:val="0"/>
      <w:marRight w:val="0"/>
      <w:marTop w:val="0"/>
      <w:marBottom w:val="0"/>
      <w:divBdr>
        <w:top w:val="none" w:sz="0" w:space="0" w:color="auto"/>
        <w:left w:val="none" w:sz="0" w:space="0" w:color="auto"/>
        <w:bottom w:val="none" w:sz="0" w:space="0" w:color="auto"/>
        <w:right w:val="none" w:sz="0" w:space="0" w:color="auto"/>
      </w:divBdr>
    </w:div>
    <w:div w:id="456535871">
      <w:bodyDiv w:val="1"/>
      <w:marLeft w:val="0"/>
      <w:marRight w:val="0"/>
      <w:marTop w:val="0"/>
      <w:marBottom w:val="0"/>
      <w:divBdr>
        <w:top w:val="none" w:sz="0" w:space="0" w:color="auto"/>
        <w:left w:val="none" w:sz="0" w:space="0" w:color="auto"/>
        <w:bottom w:val="none" w:sz="0" w:space="0" w:color="auto"/>
        <w:right w:val="none" w:sz="0" w:space="0" w:color="auto"/>
      </w:divBdr>
    </w:div>
    <w:div w:id="546916631">
      <w:bodyDiv w:val="1"/>
      <w:marLeft w:val="0"/>
      <w:marRight w:val="0"/>
      <w:marTop w:val="0"/>
      <w:marBottom w:val="0"/>
      <w:divBdr>
        <w:top w:val="none" w:sz="0" w:space="0" w:color="auto"/>
        <w:left w:val="none" w:sz="0" w:space="0" w:color="auto"/>
        <w:bottom w:val="none" w:sz="0" w:space="0" w:color="auto"/>
        <w:right w:val="none" w:sz="0" w:space="0" w:color="auto"/>
      </w:divBdr>
    </w:div>
    <w:div w:id="614561383">
      <w:bodyDiv w:val="1"/>
      <w:marLeft w:val="0"/>
      <w:marRight w:val="0"/>
      <w:marTop w:val="0"/>
      <w:marBottom w:val="0"/>
      <w:divBdr>
        <w:top w:val="none" w:sz="0" w:space="0" w:color="auto"/>
        <w:left w:val="none" w:sz="0" w:space="0" w:color="auto"/>
        <w:bottom w:val="none" w:sz="0" w:space="0" w:color="auto"/>
        <w:right w:val="none" w:sz="0" w:space="0" w:color="auto"/>
      </w:divBdr>
    </w:div>
    <w:div w:id="671837838">
      <w:bodyDiv w:val="1"/>
      <w:marLeft w:val="0"/>
      <w:marRight w:val="0"/>
      <w:marTop w:val="0"/>
      <w:marBottom w:val="0"/>
      <w:divBdr>
        <w:top w:val="none" w:sz="0" w:space="0" w:color="auto"/>
        <w:left w:val="none" w:sz="0" w:space="0" w:color="auto"/>
        <w:bottom w:val="none" w:sz="0" w:space="0" w:color="auto"/>
        <w:right w:val="none" w:sz="0" w:space="0" w:color="auto"/>
      </w:divBdr>
    </w:div>
    <w:div w:id="1326394496">
      <w:bodyDiv w:val="1"/>
      <w:marLeft w:val="0"/>
      <w:marRight w:val="0"/>
      <w:marTop w:val="0"/>
      <w:marBottom w:val="0"/>
      <w:divBdr>
        <w:top w:val="none" w:sz="0" w:space="0" w:color="auto"/>
        <w:left w:val="none" w:sz="0" w:space="0" w:color="auto"/>
        <w:bottom w:val="none" w:sz="0" w:space="0" w:color="auto"/>
        <w:right w:val="none" w:sz="0" w:space="0" w:color="auto"/>
      </w:divBdr>
    </w:div>
    <w:div w:id="1673949499">
      <w:bodyDiv w:val="1"/>
      <w:marLeft w:val="0"/>
      <w:marRight w:val="0"/>
      <w:marTop w:val="0"/>
      <w:marBottom w:val="0"/>
      <w:divBdr>
        <w:top w:val="none" w:sz="0" w:space="0" w:color="auto"/>
        <w:left w:val="none" w:sz="0" w:space="0" w:color="auto"/>
        <w:bottom w:val="none" w:sz="0" w:space="0" w:color="auto"/>
        <w:right w:val="none" w:sz="0" w:space="0" w:color="auto"/>
      </w:divBdr>
    </w:div>
    <w:div w:id="173100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500c4111159a6cdb2c559c09252a5b4b">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70b7d7a1b7933184738286741f0b676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66C714-182F-4EFF-BD01-5EF5991D3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1F5D9C-5C71-41EA-B230-C2E806D5A3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F7E70A-ADB3-40CA-8033-CA03C36B103B}">
  <ds:schemaRefs>
    <ds:schemaRef ds:uri="http://schemas.microsoft.com/sharepoint/v3/contenttype/forms"/>
  </ds:schemaRefs>
</ds:datastoreItem>
</file>

<file path=customXml/itemProps4.xml><?xml version="1.0" encoding="utf-8"?>
<ds:datastoreItem xmlns:ds="http://schemas.openxmlformats.org/officeDocument/2006/customXml" ds:itemID="{22A5485D-C3D5-4C18-9718-5CEFF6DB5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4205</Words>
  <Characters>23972</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28121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Kay</dc:creator>
  <cp:lastModifiedBy>Antony Johnson</cp:lastModifiedBy>
  <cp:revision>4</cp:revision>
  <dcterms:created xsi:type="dcterms:W3CDTF">2022-06-13T14:44:00Z</dcterms:created>
  <dcterms:modified xsi:type="dcterms:W3CDTF">2022-06-13T14:45:00Z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
    <vt:lpwstr>-Main Document</vt:lpwstr>
  </property>
  <property fmtid="{D5CDD505-2E9C-101B-9397-08002B2CF9AE}" pid="3" name="Organisation">
    <vt:lpwstr>National Grid Elec</vt:lpwstr>
  </property>
  <property fmtid="{D5CDD505-2E9C-101B-9397-08002B2CF9AE}" pid="4" name="_Status">
    <vt:lpwstr>Draft</vt:lpwstr>
  </property>
  <property fmtid="{D5CDD505-2E9C-101B-9397-08002B2CF9AE}" pid="5" name=":">
    <vt:lpwstr/>
  </property>
  <property fmtid="{D5CDD505-2E9C-101B-9397-08002B2CF9AE}" pid="6" name="Publication Date:">
    <vt:lpwstr>2008-09-17T00:00:00Z</vt:lpwstr>
  </property>
  <property fmtid="{D5CDD505-2E9C-101B-9397-08002B2CF9AE}" pid="7" name="ContentTypeId">
    <vt:lpwstr>0x010100D6D827E7FA3BF940826F8BFC00472608</vt:lpwstr>
  </property>
  <property fmtid="{D5CDD505-2E9C-101B-9397-08002B2CF9AE}" pid="8" name="ContentType">
    <vt:lpwstr>External Document</vt:lpwstr>
  </property>
  <property fmtid="{D5CDD505-2E9C-101B-9397-08002B2CF9AE}" pid="9" name="Applicable Start Date">
    <vt:lpwstr>2008-09-17T00:00:00Z</vt:lpwstr>
  </property>
  <property fmtid="{D5CDD505-2E9C-101B-9397-08002B2CF9AE}" pid="10" name="Meeting Date">
    <vt:lpwstr>2008-09-17T00:00:00Z</vt:lpwstr>
  </property>
  <property fmtid="{D5CDD505-2E9C-101B-9397-08002B2CF9AE}" pid="11" name="Ref No">
    <vt:lpwstr/>
  </property>
  <property fmtid="{D5CDD505-2E9C-101B-9397-08002B2CF9AE}" pid="12" name="Applicable Duration">
    <vt:lpwstr>-</vt:lpwstr>
  </property>
  <property fmtid="{D5CDD505-2E9C-101B-9397-08002B2CF9AE}" pid="13" name="_NewReviewCycle">
    <vt:lpwstr/>
  </property>
  <property fmtid="{D5CDD505-2E9C-101B-9397-08002B2CF9AE}" pid="14" name="MSIP_Label_624b1752-a977-4927-b9e6-e48a43684aee_Enabled">
    <vt:lpwstr>true</vt:lpwstr>
  </property>
  <property fmtid="{D5CDD505-2E9C-101B-9397-08002B2CF9AE}" pid="15" name="MSIP_Label_624b1752-a977-4927-b9e6-e48a43684aee_SetDate">
    <vt:lpwstr>2022-04-12T14:50:31Z</vt:lpwstr>
  </property>
  <property fmtid="{D5CDD505-2E9C-101B-9397-08002B2CF9AE}" pid="16" name="MSIP_Label_624b1752-a977-4927-b9e6-e48a43684aee_Method">
    <vt:lpwstr>Privileged</vt:lpwstr>
  </property>
  <property fmtid="{D5CDD505-2E9C-101B-9397-08002B2CF9AE}" pid="17" name="MSIP_Label_624b1752-a977-4927-b9e6-e48a43684aee_Name">
    <vt:lpwstr>Public</vt:lpwstr>
  </property>
  <property fmtid="{D5CDD505-2E9C-101B-9397-08002B2CF9AE}" pid="18" name="MSIP_Label_624b1752-a977-4927-b9e6-e48a43684aee_SiteId">
    <vt:lpwstr>031a09bc-a2bf-44df-888e-4e09355b7a24</vt:lpwstr>
  </property>
  <property fmtid="{D5CDD505-2E9C-101B-9397-08002B2CF9AE}" pid="19" name="MSIP_Label_624b1752-a977-4927-b9e6-e48a43684aee_ActionId">
    <vt:lpwstr>874f575a-9322-418b-ba02-e4257f7c1de0</vt:lpwstr>
  </property>
  <property fmtid="{D5CDD505-2E9C-101B-9397-08002B2CF9AE}" pid="20" name="MSIP_Label_624b1752-a977-4927-b9e6-e48a43684aee_ContentBits">
    <vt:lpwstr>0</vt:lpwstr>
  </property>
</Properties>
</file>