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70E72" w14:textId="77777777" w:rsidR="00527A67" w:rsidRDefault="00527A67">
      <w:pPr>
        <w:pStyle w:val="BodyText"/>
        <w:rPr>
          <w:rFonts w:ascii="Times New Roman"/>
          <w:sz w:val="20"/>
        </w:rPr>
      </w:pPr>
    </w:p>
    <w:p w14:paraId="0652130B" w14:textId="77777777" w:rsidR="00527A67" w:rsidRDefault="00527A67">
      <w:pPr>
        <w:pStyle w:val="BodyText"/>
        <w:spacing w:before="8"/>
        <w:rPr>
          <w:rFonts w:ascii="Times New Roman"/>
          <w:sz w:val="18"/>
        </w:rPr>
      </w:pPr>
    </w:p>
    <w:p w14:paraId="15B1487E" w14:textId="77777777" w:rsidR="00527A67" w:rsidRDefault="00FC4C6D">
      <w:pPr>
        <w:pStyle w:val="BodyText"/>
        <w:ind w:left="112"/>
        <w:rPr>
          <w:rFonts w:ascii="Times New Roman"/>
          <w:sz w:val="20"/>
        </w:rPr>
      </w:pPr>
      <w:r>
        <w:rPr>
          <w:rFonts w:ascii="Times New Roman"/>
          <w:noProof/>
          <w:sz w:val="20"/>
          <w:lang w:bidi="ar-SA"/>
        </w:rPr>
        <mc:AlternateContent>
          <mc:Choice Requires="wps">
            <w:drawing>
              <wp:inline distT="0" distB="0" distL="0" distR="0" wp14:anchorId="0D5A8ADF" wp14:editId="658E4355">
                <wp:extent cx="6402070" cy="610235"/>
                <wp:effectExtent l="0" t="0" r="0" b="2540"/>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2070" cy="610235"/>
                        </a:xfrm>
                        <a:prstGeom prst="rect">
                          <a:avLst/>
                        </a:prstGeom>
                        <a:solidFill>
                          <a:srgbClr val="F1642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FB37D3" w14:textId="77777777" w:rsidR="00527A67" w:rsidRDefault="00CE016D">
                            <w:pPr>
                              <w:spacing w:before="66"/>
                              <w:ind w:left="62" w:right="3047"/>
                              <w:rPr>
                                <w:b/>
                                <w:sz w:val="28"/>
                              </w:rPr>
                            </w:pPr>
                            <w:r>
                              <w:rPr>
                                <w:b/>
                                <w:color w:val="FFFFFF"/>
                                <w:sz w:val="28"/>
                              </w:rPr>
                              <w:t>Combined Grid Code / Distribution Code Workgroup Terms of Reference and Membership</w:t>
                            </w:r>
                          </w:p>
                        </w:txbxContent>
                      </wps:txbx>
                      <wps:bodyPr rot="0" vert="horz" wrap="square" lIns="0" tIns="0" rIns="0" bIns="0" anchor="t" anchorCtr="0" upright="1">
                        <a:noAutofit/>
                      </wps:bodyPr>
                    </wps:wsp>
                  </a:graphicData>
                </a:graphic>
              </wp:inline>
            </w:drawing>
          </mc:Choice>
          <mc:Fallback>
            <w:pict>
              <v:shapetype w14:anchorId="0D5A8ADF" id="_x0000_t202" coordsize="21600,21600" o:spt="202" path="m,l,21600r21600,l21600,xe">
                <v:stroke joinstyle="miter"/>
                <v:path gradientshapeok="t" o:connecttype="rect"/>
              </v:shapetype>
              <v:shape id="Text Box 3" o:spid="_x0000_s1026" type="#_x0000_t202" style="width:504.1pt;height:48.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" fillcolor="#f16421" stroked="f">
                <v:textbox inset="0,0,0,0">
                  <w:txbxContent>
                    <w:p w14:paraId="6BFB37D3" w14:textId="77777777" w:rsidR="00527A67" w:rsidRDefault="00CE016D">
                      <w:pPr>
                        <w:spacing w:before="66"/>
                        <w:ind w:left="62" w:right="3047"/>
                        <w:rPr>
                          <w:b/>
                          <w:sz w:val="28"/>
                        </w:rPr>
                      </w:pPr>
                      <w:r>
                        <w:rPr>
                          <w:b/>
                          <w:color w:val="FFFFFF"/>
                          <w:sz w:val="28"/>
                        </w:rPr>
                        <w:t>Combined Grid Code / Distribution Code Workgroup Terms of Reference and Membership</w:t>
                      </w:r>
                    </w:p>
                  </w:txbxContent>
                </v:textbox>
                <w10:anchorlock/>
              </v:shape>
            </w:pict>
          </mc:Fallback>
        </mc:AlternateContent>
      </w:r>
    </w:p>
    <w:p w14:paraId="4D36C5CA" w14:textId="77777777" w:rsidR="00527A67" w:rsidRDefault="00527A67">
      <w:pPr>
        <w:pStyle w:val="BodyText"/>
        <w:rPr>
          <w:rFonts w:ascii="Times New Roman"/>
          <w:sz w:val="20"/>
        </w:rPr>
      </w:pPr>
    </w:p>
    <w:p w14:paraId="494EC32E" w14:textId="77777777" w:rsidR="00527A67" w:rsidRDefault="00CE016D">
      <w:pPr>
        <w:pStyle w:val="Heading1"/>
        <w:spacing w:before="245"/>
        <w:ind w:right="2556"/>
        <w:jc w:val="left"/>
      </w:pPr>
      <w:r>
        <w:rPr>
          <w:color w:val="F16421"/>
        </w:rPr>
        <w:t xml:space="preserve">GC0156: Combined Grid Code/Distribution Code Workgroup - </w:t>
      </w:r>
      <w:commentRangeStart w:id="0"/>
      <w:commentRangeStart w:id="1"/>
      <w:del w:id="2" w:author="Creighton, Alan" w:date="2022-05-10T15:01:00Z">
        <w:r w:rsidDel="00FE5BAB">
          <w:rPr>
            <w:color w:val="F16421"/>
          </w:rPr>
          <w:delText xml:space="preserve">Implementation </w:delText>
        </w:r>
      </w:del>
      <w:ins w:id="3" w:author="Creighton, Alan" w:date="2022-05-10T15:01:00Z">
        <w:r w:rsidR="00FE5BAB">
          <w:rPr>
            <w:color w:val="F16421"/>
          </w:rPr>
          <w:t xml:space="preserve">Facilitating </w:t>
        </w:r>
        <w:commentRangeEnd w:id="0"/>
        <w:r w:rsidR="00FE5BAB">
          <w:rPr>
            <w:rStyle w:val="CommentReference"/>
            <w:b w:val="0"/>
            <w:bCs w:val="0"/>
          </w:rPr>
          <w:commentReference w:id="0"/>
        </w:r>
      </w:ins>
      <w:commentRangeEnd w:id="1"/>
      <w:r w:rsidR="00962FB5">
        <w:rPr>
          <w:rStyle w:val="CommentReference"/>
          <w:b w:val="0"/>
          <w:bCs w:val="0"/>
        </w:rPr>
        <w:commentReference w:id="1"/>
      </w:r>
      <w:r>
        <w:rPr>
          <w:color w:val="F16421"/>
        </w:rPr>
        <w:t>of Electricity System Restoration Standard</w:t>
      </w:r>
    </w:p>
    <w:p w14:paraId="6DA28BA8" w14:textId="77777777" w:rsidR="00527A67" w:rsidRDefault="00527A67">
      <w:pPr>
        <w:pStyle w:val="BodyText"/>
        <w:rPr>
          <w:b/>
          <w:sz w:val="20"/>
        </w:rPr>
      </w:pPr>
    </w:p>
    <w:p w14:paraId="0FD4A4F8" w14:textId="77777777" w:rsidR="00527A67" w:rsidRDefault="00527A67">
      <w:pPr>
        <w:pStyle w:val="BodyText"/>
        <w:spacing w:before="8"/>
        <w:rPr>
          <w:b/>
          <w:sz w:val="26"/>
        </w:rPr>
      </w:pPr>
    </w:p>
    <w:p w14:paraId="6BC97829" w14:textId="77777777" w:rsidR="00527A67" w:rsidRDefault="00CE016D">
      <w:pPr>
        <w:tabs>
          <w:tab w:val="left" w:pos="9621"/>
        </w:tabs>
        <w:spacing w:before="92"/>
        <w:ind w:left="331"/>
        <w:jc w:val="both"/>
        <w:rPr>
          <w:b/>
          <w:sz w:val="28"/>
        </w:rPr>
      </w:pPr>
      <w:r>
        <w:rPr>
          <w:b/>
          <w:color w:val="FFFFFF"/>
          <w:sz w:val="28"/>
          <w:shd w:val="clear" w:color="auto" w:fill="F16421"/>
        </w:rPr>
        <w:t>Responsibilities</w:t>
      </w:r>
      <w:r>
        <w:rPr>
          <w:b/>
          <w:color w:val="FFFFFF"/>
          <w:sz w:val="28"/>
          <w:shd w:val="clear" w:color="auto" w:fill="F16421"/>
        </w:rPr>
        <w:tab/>
      </w:r>
    </w:p>
    <w:p w14:paraId="2B13B455" w14:textId="0412BB8F" w:rsidR="00527A67" w:rsidRDefault="00CE016D">
      <w:pPr>
        <w:pStyle w:val="ListParagraph"/>
        <w:numPr>
          <w:ilvl w:val="0"/>
          <w:numId w:val="4"/>
        </w:numPr>
        <w:tabs>
          <w:tab w:val="left" w:pos="1040"/>
        </w:tabs>
        <w:spacing w:before="145" w:line="261" w:lineRule="auto"/>
        <w:ind w:right="1571" w:hanging="721"/>
        <w:jc w:val="both"/>
        <w:rPr>
          <w:sz w:val="24"/>
        </w:rPr>
      </w:pPr>
      <w:r>
        <w:rPr>
          <w:sz w:val="24"/>
        </w:rPr>
        <w:t xml:space="preserve">The combined Workgroup is responsible for assisting the Grid Code Review Panel and Distribution Code Review Panel in the evaluation of this Grid Code and Distribution Code Modification Proposal </w:t>
      </w:r>
      <w:commentRangeStart w:id="4"/>
      <w:del w:id="5" w:author="Creighton, Alan" w:date="2022-05-10T15:04:00Z">
        <w:r w:rsidDel="00B06D27">
          <w:rPr>
            <w:b/>
            <w:sz w:val="24"/>
          </w:rPr>
          <w:delText xml:space="preserve">Implementation </w:delText>
        </w:r>
      </w:del>
      <w:ins w:id="6" w:author="Creighton, Alan" w:date="2022-05-10T15:04:00Z">
        <w:r w:rsidR="00B06D27">
          <w:rPr>
            <w:b/>
            <w:sz w:val="24"/>
          </w:rPr>
          <w:t xml:space="preserve">Facilitation </w:t>
        </w:r>
      </w:ins>
      <w:commentRangeEnd w:id="4"/>
      <w:r w:rsidR="00962FB5">
        <w:rPr>
          <w:rStyle w:val="CommentReference"/>
        </w:rPr>
        <w:commentReference w:id="4"/>
      </w:r>
      <w:r>
        <w:rPr>
          <w:b/>
          <w:sz w:val="24"/>
        </w:rPr>
        <w:t xml:space="preserve">of </w:t>
      </w:r>
      <w:ins w:id="7" w:author="Antony Johnson" w:date="2022-05-25T18:44:00Z">
        <w:r w:rsidR="001A722F">
          <w:rPr>
            <w:b/>
            <w:sz w:val="24"/>
          </w:rPr>
          <w:t xml:space="preserve">the </w:t>
        </w:r>
      </w:ins>
      <w:r>
        <w:rPr>
          <w:b/>
          <w:sz w:val="24"/>
        </w:rPr>
        <w:t>Electricity System</w:t>
      </w:r>
      <w:r>
        <w:rPr>
          <w:b/>
          <w:spacing w:val="-5"/>
          <w:sz w:val="24"/>
        </w:rPr>
        <w:t xml:space="preserve"> </w:t>
      </w:r>
      <w:r>
        <w:rPr>
          <w:b/>
          <w:sz w:val="24"/>
        </w:rPr>
        <w:t>Restoration</w:t>
      </w:r>
      <w:r>
        <w:rPr>
          <w:b/>
          <w:spacing w:val="-6"/>
          <w:sz w:val="24"/>
        </w:rPr>
        <w:t xml:space="preserve"> </w:t>
      </w:r>
      <w:r>
        <w:rPr>
          <w:b/>
          <w:sz w:val="24"/>
        </w:rPr>
        <w:t>Standard</w:t>
      </w:r>
      <w:r>
        <w:rPr>
          <w:b/>
          <w:spacing w:val="-3"/>
          <w:sz w:val="24"/>
        </w:rPr>
        <w:t xml:space="preserve"> </w:t>
      </w:r>
      <w:r>
        <w:rPr>
          <w:sz w:val="24"/>
        </w:rPr>
        <w:t>raised</w:t>
      </w:r>
      <w:r>
        <w:rPr>
          <w:spacing w:val="-5"/>
          <w:sz w:val="24"/>
        </w:rPr>
        <w:t xml:space="preserve"> </w:t>
      </w:r>
      <w:r>
        <w:rPr>
          <w:sz w:val="24"/>
        </w:rPr>
        <w:t>by</w:t>
      </w:r>
      <w:r>
        <w:rPr>
          <w:spacing w:val="-6"/>
          <w:sz w:val="24"/>
        </w:rPr>
        <w:t xml:space="preserve"> </w:t>
      </w:r>
      <w:r>
        <w:rPr>
          <w:b/>
          <w:sz w:val="24"/>
        </w:rPr>
        <w:t>Sade</w:t>
      </w:r>
      <w:r>
        <w:rPr>
          <w:b/>
          <w:spacing w:val="-4"/>
          <w:sz w:val="24"/>
        </w:rPr>
        <w:t xml:space="preserve"> </w:t>
      </w:r>
      <w:r>
        <w:rPr>
          <w:b/>
          <w:sz w:val="24"/>
        </w:rPr>
        <w:t>Adenola</w:t>
      </w:r>
      <w:r>
        <w:rPr>
          <w:b/>
          <w:spacing w:val="-4"/>
          <w:sz w:val="24"/>
        </w:rPr>
        <w:t xml:space="preserve"> </w:t>
      </w:r>
      <w:r>
        <w:rPr>
          <w:sz w:val="24"/>
        </w:rPr>
        <w:t>and</w:t>
      </w:r>
      <w:r>
        <w:rPr>
          <w:spacing w:val="-6"/>
          <w:sz w:val="24"/>
        </w:rPr>
        <w:t xml:space="preserve"> </w:t>
      </w:r>
      <w:r>
        <w:rPr>
          <w:b/>
          <w:sz w:val="24"/>
        </w:rPr>
        <w:t>Tony</w:t>
      </w:r>
      <w:r>
        <w:rPr>
          <w:b/>
          <w:spacing w:val="-8"/>
          <w:sz w:val="24"/>
        </w:rPr>
        <w:t xml:space="preserve"> </w:t>
      </w:r>
      <w:r>
        <w:rPr>
          <w:b/>
          <w:sz w:val="24"/>
        </w:rPr>
        <w:t>Johnson</w:t>
      </w:r>
      <w:r>
        <w:rPr>
          <w:b/>
          <w:spacing w:val="-5"/>
          <w:sz w:val="24"/>
        </w:rPr>
        <w:t xml:space="preserve"> </w:t>
      </w:r>
      <w:r>
        <w:rPr>
          <w:sz w:val="24"/>
        </w:rPr>
        <w:t xml:space="preserve">of the </w:t>
      </w:r>
      <w:r>
        <w:rPr>
          <w:b/>
          <w:sz w:val="24"/>
        </w:rPr>
        <w:t xml:space="preserve">National Grid Electricity System Operator (NGESO) </w:t>
      </w:r>
      <w:r>
        <w:rPr>
          <w:sz w:val="24"/>
        </w:rPr>
        <w:t>at the Panel</w:t>
      </w:r>
      <w:r>
        <w:rPr>
          <w:spacing w:val="-48"/>
          <w:sz w:val="24"/>
        </w:rPr>
        <w:t xml:space="preserve"> </w:t>
      </w:r>
      <w:r>
        <w:rPr>
          <w:sz w:val="24"/>
        </w:rPr>
        <w:t xml:space="preserve">meeting on </w:t>
      </w:r>
      <w:r>
        <w:rPr>
          <w:b/>
          <w:sz w:val="24"/>
        </w:rPr>
        <w:t>24 February 2022</w:t>
      </w:r>
      <w:r>
        <w:rPr>
          <w:sz w:val="24"/>
        </w:rPr>
        <w:t>. The proposal must be evaluated to consider whether it better facilitates achievement of the Applicable Grid Code and Distribution</w:t>
      </w:r>
      <w:r>
        <w:rPr>
          <w:spacing w:val="-48"/>
          <w:sz w:val="24"/>
        </w:rPr>
        <w:t xml:space="preserve"> </w:t>
      </w:r>
      <w:r>
        <w:rPr>
          <w:sz w:val="24"/>
        </w:rPr>
        <w:t>Code Objectives.</w:t>
      </w:r>
    </w:p>
    <w:p w14:paraId="2DF9E909" w14:textId="77777777" w:rsidR="00527A67" w:rsidRDefault="00527A67">
      <w:pPr>
        <w:pStyle w:val="BodyText"/>
        <w:rPr>
          <w:sz w:val="20"/>
        </w:rPr>
      </w:pPr>
    </w:p>
    <w:p w14:paraId="676DD509" w14:textId="77777777" w:rsidR="00527A67" w:rsidRDefault="00527A67">
      <w:pPr>
        <w:pStyle w:val="BodyText"/>
        <w:spacing w:before="3"/>
        <w:rPr>
          <w:sz w:val="16"/>
        </w:rPr>
      </w:pPr>
    </w:p>
    <w:p w14:paraId="7B92A125" w14:textId="77777777" w:rsidR="00527A67" w:rsidRDefault="00CE016D">
      <w:pPr>
        <w:pStyle w:val="Heading1"/>
        <w:tabs>
          <w:tab w:val="left" w:pos="9621"/>
        </w:tabs>
      </w:pPr>
      <w:r>
        <w:rPr>
          <w:color w:val="FFFFFF"/>
          <w:shd w:val="clear" w:color="auto" w:fill="F16421"/>
        </w:rPr>
        <w:t>Applicable Grid Code</w:t>
      </w:r>
      <w:r>
        <w:rPr>
          <w:color w:val="FFFFFF"/>
          <w:spacing w:val="-14"/>
          <w:shd w:val="clear" w:color="auto" w:fill="F16421"/>
        </w:rPr>
        <w:t xml:space="preserve"> </w:t>
      </w:r>
      <w:r>
        <w:rPr>
          <w:color w:val="FFFFFF"/>
          <w:shd w:val="clear" w:color="auto" w:fill="F16421"/>
        </w:rPr>
        <w:t>Objectives</w:t>
      </w:r>
      <w:r>
        <w:rPr>
          <w:color w:val="FFFFFF"/>
          <w:shd w:val="clear" w:color="auto" w:fill="F16421"/>
        </w:rPr>
        <w:tab/>
      </w:r>
    </w:p>
    <w:p w14:paraId="433CF157" w14:textId="77777777" w:rsidR="00527A67" w:rsidRDefault="00CE016D">
      <w:pPr>
        <w:pStyle w:val="ListParagraph"/>
        <w:numPr>
          <w:ilvl w:val="1"/>
          <w:numId w:val="4"/>
        </w:numPr>
        <w:tabs>
          <w:tab w:val="left" w:pos="1052"/>
        </w:tabs>
        <w:spacing w:before="145" w:line="261" w:lineRule="auto"/>
        <w:ind w:right="1255"/>
        <w:jc w:val="both"/>
        <w:rPr>
          <w:sz w:val="24"/>
        </w:rPr>
      </w:pPr>
      <w:r>
        <w:rPr>
          <w:sz w:val="24"/>
        </w:rPr>
        <w:t>To permit the development, maintenance and operation of an efficient, coordinated and economical system for the transmission of</w:t>
      </w:r>
      <w:r>
        <w:rPr>
          <w:spacing w:val="-7"/>
          <w:sz w:val="24"/>
        </w:rPr>
        <w:t xml:space="preserve"> </w:t>
      </w:r>
      <w:r>
        <w:rPr>
          <w:sz w:val="24"/>
        </w:rPr>
        <w:t>electricity;</w:t>
      </w:r>
    </w:p>
    <w:p w14:paraId="14037BD6" w14:textId="77777777" w:rsidR="00527A67" w:rsidRDefault="00CE016D">
      <w:pPr>
        <w:pStyle w:val="ListParagraph"/>
        <w:numPr>
          <w:ilvl w:val="1"/>
          <w:numId w:val="4"/>
        </w:numPr>
        <w:tabs>
          <w:tab w:val="left" w:pos="1052"/>
        </w:tabs>
        <w:spacing w:line="261" w:lineRule="auto"/>
        <w:ind w:right="1259"/>
        <w:jc w:val="both"/>
        <w:rPr>
          <w:sz w:val="24"/>
        </w:rPr>
      </w:pPr>
      <w:r>
        <w:rPr>
          <w:sz w:val="24"/>
        </w:rPr>
        <w:t>To facilitate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64B2836D" w14:textId="77777777" w:rsidR="00527A67" w:rsidRDefault="00CE016D">
      <w:pPr>
        <w:pStyle w:val="ListParagraph"/>
        <w:numPr>
          <w:ilvl w:val="1"/>
          <w:numId w:val="4"/>
        </w:numPr>
        <w:tabs>
          <w:tab w:val="left" w:pos="1052"/>
        </w:tabs>
        <w:spacing w:line="261" w:lineRule="auto"/>
        <w:ind w:right="1261"/>
        <w:jc w:val="both"/>
        <w:rPr>
          <w:sz w:val="24"/>
        </w:rPr>
      </w:pPr>
      <w:r>
        <w:rPr>
          <w:sz w:val="24"/>
        </w:rPr>
        <w:t>Subject to sub-paragraphs (i) and (ii), to promote the security and efficiency of the electricity generation, transmission and distribution systems in the national;</w:t>
      </w:r>
      <w:r>
        <w:rPr>
          <w:spacing w:val="-18"/>
          <w:sz w:val="24"/>
        </w:rPr>
        <w:t xml:space="preserve"> </w:t>
      </w:r>
      <w:r>
        <w:rPr>
          <w:sz w:val="24"/>
        </w:rPr>
        <w:t>and</w:t>
      </w:r>
    </w:p>
    <w:p w14:paraId="2F68DFC4" w14:textId="77777777" w:rsidR="00527A67" w:rsidRDefault="00CE016D">
      <w:pPr>
        <w:pStyle w:val="ListParagraph"/>
        <w:numPr>
          <w:ilvl w:val="1"/>
          <w:numId w:val="4"/>
        </w:numPr>
        <w:tabs>
          <w:tab w:val="left" w:pos="1052"/>
        </w:tabs>
        <w:spacing w:line="261" w:lineRule="auto"/>
        <w:ind w:right="1252"/>
        <w:jc w:val="both"/>
        <w:rPr>
          <w:sz w:val="24"/>
        </w:rPr>
      </w:pPr>
      <w:r>
        <w:rPr>
          <w:sz w:val="24"/>
        </w:rPr>
        <w:t>To efficiently discharge the obligations imposed upon the licensee by this licence and to comply with the Electricity Regulation and any relevant legally binding decisions of the European Commission and/or the Agency. In conducting its business, the Workgroup will at all times endeavour to operate in a manner that is consistent with the Code Administration Code of Practice</w:t>
      </w:r>
      <w:r>
        <w:rPr>
          <w:spacing w:val="-9"/>
          <w:sz w:val="24"/>
        </w:rPr>
        <w:t xml:space="preserve"> </w:t>
      </w:r>
      <w:r>
        <w:rPr>
          <w:sz w:val="24"/>
        </w:rPr>
        <w:t>principles.</w:t>
      </w:r>
    </w:p>
    <w:p w14:paraId="655D1CA5" w14:textId="77777777" w:rsidR="00527A67" w:rsidRDefault="00CE016D">
      <w:pPr>
        <w:pStyle w:val="ListParagraph"/>
        <w:numPr>
          <w:ilvl w:val="1"/>
          <w:numId w:val="4"/>
        </w:numPr>
        <w:tabs>
          <w:tab w:val="left" w:pos="1052"/>
        </w:tabs>
        <w:spacing w:line="261" w:lineRule="auto"/>
        <w:jc w:val="both"/>
        <w:rPr>
          <w:ins w:id="8" w:author="Creighton, Alan" w:date="2022-05-10T14:41:00Z"/>
          <w:sz w:val="24"/>
        </w:rPr>
      </w:pPr>
      <w:r>
        <w:rPr>
          <w:sz w:val="24"/>
        </w:rPr>
        <w:t>To promote efficiency in the implementation and administration of the Grid Code arrangements.</w:t>
      </w:r>
    </w:p>
    <w:p w14:paraId="4020D9DB" w14:textId="77777777" w:rsidR="00180C6B" w:rsidRDefault="00180C6B" w:rsidP="00180C6B">
      <w:pPr>
        <w:pStyle w:val="Heading1"/>
        <w:tabs>
          <w:tab w:val="left" w:pos="9621"/>
        </w:tabs>
        <w:rPr>
          <w:ins w:id="9" w:author="Creighton, Alan" w:date="2022-05-10T14:41:00Z"/>
        </w:rPr>
      </w:pPr>
      <w:ins w:id="10" w:author="Creighton, Alan" w:date="2022-05-10T14:41:00Z">
        <w:r>
          <w:rPr>
            <w:color w:val="FFFFFF"/>
            <w:shd w:val="clear" w:color="auto" w:fill="F16421"/>
          </w:rPr>
          <w:t>Applicable Distribution Code</w:t>
        </w:r>
        <w:r>
          <w:rPr>
            <w:color w:val="FFFFFF"/>
            <w:spacing w:val="-14"/>
            <w:shd w:val="clear" w:color="auto" w:fill="F16421"/>
          </w:rPr>
          <w:t xml:space="preserve"> </w:t>
        </w:r>
        <w:r>
          <w:rPr>
            <w:color w:val="FFFFFF"/>
            <w:shd w:val="clear" w:color="auto" w:fill="F16421"/>
          </w:rPr>
          <w:t>Objectives</w:t>
        </w:r>
        <w:r>
          <w:rPr>
            <w:color w:val="FFFFFF"/>
            <w:shd w:val="clear" w:color="auto" w:fill="F16421"/>
          </w:rPr>
          <w:tab/>
        </w:r>
      </w:ins>
    </w:p>
    <w:p w14:paraId="47528053" w14:textId="77777777" w:rsidR="00180C6B" w:rsidRPr="00180C6B" w:rsidRDefault="00180C6B" w:rsidP="00180C6B">
      <w:pPr>
        <w:pStyle w:val="ListParagraph"/>
        <w:numPr>
          <w:ilvl w:val="0"/>
          <w:numId w:val="8"/>
        </w:numPr>
        <w:tabs>
          <w:tab w:val="left" w:pos="1052"/>
        </w:tabs>
        <w:spacing w:before="145" w:line="261" w:lineRule="auto"/>
        <w:ind w:right="1255"/>
        <w:jc w:val="both"/>
        <w:rPr>
          <w:ins w:id="11" w:author="Creighton, Alan" w:date="2022-05-10T14:41:00Z"/>
          <w:sz w:val="24"/>
        </w:rPr>
      </w:pPr>
      <w:ins w:id="12" w:author="Creighton, Alan" w:date="2022-05-10T14:41:00Z">
        <w:r w:rsidRPr="00180C6B">
          <w:rPr>
            <w:sz w:val="24"/>
          </w:rPr>
          <w:t xml:space="preserve">permit the development, maintenance, and operation of an efficient, co-ordinated, and economical system for the distribution of electricity; and </w:t>
        </w:r>
      </w:ins>
    </w:p>
    <w:p w14:paraId="4311BADB" w14:textId="77777777" w:rsidR="00180C6B" w:rsidRPr="00180C6B" w:rsidRDefault="00180C6B" w:rsidP="00180C6B">
      <w:pPr>
        <w:pStyle w:val="ListParagraph"/>
        <w:numPr>
          <w:ilvl w:val="0"/>
          <w:numId w:val="8"/>
        </w:numPr>
        <w:tabs>
          <w:tab w:val="left" w:pos="1052"/>
        </w:tabs>
        <w:spacing w:before="145" w:line="261" w:lineRule="auto"/>
        <w:ind w:right="1255"/>
        <w:jc w:val="both"/>
        <w:rPr>
          <w:ins w:id="13" w:author="Creighton, Alan" w:date="2022-05-10T14:41:00Z"/>
          <w:sz w:val="24"/>
        </w:rPr>
      </w:pPr>
      <w:ins w:id="14" w:author="Creighton, Alan" w:date="2022-05-10T14:41:00Z">
        <w:r w:rsidRPr="00180C6B">
          <w:rPr>
            <w:sz w:val="24"/>
          </w:rPr>
          <w:t xml:space="preserve">facilitate competition in the generation and supply of electricity; and </w:t>
        </w:r>
      </w:ins>
    </w:p>
    <w:p w14:paraId="1A3A4112" w14:textId="77777777" w:rsidR="00180C6B" w:rsidRPr="00180C6B" w:rsidRDefault="00180C6B" w:rsidP="00180C6B">
      <w:pPr>
        <w:pStyle w:val="ListParagraph"/>
        <w:numPr>
          <w:ilvl w:val="0"/>
          <w:numId w:val="8"/>
        </w:numPr>
        <w:tabs>
          <w:tab w:val="left" w:pos="1052"/>
        </w:tabs>
        <w:spacing w:before="145" w:line="261" w:lineRule="auto"/>
        <w:ind w:right="1255"/>
        <w:jc w:val="both"/>
        <w:rPr>
          <w:ins w:id="15" w:author="Creighton, Alan" w:date="2022-05-10T14:41:00Z"/>
          <w:sz w:val="24"/>
        </w:rPr>
      </w:pPr>
      <w:ins w:id="16" w:author="Creighton, Alan" w:date="2022-05-10T14:41:00Z">
        <w:r w:rsidRPr="00180C6B">
          <w:rPr>
            <w:sz w:val="24"/>
          </w:rPr>
          <w:t xml:space="preserve">efficiently discharge the obligations imposed upon distribution licensees by the distribution licences and comply with the Regulation and any relevant legally binding decision of the European Commission and/or the Agency for the Co-operation of Energy Regulators; and </w:t>
        </w:r>
      </w:ins>
    </w:p>
    <w:p w14:paraId="47DF1D64" w14:textId="77777777" w:rsidR="00180C6B" w:rsidRPr="00180C6B" w:rsidRDefault="00180C6B" w:rsidP="00180C6B">
      <w:pPr>
        <w:pStyle w:val="ListParagraph"/>
        <w:numPr>
          <w:ilvl w:val="0"/>
          <w:numId w:val="8"/>
        </w:numPr>
        <w:tabs>
          <w:tab w:val="left" w:pos="1052"/>
        </w:tabs>
        <w:spacing w:before="145" w:line="261" w:lineRule="auto"/>
        <w:ind w:right="1255"/>
        <w:jc w:val="both"/>
        <w:rPr>
          <w:ins w:id="17" w:author="Creighton, Alan" w:date="2022-05-10T14:41:00Z"/>
          <w:sz w:val="24"/>
        </w:rPr>
      </w:pPr>
      <w:ins w:id="18" w:author="Creighton, Alan" w:date="2022-05-10T14:41:00Z">
        <w:r>
          <w:rPr>
            <w:sz w:val="24"/>
          </w:rPr>
          <w:lastRenderedPageBreak/>
          <w:t>(</w:t>
        </w:r>
        <w:r w:rsidRPr="00180C6B">
          <w:rPr>
            <w:sz w:val="24"/>
          </w:rPr>
          <w:t xml:space="preserve">promote efficiency in the implementation and administration of the Distribution Code. </w:t>
        </w:r>
      </w:ins>
    </w:p>
    <w:p w14:paraId="5577549A" w14:textId="77777777" w:rsidR="00180C6B" w:rsidRDefault="00180C6B">
      <w:pPr>
        <w:pStyle w:val="ListParagraph"/>
        <w:numPr>
          <w:ilvl w:val="1"/>
          <w:numId w:val="4"/>
        </w:numPr>
        <w:tabs>
          <w:tab w:val="left" w:pos="1052"/>
        </w:tabs>
        <w:spacing w:line="261" w:lineRule="auto"/>
        <w:jc w:val="both"/>
        <w:rPr>
          <w:sz w:val="24"/>
        </w:rPr>
      </w:pPr>
    </w:p>
    <w:p w14:paraId="5DF57887" w14:textId="77777777" w:rsidR="00527A67" w:rsidRDefault="00CE016D">
      <w:pPr>
        <w:pStyle w:val="Heading1"/>
        <w:tabs>
          <w:tab w:val="left" w:pos="9621"/>
        </w:tabs>
      </w:pPr>
      <w:r>
        <w:rPr>
          <w:color w:val="FFFFFF"/>
          <w:shd w:val="clear" w:color="auto" w:fill="F16421"/>
        </w:rPr>
        <w:t>Scope of</w:t>
      </w:r>
      <w:r>
        <w:rPr>
          <w:color w:val="FFFFFF"/>
          <w:spacing w:val="-6"/>
          <w:shd w:val="clear" w:color="auto" w:fill="F16421"/>
        </w:rPr>
        <w:t xml:space="preserve"> </w:t>
      </w:r>
      <w:r>
        <w:rPr>
          <w:color w:val="FFFFFF"/>
          <w:shd w:val="clear" w:color="auto" w:fill="F16421"/>
        </w:rPr>
        <w:t>work</w:t>
      </w:r>
      <w:r>
        <w:rPr>
          <w:color w:val="FFFFFF"/>
          <w:shd w:val="clear" w:color="auto" w:fill="F16421"/>
        </w:rPr>
        <w:tab/>
      </w:r>
    </w:p>
    <w:p w14:paraId="2D1DB20E" w14:textId="77777777" w:rsidR="00527A67" w:rsidRDefault="00CE016D">
      <w:pPr>
        <w:pStyle w:val="ListParagraph"/>
        <w:numPr>
          <w:ilvl w:val="0"/>
          <w:numId w:val="4"/>
        </w:numPr>
        <w:tabs>
          <w:tab w:val="left" w:pos="1052"/>
        </w:tabs>
        <w:spacing w:before="122"/>
        <w:ind w:right="1255" w:hanging="721"/>
        <w:jc w:val="both"/>
        <w:rPr>
          <w:sz w:val="24"/>
        </w:rPr>
      </w:pPr>
      <w:r>
        <w:rPr>
          <w:sz w:val="24"/>
        </w:rPr>
        <w:t>The Workgroup must consider the issues raised by the Modification Proposal and consider if the proposal identified better facilitates achievement of the Grid Code and Distribution Code Objectives.</w:t>
      </w:r>
    </w:p>
    <w:p w14:paraId="674482D9" w14:textId="77777777" w:rsidR="00527A67" w:rsidRDefault="00527A67">
      <w:pPr>
        <w:pStyle w:val="BodyText"/>
        <w:spacing w:before="11"/>
        <w:rPr>
          <w:sz w:val="23"/>
        </w:rPr>
      </w:pPr>
    </w:p>
    <w:p w14:paraId="4A5CAEC6" w14:textId="77777777" w:rsidR="00527A67" w:rsidRDefault="00CE016D">
      <w:pPr>
        <w:pStyle w:val="ListParagraph"/>
        <w:numPr>
          <w:ilvl w:val="0"/>
          <w:numId w:val="4"/>
        </w:numPr>
        <w:tabs>
          <w:tab w:val="left" w:pos="1051"/>
          <w:tab w:val="left" w:pos="1052"/>
        </w:tabs>
        <w:ind w:right="0" w:hanging="721"/>
        <w:rPr>
          <w:sz w:val="24"/>
        </w:rPr>
      </w:pPr>
      <w:r>
        <w:rPr>
          <w:sz w:val="24"/>
        </w:rPr>
        <w:t>In</w:t>
      </w:r>
      <w:r>
        <w:rPr>
          <w:spacing w:val="-12"/>
          <w:sz w:val="24"/>
        </w:rPr>
        <w:t xml:space="preserve"> </w:t>
      </w:r>
      <w:r>
        <w:rPr>
          <w:sz w:val="24"/>
        </w:rPr>
        <w:t>addition,</w:t>
      </w:r>
      <w:r>
        <w:rPr>
          <w:spacing w:val="-12"/>
          <w:sz w:val="24"/>
        </w:rPr>
        <w:t xml:space="preserve"> </w:t>
      </w:r>
      <w:r>
        <w:rPr>
          <w:sz w:val="24"/>
        </w:rPr>
        <w:t>the</w:t>
      </w:r>
      <w:r>
        <w:rPr>
          <w:spacing w:val="-13"/>
          <w:sz w:val="24"/>
        </w:rPr>
        <w:t xml:space="preserve"> </w:t>
      </w:r>
      <w:r>
        <w:rPr>
          <w:sz w:val="24"/>
        </w:rPr>
        <w:t>Workgroup</w:t>
      </w:r>
      <w:r>
        <w:rPr>
          <w:spacing w:val="-14"/>
          <w:sz w:val="24"/>
        </w:rPr>
        <w:t xml:space="preserve"> </w:t>
      </w:r>
      <w:r>
        <w:rPr>
          <w:sz w:val="24"/>
        </w:rPr>
        <w:t>shall</w:t>
      </w:r>
      <w:r>
        <w:rPr>
          <w:spacing w:val="-13"/>
          <w:sz w:val="24"/>
        </w:rPr>
        <w:t xml:space="preserve"> </w:t>
      </w:r>
      <w:r>
        <w:rPr>
          <w:sz w:val="24"/>
        </w:rPr>
        <w:t>consider</w:t>
      </w:r>
      <w:r>
        <w:rPr>
          <w:spacing w:val="-14"/>
          <w:sz w:val="24"/>
        </w:rPr>
        <w:t xml:space="preserve"> </w:t>
      </w:r>
      <w:r>
        <w:rPr>
          <w:sz w:val="24"/>
        </w:rPr>
        <w:t>and</w:t>
      </w:r>
      <w:r>
        <w:rPr>
          <w:spacing w:val="-14"/>
          <w:sz w:val="24"/>
        </w:rPr>
        <w:t xml:space="preserve"> </w:t>
      </w:r>
      <w:r>
        <w:rPr>
          <w:sz w:val="24"/>
        </w:rPr>
        <w:t>report</w:t>
      </w:r>
      <w:r>
        <w:rPr>
          <w:spacing w:val="-16"/>
          <w:sz w:val="24"/>
        </w:rPr>
        <w:t xml:space="preserve"> </w:t>
      </w:r>
      <w:r>
        <w:rPr>
          <w:sz w:val="24"/>
        </w:rPr>
        <w:t>on</w:t>
      </w:r>
      <w:r>
        <w:rPr>
          <w:spacing w:val="-11"/>
          <w:sz w:val="24"/>
        </w:rPr>
        <w:t xml:space="preserve"> </w:t>
      </w:r>
      <w:r>
        <w:rPr>
          <w:sz w:val="24"/>
        </w:rPr>
        <w:t>the</w:t>
      </w:r>
      <w:r>
        <w:rPr>
          <w:spacing w:val="-14"/>
          <w:sz w:val="24"/>
        </w:rPr>
        <w:t xml:space="preserve"> </w:t>
      </w:r>
      <w:r>
        <w:rPr>
          <w:sz w:val="24"/>
        </w:rPr>
        <w:t>following</w:t>
      </w:r>
      <w:r>
        <w:rPr>
          <w:spacing w:val="-16"/>
          <w:sz w:val="24"/>
        </w:rPr>
        <w:t xml:space="preserve"> </w:t>
      </w:r>
      <w:r>
        <w:rPr>
          <w:sz w:val="24"/>
        </w:rPr>
        <w:t>specific</w:t>
      </w:r>
      <w:r>
        <w:rPr>
          <w:spacing w:val="-13"/>
          <w:sz w:val="24"/>
        </w:rPr>
        <w:t xml:space="preserve"> </w:t>
      </w:r>
      <w:r>
        <w:rPr>
          <w:sz w:val="24"/>
        </w:rPr>
        <w:t>issues:</w:t>
      </w:r>
    </w:p>
    <w:p w14:paraId="60A9CA01" w14:textId="77777777" w:rsidR="00180C6B" w:rsidDel="00180C6B" w:rsidRDefault="00180C6B">
      <w:pPr>
        <w:rPr>
          <w:del w:id="19" w:author="Creighton, Alan" w:date="2022-05-10T14:41:00Z"/>
          <w:sz w:val="24"/>
        </w:rPr>
        <w:sectPr w:rsidR="00180C6B" w:rsidDel="00180C6B">
          <w:headerReference w:type="default" r:id="rId14"/>
          <w:footerReference w:type="default" r:id="rId15"/>
          <w:type w:val="continuous"/>
          <w:pgSz w:w="11910" w:h="16840"/>
          <w:pgMar w:top="1020" w:right="160" w:bottom="600" w:left="660" w:header="338" w:footer="404" w:gutter="0"/>
          <w:pgNumType w:start="1"/>
          <w:cols w:space="720"/>
        </w:sectPr>
      </w:pPr>
    </w:p>
    <w:p w14:paraId="6CB76DAA" w14:textId="77777777" w:rsidR="00527A67" w:rsidRDefault="00527A67">
      <w:pPr>
        <w:pStyle w:val="BodyText"/>
        <w:spacing w:before="2"/>
        <w:rPr>
          <w:sz w:val="7"/>
        </w:rPr>
      </w:pPr>
    </w:p>
    <w:tbl>
      <w:tblPr>
        <w:tblW w:w="0" w:type="auto"/>
        <w:tblInd w:w="338" w:type="dxa"/>
        <w:tblBorders>
          <w:top w:val="single" w:sz="4" w:space="0" w:color="F16421"/>
          <w:left w:val="single" w:sz="4" w:space="0" w:color="F16421"/>
          <w:bottom w:val="single" w:sz="4" w:space="0" w:color="F16421"/>
          <w:right w:val="single" w:sz="4" w:space="0" w:color="F16421"/>
          <w:insideH w:val="single" w:sz="4" w:space="0" w:color="F16421"/>
          <w:insideV w:val="single" w:sz="4" w:space="0" w:color="F16421"/>
        </w:tblBorders>
        <w:tblLayout w:type="fixed"/>
        <w:tblCellMar>
          <w:left w:w="0" w:type="dxa"/>
          <w:right w:w="0" w:type="dxa"/>
        </w:tblCellMar>
        <w:tblLook w:val="01E0" w:firstRow="1" w:lastRow="1" w:firstColumn="1" w:lastColumn="1" w:noHBand="0" w:noVBand="0"/>
      </w:tblPr>
      <w:tblGrid>
        <w:gridCol w:w="6664"/>
        <w:gridCol w:w="3970"/>
      </w:tblGrid>
      <w:tr w:rsidR="00527A67" w14:paraId="13F59583" w14:textId="77777777">
        <w:trPr>
          <w:trHeight w:val="1149"/>
        </w:trPr>
        <w:tc>
          <w:tcPr>
            <w:tcW w:w="6664" w:type="dxa"/>
            <w:tcBorders>
              <w:top w:val="nil"/>
              <w:left w:val="nil"/>
              <w:bottom w:val="nil"/>
              <w:right w:val="nil"/>
            </w:tcBorders>
            <w:shd w:val="clear" w:color="auto" w:fill="F16421"/>
          </w:tcPr>
          <w:p w14:paraId="53F702C6" w14:textId="77777777" w:rsidR="00527A67" w:rsidRDefault="00CE016D">
            <w:pPr>
              <w:pStyle w:val="TableParagraph"/>
              <w:spacing w:before="154"/>
              <w:ind w:left="112"/>
              <w:rPr>
                <w:b/>
                <w:sz w:val="24"/>
              </w:rPr>
            </w:pPr>
            <w:r>
              <w:rPr>
                <w:b/>
                <w:color w:val="FFFFFF"/>
                <w:sz w:val="24"/>
              </w:rPr>
              <w:t>Workgroup Term of Reference</w:t>
            </w:r>
          </w:p>
        </w:tc>
        <w:tc>
          <w:tcPr>
            <w:tcW w:w="3970" w:type="dxa"/>
            <w:tcBorders>
              <w:top w:val="nil"/>
              <w:left w:val="nil"/>
              <w:bottom w:val="nil"/>
              <w:right w:val="nil"/>
            </w:tcBorders>
            <w:shd w:val="clear" w:color="auto" w:fill="F16421"/>
          </w:tcPr>
          <w:p w14:paraId="4632550C" w14:textId="77777777" w:rsidR="00527A67" w:rsidRDefault="00CE016D">
            <w:pPr>
              <w:pStyle w:val="TableParagraph"/>
              <w:spacing w:before="154" w:line="261" w:lineRule="auto"/>
              <w:ind w:left="115" w:right="100"/>
              <w:jc w:val="both"/>
              <w:rPr>
                <w:b/>
                <w:sz w:val="24"/>
              </w:rPr>
            </w:pPr>
            <w:r>
              <w:rPr>
                <w:b/>
                <w:color w:val="FFFFFF"/>
                <w:sz w:val="24"/>
              </w:rPr>
              <w:t xml:space="preserve">Location in Workgroup </w:t>
            </w:r>
            <w:r>
              <w:rPr>
                <w:b/>
                <w:color w:val="FFFFFF"/>
                <w:spacing w:val="-3"/>
                <w:sz w:val="24"/>
              </w:rPr>
              <w:t xml:space="preserve">Report </w:t>
            </w:r>
            <w:r>
              <w:rPr>
                <w:b/>
                <w:color w:val="FFFFFF"/>
                <w:sz w:val="24"/>
              </w:rPr>
              <w:t>(to be completed at Workgroup Report stage)</w:t>
            </w:r>
          </w:p>
        </w:tc>
      </w:tr>
      <w:tr w:rsidR="00527A67" w14:paraId="54918E53" w14:textId="77777777">
        <w:trPr>
          <w:trHeight w:val="539"/>
        </w:trPr>
        <w:tc>
          <w:tcPr>
            <w:tcW w:w="6664" w:type="dxa"/>
          </w:tcPr>
          <w:p w14:paraId="4F75887F" w14:textId="77777777" w:rsidR="00527A67" w:rsidRDefault="00CE016D">
            <w:pPr>
              <w:pStyle w:val="TableParagraph"/>
              <w:rPr>
                <w:sz w:val="24"/>
              </w:rPr>
            </w:pPr>
            <w:r>
              <w:rPr>
                <w:sz w:val="24"/>
              </w:rPr>
              <w:t>a) Implementation and costs</w:t>
            </w:r>
          </w:p>
        </w:tc>
        <w:tc>
          <w:tcPr>
            <w:tcW w:w="3970" w:type="dxa"/>
          </w:tcPr>
          <w:p w14:paraId="6B025C08" w14:textId="77777777" w:rsidR="00527A67" w:rsidRDefault="00527A67">
            <w:pPr>
              <w:pStyle w:val="TableParagraph"/>
              <w:spacing w:before="0"/>
              <w:ind w:left="0"/>
              <w:rPr>
                <w:rFonts w:ascii="Times New Roman"/>
              </w:rPr>
            </w:pPr>
          </w:p>
        </w:tc>
      </w:tr>
      <w:tr w:rsidR="00527A67" w14:paraId="40E773C5" w14:textId="77777777">
        <w:trPr>
          <w:trHeight w:val="1103"/>
        </w:trPr>
        <w:tc>
          <w:tcPr>
            <w:tcW w:w="6664" w:type="dxa"/>
          </w:tcPr>
          <w:p w14:paraId="6F0DE3E3" w14:textId="77777777" w:rsidR="00527A67" w:rsidRDefault="00CE016D">
            <w:pPr>
              <w:pStyle w:val="TableParagraph"/>
              <w:spacing w:before="0" w:line="270" w:lineRule="atLeast"/>
              <w:ind w:left="468" w:right="122" w:hanging="361"/>
              <w:rPr>
                <w:sz w:val="24"/>
              </w:rPr>
            </w:pPr>
            <w:r>
              <w:rPr>
                <w:sz w:val="24"/>
              </w:rPr>
              <w:t>b) Review draft legal text should it have been provided. If legal text is not submitted within the Modification Proposal the Workgroup should be instructed to assist in the developing of the legal text</w:t>
            </w:r>
          </w:p>
        </w:tc>
        <w:tc>
          <w:tcPr>
            <w:tcW w:w="3970" w:type="dxa"/>
          </w:tcPr>
          <w:p w14:paraId="02EC5E39" w14:textId="77777777" w:rsidR="00527A67" w:rsidRDefault="00527A67">
            <w:pPr>
              <w:pStyle w:val="TableParagraph"/>
              <w:spacing w:before="0"/>
              <w:ind w:left="0"/>
              <w:rPr>
                <w:rFonts w:ascii="Times New Roman"/>
              </w:rPr>
            </w:pPr>
          </w:p>
        </w:tc>
      </w:tr>
      <w:tr w:rsidR="00527A67" w14:paraId="5D0BFB41" w14:textId="77777777">
        <w:trPr>
          <w:trHeight w:val="1656"/>
        </w:trPr>
        <w:tc>
          <w:tcPr>
            <w:tcW w:w="6664" w:type="dxa"/>
          </w:tcPr>
          <w:p w14:paraId="0A5115DA" w14:textId="77777777" w:rsidR="00527A67" w:rsidRDefault="00CE016D">
            <w:pPr>
              <w:pStyle w:val="TableParagraph"/>
              <w:spacing w:before="2"/>
              <w:ind w:left="468" w:right="122" w:hanging="361"/>
              <w:rPr>
                <w:sz w:val="24"/>
              </w:rPr>
            </w:pPr>
            <w:r>
              <w:rPr>
                <w:sz w:val="24"/>
              </w:rPr>
              <w:t>c) Consider whether any further Industry experts or stakeholders should be invited to participate within the Workgroup to ensure that all potentially affected stakeholders have the opportunity to be represented in the Workgroup. Demonstrate what has been done to</w:t>
            </w:r>
          </w:p>
          <w:p w14:paraId="63C00909" w14:textId="77777777" w:rsidR="00527A67" w:rsidRDefault="00CE016D">
            <w:pPr>
              <w:pStyle w:val="TableParagraph"/>
              <w:spacing w:before="0" w:line="254" w:lineRule="exact"/>
              <w:ind w:left="468"/>
              <w:rPr>
                <w:sz w:val="24"/>
              </w:rPr>
            </w:pPr>
            <w:r>
              <w:rPr>
                <w:sz w:val="24"/>
              </w:rPr>
              <w:t>cover this clearly in the report</w:t>
            </w:r>
          </w:p>
        </w:tc>
        <w:tc>
          <w:tcPr>
            <w:tcW w:w="3970" w:type="dxa"/>
          </w:tcPr>
          <w:p w14:paraId="59278AFD" w14:textId="4C97AD4F" w:rsidR="00527A67" w:rsidRDefault="008737A8">
            <w:pPr>
              <w:pStyle w:val="TableParagraph"/>
              <w:spacing w:before="0"/>
              <w:ind w:left="0"/>
              <w:rPr>
                <w:rFonts w:ascii="Times New Roman"/>
              </w:rPr>
            </w:pPr>
            <w:ins w:id="20" w:author="John-Okwesa(ESO), Banke" w:date="2022-06-06T13:14:00Z">
              <w:r>
                <w:rPr>
                  <w:rFonts w:ascii="Times New Roman"/>
                </w:rPr>
                <w:t>Wide</w:t>
              </w:r>
            </w:ins>
            <w:ins w:id="21" w:author="John-Okwesa(ESO), Banke" w:date="2022-06-06T13:13:00Z">
              <w:r w:rsidR="00166D33">
                <w:rPr>
                  <w:rFonts w:ascii="Times New Roman"/>
                </w:rPr>
                <w:t xml:space="preserve"> representation</w:t>
              </w:r>
              <w:r>
                <w:rPr>
                  <w:rFonts w:ascii="Times New Roman"/>
                </w:rPr>
                <w:t xml:space="preserve"> of industry participants. MK to </w:t>
              </w:r>
            </w:ins>
            <w:ins w:id="22" w:author="John-Okwesa(ESO), Banke" w:date="2022-06-06T13:17:00Z">
              <w:r w:rsidR="003013DF">
                <w:rPr>
                  <w:rFonts w:ascii="Times New Roman"/>
                </w:rPr>
                <w:t>represent</w:t>
              </w:r>
            </w:ins>
            <w:ins w:id="23" w:author="John-Okwesa(ESO), Banke" w:date="2022-06-06T13:13:00Z">
              <w:r>
                <w:rPr>
                  <w:rFonts w:ascii="Times New Roman"/>
                </w:rPr>
                <w:t xml:space="preserve"> D</w:t>
              </w:r>
            </w:ins>
            <w:ins w:id="24" w:author="John-Okwesa(ESO), Banke" w:date="2022-06-06T13:17:00Z">
              <w:r w:rsidR="003013DF">
                <w:rPr>
                  <w:rFonts w:ascii="Times New Roman"/>
                </w:rPr>
                <w:t xml:space="preserve">istribution </w:t>
              </w:r>
            </w:ins>
            <w:ins w:id="25" w:author="John-Okwesa(ESO), Banke" w:date="2022-06-06T13:13:00Z">
              <w:r>
                <w:rPr>
                  <w:rFonts w:ascii="Times New Roman"/>
                </w:rPr>
                <w:t>Code Admin</w:t>
              </w:r>
            </w:ins>
            <w:ins w:id="26" w:author="John-Okwesa(ESO), Banke" w:date="2022-06-06T13:17:00Z">
              <w:r w:rsidR="003013DF">
                <w:rPr>
                  <w:rFonts w:ascii="Times New Roman"/>
                </w:rPr>
                <w:t>istrator</w:t>
              </w:r>
            </w:ins>
          </w:p>
        </w:tc>
      </w:tr>
      <w:tr w:rsidR="00527A67" w14:paraId="02B4A28C" w14:textId="77777777">
        <w:trPr>
          <w:trHeight w:val="541"/>
        </w:trPr>
        <w:tc>
          <w:tcPr>
            <w:tcW w:w="6664" w:type="dxa"/>
          </w:tcPr>
          <w:p w14:paraId="2FB2C34E" w14:textId="6E4B3DE1" w:rsidR="00527A67" w:rsidRDefault="00CE016D">
            <w:pPr>
              <w:pStyle w:val="TableParagraph"/>
              <w:spacing w:before="2"/>
              <w:rPr>
                <w:sz w:val="24"/>
              </w:rPr>
            </w:pPr>
            <w:r>
              <w:rPr>
                <w:sz w:val="24"/>
              </w:rPr>
              <w:t xml:space="preserve">d) Consider </w:t>
            </w:r>
            <w:del w:id="27" w:author="John-Okwesa(ESO), Banke" w:date="2022-06-06T13:14:00Z">
              <w:r w:rsidDel="008737A8">
                <w:rPr>
                  <w:sz w:val="24"/>
                </w:rPr>
                <w:delText xml:space="preserve">EBGL </w:delText>
              </w:r>
            </w:del>
            <w:ins w:id="28" w:author="John-Okwesa(ESO), Banke" w:date="2022-06-06T13:14:00Z">
              <w:r w:rsidR="008737A8">
                <w:rPr>
                  <w:sz w:val="24"/>
                </w:rPr>
                <w:t>EB</w:t>
              </w:r>
              <w:r w:rsidR="008737A8">
                <w:rPr>
                  <w:sz w:val="24"/>
                </w:rPr>
                <w:t>R</w:t>
              </w:r>
              <w:r w:rsidR="008737A8">
                <w:rPr>
                  <w:sz w:val="24"/>
                </w:rPr>
                <w:t xml:space="preserve"> </w:t>
              </w:r>
            </w:ins>
            <w:r>
              <w:rPr>
                <w:sz w:val="24"/>
              </w:rPr>
              <w:t>implications</w:t>
            </w:r>
          </w:p>
        </w:tc>
        <w:tc>
          <w:tcPr>
            <w:tcW w:w="3970" w:type="dxa"/>
          </w:tcPr>
          <w:p w14:paraId="77FB673E" w14:textId="77777777" w:rsidR="00527A67" w:rsidRDefault="00527A67">
            <w:pPr>
              <w:pStyle w:val="TableParagraph"/>
              <w:spacing w:before="0"/>
              <w:ind w:left="0"/>
              <w:rPr>
                <w:rFonts w:ascii="Times New Roman"/>
              </w:rPr>
            </w:pPr>
          </w:p>
        </w:tc>
      </w:tr>
      <w:tr w:rsidR="00FE5BAB" w14:paraId="3A0A4BDE" w14:textId="77777777" w:rsidTr="00721422">
        <w:trPr>
          <w:gridAfter w:val="1"/>
          <w:wAfter w:w="3970" w:type="dxa"/>
          <w:trHeight w:val="4726"/>
        </w:trPr>
        <w:tc>
          <w:tcPr>
            <w:tcW w:w="6664" w:type="dxa"/>
          </w:tcPr>
          <w:p w14:paraId="66CC936C" w14:textId="77777777" w:rsidR="00FE5BAB" w:rsidRDefault="00FE5BAB" w:rsidP="00AE30DA">
            <w:pPr>
              <w:pStyle w:val="TableParagraph"/>
              <w:numPr>
                <w:ilvl w:val="0"/>
                <w:numId w:val="3"/>
              </w:numPr>
              <w:tabs>
                <w:tab w:val="left" w:pos="469"/>
              </w:tabs>
              <w:spacing w:before="24"/>
              <w:rPr>
                <w:sz w:val="24"/>
              </w:rPr>
            </w:pPr>
            <w:r>
              <w:rPr>
                <w:sz w:val="24"/>
              </w:rPr>
              <w:t>Consider the following</w:t>
            </w:r>
            <w:r>
              <w:rPr>
                <w:spacing w:val="-3"/>
                <w:sz w:val="24"/>
              </w:rPr>
              <w:t xml:space="preserve"> </w:t>
            </w:r>
            <w:r>
              <w:rPr>
                <w:sz w:val="24"/>
              </w:rPr>
              <w:t>elements:</w:t>
            </w:r>
          </w:p>
          <w:p w14:paraId="514089C7" w14:textId="77777777" w:rsidR="00FE5BAB" w:rsidRDefault="00FE5BAB" w:rsidP="00AE30DA">
            <w:pPr>
              <w:pStyle w:val="TableParagraph"/>
              <w:numPr>
                <w:ilvl w:val="1"/>
                <w:numId w:val="3"/>
              </w:numPr>
              <w:tabs>
                <w:tab w:val="left" w:pos="1420"/>
                <w:tab w:val="left" w:pos="1421"/>
              </w:tabs>
              <w:spacing w:line="261" w:lineRule="auto"/>
              <w:ind w:right="161"/>
              <w:rPr>
                <w:ins w:id="29" w:author="Creighton, Alan" w:date="2022-05-10T14:41:00Z"/>
                <w:sz w:val="24"/>
              </w:rPr>
            </w:pPr>
            <w:r>
              <w:rPr>
                <w:sz w:val="24"/>
              </w:rPr>
              <w:t>Updating references in the Grid Code from “Black Start” to “Electricity System</w:t>
            </w:r>
            <w:r>
              <w:rPr>
                <w:spacing w:val="-9"/>
                <w:sz w:val="24"/>
              </w:rPr>
              <w:t xml:space="preserve"> </w:t>
            </w:r>
            <w:r>
              <w:rPr>
                <w:sz w:val="24"/>
              </w:rPr>
              <w:t>Restoration”.</w:t>
            </w:r>
          </w:p>
          <w:p w14:paraId="33F26538" w14:textId="16DF402B" w:rsidR="00FE5BAB" w:rsidDel="00E40CD4" w:rsidRDefault="00FE5BAB" w:rsidP="00E40CD4">
            <w:pPr>
              <w:pStyle w:val="TableParagraph"/>
              <w:numPr>
                <w:ilvl w:val="1"/>
                <w:numId w:val="3"/>
              </w:numPr>
              <w:tabs>
                <w:tab w:val="left" w:pos="1420"/>
                <w:tab w:val="left" w:pos="1421"/>
              </w:tabs>
              <w:spacing w:line="261" w:lineRule="auto"/>
              <w:ind w:right="161"/>
              <w:rPr>
                <w:ins w:id="30" w:author="Creighton, Alan" w:date="2022-05-10T14:43:00Z"/>
                <w:del w:id="31" w:author="Antony Johnson" w:date="2022-05-25T18:49:00Z"/>
                <w:sz w:val="24"/>
              </w:rPr>
            </w:pPr>
            <w:ins w:id="32" w:author="Creighton, Alan" w:date="2022-05-10T14:42:00Z">
              <w:del w:id="33" w:author="Antony Johnson" w:date="2022-05-25T18:52:00Z">
                <w:r w:rsidDel="000A68CE">
                  <w:rPr>
                    <w:sz w:val="24"/>
                  </w:rPr>
                  <w:delText xml:space="preserve">Review the ESRS requirements as </w:delText>
                </w:r>
              </w:del>
              <w:del w:id="34" w:author="Antony Johnson" w:date="2022-05-25T18:49:00Z">
                <w:r w:rsidDel="00E40CD4">
                  <w:rPr>
                    <w:sz w:val="24"/>
                  </w:rPr>
                  <w:delText>established by NGESO (in conjunction with the ESRS Steering Group)</w:delText>
                </w:r>
              </w:del>
            </w:ins>
            <w:ins w:id="35" w:author="Creighton, Alan" w:date="2022-05-10T15:05:00Z">
              <w:del w:id="36" w:author="Antony Johnson" w:date="2022-05-25T18:49:00Z">
                <w:r w:rsidR="00B06D27" w:rsidDel="00E40CD4">
                  <w:rPr>
                    <w:sz w:val="24"/>
                  </w:rPr>
                  <w:delText xml:space="preserve">, and </w:delText>
                </w:r>
              </w:del>
            </w:ins>
            <w:ins w:id="37" w:author="Creighton, Alan" w:date="2022-05-10T15:17:00Z">
              <w:del w:id="38" w:author="Antony Johnson" w:date="2022-05-25T18:49:00Z">
                <w:r w:rsidR="00AB0DFD" w:rsidDel="00E40CD4">
                  <w:rPr>
                    <w:sz w:val="24"/>
                  </w:rPr>
                  <w:delText xml:space="preserve">as </w:delText>
                </w:r>
              </w:del>
            </w:ins>
            <w:ins w:id="39" w:author="Creighton, Alan" w:date="2022-05-10T15:05:00Z">
              <w:del w:id="40" w:author="Antony Johnson" w:date="2022-05-25T18:49:00Z">
                <w:r w:rsidR="00B06D27" w:rsidDel="00E40CD4">
                  <w:rPr>
                    <w:sz w:val="24"/>
                  </w:rPr>
                  <w:delText>provided to the GC0156 group,</w:delText>
                </w:r>
              </w:del>
            </w:ins>
            <w:ins w:id="41" w:author="Creighton, Alan" w:date="2022-05-10T14:42:00Z">
              <w:del w:id="42" w:author="Antony Johnson" w:date="2022-05-25T18:49:00Z">
                <w:r w:rsidDel="00E40CD4">
                  <w:rPr>
                    <w:sz w:val="24"/>
                  </w:rPr>
                  <w:delText xml:space="preserve"> </w:delText>
                </w:r>
              </w:del>
            </w:ins>
            <w:ins w:id="43" w:author="Creighton, Alan" w:date="2022-05-10T14:43:00Z">
              <w:del w:id="44" w:author="Antony Johnson" w:date="2022-05-25T18:49:00Z">
                <w:r w:rsidDel="00E40CD4">
                  <w:rPr>
                    <w:sz w:val="24"/>
                  </w:rPr>
                  <w:delText xml:space="preserve">to clarify </w:delText>
                </w:r>
              </w:del>
            </w:ins>
            <w:ins w:id="45" w:author="Creighton, Alan" w:date="2022-05-10T14:46:00Z">
              <w:del w:id="46" w:author="Antony Johnson" w:date="2022-05-25T18:49:00Z">
                <w:r w:rsidDel="00E40CD4">
                  <w:rPr>
                    <w:sz w:val="24"/>
                  </w:rPr>
                  <w:delText xml:space="preserve">whether </w:delText>
                </w:r>
              </w:del>
            </w:ins>
            <w:ins w:id="47" w:author="Creighton, Alan" w:date="2022-05-10T14:43:00Z">
              <w:del w:id="48" w:author="Antony Johnson" w:date="2022-05-25T18:49:00Z">
                <w:r w:rsidDel="00E40CD4">
                  <w:rPr>
                    <w:sz w:val="24"/>
                  </w:rPr>
                  <w:delText>:</w:delText>
                </w:r>
              </w:del>
            </w:ins>
          </w:p>
          <w:p w14:paraId="7521EB95" w14:textId="3533918C" w:rsidR="00FE5BAB" w:rsidDel="00E40CD4" w:rsidRDefault="00FE5BAB">
            <w:pPr>
              <w:pStyle w:val="TableParagraph"/>
              <w:numPr>
                <w:ilvl w:val="1"/>
                <w:numId w:val="3"/>
              </w:numPr>
              <w:tabs>
                <w:tab w:val="left" w:pos="1420"/>
                <w:tab w:val="left" w:pos="1421"/>
              </w:tabs>
              <w:spacing w:line="261" w:lineRule="auto"/>
              <w:ind w:right="161"/>
              <w:rPr>
                <w:ins w:id="49" w:author="Creighton, Alan" w:date="2022-05-10T14:46:00Z"/>
                <w:del w:id="50" w:author="Antony Johnson" w:date="2022-05-25T18:49:00Z"/>
                <w:sz w:val="24"/>
              </w:rPr>
              <w:pPrChange w:id="51" w:author="Antony Johnson" w:date="2022-05-25T18:49:00Z">
                <w:pPr>
                  <w:pStyle w:val="TableParagraph"/>
                  <w:numPr>
                    <w:ilvl w:val="2"/>
                    <w:numId w:val="3"/>
                  </w:numPr>
                  <w:tabs>
                    <w:tab w:val="left" w:pos="1420"/>
                    <w:tab w:val="left" w:pos="1421"/>
                  </w:tabs>
                  <w:spacing w:line="261" w:lineRule="auto"/>
                  <w:ind w:left="2001" w:right="161" w:hanging="354"/>
                </w:pPr>
              </w:pPrChange>
            </w:pPr>
            <w:commentRangeStart w:id="52"/>
            <w:ins w:id="53" w:author="Creighton, Alan" w:date="2022-05-10T14:43:00Z">
              <w:del w:id="54" w:author="Antony Johnson" w:date="2022-05-25T18:49:00Z">
                <w:r w:rsidDel="00E40CD4">
                  <w:rPr>
                    <w:sz w:val="24"/>
                  </w:rPr>
                  <w:delText xml:space="preserve">the </w:delText>
                </w:r>
              </w:del>
            </w:ins>
            <w:ins w:id="55" w:author="Creighton, Alan" w:date="2022-05-10T14:44:00Z">
              <w:del w:id="56" w:author="Antony Johnson" w:date="2022-05-25T18:49:00Z">
                <w:r w:rsidDel="00E40CD4">
                  <w:rPr>
                    <w:sz w:val="24"/>
                  </w:rPr>
                  <w:delText xml:space="preserve">requirement to restore </w:delText>
                </w:r>
              </w:del>
            </w:ins>
            <w:ins w:id="57" w:author="Creighton, Alan" w:date="2022-05-10T14:46:00Z">
              <w:del w:id="58" w:author="Antony Johnson" w:date="2022-05-25T18:49:00Z">
                <w:r w:rsidDel="00E40CD4">
                  <w:rPr>
                    <w:sz w:val="24"/>
                  </w:rPr>
                  <w:delText>‘</w:delText>
                </w:r>
              </w:del>
            </w:ins>
            <w:ins w:id="59" w:author="Creighton, Alan" w:date="2022-05-10T14:44:00Z">
              <w:del w:id="60" w:author="Antony Johnson" w:date="2022-05-25T18:49:00Z">
                <w:r w:rsidDel="00E40CD4">
                  <w:rPr>
                    <w:sz w:val="24"/>
                  </w:rPr>
                  <w:delText>demand</w:delText>
                </w:r>
              </w:del>
            </w:ins>
            <w:ins w:id="61" w:author="Creighton, Alan" w:date="2022-05-10T14:46:00Z">
              <w:del w:id="62" w:author="Antony Johnson" w:date="2022-05-25T18:49:00Z">
                <w:r w:rsidDel="00E40CD4">
                  <w:rPr>
                    <w:sz w:val="24"/>
                  </w:rPr>
                  <w:delText>’</w:delText>
                </w:r>
              </w:del>
            </w:ins>
            <w:ins w:id="63" w:author="Creighton, Alan" w:date="2022-05-10T14:44:00Z">
              <w:del w:id="64" w:author="Antony Johnson" w:date="2022-05-25T18:49:00Z">
                <w:r w:rsidDel="00E40CD4">
                  <w:rPr>
                    <w:sz w:val="24"/>
                  </w:rPr>
                  <w:delText xml:space="preserve"> is unambiguously understood</w:delText>
                </w:r>
              </w:del>
            </w:ins>
            <w:ins w:id="65" w:author="Creighton, Alan" w:date="2022-05-10T14:49:00Z">
              <w:del w:id="66" w:author="Antony Johnson" w:date="2022-05-25T18:49:00Z">
                <w:r w:rsidDel="00E40CD4">
                  <w:rPr>
                    <w:sz w:val="24"/>
                  </w:rPr>
                  <w:delText>;</w:delText>
                </w:r>
              </w:del>
            </w:ins>
          </w:p>
          <w:p w14:paraId="3157B5F4" w14:textId="64474193" w:rsidR="00FE5BAB" w:rsidDel="00E40CD4" w:rsidRDefault="00FE5BAB">
            <w:pPr>
              <w:pStyle w:val="TableParagraph"/>
              <w:numPr>
                <w:ilvl w:val="1"/>
                <w:numId w:val="3"/>
              </w:numPr>
              <w:tabs>
                <w:tab w:val="left" w:pos="1420"/>
                <w:tab w:val="left" w:pos="1421"/>
              </w:tabs>
              <w:spacing w:line="261" w:lineRule="auto"/>
              <w:ind w:right="161"/>
              <w:rPr>
                <w:ins w:id="67" w:author="Creighton, Alan" w:date="2022-05-10T14:47:00Z"/>
                <w:del w:id="68" w:author="Antony Johnson" w:date="2022-05-25T18:49:00Z"/>
                <w:sz w:val="24"/>
              </w:rPr>
              <w:pPrChange w:id="69" w:author="Antony Johnson" w:date="2022-05-25T18:49:00Z">
                <w:pPr>
                  <w:pStyle w:val="TableParagraph"/>
                  <w:numPr>
                    <w:ilvl w:val="2"/>
                    <w:numId w:val="3"/>
                  </w:numPr>
                  <w:tabs>
                    <w:tab w:val="left" w:pos="1420"/>
                    <w:tab w:val="left" w:pos="1421"/>
                  </w:tabs>
                  <w:spacing w:line="261" w:lineRule="auto"/>
                  <w:ind w:left="2001" w:right="161" w:hanging="354"/>
                </w:pPr>
              </w:pPrChange>
            </w:pPr>
            <w:ins w:id="70" w:author="Creighton, Alan" w:date="2022-05-10T14:46:00Z">
              <w:del w:id="71" w:author="Antony Johnson" w:date="2022-05-25T18:49:00Z">
                <w:r w:rsidDel="00E40CD4">
                  <w:rPr>
                    <w:sz w:val="24"/>
                  </w:rPr>
                  <w:delText>the requirement to restore ‘60%</w:delText>
                </w:r>
              </w:del>
            </w:ins>
            <w:ins w:id="72" w:author="Creighton, Alan" w:date="2022-05-10T15:23:00Z">
              <w:del w:id="73" w:author="Antony Johnson" w:date="2022-05-25T18:49:00Z">
                <w:r w:rsidR="00AB0DFD" w:rsidDel="00E40CD4">
                  <w:rPr>
                    <w:sz w:val="24"/>
                  </w:rPr>
                  <w:delText xml:space="preserve"> and 100%</w:delText>
                </w:r>
              </w:del>
            </w:ins>
            <w:ins w:id="74" w:author="Creighton, Alan" w:date="2022-05-10T14:46:00Z">
              <w:del w:id="75" w:author="Antony Johnson" w:date="2022-05-25T18:49:00Z">
                <w:r w:rsidDel="00E40CD4">
                  <w:rPr>
                    <w:sz w:val="24"/>
                  </w:rPr>
                  <w:delText xml:space="preserve">’ of </w:delText>
                </w:r>
              </w:del>
            </w:ins>
            <w:ins w:id="76" w:author="Creighton, Alan" w:date="2022-05-10T14:47:00Z">
              <w:del w:id="77" w:author="Antony Johnson" w:date="2022-05-25T18:49:00Z">
                <w:r w:rsidDel="00E40CD4">
                  <w:rPr>
                    <w:sz w:val="24"/>
                  </w:rPr>
                  <w:delText>d</w:delText>
                </w:r>
              </w:del>
            </w:ins>
            <w:ins w:id="78" w:author="Creighton, Alan" w:date="2022-05-10T14:46:00Z">
              <w:del w:id="79" w:author="Antony Johnson" w:date="2022-05-25T18:49:00Z">
                <w:r w:rsidDel="00E40CD4">
                  <w:rPr>
                    <w:sz w:val="24"/>
                  </w:rPr>
                  <w:delText>emand is unambiguously understood</w:delText>
                </w:r>
              </w:del>
            </w:ins>
            <w:ins w:id="80" w:author="Creighton, Alan" w:date="2022-05-10T14:49:00Z">
              <w:del w:id="81" w:author="Antony Johnson" w:date="2022-05-25T18:49:00Z">
                <w:r w:rsidDel="00E40CD4">
                  <w:rPr>
                    <w:sz w:val="24"/>
                  </w:rPr>
                  <w:delText>;</w:delText>
                </w:r>
              </w:del>
            </w:ins>
          </w:p>
          <w:p w14:paraId="0CEC312D" w14:textId="1149694F" w:rsidR="00FE5BAB" w:rsidDel="00E40CD4" w:rsidRDefault="00FE5BAB">
            <w:pPr>
              <w:pStyle w:val="TableParagraph"/>
              <w:numPr>
                <w:ilvl w:val="1"/>
                <w:numId w:val="3"/>
              </w:numPr>
              <w:tabs>
                <w:tab w:val="left" w:pos="1420"/>
                <w:tab w:val="left" w:pos="1421"/>
              </w:tabs>
              <w:spacing w:line="261" w:lineRule="auto"/>
              <w:ind w:right="161"/>
              <w:rPr>
                <w:ins w:id="82" w:author="Creighton, Alan" w:date="2022-05-10T14:46:00Z"/>
                <w:del w:id="83" w:author="Antony Johnson" w:date="2022-05-25T18:49:00Z"/>
                <w:sz w:val="24"/>
              </w:rPr>
              <w:pPrChange w:id="84" w:author="Antony Johnson" w:date="2022-05-25T18:49:00Z">
                <w:pPr>
                  <w:pStyle w:val="TableParagraph"/>
                  <w:numPr>
                    <w:ilvl w:val="2"/>
                    <w:numId w:val="3"/>
                  </w:numPr>
                  <w:tabs>
                    <w:tab w:val="left" w:pos="1420"/>
                    <w:tab w:val="left" w:pos="1421"/>
                  </w:tabs>
                  <w:spacing w:line="261" w:lineRule="auto"/>
                  <w:ind w:left="2001" w:right="161" w:hanging="354"/>
                </w:pPr>
              </w:pPrChange>
            </w:pPr>
            <w:ins w:id="85" w:author="Creighton, Alan" w:date="2022-05-10T14:47:00Z">
              <w:del w:id="86" w:author="Antony Johnson" w:date="2022-05-25T18:49:00Z">
                <w:r w:rsidDel="00E40CD4">
                  <w:rPr>
                    <w:sz w:val="24"/>
                  </w:rPr>
                  <w:delText>there is a unambiguous understanding of the time related requirements</w:delText>
                </w:r>
              </w:del>
            </w:ins>
            <w:ins w:id="87" w:author="Creighton, Alan" w:date="2022-05-10T14:49:00Z">
              <w:del w:id="88" w:author="Antony Johnson" w:date="2022-05-25T18:49:00Z">
                <w:r w:rsidDel="00E40CD4">
                  <w:rPr>
                    <w:sz w:val="24"/>
                  </w:rPr>
                  <w:delText>; and</w:delText>
                </w:r>
              </w:del>
            </w:ins>
          </w:p>
          <w:p w14:paraId="5C275586" w14:textId="4F772DE6" w:rsidR="00FE5BAB" w:rsidDel="00E40CD4" w:rsidRDefault="00FE5BAB">
            <w:pPr>
              <w:pStyle w:val="TableParagraph"/>
              <w:numPr>
                <w:ilvl w:val="1"/>
                <w:numId w:val="3"/>
              </w:numPr>
              <w:tabs>
                <w:tab w:val="left" w:pos="1420"/>
                <w:tab w:val="left" w:pos="1421"/>
              </w:tabs>
              <w:spacing w:line="261" w:lineRule="auto"/>
              <w:ind w:right="161"/>
              <w:rPr>
                <w:ins w:id="89" w:author="Creighton, Alan" w:date="2022-05-10T14:48:00Z"/>
                <w:del w:id="90" w:author="Antony Johnson" w:date="2022-05-25T18:49:00Z"/>
                <w:sz w:val="24"/>
              </w:rPr>
              <w:pPrChange w:id="91" w:author="Antony Johnson" w:date="2022-05-25T18:49:00Z">
                <w:pPr>
                  <w:pStyle w:val="TableParagraph"/>
                  <w:numPr>
                    <w:ilvl w:val="2"/>
                    <w:numId w:val="3"/>
                  </w:numPr>
                  <w:tabs>
                    <w:tab w:val="left" w:pos="1420"/>
                    <w:tab w:val="left" w:pos="1421"/>
                  </w:tabs>
                  <w:spacing w:line="261" w:lineRule="auto"/>
                  <w:ind w:left="2001" w:right="161" w:hanging="354"/>
                </w:pPr>
              </w:pPrChange>
            </w:pPr>
            <w:ins w:id="92" w:author="Creighton, Alan" w:date="2022-05-10T14:45:00Z">
              <w:del w:id="93" w:author="Antony Johnson" w:date="2022-05-25T18:49:00Z">
                <w:r w:rsidDel="00E40CD4">
                  <w:rPr>
                    <w:sz w:val="24"/>
                  </w:rPr>
                  <w:delText xml:space="preserve">there is an unambiguous understanding of the term </w:delText>
                </w:r>
              </w:del>
            </w:ins>
            <w:ins w:id="94" w:author="Creighton, Alan" w:date="2022-05-10T15:23:00Z">
              <w:del w:id="95" w:author="Antony Johnson" w:date="2022-05-25T18:49:00Z">
                <w:r w:rsidR="00AB0DFD" w:rsidDel="00E40CD4">
                  <w:rPr>
                    <w:sz w:val="24"/>
                  </w:rPr>
                  <w:delText>‘</w:delText>
                </w:r>
              </w:del>
            </w:ins>
            <w:ins w:id="96" w:author="Creighton, Alan" w:date="2022-05-10T14:45:00Z">
              <w:del w:id="97" w:author="Antony Johnson" w:date="2022-05-25T18:49:00Z">
                <w:r w:rsidDel="00E40CD4">
                  <w:rPr>
                    <w:sz w:val="24"/>
                  </w:rPr>
                  <w:delText>region</w:delText>
                </w:r>
              </w:del>
            </w:ins>
            <w:ins w:id="98" w:author="Creighton, Alan" w:date="2022-05-10T15:23:00Z">
              <w:del w:id="99" w:author="Antony Johnson" w:date="2022-05-25T18:49:00Z">
                <w:r w:rsidR="00AB0DFD" w:rsidDel="00E40CD4">
                  <w:rPr>
                    <w:sz w:val="24"/>
                  </w:rPr>
                  <w:delText>’</w:delText>
                </w:r>
              </w:del>
            </w:ins>
            <w:ins w:id="100" w:author="Creighton, Alan" w:date="2022-05-10T14:49:00Z">
              <w:del w:id="101" w:author="Antony Johnson" w:date="2022-05-25T18:49:00Z">
                <w:r w:rsidDel="00E40CD4">
                  <w:rPr>
                    <w:sz w:val="24"/>
                  </w:rPr>
                  <w:delText>,</w:delText>
                </w:r>
              </w:del>
            </w:ins>
            <w:commentRangeEnd w:id="52"/>
            <w:r w:rsidR="005D601D">
              <w:rPr>
                <w:rStyle w:val="CommentReference"/>
              </w:rPr>
              <w:commentReference w:id="52"/>
            </w:r>
          </w:p>
          <w:p w14:paraId="6C08EF23" w14:textId="1C24FEBE" w:rsidR="00FE5BAB" w:rsidDel="00721422" w:rsidRDefault="00FC4C6D">
            <w:pPr>
              <w:pStyle w:val="TableParagraph"/>
              <w:tabs>
                <w:tab w:val="left" w:pos="1420"/>
                <w:tab w:val="left" w:pos="1421"/>
              </w:tabs>
              <w:spacing w:line="261" w:lineRule="auto"/>
              <w:ind w:left="1421" w:right="161"/>
              <w:rPr>
                <w:ins w:id="102" w:author="Antony Johnson" w:date="2022-05-25T18:50:00Z"/>
                <w:del w:id="103" w:author="Mike Kay" w:date="2022-05-30T11:12:00Z"/>
                <w:sz w:val="24"/>
              </w:rPr>
              <w:pPrChange w:id="104" w:author="Antony Johnson" w:date="2022-05-27T10:48:00Z">
                <w:pPr>
                  <w:pStyle w:val="TableParagraph"/>
                  <w:numPr>
                    <w:ilvl w:val="1"/>
                    <w:numId w:val="3"/>
                  </w:numPr>
                  <w:tabs>
                    <w:tab w:val="left" w:pos="1420"/>
                    <w:tab w:val="left" w:pos="1421"/>
                  </w:tabs>
                  <w:spacing w:line="261" w:lineRule="auto"/>
                  <w:ind w:left="1421" w:right="161" w:hanging="742"/>
                </w:pPr>
              </w:pPrChange>
            </w:pPr>
            <w:del w:id="105" w:author="Mike Kay" w:date="2022-05-30T11:12:00Z">
              <w:r w:rsidDel="00721422">
                <w:rPr>
                  <w:noProof/>
                  <w:sz w:val="24"/>
                  <w:lang w:bidi="ar-SA"/>
                </w:rPr>
                <mc:AlternateContent>
                  <mc:Choice Requires="wps">
                    <w:drawing>
                      <wp:anchor distT="0" distB="0" distL="114300" distR="114300" simplePos="0" relativeHeight="251659264" behindDoc="0" locked="0" layoutInCell="1" allowOverlap="1" wp14:anchorId="1DBA082C" wp14:editId="04D82FDE">
                        <wp:simplePos x="0" y="0"/>
                        <wp:positionH relativeFrom="page">
                          <wp:posOffset>5552440</wp:posOffset>
                        </wp:positionH>
                        <wp:positionV relativeFrom="page">
                          <wp:posOffset>4076065</wp:posOffset>
                        </wp:positionV>
                        <wp:extent cx="1253490" cy="1462405"/>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3490" cy="1462405"/>
                                </a:xfrm>
                                <a:prstGeom prst="rect">
                                  <a:avLst/>
                                </a:prstGeom>
                                <a:gradFill rotWithShape="0">
                                  <a:gsLst>
                                    <a:gs pos="0">
                                      <a:srgbClr val="FFFFFF"/>
                                    </a:gs>
                                    <a:gs pos="100000">
                                      <a:srgbClr val="FFDE4C">
                                        <a:alpha val="70000"/>
                                      </a:srgbClr>
                                    </a:gs>
                                  </a:gsLst>
                                  <a:lin ang="5400000" scaled="1"/>
                                </a:gradFill>
                                <a:ln w="12700">
                                  <a:solidFill>
                                    <a:srgbClr val="000000"/>
                                  </a:solidFill>
                                  <a:prstDash val="dash"/>
                                  <a:miter lim="800000"/>
                                  <a:headEnd/>
                                  <a:tailEnd/>
                                </a:ln>
                              </wps:spPr>
                              <wps:txbx>
                                <w:txbxContent>
                                  <w:p w14:paraId="5F96DBFF" w14:textId="77777777" w:rsidR="00527A67" w:rsidRDefault="00527A67">
                                    <w:pPr>
                                      <w:spacing w:before="10"/>
                                      <w:ind w:left="40" w:righ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A082C" id="Text Box 2" o:spid="_x0000_s1027" type="#_x0000_t202" style="position:absolute;left:0;text-align:left;margin-left:437.2pt;margin-top:320.95pt;width:98.7pt;height:115.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" strokeweight="1pt">
                        <v:fill color2="#ffde4c" o:opacity2="45875f" focus="100%" type="gradient"/>
                        <v:stroke dashstyle="dash"/>
                        <v:textbox inset="0,0,0,0">
                          <w:txbxContent>
                            <w:p w14:paraId="5F96DBFF" w14:textId="77777777" w:rsidR="00527A67" w:rsidRDefault="00527A67">
                              <w:pPr>
                                <w:spacing w:before="10"/>
                                <w:ind w:left="40" w:right="20"/>
                                <w:rPr>
                                  <w:sz w:val="20"/>
                                </w:rPr>
                              </w:pPr>
                            </w:p>
                          </w:txbxContent>
                        </v:textbox>
                        <w10:wrap anchorx="page" anchory="page"/>
                      </v:shape>
                    </w:pict>
                  </mc:Fallback>
                </mc:AlternateContent>
              </w:r>
            </w:del>
            <w:ins w:id="106" w:author="Creighton, Alan" w:date="2022-05-10T14:48:00Z">
              <w:del w:id="107" w:author="Mike Kay" w:date="2022-05-30T11:12:00Z">
                <w:r w:rsidR="00FE5BAB" w:rsidRPr="00180C6B" w:rsidDel="00721422">
                  <w:rPr>
                    <w:sz w:val="24"/>
                  </w:rPr>
                  <w:delText xml:space="preserve">such that the workgroup can </w:delText>
                </w:r>
              </w:del>
            </w:ins>
            <w:ins w:id="108" w:author="Creighton, Alan" w:date="2022-05-10T15:23:00Z">
              <w:del w:id="109" w:author="Mike Kay" w:date="2022-05-30T11:12:00Z">
                <w:r w:rsidR="00AB0DFD" w:rsidDel="00721422">
                  <w:rPr>
                    <w:sz w:val="24"/>
                  </w:rPr>
                  <w:delText>propose</w:delText>
                </w:r>
              </w:del>
            </w:ins>
            <w:ins w:id="110" w:author="Creighton, Alan" w:date="2022-05-10T14:48:00Z">
              <w:del w:id="111" w:author="Mike Kay" w:date="2022-05-30T11:12:00Z">
                <w:r w:rsidR="00FE5BAB" w:rsidRPr="00180C6B" w:rsidDel="00721422">
                  <w:rPr>
                    <w:sz w:val="24"/>
                  </w:rPr>
                  <w:delText xml:space="preserve"> the appropriate changes to the Grid Code</w:delText>
                </w:r>
              </w:del>
            </w:ins>
            <w:ins w:id="112" w:author="Creighton, Alan" w:date="2022-05-10T14:49:00Z">
              <w:del w:id="113" w:author="Mike Kay" w:date="2022-05-30T11:12:00Z">
                <w:r w:rsidR="00FE5BAB" w:rsidDel="00721422">
                  <w:rPr>
                    <w:sz w:val="24"/>
                  </w:rPr>
                  <w:delText xml:space="preserve">.  For the avoidance of doubt the scope of this working group does not include the interpretation of </w:delText>
                </w:r>
              </w:del>
            </w:ins>
            <w:ins w:id="114" w:author="Creighton, Alan" w:date="2022-05-10T14:53:00Z">
              <w:del w:id="115" w:author="Mike Kay" w:date="2022-05-30T11:12:00Z">
                <w:r w:rsidR="00FE5BAB" w:rsidDel="00721422">
                  <w:rPr>
                    <w:sz w:val="24"/>
                  </w:rPr>
                  <w:delText xml:space="preserve">the BEIS </w:delText>
                </w:r>
                <w:commentRangeStart w:id="116"/>
                <w:r w:rsidR="00FE5BAB" w:rsidDel="00721422">
                  <w:rPr>
                    <w:sz w:val="24"/>
                  </w:rPr>
                  <w:delText>direction</w:delText>
                </w:r>
                <w:commentRangeEnd w:id="116"/>
                <w:r w:rsidR="00FE5BAB" w:rsidDel="00721422">
                  <w:rPr>
                    <w:rStyle w:val="CommentReference"/>
                  </w:rPr>
                  <w:commentReference w:id="116"/>
                </w:r>
              </w:del>
            </w:ins>
            <w:ins w:id="117" w:author="Creighton, Alan" w:date="2022-05-10T15:18:00Z">
              <w:del w:id="118" w:author="Mike Kay" w:date="2022-05-30T11:12:00Z">
                <w:r w:rsidR="00AB0DFD" w:rsidDel="00721422">
                  <w:rPr>
                    <w:sz w:val="24"/>
                  </w:rPr>
                  <w:delText xml:space="preserve"> itself</w:delText>
                </w:r>
              </w:del>
            </w:ins>
            <w:ins w:id="119" w:author="Creighton, Alan" w:date="2022-05-10T14:53:00Z">
              <w:del w:id="120" w:author="Mike Kay" w:date="2022-05-30T11:12:00Z">
                <w:r w:rsidR="00FE5BAB" w:rsidDel="00721422">
                  <w:rPr>
                    <w:sz w:val="24"/>
                  </w:rPr>
                  <w:delText>.</w:delText>
                </w:r>
              </w:del>
            </w:ins>
          </w:p>
          <w:p w14:paraId="249D35A6" w14:textId="5BA4BE53" w:rsidR="008B38F5" w:rsidRPr="008B38F5" w:rsidRDefault="00282A0E" w:rsidP="008B38F5">
            <w:pPr>
              <w:pStyle w:val="TableParagraph"/>
              <w:numPr>
                <w:ilvl w:val="1"/>
                <w:numId w:val="3"/>
              </w:numPr>
              <w:tabs>
                <w:tab w:val="left" w:pos="1420"/>
                <w:tab w:val="left" w:pos="1421"/>
              </w:tabs>
              <w:spacing w:line="261" w:lineRule="auto"/>
              <w:rPr>
                <w:ins w:id="121" w:author="John-Okwesa(ESO), Banke" w:date="2022-05-31T12:20:00Z"/>
                <w:sz w:val="24"/>
              </w:rPr>
            </w:pPr>
            <w:ins w:id="122" w:author="Antony Johnson" w:date="2022-05-25T18:50:00Z">
              <w:del w:id="123" w:author="Graham, Garth" w:date="2022-05-30T17:20:00Z">
                <w:r w:rsidDel="00662299">
                  <w:rPr>
                    <w:sz w:val="24"/>
                  </w:rPr>
                  <w:delText xml:space="preserve">The workgroup </w:delText>
                </w:r>
              </w:del>
            </w:ins>
            <w:ins w:id="124" w:author="Antony Johnson" w:date="2022-05-25T18:51:00Z">
              <w:del w:id="125" w:author="Graham, Garth" w:date="2022-05-30T17:20:00Z">
                <w:r w:rsidR="00851041" w:rsidDel="00662299">
                  <w:rPr>
                    <w:sz w:val="24"/>
                  </w:rPr>
                  <w:delText>u</w:delText>
                </w:r>
              </w:del>
            </w:ins>
            <w:ins w:id="126" w:author="Graham, Garth" w:date="2022-05-30T17:20:00Z">
              <w:r w:rsidR="00662299">
                <w:rPr>
                  <w:sz w:val="24"/>
                </w:rPr>
                <w:t>U</w:t>
              </w:r>
            </w:ins>
            <w:ins w:id="127" w:author="Antony Johnson" w:date="2022-05-25T18:51:00Z">
              <w:r w:rsidR="00851041">
                <w:rPr>
                  <w:sz w:val="24"/>
                </w:rPr>
                <w:t>nderstand</w:t>
              </w:r>
            </w:ins>
            <w:ins w:id="128" w:author="Mike Kay" w:date="2022-05-30T11:08:00Z">
              <w:del w:id="129" w:author="Graham, Garth" w:date="2022-05-30T17:20:00Z">
                <w:r w:rsidR="005937A5" w:rsidDel="00662299">
                  <w:rPr>
                    <w:sz w:val="24"/>
                  </w:rPr>
                  <w:delText>s</w:delText>
                </w:r>
              </w:del>
            </w:ins>
            <w:ins w:id="130" w:author="Antony Johnson" w:date="2022-05-25T18:51:00Z">
              <w:r w:rsidR="00851041">
                <w:rPr>
                  <w:sz w:val="24"/>
                </w:rPr>
                <w:t xml:space="preserve">, </w:t>
              </w:r>
            </w:ins>
            <w:ins w:id="131" w:author="Antony Johnson" w:date="2022-05-25T18:50:00Z">
              <w:r>
                <w:rPr>
                  <w:sz w:val="24"/>
                </w:rPr>
                <w:t>consider</w:t>
              </w:r>
            </w:ins>
            <w:ins w:id="132" w:author="Mike Kay" w:date="2022-05-30T11:08:00Z">
              <w:del w:id="133" w:author="Graham, Garth" w:date="2022-05-30T17:20:00Z">
                <w:r w:rsidR="005937A5" w:rsidDel="00662299">
                  <w:rPr>
                    <w:sz w:val="24"/>
                  </w:rPr>
                  <w:delText>s</w:delText>
                </w:r>
              </w:del>
            </w:ins>
            <w:ins w:id="134" w:author="Antony Johnson" w:date="2022-05-25T18:50:00Z">
              <w:r>
                <w:rPr>
                  <w:sz w:val="24"/>
                </w:rPr>
                <w:t xml:space="preserve"> and develop</w:t>
              </w:r>
            </w:ins>
            <w:ins w:id="135" w:author="Mike Kay" w:date="2022-05-30T11:08:00Z">
              <w:del w:id="136" w:author="Graham, Garth" w:date="2022-05-30T17:21:00Z">
                <w:r w:rsidR="005937A5" w:rsidDel="00662299">
                  <w:rPr>
                    <w:sz w:val="24"/>
                  </w:rPr>
                  <w:delText>s</w:delText>
                </w:r>
              </w:del>
            </w:ins>
            <w:ins w:id="137" w:author="Antony Johnson" w:date="2022-05-25T18:50:00Z">
              <w:r>
                <w:rPr>
                  <w:sz w:val="24"/>
                </w:rPr>
                <w:t xml:space="preserve"> requirements </w:t>
              </w:r>
            </w:ins>
            <w:ins w:id="138" w:author="Antony Johnson" w:date="2022-05-25T18:51:00Z">
              <w:del w:id="139" w:author="Mike Kay" w:date="2022-05-30T11:08:00Z">
                <w:r w:rsidR="00851041" w:rsidDel="005937A5">
                  <w:rPr>
                    <w:sz w:val="24"/>
                  </w:rPr>
                  <w:delText xml:space="preserve">necessary </w:delText>
                </w:r>
              </w:del>
            </w:ins>
            <w:ins w:id="140" w:author="Antony Johnson" w:date="2022-05-25T18:50:00Z">
              <w:del w:id="141" w:author="Mike Kay" w:date="2022-05-30T11:08:00Z">
                <w:r w:rsidR="00851041" w:rsidDel="005937A5">
                  <w:rPr>
                    <w:sz w:val="24"/>
                  </w:rPr>
                  <w:delText>so</w:delText>
                </w:r>
              </w:del>
            </w:ins>
            <w:ins w:id="142" w:author="Mike Kay" w:date="2022-05-30T11:08:00Z">
              <w:r w:rsidR="005937A5">
                <w:rPr>
                  <w:sz w:val="24"/>
                </w:rPr>
                <w:t>such</w:t>
              </w:r>
              <w:r w:rsidR="00F6090F">
                <w:rPr>
                  <w:sz w:val="24"/>
                </w:rPr>
                <w:t xml:space="preserve"> that</w:t>
              </w:r>
            </w:ins>
            <w:ins w:id="143" w:author="Antony Johnson" w:date="2022-05-25T18:50:00Z">
              <w:r w:rsidR="00851041">
                <w:rPr>
                  <w:sz w:val="24"/>
                </w:rPr>
                <w:t xml:space="preserve"> the</w:t>
              </w:r>
            </w:ins>
            <w:ins w:id="144" w:author="Antony Johnson" w:date="2022-05-25T18:54:00Z">
              <w:r w:rsidR="004666BA">
                <w:rPr>
                  <w:sz w:val="24"/>
                </w:rPr>
                <w:t xml:space="preserve"> necessary changes can be made in the Grid Code </w:t>
              </w:r>
            </w:ins>
            <w:ins w:id="145" w:author="Mike Kay" w:date="2022-05-30T11:08:00Z">
              <w:r w:rsidR="00F6090F">
                <w:rPr>
                  <w:sz w:val="24"/>
                </w:rPr>
                <w:t>and Distributi</w:t>
              </w:r>
            </w:ins>
            <w:ins w:id="146" w:author="Mike Kay" w:date="2022-05-30T11:09:00Z">
              <w:r w:rsidR="00F6090F">
                <w:rPr>
                  <w:sz w:val="24"/>
                </w:rPr>
                <w:t xml:space="preserve">on Code </w:t>
              </w:r>
            </w:ins>
            <w:ins w:id="147" w:author="Antony Johnson" w:date="2022-05-25T18:54:00Z">
              <w:r w:rsidR="004666BA">
                <w:rPr>
                  <w:sz w:val="24"/>
                </w:rPr>
                <w:t xml:space="preserve">to facilitate the implementation of the </w:t>
              </w:r>
            </w:ins>
            <w:ins w:id="148" w:author="Antony Johnson" w:date="2022-05-25T18:50:00Z">
              <w:del w:id="149" w:author="Mike Kay" w:date="2022-05-30T11:09:00Z">
                <w:r w:rsidR="00851041" w:rsidDel="00F6090F">
                  <w:rPr>
                    <w:sz w:val="24"/>
                  </w:rPr>
                  <w:delText xml:space="preserve"> </w:delText>
                </w:r>
              </w:del>
              <w:r w:rsidR="00851041">
                <w:rPr>
                  <w:sz w:val="24"/>
                </w:rPr>
                <w:t>Electricity System Restoration</w:t>
              </w:r>
            </w:ins>
            <w:ins w:id="150" w:author="Antony Johnson" w:date="2022-05-25T18:51:00Z">
              <w:r w:rsidR="00851041">
                <w:rPr>
                  <w:sz w:val="24"/>
                </w:rPr>
                <w:t xml:space="preserve"> Standard as</w:t>
              </w:r>
            </w:ins>
            <w:ins w:id="151" w:author="Antony Johnson" w:date="2022-05-25T18:53:00Z">
              <w:r w:rsidR="004666BA">
                <w:rPr>
                  <w:sz w:val="24"/>
                </w:rPr>
                <w:t xml:space="preserve"> directed </w:t>
              </w:r>
            </w:ins>
            <w:ins w:id="152" w:author="Antony Johnson" w:date="2022-05-25T18:55:00Z">
              <w:r w:rsidR="002179AF">
                <w:rPr>
                  <w:sz w:val="24"/>
                </w:rPr>
                <w:t xml:space="preserve">by BEIS in </w:t>
              </w:r>
              <w:r w:rsidR="004B22D2">
                <w:rPr>
                  <w:sz w:val="24"/>
                </w:rPr>
                <w:t>S</w:t>
              </w:r>
            </w:ins>
            <w:ins w:id="153" w:author="Antony Johnson" w:date="2022-05-25T18:56:00Z">
              <w:r w:rsidR="004101FB">
                <w:rPr>
                  <w:sz w:val="24"/>
                </w:rPr>
                <w:t>pecial</w:t>
              </w:r>
            </w:ins>
            <w:ins w:id="154" w:author="Antony Johnson" w:date="2022-05-25T18:55:00Z">
              <w:r w:rsidR="004B22D2">
                <w:rPr>
                  <w:sz w:val="24"/>
                </w:rPr>
                <w:t xml:space="preserve"> Condition 2.2 of </w:t>
              </w:r>
            </w:ins>
            <w:ins w:id="155" w:author="Antony Johnson" w:date="2022-05-25T18:56:00Z">
              <w:r w:rsidR="004B22D2">
                <w:rPr>
                  <w:sz w:val="24"/>
                </w:rPr>
                <w:t>National Grid</w:t>
              </w:r>
              <w:del w:id="156" w:author="Mike Kay" w:date="2022-05-30T11:09:00Z">
                <w:r w:rsidR="004B22D2" w:rsidDel="00F6090F">
                  <w:rPr>
                    <w:sz w:val="24"/>
                  </w:rPr>
                  <w:delText>’s</w:delText>
                </w:r>
              </w:del>
              <w:r w:rsidR="004B22D2">
                <w:rPr>
                  <w:sz w:val="24"/>
                </w:rPr>
                <w:t xml:space="preserve"> Electricity </w:t>
              </w:r>
              <w:r w:rsidR="004101FB">
                <w:rPr>
                  <w:sz w:val="24"/>
                </w:rPr>
                <w:t>System Operator</w:t>
              </w:r>
            </w:ins>
            <w:ins w:id="157" w:author="Mike Kay" w:date="2022-05-30T11:09:00Z">
              <w:r w:rsidR="00F6090F">
                <w:rPr>
                  <w:sz w:val="24"/>
                </w:rPr>
                <w:t>’</w:t>
              </w:r>
            </w:ins>
            <w:ins w:id="158" w:author="Antony Johnson" w:date="2022-05-25T18:56:00Z">
              <w:r w:rsidR="004101FB">
                <w:rPr>
                  <w:sz w:val="24"/>
                </w:rPr>
                <w:t>s Transmission Licen</w:t>
              </w:r>
              <w:del w:id="159" w:author="Mike Kay" w:date="2022-05-30T11:09:00Z">
                <w:r w:rsidR="004101FB" w:rsidDel="00F6090F">
                  <w:rPr>
                    <w:sz w:val="24"/>
                  </w:rPr>
                  <w:delText>s</w:delText>
                </w:r>
              </w:del>
            </w:ins>
            <w:ins w:id="160" w:author="Mike Kay" w:date="2022-05-30T11:09:00Z">
              <w:r w:rsidR="00F6090F">
                <w:rPr>
                  <w:sz w:val="24"/>
                </w:rPr>
                <w:t>c</w:t>
              </w:r>
            </w:ins>
            <w:ins w:id="161" w:author="Antony Johnson" w:date="2022-05-25T18:56:00Z">
              <w:r w:rsidR="004101FB">
                <w:rPr>
                  <w:sz w:val="24"/>
                </w:rPr>
                <w:t>e.</w:t>
              </w:r>
            </w:ins>
            <w:ins w:id="162" w:author="John-Okwesa(ESO), Banke" w:date="2022-05-31T12:20:00Z">
              <w:r w:rsidR="008B38F5" w:rsidRPr="008B38F5">
                <w:rPr>
                  <w:rFonts w:ascii="Calibri" w:eastAsiaTheme="minorHAnsi" w:hAnsi="Calibri" w:cs="Calibri"/>
                  <w:color w:val="1F497D"/>
                  <w:lang w:bidi="ar-SA"/>
                </w:rPr>
                <w:t xml:space="preserve"> </w:t>
              </w:r>
            </w:ins>
            <w:ins w:id="163" w:author="John-Okwesa(ESO), Banke" w:date="2022-05-31T12:21:00Z">
              <w:r w:rsidR="00B37371">
                <w:rPr>
                  <w:rFonts w:ascii="Calibri" w:eastAsiaTheme="minorHAnsi" w:hAnsi="Calibri" w:cs="Calibri"/>
                  <w:color w:val="1F497D"/>
                  <w:lang w:bidi="ar-SA"/>
                </w:rPr>
                <w:t xml:space="preserve">  </w:t>
              </w:r>
            </w:ins>
            <w:commentRangeStart w:id="164"/>
            <w:ins w:id="165" w:author="John-Okwesa(ESO), Banke" w:date="2022-05-31T12:20:00Z">
              <w:r w:rsidR="008B38F5" w:rsidRPr="008B38F5">
                <w:rPr>
                  <w:sz w:val="24"/>
                </w:rPr>
                <w:t xml:space="preserve">ii) The workgroup considers and </w:t>
              </w:r>
              <w:r w:rsidR="008B38F5" w:rsidRPr="008B38F5">
                <w:rPr>
                  <w:sz w:val="24"/>
                </w:rPr>
                <w:lastRenderedPageBreak/>
                <w:t>develops the necessary changes that can be made in the Grid Code and Distribution Code to facilitate the implementation of NGESO’s interpretation of the Electricity System Restoration Standard as directed by BEIS in Special Condition 2.2 of National Grid Electricity System Operator’s Transmission Licence.  (i.e. 60% of Demand to be restored within 24 hours (all regions) and 100% of Demand within 5 days with the assumption that the Total System is in an operable state.)</w:t>
              </w:r>
            </w:ins>
            <w:commentRangeEnd w:id="164"/>
            <w:ins w:id="166" w:author="John-Okwesa(ESO), Banke" w:date="2022-05-31T12:22:00Z">
              <w:r w:rsidR="00C85623">
                <w:rPr>
                  <w:rStyle w:val="CommentReference"/>
                </w:rPr>
                <w:commentReference w:id="164"/>
              </w:r>
            </w:ins>
          </w:p>
          <w:p w14:paraId="793B4482" w14:textId="3E1FF4ED" w:rsidR="004101FB" w:rsidRDefault="004101FB">
            <w:pPr>
              <w:pStyle w:val="TableParagraph"/>
              <w:tabs>
                <w:tab w:val="left" w:pos="1420"/>
                <w:tab w:val="left" w:pos="1421"/>
              </w:tabs>
              <w:spacing w:line="261" w:lineRule="auto"/>
              <w:ind w:left="1421" w:right="161"/>
              <w:rPr>
                <w:ins w:id="167" w:author="Antony Johnson" w:date="2022-05-25T18:57:00Z"/>
                <w:sz w:val="24"/>
              </w:rPr>
              <w:pPrChange w:id="168" w:author="John-Okwesa(ESO), Banke" w:date="2022-05-31T12:22:00Z">
                <w:pPr>
                  <w:pStyle w:val="TableParagraph"/>
                  <w:numPr>
                    <w:ilvl w:val="1"/>
                    <w:numId w:val="3"/>
                  </w:numPr>
                  <w:tabs>
                    <w:tab w:val="left" w:pos="1420"/>
                    <w:tab w:val="left" w:pos="1421"/>
                  </w:tabs>
                  <w:spacing w:line="261" w:lineRule="auto"/>
                  <w:ind w:left="1421" w:right="161" w:hanging="742"/>
                </w:pPr>
              </w:pPrChange>
            </w:pPr>
          </w:p>
          <w:p w14:paraId="78D8F863" w14:textId="7F24E380" w:rsidR="00E40CD4" w:rsidRPr="00180C6B" w:rsidRDefault="004101FB">
            <w:pPr>
              <w:pStyle w:val="TableParagraph"/>
              <w:numPr>
                <w:ilvl w:val="1"/>
                <w:numId w:val="3"/>
              </w:numPr>
              <w:tabs>
                <w:tab w:val="left" w:pos="1420"/>
                <w:tab w:val="left" w:pos="1421"/>
              </w:tabs>
              <w:spacing w:line="261" w:lineRule="auto"/>
              <w:ind w:right="161"/>
              <w:rPr>
                <w:ins w:id="169" w:author="Creighton, Alan" w:date="2022-05-10T14:45:00Z"/>
                <w:sz w:val="24"/>
              </w:rPr>
              <w:pPrChange w:id="170" w:author="Antony Johnson" w:date="2022-05-25T18:49:00Z">
                <w:pPr>
                  <w:pStyle w:val="TableParagraph"/>
                  <w:tabs>
                    <w:tab w:val="left" w:pos="1420"/>
                    <w:tab w:val="left" w:pos="1421"/>
                    <w:tab w:val="left" w:pos="1647"/>
                  </w:tabs>
                  <w:spacing w:line="261" w:lineRule="auto"/>
                  <w:ind w:left="1647" w:right="161"/>
                </w:pPr>
              </w:pPrChange>
            </w:pPr>
            <w:ins w:id="171" w:author="Antony Johnson" w:date="2022-05-25T18:57:00Z">
              <w:del w:id="172" w:author="Graham, Garth" w:date="2022-05-30T17:20:00Z">
                <w:r w:rsidDel="00662299">
                  <w:rPr>
                    <w:sz w:val="24"/>
                  </w:rPr>
                  <w:delText xml:space="preserve">The workgroup </w:delText>
                </w:r>
              </w:del>
            </w:ins>
            <w:ins w:id="173" w:author="Graham, Garth" w:date="2022-05-30T17:20:00Z">
              <w:r w:rsidR="00662299">
                <w:rPr>
                  <w:sz w:val="24"/>
                </w:rPr>
                <w:t>C</w:t>
              </w:r>
            </w:ins>
            <w:ins w:id="174" w:author="Antony Johnson" w:date="2022-05-25T18:57:00Z">
              <w:del w:id="175" w:author="Graham, Garth" w:date="2022-05-30T17:20:00Z">
                <w:r w:rsidDel="00662299">
                  <w:rPr>
                    <w:sz w:val="24"/>
                  </w:rPr>
                  <w:delText>c</w:delText>
                </w:r>
              </w:del>
              <w:r>
                <w:rPr>
                  <w:sz w:val="24"/>
                </w:rPr>
                <w:t>onsider</w:t>
              </w:r>
            </w:ins>
            <w:ins w:id="176" w:author="Mike Kay" w:date="2022-05-30T11:09:00Z">
              <w:r w:rsidR="00B86626">
                <w:rPr>
                  <w:sz w:val="24"/>
                </w:rPr>
                <w:t>s</w:t>
              </w:r>
            </w:ins>
            <w:ins w:id="177" w:author="Antony Johnson" w:date="2022-05-25T18:57:00Z">
              <w:r>
                <w:rPr>
                  <w:sz w:val="24"/>
                </w:rPr>
                <w:t xml:space="preserve"> </w:t>
              </w:r>
            </w:ins>
            <w:ins w:id="178" w:author="Antony Johnson" w:date="2022-05-25T18:58:00Z">
              <w:r>
                <w:rPr>
                  <w:sz w:val="24"/>
                </w:rPr>
                <w:t xml:space="preserve">any </w:t>
              </w:r>
              <w:r w:rsidR="00807F17">
                <w:rPr>
                  <w:sz w:val="24"/>
                </w:rPr>
                <w:t>feedback from the ESRS Steering Group in the solution and Final Workgroup Report.</w:t>
              </w:r>
            </w:ins>
            <w:ins w:id="179" w:author="Antony Johnson" w:date="2022-05-25T18:51:00Z">
              <w:r w:rsidR="00851041">
                <w:rPr>
                  <w:sz w:val="24"/>
                </w:rPr>
                <w:t xml:space="preserve"> </w:t>
              </w:r>
            </w:ins>
          </w:p>
          <w:p w14:paraId="2DCAFC6A" w14:textId="6A9F2924" w:rsidR="00FE5BAB" w:rsidRDefault="00FE5BAB" w:rsidP="00AE30DA">
            <w:pPr>
              <w:pStyle w:val="TableParagraph"/>
              <w:numPr>
                <w:ilvl w:val="1"/>
                <w:numId w:val="3"/>
              </w:numPr>
              <w:tabs>
                <w:tab w:val="left" w:pos="1420"/>
                <w:tab w:val="left" w:pos="1421"/>
              </w:tabs>
              <w:spacing w:before="118" w:line="261" w:lineRule="auto"/>
              <w:ind w:right="190"/>
              <w:rPr>
                <w:sz w:val="24"/>
              </w:rPr>
            </w:pPr>
            <w:r>
              <w:rPr>
                <w:sz w:val="24"/>
              </w:rPr>
              <w:t>Ensuring measures are put in place in the Grid Code to facilitate the requirements of the</w:t>
            </w:r>
            <w:r>
              <w:rPr>
                <w:spacing w:val="-19"/>
                <w:sz w:val="24"/>
              </w:rPr>
              <w:t xml:space="preserve"> </w:t>
            </w:r>
            <w:r>
              <w:rPr>
                <w:sz w:val="24"/>
              </w:rPr>
              <w:t xml:space="preserve">ESRS (60% of Demand to be restored within 24 hours (all regions) and 100% of Demand within 5 days) </w:t>
            </w:r>
            <w:del w:id="180" w:author="Mike Kay" w:date="2022-05-30T11:10:00Z">
              <w:r w:rsidDel="00B86626">
                <w:rPr>
                  <w:sz w:val="24"/>
                </w:rPr>
                <w:delText xml:space="preserve">against </w:delText>
              </w:r>
            </w:del>
            <w:ins w:id="181" w:author="Mike Kay" w:date="2022-05-30T11:10:00Z">
              <w:r w:rsidR="00B86626">
                <w:rPr>
                  <w:sz w:val="24"/>
                </w:rPr>
                <w:t xml:space="preserve">with </w:t>
              </w:r>
            </w:ins>
            <w:r>
              <w:rPr>
                <w:sz w:val="24"/>
              </w:rPr>
              <w:t>the assumption that the Total System is in an operable</w:t>
            </w:r>
            <w:r>
              <w:rPr>
                <w:spacing w:val="-5"/>
                <w:sz w:val="24"/>
              </w:rPr>
              <w:t xml:space="preserve"> </w:t>
            </w:r>
            <w:r>
              <w:rPr>
                <w:sz w:val="24"/>
              </w:rPr>
              <w:t>state.</w:t>
            </w:r>
          </w:p>
          <w:p w14:paraId="5F423B28" w14:textId="77777777" w:rsidR="00FE5BAB" w:rsidRDefault="00FE5BAB" w:rsidP="00AE30DA">
            <w:pPr>
              <w:pStyle w:val="TableParagraph"/>
              <w:numPr>
                <w:ilvl w:val="1"/>
                <w:numId w:val="3"/>
              </w:numPr>
              <w:tabs>
                <w:tab w:val="left" w:pos="1420"/>
                <w:tab w:val="left" w:pos="1421"/>
              </w:tabs>
              <w:spacing w:before="116" w:line="261" w:lineRule="auto"/>
              <w:ind w:right="202"/>
              <w:rPr>
                <w:sz w:val="24"/>
              </w:rPr>
            </w:pPr>
            <w:r>
              <w:rPr>
                <w:sz w:val="24"/>
              </w:rPr>
              <w:t>Build on the proposed solutions set out in other Grid Code modifications such as GC0148 (Implementation of Emergency and</w:t>
            </w:r>
            <w:r>
              <w:rPr>
                <w:spacing w:val="-15"/>
                <w:sz w:val="24"/>
              </w:rPr>
              <w:t xml:space="preserve"> </w:t>
            </w:r>
            <w:r>
              <w:rPr>
                <w:sz w:val="24"/>
              </w:rPr>
              <w:t>Restoration Code Phase II) and other developments such as the Distribution Restoration NI</w:t>
            </w:r>
            <w:ins w:id="182" w:author="Creighton, Alan" w:date="2022-05-10T15:09:00Z">
              <w:r w:rsidR="0077601E">
                <w:rPr>
                  <w:sz w:val="24"/>
                </w:rPr>
                <w:t>C</w:t>
              </w:r>
            </w:ins>
            <w:del w:id="183" w:author="Creighton, Alan" w:date="2022-05-10T15:09:00Z">
              <w:r w:rsidDel="0077601E">
                <w:rPr>
                  <w:sz w:val="24"/>
                </w:rPr>
                <w:delText>A</w:delText>
              </w:r>
            </w:del>
            <w:r>
              <w:rPr>
                <w:sz w:val="24"/>
              </w:rPr>
              <w:t xml:space="preserve"> project to achieve the requirements of the Electricity Restoration</w:t>
            </w:r>
            <w:r>
              <w:rPr>
                <w:spacing w:val="-1"/>
                <w:sz w:val="24"/>
              </w:rPr>
              <w:t xml:space="preserve"> </w:t>
            </w:r>
            <w:r>
              <w:rPr>
                <w:sz w:val="24"/>
              </w:rPr>
              <w:t>Standard.</w:t>
            </w:r>
          </w:p>
          <w:p w14:paraId="0AE466C5" w14:textId="77777777" w:rsidR="00FE5BAB" w:rsidRDefault="00FE5BAB" w:rsidP="00AE30DA">
            <w:pPr>
              <w:pStyle w:val="TableParagraph"/>
              <w:numPr>
                <w:ilvl w:val="1"/>
                <w:numId w:val="3"/>
              </w:numPr>
              <w:tabs>
                <w:tab w:val="left" w:pos="1420"/>
                <w:tab w:val="left" w:pos="1421"/>
              </w:tabs>
              <w:spacing w:before="114" w:line="261" w:lineRule="auto"/>
              <w:ind w:right="504"/>
              <w:rPr>
                <w:sz w:val="24"/>
              </w:rPr>
            </w:pPr>
            <w:r>
              <w:rPr>
                <w:sz w:val="24"/>
              </w:rPr>
              <w:t>Consider what changes if necessary are required to the System Restoration Plan and Test</w:t>
            </w:r>
            <w:r>
              <w:rPr>
                <w:spacing w:val="-1"/>
                <w:sz w:val="24"/>
              </w:rPr>
              <w:t xml:space="preserve"> </w:t>
            </w:r>
            <w:r>
              <w:rPr>
                <w:sz w:val="24"/>
              </w:rPr>
              <w:t>Plan.</w:t>
            </w:r>
          </w:p>
          <w:p w14:paraId="774742FE" w14:textId="77777777" w:rsidR="00FE5BAB" w:rsidRDefault="00FE5BAB" w:rsidP="00AE30DA">
            <w:pPr>
              <w:pStyle w:val="TableParagraph"/>
              <w:numPr>
                <w:ilvl w:val="1"/>
                <w:numId w:val="3"/>
              </w:numPr>
              <w:tabs>
                <w:tab w:val="left" w:pos="1420"/>
                <w:tab w:val="left" w:pos="1421"/>
              </w:tabs>
              <w:spacing w:before="118" w:line="261" w:lineRule="auto"/>
              <w:ind w:right="180"/>
              <w:rPr>
                <w:sz w:val="24"/>
              </w:rPr>
            </w:pPr>
            <w:r>
              <w:rPr>
                <w:sz w:val="24"/>
              </w:rPr>
              <w:t>As part of this modification, take the</w:t>
            </w:r>
            <w:r>
              <w:rPr>
                <w:spacing w:val="-19"/>
                <w:sz w:val="24"/>
              </w:rPr>
              <w:t xml:space="preserve"> </w:t>
            </w:r>
            <w:r>
              <w:rPr>
                <w:sz w:val="24"/>
              </w:rPr>
              <w:t>opportunity to undertake a minor housekeeping correction to OC5.7.1(b)(i) that needs to be addressed following an error arising from the implementation of Grid Code modification GC0108 (EU Code: Emergency &amp; Restoration: Black start testing</w:t>
            </w:r>
            <w:r>
              <w:rPr>
                <w:spacing w:val="-4"/>
                <w:sz w:val="24"/>
              </w:rPr>
              <w:t xml:space="preserve"> </w:t>
            </w:r>
            <w:r>
              <w:rPr>
                <w:sz w:val="24"/>
              </w:rPr>
              <w:t>requirement).</w:t>
            </w:r>
          </w:p>
          <w:p w14:paraId="03E209A8" w14:textId="1E3C3345" w:rsidR="00FE5BAB" w:rsidDel="00AE30DA" w:rsidRDefault="00FE5BAB" w:rsidP="00721422">
            <w:pPr>
              <w:pStyle w:val="TableParagraph"/>
              <w:numPr>
                <w:ilvl w:val="1"/>
                <w:numId w:val="3"/>
              </w:numPr>
              <w:tabs>
                <w:tab w:val="left" w:pos="1420"/>
                <w:tab w:val="left" w:pos="1421"/>
              </w:tabs>
              <w:spacing w:before="115" w:line="261" w:lineRule="auto"/>
              <w:ind w:right="228"/>
              <w:rPr>
                <w:ins w:id="184" w:author="Creighton, Alan" w:date="2022-05-10T15:10:00Z"/>
                <w:del w:id="185" w:author="Mike Kay" w:date="2022-05-30T11:11:00Z"/>
                <w:sz w:val="24"/>
              </w:rPr>
            </w:pPr>
            <w:del w:id="186" w:author="Creighton, Alan" w:date="2022-05-10T15:10:00Z">
              <w:r w:rsidRPr="00AE30DA" w:rsidDel="0077601E">
                <w:rPr>
                  <w:sz w:val="24"/>
                </w:rPr>
                <w:delText>Clarify the interpretation of any definitions used in the Electricity System Restoration</w:delText>
              </w:r>
              <w:r w:rsidRPr="00AE30DA" w:rsidDel="0077601E">
                <w:rPr>
                  <w:spacing w:val="-12"/>
                  <w:sz w:val="24"/>
                </w:rPr>
                <w:delText xml:space="preserve"> </w:delText>
              </w:r>
              <w:r w:rsidRPr="00AE30DA" w:rsidDel="0077601E">
                <w:rPr>
                  <w:sz w:val="24"/>
                </w:rPr>
                <w:delText>Standard</w:delText>
              </w:r>
            </w:del>
          </w:p>
          <w:p w14:paraId="642C8462" w14:textId="2DD3331B" w:rsidR="0077601E" w:rsidRPr="00AE30DA" w:rsidRDefault="0077601E" w:rsidP="00AE30DA">
            <w:pPr>
              <w:pStyle w:val="TableParagraph"/>
              <w:numPr>
                <w:ilvl w:val="1"/>
                <w:numId w:val="3"/>
              </w:numPr>
              <w:tabs>
                <w:tab w:val="left" w:pos="1420"/>
                <w:tab w:val="left" w:pos="1421"/>
              </w:tabs>
              <w:spacing w:before="115" w:line="261" w:lineRule="auto"/>
              <w:ind w:right="228"/>
              <w:rPr>
                <w:ins w:id="187" w:author="Mike Kay" w:date="2022-05-30T11:11:00Z"/>
                <w:sz w:val="24"/>
              </w:rPr>
            </w:pPr>
            <w:ins w:id="188" w:author="Creighton, Alan" w:date="2022-05-10T15:10:00Z">
              <w:r w:rsidRPr="00AE30DA">
                <w:rPr>
                  <w:sz w:val="24"/>
                </w:rPr>
                <w:t xml:space="preserve">Review the findings of the seven ESRS workstreams to assess what </w:t>
              </w:r>
              <w:del w:id="189" w:author="Graham, Garth" w:date="2022-05-30T17:19:00Z">
                <w:r w:rsidRPr="00AE30DA" w:rsidDel="00662299">
                  <w:rPr>
                    <w:sz w:val="24"/>
                  </w:rPr>
                  <w:delText xml:space="preserve">collateral </w:delText>
                </w:r>
              </w:del>
            </w:ins>
            <w:ins w:id="190" w:author="Graham, Garth" w:date="2022-05-30T17:19:00Z">
              <w:r w:rsidR="00662299">
                <w:rPr>
                  <w:sz w:val="24"/>
                </w:rPr>
                <w:t xml:space="preserve"> information </w:t>
              </w:r>
            </w:ins>
            <w:ins w:id="191" w:author="Creighton, Alan" w:date="2022-05-10T15:10:00Z">
              <w:r w:rsidRPr="00AE30DA">
                <w:rPr>
                  <w:sz w:val="24"/>
                </w:rPr>
                <w:t xml:space="preserve">from those </w:t>
              </w:r>
            </w:ins>
            <w:ins w:id="192" w:author="Creighton, Alan" w:date="2022-05-10T15:25:00Z">
              <w:r w:rsidR="00AB0DFD" w:rsidRPr="00AE30DA">
                <w:rPr>
                  <w:sz w:val="24"/>
                </w:rPr>
                <w:t>workstreams</w:t>
              </w:r>
            </w:ins>
            <w:ins w:id="193" w:author="Creighton, Alan" w:date="2022-05-10T15:10:00Z">
              <w:r w:rsidRPr="00AE30DA">
                <w:rPr>
                  <w:sz w:val="24"/>
                </w:rPr>
                <w:t xml:space="preserve"> </w:t>
              </w:r>
            </w:ins>
            <w:ins w:id="194" w:author="Creighton, Alan" w:date="2022-05-10T15:11:00Z">
              <w:r w:rsidRPr="00AE30DA">
                <w:rPr>
                  <w:sz w:val="24"/>
                </w:rPr>
                <w:t xml:space="preserve">is relevant to the Grid Code and the GC0156 in </w:t>
              </w:r>
              <w:commentRangeStart w:id="195"/>
              <w:r w:rsidRPr="00AE30DA">
                <w:rPr>
                  <w:sz w:val="24"/>
                </w:rPr>
                <w:t>particular</w:t>
              </w:r>
              <w:commentRangeEnd w:id="195"/>
              <w:r>
                <w:rPr>
                  <w:rStyle w:val="CommentReference"/>
                </w:rPr>
                <w:commentReference w:id="195"/>
              </w:r>
              <w:r w:rsidRPr="00AE30DA">
                <w:rPr>
                  <w:sz w:val="24"/>
                </w:rPr>
                <w:t>.</w:t>
              </w:r>
            </w:ins>
          </w:p>
          <w:p w14:paraId="05DDC3A3" w14:textId="4F0B26B8" w:rsidR="00AE30DA" w:rsidRDefault="00AE30DA" w:rsidP="00721422">
            <w:pPr>
              <w:pStyle w:val="TableParagraph"/>
              <w:numPr>
                <w:ilvl w:val="1"/>
                <w:numId w:val="3"/>
              </w:numPr>
              <w:tabs>
                <w:tab w:val="left" w:pos="1420"/>
                <w:tab w:val="left" w:pos="1421"/>
              </w:tabs>
              <w:spacing w:before="24" w:line="261" w:lineRule="auto"/>
              <w:ind w:right="439"/>
              <w:rPr>
                <w:ins w:id="196" w:author="Mike Kay" w:date="2022-05-30T11:11:00Z"/>
                <w:sz w:val="24"/>
              </w:rPr>
            </w:pPr>
            <w:ins w:id="197" w:author="Mike Kay" w:date="2022-05-30T11:11:00Z">
              <w:r>
                <w:rPr>
                  <w:sz w:val="24"/>
                </w:rPr>
                <w:t xml:space="preserve">Consider the need to update any associated RES documents, and whether such </w:t>
              </w:r>
              <w:del w:id="198" w:author="Graham, Garth" w:date="2022-05-30T17:20:00Z">
                <w:r w:rsidDel="00662299">
                  <w:rPr>
                    <w:sz w:val="24"/>
                  </w:rPr>
                  <w:delText xml:space="preserve">collateral </w:delText>
                </w:r>
              </w:del>
            </w:ins>
            <w:ins w:id="199" w:author="Graham, Garth" w:date="2022-05-30T17:20:00Z">
              <w:r w:rsidR="00662299">
                <w:rPr>
                  <w:sz w:val="24"/>
                </w:rPr>
                <w:t xml:space="preserve">information </w:t>
              </w:r>
            </w:ins>
            <w:ins w:id="200" w:author="Mike Kay" w:date="2022-05-30T11:11:00Z">
              <w:r>
                <w:rPr>
                  <w:sz w:val="24"/>
                </w:rPr>
                <w:t>should be included in the Grid</w:t>
              </w:r>
              <w:r>
                <w:rPr>
                  <w:spacing w:val="-4"/>
                  <w:sz w:val="24"/>
                </w:rPr>
                <w:t xml:space="preserve"> </w:t>
              </w:r>
              <w:r>
                <w:rPr>
                  <w:sz w:val="24"/>
                </w:rPr>
                <w:lastRenderedPageBreak/>
                <w:t>Code.</w:t>
              </w:r>
            </w:ins>
          </w:p>
          <w:p w14:paraId="27A6E6C2" w14:textId="6E88A487" w:rsidR="00AE30DA" w:rsidRDefault="00AE30DA" w:rsidP="00721422">
            <w:pPr>
              <w:pStyle w:val="TableParagraph"/>
              <w:numPr>
                <w:ilvl w:val="1"/>
                <w:numId w:val="3"/>
              </w:numPr>
              <w:tabs>
                <w:tab w:val="left" w:pos="1420"/>
                <w:tab w:val="left" w:pos="1421"/>
              </w:tabs>
              <w:spacing w:before="118" w:line="261" w:lineRule="auto"/>
              <w:ind w:right="322"/>
              <w:rPr>
                <w:ins w:id="201" w:author="Mike Kay" w:date="2022-05-30T11:11:00Z"/>
                <w:sz w:val="24"/>
              </w:rPr>
            </w:pPr>
            <w:ins w:id="202" w:author="Mike Kay" w:date="2022-05-30T11:11:00Z">
              <w:r>
                <w:rPr>
                  <w:sz w:val="24"/>
                </w:rPr>
                <w:t>Clarify the</w:t>
              </w:r>
            </w:ins>
            <w:ins w:id="203" w:author="Graham, Garth" w:date="2022-05-30T17:11:00Z">
              <w:r w:rsidR="00AA109C">
                <w:rPr>
                  <w:sz w:val="24"/>
                </w:rPr>
                <w:t xml:space="preserve"> obligations and</w:t>
              </w:r>
            </w:ins>
            <w:ins w:id="204" w:author="Mike Kay" w:date="2022-05-30T11:11:00Z">
              <w:r>
                <w:rPr>
                  <w:sz w:val="24"/>
                </w:rPr>
                <w:t xml:space="preserve"> implications for Restoration Service Providers and other</w:t>
              </w:r>
              <w:r>
                <w:rPr>
                  <w:spacing w:val="-3"/>
                  <w:sz w:val="24"/>
                </w:rPr>
                <w:t xml:space="preserve"> </w:t>
              </w:r>
              <w:r>
                <w:rPr>
                  <w:sz w:val="24"/>
                </w:rPr>
                <w:t>Users</w:t>
              </w:r>
            </w:ins>
            <w:ins w:id="205" w:author="Graham, Garth" w:date="2022-05-30T17:11:00Z">
              <w:r w:rsidR="006701C8">
                <w:rPr>
                  <w:sz w:val="24"/>
                </w:rPr>
                <w:t xml:space="preserve"> from meeting the ESRS</w:t>
              </w:r>
            </w:ins>
            <w:ins w:id="206" w:author="Mike Kay" w:date="2022-05-30T11:11:00Z">
              <w:r>
                <w:rPr>
                  <w:sz w:val="24"/>
                </w:rPr>
                <w:t>.</w:t>
              </w:r>
            </w:ins>
          </w:p>
          <w:p w14:paraId="0CE44EE0" w14:textId="77777777" w:rsidR="00AE30DA" w:rsidRDefault="00AE30DA" w:rsidP="00AE30DA">
            <w:pPr>
              <w:pStyle w:val="TableParagraph"/>
              <w:numPr>
                <w:ilvl w:val="1"/>
                <w:numId w:val="3"/>
              </w:numPr>
              <w:tabs>
                <w:tab w:val="left" w:pos="1420"/>
                <w:tab w:val="left" w:pos="1421"/>
              </w:tabs>
              <w:spacing w:before="115" w:line="261" w:lineRule="auto"/>
              <w:ind w:right="228"/>
              <w:rPr>
                <w:ins w:id="207" w:author="Graham, Garth" w:date="2022-05-30T17:12:00Z"/>
                <w:sz w:val="24"/>
              </w:rPr>
            </w:pPr>
            <w:ins w:id="208" w:author="Mike Kay" w:date="2022-05-30T11:11:00Z">
              <w:r>
                <w:rPr>
                  <w:sz w:val="24"/>
                </w:rPr>
                <w:t xml:space="preserve">Whilst </w:t>
              </w:r>
              <w:commentRangeStart w:id="209"/>
              <w:r>
                <w:rPr>
                  <w:sz w:val="24"/>
                </w:rPr>
                <w:t>commercial arrangements are out of scope</w:t>
              </w:r>
            </w:ins>
            <w:commentRangeEnd w:id="209"/>
            <w:r w:rsidR="006701C8">
              <w:rPr>
                <w:rStyle w:val="CommentReference"/>
              </w:rPr>
              <w:commentReference w:id="209"/>
            </w:r>
            <w:ins w:id="210" w:author="Mike Kay" w:date="2022-05-30T11:11:00Z">
              <w:r>
                <w:rPr>
                  <w:sz w:val="24"/>
                </w:rPr>
                <w:t>, consideration should be given to how the ESRS obligations will be met in the event that there are insufficient market participants eg the need or otherwise for a mandated back</w:t>
              </w:r>
              <w:r>
                <w:rPr>
                  <w:spacing w:val="-9"/>
                  <w:sz w:val="24"/>
                </w:rPr>
                <w:t xml:space="preserve"> </w:t>
              </w:r>
              <w:r>
                <w:rPr>
                  <w:sz w:val="24"/>
                </w:rPr>
                <w:t>stop.</w:t>
              </w:r>
            </w:ins>
          </w:p>
          <w:p w14:paraId="11991D6B" w14:textId="5B338F44" w:rsidR="006701C8" w:rsidRDefault="00374028" w:rsidP="00AE30DA">
            <w:pPr>
              <w:pStyle w:val="TableParagraph"/>
              <w:numPr>
                <w:ilvl w:val="1"/>
                <w:numId w:val="3"/>
              </w:numPr>
              <w:tabs>
                <w:tab w:val="left" w:pos="1420"/>
                <w:tab w:val="left" w:pos="1421"/>
              </w:tabs>
              <w:spacing w:before="115" w:line="261" w:lineRule="auto"/>
              <w:ind w:right="228"/>
              <w:rPr>
                <w:sz w:val="24"/>
              </w:rPr>
            </w:pPr>
            <w:ins w:id="211" w:author="Graham, Garth" w:date="2022-05-30T17:12:00Z">
              <w:r>
                <w:rPr>
                  <w:sz w:val="24"/>
                </w:rPr>
                <w:t>Consider what</w:t>
              </w:r>
            </w:ins>
            <w:ins w:id="212" w:author="Graham, Garth" w:date="2022-05-30T17:13:00Z">
              <w:r>
                <w:rPr>
                  <w:sz w:val="24"/>
                </w:rPr>
                <w:t xml:space="preserve"> the impact of a Fault Ride Through event </w:t>
              </w:r>
            </w:ins>
            <w:ins w:id="213" w:author="Graham, Garth" w:date="2022-05-30T17:22:00Z">
              <w:r w:rsidR="00012917">
                <w:rPr>
                  <w:sz w:val="24"/>
                </w:rPr>
                <w:t xml:space="preserve">as the cause </w:t>
              </w:r>
            </w:ins>
            <w:ins w:id="214" w:author="Graham, Garth" w:date="2022-05-30T17:23:00Z">
              <w:r w:rsidR="00012917">
                <w:rPr>
                  <w:sz w:val="24"/>
                </w:rPr>
                <w:t xml:space="preserve">(or suspected cause) </w:t>
              </w:r>
            </w:ins>
            <w:ins w:id="215" w:author="Graham, Garth" w:date="2022-05-30T17:22:00Z">
              <w:r w:rsidR="00012917">
                <w:rPr>
                  <w:sz w:val="24"/>
                </w:rPr>
                <w:t>of the national power out</w:t>
              </w:r>
            </w:ins>
            <w:ins w:id="216" w:author="Graham, Garth" w:date="2022-05-30T17:23:00Z">
              <w:r w:rsidR="00012917">
                <w:rPr>
                  <w:sz w:val="24"/>
                </w:rPr>
                <w:t xml:space="preserve">age, </w:t>
              </w:r>
            </w:ins>
            <w:ins w:id="217" w:author="Graham, Garth" w:date="2022-05-30T17:13:00Z">
              <w:r>
                <w:rPr>
                  <w:sz w:val="24"/>
                </w:rPr>
                <w:t>will be in terms of compliance with GC0151 and GC0155</w:t>
              </w:r>
              <w:r w:rsidR="006F11D6">
                <w:rPr>
                  <w:sz w:val="24"/>
                </w:rPr>
                <w:t>.</w:t>
              </w:r>
            </w:ins>
          </w:p>
        </w:tc>
      </w:tr>
    </w:tbl>
    <w:p w14:paraId="380D4DC1" w14:textId="77777777" w:rsidR="00527A67" w:rsidRDefault="00527A67">
      <w:pPr>
        <w:rPr>
          <w:rFonts w:ascii="Times New Roman"/>
        </w:rPr>
        <w:sectPr w:rsidR="00527A67">
          <w:pgSz w:w="11910" w:h="16840"/>
          <w:pgMar w:top="1020" w:right="160" w:bottom="600" w:left="660" w:header="338" w:footer="404" w:gutter="0"/>
          <w:cols w:space="720"/>
        </w:sectPr>
      </w:pPr>
    </w:p>
    <w:p w14:paraId="716CB13D" w14:textId="77777777" w:rsidR="00527A67" w:rsidRDefault="00527A67">
      <w:pPr>
        <w:pStyle w:val="BodyText"/>
        <w:spacing w:before="2"/>
        <w:rPr>
          <w:sz w:val="7"/>
        </w:rPr>
      </w:pPr>
    </w:p>
    <w:tbl>
      <w:tblPr>
        <w:tblW w:w="0" w:type="auto"/>
        <w:tblInd w:w="336" w:type="dxa"/>
        <w:tblBorders>
          <w:top w:val="single" w:sz="4" w:space="0" w:color="F16421"/>
          <w:left w:val="single" w:sz="4" w:space="0" w:color="F16421"/>
          <w:bottom w:val="single" w:sz="4" w:space="0" w:color="F16421"/>
          <w:right w:val="single" w:sz="4" w:space="0" w:color="F16421"/>
          <w:insideH w:val="single" w:sz="4" w:space="0" w:color="F16421"/>
          <w:insideV w:val="single" w:sz="4" w:space="0" w:color="F16421"/>
        </w:tblBorders>
        <w:tblLayout w:type="fixed"/>
        <w:tblCellMar>
          <w:left w:w="0" w:type="dxa"/>
          <w:right w:w="0" w:type="dxa"/>
        </w:tblCellMar>
        <w:tblLook w:val="01E0" w:firstRow="1" w:lastRow="1" w:firstColumn="1" w:lastColumn="1" w:noHBand="0" w:noVBand="0"/>
      </w:tblPr>
      <w:tblGrid>
        <w:gridCol w:w="6664"/>
        <w:gridCol w:w="3970"/>
      </w:tblGrid>
      <w:tr w:rsidR="00527A67" w:rsidDel="00721422" w14:paraId="2994D343" w14:textId="1A45293E">
        <w:trPr>
          <w:trHeight w:val="3359"/>
          <w:del w:id="218" w:author="Mike Kay" w:date="2022-05-30T11:12:00Z"/>
        </w:trPr>
        <w:tc>
          <w:tcPr>
            <w:tcW w:w="6664" w:type="dxa"/>
          </w:tcPr>
          <w:p w14:paraId="71D85FFA" w14:textId="78F70715" w:rsidR="00527A67" w:rsidDel="00AE30DA" w:rsidRDefault="00CE016D">
            <w:pPr>
              <w:pStyle w:val="TableParagraph"/>
              <w:numPr>
                <w:ilvl w:val="0"/>
                <w:numId w:val="2"/>
              </w:numPr>
              <w:tabs>
                <w:tab w:val="left" w:pos="1420"/>
                <w:tab w:val="left" w:pos="1421"/>
              </w:tabs>
              <w:spacing w:before="24" w:line="261" w:lineRule="auto"/>
              <w:ind w:right="439"/>
              <w:rPr>
                <w:del w:id="219" w:author="Mike Kay" w:date="2022-05-30T11:11:00Z"/>
                <w:sz w:val="24"/>
              </w:rPr>
            </w:pPr>
            <w:del w:id="220" w:author="Mike Kay" w:date="2022-05-30T11:11:00Z">
              <w:r w:rsidDel="00AE30DA">
                <w:rPr>
                  <w:sz w:val="24"/>
                </w:rPr>
                <w:delText>Consider the need to update any associated RES documents, and whether such collateral should be included in the Grid</w:delText>
              </w:r>
              <w:r w:rsidDel="00AE30DA">
                <w:rPr>
                  <w:spacing w:val="-4"/>
                  <w:sz w:val="24"/>
                </w:rPr>
                <w:delText xml:space="preserve"> </w:delText>
              </w:r>
              <w:r w:rsidDel="00AE30DA">
                <w:rPr>
                  <w:sz w:val="24"/>
                </w:rPr>
                <w:delText>Code.</w:delText>
              </w:r>
            </w:del>
          </w:p>
          <w:p w14:paraId="14E6EC8A" w14:textId="0C5DC7BC" w:rsidR="00527A67" w:rsidDel="00AE30DA" w:rsidRDefault="00CE016D">
            <w:pPr>
              <w:pStyle w:val="TableParagraph"/>
              <w:numPr>
                <w:ilvl w:val="0"/>
                <w:numId w:val="2"/>
              </w:numPr>
              <w:tabs>
                <w:tab w:val="left" w:pos="1420"/>
                <w:tab w:val="left" w:pos="1421"/>
              </w:tabs>
              <w:spacing w:before="118" w:line="261" w:lineRule="auto"/>
              <w:ind w:right="322"/>
              <w:rPr>
                <w:del w:id="221" w:author="Mike Kay" w:date="2022-05-30T11:11:00Z"/>
                <w:sz w:val="24"/>
              </w:rPr>
            </w:pPr>
            <w:del w:id="222" w:author="Mike Kay" w:date="2022-05-30T11:11:00Z">
              <w:r w:rsidDel="00AE30DA">
                <w:rPr>
                  <w:sz w:val="24"/>
                </w:rPr>
                <w:delText>Clarify the implications for Restoration Service Providers and other</w:delText>
              </w:r>
              <w:r w:rsidDel="00AE30DA">
                <w:rPr>
                  <w:spacing w:val="-3"/>
                  <w:sz w:val="24"/>
                </w:rPr>
                <w:delText xml:space="preserve"> </w:delText>
              </w:r>
              <w:r w:rsidDel="00AE30DA">
                <w:rPr>
                  <w:sz w:val="24"/>
                </w:rPr>
                <w:delText>User’s.</w:delText>
              </w:r>
            </w:del>
          </w:p>
          <w:p w14:paraId="7A0D2134" w14:textId="1B17EABE" w:rsidR="00527A67" w:rsidDel="00721422" w:rsidRDefault="00CE016D">
            <w:pPr>
              <w:pStyle w:val="TableParagraph"/>
              <w:numPr>
                <w:ilvl w:val="0"/>
                <w:numId w:val="2"/>
              </w:numPr>
              <w:tabs>
                <w:tab w:val="left" w:pos="1420"/>
                <w:tab w:val="left" w:pos="1421"/>
              </w:tabs>
              <w:spacing w:before="118" w:line="261" w:lineRule="auto"/>
              <w:ind w:right="105"/>
              <w:rPr>
                <w:del w:id="223" w:author="Mike Kay" w:date="2022-05-30T11:12:00Z"/>
                <w:sz w:val="24"/>
              </w:rPr>
            </w:pPr>
            <w:del w:id="224" w:author="Mike Kay" w:date="2022-05-30T11:11:00Z">
              <w:r w:rsidDel="00AE30DA">
                <w:rPr>
                  <w:sz w:val="24"/>
                </w:rPr>
                <w:delText>Whilst commercial arrangements are out of scope, consideration should be given to how the ESRS obligations will be met in the event that there are insufficient market participants eg the need or otherwise for a mandated back</w:delText>
              </w:r>
              <w:r w:rsidDel="00AE30DA">
                <w:rPr>
                  <w:spacing w:val="-9"/>
                  <w:sz w:val="24"/>
                </w:rPr>
                <w:delText xml:space="preserve"> </w:delText>
              </w:r>
              <w:r w:rsidDel="00AE30DA">
                <w:rPr>
                  <w:sz w:val="24"/>
                </w:rPr>
                <w:delText>stop.</w:delText>
              </w:r>
            </w:del>
          </w:p>
        </w:tc>
        <w:tc>
          <w:tcPr>
            <w:tcW w:w="3970" w:type="dxa"/>
          </w:tcPr>
          <w:p w14:paraId="64BFB522" w14:textId="7F9535FD" w:rsidR="00527A67" w:rsidDel="00721422" w:rsidRDefault="00527A67">
            <w:pPr>
              <w:pStyle w:val="TableParagraph"/>
              <w:spacing w:before="0"/>
              <w:ind w:left="0"/>
              <w:rPr>
                <w:del w:id="225" w:author="Mike Kay" w:date="2022-05-30T11:12:00Z"/>
                <w:rFonts w:ascii="Times New Roman"/>
              </w:rPr>
            </w:pPr>
          </w:p>
        </w:tc>
      </w:tr>
      <w:tr w:rsidR="00527A67" w14:paraId="530C1A57" w14:textId="77777777">
        <w:trPr>
          <w:trHeight w:val="840"/>
        </w:trPr>
        <w:tc>
          <w:tcPr>
            <w:tcW w:w="6664" w:type="dxa"/>
          </w:tcPr>
          <w:p w14:paraId="4D79791F" w14:textId="77777777" w:rsidR="00527A67" w:rsidRDefault="00CE016D">
            <w:pPr>
              <w:pStyle w:val="TableParagraph"/>
              <w:tabs>
                <w:tab w:val="left" w:pos="468"/>
              </w:tabs>
              <w:spacing w:line="261" w:lineRule="auto"/>
              <w:ind w:left="468" w:right="461" w:hanging="361"/>
              <w:rPr>
                <w:sz w:val="24"/>
              </w:rPr>
            </w:pPr>
            <w:r>
              <w:rPr>
                <w:sz w:val="24"/>
              </w:rPr>
              <w:t>f)</w:t>
            </w:r>
            <w:r>
              <w:rPr>
                <w:sz w:val="24"/>
              </w:rPr>
              <w:tab/>
              <w:t>Consider revisions and updates to the legal text of</w:t>
            </w:r>
            <w:r>
              <w:rPr>
                <w:spacing w:val="-20"/>
                <w:sz w:val="24"/>
              </w:rPr>
              <w:t xml:space="preserve"> </w:t>
            </w:r>
            <w:r>
              <w:rPr>
                <w:sz w:val="24"/>
              </w:rPr>
              <w:t>the Distribution Code and</w:t>
            </w:r>
            <w:r>
              <w:rPr>
                <w:spacing w:val="-3"/>
                <w:sz w:val="24"/>
              </w:rPr>
              <w:t xml:space="preserve"> </w:t>
            </w:r>
            <w:r>
              <w:rPr>
                <w:sz w:val="24"/>
              </w:rPr>
              <w:t>G99.</w:t>
            </w:r>
          </w:p>
        </w:tc>
        <w:tc>
          <w:tcPr>
            <w:tcW w:w="3970" w:type="dxa"/>
          </w:tcPr>
          <w:p w14:paraId="4828748D" w14:textId="77777777" w:rsidR="00527A67" w:rsidRDefault="00527A67">
            <w:pPr>
              <w:pStyle w:val="TableParagraph"/>
              <w:spacing w:before="0"/>
              <w:ind w:left="0"/>
              <w:rPr>
                <w:rFonts w:ascii="Times New Roman"/>
              </w:rPr>
            </w:pPr>
          </w:p>
        </w:tc>
      </w:tr>
      <w:tr w:rsidR="00527A67" w14:paraId="78169A23" w14:textId="77777777">
        <w:trPr>
          <w:trHeight w:val="1439"/>
        </w:trPr>
        <w:tc>
          <w:tcPr>
            <w:tcW w:w="6664" w:type="dxa"/>
          </w:tcPr>
          <w:p w14:paraId="125B62A3" w14:textId="77777777" w:rsidR="00527A67" w:rsidRDefault="00CE016D">
            <w:pPr>
              <w:pStyle w:val="TableParagraph"/>
              <w:spacing w:line="261" w:lineRule="auto"/>
              <w:ind w:left="468" w:right="362" w:hanging="361"/>
              <w:rPr>
                <w:sz w:val="24"/>
              </w:rPr>
            </w:pPr>
            <w:r>
              <w:rPr>
                <w:sz w:val="24"/>
              </w:rPr>
              <w:t>g) Ensure that the solution developed for this GC0156 modification takes into account the findings (to date) of the relevant Workstreams as detailed in Appendix 1 of these Terms of Reference.</w:t>
            </w:r>
          </w:p>
        </w:tc>
        <w:tc>
          <w:tcPr>
            <w:tcW w:w="3970" w:type="dxa"/>
          </w:tcPr>
          <w:p w14:paraId="56E3B153" w14:textId="77777777" w:rsidR="00527A67" w:rsidRDefault="00527A67">
            <w:pPr>
              <w:pStyle w:val="TableParagraph"/>
              <w:spacing w:before="0"/>
              <w:ind w:left="0"/>
              <w:rPr>
                <w:rFonts w:ascii="Times New Roman"/>
              </w:rPr>
            </w:pPr>
          </w:p>
        </w:tc>
      </w:tr>
      <w:tr w:rsidR="00527A67" w14:paraId="3A73C714" w14:textId="77777777">
        <w:trPr>
          <w:trHeight w:val="542"/>
        </w:trPr>
        <w:tc>
          <w:tcPr>
            <w:tcW w:w="6664" w:type="dxa"/>
          </w:tcPr>
          <w:p w14:paraId="16241A84" w14:textId="77777777" w:rsidR="00527A67" w:rsidRDefault="00CE016D">
            <w:pPr>
              <w:pStyle w:val="TableParagraph"/>
              <w:spacing w:before="146"/>
              <w:rPr>
                <w:sz w:val="24"/>
              </w:rPr>
            </w:pPr>
            <w:r>
              <w:rPr>
                <w:sz w:val="24"/>
              </w:rPr>
              <w:t>h) Consider any other cross codes impacts.</w:t>
            </w:r>
          </w:p>
        </w:tc>
        <w:tc>
          <w:tcPr>
            <w:tcW w:w="3970" w:type="dxa"/>
          </w:tcPr>
          <w:p w14:paraId="0219FFB7" w14:textId="77777777" w:rsidR="00527A67" w:rsidRDefault="00527A67">
            <w:pPr>
              <w:pStyle w:val="TableParagraph"/>
              <w:spacing w:before="0"/>
              <w:ind w:left="0"/>
              <w:rPr>
                <w:rFonts w:ascii="Times New Roman"/>
              </w:rPr>
            </w:pPr>
          </w:p>
        </w:tc>
      </w:tr>
    </w:tbl>
    <w:p w14:paraId="06A91B92" w14:textId="77777777" w:rsidR="00527A67" w:rsidRDefault="00527A67">
      <w:pPr>
        <w:pStyle w:val="BodyText"/>
        <w:rPr>
          <w:sz w:val="20"/>
        </w:rPr>
      </w:pPr>
    </w:p>
    <w:p w14:paraId="2093573B" w14:textId="77777777" w:rsidR="00527A67" w:rsidRDefault="00527A67">
      <w:pPr>
        <w:pStyle w:val="BodyText"/>
        <w:rPr>
          <w:sz w:val="21"/>
        </w:rPr>
      </w:pPr>
    </w:p>
    <w:p w14:paraId="4F8625D5" w14:textId="77777777" w:rsidR="00527A67" w:rsidRDefault="00CE016D">
      <w:pPr>
        <w:pStyle w:val="ListParagraph"/>
        <w:numPr>
          <w:ilvl w:val="0"/>
          <w:numId w:val="4"/>
        </w:numPr>
        <w:tabs>
          <w:tab w:val="left" w:pos="1052"/>
        </w:tabs>
        <w:spacing w:before="93" w:line="261" w:lineRule="auto"/>
        <w:ind w:right="1263" w:hanging="721"/>
        <w:jc w:val="both"/>
        <w:rPr>
          <w:sz w:val="24"/>
        </w:rPr>
      </w:pPr>
      <w:r>
        <w:rPr>
          <w:sz w:val="24"/>
        </w:rPr>
        <w:t>As per Grid Code GR20.8 (a) and (b) the Workgroup should seek clarification and guidance from the Grid Code Review Panel when appropriate and</w:t>
      </w:r>
      <w:r>
        <w:rPr>
          <w:spacing w:val="-20"/>
          <w:sz w:val="24"/>
        </w:rPr>
        <w:t xml:space="preserve"> </w:t>
      </w:r>
      <w:r>
        <w:rPr>
          <w:sz w:val="24"/>
        </w:rPr>
        <w:t>required.</w:t>
      </w:r>
    </w:p>
    <w:p w14:paraId="68664D72" w14:textId="77777777" w:rsidR="00527A67" w:rsidRDefault="00527A67">
      <w:pPr>
        <w:pStyle w:val="BodyText"/>
        <w:rPr>
          <w:sz w:val="26"/>
        </w:rPr>
      </w:pPr>
    </w:p>
    <w:p w14:paraId="37B5EBED" w14:textId="77777777" w:rsidR="00527A67" w:rsidRDefault="00527A67">
      <w:pPr>
        <w:pStyle w:val="BodyText"/>
        <w:spacing w:before="9"/>
        <w:rPr>
          <w:sz w:val="20"/>
        </w:rPr>
      </w:pPr>
    </w:p>
    <w:p w14:paraId="5928B0F2" w14:textId="77777777" w:rsidR="00527A67" w:rsidRDefault="00CE016D">
      <w:pPr>
        <w:pStyle w:val="ListParagraph"/>
        <w:numPr>
          <w:ilvl w:val="0"/>
          <w:numId w:val="4"/>
        </w:numPr>
        <w:tabs>
          <w:tab w:val="left" w:pos="1052"/>
        </w:tabs>
        <w:spacing w:before="1" w:line="261" w:lineRule="auto"/>
        <w:ind w:right="1254" w:hanging="721"/>
        <w:jc w:val="both"/>
        <w:rPr>
          <w:sz w:val="24"/>
        </w:rPr>
      </w:pPr>
      <w:r>
        <w:rPr>
          <w:sz w:val="24"/>
        </w:rPr>
        <w:t>The Workgroup is responsible for the formulation and evaluation of any Workgroup Alternative</w:t>
      </w:r>
      <w:r>
        <w:rPr>
          <w:spacing w:val="-11"/>
          <w:sz w:val="24"/>
        </w:rPr>
        <w:t xml:space="preserve"> </w:t>
      </w:r>
      <w:r>
        <w:rPr>
          <w:sz w:val="24"/>
        </w:rPr>
        <w:t>Grid</w:t>
      </w:r>
      <w:r>
        <w:rPr>
          <w:spacing w:val="-13"/>
          <w:sz w:val="24"/>
        </w:rPr>
        <w:t xml:space="preserve"> </w:t>
      </w:r>
      <w:r>
        <w:rPr>
          <w:sz w:val="24"/>
        </w:rPr>
        <w:t>Code</w:t>
      </w:r>
      <w:r>
        <w:rPr>
          <w:spacing w:val="-14"/>
          <w:sz w:val="24"/>
        </w:rPr>
        <w:t xml:space="preserve"> </w:t>
      </w:r>
      <w:r>
        <w:rPr>
          <w:sz w:val="24"/>
        </w:rPr>
        <w:t>Modifications</w:t>
      </w:r>
      <w:r>
        <w:rPr>
          <w:spacing w:val="-14"/>
          <w:sz w:val="24"/>
        </w:rPr>
        <w:t xml:space="preserve"> </w:t>
      </w:r>
      <w:r>
        <w:rPr>
          <w:sz w:val="24"/>
        </w:rPr>
        <w:t>arising</w:t>
      </w:r>
      <w:r>
        <w:rPr>
          <w:spacing w:val="-12"/>
          <w:sz w:val="24"/>
        </w:rPr>
        <w:t xml:space="preserve"> </w:t>
      </w:r>
      <w:r>
        <w:rPr>
          <w:sz w:val="24"/>
        </w:rPr>
        <w:t>from</w:t>
      </w:r>
      <w:r>
        <w:rPr>
          <w:spacing w:val="-12"/>
          <w:sz w:val="24"/>
        </w:rPr>
        <w:t xml:space="preserve"> </w:t>
      </w:r>
      <w:r>
        <w:rPr>
          <w:sz w:val="24"/>
        </w:rPr>
        <w:t>Group</w:t>
      </w:r>
      <w:r>
        <w:rPr>
          <w:spacing w:val="-12"/>
          <w:sz w:val="24"/>
        </w:rPr>
        <w:t xml:space="preserve"> </w:t>
      </w:r>
      <w:r>
        <w:rPr>
          <w:sz w:val="24"/>
        </w:rPr>
        <w:t>discussions</w:t>
      </w:r>
      <w:r>
        <w:rPr>
          <w:spacing w:val="-14"/>
          <w:sz w:val="24"/>
        </w:rPr>
        <w:t xml:space="preserve"> </w:t>
      </w:r>
      <w:r>
        <w:rPr>
          <w:sz w:val="24"/>
        </w:rPr>
        <w:t>which</w:t>
      </w:r>
      <w:r>
        <w:rPr>
          <w:spacing w:val="-11"/>
          <w:sz w:val="24"/>
        </w:rPr>
        <w:t xml:space="preserve"> </w:t>
      </w:r>
      <w:r>
        <w:rPr>
          <w:sz w:val="24"/>
        </w:rPr>
        <w:t>would,</w:t>
      </w:r>
      <w:r>
        <w:rPr>
          <w:spacing w:val="-12"/>
          <w:sz w:val="24"/>
        </w:rPr>
        <w:t xml:space="preserve"> </w:t>
      </w:r>
      <w:r>
        <w:rPr>
          <w:sz w:val="24"/>
        </w:rPr>
        <w:t>as compared with the Modification Proposal or the current version of the Grid Code, better facilitate achieving the Grid Code Objectives in relation to the issue or</w:t>
      </w:r>
      <w:r>
        <w:rPr>
          <w:spacing w:val="-45"/>
          <w:sz w:val="24"/>
        </w:rPr>
        <w:t xml:space="preserve"> </w:t>
      </w:r>
      <w:r>
        <w:rPr>
          <w:sz w:val="24"/>
        </w:rPr>
        <w:t>defect identified.</w:t>
      </w:r>
    </w:p>
    <w:p w14:paraId="0919298E" w14:textId="77777777" w:rsidR="00527A67" w:rsidRDefault="00527A67">
      <w:pPr>
        <w:pStyle w:val="BodyText"/>
        <w:rPr>
          <w:sz w:val="26"/>
        </w:rPr>
      </w:pPr>
    </w:p>
    <w:p w14:paraId="255BE6CF" w14:textId="77777777" w:rsidR="00527A67" w:rsidRDefault="00527A67">
      <w:pPr>
        <w:pStyle w:val="BodyText"/>
        <w:spacing w:before="6"/>
        <w:rPr>
          <w:sz w:val="20"/>
        </w:rPr>
      </w:pPr>
    </w:p>
    <w:p w14:paraId="51B24BD8" w14:textId="77777777" w:rsidR="00527A67" w:rsidRDefault="00CE016D">
      <w:pPr>
        <w:pStyle w:val="ListParagraph"/>
        <w:numPr>
          <w:ilvl w:val="0"/>
          <w:numId w:val="4"/>
        </w:numPr>
        <w:tabs>
          <w:tab w:val="left" w:pos="1052"/>
        </w:tabs>
        <w:spacing w:before="1" w:line="261" w:lineRule="auto"/>
        <w:ind w:right="1254" w:hanging="721"/>
        <w:jc w:val="both"/>
        <w:rPr>
          <w:sz w:val="24"/>
        </w:rPr>
      </w:pPr>
      <w:r>
        <w:rPr>
          <w:sz w:val="24"/>
        </w:rPr>
        <w:t>The Workgroup should become conversant with the definition of Workgroup Alternative Grid Code Modification which appears in the Governance Rules of the Grid Code. The definition entitles the Group and/or an individual member of the Workgroup</w:t>
      </w:r>
      <w:r>
        <w:rPr>
          <w:spacing w:val="-14"/>
          <w:sz w:val="24"/>
        </w:rPr>
        <w:t xml:space="preserve"> </w:t>
      </w:r>
      <w:r>
        <w:rPr>
          <w:sz w:val="24"/>
        </w:rPr>
        <w:t>to</w:t>
      </w:r>
      <w:r>
        <w:rPr>
          <w:spacing w:val="-16"/>
          <w:sz w:val="24"/>
        </w:rPr>
        <w:t xml:space="preserve"> </w:t>
      </w:r>
      <w:r>
        <w:rPr>
          <w:sz w:val="24"/>
        </w:rPr>
        <w:t>put</w:t>
      </w:r>
      <w:r>
        <w:rPr>
          <w:spacing w:val="-16"/>
          <w:sz w:val="24"/>
        </w:rPr>
        <w:t xml:space="preserve"> </w:t>
      </w:r>
      <w:r>
        <w:rPr>
          <w:sz w:val="24"/>
        </w:rPr>
        <w:t>forward</w:t>
      </w:r>
      <w:r>
        <w:rPr>
          <w:spacing w:val="-11"/>
          <w:sz w:val="24"/>
        </w:rPr>
        <w:t xml:space="preserve"> </w:t>
      </w:r>
      <w:r>
        <w:rPr>
          <w:sz w:val="24"/>
        </w:rPr>
        <w:t>a</w:t>
      </w:r>
      <w:r>
        <w:rPr>
          <w:spacing w:val="-16"/>
          <w:sz w:val="24"/>
        </w:rPr>
        <w:t xml:space="preserve"> </w:t>
      </w:r>
      <w:r>
        <w:rPr>
          <w:sz w:val="24"/>
        </w:rPr>
        <w:t>Workgroup</w:t>
      </w:r>
      <w:r>
        <w:rPr>
          <w:spacing w:val="-14"/>
          <w:sz w:val="24"/>
        </w:rPr>
        <w:t xml:space="preserve"> </w:t>
      </w:r>
      <w:r>
        <w:rPr>
          <w:sz w:val="24"/>
        </w:rPr>
        <w:t>Alternative</w:t>
      </w:r>
      <w:r>
        <w:rPr>
          <w:spacing w:val="-13"/>
          <w:sz w:val="24"/>
        </w:rPr>
        <w:t xml:space="preserve"> </w:t>
      </w:r>
      <w:r>
        <w:rPr>
          <w:sz w:val="24"/>
        </w:rPr>
        <w:t>Code</w:t>
      </w:r>
      <w:r>
        <w:rPr>
          <w:spacing w:val="-13"/>
          <w:sz w:val="24"/>
        </w:rPr>
        <w:t xml:space="preserve"> </w:t>
      </w:r>
      <w:r>
        <w:rPr>
          <w:sz w:val="24"/>
        </w:rPr>
        <w:t>Modification</w:t>
      </w:r>
      <w:r>
        <w:rPr>
          <w:spacing w:val="-13"/>
          <w:sz w:val="24"/>
        </w:rPr>
        <w:t xml:space="preserve"> </w:t>
      </w:r>
      <w:r>
        <w:rPr>
          <w:sz w:val="24"/>
        </w:rPr>
        <w:t>proposal</w:t>
      </w:r>
      <w:r>
        <w:rPr>
          <w:spacing w:val="-15"/>
          <w:sz w:val="24"/>
        </w:rPr>
        <w:t xml:space="preserve"> </w:t>
      </w:r>
      <w:r>
        <w:rPr>
          <w:sz w:val="24"/>
        </w:rPr>
        <w:t>if</w:t>
      </w:r>
      <w:r>
        <w:rPr>
          <w:spacing w:val="-16"/>
          <w:sz w:val="24"/>
        </w:rPr>
        <w:t xml:space="preserve"> </w:t>
      </w:r>
      <w:r>
        <w:rPr>
          <w:sz w:val="24"/>
        </w:rPr>
        <w:t>the member(s) genuinely believes the alternative proposal compared with the Modification Proposal or the current version of the Grid Code better facilitates the Grid</w:t>
      </w:r>
      <w:r>
        <w:rPr>
          <w:spacing w:val="-4"/>
          <w:sz w:val="24"/>
        </w:rPr>
        <w:t xml:space="preserve"> </w:t>
      </w:r>
      <w:r>
        <w:rPr>
          <w:sz w:val="24"/>
        </w:rPr>
        <w:t>Code</w:t>
      </w:r>
      <w:r>
        <w:rPr>
          <w:spacing w:val="-5"/>
          <w:sz w:val="24"/>
        </w:rPr>
        <w:t xml:space="preserve"> </w:t>
      </w:r>
      <w:r>
        <w:rPr>
          <w:sz w:val="24"/>
        </w:rPr>
        <w:t>objectives</w:t>
      </w:r>
      <w:r>
        <w:rPr>
          <w:spacing w:val="-3"/>
          <w:sz w:val="24"/>
        </w:rPr>
        <w:t xml:space="preserve"> </w:t>
      </w:r>
      <w:r>
        <w:rPr>
          <w:sz w:val="24"/>
        </w:rPr>
        <w:t>The</w:t>
      </w:r>
      <w:r>
        <w:rPr>
          <w:spacing w:val="-4"/>
          <w:sz w:val="24"/>
        </w:rPr>
        <w:t xml:space="preserve"> </w:t>
      </w:r>
      <w:r>
        <w:rPr>
          <w:sz w:val="24"/>
        </w:rPr>
        <w:t>extent</w:t>
      </w:r>
      <w:r>
        <w:rPr>
          <w:spacing w:val="-5"/>
          <w:sz w:val="24"/>
        </w:rPr>
        <w:t xml:space="preserve"> </w:t>
      </w:r>
      <w:r>
        <w:rPr>
          <w:sz w:val="24"/>
        </w:rPr>
        <w:t>of</w:t>
      </w:r>
      <w:r>
        <w:rPr>
          <w:spacing w:val="-5"/>
          <w:sz w:val="24"/>
        </w:rPr>
        <w:t xml:space="preserve"> </w:t>
      </w:r>
      <w:r>
        <w:rPr>
          <w:sz w:val="24"/>
        </w:rPr>
        <w:t>the</w:t>
      </w:r>
      <w:r>
        <w:rPr>
          <w:spacing w:val="-3"/>
          <w:sz w:val="24"/>
        </w:rPr>
        <w:t xml:space="preserve"> </w:t>
      </w:r>
      <w:r>
        <w:rPr>
          <w:sz w:val="24"/>
        </w:rPr>
        <w:t>support</w:t>
      </w:r>
      <w:r>
        <w:rPr>
          <w:spacing w:val="-4"/>
          <w:sz w:val="24"/>
        </w:rPr>
        <w:t xml:space="preserve"> </w:t>
      </w:r>
      <w:r>
        <w:rPr>
          <w:sz w:val="24"/>
        </w:rPr>
        <w:t>for</w:t>
      </w:r>
      <w:r>
        <w:rPr>
          <w:spacing w:val="-4"/>
          <w:sz w:val="24"/>
        </w:rPr>
        <w:t xml:space="preserve"> </w:t>
      </w:r>
      <w:r>
        <w:rPr>
          <w:sz w:val="24"/>
        </w:rPr>
        <w:t>the</w:t>
      </w:r>
      <w:r>
        <w:rPr>
          <w:spacing w:val="-2"/>
          <w:sz w:val="24"/>
        </w:rPr>
        <w:t xml:space="preserve"> </w:t>
      </w:r>
      <w:r>
        <w:rPr>
          <w:sz w:val="24"/>
        </w:rPr>
        <w:t>Modification</w:t>
      </w:r>
      <w:r>
        <w:rPr>
          <w:spacing w:val="-5"/>
          <w:sz w:val="24"/>
        </w:rPr>
        <w:t xml:space="preserve"> </w:t>
      </w:r>
      <w:r>
        <w:rPr>
          <w:sz w:val="24"/>
        </w:rPr>
        <w:t>Proposal</w:t>
      </w:r>
      <w:r>
        <w:rPr>
          <w:spacing w:val="-7"/>
          <w:sz w:val="24"/>
        </w:rPr>
        <w:t xml:space="preserve"> </w:t>
      </w:r>
      <w:r>
        <w:rPr>
          <w:sz w:val="24"/>
        </w:rPr>
        <w:t>or</w:t>
      </w:r>
      <w:r>
        <w:rPr>
          <w:spacing w:val="-4"/>
          <w:sz w:val="24"/>
        </w:rPr>
        <w:t xml:space="preserve"> </w:t>
      </w:r>
      <w:r>
        <w:rPr>
          <w:sz w:val="24"/>
        </w:rPr>
        <w:t>any Workgroup Alternative Modification (WAGCM) proposal WAGCM arising from the Workgroup’s</w:t>
      </w:r>
      <w:r>
        <w:rPr>
          <w:spacing w:val="-8"/>
          <w:sz w:val="24"/>
        </w:rPr>
        <w:t xml:space="preserve"> </w:t>
      </w:r>
      <w:r>
        <w:rPr>
          <w:sz w:val="24"/>
        </w:rPr>
        <w:t>discussions</w:t>
      </w:r>
      <w:r>
        <w:rPr>
          <w:spacing w:val="-8"/>
          <w:sz w:val="24"/>
        </w:rPr>
        <w:t xml:space="preserve"> </w:t>
      </w:r>
      <w:r>
        <w:rPr>
          <w:sz w:val="24"/>
        </w:rPr>
        <w:t>should</w:t>
      </w:r>
      <w:r>
        <w:rPr>
          <w:spacing w:val="-7"/>
          <w:sz w:val="24"/>
        </w:rPr>
        <w:t xml:space="preserve"> </w:t>
      </w:r>
      <w:r>
        <w:rPr>
          <w:sz w:val="24"/>
        </w:rPr>
        <w:t>be</w:t>
      </w:r>
      <w:r>
        <w:rPr>
          <w:spacing w:val="-6"/>
          <w:sz w:val="24"/>
        </w:rPr>
        <w:t xml:space="preserve"> </w:t>
      </w:r>
      <w:r>
        <w:rPr>
          <w:sz w:val="24"/>
        </w:rPr>
        <w:t>clearly</w:t>
      </w:r>
      <w:r>
        <w:rPr>
          <w:spacing w:val="-8"/>
          <w:sz w:val="24"/>
        </w:rPr>
        <w:t xml:space="preserve"> </w:t>
      </w:r>
      <w:r>
        <w:rPr>
          <w:sz w:val="24"/>
        </w:rPr>
        <w:t>described</w:t>
      </w:r>
      <w:r>
        <w:rPr>
          <w:spacing w:val="-7"/>
          <w:sz w:val="24"/>
        </w:rPr>
        <w:t xml:space="preserve"> </w:t>
      </w:r>
      <w:r>
        <w:rPr>
          <w:sz w:val="24"/>
        </w:rPr>
        <w:t>in</w:t>
      </w:r>
      <w:r>
        <w:rPr>
          <w:spacing w:val="-7"/>
          <w:sz w:val="24"/>
        </w:rPr>
        <w:t xml:space="preserve"> </w:t>
      </w:r>
      <w:r>
        <w:rPr>
          <w:sz w:val="24"/>
        </w:rPr>
        <w:t>the</w:t>
      </w:r>
      <w:r>
        <w:rPr>
          <w:spacing w:val="-6"/>
          <w:sz w:val="24"/>
        </w:rPr>
        <w:t xml:space="preserve"> </w:t>
      </w:r>
      <w:r>
        <w:rPr>
          <w:sz w:val="24"/>
        </w:rPr>
        <w:t>final</w:t>
      </w:r>
      <w:r>
        <w:rPr>
          <w:spacing w:val="-5"/>
          <w:sz w:val="24"/>
        </w:rPr>
        <w:t xml:space="preserve"> </w:t>
      </w:r>
      <w:r>
        <w:rPr>
          <w:sz w:val="24"/>
        </w:rPr>
        <w:t>Workgroup</w:t>
      </w:r>
      <w:r>
        <w:rPr>
          <w:spacing w:val="-7"/>
          <w:sz w:val="24"/>
        </w:rPr>
        <w:t xml:space="preserve"> </w:t>
      </w:r>
      <w:r>
        <w:rPr>
          <w:sz w:val="24"/>
        </w:rPr>
        <w:t>Report to the Grid Code Review Panel.</w:t>
      </w:r>
    </w:p>
    <w:p w14:paraId="40148399" w14:textId="77777777" w:rsidR="00527A67" w:rsidRDefault="00527A67">
      <w:pPr>
        <w:pStyle w:val="BodyText"/>
        <w:rPr>
          <w:sz w:val="26"/>
        </w:rPr>
      </w:pPr>
    </w:p>
    <w:p w14:paraId="6E094E29" w14:textId="77777777" w:rsidR="00527A67" w:rsidRDefault="00CE016D">
      <w:pPr>
        <w:pStyle w:val="ListParagraph"/>
        <w:numPr>
          <w:ilvl w:val="0"/>
          <w:numId w:val="4"/>
        </w:numPr>
        <w:tabs>
          <w:tab w:val="left" w:pos="1052"/>
        </w:tabs>
        <w:spacing w:before="233" w:line="261" w:lineRule="auto"/>
        <w:ind w:hanging="721"/>
        <w:jc w:val="both"/>
        <w:rPr>
          <w:sz w:val="24"/>
        </w:rPr>
      </w:pPr>
      <w:r>
        <w:rPr>
          <w:sz w:val="24"/>
        </w:rPr>
        <w:t>Workgroup members should be mindful of efficiency and propose the fewest number</w:t>
      </w:r>
      <w:r>
        <w:rPr>
          <w:spacing w:val="-11"/>
          <w:sz w:val="24"/>
        </w:rPr>
        <w:t xml:space="preserve"> </w:t>
      </w:r>
      <w:r>
        <w:rPr>
          <w:sz w:val="24"/>
        </w:rPr>
        <w:t>of</w:t>
      </w:r>
      <w:r>
        <w:rPr>
          <w:spacing w:val="-8"/>
          <w:sz w:val="24"/>
        </w:rPr>
        <w:t xml:space="preserve"> </w:t>
      </w:r>
      <w:r>
        <w:rPr>
          <w:sz w:val="24"/>
        </w:rPr>
        <w:t>WAGCM</w:t>
      </w:r>
      <w:r>
        <w:rPr>
          <w:spacing w:val="-10"/>
          <w:sz w:val="24"/>
        </w:rPr>
        <w:t xml:space="preserve"> </w:t>
      </w:r>
      <w:r>
        <w:rPr>
          <w:sz w:val="24"/>
        </w:rPr>
        <w:t>proposals</w:t>
      </w:r>
      <w:r>
        <w:rPr>
          <w:spacing w:val="-10"/>
          <w:sz w:val="24"/>
        </w:rPr>
        <w:t xml:space="preserve"> </w:t>
      </w:r>
      <w:r>
        <w:rPr>
          <w:sz w:val="24"/>
        </w:rPr>
        <w:t>as</w:t>
      </w:r>
      <w:r>
        <w:rPr>
          <w:spacing w:val="-9"/>
          <w:sz w:val="24"/>
        </w:rPr>
        <w:t xml:space="preserve"> </w:t>
      </w:r>
      <w:r>
        <w:rPr>
          <w:sz w:val="24"/>
        </w:rPr>
        <w:t>possible.</w:t>
      </w:r>
      <w:r>
        <w:rPr>
          <w:spacing w:val="-9"/>
          <w:sz w:val="24"/>
        </w:rPr>
        <w:t xml:space="preserve"> </w:t>
      </w:r>
      <w:r>
        <w:rPr>
          <w:sz w:val="24"/>
        </w:rPr>
        <w:t>All</w:t>
      </w:r>
      <w:r>
        <w:rPr>
          <w:spacing w:val="-10"/>
          <w:sz w:val="24"/>
        </w:rPr>
        <w:t xml:space="preserve"> </w:t>
      </w:r>
      <w:r>
        <w:rPr>
          <w:sz w:val="24"/>
        </w:rPr>
        <w:t>new</w:t>
      </w:r>
      <w:r>
        <w:rPr>
          <w:spacing w:val="-10"/>
          <w:sz w:val="24"/>
        </w:rPr>
        <w:t xml:space="preserve"> </w:t>
      </w:r>
      <w:r>
        <w:rPr>
          <w:sz w:val="24"/>
        </w:rPr>
        <w:t>alternative</w:t>
      </w:r>
      <w:r>
        <w:rPr>
          <w:spacing w:val="-8"/>
          <w:sz w:val="24"/>
        </w:rPr>
        <w:t xml:space="preserve"> </w:t>
      </w:r>
      <w:r>
        <w:rPr>
          <w:sz w:val="24"/>
        </w:rPr>
        <w:t>proposals</w:t>
      </w:r>
      <w:r>
        <w:rPr>
          <w:spacing w:val="-10"/>
          <w:sz w:val="24"/>
        </w:rPr>
        <w:t xml:space="preserve"> </w:t>
      </w:r>
      <w:r>
        <w:rPr>
          <w:sz w:val="24"/>
        </w:rPr>
        <w:t>need</w:t>
      </w:r>
      <w:r>
        <w:rPr>
          <w:spacing w:val="-8"/>
          <w:sz w:val="24"/>
        </w:rPr>
        <w:t xml:space="preserve"> </w:t>
      </w:r>
      <w:r>
        <w:rPr>
          <w:sz w:val="24"/>
        </w:rPr>
        <w:t>to</w:t>
      </w:r>
      <w:r>
        <w:rPr>
          <w:spacing w:val="-11"/>
          <w:sz w:val="24"/>
        </w:rPr>
        <w:t xml:space="preserve"> </w:t>
      </w:r>
      <w:r>
        <w:rPr>
          <w:sz w:val="24"/>
        </w:rPr>
        <w:t>be proposed</w:t>
      </w:r>
      <w:r>
        <w:rPr>
          <w:spacing w:val="-9"/>
          <w:sz w:val="24"/>
        </w:rPr>
        <w:t xml:space="preserve"> </w:t>
      </w:r>
      <w:r>
        <w:rPr>
          <w:sz w:val="24"/>
        </w:rPr>
        <w:t>using</w:t>
      </w:r>
      <w:r>
        <w:rPr>
          <w:spacing w:val="-7"/>
          <w:sz w:val="24"/>
        </w:rPr>
        <w:t xml:space="preserve"> </w:t>
      </w:r>
      <w:r>
        <w:rPr>
          <w:sz w:val="24"/>
        </w:rPr>
        <w:t>the</w:t>
      </w:r>
      <w:r>
        <w:rPr>
          <w:spacing w:val="-8"/>
          <w:sz w:val="24"/>
        </w:rPr>
        <w:t xml:space="preserve"> </w:t>
      </w:r>
      <w:r>
        <w:rPr>
          <w:sz w:val="24"/>
        </w:rPr>
        <w:t>Alternative</w:t>
      </w:r>
      <w:r>
        <w:rPr>
          <w:spacing w:val="-9"/>
          <w:sz w:val="24"/>
        </w:rPr>
        <w:t xml:space="preserve"> </w:t>
      </w:r>
      <w:r>
        <w:rPr>
          <w:sz w:val="24"/>
        </w:rPr>
        <w:t>Request</w:t>
      </w:r>
      <w:r>
        <w:rPr>
          <w:spacing w:val="-9"/>
          <w:sz w:val="24"/>
        </w:rPr>
        <w:t xml:space="preserve"> </w:t>
      </w:r>
      <w:r>
        <w:rPr>
          <w:sz w:val="24"/>
        </w:rPr>
        <w:t>Proposal</w:t>
      </w:r>
      <w:r>
        <w:rPr>
          <w:spacing w:val="-10"/>
          <w:sz w:val="24"/>
        </w:rPr>
        <w:t xml:space="preserve"> </w:t>
      </w:r>
      <w:r>
        <w:rPr>
          <w:sz w:val="24"/>
        </w:rPr>
        <w:t>form</w:t>
      </w:r>
      <w:r>
        <w:rPr>
          <w:spacing w:val="-11"/>
          <w:sz w:val="24"/>
        </w:rPr>
        <w:t xml:space="preserve"> </w:t>
      </w:r>
      <w:r>
        <w:rPr>
          <w:sz w:val="24"/>
        </w:rPr>
        <w:t>ensuring</w:t>
      </w:r>
      <w:r>
        <w:rPr>
          <w:spacing w:val="-9"/>
          <w:sz w:val="24"/>
        </w:rPr>
        <w:t xml:space="preserve"> </w:t>
      </w:r>
      <w:r>
        <w:rPr>
          <w:sz w:val="24"/>
        </w:rPr>
        <w:t>a</w:t>
      </w:r>
      <w:r>
        <w:rPr>
          <w:spacing w:val="-8"/>
          <w:sz w:val="24"/>
        </w:rPr>
        <w:t xml:space="preserve"> </w:t>
      </w:r>
      <w:r>
        <w:rPr>
          <w:sz w:val="24"/>
        </w:rPr>
        <w:t>reliable</w:t>
      </w:r>
      <w:r>
        <w:rPr>
          <w:spacing w:val="-9"/>
          <w:sz w:val="24"/>
        </w:rPr>
        <w:t xml:space="preserve"> </w:t>
      </w:r>
      <w:r>
        <w:rPr>
          <w:sz w:val="24"/>
        </w:rPr>
        <w:t>source</w:t>
      </w:r>
      <w:r>
        <w:rPr>
          <w:spacing w:val="-10"/>
          <w:sz w:val="24"/>
        </w:rPr>
        <w:t xml:space="preserve"> </w:t>
      </w:r>
      <w:r>
        <w:rPr>
          <w:sz w:val="24"/>
        </w:rPr>
        <w:t>of information for the Workgroup, Panel, Industry participants and the</w:t>
      </w:r>
      <w:r>
        <w:rPr>
          <w:spacing w:val="-20"/>
          <w:sz w:val="24"/>
        </w:rPr>
        <w:t xml:space="preserve"> </w:t>
      </w:r>
      <w:r>
        <w:rPr>
          <w:sz w:val="24"/>
        </w:rPr>
        <w:t>Authority.</w:t>
      </w:r>
    </w:p>
    <w:p w14:paraId="760862F8" w14:textId="77777777" w:rsidR="00527A67" w:rsidRDefault="00527A67">
      <w:pPr>
        <w:spacing w:line="261" w:lineRule="auto"/>
        <w:jc w:val="both"/>
        <w:rPr>
          <w:sz w:val="24"/>
        </w:rPr>
        <w:sectPr w:rsidR="00527A67">
          <w:pgSz w:w="11910" w:h="16840"/>
          <w:pgMar w:top="1020" w:right="160" w:bottom="600" w:left="660" w:header="338" w:footer="404" w:gutter="0"/>
          <w:cols w:space="720"/>
        </w:sectPr>
      </w:pPr>
    </w:p>
    <w:p w14:paraId="3AC9A979" w14:textId="77777777" w:rsidR="00527A67" w:rsidRDefault="00527A67">
      <w:pPr>
        <w:pStyle w:val="BodyText"/>
        <w:rPr>
          <w:sz w:val="20"/>
        </w:rPr>
      </w:pPr>
    </w:p>
    <w:p w14:paraId="657757A7" w14:textId="77777777" w:rsidR="00527A67" w:rsidRDefault="00527A67">
      <w:pPr>
        <w:pStyle w:val="BodyText"/>
        <w:spacing w:before="9"/>
        <w:rPr>
          <w:sz w:val="17"/>
        </w:rPr>
      </w:pPr>
    </w:p>
    <w:p w14:paraId="2E6A938F" w14:textId="77777777" w:rsidR="00527A67" w:rsidRDefault="00CE016D">
      <w:pPr>
        <w:pStyle w:val="ListParagraph"/>
        <w:numPr>
          <w:ilvl w:val="0"/>
          <w:numId w:val="4"/>
        </w:numPr>
        <w:tabs>
          <w:tab w:val="left" w:pos="1052"/>
        </w:tabs>
        <w:spacing w:before="93" w:line="261" w:lineRule="auto"/>
        <w:ind w:right="1253" w:hanging="721"/>
        <w:jc w:val="both"/>
        <w:rPr>
          <w:sz w:val="24"/>
        </w:rPr>
      </w:pPr>
      <w:r>
        <w:rPr>
          <w:sz w:val="24"/>
        </w:rPr>
        <w:t>All WAGCM proposals should include the Proposer(s)'s details within the final Workgroup report, for the avoidance of doubt this includes WAGCM proposals which are proposed by the entire Workgroup or subset of</w:t>
      </w:r>
      <w:r>
        <w:rPr>
          <w:spacing w:val="-17"/>
          <w:sz w:val="24"/>
        </w:rPr>
        <w:t xml:space="preserve"> </w:t>
      </w:r>
      <w:r>
        <w:rPr>
          <w:sz w:val="24"/>
        </w:rPr>
        <w:t>members.</w:t>
      </w:r>
    </w:p>
    <w:p w14:paraId="49ABB262" w14:textId="77777777" w:rsidR="00527A67" w:rsidRDefault="00527A67">
      <w:pPr>
        <w:pStyle w:val="BodyText"/>
        <w:rPr>
          <w:sz w:val="26"/>
        </w:rPr>
      </w:pPr>
    </w:p>
    <w:p w14:paraId="5AE746D8" w14:textId="77777777" w:rsidR="00527A67" w:rsidRDefault="00527A67">
      <w:pPr>
        <w:pStyle w:val="BodyText"/>
        <w:spacing w:before="8"/>
        <w:rPr>
          <w:sz w:val="20"/>
        </w:rPr>
      </w:pPr>
    </w:p>
    <w:p w14:paraId="7595C639" w14:textId="77777777" w:rsidR="00527A67" w:rsidRDefault="00CE016D">
      <w:pPr>
        <w:pStyle w:val="ListParagraph"/>
        <w:numPr>
          <w:ilvl w:val="0"/>
          <w:numId w:val="4"/>
        </w:numPr>
        <w:tabs>
          <w:tab w:val="left" w:pos="1052"/>
        </w:tabs>
        <w:spacing w:line="261" w:lineRule="auto"/>
        <w:ind w:right="1260" w:hanging="721"/>
        <w:jc w:val="both"/>
        <w:rPr>
          <w:sz w:val="24"/>
        </w:rPr>
      </w:pPr>
      <w:r>
        <w:rPr>
          <w:sz w:val="24"/>
        </w:rPr>
        <w:t>There is an option for the Workgroup to undertake a period of Consultation in accordance</w:t>
      </w:r>
      <w:r>
        <w:rPr>
          <w:spacing w:val="-5"/>
          <w:sz w:val="24"/>
        </w:rPr>
        <w:t xml:space="preserve"> </w:t>
      </w:r>
      <w:r>
        <w:rPr>
          <w:sz w:val="24"/>
        </w:rPr>
        <w:t>with</w:t>
      </w:r>
      <w:r>
        <w:rPr>
          <w:spacing w:val="-3"/>
          <w:sz w:val="24"/>
        </w:rPr>
        <w:t xml:space="preserve"> </w:t>
      </w:r>
      <w:r>
        <w:rPr>
          <w:sz w:val="24"/>
        </w:rPr>
        <w:t>Grid</w:t>
      </w:r>
      <w:r>
        <w:rPr>
          <w:spacing w:val="-8"/>
          <w:sz w:val="24"/>
        </w:rPr>
        <w:t xml:space="preserve"> </w:t>
      </w:r>
      <w:r>
        <w:rPr>
          <w:sz w:val="24"/>
        </w:rPr>
        <w:t>Code</w:t>
      </w:r>
      <w:r>
        <w:rPr>
          <w:spacing w:val="-5"/>
          <w:sz w:val="24"/>
        </w:rPr>
        <w:t xml:space="preserve"> </w:t>
      </w:r>
      <w:r>
        <w:rPr>
          <w:sz w:val="24"/>
        </w:rPr>
        <w:t>GR.</w:t>
      </w:r>
      <w:r>
        <w:rPr>
          <w:spacing w:val="-6"/>
          <w:sz w:val="24"/>
        </w:rPr>
        <w:t xml:space="preserve"> </w:t>
      </w:r>
      <w:r>
        <w:rPr>
          <w:sz w:val="24"/>
        </w:rPr>
        <w:t>20.11,</w:t>
      </w:r>
      <w:r>
        <w:rPr>
          <w:spacing w:val="-6"/>
          <w:sz w:val="24"/>
        </w:rPr>
        <w:t xml:space="preserve"> </w:t>
      </w:r>
      <w:r>
        <w:rPr>
          <w:sz w:val="24"/>
        </w:rPr>
        <w:t>if</w:t>
      </w:r>
      <w:r>
        <w:rPr>
          <w:spacing w:val="-7"/>
          <w:sz w:val="24"/>
        </w:rPr>
        <w:t xml:space="preserve"> </w:t>
      </w:r>
      <w:r>
        <w:rPr>
          <w:sz w:val="24"/>
        </w:rPr>
        <w:t>defined</w:t>
      </w:r>
      <w:r>
        <w:rPr>
          <w:spacing w:val="-5"/>
          <w:sz w:val="24"/>
        </w:rPr>
        <w:t xml:space="preserve"> </w:t>
      </w:r>
      <w:r>
        <w:rPr>
          <w:sz w:val="24"/>
        </w:rPr>
        <w:t>within</w:t>
      </w:r>
      <w:r>
        <w:rPr>
          <w:spacing w:val="-6"/>
          <w:sz w:val="24"/>
        </w:rPr>
        <w:t xml:space="preserve"> </w:t>
      </w:r>
      <w:r>
        <w:rPr>
          <w:sz w:val="24"/>
        </w:rPr>
        <w:t>the</w:t>
      </w:r>
      <w:r>
        <w:rPr>
          <w:spacing w:val="-4"/>
          <w:sz w:val="24"/>
        </w:rPr>
        <w:t xml:space="preserve"> </w:t>
      </w:r>
      <w:r>
        <w:rPr>
          <w:sz w:val="24"/>
        </w:rPr>
        <w:t>timetable</w:t>
      </w:r>
      <w:r>
        <w:rPr>
          <w:spacing w:val="-4"/>
          <w:sz w:val="24"/>
        </w:rPr>
        <w:t xml:space="preserve"> </w:t>
      </w:r>
      <w:r>
        <w:rPr>
          <w:sz w:val="24"/>
        </w:rPr>
        <w:t>agreed</w:t>
      </w:r>
      <w:r>
        <w:rPr>
          <w:spacing w:val="-5"/>
          <w:sz w:val="24"/>
        </w:rPr>
        <w:t xml:space="preserve"> </w:t>
      </w:r>
      <w:r>
        <w:rPr>
          <w:sz w:val="24"/>
        </w:rPr>
        <w:t>by</w:t>
      </w:r>
      <w:r>
        <w:rPr>
          <w:spacing w:val="-4"/>
          <w:sz w:val="24"/>
        </w:rPr>
        <w:t xml:space="preserve"> </w:t>
      </w:r>
      <w:r>
        <w:rPr>
          <w:sz w:val="24"/>
        </w:rPr>
        <w:t>the Grid Code Panel. Should the Workgroup determine that they see the benefit in a Workgroup Consultation being issued they can recommend this to the Grid Code Review Panel to</w:t>
      </w:r>
      <w:r>
        <w:rPr>
          <w:spacing w:val="-2"/>
          <w:sz w:val="24"/>
        </w:rPr>
        <w:t xml:space="preserve"> </w:t>
      </w:r>
      <w:r>
        <w:rPr>
          <w:sz w:val="24"/>
        </w:rPr>
        <w:t>consider.</w:t>
      </w:r>
    </w:p>
    <w:p w14:paraId="0DE27F48" w14:textId="77777777" w:rsidR="00527A67" w:rsidRDefault="00527A67">
      <w:pPr>
        <w:pStyle w:val="BodyText"/>
        <w:rPr>
          <w:sz w:val="26"/>
        </w:rPr>
      </w:pPr>
    </w:p>
    <w:p w14:paraId="4539A953" w14:textId="77777777" w:rsidR="00527A67" w:rsidRDefault="00527A67">
      <w:pPr>
        <w:pStyle w:val="BodyText"/>
        <w:spacing w:before="7"/>
        <w:rPr>
          <w:sz w:val="20"/>
        </w:rPr>
      </w:pPr>
    </w:p>
    <w:p w14:paraId="5021A985" w14:textId="77777777" w:rsidR="00527A67" w:rsidRDefault="00CE016D">
      <w:pPr>
        <w:pStyle w:val="ListParagraph"/>
        <w:numPr>
          <w:ilvl w:val="0"/>
          <w:numId w:val="4"/>
        </w:numPr>
        <w:tabs>
          <w:tab w:val="left" w:pos="1052"/>
        </w:tabs>
        <w:spacing w:line="261" w:lineRule="auto"/>
        <w:ind w:hanging="721"/>
        <w:jc w:val="both"/>
        <w:rPr>
          <w:sz w:val="24"/>
        </w:rPr>
      </w:pPr>
      <w:r>
        <w:rPr>
          <w:sz w:val="24"/>
        </w:rPr>
        <w:t>Following the Consultation period the Workgroup is required to consider all responses including any Workgroup Consultation Alternative Requests. In undertaking an assessment of any Workgroup Consultation Alternative Request, the</w:t>
      </w:r>
      <w:r>
        <w:rPr>
          <w:spacing w:val="-15"/>
          <w:sz w:val="24"/>
        </w:rPr>
        <w:t xml:space="preserve"> </w:t>
      </w:r>
      <w:r>
        <w:rPr>
          <w:sz w:val="24"/>
        </w:rPr>
        <w:t>Workgroup</w:t>
      </w:r>
      <w:r>
        <w:rPr>
          <w:spacing w:val="-15"/>
          <w:sz w:val="24"/>
        </w:rPr>
        <w:t xml:space="preserve"> </w:t>
      </w:r>
      <w:r>
        <w:rPr>
          <w:sz w:val="24"/>
        </w:rPr>
        <w:t>should</w:t>
      </w:r>
      <w:r>
        <w:rPr>
          <w:spacing w:val="-15"/>
          <w:sz w:val="24"/>
        </w:rPr>
        <w:t xml:space="preserve"> </w:t>
      </w:r>
      <w:r>
        <w:rPr>
          <w:sz w:val="24"/>
        </w:rPr>
        <w:t>consider</w:t>
      </w:r>
      <w:r>
        <w:rPr>
          <w:spacing w:val="-16"/>
          <w:sz w:val="24"/>
        </w:rPr>
        <w:t xml:space="preserve"> </w:t>
      </w:r>
      <w:r>
        <w:rPr>
          <w:sz w:val="24"/>
        </w:rPr>
        <w:t>whether</w:t>
      </w:r>
      <w:r>
        <w:rPr>
          <w:spacing w:val="-15"/>
          <w:sz w:val="24"/>
        </w:rPr>
        <w:t xml:space="preserve"> </w:t>
      </w:r>
      <w:r>
        <w:rPr>
          <w:sz w:val="24"/>
        </w:rPr>
        <w:t>it</w:t>
      </w:r>
      <w:r>
        <w:rPr>
          <w:spacing w:val="-15"/>
          <w:sz w:val="24"/>
        </w:rPr>
        <w:t xml:space="preserve"> </w:t>
      </w:r>
      <w:r>
        <w:rPr>
          <w:sz w:val="24"/>
        </w:rPr>
        <w:t>better</w:t>
      </w:r>
      <w:r>
        <w:rPr>
          <w:spacing w:val="-16"/>
          <w:sz w:val="24"/>
        </w:rPr>
        <w:t xml:space="preserve"> </w:t>
      </w:r>
      <w:r>
        <w:rPr>
          <w:sz w:val="24"/>
        </w:rPr>
        <w:t>facilitates</w:t>
      </w:r>
      <w:r>
        <w:rPr>
          <w:spacing w:val="-15"/>
          <w:sz w:val="24"/>
        </w:rPr>
        <w:t xml:space="preserve"> </w:t>
      </w:r>
      <w:r>
        <w:rPr>
          <w:sz w:val="24"/>
        </w:rPr>
        <w:t>the</w:t>
      </w:r>
      <w:r>
        <w:rPr>
          <w:spacing w:val="-15"/>
          <w:sz w:val="24"/>
        </w:rPr>
        <w:t xml:space="preserve"> </w:t>
      </w:r>
      <w:r>
        <w:rPr>
          <w:sz w:val="24"/>
        </w:rPr>
        <w:t>Grid</w:t>
      </w:r>
      <w:r>
        <w:rPr>
          <w:spacing w:val="-14"/>
          <w:sz w:val="24"/>
        </w:rPr>
        <w:t xml:space="preserve"> </w:t>
      </w:r>
      <w:r>
        <w:rPr>
          <w:sz w:val="24"/>
        </w:rPr>
        <w:t>Code</w:t>
      </w:r>
      <w:r>
        <w:rPr>
          <w:spacing w:val="-15"/>
          <w:sz w:val="24"/>
        </w:rPr>
        <w:t xml:space="preserve"> </w:t>
      </w:r>
      <w:r>
        <w:rPr>
          <w:sz w:val="24"/>
        </w:rPr>
        <w:t>Objectives than the current version of the Grid</w:t>
      </w:r>
      <w:r>
        <w:rPr>
          <w:spacing w:val="-4"/>
          <w:sz w:val="24"/>
        </w:rPr>
        <w:t xml:space="preserve"> </w:t>
      </w:r>
      <w:r>
        <w:rPr>
          <w:sz w:val="24"/>
        </w:rPr>
        <w:t>Code.</w:t>
      </w:r>
    </w:p>
    <w:p w14:paraId="36714163" w14:textId="77777777" w:rsidR="00527A67" w:rsidRDefault="00527A67">
      <w:pPr>
        <w:pStyle w:val="BodyText"/>
        <w:rPr>
          <w:sz w:val="26"/>
        </w:rPr>
      </w:pPr>
    </w:p>
    <w:p w14:paraId="31E64649" w14:textId="77777777" w:rsidR="00527A67" w:rsidRDefault="00527A67">
      <w:pPr>
        <w:pStyle w:val="BodyText"/>
        <w:spacing w:before="8"/>
        <w:rPr>
          <w:sz w:val="20"/>
        </w:rPr>
      </w:pPr>
    </w:p>
    <w:p w14:paraId="6A2337C2" w14:textId="77777777" w:rsidR="00527A67" w:rsidRDefault="00CE016D">
      <w:pPr>
        <w:pStyle w:val="ListParagraph"/>
        <w:numPr>
          <w:ilvl w:val="0"/>
          <w:numId w:val="4"/>
        </w:numPr>
        <w:tabs>
          <w:tab w:val="left" w:pos="1052"/>
        </w:tabs>
        <w:spacing w:line="261" w:lineRule="auto"/>
        <w:ind w:right="1255" w:hanging="721"/>
        <w:jc w:val="both"/>
        <w:rPr>
          <w:sz w:val="24"/>
        </w:rPr>
      </w:pPr>
      <w:r>
        <w:rPr>
          <w:sz w:val="24"/>
        </w:rPr>
        <w:t>As appropriate, the Workgroup will be required to undertake any further analysis and update the appropriate sections of the original Modification Proposal and/or WAGCM</w:t>
      </w:r>
      <w:r>
        <w:rPr>
          <w:spacing w:val="-10"/>
          <w:sz w:val="24"/>
        </w:rPr>
        <w:t xml:space="preserve"> </w:t>
      </w:r>
      <w:r>
        <w:rPr>
          <w:sz w:val="24"/>
        </w:rPr>
        <w:t>proposals</w:t>
      </w:r>
      <w:r>
        <w:rPr>
          <w:spacing w:val="-10"/>
          <w:sz w:val="24"/>
        </w:rPr>
        <w:t xml:space="preserve"> </w:t>
      </w:r>
      <w:r>
        <w:rPr>
          <w:sz w:val="24"/>
        </w:rPr>
        <w:t>(Workgroup</w:t>
      </w:r>
      <w:r>
        <w:rPr>
          <w:spacing w:val="-10"/>
          <w:sz w:val="24"/>
        </w:rPr>
        <w:t xml:space="preserve"> </w:t>
      </w:r>
      <w:r>
        <w:rPr>
          <w:sz w:val="24"/>
        </w:rPr>
        <w:t>members</w:t>
      </w:r>
      <w:r>
        <w:rPr>
          <w:spacing w:val="-10"/>
          <w:sz w:val="24"/>
        </w:rPr>
        <w:t xml:space="preserve"> </w:t>
      </w:r>
      <w:r>
        <w:rPr>
          <w:sz w:val="24"/>
        </w:rPr>
        <w:t>cannot</w:t>
      </w:r>
      <w:r>
        <w:rPr>
          <w:spacing w:val="-8"/>
          <w:sz w:val="24"/>
        </w:rPr>
        <w:t xml:space="preserve"> </w:t>
      </w:r>
      <w:r>
        <w:rPr>
          <w:sz w:val="24"/>
        </w:rPr>
        <w:t>amend</w:t>
      </w:r>
      <w:r>
        <w:rPr>
          <w:spacing w:val="-8"/>
          <w:sz w:val="24"/>
        </w:rPr>
        <w:t xml:space="preserve"> </w:t>
      </w:r>
      <w:r>
        <w:rPr>
          <w:sz w:val="24"/>
        </w:rPr>
        <w:t>the</w:t>
      </w:r>
      <w:r>
        <w:rPr>
          <w:spacing w:val="-7"/>
          <w:sz w:val="24"/>
        </w:rPr>
        <w:t xml:space="preserve"> </w:t>
      </w:r>
      <w:r>
        <w:rPr>
          <w:sz w:val="24"/>
        </w:rPr>
        <w:t>original</w:t>
      </w:r>
      <w:r>
        <w:rPr>
          <w:spacing w:val="-12"/>
          <w:sz w:val="24"/>
        </w:rPr>
        <w:t xml:space="preserve"> </w:t>
      </w:r>
      <w:r>
        <w:rPr>
          <w:sz w:val="24"/>
        </w:rPr>
        <w:t>text</w:t>
      </w:r>
      <w:r>
        <w:rPr>
          <w:spacing w:val="-9"/>
          <w:sz w:val="24"/>
        </w:rPr>
        <w:t xml:space="preserve"> </w:t>
      </w:r>
      <w:r>
        <w:rPr>
          <w:sz w:val="24"/>
        </w:rPr>
        <w:t>submitted by the Proposer of the modification). All responses including any Workgroup Consultation Alternative Requests shall be included within the final report including a summary of the Workgroup's deliberations and conclusions. The report should make it clear where and why the Workgroup chairman has exercised their right under the Grid Code to progress a Workgroup Consultation Alternative Request or a WAGCM proposal against the majority views of Workgroup members. It should also be explicitly stated where, under these circumstances, the Workgroup chairman is employed by the same organisation who submitted the Workgroup Consultation Alternative</w:t>
      </w:r>
      <w:r>
        <w:rPr>
          <w:spacing w:val="-3"/>
          <w:sz w:val="24"/>
        </w:rPr>
        <w:t xml:space="preserve"> </w:t>
      </w:r>
      <w:r>
        <w:rPr>
          <w:sz w:val="24"/>
        </w:rPr>
        <w:t>Request.</w:t>
      </w:r>
    </w:p>
    <w:p w14:paraId="641EF420" w14:textId="77777777" w:rsidR="00527A67" w:rsidRDefault="00527A67">
      <w:pPr>
        <w:pStyle w:val="BodyText"/>
        <w:rPr>
          <w:sz w:val="26"/>
        </w:rPr>
      </w:pPr>
    </w:p>
    <w:p w14:paraId="128869FC" w14:textId="77777777" w:rsidR="00527A67" w:rsidRDefault="00CE016D">
      <w:pPr>
        <w:pStyle w:val="ListParagraph"/>
        <w:numPr>
          <w:ilvl w:val="0"/>
          <w:numId w:val="4"/>
        </w:numPr>
        <w:tabs>
          <w:tab w:val="left" w:pos="1052"/>
        </w:tabs>
        <w:spacing w:before="232" w:line="261" w:lineRule="auto"/>
        <w:ind w:right="1259" w:hanging="721"/>
        <w:jc w:val="both"/>
        <w:rPr>
          <w:sz w:val="24"/>
        </w:rPr>
      </w:pPr>
      <w:r>
        <w:rPr>
          <w:sz w:val="24"/>
        </w:rPr>
        <w:t xml:space="preserve">The Workgroup is to submit its final report to the Modifications Panel Secretary on </w:t>
      </w:r>
      <w:r>
        <w:rPr>
          <w:b/>
          <w:sz w:val="24"/>
        </w:rPr>
        <w:t xml:space="preserve">XX Month XXXX </w:t>
      </w:r>
      <w:r>
        <w:rPr>
          <w:sz w:val="24"/>
        </w:rPr>
        <w:t>for circulation to Panel Members. The final report conclusions</w:t>
      </w:r>
      <w:r>
        <w:rPr>
          <w:spacing w:val="-39"/>
          <w:sz w:val="24"/>
        </w:rPr>
        <w:t xml:space="preserve"> </w:t>
      </w:r>
      <w:r>
        <w:rPr>
          <w:sz w:val="24"/>
        </w:rPr>
        <w:t xml:space="preserve">will be presented to the Grid Code Review Panel meeting on </w:t>
      </w:r>
      <w:r>
        <w:rPr>
          <w:b/>
          <w:sz w:val="24"/>
        </w:rPr>
        <w:t>XX Month</w:t>
      </w:r>
      <w:r>
        <w:rPr>
          <w:b/>
          <w:spacing w:val="-12"/>
          <w:sz w:val="24"/>
        </w:rPr>
        <w:t xml:space="preserve"> </w:t>
      </w:r>
      <w:r>
        <w:rPr>
          <w:b/>
          <w:sz w:val="24"/>
        </w:rPr>
        <w:t>XXXX</w:t>
      </w:r>
      <w:r>
        <w:rPr>
          <w:sz w:val="24"/>
        </w:rPr>
        <w:t>.</w:t>
      </w:r>
    </w:p>
    <w:p w14:paraId="1656B3C7" w14:textId="77777777" w:rsidR="00527A67" w:rsidRDefault="00527A67">
      <w:pPr>
        <w:pStyle w:val="BodyText"/>
      </w:pPr>
    </w:p>
    <w:p w14:paraId="173B9ADC" w14:textId="77777777" w:rsidR="00527A67" w:rsidRDefault="00CE016D">
      <w:pPr>
        <w:pStyle w:val="Heading1"/>
        <w:tabs>
          <w:tab w:val="left" w:pos="9621"/>
        </w:tabs>
        <w:spacing w:before="92"/>
        <w:jc w:val="left"/>
      </w:pPr>
      <w:r>
        <w:rPr>
          <w:color w:val="FFFFFF"/>
          <w:shd w:val="clear" w:color="auto" w:fill="F16421"/>
        </w:rPr>
        <w:t>Membership</w:t>
      </w:r>
      <w:r>
        <w:rPr>
          <w:color w:val="FFFFFF"/>
          <w:shd w:val="clear" w:color="auto" w:fill="F16421"/>
        </w:rPr>
        <w:tab/>
      </w:r>
    </w:p>
    <w:p w14:paraId="64B09AEC" w14:textId="77777777" w:rsidR="00527A67" w:rsidRDefault="00CE016D">
      <w:pPr>
        <w:pStyle w:val="ListParagraph"/>
        <w:numPr>
          <w:ilvl w:val="0"/>
          <w:numId w:val="4"/>
        </w:numPr>
        <w:tabs>
          <w:tab w:val="left" w:pos="1051"/>
          <w:tab w:val="left" w:pos="1052"/>
        </w:tabs>
        <w:spacing w:before="121"/>
        <w:ind w:right="0" w:hanging="721"/>
        <w:rPr>
          <w:sz w:val="24"/>
        </w:rPr>
      </w:pPr>
      <w:r>
        <w:rPr>
          <w:sz w:val="24"/>
        </w:rPr>
        <w:t>It is recommended that the Workgroup has the following</w:t>
      </w:r>
      <w:r>
        <w:rPr>
          <w:spacing w:val="-14"/>
          <w:sz w:val="24"/>
        </w:rPr>
        <w:t xml:space="preserve"> </w:t>
      </w:r>
      <w:r>
        <w:rPr>
          <w:sz w:val="24"/>
        </w:rPr>
        <w:t>members:</w:t>
      </w:r>
    </w:p>
    <w:p w14:paraId="663447FE" w14:textId="77777777" w:rsidR="00527A67" w:rsidRDefault="00527A67">
      <w:pPr>
        <w:pStyle w:val="BodyText"/>
        <w:rPr>
          <w:sz w:val="20"/>
        </w:rPr>
      </w:pPr>
    </w:p>
    <w:p w14:paraId="7EBAC990" w14:textId="77777777" w:rsidR="00527A67" w:rsidRDefault="00527A67">
      <w:pPr>
        <w:pStyle w:val="BodyText"/>
        <w:spacing w:before="9"/>
        <w:rPr>
          <w:sz w:val="27"/>
        </w:rPr>
      </w:pPr>
    </w:p>
    <w:tbl>
      <w:tblPr>
        <w:tblW w:w="0" w:type="auto"/>
        <w:tblInd w:w="338" w:type="dxa"/>
        <w:tblBorders>
          <w:top w:val="single" w:sz="4" w:space="0" w:color="F16421"/>
          <w:left w:val="single" w:sz="4" w:space="0" w:color="F16421"/>
          <w:bottom w:val="single" w:sz="4" w:space="0" w:color="F16421"/>
          <w:right w:val="single" w:sz="4" w:space="0" w:color="F16421"/>
          <w:insideH w:val="single" w:sz="4" w:space="0" w:color="F16421"/>
          <w:insideV w:val="single" w:sz="4" w:space="0" w:color="F16421"/>
        </w:tblBorders>
        <w:tblLayout w:type="fixed"/>
        <w:tblCellMar>
          <w:left w:w="0" w:type="dxa"/>
          <w:right w:w="0" w:type="dxa"/>
        </w:tblCellMar>
        <w:tblLook w:val="01E0" w:firstRow="1" w:lastRow="1" w:firstColumn="1" w:lastColumn="1" w:noHBand="0" w:noVBand="0"/>
      </w:tblPr>
      <w:tblGrid>
        <w:gridCol w:w="2976"/>
        <w:gridCol w:w="3121"/>
        <w:gridCol w:w="4112"/>
      </w:tblGrid>
      <w:tr w:rsidR="00527A67" w14:paraId="1F8CEC27" w14:textId="77777777">
        <w:trPr>
          <w:trHeight w:val="549"/>
        </w:trPr>
        <w:tc>
          <w:tcPr>
            <w:tcW w:w="2976" w:type="dxa"/>
            <w:tcBorders>
              <w:top w:val="nil"/>
              <w:left w:val="nil"/>
              <w:bottom w:val="nil"/>
              <w:right w:val="nil"/>
            </w:tcBorders>
            <w:shd w:val="clear" w:color="auto" w:fill="F16421"/>
          </w:tcPr>
          <w:p w14:paraId="5ED3A7E6" w14:textId="77777777" w:rsidR="00527A67" w:rsidRDefault="00CE016D">
            <w:pPr>
              <w:pStyle w:val="TableParagraph"/>
              <w:ind w:left="112"/>
              <w:rPr>
                <w:b/>
                <w:sz w:val="24"/>
              </w:rPr>
            </w:pPr>
            <w:r>
              <w:rPr>
                <w:b/>
                <w:color w:val="FFFFFF"/>
                <w:sz w:val="24"/>
              </w:rPr>
              <w:t>Role</w:t>
            </w:r>
          </w:p>
        </w:tc>
        <w:tc>
          <w:tcPr>
            <w:tcW w:w="3121" w:type="dxa"/>
            <w:tcBorders>
              <w:top w:val="nil"/>
              <w:left w:val="nil"/>
              <w:bottom w:val="nil"/>
              <w:right w:val="nil"/>
            </w:tcBorders>
            <w:shd w:val="clear" w:color="auto" w:fill="F16421"/>
          </w:tcPr>
          <w:p w14:paraId="78DD15DE" w14:textId="77777777" w:rsidR="00527A67" w:rsidRDefault="00CE016D">
            <w:pPr>
              <w:pStyle w:val="TableParagraph"/>
              <w:ind w:left="116"/>
              <w:rPr>
                <w:b/>
                <w:sz w:val="24"/>
              </w:rPr>
            </w:pPr>
            <w:r>
              <w:rPr>
                <w:b/>
                <w:color w:val="FFFFFF"/>
                <w:sz w:val="24"/>
              </w:rPr>
              <w:t>Name</w:t>
            </w:r>
          </w:p>
        </w:tc>
        <w:tc>
          <w:tcPr>
            <w:tcW w:w="4112" w:type="dxa"/>
            <w:tcBorders>
              <w:top w:val="nil"/>
              <w:left w:val="nil"/>
              <w:bottom w:val="nil"/>
              <w:right w:val="nil"/>
            </w:tcBorders>
            <w:shd w:val="clear" w:color="auto" w:fill="F16421"/>
          </w:tcPr>
          <w:p w14:paraId="549CD464" w14:textId="77777777" w:rsidR="00527A67" w:rsidRDefault="00CE016D">
            <w:pPr>
              <w:pStyle w:val="TableParagraph"/>
              <w:ind w:left="113"/>
              <w:rPr>
                <w:b/>
                <w:sz w:val="24"/>
              </w:rPr>
            </w:pPr>
            <w:r>
              <w:rPr>
                <w:b/>
                <w:color w:val="FFFFFF"/>
                <w:sz w:val="24"/>
              </w:rPr>
              <w:t>Representing</w:t>
            </w:r>
          </w:p>
        </w:tc>
      </w:tr>
      <w:tr w:rsidR="00527A67" w14:paraId="27C6813C" w14:textId="77777777">
        <w:trPr>
          <w:trHeight w:val="539"/>
        </w:trPr>
        <w:tc>
          <w:tcPr>
            <w:tcW w:w="2976" w:type="dxa"/>
            <w:tcBorders>
              <w:top w:val="nil"/>
            </w:tcBorders>
          </w:tcPr>
          <w:p w14:paraId="7C4C5640" w14:textId="77777777" w:rsidR="00527A67" w:rsidRDefault="00CE016D">
            <w:pPr>
              <w:pStyle w:val="TableParagraph"/>
              <w:rPr>
                <w:sz w:val="24"/>
              </w:rPr>
            </w:pPr>
            <w:r>
              <w:rPr>
                <w:sz w:val="24"/>
              </w:rPr>
              <w:t>Chair</w:t>
            </w:r>
          </w:p>
        </w:tc>
        <w:tc>
          <w:tcPr>
            <w:tcW w:w="3121" w:type="dxa"/>
            <w:tcBorders>
              <w:top w:val="nil"/>
            </w:tcBorders>
          </w:tcPr>
          <w:p w14:paraId="1795DD66" w14:textId="77777777" w:rsidR="00527A67" w:rsidRDefault="00CE016D">
            <w:pPr>
              <w:pStyle w:val="TableParagraph"/>
              <w:ind w:left="111"/>
              <w:rPr>
                <w:b/>
                <w:sz w:val="24"/>
              </w:rPr>
            </w:pPr>
            <w:r>
              <w:rPr>
                <w:b/>
                <w:sz w:val="24"/>
              </w:rPr>
              <w:t>Banke John-Okwesa</w:t>
            </w:r>
          </w:p>
        </w:tc>
        <w:tc>
          <w:tcPr>
            <w:tcW w:w="4112" w:type="dxa"/>
            <w:tcBorders>
              <w:top w:val="nil"/>
            </w:tcBorders>
          </w:tcPr>
          <w:p w14:paraId="6B5B472D" w14:textId="77777777" w:rsidR="00527A67" w:rsidRDefault="00CE016D">
            <w:pPr>
              <w:pStyle w:val="TableParagraph"/>
              <w:ind w:left="108"/>
              <w:rPr>
                <w:b/>
                <w:sz w:val="24"/>
              </w:rPr>
            </w:pPr>
            <w:r>
              <w:rPr>
                <w:b/>
                <w:sz w:val="24"/>
              </w:rPr>
              <w:t>Code Administrator (ESO)</w:t>
            </w:r>
          </w:p>
        </w:tc>
      </w:tr>
      <w:tr w:rsidR="00527A67" w14:paraId="4B24F3DA" w14:textId="77777777">
        <w:trPr>
          <w:trHeight w:val="542"/>
        </w:trPr>
        <w:tc>
          <w:tcPr>
            <w:tcW w:w="2976" w:type="dxa"/>
          </w:tcPr>
          <w:p w14:paraId="0558A641" w14:textId="77777777" w:rsidR="00527A67" w:rsidRDefault="00CE016D">
            <w:pPr>
              <w:pStyle w:val="TableParagraph"/>
              <w:spacing w:before="146"/>
              <w:rPr>
                <w:sz w:val="24"/>
              </w:rPr>
            </w:pPr>
            <w:r>
              <w:rPr>
                <w:sz w:val="24"/>
              </w:rPr>
              <w:t>Technical Secretary</w:t>
            </w:r>
          </w:p>
        </w:tc>
        <w:tc>
          <w:tcPr>
            <w:tcW w:w="3121" w:type="dxa"/>
          </w:tcPr>
          <w:p w14:paraId="34EEBBB8" w14:textId="77777777" w:rsidR="00527A67" w:rsidRDefault="00CE016D">
            <w:pPr>
              <w:pStyle w:val="TableParagraph"/>
              <w:spacing w:before="146"/>
              <w:ind w:left="111"/>
              <w:rPr>
                <w:b/>
                <w:sz w:val="24"/>
              </w:rPr>
            </w:pPr>
            <w:r>
              <w:rPr>
                <w:b/>
                <w:sz w:val="24"/>
              </w:rPr>
              <w:t>Ruth Roberts</w:t>
            </w:r>
          </w:p>
        </w:tc>
        <w:tc>
          <w:tcPr>
            <w:tcW w:w="4112" w:type="dxa"/>
          </w:tcPr>
          <w:p w14:paraId="45A44CD9" w14:textId="77777777" w:rsidR="00527A67" w:rsidRDefault="00CE016D">
            <w:pPr>
              <w:pStyle w:val="TableParagraph"/>
              <w:spacing w:before="146"/>
              <w:ind w:left="108"/>
              <w:rPr>
                <w:b/>
                <w:sz w:val="24"/>
              </w:rPr>
            </w:pPr>
            <w:r>
              <w:rPr>
                <w:b/>
                <w:sz w:val="24"/>
              </w:rPr>
              <w:t>Code Administrator (ESO)</w:t>
            </w:r>
          </w:p>
        </w:tc>
      </w:tr>
    </w:tbl>
    <w:p w14:paraId="63ABD5EC" w14:textId="77777777" w:rsidR="00527A67" w:rsidRDefault="00527A67">
      <w:pPr>
        <w:rPr>
          <w:sz w:val="24"/>
        </w:rPr>
        <w:sectPr w:rsidR="00527A67">
          <w:pgSz w:w="11910" w:h="16840"/>
          <w:pgMar w:top="1020" w:right="160" w:bottom="600" w:left="660" w:header="338" w:footer="404" w:gutter="0"/>
          <w:cols w:space="720"/>
        </w:sectPr>
      </w:pPr>
    </w:p>
    <w:p w14:paraId="523AB5DF" w14:textId="77777777" w:rsidR="00527A67" w:rsidRDefault="00527A67">
      <w:pPr>
        <w:pStyle w:val="BodyText"/>
        <w:spacing w:before="2"/>
        <w:rPr>
          <w:sz w:val="7"/>
        </w:rPr>
      </w:pPr>
    </w:p>
    <w:tbl>
      <w:tblPr>
        <w:tblW w:w="0" w:type="auto"/>
        <w:tblInd w:w="336" w:type="dxa"/>
        <w:tblBorders>
          <w:top w:val="single" w:sz="4" w:space="0" w:color="F16421"/>
          <w:left w:val="single" w:sz="4" w:space="0" w:color="F16421"/>
          <w:bottom w:val="single" w:sz="4" w:space="0" w:color="F16421"/>
          <w:right w:val="single" w:sz="4" w:space="0" w:color="F16421"/>
          <w:insideH w:val="single" w:sz="4" w:space="0" w:color="F16421"/>
          <w:insideV w:val="single" w:sz="4" w:space="0" w:color="F16421"/>
        </w:tblBorders>
        <w:tblLayout w:type="fixed"/>
        <w:tblCellMar>
          <w:left w:w="0" w:type="dxa"/>
          <w:right w:w="0" w:type="dxa"/>
        </w:tblCellMar>
        <w:tblLook w:val="01E0" w:firstRow="1" w:lastRow="1" w:firstColumn="1" w:lastColumn="1" w:noHBand="0" w:noVBand="0"/>
      </w:tblPr>
      <w:tblGrid>
        <w:gridCol w:w="2976"/>
        <w:gridCol w:w="3121"/>
        <w:gridCol w:w="4112"/>
      </w:tblGrid>
      <w:tr w:rsidR="00527A67" w14:paraId="1916F4FD" w14:textId="77777777">
        <w:trPr>
          <w:trHeight w:val="840"/>
        </w:trPr>
        <w:tc>
          <w:tcPr>
            <w:tcW w:w="2976" w:type="dxa"/>
          </w:tcPr>
          <w:p w14:paraId="315FFE82" w14:textId="77777777" w:rsidR="00527A67" w:rsidRDefault="00CE016D">
            <w:pPr>
              <w:pStyle w:val="TableParagraph"/>
              <w:rPr>
                <w:sz w:val="24"/>
              </w:rPr>
            </w:pPr>
            <w:r>
              <w:rPr>
                <w:sz w:val="24"/>
              </w:rPr>
              <w:t>Proposer</w:t>
            </w:r>
          </w:p>
        </w:tc>
        <w:tc>
          <w:tcPr>
            <w:tcW w:w="3121" w:type="dxa"/>
          </w:tcPr>
          <w:p w14:paraId="4AB39A8A" w14:textId="77777777" w:rsidR="00527A67" w:rsidRDefault="00CE016D">
            <w:pPr>
              <w:pStyle w:val="TableParagraph"/>
              <w:spacing w:line="261" w:lineRule="auto"/>
              <w:ind w:left="111" w:right="206"/>
              <w:rPr>
                <w:b/>
                <w:sz w:val="24"/>
              </w:rPr>
            </w:pPr>
            <w:r>
              <w:rPr>
                <w:b/>
                <w:sz w:val="24"/>
              </w:rPr>
              <w:t>Antony Johnson &amp; Sade Adenola</w:t>
            </w:r>
          </w:p>
        </w:tc>
        <w:tc>
          <w:tcPr>
            <w:tcW w:w="4112" w:type="dxa"/>
          </w:tcPr>
          <w:p w14:paraId="673C8DC0" w14:textId="77777777" w:rsidR="00527A67" w:rsidRDefault="00CE016D">
            <w:pPr>
              <w:pStyle w:val="TableParagraph"/>
              <w:ind w:left="108"/>
              <w:rPr>
                <w:b/>
                <w:sz w:val="24"/>
              </w:rPr>
            </w:pPr>
            <w:r>
              <w:rPr>
                <w:b/>
                <w:sz w:val="24"/>
              </w:rPr>
              <w:t>NGESO</w:t>
            </w:r>
          </w:p>
        </w:tc>
      </w:tr>
      <w:tr w:rsidR="00527A67" w14:paraId="239EBBD4" w14:textId="77777777">
        <w:trPr>
          <w:trHeight w:val="539"/>
        </w:trPr>
        <w:tc>
          <w:tcPr>
            <w:tcW w:w="2976" w:type="dxa"/>
          </w:tcPr>
          <w:p w14:paraId="20C15984" w14:textId="77777777" w:rsidR="00527A67" w:rsidRDefault="00CE016D">
            <w:pPr>
              <w:pStyle w:val="TableParagraph"/>
              <w:rPr>
                <w:sz w:val="24"/>
              </w:rPr>
            </w:pPr>
            <w:r>
              <w:rPr>
                <w:sz w:val="24"/>
              </w:rPr>
              <w:t>Workgroup Member</w:t>
            </w:r>
          </w:p>
        </w:tc>
        <w:tc>
          <w:tcPr>
            <w:tcW w:w="3121" w:type="dxa"/>
          </w:tcPr>
          <w:p w14:paraId="3493DAFF" w14:textId="77777777" w:rsidR="00527A67" w:rsidRDefault="00CE016D">
            <w:pPr>
              <w:pStyle w:val="TableParagraph"/>
              <w:ind w:left="111"/>
              <w:rPr>
                <w:b/>
                <w:sz w:val="24"/>
              </w:rPr>
            </w:pPr>
            <w:r>
              <w:rPr>
                <w:b/>
                <w:sz w:val="24"/>
              </w:rPr>
              <w:t>Abdi Osman</w:t>
            </w:r>
          </w:p>
        </w:tc>
        <w:tc>
          <w:tcPr>
            <w:tcW w:w="4112" w:type="dxa"/>
          </w:tcPr>
          <w:p w14:paraId="27452B66" w14:textId="77777777" w:rsidR="00527A67" w:rsidRDefault="00CE016D">
            <w:pPr>
              <w:pStyle w:val="TableParagraph"/>
              <w:ind w:left="108"/>
              <w:rPr>
                <w:b/>
                <w:sz w:val="24"/>
              </w:rPr>
            </w:pPr>
            <w:r>
              <w:rPr>
                <w:b/>
                <w:sz w:val="24"/>
              </w:rPr>
              <w:t>NGV Interconnectors</w:t>
            </w:r>
          </w:p>
        </w:tc>
      </w:tr>
      <w:tr w:rsidR="00527A67" w14:paraId="232F98C5" w14:textId="77777777">
        <w:trPr>
          <w:trHeight w:val="839"/>
        </w:trPr>
        <w:tc>
          <w:tcPr>
            <w:tcW w:w="2976" w:type="dxa"/>
          </w:tcPr>
          <w:p w14:paraId="1B986A57" w14:textId="77777777" w:rsidR="00527A67" w:rsidRDefault="00CE016D">
            <w:pPr>
              <w:pStyle w:val="TableParagraph"/>
              <w:spacing w:line="261" w:lineRule="auto"/>
              <w:ind w:right="718"/>
              <w:rPr>
                <w:sz w:val="24"/>
              </w:rPr>
            </w:pPr>
            <w:r>
              <w:rPr>
                <w:sz w:val="24"/>
              </w:rPr>
              <w:t>Workgroup Member (Alternate)</w:t>
            </w:r>
          </w:p>
        </w:tc>
        <w:tc>
          <w:tcPr>
            <w:tcW w:w="3121" w:type="dxa"/>
          </w:tcPr>
          <w:p w14:paraId="41345988" w14:textId="77777777" w:rsidR="00527A67" w:rsidRDefault="00CE016D">
            <w:pPr>
              <w:pStyle w:val="TableParagraph"/>
              <w:ind w:left="111"/>
              <w:rPr>
                <w:b/>
                <w:sz w:val="24"/>
              </w:rPr>
            </w:pPr>
            <w:r>
              <w:rPr>
                <w:b/>
                <w:sz w:val="24"/>
              </w:rPr>
              <w:t>Alan Creighton</w:t>
            </w:r>
          </w:p>
        </w:tc>
        <w:tc>
          <w:tcPr>
            <w:tcW w:w="4112" w:type="dxa"/>
            <w:tcBorders>
              <w:right w:val="single" w:sz="4" w:space="0" w:color="EC7C30"/>
            </w:tcBorders>
          </w:tcPr>
          <w:p w14:paraId="105B8CA7" w14:textId="77777777" w:rsidR="00527A67" w:rsidRDefault="00CE016D">
            <w:pPr>
              <w:pStyle w:val="TableParagraph"/>
              <w:ind w:left="108"/>
              <w:rPr>
                <w:b/>
                <w:sz w:val="24"/>
              </w:rPr>
            </w:pPr>
            <w:r>
              <w:rPr>
                <w:b/>
                <w:sz w:val="24"/>
              </w:rPr>
              <w:t>Northern Powergrid</w:t>
            </w:r>
          </w:p>
        </w:tc>
      </w:tr>
      <w:tr w:rsidR="00527A67" w14:paraId="36B437D2" w14:textId="77777777">
        <w:trPr>
          <w:trHeight w:val="541"/>
        </w:trPr>
        <w:tc>
          <w:tcPr>
            <w:tcW w:w="2976" w:type="dxa"/>
          </w:tcPr>
          <w:p w14:paraId="74047696" w14:textId="77777777" w:rsidR="00527A67" w:rsidRDefault="00CE016D">
            <w:pPr>
              <w:pStyle w:val="TableParagraph"/>
              <w:spacing w:before="146"/>
              <w:rPr>
                <w:sz w:val="24"/>
              </w:rPr>
            </w:pPr>
            <w:r>
              <w:rPr>
                <w:sz w:val="24"/>
              </w:rPr>
              <w:t>Workgroup Member</w:t>
            </w:r>
          </w:p>
        </w:tc>
        <w:tc>
          <w:tcPr>
            <w:tcW w:w="3121" w:type="dxa"/>
          </w:tcPr>
          <w:p w14:paraId="6A463B18" w14:textId="77777777" w:rsidR="00527A67" w:rsidRDefault="00CE016D">
            <w:pPr>
              <w:pStyle w:val="TableParagraph"/>
              <w:spacing w:before="146"/>
              <w:ind w:left="111"/>
              <w:rPr>
                <w:b/>
                <w:sz w:val="24"/>
              </w:rPr>
            </w:pPr>
            <w:r>
              <w:rPr>
                <w:b/>
                <w:sz w:val="24"/>
              </w:rPr>
              <w:t>Alastair Frew</w:t>
            </w:r>
          </w:p>
        </w:tc>
        <w:tc>
          <w:tcPr>
            <w:tcW w:w="4112" w:type="dxa"/>
          </w:tcPr>
          <w:p w14:paraId="2356096C" w14:textId="77777777" w:rsidR="00527A67" w:rsidRDefault="00CE016D">
            <w:pPr>
              <w:pStyle w:val="TableParagraph"/>
              <w:spacing w:before="146"/>
              <w:ind w:left="108"/>
              <w:rPr>
                <w:b/>
                <w:sz w:val="24"/>
              </w:rPr>
            </w:pPr>
            <w:r>
              <w:rPr>
                <w:b/>
                <w:sz w:val="24"/>
              </w:rPr>
              <w:t>Drax Power Station</w:t>
            </w:r>
          </w:p>
        </w:tc>
      </w:tr>
      <w:tr w:rsidR="00527A67" w14:paraId="3837D49E" w14:textId="77777777">
        <w:trPr>
          <w:trHeight w:val="539"/>
        </w:trPr>
        <w:tc>
          <w:tcPr>
            <w:tcW w:w="2976" w:type="dxa"/>
          </w:tcPr>
          <w:p w14:paraId="3ACE46FC" w14:textId="77777777" w:rsidR="00527A67" w:rsidRDefault="00CE016D">
            <w:pPr>
              <w:pStyle w:val="TableParagraph"/>
              <w:rPr>
                <w:sz w:val="24"/>
              </w:rPr>
            </w:pPr>
            <w:r>
              <w:rPr>
                <w:sz w:val="24"/>
              </w:rPr>
              <w:t>Workgroup Member</w:t>
            </w:r>
          </w:p>
        </w:tc>
        <w:tc>
          <w:tcPr>
            <w:tcW w:w="3121" w:type="dxa"/>
          </w:tcPr>
          <w:p w14:paraId="16860745" w14:textId="77777777" w:rsidR="00527A67" w:rsidRDefault="00CE016D">
            <w:pPr>
              <w:pStyle w:val="TableParagraph"/>
              <w:ind w:left="111"/>
              <w:rPr>
                <w:b/>
                <w:sz w:val="24"/>
              </w:rPr>
            </w:pPr>
            <w:r>
              <w:rPr>
                <w:b/>
                <w:sz w:val="24"/>
              </w:rPr>
              <w:t>Andrew McLeod</w:t>
            </w:r>
          </w:p>
        </w:tc>
        <w:tc>
          <w:tcPr>
            <w:tcW w:w="4112" w:type="dxa"/>
          </w:tcPr>
          <w:p w14:paraId="2ED18DC0" w14:textId="77777777" w:rsidR="00527A67" w:rsidRDefault="00CE016D">
            <w:pPr>
              <w:pStyle w:val="TableParagraph"/>
              <w:ind w:left="108"/>
              <w:rPr>
                <w:b/>
                <w:sz w:val="24"/>
              </w:rPr>
            </w:pPr>
            <w:r>
              <w:rPr>
                <w:b/>
                <w:sz w:val="24"/>
              </w:rPr>
              <w:t>Northern Powergrid</w:t>
            </w:r>
          </w:p>
        </w:tc>
      </w:tr>
      <w:tr w:rsidR="00527A67" w14:paraId="25244C7F" w14:textId="77777777">
        <w:trPr>
          <w:trHeight w:val="539"/>
        </w:trPr>
        <w:tc>
          <w:tcPr>
            <w:tcW w:w="2976" w:type="dxa"/>
          </w:tcPr>
          <w:p w14:paraId="50E49162" w14:textId="77777777" w:rsidR="00527A67" w:rsidRDefault="00CE016D">
            <w:pPr>
              <w:pStyle w:val="TableParagraph"/>
              <w:rPr>
                <w:sz w:val="24"/>
              </w:rPr>
            </w:pPr>
            <w:r>
              <w:rPr>
                <w:sz w:val="24"/>
              </w:rPr>
              <w:t>Workgroup Member</w:t>
            </w:r>
          </w:p>
        </w:tc>
        <w:tc>
          <w:tcPr>
            <w:tcW w:w="3121" w:type="dxa"/>
          </w:tcPr>
          <w:p w14:paraId="6BAA2A3A" w14:textId="77777777" w:rsidR="00527A67" w:rsidRDefault="00CE016D">
            <w:pPr>
              <w:pStyle w:val="TableParagraph"/>
              <w:ind w:left="111"/>
              <w:rPr>
                <w:b/>
                <w:sz w:val="24"/>
              </w:rPr>
            </w:pPr>
            <w:r>
              <w:rPr>
                <w:b/>
                <w:sz w:val="24"/>
              </w:rPr>
              <w:t>Andrew Larkins</w:t>
            </w:r>
          </w:p>
        </w:tc>
        <w:tc>
          <w:tcPr>
            <w:tcW w:w="4112" w:type="dxa"/>
          </w:tcPr>
          <w:p w14:paraId="7A22D3CD" w14:textId="77777777" w:rsidR="00527A67" w:rsidRDefault="00CE016D">
            <w:pPr>
              <w:pStyle w:val="TableParagraph"/>
              <w:ind w:left="108"/>
              <w:rPr>
                <w:b/>
                <w:sz w:val="24"/>
              </w:rPr>
            </w:pPr>
            <w:r>
              <w:rPr>
                <w:b/>
                <w:sz w:val="24"/>
              </w:rPr>
              <w:t>Sygensys</w:t>
            </w:r>
          </w:p>
        </w:tc>
      </w:tr>
      <w:tr w:rsidR="00527A67" w14:paraId="7C1FB76A" w14:textId="77777777">
        <w:trPr>
          <w:trHeight w:val="540"/>
        </w:trPr>
        <w:tc>
          <w:tcPr>
            <w:tcW w:w="2976" w:type="dxa"/>
          </w:tcPr>
          <w:p w14:paraId="7C9762B3" w14:textId="77777777" w:rsidR="00527A67" w:rsidRDefault="00CE016D">
            <w:pPr>
              <w:pStyle w:val="TableParagraph"/>
              <w:spacing w:before="145"/>
              <w:rPr>
                <w:sz w:val="24"/>
              </w:rPr>
            </w:pPr>
            <w:r>
              <w:rPr>
                <w:sz w:val="24"/>
              </w:rPr>
              <w:t>Workgroup Member</w:t>
            </w:r>
          </w:p>
        </w:tc>
        <w:tc>
          <w:tcPr>
            <w:tcW w:w="3121" w:type="dxa"/>
          </w:tcPr>
          <w:p w14:paraId="56B26091" w14:textId="77777777" w:rsidR="00527A67" w:rsidRDefault="00CE016D">
            <w:pPr>
              <w:pStyle w:val="TableParagraph"/>
              <w:spacing w:before="145"/>
              <w:ind w:left="111"/>
              <w:rPr>
                <w:b/>
                <w:sz w:val="24"/>
              </w:rPr>
            </w:pPr>
            <w:r>
              <w:rPr>
                <w:b/>
                <w:sz w:val="24"/>
              </w:rPr>
              <w:t>Andrew Vaudin</w:t>
            </w:r>
          </w:p>
        </w:tc>
        <w:tc>
          <w:tcPr>
            <w:tcW w:w="4112" w:type="dxa"/>
          </w:tcPr>
          <w:p w14:paraId="142F781D" w14:textId="77777777" w:rsidR="00527A67" w:rsidRDefault="00CE016D">
            <w:pPr>
              <w:pStyle w:val="TableParagraph"/>
              <w:spacing w:before="145"/>
              <w:ind w:left="108"/>
              <w:rPr>
                <w:b/>
                <w:sz w:val="24"/>
              </w:rPr>
            </w:pPr>
            <w:r>
              <w:rPr>
                <w:b/>
                <w:sz w:val="24"/>
              </w:rPr>
              <w:t>EDF Energy</w:t>
            </w:r>
          </w:p>
        </w:tc>
      </w:tr>
      <w:tr w:rsidR="00527A67" w14:paraId="1E06B89C" w14:textId="77777777">
        <w:trPr>
          <w:trHeight w:val="539"/>
        </w:trPr>
        <w:tc>
          <w:tcPr>
            <w:tcW w:w="2976" w:type="dxa"/>
          </w:tcPr>
          <w:p w14:paraId="67CC5744" w14:textId="77777777" w:rsidR="00527A67" w:rsidRDefault="00CE016D">
            <w:pPr>
              <w:pStyle w:val="TableParagraph"/>
              <w:rPr>
                <w:sz w:val="24"/>
              </w:rPr>
            </w:pPr>
            <w:r>
              <w:rPr>
                <w:sz w:val="24"/>
              </w:rPr>
              <w:t>Observer</w:t>
            </w:r>
          </w:p>
        </w:tc>
        <w:tc>
          <w:tcPr>
            <w:tcW w:w="3121" w:type="dxa"/>
          </w:tcPr>
          <w:p w14:paraId="253CABFD" w14:textId="77777777" w:rsidR="00527A67" w:rsidRDefault="00CE016D">
            <w:pPr>
              <w:pStyle w:val="TableParagraph"/>
              <w:ind w:left="111"/>
              <w:rPr>
                <w:b/>
                <w:sz w:val="24"/>
              </w:rPr>
            </w:pPr>
            <w:r>
              <w:rPr>
                <w:b/>
                <w:sz w:val="24"/>
              </w:rPr>
              <w:t>Audrey Ramsey</w:t>
            </w:r>
          </w:p>
        </w:tc>
        <w:tc>
          <w:tcPr>
            <w:tcW w:w="4112" w:type="dxa"/>
          </w:tcPr>
          <w:p w14:paraId="239ECC0C" w14:textId="77777777" w:rsidR="00527A67" w:rsidRDefault="00CE016D">
            <w:pPr>
              <w:pStyle w:val="TableParagraph"/>
              <w:ind w:left="108"/>
              <w:rPr>
                <w:b/>
                <w:sz w:val="24"/>
              </w:rPr>
            </w:pPr>
            <w:r>
              <w:rPr>
                <w:b/>
                <w:sz w:val="24"/>
              </w:rPr>
              <w:t>NGESO</w:t>
            </w:r>
          </w:p>
        </w:tc>
      </w:tr>
      <w:tr w:rsidR="00527A67" w14:paraId="336FC71B" w14:textId="77777777">
        <w:trPr>
          <w:trHeight w:val="839"/>
        </w:trPr>
        <w:tc>
          <w:tcPr>
            <w:tcW w:w="2976" w:type="dxa"/>
          </w:tcPr>
          <w:p w14:paraId="02E500C2" w14:textId="77777777" w:rsidR="00527A67" w:rsidRDefault="00CE016D">
            <w:pPr>
              <w:pStyle w:val="TableParagraph"/>
              <w:spacing w:line="261" w:lineRule="auto"/>
              <w:ind w:right="718"/>
              <w:rPr>
                <w:sz w:val="24"/>
              </w:rPr>
            </w:pPr>
            <w:r>
              <w:rPr>
                <w:sz w:val="24"/>
              </w:rPr>
              <w:t>Workgroup Member (Alternate)</w:t>
            </w:r>
          </w:p>
        </w:tc>
        <w:tc>
          <w:tcPr>
            <w:tcW w:w="3121" w:type="dxa"/>
          </w:tcPr>
          <w:p w14:paraId="265ABBEA" w14:textId="77777777" w:rsidR="00527A67" w:rsidRDefault="00CE016D">
            <w:pPr>
              <w:pStyle w:val="TableParagraph"/>
              <w:ind w:left="111"/>
              <w:rPr>
                <w:b/>
                <w:sz w:val="24"/>
              </w:rPr>
            </w:pPr>
            <w:r>
              <w:rPr>
                <w:b/>
                <w:sz w:val="24"/>
              </w:rPr>
              <w:t>Brad Kent</w:t>
            </w:r>
          </w:p>
        </w:tc>
        <w:tc>
          <w:tcPr>
            <w:tcW w:w="4112" w:type="dxa"/>
          </w:tcPr>
          <w:p w14:paraId="01E7C4A6" w14:textId="77777777" w:rsidR="00527A67" w:rsidRDefault="00CE016D">
            <w:pPr>
              <w:pStyle w:val="TableParagraph"/>
              <w:ind w:left="108"/>
              <w:rPr>
                <w:b/>
                <w:sz w:val="24"/>
              </w:rPr>
            </w:pPr>
            <w:r>
              <w:rPr>
                <w:b/>
                <w:sz w:val="24"/>
              </w:rPr>
              <w:t>NGET</w:t>
            </w:r>
          </w:p>
        </w:tc>
      </w:tr>
      <w:tr w:rsidR="00527A67" w14:paraId="37C14B18" w14:textId="77777777">
        <w:trPr>
          <w:trHeight w:val="542"/>
        </w:trPr>
        <w:tc>
          <w:tcPr>
            <w:tcW w:w="2976" w:type="dxa"/>
          </w:tcPr>
          <w:p w14:paraId="6236367E" w14:textId="77777777" w:rsidR="00527A67" w:rsidRDefault="00CE016D">
            <w:pPr>
              <w:pStyle w:val="TableParagraph"/>
              <w:spacing w:before="146"/>
              <w:rPr>
                <w:sz w:val="24"/>
              </w:rPr>
            </w:pPr>
            <w:r>
              <w:rPr>
                <w:sz w:val="24"/>
              </w:rPr>
              <w:t>Workgroup Member</w:t>
            </w:r>
          </w:p>
        </w:tc>
        <w:tc>
          <w:tcPr>
            <w:tcW w:w="3121" w:type="dxa"/>
          </w:tcPr>
          <w:p w14:paraId="54D56EE4" w14:textId="77777777" w:rsidR="00527A67" w:rsidRDefault="00CE016D">
            <w:pPr>
              <w:pStyle w:val="TableParagraph"/>
              <w:spacing w:before="146"/>
              <w:ind w:left="111"/>
              <w:rPr>
                <w:b/>
                <w:sz w:val="24"/>
              </w:rPr>
            </w:pPr>
            <w:r>
              <w:rPr>
                <w:b/>
                <w:sz w:val="24"/>
              </w:rPr>
              <w:t>Cefin Parry</w:t>
            </w:r>
          </w:p>
        </w:tc>
        <w:tc>
          <w:tcPr>
            <w:tcW w:w="4112" w:type="dxa"/>
          </w:tcPr>
          <w:p w14:paraId="1B0C08FB" w14:textId="77777777" w:rsidR="00527A67" w:rsidRDefault="00CE016D">
            <w:pPr>
              <w:pStyle w:val="TableParagraph"/>
              <w:spacing w:before="146"/>
              <w:ind w:left="108"/>
              <w:rPr>
                <w:b/>
                <w:sz w:val="24"/>
              </w:rPr>
            </w:pPr>
            <w:r>
              <w:rPr>
                <w:b/>
                <w:sz w:val="24"/>
              </w:rPr>
              <w:t>Northern Powergrid</w:t>
            </w:r>
          </w:p>
        </w:tc>
      </w:tr>
      <w:tr w:rsidR="00527A67" w14:paraId="030E8473" w14:textId="77777777">
        <w:trPr>
          <w:trHeight w:val="839"/>
        </w:trPr>
        <w:tc>
          <w:tcPr>
            <w:tcW w:w="2976" w:type="dxa"/>
          </w:tcPr>
          <w:p w14:paraId="0D6A9D41" w14:textId="77777777" w:rsidR="00527A67" w:rsidRDefault="00CE016D">
            <w:pPr>
              <w:pStyle w:val="TableParagraph"/>
              <w:spacing w:line="261" w:lineRule="auto"/>
              <w:ind w:right="718"/>
              <w:rPr>
                <w:sz w:val="24"/>
              </w:rPr>
            </w:pPr>
            <w:r>
              <w:rPr>
                <w:sz w:val="24"/>
              </w:rPr>
              <w:t>Workgroup Member (Alternate)</w:t>
            </w:r>
          </w:p>
        </w:tc>
        <w:tc>
          <w:tcPr>
            <w:tcW w:w="3121" w:type="dxa"/>
          </w:tcPr>
          <w:p w14:paraId="4E1F8FAB" w14:textId="77777777" w:rsidR="00527A67" w:rsidRDefault="00CE016D">
            <w:pPr>
              <w:pStyle w:val="TableParagraph"/>
              <w:ind w:left="111"/>
              <w:rPr>
                <w:b/>
                <w:sz w:val="24"/>
              </w:rPr>
            </w:pPr>
            <w:r>
              <w:rPr>
                <w:b/>
                <w:sz w:val="24"/>
              </w:rPr>
              <w:t>Chanditha Udalagama</w:t>
            </w:r>
          </w:p>
        </w:tc>
        <w:tc>
          <w:tcPr>
            <w:tcW w:w="4112" w:type="dxa"/>
          </w:tcPr>
          <w:p w14:paraId="2BD770C8" w14:textId="77777777" w:rsidR="00527A67" w:rsidRDefault="00CE016D">
            <w:pPr>
              <w:pStyle w:val="TableParagraph"/>
              <w:ind w:left="108"/>
              <w:rPr>
                <w:b/>
                <w:sz w:val="24"/>
              </w:rPr>
            </w:pPr>
            <w:r>
              <w:rPr>
                <w:b/>
                <w:sz w:val="24"/>
              </w:rPr>
              <w:t>NGV Interconnectors</w:t>
            </w:r>
          </w:p>
        </w:tc>
      </w:tr>
      <w:tr w:rsidR="00527A67" w14:paraId="1CD6495A" w14:textId="77777777">
        <w:trPr>
          <w:trHeight w:val="540"/>
        </w:trPr>
        <w:tc>
          <w:tcPr>
            <w:tcW w:w="2976" w:type="dxa"/>
          </w:tcPr>
          <w:p w14:paraId="5EFBD072" w14:textId="77777777" w:rsidR="00527A67" w:rsidRDefault="00CE016D">
            <w:pPr>
              <w:pStyle w:val="TableParagraph"/>
              <w:rPr>
                <w:sz w:val="24"/>
              </w:rPr>
            </w:pPr>
            <w:r>
              <w:rPr>
                <w:sz w:val="24"/>
              </w:rPr>
              <w:t>Workgroup Member</w:t>
            </w:r>
          </w:p>
        </w:tc>
        <w:tc>
          <w:tcPr>
            <w:tcW w:w="3121" w:type="dxa"/>
          </w:tcPr>
          <w:p w14:paraId="7D7886BF" w14:textId="77777777" w:rsidR="00527A67" w:rsidRDefault="00CE016D">
            <w:pPr>
              <w:pStyle w:val="TableParagraph"/>
              <w:ind w:left="111"/>
              <w:rPr>
                <w:b/>
                <w:sz w:val="24"/>
              </w:rPr>
            </w:pPr>
            <w:r>
              <w:rPr>
                <w:b/>
                <w:sz w:val="24"/>
              </w:rPr>
              <w:t>Colin Foote</w:t>
            </w:r>
          </w:p>
        </w:tc>
        <w:tc>
          <w:tcPr>
            <w:tcW w:w="4112" w:type="dxa"/>
          </w:tcPr>
          <w:p w14:paraId="13D63C5C" w14:textId="77777777" w:rsidR="00527A67" w:rsidRDefault="00CE016D">
            <w:pPr>
              <w:pStyle w:val="TableParagraph"/>
              <w:ind w:left="108"/>
              <w:rPr>
                <w:b/>
                <w:sz w:val="24"/>
              </w:rPr>
            </w:pPr>
            <w:r>
              <w:rPr>
                <w:b/>
                <w:sz w:val="24"/>
              </w:rPr>
              <w:t>SP Energy Networks</w:t>
            </w:r>
          </w:p>
        </w:tc>
      </w:tr>
      <w:tr w:rsidR="00527A67" w14:paraId="2A1F68B0" w14:textId="77777777">
        <w:trPr>
          <w:trHeight w:val="539"/>
        </w:trPr>
        <w:tc>
          <w:tcPr>
            <w:tcW w:w="2976" w:type="dxa"/>
          </w:tcPr>
          <w:p w14:paraId="63C8B073" w14:textId="77777777" w:rsidR="00527A67" w:rsidRDefault="00CE016D">
            <w:pPr>
              <w:pStyle w:val="TableParagraph"/>
              <w:rPr>
                <w:sz w:val="24"/>
              </w:rPr>
            </w:pPr>
            <w:r>
              <w:rPr>
                <w:sz w:val="24"/>
              </w:rPr>
              <w:t>Workgroup Member</w:t>
            </w:r>
          </w:p>
        </w:tc>
        <w:tc>
          <w:tcPr>
            <w:tcW w:w="3121" w:type="dxa"/>
          </w:tcPr>
          <w:p w14:paraId="252612CE" w14:textId="77777777" w:rsidR="00527A67" w:rsidRDefault="00CE016D">
            <w:pPr>
              <w:pStyle w:val="TableParagraph"/>
              <w:ind w:left="111"/>
              <w:rPr>
                <w:b/>
                <w:sz w:val="24"/>
              </w:rPr>
            </w:pPr>
            <w:r>
              <w:rPr>
                <w:b/>
                <w:sz w:val="24"/>
              </w:rPr>
              <w:t>David Adam</w:t>
            </w:r>
          </w:p>
        </w:tc>
        <w:tc>
          <w:tcPr>
            <w:tcW w:w="4112" w:type="dxa"/>
          </w:tcPr>
          <w:p w14:paraId="40AC394F" w14:textId="77777777" w:rsidR="00527A67" w:rsidRDefault="00CE016D">
            <w:pPr>
              <w:pStyle w:val="TableParagraph"/>
              <w:ind w:left="108"/>
              <w:rPr>
                <w:b/>
                <w:sz w:val="24"/>
              </w:rPr>
            </w:pPr>
            <w:r>
              <w:rPr>
                <w:b/>
                <w:sz w:val="24"/>
              </w:rPr>
              <w:t>SP Energy Networks</w:t>
            </w:r>
          </w:p>
        </w:tc>
      </w:tr>
      <w:tr w:rsidR="00527A67" w14:paraId="22740FDD" w14:textId="77777777">
        <w:trPr>
          <w:trHeight w:val="539"/>
        </w:trPr>
        <w:tc>
          <w:tcPr>
            <w:tcW w:w="2976" w:type="dxa"/>
          </w:tcPr>
          <w:p w14:paraId="11FFEB60" w14:textId="77777777" w:rsidR="00527A67" w:rsidRDefault="00CE016D">
            <w:pPr>
              <w:pStyle w:val="TableParagraph"/>
              <w:rPr>
                <w:sz w:val="24"/>
              </w:rPr>
            </w:pPr>
            <w:r>
              <w:rPr>
                <w:sz w:val="24"/>
              </w:rPr>
              <w:t>Workgroup Member</w:t>
            </w:r>
          </w:p>
        </w:tc>
        <w:tc>
          <w:tcPr>
            <w:tcW w:w="3121" w:type="dxa"/>
          </w:tcPr>
          <w:p w14:paraId="21F587A3" w14:textId="77777777" w:rsidR="00527A67" w:rsidRDefault="00CE016D">
            <w:pPr>
              <w:pStyle w:val="TableParagraph"/>
              <w:ind w:left="111"/>
              <w:rPr>
                <w:b/>
                <w:sz w:val="24"/>
              </w:rPr>
            </w:pPr>
            <w:r>
              <w:rPr>
                <w:b/>
                <w:sz w:val="24"/>
              </w:rPr>
              <w:t>Dozie Nnabuife</w:t>
            </w:r>
          </w:p>
        </w:tc>
        <w:tc>
          <w:tcPr>
            <w:tcW w:w="4112" w:type="dxa"/>
          </w:tcPr>
          <w:p w14:paraId="63612FCF" w14:textId="77777777" w:rsidR="00527A67" w:rsidRDefault="00CE016D">
            <w:pPr>
              <w:pStyle w:val="TableParagraph"/>
              <w:ind w:left="108"/>
              <w:rPr>
                <w:b/>
                <w:sz w:val="24"/>
              </w:rPr>
            </w:pPr>
            <w:r>
              <w:rPr>
                <w:b/>
                <w:sz w:val="24"/>
              </w:rPr>
              <w:t>NGESO</w:t>
            </w:r>
          </w:p>
        </w:tc>
      </w:tr>
      <w:tr w:rsidR="00527A67" w14:paraId="6BADC3B8" w14:textId="77777777">
        <w:trPr>
          <w:trHeight w:val="539"/>
        </w:trPr>
        <w:tc>
          <w:tcPr>
            <w:tcW w:w="2976" w:type="dxa"/>
          </w:tcPr>
          <w:p w14:paraId="599147D5" w14:textId="77777777" w:rsidR="00527A67" w:rsidRDefault="00CE016D">
            <w:pPr>
              <w:pStyle w:val="TableParagraph"/>
              <w:rPr>
                <w:sz w:val="24"/>
              </w:rPr>
            </w:pPr>
            <w:r>
              <w:rPr>
                <w:sz w:val="24"/>
              </w:rPr>
              <w:t>Workgroup Member</w:t>
            </w:r>
          </w:p>
        </w:tc>
        <w:tc>
          <w:tcPr>
            <w:tcW w:w="3121" w:type="dxa"/>
          </w:tcPr>
          <w:p w14:paraId="357D9936" w14:textId="77777777" w:rsidR="00527A67" w:rsidRDefault="00CE016D">
            <w:pPr>
              <w:pStyle w:val="TableParagraph"/>
              <w:ind w:left="111"/>
              <w:rPr>
                <w:b/>
                <w:sz w:val="24"/>
              </w:rPr>
            </w:pPr>
            <w:r>
              <w:rPr>
                <w:b/>
                <w:sz w:val="24"/>
              </w:rPr>
              <w:t>Garth Graham</w:t>
            </w:r>
          </w:p>
        </w:tc>
        <w:tc>
          <w:tcPr>
            <w:tcW w:w="4112" w:type="dxa"/>
          </w:tcPr>
          <w:p w14:paraId="2E6B767F" w14:textId="77777777" w:rsidR="00527A67" w:rsidRDefault="00CE016D">
            <w:pPr>
              <w:pStyle w:val="TableParagraph"/>
              <w:ind w:left="108"/>
              <w:rPr>
                <w:b/>
                <w:sz w:val="24"/>
              </w:rPr>
            </w:pPr>
            <w:r>
              <w:rPr>
                <w:b/>
                <w:sz w:val="24"/>
              </w:rPr>
              <w:t>SSE Generation</w:t>
            </w:r>
          </w:p>
        </w:tc>
      </w:tr>
      <w:tr w:rsidR="00527A67" w14:paraId="2915B040" w14:textId="77777777">
        <w:trPr>
          <w:trHeight w:val="842"/>
        </w:trPr>
        <w:tc>
          <w:tcPr>
            <w:tcW w:w="2976" w:type="dxa"/>
          </w:tcPr>
          <w:p w14:paraId="043A6508" w14:textId="77777777" w:rsidR="00527A67" w:rsidRDefault="00CE016D">
            <w:pPr>
              <w:pStyle w:val="TableParagraph"/>
              <w:spacing w:before="146" w:line="261" w:lineRule="auto"/>
              <w:ind w:right="718"/>
              <w:rPr>
                <w:sz w:val="24"/>
              </w:rPr>
            </w:pPr>
            <w:r>
              <w:rPr>
                <w:sz w:val="24"/>
              </w:rPr>
              <w:t>Workgroup Member (Alternate)</w:t>
            </w:r>
          </w:p>
        </w:tc>
        <w:tc>
          <w:tcPr>
            <w:tcW w:w="3121" w:type="dxa"/>
          </w:tcPr>
          <w:p w14:paraId="4F4288B2" w14:textId="77777777" w:rsidR="00527A67" w:rsidRDefault="00CE016D">
            <w:pPr>
              <w:pStyle w:val="TableParagraph"/>
              <w:spacing w:before="146"/>
              <w:ind w:left="111"/>
              <w:rPr>
                <w:b/>
                <w:sz w:val="24"/>
              </w:rPr>
            </w:pPr>
            <w:r>
              <w:rPr>
                <w:b/>
                <w:sz w:val="24"/>
              </w:rPr>
              <w:t>Gavin Anderson</w:t>
            </w:r>
          </w:p>
        </w:tc>
        <w:tc>
          <w:tcPr>
            <w:tcW w:w="4112" w:type="dxa"/>
          </w:tcPr>
          <w:p w14:paraId="4682F59F" w14:textId="77777777" w:rsidR="00527A67" w:rsidRDefault="00CE016D">
            <w:pPr>
              <w:pStyle w:val="TableParagraph"/>
              <w:spacing w:before="146"/>
              <w:ind w:left="108"/>
              <w:rPr>
                <w:b/>
                <w:sz w:val="24"/>
              </w:rPr>
            </w:pPr>
            <w:r>
              <w:rPr>
                <w:b/>
                <w:sz w:val="24"/>
              </w:rPr>
              <w:t>Electricity North West Ltd</w:t>
            </w:r>
          </w:p>
        </w:tc>
      </w:tr>
      <w:tr w:rsidR="00527A67" w14:paraId="065A528C" w14:textId="77777777">
        <w:trPr>
          <w:trHeight w:val="539"/>
        </w:trPr>
        <w:tc>
          <w:tcPr>
            <w:tcW w:w="2976" w:type="dxa"/>
          </w:tcPr>
          <w:p w14:paraId="401758C6" w14:textId="77777777" w:rsidR="00527A67" w:rsidRDefault="00CE016D">
            <w:pPr>
              <w:pStyle w:val="TableParagraph"/>
              <w:rPr>
                <w:sz w:val="24"/>
              </w:rPr>
            </w:pPr>
            <w:r>
              <w:rPr>
                <w:sz w:val="24"/>
              </w:rPr>
              <w:t>Workgroup Member</w:t>
            </w:r>
          </w:p>
        </w:tc>
        <w:tc>
          <w:tcPr>
            <w:tcW w:w="3121" w:type="dxa"/>
          </w:tcPr>
          <w:p w14:paraId="5AB56F62" w14:textId="77777777" w:rsidR="00527A67" w:rsidRDefault="00CE016D">
            <w:pPr>
              <w:pStyle w:val="TableParagraph"/>
              <w:ind w:left="111"/>
              <w:rPr>
                <w:b/>
                <w:sz w:val="24"/>
              </w:rPr>
            </w:pPr>
            <w:r>
              <w:rPr>
                <w:b/>
                <w:sz w:val="24"/>
              </w:rPr>
              <w:t>Graeme Vincent</w:t>
            </w:r>
          </w:p>
        </w:tc>
        <w:tc>
          <w:tcPr>
            <w:tcW w:w="4112" w:type="dxa"/>
          </w:tcPr>
          <w:p w14:paraId="7D7ED911" w14:textId="77777777" w:rsidR="00527A67" w:rsidRDefault="00CE016D">
            <w:pPr>
              <w:pStyle w:val="TableParagraph"/>
              <w:ind w:left="108"/>
              <w:rPr>
                <w:b/>
                <w:sz w:val="24"/>
              </w:rPr>
            </w:pPr>
            <w:r>
              <w:rPr>
                <w:b/>
                <w:sz w:val="24"/>
              </w:rPr>
              <w:t>SP Energy Networks</w:t>
            </w:r>
          </w:p>
        </w:tc>
      </w:tr>
      <w:tr w:rsidR="00527A67" w14:paraId="04D19309" w14:textId="77777777">
        <w:trPr>
          <w:trHeight w:val="540"/>
        </w:trPr>
        <w:tc>
          <w:tcPr>
            <w:tcW w:w="2976" w:type="dxa"/>
          </w:tcPr>
          <w:p w14:paraId="521D7197" w14:textId="77777777" w:rsidR="00527A67" w:rsidRDefault="00CE016D">
            <w:pPr>
              <w:pStyle w:val="TableParagraph"/>
              <w:rPr>
                <w:sz w:val="24"/>
              </w:rPr>
            </w:pPr>
            <w:r>
              <w:rPr>
                <w:sz w:val="24"/>
              </w:rPr>
              <w:t>Workgroup Member</w:t>
            </w:r>
          </w:p>
        </w:tc>
        <w:tc>
          <w:tcPr>
            <w:tcW w:w="3121" w:type="dxa"/>
          </w:tcPr>
          <w:p w14:paraId="4E9B988E" w14:textId="77777777" w:rsidR="00527A67" w:rsidRDefault="00CE016D">
            <w:pPr>
              <w:pStyle w:val="TableParagraph"/>
              <w:ind w:left="111"/>
              <w:rPr>
                <w:b/>
                <w:sz w:val="24"/>
              </w:rPr>
            </w:pPr>
            <w:r>
              <w:rPr>
                <w:b/>
                <w:sz w:val="24"/>
              </w:rPr>
              <w:t>Grace March</w:t>
            </w:r>
          </w:p>
        </w:tc>
        <w:tc>
          <w:tcPr>
            <w:tcW w:w="4112" w:type="dxa"/>
          </w:tcPr>
          <w:p w14:paraId="42384C3D" w14:textId="77777777" w:rsidR="00527A67" w:rsidRDefault="00CE016D">
            <w:pPr>
              <w:pStyle w:val="TableParagraph"/>
              <w:ind w:left="108"/>
              <w:rPr>
                <w:b/>
                <w:sz w:val="24"/>
              </w:rPr>
            </w:pPr>
            <w:r>
              <w:rPr>
                <w:b/>
                <w:sz w:val="24"/>
              </w:rPr>
              <w:t>Sembcorp</w:t>
            </w:r>
          </w:p>
        </w:tc>
      </w:tr>
      <w:tr w:rsidR="00527A67" w14:paraId="3BFACB62" w14:textId="77777777">
        <w:trPr>
          <w:trHeight w:val="539"/>
        </w:trPr>
        <w:tc>
          <w:tcPr>
            <w:tcW w:w="2976" w:type="dxa"/>
          </w:tcPr>
          <w:p w14:paraId="77026FB2" w14:textId="77777777" w:rsidR="00527A67" w:rsidRDefault="00CE016D">
            <w:pPr>
              <w:pStyle w:val="TableParagraph"/>
              <w:rPr>
                <w:sz w:val="24"/>
              </w:rPr>
            </w:pPr>
            <w:r>
              <w:rPr>
                <w:sz w:val="24"/>
              </w:rPr>
              <w:t>Workgroup Member</w:t>
            </w:r>
          </w:p>
        </w:tc>
        <w:tc>
          <w:tcPr>
            <w:tcW w:w="3121" w:type="dxa"/>
          </w:tcPr>
          <w:p w14:paraId="3383FF0B" w14:textId="77777777" w:rsidR="00527A67" w:rsidRDefault="00CE016D">
            <w:pPr>
              <w:pStyle w:val="TableParagraph"/>
              <w:ind w:left="111"/>
              <w:rPr>
                <w:b/>
                <w:sz w:val="24"/>
              </w:rPr>
            </w:pPr>
            <w:r>
              <w:rPr>
                <w:b/>
                <w:sz w:val="24"/>
              </w:rPr>
              <w:t>Graz Macdonald</w:t>
            </w:r>
          </w:p>
        </w:tc>
        <w:tc>
          <w:tcPr>
            <w:tcW w:w="4112" w:type="dxa"/>
          </w:tcPr>
          <w:p w14:paraId="69DC1ABE" w14:textId="77777777" w:rsidR="00527A67" w:rsidRDefault="00CE016D">
            <w:pPr>
              <w:pStyle w:val="TableParagraph"/>
              <w:ind w:left="108"/>
              <w:rPr>
                <w:b/>
                <w:sz w:val="24"/>
              </w:rPr>
            </w:pPr>
            <w:r>
              <w:rPr>
                <w:b/>
                <w:sz w:val="24"/>
              </w:rPr>
              <w:t>Waters Wye</w:t>
            </w:r>
          </w:p>
        </w:tc>
      </w:tr>
      <w:tr w:rsidR="00527A67" w14:paraId="000D233B" w14:textId="77777777">
        <w:trPr>
          <w:trHeight w:val="539"/>
        </w:trPr>
        <w:tc>
          <w:tcPr>
            <w:tcW w:w="2976" w:type="dxa"/>
          </w:tcPr>
          <w:p w14:paraId="1F5938B5" w14:textId="77777777" w:rsidR="00527A67" w:rsidRDefault="00CE016D">
            <w:pPr>
              <w:pStyle w:val="TableParagraph"/>
              <w:rPr>
                <w:sz w:val="24"/>
              </w:rPr>
            </w:pPr>
            <w:r>
              <w:rPr>
                <w:sz w:val="24"/>
              </w:rPr>
              <w:t>Workgroup Member</w:t>
            </w:r>
          </w:p>
        </w:tc>
        <w:tc>
          <w:tcPr>
            <w:tcW w:w="3121" w:type="dxa"/>
          </w:tcPr>
          <w:p w14:paraId="3CE143E2" w14:textId="77777777" w:rsidR="00527A67" w:rsidRDefault="00CE016D">
            <w:pPr>
              <w:pStyle w:val="TableParagraph"/>
              <w:ind w:left="111"/>
              <w:rPr>
                <w:b/>
                <w:sz w:val="24"/>
              </w:rPr>
            </w:pPr>
            <w:r>
              <w:rPr>
                <w:b/>
                <w:sz w:val="24"/>
              </w:rPr>
              <w:t>Howard Downey</w:t>
            </w:r>
          </w:p>
        </w:tc>
        <w:tc>
          <w:tcPr>
            <w:tcW w:w="4112" w:type="dxa"/>
          </w:tcPr>
          <w:p w14:paraId="28F5FD8F" w14:textId="77777777" w:rsidR="00527A67" w:rsidRDefault="00CE016D">
            <w:pPr>
              <w:pStyle w:val="TableParagraph"/>
              <w:ind w:left="108"/>
              <w:rPr>
                <w:b/>
                <w:sz w:val="24"/>
              </w:rPr>
            </w:pPr>
            <w:r>
              <w:rPr>
                <w:b/>
                <w:sz w:val="24"/>
              </w:rPr>
              <w:t>SP Energy Networks</w:t>
            </w:r>
          </w:p>
        </w:tc>
      </w:tr>
      <w:tr w:rsidR="00527A67" w14:paraId="3A4E0463" w14:textId="77777777">
        <w:trPr>
          <w:trHeight w:val="839"/>
        </w:trPr>
        <w:tc>
          <w:tcPr>
            <w:tcW w:w="2976" w:type="dxa"/>
          </w:tcPr>
          <w:p w14:paraId="130D3E77" w14:textId="77777777" w:rsidR="00527A67" w:rsidRDefault="00CE016D">
            <w:pPr>
              <w:pStyle w:val="TableParagraph"/>
              <w:spacing w:line="261" w:lineRule="auto"/>
              <w:ind w:right="718"/>
              <w:rPr>
                <w:sz w:val="24"/>
              </w:rPr>
            </w:pPr>
            <w:r>
              <w:rPr>
                <w:sz w:val="24"/>
              </w:rPr>
              <w:t>Workgroup Member Alternate</w:t>
            </w:r>
          </w:p>
        </w:tc>
        <w:tc>
          <w:tcPr>
            <w:tcW w:w="3121" w:type="dxa"/>
          </w:tcPr>
          <w:p w14:paraId="7E221F43" w14:textId="77777777" w:rsidR="00527A67" w:rsidRDefault="00CE016D">
            <w:pPr>
              <w:pStyle w:val="TableParagraph"/>
              <w:ind w:left="111"/>
              <w:rPr>
                <w:b/>
                <w:sz w:val="24"/>
              </w:rPr>
            </w:pPr>
            <w:r>
              <w:rPr>
                <w:b/>
                <w:sz w:val="24"/>
              </w:rPr>
              <w:t>John Costa</w:t>
            </w:r>
          </w:p>
        </w:tc>
        <w:tc>
          <w:tcPr>
            <w:tcW w:w="4112" w:type="dxa"/>
          </w:tcPr>
          <w:p w14:paraId="7E16587F" w14:textId="77777777" w:rsidR="00527A67" w:rsidRDefault="00CE016D">
            <w:pPr>
              <w:pStyle w:val="TableParagraph"/>
              <w:ind w:left="108"/>
              <w:rPr>
                <w:b/>
                <w:sz w:val="24"/>
              </w:rPr>
            </w:pPr>
            <w:r>
              <w:rPr>
                <w:b/>
                <w:sz w:val="24"/>
              </w:rPr>
              <w:t>EDF Energy</w:t>
            </w:r>
          </w:p>
        </w:tc>
      </w:tr>
      <w:tr w:rsidR="00527A67" w14:paraId="63BF54DA" w14:textId="77777777">
        <w:trPr>
          <w:trHeight w:val="841"/>
        </w:trPr>
        <w:tc>
          <w:tcPr>
            <w:tcW w:w="2976" w:type="dxa"/>
          </w:tcPr>
          <w:p w14:paraId="5E0B145E" w14:textId="77777777" w:rsidR="00527A67" w:rsidRDefault="00CE016D">
            <w:pPr>
              <w:pStyle w:val="TableParagraph"/>
              <w:spacing w:before="146" w:line="261" w:lineRule="auto"/>
              <w:ind w:right="718"/>
              <w:rPr>
                <w:sz w:val="24"/>
              </w:rPr>
            </w:pPr>
            <w:r>
              <w:rPr>
                <w:sz w:val="24"/>
              </w:rPr>
              <w:t>Workgroup Member Alternative</w:t>
            </w:r>
          </w:p>
        </w:tc>
        <w:tc>
          <w:tcPr>
            <w:tcW w:w="3121" w:type="dxa"/>
          </w:tcPr>
          <w:p w14:paraId="6A194226" w14:textId="77777777" w:rsidR="00527A67" w:rsidRDefault="00CE016D">
            <w:pPr>
              <w:pStyle w:val="TableParagraph"/>
              <w:spacing w:before="146"/>
              <w:ind w:left="111"/>
              <w:rPr>
                <w:b/>
                <w:sz w:val="24"/>
              </w:rPr>
            </w:pPr>
            <w:r>
              <w:rPr>
                <w:b/>
                <w:sz w:val="24"/>
              </w:rPr>
              <w:t>Lisa Waters</w:t>
            </w:r>
          </w:p>
        </w:tc>
        <w:tc>
          <w:tcPr>
            <w:tcW w:w="4112" w:type="dxa"/>
          </w:tcPr>
          <w:p w14:paraId="660B8A23" w14:textId="77777777" w:rsidR="00527A67" w:rsidRDefault="00CE016D">
            <w:pPr>
              <w:pStyle w:val="TableParagraph"/>
              <w:spacing w:before="146"/>
              <w:ind w:left="108"/>
              <w:rPr>
                <w:b/>
                <w:sz w:val="24"/>
              </w:rPr>
            </w:pPr>
            <w:r>
              <w:rPr>
                <w:b/>
                <w:sz w:val="24"/>
              </w:rPr>
              <w:t>Waters Wye</w:t>
            </w:r>
          </w:p>
        </w:tc>
      </w:tr>
      <w:tr w:rsidR="00527A67" w14:paraId="7F498937" w14:textId="77777777">
        <w:trPr>
          <w:trHeight w:val="539"/>
        </w:trPr>
        <w:tc>
          <w:tcPr>
            <w:tcW w:w="2976" w:type="dxa"/>
          </w:tcPr>
          <w:p w14:paraId="3E271DDD" w14:textId="77777777" w:rsidR="00527A67" w:rsidRDefault="00CE016D">
            <w:pPr>
              <w:pStyle w:val="TableParagraph"/>
              <w:rPr>
                <w:sz w:val="24"/>
              </w:rPr>
            </w:pPr>
            <w:r>
              <w:rPr>
                <w:sz w:val="24"/>
              </w:rPr>
              <w:t>Observer</w:t>
            </w:r>
          </w:p>
        </w:tc>
        <w:tc>
          <w:tcPr>
            <w:tcW w:w="3121" w:type="dxa"/>
          </w:tcPr>
          <w:p w14:paraId="7DB18BFC" w14:textId="77777777" w:rsidR="00527A67" w:rsidRDefault="00CE016D">
            <w:pPr>
              <w:pStyle w:val="TableParagraph"/>
              <w:ind w:left="111"/>
              <w:rPr>
                <w:b/>
                <w:sz w:val="24"/>
              </w:rPr>
            </w:pPr>
            <w:r>
              <w:rPr>
                <w:b/>
                <w:sz w:val="24"/>
              </w:rPr>
              <w:t>Mark Bingham</w:t>
            </w:r>
          </w:p>
        </w:tc>
        <w:tc>
          <w:tcPr>
            <w:tcW w:w="4112" w:type="dxa"/>
          </w:tcPr>
          <w:p w14:paraId="1F54478C" w14:textId="77777777" w:rsidR="00527A67" w:rsidRDefault="00CE016D">
            <w:pPr>
              <w:pStyle w:val="TableParagraph"/>
              <w:ind w:left="108"/>
              <w:rPr>
                <w:b/>
                <w:sz w:val="24"/>
              </w:rPr>
            </w:pPr>
            <w:r>
              <w:rPr>
                <w:b/>
                <w:sz w:val="24"/>
              </w:rPr>
              <w:t>NGET</w:t>
            </w:r>
          </w:p>
        </w:tc>
      </w:tr>
    </w:tbl>
    <w:p w14:paraId="43220E7F" w14:textId="77777777" w:rsidR="00527A67" w:rsidRDefault="00527A67">
      <w:pPr>
        <w:rPr>
          <w:sz w:val="24"/>
        </w:rPr>
        <w:sectPr w:rsidR="00527A67">
          <w:pgSz w:w="11910" w:h="16840"/>
          <w:pgMar w:top="1020" w:right="160" w:bottom="600" w:left="660" w:header="338" w:footer="404" w:gutter="0"/>
          <w:cols w:space="720"/>
        </w:sectPr>
      </w:pPr>
    </w:p>
    <w:p w14:paraId="0C93005F" w14:textId="77777777" w:rsidR="00527A67" w:rsidRDefault="00527A67">
      <w:pPr>
        <w:pStyle w:val="BodyText"/>
        <w:spacing w:before="2"/>
        <w:rPr>
          <w:sz w:val="7"/>
        </w:rPr>
      </w:pPr>
    </w:p>
    <w:tbl>
      <w:tblPr>
        <w:tblW w:w="0" w:type="auto"/>
        <w:tblInd w:w="336" w:type="dxa"/>
        <w:tblBorders>
          <w:top w:val="single" w:sz="4" w:space="0" w:color="F16421"/>
          <w:left w:val="single" w:sz="4" w:space="0" w:color="F16421"/>
          <w:bottom w:val="single" w:sz="4" w:space="0" w:color="F16421"/>
          <w:right w:val="single" w:sz="4" w:space="0" w:color="F16421"/>
          <w:insideH w:val="single" w:sz="4" w:space="0" w:color="F16421"/>
          <w:insideV w:val="single" w:sz="4" w:space="0" w:color="F16421"/>
        </w:tblBorders>
        <w:tblLayout w:type="fixed"/>
        <w:tblCellMar>
          <w:left w:w="0" w:type="dxa"/>
          <w:right w:w="0" w:type="dxa"/>
        </w:tblCellMar>
        <w:tblLook w:val="01E0" w:firstRow="1" w:lastRow="1" w:firstColumn="1" w:lastColumn="1" w:noHBand="0" w:noVBand="0"/>
      </w:tblPr>
      <w:tblGrid>
        <w:gridCol w:w="2976"/>
        <w:gridCol w:w="3121"/>
        <w:gridCol w:w="4112"/>
      </w:tblGrid>
      <w:tr w:rsidR="00527A67" w14:paraId="58B770FF" w14:textId="77777777">
        <w:trPr>
          <w:trHeight w:val="840"/>
        </w:trPr>
        <w:tc>
          <w:tcPr>
            <w:tcW w:w="2976" w:type="dxa"/>
          </w:tcPr>
          <w:p w14:paraId="7E81F501" w14:textId="77777777" w:rsidR="00527A67" w:rsidRDefault="00CE016D">
            <w:pPr>
              <w:pStyle w:val="TableParagraph"/>
              <w:rPr>
                <w:sz w:val="24"/>
              </w:rPr>
            </w:pPr>
            <w:r>
              <w:rPr>
                <w:sz w:val="24"/>
              </w:rPr>
              <w:t>Workgroup Member</w:t>
            </w:r>
          </w:p>
        </w:tc>
        <w:tc>
          <w:tcPr>
            <w:tcW w:w="3121" w:type="dxa"/>
          </w:tcPr>
          <w:p w14:paraId="5AA125EA" w14:textId="77777777" w:rsidR="00527A67" w:rsidRDefault="00CE016D">
            <w:pPr>
              <w:pStyle w:val="TableParagraph"/>
              <w:ind w:left="111"/>
              <w:rPr>
                <w:b/>
                <w:sz w:val="24"/>
              </w:rPr>
            </w:pPr>
            <w:r>
              <w:rPr>
                <w:b/>
                <w:sz w:val="24"/>
              </w:rPr>
              <w:t>Mark Holland</w:t>
            </w:r>
          </w:p>
        </w:tc>
        <w:tc>
          <w:tcPr>
            <w:tcW w:w="4112" w:type="dxa"/>
          </w:tcPr>
          <w:p w14:paraId="73387A44" w14:textId="77777777" w:rsidR="00527A67" w:rsidRDefault="00CE016D">
            <w:pPr>
              <w:pStyle w:val="TableParagraph"/>
              <w:spacing w:line="261" w:lineRule="auto"/>
              <w:ind w:left="108" w:right="453"/>
              <w:rPr>
                <w:b/>
                <w:sz w:val="24"/>
              </w:rPr>
            </w:pPr>
            <w:r>
              <w:rPr>
                <w:b/>
                <w:sz w:val="24"/>
              </w:rPr>
              <w:t>Scottish &amp; Southern Electricity Networks</w:t>
            </w:r>
          </w:p>
        </w:tc>
      </w:tr>
      <w:tr w:rsidR="00527A67" w14:paraId="44A874EA" w14:textId="77777777">
        <w:trPr>
          <w:trHeight w:val="549"/>
        </w:trPr>
        <w:tc>
          <w:tcPr>
            <w:tcW w:w="2976" w:type="dxa"/>
          </w:tcPr>
          <w:p w14:paraId="1076CEDD" w14:textId="77777777" w:rsidR="00527A67" w:rsidRDefault="00CE016D">
            <w:pPr>
              <w:pStyle w:val="TableParagraph"/>
              <w:rPr>
                <w:sz w:val="24"/>
              </w:rPr>
            </w:pPr>
            <w:r>
              <w:rPr>
                <w:sz w:val="24"/>
              </w:rPr>
              <w:t>Observer</w:t>
            </w:r>
          </w:p>
        </w:tc>
        <w:tc>
          <w:tcPr>
            <w:tcW w:w="3121" w:type="dxa"/>
          </w:tcPr>
          <w:p w14:paraId="38EAC12A" w14:textId="77777777" w:rsidR="00527A67" w:rsidRDefault="00CE016D">
            <w:pPr>
              <w:pStyle w:val="TableParagraph"/>
              <w:ind w:left="111"/>
              <w:rPr>
                <w:b/>
                <w:sz w:val="24"/>
              </w:rPr>
            </w:pPr>
            <w:r>
              <w:rPr>
                <w:b/>
                <w:sz w:val="24"/>
              </w:rPr>
              <w:t>Mark Jones</w:t>
            </w:r>
          </w:p>
        </w:tc>
        <w:tc>
          <w:tcPr>
            <w:tcW w:w="4112" w:type="dxa"/>
          </w:tcPr>
          <w:p w14:paraId="210129AC" w14:textId="77777777" w:rsidR="00527A67" w:rsidRDefault="00CE016D">
            <w:pPr>
              <w:pStyle w:val="TableParagraph"/>
              <w:ind w:left="108"/>
              <w:rPr>
                <w:b/>
                <w:sz w:val="24"/>
              </w:rPr>
            </w:pPr>
            <w:r>
              <w:rPr>
                <w:b/>
                <w:sz w:val="24"/>
              </w:rPr>
              <w:t>NGESO</w:t>
            </w:r>
          </w:p>
        </w:tc>
      </w:tr>
      <w:tr w:rsidR="00527A67" w14:paraId="6BD54EA6" w14:textId="77777777">
        <w:trPr>
          <w:trHeight w:val="839"/>
        </w:trPr>
        <w:tc>
          <w:tcPr>
            <w:tcW w:w="2976" w:type="dxa"/>
          </w:tcPr>
          <w:p w14:paraId="0D9A0F26" w14:textId="77777777" w:rsidR="00527A67" w:rsidRDefault="00CE016D">
            <w:pPr>
              <w:pStyle w:val="TableParagraph"/>
              <w:rPr>
                <w:sz w:val="24"/>
              </w:rPr>
            </w:pPr>
            <w:r>
              <w:rPr>
                <w:sz w:val="24"/>
              </w:rPr>
              <w:t>Workgroup Member</w:t>
            </w:r>
          </w:p>
        </w:tc>
        <w:tc>
          <w:tcPr>
            <w:tcW w:w="3121" w:type="dxa"/>
          </w:tcPr>
          <w:p w14:paraId="6A43EBFC" w14:textId="77777777" w:rsidR="00527A67" w:rsidRDefault="00CE016D">
            <w:pPr>
              <w:pStyle w:val="TableParagraph"/>
              <w:ind w:left="111"/>
              <w:rPr>
                <w:b/>
                <w:sz w:val="24"/>
              </w:rPr>
            </w:pPr>
            <w:r>
              <w:rPr>
                <w:b/>
                <w:sz w:val="24"/>
              </w:rPr>
              <w:t>Michelle Macdonald</w:t>
            </w:r>
          </w:p>
        </w:tc>
        <w:tc>
          <w:tcPr>
            <w:tcW w:w="4112" w:type="dxa"/>
          </w:tcPr>
          <w:p w14:paraId="4AC111D1" w14:textId="77777777" w:rsidR="00527A67" w:rsidRDefault="00CE016D">
            <w:pPr>
              <w:pStyle w:val="TableParagraph"/>
              <w:spacing w:line="261" w:lineRule="auto"/>
              <w:ind w:left="108" w:right="453"/>
              <w:rPr>
                <w:b/>
                <w:sz w:val="24"/>
              </w:rPr>
            </w:pPr>
            <w:r>
              <w:rPr>
                <w:b/>
                <w:sz w:val="24"/>
              </w:rPr>
              <w:t>Scottish &amp; Southern Electricity Networks</w:t>
            </w:r>
          </w:p>
        </w:tc>
      </w:tr>
      <w:tr w:rsidR="00527A67" w14:paraId="4A3059A9" w14:textId="77777777">
        <w:trPr>
          <w:trHeight w:val="539"/>
        </w:trPr>
        <w:tc>
          <w:tcPr>
            <w:tcW w:w="2976" w:type="dxa"/>
          </w:tcPr>
          <w:p w14:paraId="71371A55" w14:textId="77777777" w:rsidR="00527A67" w:rsidRDefault="00CE016D">
            <w:pPr>
              <w:pStyle w:val="TableParagraph"/>
              <w:rPr>
                <w:sz w:val="24"/>
              </w:rPr>
            </w:pPr>
            <w:r>
              <w:rPr>
                <w:sz w:val="24"/>
              </w:rPr>
              <w:t>For Info</w:t>
            </w:r>
          </w:p>
        </w:tc>
        <w:tc>
          <w:tcPr>
            <w:tcW w:w="3121" w:type="dxa"/>
          </w:tcPr>
          <w:p w14:paraId="69FA1B99" w14:textId="77777777" w:rsidR="00527A67" w:rsidRDefault="00CE016D">
            <w:pPr>
              <w:pStyle w:val="TableParagraph"/>
              <w:ind w:left="111"/>
              <w:rPr>
                <w:b/>
                <w:sz w:val="24"/>
              </w:rPr>
            </w:pPr>
            <w:r>
              <w:rPr>
                <w:b/>
                <w:sz w:val="24"/>
              </w:rPr>
              <w:t>Mike Kay</w:t>
            </w:r>
          </w:p>
        </w:tc>
        <w:tc>
          <w:tcPr>
            <w:tcW w:w="4112" w:type="dxa"/>
          </w:tcPr>
          <w:p w14:paraId="3B01AC00" w14:textId="54AE2E0D" w:rsidR="00527A67" w:rsidRDefault="00CE016D">
            <w:pPr>
              <w:pStyle w:val="TableParagraph"/>
              <w:ind w:left="108"/>
              <w:rPr>
                <w:b/>
                <w:sz w:val="24"/>
              </w:rPr>
            </w:pPr>
            <w:del w:id="226" w:author="Mike Kay" w:date="2022-05-30T11:15:00Z">
              <w:r w:rsidDel="009F789F">
                <w:rPr>
                  <w:b/>
                  <w:sz w:val="24"/>
                </w:rPr>
                <w:delText>Electricity North West</w:delText>
              </w:r>
            </w:del>
            <w:ins w:id="227" w:author="Mike Kay" w:date="2022-05-30T11:15:00Z">
              <w:r w:rsidR="009F789F">
                <w:rPr>
                  <w:b/>
                  <w:sz w:val="24"/>
                </w:rPr>
                <w:t>ENA representing the Distribution Code Administrator</w:t>
              </w:r>
            </w:ins>
          </w:p>
        </w:tc>
      </w:tr>
      <w:tr w:rsidR="00527A67" w14:paraId="44BECC1E" w14:textId="77777777">
        <w:trPr>
          <w:trHeight w:val="842"/>
        </w:trPr>
        <w:tc>
          <w:tcPr>
            <w:tcW w:w="2976" w:type="dxa"/>
          </w:tcPr>
          <w:p w14:paraId="3BEC842F" w14:textId="77777777" w:rsidR="00527A67" w:rsidRDefault="00CE016D">
            <w:pPr>
              <w:pStyle w:val="TableParagraph"/>
              <w:spacing w:before="146"/>
              <w:rPr>
                <w:sz w:val="24"/>
              </w:rPr>
            </w:pPr>
            <w:r>
              <w:rPr>
                <w:sz w:val="24"/>
              </w:rPr>
              <w:t>Workgroup Member</w:t>
            </w:r>
          </w:p>
        </w:tc>
        <w:tc>
          <w:tcPr>
            <w:tcW w:w="3121" w:type="dxa"/>
          </w:tcPr>
          <w:p w14:paraId="7B97C61A" w14:textId="77777777" w:rsidR="00527A67" w:rsidRDefault="00CE016D">
            <w:pPr>
              <w:pStyle w:val="TableParagraph"/>
              <w:spacing w:before="146"/>
              <w:ind w:left="111"/>
              <w:rPr>
                <w:b/>
                <w:sz w:val="24"/>
              </w:rPr>
            </w:pPr>
            <w:r>
              <w:rPr>
                <w:b/>
                <w:sz w:val="24"/>
              </w:rPr>
              <w:t>Neil Sandison</w:t>
            </w:r>
          </w:p>
        </w:tc>
        <w:tc>
          <w:tcPr>
            <w:tcW w:w="4112" w:type="dxa"/>
          </w:tcPr>
          <w:p w14:paraId="0897DB25" w14:textId="77777777" w:rsidR="00527A67" w:rsidRDefault="00CE016D">
            <w:pPr>
              <w:pStyle w:val="TableParagraph"/>
              <w:spacing w:before="146" w:line="261" w:lineRule="auto"/>
              <w:ind w:left="108" w:right="453"/>
              <w:rPr>
                <w:b/>
                <w:sz w:val="24"/>
              </w:rPr>
            </w:pPr>
            <w:r>
              <w:rPr>
                <w:b/>
                <w:sz w:val="24"/>
              </w:rPr>
              <w:t>Scottish &amp; Southern Electricity Networks</w:t>
            </w:r>
          </w:p>
        </w:tc>
      </w:tr>
      <w:tr w:rsidR="00527A67" w14:paraId="20BFC7B3" w14:textId="77777777">
        <w:trPr>
          <w:trHeight w:val="540"/>
        </w:trPr>
        <w:tc>
          <w:tcPr>
            <w:tcW w:w="2976" w:type="dxa"/>
          </w:tcPr>
          <w:p w14:paraId="66A98525" w14:textId="77777777" w:rsidR="00527A67" w:rsidRDefault="00CE016D">
            <w:pPr>
              <w:pStyle w:val="TableParagraph"/>
              <w:rPr>
                <w:sz w:val="24"/>
              </w:rPr>
            </w:pPr>
            <w:r>
              <w:rPr>
                <w:sz w:val="24"/>
              </w:rPr>
              <w:t>Workgroup Member</w:t>
            </w:r>
          </w:p>
        </w:tc>
        <w:tc>
          <w:tcPr>
            <w:tcW w:w="3121" w:type="dxa"/>
          </w:tcPr>
          <w:p w14:paraId="1065CC03" w14:textId="77777777" w:rsidR="00527A67" w:rsidRDefault="00CE016D">
            <w:pPr>
              <w:pStyle w:val="TableParagraph"/>
              <w:ind w:left="111"/>
              <w:rPr>
                <w:b/>
                <w:sz w:val="24"/>
              </w:rPr>
            </w:pPr>
            <w:r>
              <w:rPr>
                <w:b/>
                <w:sz w:val="24"/>
              </w:rPr>
              <w:t>Nikhil Singh</w:t>
            </w:r>
          </w:p>
        </w:tc>
        <w:tc>
          <w:tcPr>
            <w:tcW w:w="4112" w:type="dxa"/>
          </w:tcPr>
          <w:p w14:paraId="2C505453" w14:textId="77777777" w:rsidR="00527A67" w:rsidRDefault="00CE016D">
            <w:pPr>
              <w:pStyle w:val="TableParagraph"/>
              <w:ind w:left="108"/>
              <w:rPr>
                <w:b/>
                <w:sz w:val="24"/>
              </w:rPr>
            </w:pPr>
            <w:r>
              <w:rPr>
                <w:b/>
                <w:sz w:val="24"/>
              </w:rPr>
              <w:t>NGET</w:t>
            </w:r>
          </w:p>
        </w:tc>
      </w:tr>
      <w:tr w:rsidR="00527A67" w14:paraId="6AC8E1F0" w14:textId="77777777">
        <w:trPr>
          <w:trHeight w:val="839"/>
        </w:trPr>
        <w:tc>
          <w:tcPr>
            <w:tcW w:w="2976" w:type="dxa"/>
          </w:tcPr>
          <w:p w14:paraId="785CE5CE" w14:textId="77777777" w:rsidR="00527A67" w:rsidRDefault="00CE016D">
            <w:pPr>
              <w:pStyle w:val="TableParagraph"/>
              <w:spacing w:line="261" w:lineRule="auto"/>
              <w:ind w:right="718"/>
              <w:rPr>
                <w:sz w:val="24"/>
              </w:rPr>
            </w:pPr>
            <w:r>
              <w:rPr>
                <w:sz w:val="24"/>
              </w:rPr>
              <w:t>Workgroup Member (Alternate)</w:t>
            </w:r>
          </w:p>
        </w:tc>
        <w:tc>
          <w:tcPr>
            <w:tcW w:w="3121" w:type="dxa"/>
          </w:tcPr>
          <w:p w14:paraId="1EE9107D" w14:textId="77777777" w:rsidR="00527A67" w:rsidRDefault="00CE016D">
            <w:pPr>
              <w:pStyle w:val="TableParagraph"/>
              <w:ind w:left="111"/>
              <w:rPr>
                <w:b/>
                <w:sz w:val="24"/>
              </w:rPr>
            </w:pPr>
            <w:r>
              <w:rPr>
                <w:b/>
                <w:sz w:val="24"/>
              </w:rPr>
              <w:t>Paul Youngman</w:t>
            </w:r>
          </w:p>
        </w:tc>
        <w:tc>
          <w:tcPr>
            <w:tcW w:w="4112" w:type="dxa"/>
          </w:tcPr>
          <w:p w14:paraId="6E2A609A" w14:textId="77777777" w:rsidR="00527A67" w:rsidRDefault="00CE016D">
            <w:pPr>
              <w:pStyle w:val="TableParagraph"/>
              <w:ind w:left="108"/>
              <w:rPr>
                <w:b/>
                <w:sz w:val="24"/>
              </w:rPr>
            </w:pPr>
            <w:r>
              <w:rPr>
                <w:b/>
                <w:sz w:val="24"/>
              </w:rPr>
              <w:t>Drax Power Station</w:t>
            </w:r>
          </w:p>
        </w:tc>
      </w:tr>
      <w:tr w:rsidR="00527A67" w14:paraId="73F8E6F1" w14:textId="77777777">
        <w:trPr>
          <w:trHeight w:val="539"/>
        </w:trPr>
        <w:tc>
          <w:tcPr>
            <w:tcW w:w="2976" w:type="dxa"/>
          </w:tcPr>
          <w:p w14:paraId="3790A6E7" w14:textId="77777777" w:rsidR="00527A67" w:rsidRDefault="00CE016D">
            <w:pPr>
              <w:pStyle w:val="TableParagraph"/>
              <w:rPr>
                <w:sz w:val="24"/>
              </w:rPr>
            </w:pPr>
            <w:r>
              <w:rPr>
                <w:sz w:val="24"/>
              </w:rPr>
              <w:t>Workgroup Member</w:t>
            </w:r>
          </w:p>
        </w:tc>
        <w:tc>
          <w:tcPr>
            <w:tcW w:w="3121" w:type="dxa"/>
          </w:tcPr>
          <w:p w14:paraId="435FC95B" w14:textId="77777777" w:rsidR="00527A67" w:rsidRDefault="00CE016D">
            <w:pPr>
              <w:pStyle w:val="TableParagraph"/>
              <w:ind w:left="111"/>
              <w:rPr>
                <w:b/>
                <w:sz w:val="24"/>
              </w:rPr>
            </w:pPr>
            <w:r>
              <w:rPr>
                <w:b/>
                <w:sz w:val="24"/>
              </w:rPr>
              <w:t>Peter Couch</w:t>
            </w:r>
          </w:p>
        </w:tc>
        <w:tc>
          <w:tcPr>
            <w:tcW w:w="4112" w:type="dxa"/>
          </w:tcPr>
          <w:p w14:paraId="4CBC6EF1" w14:textId="77777777" w:rsidR="00527A67" w:rsidRDefault="00CE016D">
            <w:pPr>
              <w:pStyle w:val="TableParagraph"/>
              <w:ind w:left="108"/>
              <w:rPr>
                <w:b/>
                <w:sz w:val="24"/>
              </w:rPr>
            </w:pPr>
            <w:r>
              <w:rPr>
                <w:b/>
                <w:sz w:val="24"/>
              </w:rPr>
              <w:t>Joint Radio Company Limited</w:t>
            </w:r>
          </w:p>
        </w:tc>
      </w:tr>
      <w:tr w:rsidR="00527A67" w14:paraId="7A88FF9A" w14:textId="77777777">
        <w:trPr>
          <w:trHeight w:val="539"/>
        </w:trPr>
        <w:tc>
          <w:tcPr>
            <w:tcW w:w="2976" w:type="dxa"/>
          </w:tcPr>
          <w:p w14:paraId="2EC0B220" w14:textId="77777777" w:rsidR="00527A67" w:rsidRDefault="00CE016D">
            <w:pPr>
              <w:pStyle w:val="TableParagraph"/>
              <w:rPr>
                <w:sz w:val="24"/>
              </w:rPr>
            </w:pPr>
            <w:r>
              <w:rPr>
                <w:sz w:val="24"/>
              </w:rPr>
              <w:t>Workgroup Member</w:t>
            </w:r>
          </w:p>
        </w:tc>
        <w:tc>
          <w:tcPr>
            <w:tcW w:w="3121" w:type="dxa"/>
          </w:tcPr>
          <w:p w14:paraId="317E31CB" w14:textId="77777777" w:rsidR="00527A67" w:rsidRDefault="00CE016D">
            <w:pPr>
              <w:pStyle w:val="TableParagraph"/>
              <w:ind w:left="111"/>
              <w:rPr>
                <w:b/>
                <w:sz w:val="24"/>
              </w:rPr>
            </w:pPr>
            <w:r>
              <w:rPr>
                <w:b/>
                <w:sz w:val="24"/>
              </w:rPr>
              <w:t>Priyanka Mohapatra</w:t>
            </w:r>
          </w:p>
        </w:tc>
        <w:tc>
          <w:tcPr>
            <w:tcW w:w="4112" w:type="dxa"/>
          </w:tcPr>
          <w:p w14:paraId="51490D1D" w14:textId="77777777" w:rsidR="00527A67" w:rsidRDefault="00CE016D">
            <w:pPr>
              <w:pStyle w:val="TableParagraph"/>
              <w:ind w:left="108"/>
              <w:rPr>
                <w:b/>
                <w:sz w:val="24"/>
              </w:rPr>
            </w:pPr>
            <w:r>
              <w:rPr>
                <w:b/>
                <w:sz w:val="24"/>
              </w:rPr>
              <w:t>Scottish Power</w:t>
            </w:r>
          </w:p>
        </w:tc>
      </w:tr>
      <w:tr w:rsidR="00527A67" w14:paraId="5A761DA5" w14:textId="77777777">
        <w:trPr>
          <w:trHeight w:val="539"/>
        </w:trPr>
        <w:tc>
          <w:tcPr>
            <w:tcW w:w="2976" w:type="dxa"/>
          </w:tcPr>
          <w:p w14:paraId="74C2B0A0" w14:textId="77777777" w:rsidR="00527A67" w:rsidRDefault="00CE016D">
            <w:pPr>
              <w:pStyle w:val="TableParagraph"/>
              <w:rPr>
                <w:sz w:val="24"/>
              </w:rPr>
            </w:pPr>
            <w:r>
              <w:rPr>
                <w:sz w:val="24"/>
              </w:rPr>
              <w:t>Workgroup Member</w:t>
            </w:r>
          </w:p>
        </w:tc>
        <w:tc>
          <w:tcPr>
            <w:tcW w:w="3121" w:type="dxa"/>
          </w:tcPr>
          <w:p w14:paraId="6BFEE9BA" w14:textId="77777777" w:rsidR="00527A67" w:rsidRDefault="00CE016D">
            <w:pPr>
              <w:pStyle w:val="TableParagraph"/>
              <w:ind w:left="111"/>
              <w:rPr>
                <w:b/>
                <w:sz w:val="24"/>
              </w:rPr>
            </w:pPr>
            <w:r>
              <w:rPr>
                <w:b/>
                <w:sz w:val="24"/>
              </w:rPr>
              <w:t>Richard Poole</w:t>
            </w:r>
          </w:p>
        </w:tc>
        <w:tc>
          <w:tcPr>
            <w:tcW w:w="4112" w:type="dxa"/>
          </w:tcPr>
          <w:p w14:paraId="2D596B4C" w14:textId="77777777" w:rsidR="00527A67" w:rsidRDefault="00CE016D">
            <w:pPr>
              <w:pStyle w:val="TableParagraph"/>
              <w:ind w:left="108"/>
              <w:rPr>
                <w:b/>
                <w:sz w:val="24"/>
              </w:rPr>
            </w:pPr>
            <w:r>
              <w:rPr>
                <w:b/>
                <w:sz w:val="24"/>
              </w:rPr>
              <w:t>National Grid Ventures</w:t>
            </w:r>
          </w:p>
        </w:tc>
      </w:tr>
      <w:tr w:rsidR="00527A67" w14:paraId="7A2151DF" w14:textId="77777777">
        <w:trPr>
          <w:trHeight w:val="542"/>
        </w:trPr>
        <w:tc>
          <w:tcPr>
            <w:tcW w:w="2976" w:type="dxa"/>
          </w:tcPr>
          <w:p w14:paraId="005C3762" w14:textId="77777777" w:rsidR="00527A67" w:rsidRDefault="00CE016D">
            <w:pPr>
              <w:pStyle w:val="TableParagraph"/>
              <w:spacing w:before="146"/>
              <w:rPr>
                <w:sz w:val="24"/>
              </w:rPr>
            </w:pPr>
            <w:r>
              <w:rPr>
                <w:sz w:val="24"/>
              </w:rPr>
              <w:t>Workgroup Member</w:t>
            </w:r>
          </w:p>
        </w:tc>
        <w:tc>
          <w:tcPr>
            <w:tcW w:w="3121" w:type="dxa"/>
          </w:tcPr>
          <w:p w14:paraId="6CC5686A" w14:textId="77777777" w:rsidR="00527A67" w:rsidRDefault="00CE016D">
            <w:pPr>
              <w:pStyle w:val="TableParagraph"/>
              <w:spacing w:before="146"/>
              <w:ind w:left="111"/>
              <w:rPr>
                <w:b/>
                <w:sz w:val="24"/>
              </w:rPr>
            </w:pPr>
            <w:r>
              <w:rPr>
                <w:b/>
                <w:sz w:val="24"/>
              </w:rPr>
              <w:t>Robert Longden</w:t>
            </w:r>
          </w:p>
        </w:tc>
        <w:tc>
          <w:tcPr>
            <w:tcW w:w="4112" w:type="dxa"/>
          </w:tcPr>
          <w:p w14:paraId="6C43A517" w14:textId="77777777" w:rsidR="00527A67" w:rsidRDefault="00CE016D">
            <w:pPr>
              <w:pStyle w:val="TableParagraph"/>
              <w:spacing w:before="146"/>
              <w:ind w:left="108"/>
              <w:rPr>
                <w:b/>
                <w:sz w:val="24"/>
              </w:rPr>
            </w:pPr>
            <w:r>
              <w:rPr>
                <w:b/>
                <w:sz w:val="24"/>
              </w:rPr>
              <w:t>Eneco Energy Trade BV</w:t>
            </w:r>
          </w:p>
        </w:tc>
      </w:tr>
      <w:tr w:rsidR="00527A67" w14:paraId="3B542E53" w14:textId="77777777">
        <w:trPr>
          <w:trHeight w:val="540"/>
        </w:trPr>
        <w:tc>
          <w:tcPr>
            <w:tcW w:w="2976" w:type="dxa"/>
          </w:tcPr>
          <w:p w14:paraId="6B4ED537" w14:textId="77777777" w:rsidR="00527A67" w:rsidRDefault="00CE016D">
            <w:pPr>
              <w:pStyle w:val="TableParagraph"/>
              <w:rPr>
                <w:sz w:val="24"/>
              </w:rPr>
            </w:pPr>
            <w:r>
              <w:rPr>
                <w:sz w:val="24"/>
              </w:rPr>
              <w:t>Workgroup Member</w:t>
            </w:r>
          </w:p>
        </w:tc>
        <w:tc>
          <w:tcPr>
            <w:tcW w:w="3121" w:type="dxa"/>
          </w:tcPr>
          <w:p w14:paraId="4A568CE6" w14:textId="77777777" w:rsidR="00527A67" w:rsidRDefault="00CE016D">
            <w:pPr>
              <w:pStyle w:val="TableParagraph"/>
              <w:ind w:left="111"/>
              <w:rPr>
                <w:b/>
                <w:sz w:val="24"/>
              </w:rPr>
            </w:pPr>
            <w:r>
              <w:rPr>
                <w:b/>
                <w:sz w:val="24"/>
              </w:rPr>
              <w:t>Tolu Esan</w:t>
            </w:r>
          </w:p>
        </w:tc>
        <w:tc>
          <w:tcPr>
            <w:tcW w:w="4112" w:type="dxa"/>
          </w:tcPr>
          <w:p w14:paraId="75683F60" w14:textId="77777777" w:rsidR="00527A67" w:rsidRDefault="00CE016D">
            <w:pPr>
              <w:pStyle w:val="TableParagraph"/>
              <w:ind w:left="108"/>
              <w:rPr>
                <w:b/>
                <w:sz w:val="24"/>
              </w:rPr>
            </w:pPr>
            <w:r>
              <w:rPr>
                <w:b/>
                <w:sz w:val="24"/>
              </w:rPr>
              <w:t>Electricity North West Ltd</w:t>
            </w:r>
          </w:p>
        </w:tc>
      </w:tr>
      <w:tr w:rsidR="00527A67" w14:paraId="76418175" w14:textId="77777777">
        <w:trPr>
          <w:trHeight w:val="539"/>
        </w:trPr>
        <w:tc>
          <w:tcPr>
            <w:tcW w:w="2976" w:type="dxa"/>
          </w:tcPr>
          <w:p w14:paraId="27820816" w14:textId="77777777" w:rsidR="00527A67" w:rsidRDefault="00CE016D">
            <w:pPr>
              <w:pStyle w:val="TableParagraph"/>
              <w:rPr>
                <w:sz w:val="24"/>
              </w:rPr>
            </w:pPr>
            <w:r>
              <w:rPr>
                <w:sz w:val="24"/>
              </w:rPr>
              <w:t>Observer</w:t>
            </w:r>
          </w:p>
        </w:tc>
        <w:tc>
          <w:tcPr>
            <w:tcW w:w="3121" w:type="dxa"/>
          </w:tcPr>
          <w:p w14:paraId="427CF6FA" w14:textId="77777777" w:rsidR="00527A67" w:rsidRDefault="00CE016D">
            <w:pPr>
              <w:pStyle w:val="TableParagraph"/>
              <w:ind w:left="111"/>
              <w:rPr>
                <w:b/>
                <w:sz w:val="24"/>
              </w:rPr>
            </w:pPr>
            <w:r>
              <w:rPr>
                <w:b/>
                <w:sz w:val="24"/>
              </w:rPr>
              <w:t>Toktam Sharifian</w:t>
            </w:r>
          </w:p>
        </w:tc>
        <w:tc>
          <w:tcPr>
            <w:tcW w:w="4112" w:type="dxa"/>
          </w:tcPr>
          <w:p w14:paraId="4F1BBD7F" w14:textId="77777777" w:rsidR="00527A67" w:rsidRDefault="00CE016D">
            <w:pPr>
              <w:pStyle w:val="TableParagraph"/>
              <w:ind w:left="108"/>
              <w:rPr>
                <w:b/>
                <w:sz w:val="24"/>
              </w:rPr>
            </w:pPr>
            <w:r>
              <w:rPr>
                <w:b/>
                <w:sz w:val="24"/>
              </w:rPr>
              <w:t>KREC</w:t>
            </w:r>
          </w:p>
        </w:tc>
      </w:tr>
      <w:tr w:rsidR="00527A67" w14:paraId="7B7CECF9" w14:textId="77777777">
        <w:trPr>
          <w:trHeight w:val="539"/>
        </w:trPr>
        <w:tc>
          <w:tcPr>
            <w:tcW w:w="2976" w:type="dxa"/>
          </w:tcPr>
          <w:p w14:paraId="4A105AEB" w14:textId="77777777" w:rsidR="00527A67" w:rsidRDefault="00CE016D">
            <w:pPr>
              <w:pStyle w:val="TableParagraph"/>
              <w:rPr>
                <w:sz w:val="24"/>
              </w:rPr>
            </w:pPr>
            <w:r>
              <w:rPr>
                <w:sz w:val="24"/>
              </w:rPr>
              <w:t>Authority Representative</w:t>
            </w:r>
          </w:p>
        </w:tc>
        <w:tc>
          <w:tcPr>
            <w:tcW w:w="3121" w:type="dxa"/>
          </w:tcPr>
          <w:p w14:paraId="707CB51F" w14:textId="77777777" w:rsidR="00527A67" w:rsidRDefault="00CE016D">
            <w:pPr>
              <w:pStyle w:val="TableParagraph"/>
              <w:ind w:left="111"/>
              <w:rPr>
                <w:b/>
                <w:sz w:val="24"/>
              </w:rPr>
            </w:pPr>
            <w:r>
              <w:rPr>
                <w:b/>
                <w:sz w:val="24"/>
              </w:rPr>
              <w:t>Christopher Statham</w:t>
            </w:r>
          </w:p>
        </w:tc>
        <w:tc>
          <w:tcPr>
            <w:tcW w:w="4112" w:type="dxa"/>
          </w:tcPr>
          <w:p w14:paraId="7B3D5899" w14:textId="77777777" w:rsidR="00527A67" w:rsidRDefault="00CE016D">
            <w:pPr>
              <w:pStyle w:val="TableParagraph"/>
              <w:ind w:left="108"/>
              <w:rPr>
                <w:b/>
                <w:sz w:val="24"/>
              </w:rPr>
            </w:pPr>
            <w:r>
              <w:rPr>
                <w:b/>
                <w:sz w:val="24"/>
              </w:rPr>
              <w:t>Ofgem</w:t>
            </w:r>
          </w:p>
        </w:tc>
      </w:tr>
    </w:tbl>
    <w:p w14:paraId="029C155B" w14:textId="77777777" w:rsidR="00527A67" w:rsidRDefault="00527A67">
      <w:pPr>
        <w:pStyle w:val="BodyText"/>
        <w:rPr>
          <w:sz w:val="20"/>
        </w:rPr>
      </w:pPr>
    </w:p>
    <w:p w14:paraId="38EBF224" w14:textId="77777777" w:rsidR="00527A67" w:rsidRDefault="00527A67">
      <w:pPr>
        <w:pStyle w:val="BodyText"/>
        <w:rPr>
          <w:sz w:val="21"/>
        </w:rPr>
      </w:pPr>
    </w:p>
    <w:p w14:paraId="4EB51DC1" w14:textId="77777777" w:rsidR="00527A67" w:rsidRDefault="00CE016D">
      <w:pPr>
        <w:pStyle w:val="ListParagraph"/>
        <w:numPr>
          <w:ilvl w:val="0"/>
          <w:numId w:val="4"/>
        </w:numPr>
        <w:tabs>
          <w:tab w:val="left" w:pos="1052"/>
        </w:tabs>
        <w:spacing w:before="93" w:line="261" w:lineRule="auto"/>
        <w:ind w:hanging="721"/>
        <w:jc w:val="both"/>
        <w:rPr>
          <w:sz w:val="24"/>
        </w:rPr>
      </w:pPr>
      <w:r>
        <w:rPr>
          <w:sz w:val="24"/>
        </w:rPr>
        <w:t>A (*) Workgroup must comprise at least 3 members (who may be Panel</w:t>
      </w:r>
      <w:r>
        <w:rPr>
          <w:spacing w:val="-38"/>
          <w:sz w:val="24"/>
        </w:rPr>
        <w:t xml:space="preserve"> </w:t>
      </w:r>
      <w:r>
        <w:rPr>
          <w:sz w:val="24"/>
        </w:rPr>
        <w:t>Members). The roles identified with an asterisk (*) in the table above contribute toward the required quorum, determined in accordance with paragraph 15</w:t>
      </w:r>
      <w:r>
        <w:rPr>
          <w:spacing w:val="-12"/>
          <w:sz w:val="24"/>
        </w:rPr>
        <w:t xml:space="preserve"> </w:t>
      </w:r>
      <w:r>
        <w:rPr>
          <w:sz w:val="24"/>
        </w:rPr>
        <w:t>below.</w:t>
      </w:r>
    </w:p>
    <w:p w14:paraId="15435B52" w14:textId="77777777" w:rsidR="00527A67" w:rsidRDefault="00527A67">
      <w:pPr>
        <w:pStyle w:val="BodyText"/>
        <w:rPr>
          <w:sz w:val="26"/>
        </w:rPr>
      </w:pPr>
    </w:p>
    <w:p w14:paraId="541302F9" w14:textId="77777777" w:rsidR="00527A67" w:rsidRDefault="00527A67">
      <w:pPr>
        <w:pStyle w:val="BodyText"/>
        <w:spacing w:before="8"/>
        <w:rPr>
          <w:sz w:val="20"/>
        </w:rPr>
      </w:pPr>
    </w:p>
    <w:p w14:paraId="7865EE69" w14:textId="77777777" w:rsidR="00527A67" w:rsidRDefault="00CE016D">
      <w:pPr>
        <w:pStyle w:val="ListParagraph"/>
        <w:numPr>
          <w:ilvl w:val="0"/>
          <w:numId w:val="4"/>
        </w:numPr>
        <w:tabs>
          <w:tab w:val="left" w:pos="1052"/>
        </w:tabs>
        <w:spacing w:line="261" w:lineRule="auto"/>
        <w:ind w:right="1252" w:hanging="721"/>
        <w:jc w:val="both"/>
        <w:rPr>
          <w:sz w:val="24"/>
        </w:rPr>
      </w:pPr>
      <w:r>
        <w:rPr>
          <w:sz w:val="24"/>
        </w:rPr>
        <w:t>The Grid Code Review Panel must agree a number that will be quorum for each Workgroup meeting. The agreed figure for this modification is that at least 3 Workgroup members must participate in a meeting for quorum to be</w:t>
      </w:r>
      <w:r>
        <w:rPr>
          <w:spacing w:val="-20"/>
          <w:sz w:val="24"/>
        </w:rPr>
        <w:t xml:space="preserve"> </w:t>
      </w:r>
      <w:r>
        <w:rPr>
          <w:sz w:val="24"/>
        </w:rPr>
        <w:t>met.</w:t>
      </w:r>
    </w:p>
    <w:p w14:paraId="797817D2" w14:textId="77777777" w:rsidR="00527A67" w:rsidRDefault="00527A67">
      <w:pPr>
        <w:pStyle w:val="BodyText"/>
        <w:rPr>
          <w:sz w:val="26"/>
        </w:rPr>
      </w:pPr>
    </w:p>
    <w:p w14:paraId="0F36BFDD" w14:textId="77777777" w:rsidR="00527A67" w:rsidRDefault="00527A67">
      <w:pPr>
        <w:pStyle w:val="BodyText"/>
        <w:spacing w:before="9"/>
        <w:rPr>
          <w:sz w:val="20"/>
        </w:rPr>
      </w:pPr>
    </w:p>
    <w:p w14:paraId="426B3C67" w14:textId="77777777" w:rsidR="00527A67" w:rsidRDefault="00CE016D">
      <w:pPr>
        <w:pStyle w:val="BodyText"/>
        <w:spacing w:before="1" w:line="261" w:lineRule="auto"/>
        <w:ind w:left="1051" w:right="1257" w:hanging="721"/>
        <w:jc w:val="both"/>
      </w:pPr>
      <w:r>
        <w:t>14. A vote is to take place by all eligible Workgroup members on the Modification Proposal and each WAGCM. The vote shall be decided by simple majority of</w:t>
      </w:r>
      <w:r>
        <w:rPr>
          <w:spacing w:val="-39"/>
        </w:rPr>
        <w:t xml:space="preserve"> </w:t>
      </w:r>
      <w:r>
        <w:t>those present at the meeting at which the vote takes place (whether in person or by teleconference). The Workgroup chairman shall not have a vote, casting or otherwise. There may be up to three rounds of voting, as</w:t>
      </w:r>
      <w:r>
        <w:rPr>
          <w:spacing w:val="-16"/>
        </w:rPr>
        <w:t xml:space="preserve"> </w:t>
      </w:r>
      <w:r>
        <w:t>follows:</w:t>
      </w:r>
    </w:p>
    <w:p w14:paraId="26F92153" w14:textId="77777777" w:rsidR="00527A67" w:rsidRDefault="00CE016D">
      <w:pPr>
        <w:pStyle w:val="BodyText"/>
        <w:spacing w:before="91"/>
        <w:ind w:left="1608" w:right="1256"/>
        <w:jc w:val="both"/>
      </w:pPr>
      <w:r>
        <w:rPr>
          <w:b/>
        </w:rPr>
        <w:t xml:space="preserve">Vote 1: </w:t>
      </w:r>
      <w:r>
        <w:t>whether each proposal better facilitates the Applicable Grid Code Objectives;</w:t>
      </w:r>
    </w:p>
    <w:p w14:paraId="3E8021D4" w14:textId="77777777" w:rsidR="00527A67" w:rsidRDefault="00527A67">
      <w:pPr>
        <w:jc w:val="both"/>
        <w:sectPr w:rsidR="00527A67">
          <w:pgSz w:w="11910" w:h="16840"/>
          <w:pgMar w:top="1020" w:right="160" w:bottom="600" w:left="660" w:header="338" w:footer="404" w:gutter="0"/>
          <w:cols w:space="720"/>
        </w:sectPr>
      </w:pPr>
    </w:p>
    <w:p w14:paraId="549E9017" w14:textId="77777777" w:rsidR="00527A67" w:rsidRDefault="00CE016D">
      <w:pPr>
        <w:pStyle w:val="BodyText"/>
        <w:spacing w:before="83"/>
        <w:ind w:left="1608" w:right="1252"/>
        <w:jc w:val="both"/>
      </w:pPr>
      <w:r>
        <w:rPr>
          <w:b/>
        </w:rPr>
        <w:lastRenderedPageBreak/>
        <w:t xml:space="preserve">Vote 2: </w:t>
      </w:r>
      <w:r>
        <w:t>where one or more WAGCMs exist, whether each WAGCM better facilitates the Applicable Grid Code Objectives than the original Modification Proposal;</w:t>
      </w:r>
    </w:p>
    <w:p w14:paraId="620AA688" w14:textId="77777777" w:rsidR="00527A67" w:rsidRDefault="00CE016D">
      <w:pPr>
        <w:pStyle w:val="BodyText"/>
        <w:ind w:left="1608" w:right="1259"/>
        <w:jc w:val="both"/>
      </w:pPr>
      <w:r>
        <w:rPr>
          <w:b/>
        </w:rPr>
        <w:t xml:space="preserve">Vote 3: </w:t>
      </w:r>
      <w:r>
        <w:t>which option is considered to BEST facilitate achievement of the Applicable Grid Code</w:t>
      </w:r>
      <w:r>
        <w:rPr>
          <w:spacing w:val="-51"/>
        </w:rPr>
        <w:t xml:space="preserve"> </w:t>
      </w:r>
      <w:r>
        <w:t>Objectives. For the avoidance of doubt, this vote should include the existing Grid Code baseline as an option.</w:t>
      </w:r>
    </w:p>
    <w:p w14:paraId="4DA3A9FD" w14:textId="77777777" w:rsidR="00527A67" w:rsidRDefault="00CE016D">
      <w:pPr>
        <w:pStyle w:val="BodyText"/>
        <w:spacing w:before="144" w:line="261" w:lineRule="auto"/>
        <w:ind w:left="1051" w:right="1255"/>
        <w:jc w:val="both"/>
      </w:pPr>
      <w:r>
        <w:t>The results from the vote and the reasons for such voting shall be recorded in the Workgroup report in as much detail as practicable.</w:t>
      </w:r>
    </w:p>
    <w:p w14:paraId="1ABD2F0C" w14:textId="77777777" w:rsidR="00527A67" w:rsidRDefault="00527A67">
      <w:pPr>
        <w:pStyle w:val="BodyText"/>
        <w:rPr>
          <w:sz w:val="26"/>
        </w:rPr>
      </w:pPr>
    </w:p>
    <w:p w14:paraId="66C2948E" w14:textId="77777777" w:rsidR="00527A67" w:rsidRDefault="00527A67">
      <w:pPr>
        <w:pStyle w:val="BodyText"/>
        <w:spacing w:before="10"/>
        <w:rPr>
          <w:sz w:val="20"/>
        </w:rPr>
      </w:pPr>
    </w:p>
    <w:p w14:paraId="51CA0A70" w14:textId="77777777" w:rsidR="00527A67" w:rsidRDefault="00CE016D">
      <w:pPr>
        <w:pStyle w:val="ListParagraph"/>
        <w:numPr>
          <w:ilvl w:val="0"/>
          <w:numId w:val="1"/>
        </w:numPr>
        <w:tabs>
          <w:tab w:val="left" w:pos="1052"/>
        </w:tabs>
        <w:spacing w:line="261" w:lineRule="auto"/>
        <w:ind w:right="1260"/>
        <w:jc w:val="both"/>
        <w:rPr>
          <w:sz w:val="24"/>
        </w:rPr>
      </w:pPr>
      <w:r>
        <w:rPr>
          <w:sz w:val="24"/>
        </w:rPr>
        <w:t>It</w:t>
      </w:r>
      <w:r>
        <w:rPr>
          <w:spacing w:val="-14"/>
          <w:sz w:val="24"/>
        </w:rPr>
        <w:t xml:space="preserve"> </w:t>
      </w:r>
      <w:r>
        <w:rPr>
          <w:sz w:val="24"/>
        </w:rPr>
        <w:t>is</w:t>
      </w:r>
      <w:r>
        <w:rPr>
          <w:spacing w:val="-14"/>
          <w:sz w:val="24"/>
        </w:rPr>
        <w:t xml:space="preserve"> </w:t>
      </w:r>
      <w:r>
        <w:rPr>
          <w:sz w:val="24"/>
        </w:rPr>
        <w:t>expected</w:t>
      </w:r>
      <w:r>
        <w:rPr>
          <w:spacing w:val="-16"/>
          <w:sz w:val="24"/>
        </w:rPr>
        <w:t xml:space="preserve"> </w:t>
      </w:r>
      <w:r>
        <w:rPr>
          <w:sz w:val="24"/>
        </w:rPr>
        <w:t>that</w:t>
      </w:r>
      <w:r>
        <w:rPr>
          <w:spacing w:val="-15"/>
          <w:sz w:val="24"/>
        </w:rPr>
        <w:t xml:space="preserve"> </w:t>
      </w:r>
      <w:r>
        <w:rPr>
          <w:sz w:val="24"/>
        </w:rPr>
        <w:t>Workgroup</w:t>
      </w:r>
      <w:r>
        <w:rPr>
          <w:spacing w:val="-15"/>
          <w:sz w:val="24"/>
        </w:rPr>
        <w:t xml:space="preserve"> </w:t>
      </w:r>
      <w:r>
        <w:rPr>
          <w:sz w:val="24"/>
        </w:rPr>
        <w:t>members</w:t>
      </w:r>
      <w:r>
        <w:rPr>
          <w:spacing w:val="-15"/>
          <w:sz w:val="24"/>
        </w:rPr>
        <w:t xml:space="preserve"> </w:t>
      </w:r>
      <w:r>
        <w:rPr>
          <w:sz w:val="24"/>
        </w:rPr>
        <w:t>would</w:t>
      </w:r>
      <w:r>
        <w:rPr>
          <w:spacing w:val="-14"/>
          <w:sz w:val="24"/>
        </w:rPr>
        <w:t xml:space="preserve"> </w:t>
      </w:r>
      <w:r>
        <w:rPr>
          <w:sz w:val="24"/>
        </w:rPr>
        <w:t>only</w:t>
      </w:r>
      <w:r>
        <w:rPr>
          <w:spacing w:val="-14"/>
          <w:sz w:val="24"/>
        </w:rPr>
        <w:t xml:space="preserve"> </w:t>
      </w:r>
      <w:r>
        <w:rPr>
          <w:sz w:val="24"/>
        </w:rPr>
        <w:t>abstain</w:t>
      </w:r>
      <w:r>
        <w:rPr>
          <w:spacing w:val="-15"/>
          <w:sz w:val="24"/>
        </w:rPr>
        <w:t xml:space="preserve"> </w:t>
      </w:r>
      <w:r>
        <w:rPr>
          <w:sz w:val="24"/>
        </w:rPr>
        <w:t>from</w:t>
      </w:r>
      <w:r>
        <w:rPr>
          <w:spacing w:val="-15"/>
          <w:sz w:val="24"/>
        </w:rPr>
        <w:t xml:space="preserve"> </w:t>
      </w:r>
      <w:r>
        <w:rPr>
          <w:sz w:val="24"/>
        </w:rPr>
        <w:t>voting</w:t>
      </w:r>
      <w:r>
        <w:rPr>
          <w:spacing w:val="-16"/>
          <w:sz w:val="24"/>
        </w:rPr>
        <w:t xml:space="preserve"> </w:t>
      </w:r>
      <w:r>
        <w:rPr>
          <w:sz w:val="24"/>
        </w:rPr>
        <w:t>under</w:t>
      </w:r>
      <w:r>
        <w:rPr>
          <w:spacing w:val="-15"/>
          <w:sz w:val="24"/>
        </w:rPr>
        <w:t xml:space="preserve"> </w:t>
      </w:r>
      <w:r>
        <w:rPr>
          <w:sz w:val="24"/>
        </w:rPr>
        <w:t>limited circumstances, for example where a member feels that a proposal has been insufficiently developed. Where a member has such concerns, they should raise these</w:t>
      </w:r>
      <w:r>
        <w:rPr>
          <w:spacing w:val="-16"/>
          <w:sz w:val="24"/>
        </w:rPr>
        <w:t xml:space="preserve"> </w:t>
      </w:r>
      <w:r>
        <w:rPr>
          <w:sz w:val="24"/>
        </w:rPr>
        <w:t>with</w:t>
      </w:r>
      <w:r>
        <w:rPr>
          <w:spacing w:val="-13"/>
          <w:sz w:val="24"/>
        </w:rPr>
        <w:t xml:space="preserve"> </w:t>
      </w:r>
      <w:r>
        <w:rPr>
          <w:sz w:val="24"/>
        </w:rPr>
        <w:t>the</w:t>
      </w:r>
      <w:r>
        <w:rPr>
          <w:spacing w:val="-16"/>
          <w:sz w:val="24"/>
        </w:rPr>
        <w:t xml:space="preserve"> </w:t>
      </w:r>
      <w:r>
        <w:rPr>
          <w:sz w:val="24"/>
        </w:rPr>
        <w:t>Workgroup</w:t>
      </w:r>
      <w:r>
        <w:rPr>
          <w:spacing w:val="-13"/>
          <w:sz w:val="24"/>
        </w:rPr>
        <w:t xml:space="preserve"> </w:t>
      </w:r>
      <w:r>
        <w:rPr>
          <w:sz w:val="24"/>
        </w:rPr>
        <w:t>chairman</w:t>
      </w:r>
      <w:r>
        <w:rPr>
          <w:spacing w:val="-17"/>
          <w:sz w:val="24"/>
        </w:rPr>
        <w:t xml:space="preserve"> </w:t>
      </w:r>
      <w:r>
        <w:rPr>
          <w:sz w:val="24"/>
        </w:rPr>
        <w:t>at</w:t>
      </w:r>
      <w:r>
        <w:rPr>
          <w:spacing w:val="-13"/>
          <w:sz w:val="24"/>
        </w:rPr>
        <w:t xml:space="preserve"> </w:t>
      </w:r>
      <w:r>
        <w:rPr>
          <w:sz w:val="24"/>
        </w:rPr>
        <w:t>the</w:t>
      </w:r>
      <w:r>
        <w:rPr>
          <w:spacing w:val="-17"/>
          <w:sz w:val="24"/>
        </w:rPr>
        <w:t xml:space="preserve"> </w:t>
      </w:r>
      <w:r>
        <w:rPr>
          <w:sz w:val="24"/>
        </w:rPr>
        <w:t>earliest</w:t>
      </w:r>
      <w:r>
        <w:rPr>
          <w:spacing w:val="-13"/>
          <w:sz w:val="24"/>
        </w:rPr>
        <w:t xml:space="preserve"> </w:t>
      </w:r>
      <w:r>
        <w:rPr>
          <w:sz w:val="24"/>
        </w:rPr>
        <w:t>possible</w:t>
      </w:r>
      <w:r>
        <w:rPr>
          <w:spacing w:val="-16"/>
          <w:sz w:val="24"/>
        </w:rPr>
        <w:t xml:space="preserve"> </w:t>
      </w:r>
      <w:r>
        <w:rPr>
          <w:sz w:val="24"/>
        </w:rPr>
        <w:t>opportunity</w:t>
      </w:r>
      <w:r>
        <w:rPr>
          <w:spacing w:val="-15"/>
          <w:sz w:val="24"/>
        </w:rPr>
        <w:t xml:space="preserve"> </w:t>
      </w:r>
      <w:r>
        <w:rPr>
          <w:sz w:val="24"/>
        </w:rPr>
        <w:t>and</w:t>
      </w:r>
      <w:r>
        <w:rPr>
          <w:spacing w:val="-15"/>
          <w:sz w:val="24"/>
        </w:rPr>
        <w:t xml:space="preserve"> </w:t>
      </w:r>
      <w:r>
        <w:rPr>
          <w:sz w:val="24"/>
        </w:rPr>
        <w:t>certainly before</w:t>
      </w:r>
      <w:r>
        <w:rPr>
          <w:spacing w:val="-21"/>
          <w:sz w:val="24"/>
        </w:rPr>
        <w:t xml:space="preserve"> </w:t>
      </w:r>
      <w:r>
        <w:rPr>
          <w:sz w:val="24"/>
        </w:rPr>
        <w:t>the</w:t>
      </w:r>
      <w:r>
        <w:rPr>
          <w:spacing w:val="-19"/>
          <w:sz w:val="24"/>
        </w:rPr>
        <w:t xml:space="preserve"> </w:t>
      </w:r>
      <w:r>
        <w:rPr>
          <w:sz w:val="24"/>
        </w:rPr>
        <w:t>Workgroup</w:t>
      </w:r>
      <w:r>
        <w:rPr>
          <w:spacing w:val="-20"/>
          <w:sz w:val="24"/>
        </w:rPr>
        <w:t xml:space="preserve"> </w:t>
      </w:r>
      <w:r>
        <w:rPr>
          <w:sz w:val="24"/>
        </w:rPr>
        <w:t>vote</w:t>
      </w:r>
      <w:r>
        <w:rPr>
          <w:spacing w:val="-18"/>
          <w:sz w:val="24"/>
        </w:rPr>
        <w:t xml:space="preserve"> </w:t>
      </w:r>
      <w:r>
        <w:rPr>
          <w:sz w:val="24"/>
        </w:rPr>
        <w:t>takes</w:t>
      </w:r>
      <w:r>
        <w:rPr>
          <w:spacing w:val="-19"/>
          <w:sz w:val="24"/>
        </w:rPr>
        <w:t xml:space="preserve"> </w:t>
      </w:r>
      <w:r>
        <w:rPr>
          <w:sz w:val="24"/>
        </w:rPr>
        <w:t>place.</w:t>
      </w:r>
      <w:r>
        <w:rPr>
          <w:spacing w:val="-18"/>
          <w:sz w:val="24"/>
        </w:rPr>
        <w:t xml:space="preserve"> </w:t>
      </w:r>
      <w:r>
        <w:rPr>
          <w:sz w:val="24"/>
        </w:rPr>
        <w:t>Where</w:t>
      </w:r>
      <w:r>
        <w:rPr>
          <w:spacing w:val="-18"/>
          <w:sz w:val="24"/>
        </w:rPr>
        <w:t xml:space="preserve"> </w:t>
      </w:r>
      <w:r>
        <w:rPr>
          <w:sz w:val="24"/>
        </w:rPr>
        <w:t>abstention</w:t>
      </w:r>
      <w:r>
        <w:rPr>
          <w:spacing w:val="-18"/>
          <w:sz w:val="24"/>
        </w:rPr>
        <w:t xml:space="preserve"> </w:t>
      </w:r>
      <w:r>
        <w:rPr>
          <w:sz w:val="24"/>
        </w:rPr>
        <w:t>occurs,</w:t>
      </w:r>
      <w:r>
        <w:rPr>
          <w:spacing w:val="-19"/>
          <w:sz w:val="24"/>
        </w:rPr>
        <w:t xml:space="preserve"> </w:t>
      </w:r>
      <w:r>
        <w:rPr>
          <w:sz w:val="24"/>
        </w:rPr>
        <w:t>the</w:t>
      </w:r>
      <w:r>
        <w:rPr>
          <w:spacing w:val="-18"/>
          <w:sz w:val="24"/>
        </w:rPr>
        <w:t xml:space="preserve"> </w:t>
      </w:r>
      <w:r>
        <w:rPr>
          <w:sz w:val="24"/>
        </w:rPr>
        <w:t>reason</w:t>
      </w:r>
      <w:r>
        <w:rPr>
          <w:spacing w:val="-18"/>
          <w:sz w:val="24"/>
        </w:rPr>
        <w:t xml:space="preserve"> </w:t>
      </w:r>
      <w:r>
        <w:rPr>
          <w:sz w:val="24"/>
        </w:rPr>
        <w:t>should be recorded in the Workgroup</w:t>
      </w:r>
      <w:r>
        <w:rPr>
          <w:spacing w:val="3"/>
          <w:sz w:val="24"/>
        </w:rPr>
        <w:t xml:space="preserve"> </w:t>
      </w:r>
      <w:r>
        <w:rPr>
          <w:sz w:val="24"/>
        </w:rPr>
        <w:t>report.</w:t>
      </w:r>
    </w:p>
    <w:p w14:paraId="4EFF5862" w14:textId="77777777" w:rsidR="00527A67" w:rsidRDefault="00527A67">
      <w:pPr>
        <w:pStyle w:val="BodyText"/>
        <w:rPr>
          <w:sz w:val="26"/>
        </w:rPr>
      </w:pPr>
    </w:p>
    <w:p w14:paraId="34EE7E72" w14:textId="77777777" w:rsidR="00527A67" w:rsidRDefault="00527A67">
      <w:pPr>
        <w:pStyle w:val="BodyText"/>
        <w:spacing w:before="6"/>
        <w:rPr>
          <w:sz w:val="20"/>
        </w:rPr>
      </w:pPr>
    </w:p>
    <w:p w14:paraId="3C75A2E5" w14:textId="77777777" w:rsidR="00527A67" w:rsidRDefault="00CE016D">
      <w:pPr>
        <w:pStyle w:val="ListParagraph"/>
        <w:numPr>
          <w:ilvl w:val="0"/>
          <w:numId w:val="1"/>
        </w:numPr>
        <w:tabs>
          <w:tab w:val="left" w:pos="1052"/>
        </w:tabs>
        <w:spacing w:line="261" w:lineRule="auto"/>
        <w:ind w:right="1262"/>
        <w:jc w:val="both"/>
        <w:rPr>
          <w:sz w:val="24"/>
        </w:rPr>
      </w:pPr>
      <w:r>
        <w:rPr>
          <w:sz w:val="24"/>
        </w:rPr>
        <w:t>Workgroup members or their appointed alternate are required to attend a</w:t>
      </w:r>
      <w:r>
        <w:rPr>
          <w:spacing w:val="-33"/>
          <w:sz w:val="24"/>
        </w:rPr>
        <w:t xml:space="preserve"> </w:t>
      </w:r>
      <w:r>
        <w:rPr>
          <w:sz w:val="24"/>
        </w:rPr>
        <w:t>minimum of 50% of the Workgroup meetings to be eligible to participate in the Workgroup vote.</w:t>
      </w:r>
    </w:p>
    <w:p w14:paraId="07F70FF9" w14:textId="77777777" w:rsidR="00527A67" w:rsidRDefault="00527A67">
      <w:pPr>
        <w:pStyle w:val="BodyText"/>
        <w:rPr>
          <w:sz w:val="26"/>
        </w:rPr>
      </w:pPr>
    </w:p>
    <w:p w14:paraId="2C2C82B3" w14:textId="77777777" w:rsidR="00527A67" w:rsidRDefault="00527A67">
      <w:pPr>
        <w:pStyle w:val="BodyText"/>
        <w:spacing w:before="9"/>
        <w:rPr>
          <w:sz w:val="20"/>
        </w:rPr>
      </w:pPr>
    </w:p>
    <w:p w14:paraId="429ECC31" w14:textId="77777777" w:rsidR="00527A67" w:rsidRDefault="00CE016D">
      <w:pPr>
        <w:pStyle w:val="ListParagraph"/>
        <w:numPr>
          <w:ilvl w:val="0"/>
          <w:numId w:val="1"/>
        </w:numPr>
        <w:tabs>
          <w:tab w:val="left" w:pos="1052"/>
        </w:tabs>
        <w:spacing w:line="261" w:lineRule="auto"/>
        <w:ind w:right="1250"/>
        <w:jc w:val="both"/>
        <w:rPr>
          <w:sz w:val="24"/>
        </w:rPr>
      </w:pPr>
      <w:r>
        <w:rPr>
          <w:sz w:val="24"/>
        </w:rPr>
        <w:t>The Technical Secretary shall keep an Attendance Record for the Workgroup meetings and circulate the Attendance Record with the Action Notes after each meeting. This will be attached to the final Workgroup</w:t>
      </w:r>
      <w:r>
        <w:rPr>
          <w:spacing w:val="-7"/>
          <w:sz w:val="24"/>
        </w:rPr>
        <w:t xml:space="preserve"> </w:t>
      </w:r>
      <w:r>
        <w:rPr>
          <w:sz w:val="24"/>
        </w:rPr>
        <w:t>report.</w:t>
      </w:r>
    </w:p>
    <w:p w14:paraId="610C525C" w14:textId="77777777" w:rsidR="00527A67" w:rsidRDefault="00527A67">
      <w:pPr>
        <w:pStyle w:val="BodyText"/>
        <w:rPr>
          <w:sz w:val="26"/>
        </w:rPr>
      </w:pPr>
    </w:p>
    <w:p w14:paraId="30C0761B" w14:textId="77777777" w:rsidR="00527A67" w:rsidRDefault="00527A67">
      <w:pPr>
        <w:pStyle w:val="BodyText"/>
        <w:spacing w:before="9"/>
        <w:rPr>
          <w:sz w:val="20"/>
        </w:rPr>
      </w:pPr>
    </w:p>
    <w:p w14:paraId="627FA5C0" w14:textId="77777777" w:rsidR="00527A67" w:rsidRDefault="00CE016D">
      <w:pPr>
        <w:pStyle w:val="ListParagraph"/>
        <w:numPr>
          <w:ilvl w:val="0"/>
          <w:numId w:val="1"/>
        </w:numPr>
        <w:tabs>
          <w:tab w:val="left" w:pos="1052"/>
        </w:tabs>
        <w:spacing w:line="261" w:lineRule="auto"/>
        <w:ind w:right="1263"/>
        <w:jc w:val="both"/>
        <w:rPr>
          <w:sz w:val="24"/>
        </w:rPr>
      </w:pPr>
      <w:r>
        <w:rPr>
          <w:sz w:val="24"/>
        </w:rPr>
        <w:t>The Workgroup membership can be amended from time to time by the Grid Code Review Panel and the Chairman of the</w:t>
      </w:r>
      <w:r>
        <w:rPr>
          <w:spacing w:val="-5"/>
          <w:sz w:val="24"/>
        </w:rPr>
        <w:t xml:space="preserve"> </w:t>
      </w:r>
      <w:r>
        <w:rPr>
          <w:sz w:val="24"/>
        </w:rPr>
        <w:t>Workgroup.</w:t>
      </w:r>
    </w:p>
    <w:p w14:paraId="56069C94" w14:textId="77777777" w:rsidR="00527A67" w:rsidRDefault="00527A67">
      <w:pPr>
        <w:spacing w:line="261" w:lineRule="auto"/>
        <w:jc w:val="both"/>
        <w:rPr>
          <w:sz w:val="24"/>
        </w:rPr>
        <w:sectPr w:rsidR="00527A67">
          <w:pgSz w:w="11910" w:h="16840"/>
          <w:pgMar w:top="1020" w:right="160" w:bottom="600" w:left="660" w:header="338" w:footer="404" w:gutter="0"/>
          <w:cols w:space="720"/>
        </w:sectPr>
      </w:pPr>
    </w:p>
    <w:p w14:paraId="56B1ADD6" w14:textId="77777777" w:rsidR="00527A67" w:rsidRDefault="00CE016D">
      <w:pPr>
        <w:pStyle w:val="Heading1"/>
        <w:tabs>
          <w:tab w:val="left" w:pos="9621"/>
        </w:tabs>
        <w:spacing w:before="81"/>
      </w:pPr>
      <w:r>
        <w:rPr>
          <w:color w:val="FFFFFF"/>
          <w:shd w:val="clear" w:color="auto" w:fill="F16421"/>
        </w:rPr>
        <w:lastRenderedPageBreak/>
        <w:t>APPENDIX 1 – WORKSTREAM</w:t>
      </w:r>
      <w:r>
        <w:rPr>
          <w:color w:val="FFFFFF"/>
          <w:spacing w:val="-11"/>
          <w:shd w:val="clear" w:color="auto" w:fill="F16421"/>
        </w:rPr>
        <w:t xml:space="preserve"> </w:t>
      </w:r>
      <w:r>
        <w:rPr>
          <w:color w:val="FFFFFF"/>
          <w:shd w:val="clear" w:color="auto" w:fill="F16421"/>
        </w:rPr>
        <w:t>INPUT</w:t>
      </w:r>
      <w:r>
        <w:rPr>
          <w:color w:val="FFFFFF"/>
          <w:shd w:val="clear" w:color="auto" w:fill="F16421"/>
        </w:rPr>
        <w:tab/>
      </w:r>
    </w:p>
    <w:p w14:paraId="7966BCEF" w14:textId="77777777" w:rsidR="00527A67" w:rsidRDefault="00CE016D">
      <w:pPr>
        <w:pStyle w:val="BodyText"/>
        <w:spacing w:before="146" w:line="261" w:lineRule="auto"/>
        <w:ind w:left="331" w:right="1252"/>
        <w:jc w:val="both"/>
      </w:pPr>
      <w:r>
        <w:t>Prior to the formal submission of this modification to the Grid Code and Distribution Code Review</w:t>
      </w:r>
      <w:r>
        <w:rPr>
          <w:spacing w:val="-17"/>
        </w:rPr>
        <w:t xml:space="preserve"> </w:t>
      </w:r>
      <w:r>
        <w:t>Panel</w:t>
      </w:r>
      <w:r>
        <w:rPr>
          <w:spacing w:val="-17"/>
        </w:rPr>
        <w:t xml:space="preserve"> </w:t>
      </w:r>
      <w:r>
        <w:t>in</w:t>
      </w:r>
      <w:r>
        <w:rPr>
          <w:spacing w:val="-16"/>
        </w:rPr>
        <w:t xml:space="preserve"> </w:t>
      </w:r>
      <w:r>
        <w:t>February</w:t>
      </w:r>
      <w:r>
        <w:rPr>
          <w:spacing w:val="-17"/>
        </w:rPr>
        <w:t xml:space="preserve"> </w:t>
      </w:r>
      <w:r>
        <w:t>2022,</w:t>
      </w:r>
      <w:r>
        <w:rPr>
          <w:spacing w:val="-13"/>
        </w:rPr>
        <w:t xml:space="preserve"> </w:t>
      </w:r>
      <w:r>
        <w:t>National</w:t>
      </w:r>
      <w:r>
        <w:rPr>
          <w:spacing w:val="-17"/>
        </w:rPr>
        <w:t xml:space="preserve"> </w:t>
      </w:r>
      <w:r>
        <w:t>Grid</w:t>
      </w:r>
      <w:r>
        <w:rPr>
          <w:spacing w:val="-18"/>
        </w:rPr>
        <w:t xml:space="preserve"> </w:t>
      </w:r>
      <w:r>
        <w:t>ESO</w:t>
      </w:r>
      <w:r>
        <w:rPr>
          <w:spacing w:val="-17"/>
        </w:rPr>
        <w:t xml:space="preserve"> </w:t>
      </w:r>
      <w:r>
        <w:t>established</w:t>
      </w:r>
      <w:r>
        <w:rPr>
          <w:spacing w:val="-18"/>
        </w:rPr>
        <w:t xml:space="preserve"> </w:t>
      </w:r>
      <w:r>
        <w:t>seven</w:t>
      </w:r>
      <w:r>
        <w:rPr>
          <w:spacing w:val="-16"/>
        </w:rPr>
        <w:t xml:space="preserve"> </w:t>
      </w:r>
      <w:r>
        <w:t>workstreams</w:t>
      </w:r>
      <w:r>
        <w:rPr>
          <w:spacing w:val="-16"/>
        </w:rPr>
        <w:t xml:space="preserve"> </w:t>
      </w:r>
      <w:r>
        <w:t>to</w:t>
      </w:r>
      <w:r>
        <w:rPr>
          <w:spacing w:val="-16"/>
        </w:rPr>
        <w:t xml:space="preserve"> </w:t>
      </w:r>
      <w:r>
        <w:t>start developing the initial thinking behind how key elements of all aspects of the Electricity System Restoration Standard would</w:t>
      </w:r>
      <w:r>
        <w:rPr>
          <w:spacing w:val="3"/>
        </w:rPr>
        <w:t xml:space="preserve"> </w:t>
      </w:r>
      <w:r>
        <w:t>work.</w:t>
      </w:r>
    </w:p>
    <w:p w14:paraId="756B26FD" w14:textId="77777777" w:rsidR="00527A67" w:rsidRDefault="00CE016D">
      <w:pPr>
        <w:pStyle w:val="BodyText"/>
        <w:spacing w:before="93"/>
        <w:ind w:left="331"/>
        <w:jc w:val="both"/>
      </w:pPr>
      <w:r>
        <w:rPr>
          <w:color w:val="232323"/>
        </w:rPr>
        <w:t>The seven workstreams already established under the ESRS are:-</w:t>
      </w:r>
    </w:p>
    <w:p w14:paraId="2AC3B604" w14:textId="77777777" w:rsidR="00527A67" w:rsidRDefault="00527A67">
      <w:pPr>
        <w:pStyle w:val="BodyText"/>
        <w:spacing w:before="11"/>
        <w:rPr>
          <w:sz w:val="23"/>
        </w:rPr>
      </w:pPr>
    </w:p>
    <w:p w14:paraId="312A85E7" w14:textId="77777777" w:rsidR="00527A67" w:rsidRDefault="00CE016D">
      <w:pPr>
        <w:pStyle w:val="BodyText"/>
        <w:ind w:left="1051" w:right="6950"/>
      </w:pPr>
      <w:r>
        <w:rPr>
          <w:color w:val="232323"/>
        </w:rPr>
        <w:t>Future Networks Compliance Activities Modelling &amp; Restoration</w:t>
      </w:r>
      <w:r>
        <w:rPr>
          <w:color w:val="232323"/>
          <w:spacing w:val="-8"/>
        </w:rPr>
        <w:t xml:space="preserve"> </w:t>
      </w:r>
      <w:r>
        <w:rPr>
          <w:color w:val="232323"/>
        </w:rPr>
        <w:t>Tool</w:t>
      </w:r>
    </w:p>
    <w:p w14:paraId="475FCF93" w14:textId="77777777" w:rsidR="00527A67" w:rsidRDefault="00CE016D">
      <w:pPr>
        <w:pStyle w:val="BodyText"/>
        <w:ind w:left="1051" w:right="6751"/>
      </w:pPr>
      <w:r>
        <w:rPr>
          <w:color w:val="232323"/>
        </w:rPr>
        <w:t>Communications Infrastructure Regulatory Frameworks</w:t>
      </w:r>
    </w:p>
    <w:p w14:paraId="41AB2061" w14:textId="77777777" w:rsidR="00527A67" w:rsidRDefault="00CE016D">
      <w:pPr>
        <w:pStyle w:val="BodyText"/>
        <w:ind w:left="1051" w:right="6163"/>
      </w:pPr>
      <w:r>
        <w:rPr>
          <w:color w:val="232323"/>
        </w:rPr>
        <w:t>Markets and Funding Mechanism Technology and Locational Diversity</w:t>
      </w:r>
    </w:p>
    <w:p w14:paraId="5D060B3E" w14:textId="77777777" w:rsidR="00527A67" w:rsidRDefault="00CE016D">
      <w:pPr>
        <w:pStyle w:val="BodyText"/>
        <w:spacing w:before="145" w:line="261" w:lineRule="auto"/>
        <w:ind w:left="331" w:right="1254"/>
        <w:jc w:val="both"/>
      </w:pPr>
      <w:r>
        <w:t>These seven workstreams have specific Terms of Reference but no formal Governance unlike the Code Panels (e.g CUSC, BSC, Grid Code, SQSS, STC and Distribution Code Panels). It is proposed that the work streams feeding into the GC0156 Workgroup are disbanded</w:t>
      </w:r>
      <w:r>
        <w:rPr>
          <w:spacing w:val="-4"/>
        </w:rPr>
        <w:t xml:space="preserve"> </w:t>
      </w:r>
      <w:r>
        <w:t>when</w:t>
      </w:r>
      <w:r>
        <w:rPr>
          <w:spacing w:val="-6"/>
        </w:rPr>
        <w:t xml:space="preserve"> </w:t>
      </w:r>
      <w:r>
        <w:t>the</w:t>
      </w:r>
      <w:r>
        <w:rPr>
          <w:spacing w:val="-5"/>
        </w:rPr>
        <w:t xml:space="preserve"> </w:t>
      </w:r>
      <w:r>
        <w:t>GC0156</w:t>
      </w:r>
      <w:r>
        <w:rPr>
          <w:spacing w:val="-8"/>
        </w:rPr>
        <w:t xml:space="preserve"> </w:t>
      </w:r>
      <w:r>
        <w:t>Workgroup</w:t>
      </w:r>
      <w:r>
        <w:rPr>
          <w:spacing w:val="-6"/>
        </w:rPr>
        <w:t xml:space="preserve"> </w:t>
      </w:r>
      <w:r>
        <w:t>is</w:t>
      </w:r>
      <w:r>
        <w:rPr>
          <w:spacing w:val="-6"/>
        </w:rPr>
        <w:t xml:space="preserve"> </w:t>
      </w:r>
      <w:r>
        <w:t>established</w:t>
      </w:r>
      <w:r>
        <w:rPr>
          <w:spacing w:val="-2"/>
        </w:rPr>
        <w:t xml:space="preserve"> </w:t>
      </w:r>
      <w:r>
        <w:t>and</w:t>
      </w:r>
      <w:r>
        <w:rPr>
          <w:spacing w:val="-6"/>
        </w:rPr>
        <w:t xml:space="preserve"> </w:t>
      </w:r>
      <w:r>
        <w:t>when</w:t>
      </w:r>
      <w:r>
        <w:rPr>
          <w:spacing w:val="-7"/>
        </w:rPr>
        <w:t xml:space="preserve"> </w:t>
      </w:r>
      <w:r>
        <w:t>nominations</w:t>
      </w:r>
      <w:r>
        <w:rPr>
          <w:spacing w:val="-9"/>
        </w:rPr>
        <w:t xml:space="preserve"> </w:t>
      </w:r>
      <w:r>
        <w:t>are</w:t>
      </w:r>
      <w:r>
        <w:rPr>
          <w:spacing w:val="-6"/>
        </w:rPr>
        <w:t xml:space="preserve"> </w:t>
      </w:r>
      <w:r>
        <w:t>sought for the GC0156 Workgroup, they are forwarded to all those members who have been on these working groups. The working assumption is that the relevant ESRS working groups are disbanded and potentially re-established with new terms of reference as subgroups under the GC0156 Workgroup. The findings do date from the disbanded Workgroups will be provided to the GC0156</w:t>
      </w:r>
      <w:r>
        <w:rPr>
          <w:spacing w:val="-7"/>
        </w:rPr>
        <w:t xml:space="preserve"> </w:t>
      </w:r>
      <w:r>
        <w:t>Workgroup.</w:t>
      </w:r>
    </w:p>
    <w:p w14:paraId="4BEA39D7" w14:textId="77777777" w:rsidR="00527A67" w:rsidRDefault="00CE016D">
      <w:pPr>
        <w:pStyle w:val="BodyText"/>
        <w:spacing w:before="10"/>
        <w:rPr>
          <w:sz w:val="29"/>
        </w:rPr>
      </w:pPr>
      <w:r>
        <w:rPr>
          <w:noProof/>
          <w:lang w:bidi="ar-SA"/>
        </w:rPr>
        <w:drawing>
          <wp:anchor distT="0" distB="0" distL="0" distR="0" simplePos="0" relativeHeight="2" behindDoc="0" locked="0" layoutInCell="1" allowOverlap="1" wp14:anchorId="74B10DBE" wp14:editId="476937C5">
            <wp:simplePos x="0" y="0"/>
            <wp:positionH relativeFrom="page">
              <wp:posOffset>697484</wp:posOffset>
            </wp:positionH>
            <wp:positionV relativeFrom="paragraph">
              <wp:posOffset>242982</wp:posOffset>
            </wp:positionV>
            <wp:extent cx="6100405" cy="2784157"/>
            <wp:effectExtent l="0" t="0" r="0" b="0"/>
            <wp:wrapTopAndBottom/>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6" cstate="print"/>
                    <a:stretch>
                      <a:fillRect/>
                    </a:stretch>
                  </pic:blipFill>
                  <pic:spPr>
                    <a:xfrm>
                      <a:off x="0" y="0"/>
                      <a:ext cx="6100405" cy="2784157"/>
                    </a:xfrm>
                    <a:prstGeom prst="rect">
                      <a:avLst/>
                    </a:prstGeom>
                  </pic:spPr>
                </pic:pic>
              </a:graphicData>
            </a:graphic>
          </wp:anchor>
        </w:drawing>
      </w:r>
    </w:p>
    <w:p w14:paraId="73B9D1A8" w14:textId="77777777" w:rsidR="00527A67" w:rsidRDefault="00CE016D">
      <w:pPr>
        <w:pStyle w:val="BodyText"/>
        <w:spacing w:before="19"/>
        <w:ind w:left="4522" w:right="5446"/>
        <w:jc w:val="center"/>
      </w:pPr>
      <w:r>
        <w:rPr>
          <w:color w:val="232323"/>
        </w:rPr>
        <w:t>Figure 1.0</w:t>
      </w:r>
    </w:p>
    <w:p w14:paraId="3AAD1118" w14:textId="77777777" w:rsidR="00527A67" w:rsidRDefault="00527A67">
      <w:pPr>
        <w:pStyle w:val="BodyText"/>
        <w:rPr>
          <w:sz w:val="26"/>
        </w:rPr>
      </w:pPr>
    </w:p>
    <w:p w14:paraId="1C759153" w14:textId="77777777" w:rsidR="00527A67" w:rsidRDefault="00527A67">
      <w:pPr>
        <w:pStyle w:val="BodyText"/>
        <w:rPr>
          <w:sz w:val="26"/>
        </w:rPr>
      </w:pPr>
    </w:p>
    <w:p w14:paraId="6554DB31" w14:textId="77777777" w:rsidR="00527A67" w:rsidRDefault="00527A67">
      <w:pPr>
        <w:pStyle w:val="BodyText"/>
        <w:rPr>
          <w:sz w:val="21"/>
        </w:rPr>
      </w:pPr>
    </w:p>
    <w:p w14:paraId="0369CFEE" w14:textId="77777777" w:rsidR="00527A67" w:rsidRDefault="00CE016D">
      <w:pPr>
        <w:pStyle w:val="BodyText"/>
        <w:spacing w:before="1" w:line="261" w:lineRule="auto"/>
        <w:ind w:left="331" w:right="1252"/>
        <w:jc w:val="both"/>
      </w:pPr>
      <w:r>
        <w:t>Where a recommendation has been created by one of the remaining ESRS Working Groups</w:t>
      </w:r>
      <w:r>
        <w:rPr>
          <w:spacing w:val="-3"/>
        </w:rPr>
        <w:t xml:space="preserve"> </w:t>
      </w:r>
      <w:r>
        <w:t>(ie</w:t>
      </w:r>
      <w:r>
        <w:rPr>
          <w:spacing w:val="-5"/>
        </w:rPr>
        <w:t xml:space="preserve"> </w:t>
      </w:r>
      <w:r>
        <w:t>one</w:t>
      </w:r>
      <w:r>
        <w:rPr>
          <w:spacing w:val="-5"/>
        </w:rPr>
        <w:t xml:space="preserve"> </w:t>
      </w:r>
      <w:r>
        <w:t>of</w:t>
      </w:r>
      <w:r>
        <w:rPr>
          <w:spacing w:val="-4"/>
        </w:rPr>
        <w:t xml:space="preserve"> </w:t>
      </w:r>
      <w:r>
        <w:t>the</w:t>
      </w:r>
      <w:r>
        <w:rPr>
          <w:spacing w:val="-7"/>
        </w:rPr>
        <w:t xml:space="preserve"> </w:t>
      </w:r>
      <w:r>
        <w:t>Working</w:t>
      </w:r>
      <w:r>
        <w:rPr>
          <w:spacing w:val="-5"/>
        </w:rPr>
        <w:t xml:space="preserve"> </w:t>
      </w:r>
      <w:r>
        <w:t>groups</w:t>
      </w:r>
      <w:r>
        <w:rPr>
          <w:spacing w:val="-3"/>
        </w:rPr>
        <w:t xml:space="preserve"> </w:t>
      </w:r>
      <w:r>
        <w:t>identified</w:t>
      </w:r>
      <w:r>
        <w:rPr>
          <w:spacing w:val="-4"/>
        </w:rPr>
        <w:t xml:space="preserve"> </w:t>
      </w:r>
      <w:r>
        <w:t>in</w:t>
      </w:r>
      <w:r>
        <w:rPr>
          <w:spacing w:val="-5"/>
        </w:rPr>
        <w:t xml:space="preserve"> </w:t>
      </w:r>
      <w:r>
        <w:t>yellow</w:t>
      </w:r>
      <w:r>
        <w:rPr>
          <w:spacing w:val="-4"/>
        </w:rPr>
        <w:t xml:space="preserve"> </w:t>
      </w:r>
      <w:r>
        <w:t>that</w:t>
      </w:r>
      <w:r>
        <w:rPr>
          <w:spacing w:val="-5"/>
        </w:rPr>
        <w:t xml:space="preserve"> </w:t>
      </w:r>
      <w:r>
        <w:t>is</w:t>
      </w:r>
      <w:r>
        <w:rPr>
          <w:spacing w:val="-4"/>
        </w:rPr>
        <w:t xml:space="preserve"> </w:t>
      </w:r>
      <w:r>
        <w:t>not</w:t>
      </w:r>
      <w:r>
        <w:rPr>
          <w:spacing w:val="-6"/>
        </w:rPr>
        <w:t xml:space="preserve"> </w:t>
      </w:r>
      <w:r>
        <w:t>feeding</w:t>
      </w:r>
      <w:r>
        <w:rPr>
          <w:spacing w:val="-3"/>
        </w:rPr>
        <w:t xml:space="preserve"> </w:t>
      </w:r>
      <w:r>
        <w:t>into</w:t>
      </w:r>
      <w:r>
        <w:rPr>
          <w:spacing w:val="-5"/>
        </w:rPr>
        <w:t xml:space="preserve"> </w:t>
      </w:r>
      <w:r>
        <w:t>GC0156), it will be fed to the ESRS ESO Project delivery team for further assessment and industry engagement.</w:t>
      </w:r>
    </w:p>
    <w:sectPr w:rsidR="00527A67">
      <w:pgSz w:w="11910" w:h="16840"/>
      <w:pgMar w:top="1020" w:right="160" w:bottom="600" w:left="660" w:header="338" w:footer="404"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reighton, Alan" w:date="2022-05-10T15:27:00Z" w:initials="AMC">
    <w:p w14:paraId="2A8D6340" w14:textId="77777777" w:rsidR="00FE5BAB" w:rsidRDefault="00FE5BAB">
      <w:pPr>
        <w:pStyle w:val="CommentText"/>
      </w:pPr>
      <w:r>
        <w:rPr>
          <w:rStyle w:val="CommentReference"/>
        </w:rPr>
        <w:annotationRef/>
      </w:r>
      <w:r>
        <w:t>There are many aspects of implementing the ESRS eg asset owners entering in to new contracts and investing in assets</w:t>
      </w:r>
      <w:r w:rsidR="00AB0DFD">
        <w:t>, the</w:t>
      </w:r>
      <w:r>
        <w:t xml:space="preserve"> focus of the Grid Code is to set out the technical </w:t>
      </w:r>
      <w:r w:rsidR="00CE016D">
        <w:t>requirements.</w:t>
      </w:r>
    </w:p>
    <w:p w14:paraId="0D254A32" w14:textId="77777777" w:rsidR="00FE5BAB" w:rsidRDefault="00FE5BAB">
      <w:pPr>
        <w:pStyle w:val="CommentText"/>
      </w:pPr>
    </w:p>
    <w:p w14:paraId="6A9C1FA0" w14:textId="77777777" w:rsidR="00FE5BAB" w:rsidRDefault="00FE5BAB">
      <w:pPr>
        <w:pStyle w:val="CommentText"/>
      </w:pPr>
      <w:r>
        <w:t>Hence ‘facilitation’ is probably a better word than ‘</w:t>
      </w:r>
      <w:r w:rsidR="00AB0DFD">
        <w:t>implementation</w:t>
      </w:r>
      <w:r>
        <w:t>’</w:t>
      </w:r>
    </w:p>
  </w:comment>
  <w:comment w:id="1" w:author="Graham, Garth" w:date="2022-05-30T17:06:00Z" w:initials="GG">
    <w:p w14:paraId="26270154" w14:textId="400127B5" w:rsidR="00962FB5" w:rsidRDefault="00962FB5">
      <w:pPr>
        <w:pStyle w:val="CommentText"/>
      </w:pPr>
      <w:r>
        <w:rPr>
          <w:rStyle w:val="CommentReference"/>
        </w:rPr>
        <w:annotationRef/>
      </w:r>
      <w:r>
        <w:t>Don’t think we can change the title of a Mod.</w:t>
      </w:r>
    </w:p>
  </w:comment>
  <w:comment w:id="4" w:author="Graham, Garth" w:date="2022-05-30T17:06:00Z" w:initials="GG">
    <w:p w14:paraId="075D257F" w14:textId="1D4CDAE7" w:rsidR="00962FB5" w:rsidRDefault="00962FB5">
      <w:pPr>
        <w:pStyle w:val="CommentText"/>
      </w:pPr>
      <w:r>
        <w:rPr>
          <w:rStyle w:val="CommentReference"/>
        </w:rPr>
        <w:annotationRef/>
      </w:r>
      <w:r>
        <w:t>As above</w:t>
      </w:r>
      <w:r w:rsidR="00C870E7">
        <w:t>.</w:t>
      </w:r>
    </w:p>
  </w:comment>
  <w:comment w:id="52" w:author="Graham, Garth" w:date="2022-05-30T17:09:00Z" w:initials="GG">
    <w:p w14:paraId="77C4CF83" w14:textId="7E87D204" w:rsidR="005D601D" w:rsidRDefault="005D601D" w:rsidP="005D601D">
      <w:pPr>
        <w:pStyle w:val="CommentText"/>
      </w:pPr>
      <w:r>
        <w:rPr>
          <w:rStyle w:val="CommentReference"/>
        </w:rPr>
        <w:annotationRef/>
      </w:r>
      <w:r>
        <w:rPr>
          <w:rStyle w:val="CommentReference"/>
        </w:rPr>
        <w:annotationRef/>
      </w:r>
      <w:r>
        <w:t xml:space="preserve">I think this needs to be retained – as per the emails, we need certainty for all as to what is / is not demand </w:t>
      </w:r>
      <w:r w:rsidR="00E84B0F">
        <w:t xml:space="preserve"> and what a</w:t>
      </w:r>
      <w:r>
        <w:t xml:space="preserve"> region</w:t>
      </w:r>
      <w:r w:rsidR="00E84B0F">
        <w:t xml:space="preserve"> is. </w:t>
      </w:r>
    </w:p>
    <w:p w14:paraId="3C70CCE6" w14:textId="5459BB8A" w:rsidR="005D601D" w:rsidRDefault="005D601D">
      <w:pPr>
        <w:pStyle w:val="CommentText"/>
      </w:pPr>
    </w:p>
  </w:comment>
  <w:comment w:id="116" w:author="Creighton, Alan" w:date="2022-05-10T15:27:00Z" w:initials="AMC">
    <w:p w14:paraId="02763790" w14:textId="77777777" w:rsidR="00FE5BAB" w:rsidRDefault="00FE5BAB">
      <w:pPr>
        <w:pStyle w:val="CommentText"/>
      </w:pPr>
      <w:r>
        <w:rPr>
          <w:rStyle w:val="CommentReference"/>
        </w:rPr>
        <w:annotationRef/>
      </w:r>
      <w:r>
        <w:t>I think that is import</w:t>
      </w:r>
      <w:r w:rsidR="0077601E">
        <w:t>ant</w:t>
      </w:r>
      <w:r>
        <w:t xml:space="preserve"> </w:t>
      </w:r>
      <w:r w:rsidR="0077601E">
        <w:t>that the</w:t>
      </w:r>
      <w:r>
        <w:t xml:space="preserve"> interpretation of the BEIS direction is a matter between BEI</w:t>
      </w:r>
      <w:r w:rsidR="0077601E">
        <w:t>S</w:t>
      </w:r>
      <w:r>
        <w:t xml:space="preserve"> and NGESO </w:t>
      </w:r>
      <w:r w:rsidR="0077601E">
        <w:t xml:space="preserve">and established by </w:t>
      </w:r>
      <w:r w:rsidR="00AB0DFD">
        <w:t>– probably at the ESRS Steering Group - them because</w:t>
      </w:r>
      <w:r w:rsidR="0077601E">
        <w:t>:</w:t>
      </w:r>
    </w:p>
    <w:p w14:paraId="0C3E3B26" w14:textId="77777777" w:rsidR="00FE5BAB" w:rsidRDefault="00FE5BAB">
      <w:pPr>
        <w:pStyle w:val="CommentText"/>
      </w:pPr>
    </w:p>
    <w:p w14:paraId="4A6FDE3F" w14:textId="77777777" w:rsidR="00FE5BAB" w:rsidRDefault="00FE5BAB">
      <w:pPr>
        <w:pStyle w:val="CommentText"/>
      </w:pPr>
      <w:r>
        <w:t>1</w:t>
      </w:r>
      <w:r>
        <w:tab/>
        <w:t>BEIS are represented at the ESRS Steering Group so can provide any clarification of the direction and confirm that the NGESO interpretation aligns with BEIS’s intent</w:t>
      </w:r>
    </w:p>
    <w:p w14:paraId="40AE059F" w14:textId="77777777" w:rsidR="0077601E" w:rsidRDefault="0077601E">
      <w:pPr>
        <w:pStyle w:val="CommentText"/>
      </w:pPr>
    </w:p>
    <w:p w14:paraId="6F1A8125" w14:textId="77777777" w:rsidR="00FE5BAB" w:rsidRDefault="00FE5BAB">
      <w:pPr>
        <w:pStyle w:val="CommentText"/>
      </w:pPr>
      <w:r>
        <w:t>2 The GCode changes will ultimately be determined by Ofgem rather than BEIS, so it is probably inappropriate for Ofgem to opine on whether the BEIS direction has been correctly interpreted.</w:t>
      </w:r>
    </w:p>
    <w:p w14:paraId="66D96738" w14:textId="77777777" w:rsidR="0077601E" w:rsidRDefault="0077601E">
      <w:pPr>
        <w:pStyle w:val="CommentText"/>
      </w:pPr>
    </w:p>
    <w:p w14:paraId="3D59B612" w14:textId="77777777" w:rsidR="00FE5BAB" w:rsidRDefault="00FE5BAB">
      <w:pPr>
        <w:pStyle w:val="CommentText"/>
      </w:pPr>
      <w:r>
        <w:t>3</w:t>
      </w:r>
      <w:r>
        <w:tab/>
        <w:t xml:space="preserve">I would have thought that the role of the GC0156 group was to </w:t>
      </w:r>
      <w:r w:rsidR="0077601E">
        <w:t xml:space="preserve">i) </w:t>
      </w:r>
      <w:r>
        <w:t>make the GCode chan</w:t>
      </w:r>
      <w:r w:rsidR="0077601E">
        <w:t>ges to facilitate the ESRS</w:t>
      </w:r>
      <w:r>
        <w:t xml:space="preserve"> requirements rather than to decide what those requirements are, and </w:t>
      </w:r>
      <w:r w:rsidR="0077601E">
        <w:t xml:space="preserve">ii) </w:t>
      </w:r>
      <w:r>
        <w:t xml:space="preserve">to make sure that the requirements are  sufficiently </w:t>
      </w:r>
      <w:r w:rsidR="0077601E">
        <w:t>clear that they are unambiguous interpreted in grid code text</w:t>
      </w:r>
      <w:r w:rsidR="00AB0DFD">
        <w:t>.</w:t>
      </w:r>
    </w:p>
    <w:p w14:paraId="35AAAB81" w14:textId="77777777" w:rsidR="00AB0DFD" w:rsidRDefault="00AB0DFD">
      <w:pPr>
        <w:pStyle w:val="CommentText"/>
      </w:pPr>
    </w:p>
    <w:p w14:paraId="6F823AF8" w14:textId="77777777" w:rsidR="00AB0DFD" w:rsidRDefault="00AB0DFD">
      <w:pPr>
        <w:pStyle w:val="CommentText"/>
      </w:pPr>
      <w:r>
        <w:t>For example depending on the agreed definition of ‘demand’ there may need to be a facilitating Grid Code obligation for DNOs to provide additional demand related information.</w:t>
      </w:r>
    </w:p>
  </w:comment>
  <w:comment w:id="164" w:author="John-Okwesa(ESO), Banke" w:date="2022-05-31T12:22:00Z" w:initials="JOB">
    <w:p w14:paraId="38EC91CF" w14:textId="53E5A7BA" w:rsidR="00C85623" w:rsidRDefault="00C85623">
      <w:pPr>
        <w:pStyle w:val="CommentText"/>
      </w:pPr>
      <w:r>
        <w:rPr>
          <w:rStyle w:val="CommentReference"/>
        </w:rPr>
        <w:annotationRef/>
      </w:r>
      <w:r>
        <w:t>From Alan Creighton email</w:t>
      </w:r>
      <w:r w:rsidR="00303FD0">
        <w:t xml:space="preserve"> to the Workgroup 30.05.2022</w:t>
      </w:r>
    </w:p>
  </w:comment>
  <w:comment w:id="195" w:author="Creighton, Alan" w:date="2022-05-10T15:27:00Z" w:initials="AMC">
    <w:p w14:paraId="721D2464" w14:textId="77777777" w:rsidR="0077601E" w:rsidRDefault="0077601E">
      <w:pPr>
        <w:pStyle w:val="CommentText"/>
      </w:pPr>
      <w:r>
        <w:rPr>
          <w:rStyle w:val="CommentReference"/>
        </w:rPr>
        <w:annotationRef/>
      </w:r>
      <w:r>
        <w:t>After having looked at just one report it seems to me that whilst some collateral probably sits in the scope of GC0156, other collateral is probably more suited to a group considering wider ESRS implementation (e.g. the ESRS Steering Group?)</w:t>
      </w:r>
    </w:p>
  </w:comment>
  <w:comment w:id="209" w:author="Graham, Garth" w:date="2022-05-30T17:12:00Z" w:initials="GG">
    <w:p w14:paraId="0B1CCFB3" w14:textId="3D76CBEC" w:rsidR="006701C8" w:rsidRDefault="006701C8">
      <w:pPr>
        <w:pStyle w:val="CommentText"/>
      </w:pPr>
      <w:r>
        <w:rPr>
          <w:rStyle w:val="CommentReference"/>
        </w:rPr>
        <w:annotationRef/>
      </w:r>
      <w:r>
        <w:t>Where will these be in scope?  And when will the ESO be raising the Mod(s) to address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9C1FA0" w15:done="0"/>
  <w15:commentEx w15:paraId="26270154" w15:paraIdParent="6A9C1FA0" w15:done="0"/>
  <w15:commentEx w15:paraId="075D257F" w15:done="0"/>
  <w15:commentEx w15:paraId="3C70CCE6" w15:done="0"/>
  <w15:commentEx w15:paraId="6F823AF8" w15:done="0"/>
  <w15:commentEx w15:paraId="38EC91CF" w15:done="0"/>
  <w15:commentEx w15:paraId="721D2464" w15:done="0"/>
  <w15:commentEx w15:paraId="0B1CCF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F7817" w16cex:dateUtc="2022-05-30T16:06:00Z"/>
  <w16cex:commentExtensible w16cex:durableId="263F7827" w16cex:dateUtc="2022-05-30T16:06:00Z"/>
  <w16cex:commentExtensible w16cex:durableId="263F78BD" w16cex:dateUtc="2022-05-30T16:09:00Z"/>
  <w16cex:commentExtensible w16cex:durableId="26408704" w16cex:dateUtc="2022-05-31T11:22:00Z"/>
  <w16cex:commentExtensible w16cex:durableId="263F7965" w16cex:dateUtc="2022-05-30T1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9C1FA0" w16cid:durableId="2638F754"/>
  <w16cid:commentId w16cid:paraId="26270154" w16cid:durableId="263F7817"/>
  <w16cid:commentId w16cid:paraId="075D257F" w16cid:durableId="263F7827"/>
  <w16cid:commentId w16cid:paraId="3C70CCE6" w16cid:durableId="263F78BD"/>
  <w16cid:commentId w16cid:paraId="6F823AF8" w16cid:durableId="2638F755"/>
  <w16cid:commentId w16cid:paraId="38EC91CF" w16cid:durableId="26408704"/>
  <w16cid:commentId w16cid:paraId="721D2464" w16cid:durableId="2638F756"/>
  <w16cid:commentId w16cid:paraId="0B1CCFB3" w16cid:durableId="263F79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089A7" w14:textId="77777777" w:rsidR="00A0341F" w:rsidRDefault="00A0341F">
      <w:r>
        <w:separator/>
      </w:r>
    </w:p>
  </w:endnote>
  <w:endnote w:type="continuationSeparator" w:id="0">
    <w:p w14:paraId="5FC6BF81" w14:textId="77777777" w:rsidR="00A0341F" w:rsidRDefault="00A03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6BEA2" w14:textId="77777777" w:rsidR="00527A67" w:rsidRDefault="00FC4C6D">
    <w:pPr>
      <w:pStyle w:val="BodyText"/>
      <w:spacing w:line="14" w:lineRule="auto"/>
      <w:rPr>
        <w:sz w:val="20"/>
      </w:rPr>
    </w:pPr>
    <w:r>
      <w:rPr>
        <w:noProof/>
        <w:lang w:bidi="ar-SA"/>
      </w:rPr>
      <mc:AlternateContent>
        <mc:Choice Requires="wps">
          <w:drawing>
            <wp:anchor distT="0" distB="0" distL="114300" distR="114300" simplePos="0" relativeHeight="251030528" behindDoc="1" locked="0" layoutInCell="1" allowOverlap="1" wp14:anchorId="156AF963" wp14:editId="43EE149F">
              <wp:simplePos x="0" y="0"/>
              <wp:positionH relativeFrom="page">
                <wp:posOffset>610870</wp:posOffset>
              </wp:positionH>
              <wp:positionV relativeFrom="page">
                <wp:posOffset>10260965</wp:posOffset>
              </wp:positionV>
              <wp:extent cx="6068695"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869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B809BAF" id="Line 2" o:spid="_x0000_s1026" style="position:absolute;z-index:-25228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8.1pt,807.95pt" to="525.95pt,80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" strokeweight=".48pt">
              <w10:wrap anchorx="page" anchory="page"/>
            </v:line>
          </w:pict>
        </mc:Fallback>
      </mc:AlternateContent>
    </w:r>
    <w:r>
      <w:rPr>
        <w:noProof/>
        <w:lang w:bidi="ar-SA"/>
      </w:rPr>
      <mc:AlternateContent>
        <mc:Choice Requires="wps">
          <w:drawing>
            <wp:anchor distT="0" distB="0" distL="114300" distR="114300" simplePos="0" relativeHeight="251031552" behindDoc="1" locked="0" layoutInCell="1" allowOverlap="1" wp14:anchorId="1F99E072" wp14:editId="6D44303B">
              <wp:simplePos x="0" y="0"/>
              <wp:positionH relativeFrom="page">
                <wp:posOffset>3509645</wp:posOffset>
              </wp:positionH>
              <wp:positionV relativeFrom="page">
                <wp:posOffset>10267315</wp:posOffset>
              </wp:positionV>
              <wp:extent cx="547370" cy="1397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3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B2B2BF" w14:textId="77777777" w:rsidR="00527A67" w:rsidRDefault="00CE016D">
                          <w:pPr>
                            <w:spacing w:before="15"/>
                            <w:ind w:left="20"/>
                            <w:rPr>
                              <w:sz w:val="16"/>
                            </w:rPr>
                          </w:pPr>
                          <w:r>
                            <w:rPr>
                              <w:sz w:val="16"/>
                            </w:rPr>
                            <w:t xml:space="preserve">Page </w:t>
                          </w:r>
                          <w:r>
                            <w:fldChar w:fldCharType="begin"/>
                          </w:r>
                          <w:r>
                            <w:rPr>
                              <w:sz w:val="16"/>
                            </w:rPr>
                            <w:instrText xml:space="preserve"> PAGE </w:instrText>
                          </w:r>
                          <w:r>
                            <w:fldChar w:fldCharType="separate"/>
                          </w:r>
                          <w:r>
                            <w:rPr>
                              <w:noProof/>
                              <w:sz w:val="16"/>
                            </w:rPr>
                            <w:t>1</w:t>
                          </w:r>
                          <w:r>
                            <w:fldChar w:fldCharType="end"/>
                          </w:r>
                          <w:r>
                            <w:rPr>
                              <w:sz w:val="16"/>
                            </w:rPr>
                            <w:t xml:space="preserve"> of 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99E072" id="_x0000_t202" coordsize="21600,21600" o:spt="202" path="m,l,21600r21600,l21600,xe">
              <v:stroke joinstyle="miter"/>
              <v:path gradientshapeok="t" o:connecttype="rect"/>
            </v:shapetype>
            <v:shape id="Text Box 1" o:spid="_x0000_s1029" type="#_x0000_t202" style="position:absolute;margin-left:276.35pt;margin-top:808.45pt;width:43.1pt;height:11pt;z-index:-25228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" filled="f" stroked="f">
              <v:textbox inset="0,0,0,0">
                <w:txbxContent>
                  <w:p w14:paraId="66B2B2BF" w14:textId="77777777" w:rsidR="00527A67" w:rsidRDefault="00CE016D">
                    <w:pPr>
                      <w:spacing w:before="15"/>
                      <w:ind w:left="20"/>
                      <w:rPr>
                        <w:sz w:val="16"/>
                      </w:rPr>
                    </w:pPr>
                    <w:r>
                      <w:rPr>
                        <w:sz w:val="16"/>
                      </w:rPr>
                      <w:t xml:space="preserve">Page </w:t>
                    </w:r>
                    <w:r>
                      <w:fldChar w:fldCharType="begin"/>
                    </w:r>
                    <w:r>
                      <w:rPr>
                        <w:sz w:val="16"/>
                      </w:rPr>
                      <w:instrText xml:space="preserve"> PAGE </w:instrText>
                    </w:r>
                    <w:r>
                      <w:fldChar w:fldCharType="separate"/>
                    </w:r>
                    <w:r>
                      <w:rPr>
                        <w:noProof/>
                        <w:sz w:val="16"/>
                      </w:rPr>
                      <w:t>1</w:t>
                    </w:r>
                    <w:r>
                      <w:fldChar w:fldCharType="end"/>
                    </w:r>
                    <w:r>
                      <w:rPr>
                        <w:sz w:val="16"/>
                      </w:rPr>
                      <w:t xml:space="preserve"> of 8</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F354E" w14:textId="77777777" w:rsidR="00A0341F" w:rsidRDefault="00A0341F">
      <w:r>
        <w:separator/>
      </w:r>
    </w:p>
  </w:footnote>
  <w:footnote w:type="continuationSeparator" w:id="0">
    <w:p w14:paraId="5F21702F" w14:textId="77777777" w:rsidR="00A0341F" w:rsidRDefault="00A03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E26D9" w14:textId="77777777" w:rsidR="00527A67" w:rsidRDefault="00FC4C6D">
    <w:pPr>
      <w:pStyle w:val="BodyText"/>
      <w:spacing w:line="14" w:lineRule="auto"/>
      <w:rPr>
        <w:sz w:val="20"/>
      </w:rPr>
    </w:pPr>
    <w:r>
      <w:rPr>
        <w:noProof/>
        <w:lang w:bidi="ar-SA"/>
      </w:rPr>
      <mc:AlternateContent>
        <mc:Choice Requires="wps">
          <w:drawing>
            <wp:anchor distT="0" distB="0" distL="114300" distR="114300" simplePos="0" relativeHeight="251015168" behindDoc="1" locked="0" layoutInCell="1" allowOverlap="1" wp14:anchorId="7069401E" wp14:editId="10CDC506">
              <wp:simplePos x="0" y="0"/>
              <wp:positionH relativeFrom="page">
                <wp:posOffset>1249680</wp:posOffset>
              </wp:positionH>
              <wp:positionV relativeFrom="page">
                <wp:posOffset>229870</wp:posOffset>
              </wp:positionV>
              <wp:extent cx="48260" cy="48260"/>
              <wp:effectExtent l="0" t="0" r="0" b="0"/>
              <wp:wrapNone/>
              <wp:docPr id="18"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260" cy="48260"/>
                      </a:xfrm>
                      <a:custGeom>
                        <a:avLst/>
                        <a:gdLst>
                          <a:gd name="T0" fmla="+- 0 2006 1968"/>
                          <a:gd name="T1" fmla="*/ T0 w 76"/>
                          <a:gd name="T2" fmla="+- 0 362 362"/>
                          <a:gd name="T3" fmla="*/ 362 h 76"/>
                          <a:gd name="T4" fmla="+- 0 1968 1968"/>
                          <a:gd name="T5" fmla="*/ T4 w 76"/>
                          <a:gd name="T6" fmla="+- 0 400 362"/>
                          <a:gd name="T7" fmla="*/ 400 h 76"/>
                          <a:gd name="T8" fmla="+- 0 2006 1968"/>
                          <a:gd name="T9" fmla="*/ T8 w 76"/>
                          <a:gd name="T10" fmla="+- 0 438 362"/>
                          <a:gd name="T11" fmla="*/ 438 h 76"/>
                          <a:gd name="T12" fmla="+- 0 2044 1968"/>
                          <a:gd name="T13" fmla="*/ T12 w 76"/>
                          <a:gd name="T14" fmla="+- 0 400 362"/>
                          <a:gd name="T15" fmla="*/ 400 h 76"/>
                          <a:gd name="T16" fmla="+- 0 2006 1968"/>
                          <a:gd name="T17" fmla="*/ T16 w 76"/>
                          <a:gd name="T18" fmla="+- 0 362 362"/>
                          <a:gd name="T19" fmla="*/ 362 h 76"/>
                        </a:gdLst>
                        <a:ahLst/>
                        <a:cxnLst>
                          <a:cxn ang="0">
                            <a:pos x="T1" y="T3"/>
                          </a:cxn>
                          <a:cxn ang="0">
                            <a:pos x="T5" y="T7"/>
                          </a:cxn>
                          <a:cxn ang="0">
                            <a:pos x="T9" y="T11"/>
                          </a:cxn>
                          <a:cxn ang="0">
                            <a:pos x="T13" y="T15"/>
                          </a:cxn>
                          <a:cxn ang="0">
                            <a:pos x="T17" y="T19"/>
                          </a:cxn>
                        </a:cxnLst>
                        <a:rect l="0" t="0" r="r" b="b"/>
                        <a:pathLst>
                          <a:path w="76" h="76">
                            <a:moveTo>
                              <a:pt x="38" y="0"/>
                            </a:moveTo>
                            <a:lnTo>
                              <a:pt x="0" y="38"/>
                            </a:lnTo>
                            <a:lnTo>
                              <a:pt x="38" y="76"/>
                            </a:lnTo>
                            <a:lnTo>
                              <a:pt x="76" y="38"/>
                            </a:lnTo>
                            <a:lnTo>
                              <a:pt x="38" y="0"/>
                            </a:lnTo>
                            <a:close/>
                          </a:path>
                        </a:pathLst>
                      </a:custGeom>
                      <a:solidFill>
                        <a:srgbClr val="006F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6A3900CA" id="Freeform 9" o:spid="_x0000_s1026" style="position:absolute;margin-left:98.4pt;margin-top:18.1pt;width:3.8pt;height:3.8pt;z-index:-25230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7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" path="m38,l,38,38,76,76,38,38,xe" fillcolor="#006fb9" stroked="f">
              <v:path arrowok="t" o:connecttype="custom" o:connectlocs="24130,229870;0,254000;24130,278130;48260,254000;24130,229870" o:connectangles="0,0,0,0,0"/>
              <w10:wrap anchorx="page" anchory="page"/>
            </v:shape>
          </w:pict>
        </mc:Fallback>
      </mc:AlternateContent>
    </w:r>
    <w:r w:rsidR="00CE016D">
      <w:rPr>
        <w:noProof/>
        <w:lang w:bidi="ar-SA"/>
      </w:rPr>
      <w:drawing>
        <wp:anchor distT="0" distB="0" distL="0" distR="0" simplePos="0" relativeHeight="251644928" behindDoc="1" locked="0" layoutInCell="1" allowOverlap="1" wp14:anchorId="410C300D" wp14:editId="0B9C3765">
          <wp:simplePos x="0" y="0"/>
          <wp:positionH relativeFrom="page">
            <wp:posOffset>1462386</wp:posOffset>
          </wp:positionH>
          <wp:positionV relativeFrom="page">
            <wp:posOffset>257149</wp:posOffset>
          </wp:positionV>
          <wp:extent cx="465901" cy="179013"/>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465901" cy="179013"/>
                  </a:xfrm>
                  <a:prstGeom prst="rect">
                    <a:avLst/>
                  </a:prstGeom>
                </pic:spPr>
              </pic:pic>
            </a:graphicData>
          </a:graphic>
        </wp:anchor>
      </w:drawing>
    </w:r>
    <w:r>
      <w:rPr>
        <w:noProof/>
        <w:lang w:bidi="ar-SA"/>
      </w:rPr>
      <mc:AlternateContent>
        <mc:Choice Requires="wps">
          <w:drawing>
            <wp:anchor distT="0" distB="0" distL="114300" distR="114300" simplePos="0" relativeHeight="251017216" behindDoc="1" locked="0" layoutInCell="1" allowOverlap="1" wp14:anchorId="0305DAE9" wp14:editId="12ABDF7C">
              <wp:simplePos x="0" y="0"/>
              <wp:positionH relativeFrom="page">
                <wp:posOffset>1311910</wp:posOffset>
              </wp:positionH>
              <wp:positionV relativeFrom="page">
                <wp:posOffset>260350</wp:posOffset>
              </wp:positionV>
              <wp:extent cx="123825" cy="174625"/>
              <wp:effectExtent l="0" t="0" r="0" b="0"/>
              <wp:wrapNone/>
              <wp:docPr id="1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174625"/>
                      </a:xfrm>
                      <a:custGeom>
                        <a:avLst/>
                        <a:gdLst>
                          <a:gd name="T0" fmla="+- 0 2149 2066"/>
                          <a:gd name="T1" fmla="*/ T0 w 195"/>
                          <a:gd name="T2" fmla="+- 0 474 410"/>
                          <a:gd name="T3" fmla="*/ 474 h 275"/>
                          <a:gd name="T4" fmla="+- 0 2118 2066"/>
                          <a:gd name="T5" fmla="*/ T4 w 195"/>
                          <a:gd name="T6" fmla="+- 0 480 410"/>
                          <a:gd name="T7" fmla="*/ 480 h 275"/>
                          <a:gd name="T8" fmla="+- 0 2091 2066"/>
                          <a:gd name="T9" fmla="*/ T8 w 195"/>
                          <a:gd name="T10" fmla="+- 0 500 410"/>
                          <a:gd name="T11" fmla="*/ 500 h 275"/>
                          <a:gd name="T12" fmla="+- 0 2073 2066"/>
                          <a:gd name="T13" fmla="*/ T12 w 195"/>
                          <a:gd name="T14" fmla="+- 0 533 410"/>
                          <a:gd name="T15" fmla="*/ 533 h 275"/>
                          <a:gd name="T16" fmla="+- 0 2066 2066"/>
                          <a:gd name="T17" fmla="*/ T16 w 195"/>
                          <a:gd name="T18" fmla="+- 0 578 410"/>
                          <a:gd name="T19" fmla="*/ 578 h 275"/>
                          <a:gd name="T20" fmla="+- 0 2071 2066"/>
                          <a:gd name="T21" fmla="*/ T20 w 195"/>
                          <a:gd name="T22" fmla="+- 0 618 410"/>
                          <a:gd name="T23" fmla="*/ 618 h 275"/>
                          <a:gd name="T24" fmla="+- 0 2086 2066"/>
                          <a:gd name="T25" fmla="*/ T24 w 195"/>
                          <a:gd name="T26" fmla="+- 0 652 410"/>
                          <a:gd name="T27" fmla="*/ 652 h 275"/>
                          <a:gd name="T28" fmla="+- 0 2112 2066"/>
                          <a:gd name="T29" fmla="*/ T28 w 195"/>
                          <a:gd name="T30" fmla="+- 0 676 410"/>
                          <a:gd name="T31" fmla="*/ 676 h 275"/>
                          <a:gd name="T32" fmla="+- 0 2149 2066"/>
                          <a:gd name="T33" fmla="*/ T32 w 195"/>
                          <a:gd name="T34" fmla="+- 0 685 410"/>
                          <a:gd name="T35" fmla="*/ 685 h 275"/>
                          <a:gd name="T36" fmla="+- 0 2166 2066"/>
                          <a:gd name="T37" fmla="*/ T36 w 195"/>
                          <a:gd name="T38" fmla="+- 0 683 410"/>
                          <a:gd name="T39" fmla="*/ 683 h 275"/>
                          <a:gd name="T40" fmla="+- 0 2182 2066"/>
                          <a:gd name="T41" fmla="*/ T40 w 195"/>
                          <a:gd name="T42" fmla="+- 0 678 410"/>
                          <a:gd name="T43" fmla="*/ 678 h 275"/>
                          <a:gd name="T44" fmla="+- 0 2196 2066"/>
                          <a:gd name="T45" fmla="*/ T44 w 195"/>
                          <a:gd name="T46" fmla="+- 0 669 410"/>
                          <a:gd name="T47" fmla="*/ 669 h 275"/>
                          <a:gd name="T48" fmla="+- 0 2208 2066"/>
                          <a:gd name="T49" fmla="*/ T48 w 195"/>
                          <a:gd name="T50" fmla="+- 0 654 410"/>
                          <a:gd name="T51" fmla="*/ 654 h 275"/>
                          <a:gd name="T52" fmla="+- 0 2260 2066"/>
                          <a:gd name="T53" fmla="*/ T52 w 195"/>
                          <a:gd name="T54" fmla="+- 0 654 410"/>
                          <a:gd name="T55" fmla="*/ 654 h 275"/>
                          <a:gd name="T56" fmla="+- 0 2260 2066"/>
                          <a:gd name="T57" fmla="*/ T56 w 195"/>
                          <a:gd name="T58" fmla="+- 0 642 410"/>
                          <a:gd name="T59" fmla="*/ 642 h 275"/>
                          <a:gd name="T60" fmla="+- 0 2163 2066"/>
                          <a:gd name="T61" fmla="*/ T60 w 195"/>
                          <a:gd name="T62" fmla="+- 0 642 410"/>
                          <a:gd name="T63" fmla="*/ 642 h 275"/>
                          <a:gd name="T64" fmla="+- 0 2142 2066"/>
                          <a:gd name="T65" fmla="*/ T64 w 195"/>
                          <a:gd name="T66" fmla="+- 0 636 410"/>
                          <a:gd name="T67" fmla="*/ 636 h 275"/>
                          <a:gd name="T68" fmla="+- 0 2129 2066"/>
                          <a:gd name="T69" fmla="*/ T68 w 195"/>
                          <a:gd name="T70" fmla="+- 0 620 410"/>
                          <a:gd name="T71" fmla="*/ 620 h 275"/>
                          <a:gd name="T72" fmla="+- 0 2122 2066"/>
                          <a:gd name="T73" fmla="*/ T72 w 195"/>
                          <a:gd name="T74" fmla="+- 0 600 410"/>
                          <a:gd name="T75" fmla="*/ 600 h 275"/>
                          <a:gd name="T76" fmla="+- 0 2120 2066"/>
                          <a:gd name="T77" fmla="*/ T76 w 195"/>
                          <a:gd name="T78" fmla="+- 0 580 410"/>
                          <a:gd name="T79" fmla="*/ 580 h 275"/>
                          <a:gd name="T80" fmla="+- 0 2123 2066"/>
                          <a:gd name="T81" fmla="*/ T80 w 195"/>
                          <a:gd name="T82" fmla="+- 0 558 410"/>
                          <a:gd name="T83" fmla="*/ 558 h 275"/>
                          <a:gd name="T84" fmla="+- 0 2130 2066"/>
                          <a:gd name="T85" fmla="*/ T84 w 195"/>
                          <a:gd name="T86" fmla="+- 0 538 410"/>
                          <a:gd name="T87" fmla="*/ 538 h 275"/>
                          <a:gd name="T88" fmla="+- 0 2144 2066"/>
                          <a:gd name="T89" fmla="*/ T88 w 195"/>
                          <a:gd name="T90" fmla="+- 0 524 410"/>
                          <a:gd name="T91" fmla="*/ 524 h 275"/>
                          <a:gd name="T92" fmla="+- 0 2165 2066"/>
                          <a:gd name="T93" fmla="*/ T92 w 195"/>
                          <a:gd name="T94" fmla="+- 0 519 410"/>
                          <a:gd name="T95" fmla="*/ 519 h 275"/>
                          <a:gd name="T96" fmla="+- 0 2260 2066"/>
                          <a:gd name="T97" fmla="*/ T96 w 195"/>
                          <a:gd name="T98" fmla="+- 0 519 410"/>
                          <a:gd name="T99" fmla="*/ 519 h 275"/>
                          <a:gd name="T100" fmla="+- 0 2260 2066"/>
                          <a:gd name="T101" fmla="*/ T100 w 195"/>
                          <a:gd name="T102" fmla="+- 0 504 410"/>
                          <a:gd name="T103" fmla="*/ 504 h 275"/>
                          <a:gd name="T104" fmla="+- 0 2206 2066"/>
                          <a:gd name="T105" fmla="*/ T104 w 195"/>
                          <a:gd name="T106" fmla="+- 0 504 410"/>
                          <a:gd name="T107" fmla="*/ 504 h 275"/>
                          <a:gd name="T108" fmla="+- 0 2198 2066"/>
                          <a:gd name="T109" fmla="*/ T108 w 195"/>
                          <a:gd name="T110" fmla="+- 0 495 410"/>
                          <a:gd name="T111" fmla="*/ 495 h 275"/>
                          <a:gd name="T112" fmla="+- 0 2187 2066"/>
                          <a:gd name="T113" fmla="*/ T112 w 195"/>
                          <a:gd name="T114" fmla="+- 0 485 410"/>
                          <a:gd name="T115" fmla="*/ 485 h 275"/>
                          <a:gd name="T116" fmla="+- 0 2171 2066"/>
                          <a:gd name="T117" fmla="*/ T116 w 195"/>
                          <a:gd name="T118" fmla="+- 0 477 410"/>
                          <a:gd name="T119" fmla="*/ 477 h 275"/>
                          <a:gd name="T120" fmla="+- 0 2149 2066"/>
                          <a:gd name="T121" fmla="*/ T120 w 195"/>
                          <a:gd name="T122" fmla="+- 0 474 410"/>
                          <a:gd name="T123" fmla="*/ 474 h 275"/>
                          <a:gd name="T124" fmla="+- 0 2260 2066"/>
                          <a:gd name="T125" fmla="*/ T124 w 195"/>
                          <a:gd name="T126" fmla="+- 0 654 410"/>
                          <a:gd name="T127" fmla="*/ 654 h 275"/>
                          <a:gd name="T128" fmla="+- 0 2208 2066"/>
                          <a:gd name="T129" fmla="*/ T128 w 195"/>
                          <a:gd name="T130" fmla="+- 0 654 410"/>
                          <a:gd name="T131" fmla="*/ 654 h 275"/>
                          <a:gd name="T132" fmla="+- 0 2208 2066"/>
                          <a:gd name="T133" fmla="*/ T132 w 195"/>
                          <a:gd name="T134" fmla="+- 0 680 410"/>
                          <a:gd name="T135" fmla="*/ 680 h 275"/>
                          <a:gd name="T136" fmla="+- 0 2260 2066"/>
                          <a:gd name="T137" fmla="*/ T136 w 195"/>
                          <a:gd name="T138" fmla="+- 0 680 410"/>
                          <a:gd name="T139" fmla="*/ 680 h 275"/>
                          <a:gd name="T140" fmla="+- 0 2260 2066"/>
                          <a:gd name="T141" fmla="*/ T140 w 195"/>
                          <a:gd name="T142" fmla="+- 0 654 410"/>
                          <a:gd name="T143" fmla="*/ 654 h 275"/>
                          <a:gd name="T144" fmla="+- 0 2260 2066"/>
                          <a:gd name="T145" fmla="*/ T144 w 195"/>
                          <a:gd name="T146" fmla="+- 0 519 410"/>
                          <a:gd name="T147" fmla="*/ 519 h 275"/>
                          <a:gd name="T148" fmla="+- 0 2165 2066"/>
                          <a:gd name="T149" fmla="*/ T148 w 195"/>
                          <a:gd name="T150" fmla="+- 0 519 410"/>
                          <a:gd name="T151" fmla="*/ 519 h 275"/>
                          <a:gd name="T152" fmla="+- 0 2187 2066"/>
                          <a:gd name="T153" fmla="*/ T152 w 195"/>
                          <a:gd name="T154" fmla="+- 0 524 410"/>
                          <a:gd name="T155" fmla="*/ 524 h 275"/>
                          <a:gd name="T156" fmla="+- 0 2201 2066"/>
                          <a:gd name="T157" fmla="*/ T156 w 195"/>
                          <a:gd name="T158" fmla="+- 0 539 410"/>
                          <a:gd name="T159" fmla="*/ 539 h 275"/>
                          <a:gd name="T160" fmla="+- 0 2208 2066"/>
                          <a:gd name="T161" fmla="*/ T160 w 195"/>
                          <a:gd name="T162" fmla="+- 0 561 410"/>
                          <a:gd name="T163" fmla="*/ 561 h 275"/>
                          <a:gd name="T164" fmla="+- 0 2210 2066"/>
                          <a:gd name="T165" fmla="*/ T164 w 195"/>
                          <a:gd name="T166" fmla="+- 0 585 410"/>
                          <a:gd name="T167" fmla="*/ 585 h 275"/>
                          <a:gd name="T168" fmla="+- 0 2208 2066"/>
                          <a:gd name="T169" fmla="*/ T168 w 195"/>
                          <a:gd name="T170" fmla="+- 0 606 410"/>
                          <a:gd name="T171" fmla="*/ 606 h 275"/>
                          <a:gd name="T172" fmla="+- 0 2199 2066"/>
                          <a:gd name="T173" fmla="*/ T172 w 195"/>
                          <a:gd name="T174" fmla="+- 0 624 410"/>
                          <a:gd name="T175" fmla="*/ 624 h 275"/>
                          <a:gd name="T176" fmla="+- 0 2184 2066"/>
                          <a:gd name="T177" fmla="*/ T176 w 195"/>
                          <a:gd name="T178" fmla="+- 0 637 410"/>
                          <a:gd name="T179" fmla="*/ 637 h 275"/>
                          <a:gd name="T180" fmla="+- 0 2163 2066"/>
                          <a:gd name="T181" fmla="*/ T180 w 195"/>
                          <a:gd name="T182" fmla="+- 0 642 410"/>
                          <a:gd name="T183" fmla="*/ 642 h 275"/>
                          <a:gd name="T184" fmla="+- 0 2260 2066"/>
                          <a:gd name="T185" fmla="*/ T184 w 195"/>
                          <a:gd name="T186" fmla="+- 0 642 410"/>
                          <a:gd name="T187" fmla="*/ 642 h 275"/>
                          <a:gd name="T188" fmla="+- 0 2260 2066"/>
                          <a:gd name="T189" fmla="*/ T188 w 195"/>
                          <a:gd name="T190" fmla="+- 0 519 410"/>
                          <a:gd name="T191" fmla="*/ 519 h 275"/>
                          <a:gd name="T192" fmla="+- 0 2260 2066"/>
                          <a:gd name="T193" fmla="*/ T192 w 195"/>
                          <a:gd name="T194" fmla="+- 0 410 410"/>
                          <a:gd name="T195" fmla="*/ 410 h 275"/>
                          <a:gd name="T196" fmla="+- 0 2208 2066"/>
                          <a:gd name="T197" fmla="*/ T196 w 195"/>
                          <a:gd name="T198" fmla="+- 0 410 410"/>
                          <a:gd name="T199" fmla="*/ 410 h 275"/>
                          <a:gd name="T200" fmla="+- 0 2208 2066"/>
                          <a:gd name="T201" fmla="*/ T200 w 195"/>
                          <a:gd name="T202" fmla="+- 0 504 410"/>
                          <a:gd name="T203" fmla="*/ 504 h 275"/>
                          <a:gd name="T204" fmla="+- 0 2260 2066"/>
                          <a:gd name="T205" fmla="*/ T204 w 195"/>
                          <a:gd name="T206" fmla="+- 0 504 410"/>
                          <a:gd name="T207" fmla="*/ 504 h 275"/>
                          <a:gd name="T208" fmla="+- 0 2260 2066"/>
                          <a:gd name="T209" fmla="*/ T208 w 195"/>
                          <a:gd name="T210" fmla="+- 0 410 410"/>
                          <a:gd name="T211" fmla="*/ 410 h 2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195" h="275">
                            <a:moveTo>
                              <a:pt x="83" y="64"/>
                            </a:moveTo>
                            <a:lnTo>
                              <a:pt x="52" y="70"/>
                            </a:lnTo>
                            <a:lnTo>
                              <a:pt x="25" y="90"/>
                            </a:lnTo>
                            <a:lnTo>
                              <a:pt x="7" y="123"/>
                            </a:lnTo>
                            <a:lnTo>
                              <a:pt x="0" y="168"/>
                            </a:lnTo>
                            <a:lnTo>
                              <a:pt x="5" y="208"/>
                            </a:lnTo>
                            <a:lnTo>
                              <a:pt x="20" y="242"/>
                            </a:lnTo>
                            <a:lnTo>
                              <a:pt x="46" y="266"/>
                            </a:lnTo>
                            <a:lnTo>
                              <a:pt x="83" y="275"/>
                            </a:lnTo>
                            <a:lnTo>
                              <a:pt x="100" y="273"/>
                            </a:lnTo>
                            <a:lnTo>
                              <a:pt x="116" y="268"/>
                            </a:lnTo>
                            <a:lnTo>
                              <a:pt x="130" y="259"/>
                            </a:lnTo>
                            <a:lnTo>
                              <a:pt x="142" y="244"/>
                            </a:lnTo>
                            <a:lnTo>
                              <a:pt x="194" y="244"/>
                            </a:lnTo>
                            <a:lnTo>
                              <a:pt x="194" y="232"/>
                            </a:lnTo>
                            <a:lnTo>
                              <a:pt x="97" y="232"/>
                            </a:lnTo>
                            <a:lnTo>
                              <a:pt x="76" y="226"/>
                            </a:lnTo>
                            <a:lnTo>
                              <a:pt x="63" y="210"/>
                            </a:lnTo>
                            <a:lnTo>
                              <a:pt x="56" y="190"/>
                            </a:lnTo>
                            <a:lnTo>
                              <a:pt x="54" y="170"/>
                            </a:lnTo>
                            <a:lnTo>
                              <a:pt x="57" y="148"/>
                            </a:lnTo>
                            <a:lnTo>
                              <a:pt x="64" y="128"/>
                            </a:lnTo>
                            <a:lnTo>
                              <a:pt x="78" y="114"/>
                            </a:lnTo>
                            <a:lnTo>
                              <a:pt x="99" y="109"/>
                            </a:lnTo>
                            <a:lnTo>
                              <a:pt x="194" y="109"/>
                            </a:lnTo>
                            <a:lnTo>
                              <a:pt x="194" y="94"/>
                            </a:lnTo>
                            <a:lnTo>
                              <a:pt x="140" y="94"/>
                            </a:lnTo>
                            <a:lnTo>
                              <a:pt x="132" y="85"/>
                            </a:lnTo>
                            <a:lnTo>
                              <a:pt x="121" y="75"/>
                            </a:lnTo>
                            <a:lnTo>
                              <a:pt x="105" y="67"/>
                            </a:lnTo>
                            <a:lnTo>
                              <a:pt x="83" y="64"/>
                            </a:lnTo>
                            <a:close/>
                            <a:moveTo>
                              <a:pt x="194" y="244"/>
                            </a:moveTo>
                            <a:lnTo>
                              <a:pt x="142" y="244"/>
                            </a:lnTo>
                            <a:lnTo>
                              <a:pt x="142" y="270"/>
                            </a:lnTo>
                            <a:lnTo>
                              <a:pt x="194" y="270"/>
                            </a:lnTo>
                            <a:lnTo>
                              <a:pt x="194" y="244"/>
                            </a:lnTo>
                            <a:close/>
                            <a:moveTo>
                              <a:pt x="194" y="109"/>
                            </a:moveTo>
                            <a:lnTo>
                              <a:pt x="99" y="109"/>
                            </a:lnTo>
                            <a:lnTo>
                              <a:pt x="121" y="114"/>
                            </a:lnTo>
                            <a:lnTo>
                              <a:pt x="135" y="129"/>
                            </a:lnTo>
                            <a:lnTo>
                              <a:pt x="142" y="151"/>
                            </a:lnTo>
                            <a:lnTo>
                              <a:pt x="144" y="175"/>
                            </a:lnTo>
                            <a:lnTo>
                              <a:pt x="142" y="196"/>
                            </a:lnTo>
                            <a:lnTo>
                              <a:pt x="133" y="214"/>
                            </a:lnTo>
                            <a:lnTo>
                              <a:pt x="118" y="227"/>
                            </a:lnTo>
                            <a:lnTo>
                              <a:pt x="97" y="232"/>
                            </a:lnTo>
                            <a:lnTo>
                              <a:pt x="194" y="232"/>
                            </a:lnTo>
                            <a:lnTo>
                              <a:pt x="194" y="109"/>
                            </a:lnTo>
                            <a:close/>
                            <a:moveTo>
                              <a:pt x="194" y="0"/>
                            </a:moveTo>
                            <a:lnTo>
                              <a:pt x="142" y="0"/>
                            </a:lnTo>
                            <a:lnTo>
                              <a:pt x="142" y="94"/>
                            </a:lnTo>
                            <a:lnTo>
                              <a:pt x="194" y="94"/>
                            </a:lnTo>
                            <a:lnTo>
                              <a:pt x="194" y="0"/>
                            </a:lnTo>
                            <a:close/>
                          </a:path>
                        </a:pathLst>
                      </a:custGeom>
                      <a:solidFill>
                        <a:srgbClr val="006F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05481768" id="AutoShape 8" o:spid="_x0000_s1026" style="position:absolute;margin-left:103.3pt;margin-top:20.5pt;width:9.75pt;height:13.75pt;z-index:-25229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9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" path="m83,64l52,70,25,90,7,123,,168r5,40l20,242r26,24l83,275r17,-2l116,268r14,-9l142,244r52,l194,232r-97,l76,226,63,210,56,190,54,170r3,-22l64,128,78,114r21,-5l194,109r,-15l140,94r-8,-9l121,75,105,67,83,64xm194,244r-52,l142,270r52,l194,244xm194,109r-95,l121,114r14,15l142,151r2,24l142,196r-9,18l118,227r-21,5l194,232r,-123xm194,l142,r,94l194,94,194,xe" fillcolor="#006fb9" stroked="f">
              <v:path arrowok="t" o:connecttype="custom" o:connectlocs="52705,300990;33020,304800;15875,317500;4445,338455;0,367030;3175,392430;12700,414020;29210,429260;52705,434975;63500,433705;73660,430530;82550,424815;90170,415290;123190,415290;123190,407670;61595,407670;48260,403860;40005,393700;35560,381000;34290,368300;36195,354330;40640,341630;49530,332740;62865,329565;123190,329565;123190,320040;88900,320040;83820,314325;76835,307975;66675,302895;52705,300990;123190,415290;90170,415290;90170,431800;123190,431800;123190,415290;123190,329565;62865,329565;76835,332740;85725,342265;90170,356235;91440,371475;90170,384810;84455,396240;74930,404495;61595,407670;123190,407670;123190,329565;123190,260350;90170,260350;90170,320040;123190,320040;123190,260350" o:connectangles="0,0,0,0,0,0,0,0,0,0,0,0,0,0,0,0,0,0,0,0,0,0,0,0,0,0,0,0,0,0,0,0,0,0,0,0,0,0,0,0,0,0,0,0,0,0,0,0,0,0,0,0,0"/>
              <w10:wrap anchorx="page" anchory="page"/>
            </v:shape>
          </w:pict>
        </mc:Fallback>
      </mc:AlternateContent>
    </w:r>
    <w:r>
      <w:rPr>
        <w:noProof/>
        <w:lang w:bidi="ar-SA"/>
      </w:rPr>
      <mc:AlternateContent>
        <mc:Choice Requires="wps">
          <w:drawing>
            <wp:anchor distT="0" distB="0" distL="114300" distR="114300" simplePos="0" relativeHeight="251018240" behindDoc="1" locked="0" layoutInCell="1" allowOverlap="1" wp14:anchorId="66A94C6C" wp14:editId="07E5BACE">
              <wp:simplePos x="0" y="0"/>
              <wp:positionH relativeFrom="page">
                <wp:posOffset>539750</wp:posOffset>
              </wp:positionH>
              <wp:positionV relativeFrom="page">
                <wp:posOffset>261620</wp:posOffset>
              </wp:positionV>
              <wp:extent cx="13335" cy="24130"/>
              <wp:effectExtent l="0" t="0" r="0" b="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24130"/>
                      </a:xfrm>
                      <a:prstGeom prst="rect">
                        <a:avLst/>
                      </a:prstGeom>
                      <a:solidFill>
                        <a:srgbClr val="006F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6A2EC33E" id="Rectangle 7" o:spid="_x0000_s1026" style="position:absolute;margin-left:42.5pt;margin-top:20.6pt;width:1.05pt;height:1.9pt;z-index:-25229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" fillcolor="#006fb9" stroked="f">
              <w10:wrap anchorx="page" anchory="page"/>
            </v:rect>
          </w:pict>
        </mc:Fallback>
      </mc:AlternateContent>
    </w:r>
    <w:r>
      <w:rPr>
        <w:noProof/>
        <w:lang w:bidi="ar-SA"/>
      </w:rPr>
      <mc:AlternateContent>
        <mc:Choice Requires="wps">
          <w:drawing>
            <wp:anchor distT="0" distB="0" distL="114300" distR="114300" simplePos="0" relativeHeight="251019264" behindDoc="1" locked="0" layoutInCell="1" allowOverlap="1" wp14:anchorId="133C3613" wp14:editId="07F32416">
              <wp:simplePos x="0" y="0"/>
              <wp:positionH relativeFrom="page">
                <wp:posOffset>972185</wp:posOffset>
              </wp:positionH>
              <wp:positionV relativeFrom="page">
                <wp:posOffset>261620</wp:posOffset>
              </wp:positionV>
              <wp:extent cx="15240" cy="170180"/>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 cy="170180"/>
                      </a:xfrm>
                      <a:prstGeom prst="rect">
                        <a:avLst/>
                      </a:prstGeom>
                      <a:solidFill>
                        <a:srgbClr val="006F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043C322C" id="Rectangle 6" o:spid="_x0000_s1026" style="position:absolute;margin-left:76.55pt;margin-top:20.6pt;width:1.2pt;height:13.4pt;z-index:-25229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" fillcolor="#006fb9" stroked="f">
              <w10:wrap anchorx="page" anchory="page"/>
            </v:rect>
          </w:pict>
        </mc:Fallback>
      </mc:AlternateContent>
    </w:r>
    <w:r w:rsidR="00CE016D">
      <w:rPr>
        <w:noProof/>
        <w:lang w:bidi="ar-SA"/>
      </w:rPr>
      <w:drawing>
        <wp:anchor distT="0" distB="0" distL="0" distR="0" simplePos="0" relativeHeight="251649024" behindDoc="1" locked="0" layoutInCell="1" allowOverlap="1" wp14:anchorId="15BC27C7" wp14:editId="6E4EB137">
          <wp:simplePos x="0" y="0"/>
          <wp:positionH relativeFrom="page">
            <wp:posOffset>328595</wp:posOffset>
          </wp:positionH>
          <wp:positionV relativeFrom="page">
            <wp:posOffset>272192</wp:posOffset>
          </wp:positionV>
          <wp:extent cx="183938" cy="162466"/>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83938" cy="162466"/>
                  </a:xfrm>
                  <a:prstGeom prst="rect">
                    <a:avLst/>
                  </a:prstGeom>
                </pic:spPr>
              </pic:pic>
            </a:graphicData>
          </a:graphic>
        </wp:anchor>
      </w:drawing>
    </w:r>
    <w:r w:rsidR="00CE016D">
      <w:rPr>
        <w:noProof/>
        <w:lang w:bidi="ar-SA"/>
      </w:rPr>
      <w:drawing>
        <wp:anchor distT="0" distB="0" distL="0" distR="0" simplePos="0" relativeHeight="251653120" behindDoc="1" locked="0" layoutInCell="1" allowOverlap="1" wp14:anchorId="5BF18676" wp14:editId="5BC043E4">
          <wp:simplePos x="0" y="0"/>
          <wp:positionH relativeFrom="page">
            <wp:posOffset>1011597</wp:posOffset>
          </wp:positionH>
          <wp:positionV relativeFrom="page">
            <wp:posOffset>300776</wp:posOffset>
          </wp:positionV>
          <wp:extent cx="122123" cy="182020"/>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 cstate="print"/>
                  <a:stretch>
                    <a:fillRect/>
                  </a:stretch>
                </pic:blipFill>
                <pic:spPr>
                  <a:xfrm>
                    <a:off x="0" y="0"/>
                    <a:ext cx="122123" cy="182020"/>
                  </a:xfrm>
                  <a:prstGeom prst="rect">
                    <a:avLst/>
                  </a:prstGeom>
                </pic:spPr>
              </pic:pic>
            </a:graphicData>
          </a:graphic>
        </wp:anchor>
      </w:drawing>
    </w:r>
    <w:r w:rsidR="00CE016D">
      <w:rPr>
        <w:noProof/>
        <w:lang w:bidi="ar-SA"/>
      </w:rPr>
      <w:drawing>
        <wp:anchor distT="0" distB="0" distL="0" distR="0" simplePos="0" relativeHeight="251657216" behindDoc="1" locked="0" layoutInCell="1" allowOverlap="1" wp14:anchorId="79F978A9" wp14:editId="7296EEBE">
          <wp:simplePos x="0" y="0"/>
          <wp:positionH relativeFrom="page">
            <wp:posOffset>1160842</wp:posOffset>
          </wp:positionH>
          <wp:positionV relativeFrom="page">
            <wp:posOffset>300776</wp:posOffset>
          </wp:positionV>
          <wp:extent cx="73884" cy="130871"/>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4" cstate="print"/>
                  <a:stretch>
                    <a:fillRect/>
                  </a:stretch>
                </pic:blipFill>
                <pic:spPr>
                  <a:xfrm>
                    <a:off x="0" y="0"/>
                    <a:ext cx="73884" cy="130871"/>
                  </a:xfrm>
                  <a:prstGeom prst="rect">
                    <a:avLst/>
                  </a:prstGeom>
                </pic:spPr>
              </pic:pic>
            </a:graphicData>
          </a:graphic>
        </wp:anchor>
      </w:drawing>
    </w:r>
    <w:r>
      <w:rPr>
        <w:noProof/>
        <w:lang w:bidi="ar-SA"/>
      </w:rPr>
      <mc:AlternateContent>
        <mc:Choice Requires="wps">
          <w:drawing>
            <wp:anchor distT="0" distB="0" distL="114300" distR="114300" simplePos="0" relativeHeight="251023360" behindDoc="1" locked="0" layoutInCell="1" allowOverlap="1" wp14:anchorId="2351D8E6" wp14:editId="15FABC5C">
              <wp:simplePos x="0" y="0"/>
              <wp:positionH relativeFrom="page">
                <wp:posOffset>1273810</wp:posOffset>
              </wp:positionH>
              <wp:positionV relativeFrom="page">
                <wp:posOffset>303530</wp:posOffset>
              </wp:positionV>
              <wp:extent cx="0" cy="128270"/>
              <wp:effectExtent l="0" t="0" r="0" b="0"/>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270"/>
                      </a:xfrm>
                      <a:prstGeom prst="line">
                        <a:avLst/>
                      </a:prstGeom>
                      <a:noFill/>
                      <a:ln w="33169">
                        <a:solidFill>
                          <a:srgbClr val="006FB9"/>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662F9C7" id="Line 5" o:spid="_x0000_s1026" style="position:absolute;z-index:-25229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0.3pt,23.9pt" to="100.3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" strokecolor="#006fb9" strokeweight=".92136mm">
              <w10:wrap anchorx="page" anchory="page"/>
            </v:line>
          </w:pict>
        </mc:Fallback>
      </mc:AlternateContent>
    </w:r>
    <w:r w:rsidR="00CE016D">
      <w:rPr>
        <w:noProof/>
        <w:lang w:bidi="ar-SA"/>
      </w:rPr>
      <w:drawing>
        <wp:anchor distT="0" distB="0" distL="0" distR="0" simplePos="0" relativeHeight="251661312" behindDoc="1" locked="0" layoutInCell="1" allowOverlap="1" wp14:anchorId="4F18CFDE" wp14:editId="05EB4534">
          <wp:simplePos x="0" y="0"/>
          <wp:positionH relativeFrom="page">
            <wp:posOffset>207980</wp:posOffset>
          </wp:positionH>
          <wp:positionV relativeFrom="page">
            <wp:posOffset>305290</wp:posOffset>
          </wp:positionV>
          <wp:extent cx="99507" cy="126357"/>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5" cstate="print"/>
                  <a:stretch>
                    <a:fillRect/>
                  </a:stretch>
                </pic:blipFill>
                <pic:spPr>
                  <a:xfrm>
                    <a:off x="0" y="0"/>
                    <a:ext cx="99507" cy="126357"/>
                  </a:xfrm>
                  <a:prstGeom prst="rect">
                    <a:avLst/>
                  </a:prstGeom>
                </pic:spPr>
              </pic:pic>
            </a:graphicData>
          </a:graphic>
        </wp:anchor>
      </w:drawing>
    </w:r>
    <w:r w:rsidR="00CE016D">
      <w:rPr>
        <w:noProof/>
        <w:lang w:bidi="ar-SA"/>
      </w:rPr>
      <w:drawing>
        <wp:anchor distT="0" distB="0" distL="0" distR="0" simplePos="0" relativeHeight="251665408" behindDoc="1" locked="0" layoutInCell="1" allowOverlap="1" wp14:anchorId="2DCA8F4B" wp14:editId="4EE7FAF3">
          <wp:simplePos x="0" y="0"/>
          <wp:positionH relativeFrom="page">
            <wp:posOffset>575860</wp:posOffset>
          </wp:positionH>
          <wp:positionV relativeFrom="page">
            <wp:posOffset>305290</wp:posOffset>
          </wp:positionV>
          <wp:extent cx="116093" cy="129368"/>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6" cstate="print"/>
                  <a:stretch>
                    <a:fillRect/>
                  </a:stretch>
                </pic:blipFill>
                <pic:spPr>
                  <a:xfrm>
                    <a:off x="0" y="0"/>
                    <a:ext cx="116093" cy="129368"/>
                  </a:xfrm>
                  <a:prstGeom prst="rect">
                    <a:avLst/>
                  </a:prstGeom>
                </pic:spPr>
              </pic:pic>
            </a:graphicData>
          </a:graphic>
        </wp:anchor>
      </w:drawing>
    </w:r>
    <w:r w:rsidR="00CE016D">
      <w:rPr>
        <w:noProof/>
        <w:lang w:bidi="ar-SA"/>
      </w:rPr>
      <w:drawing>
        <wp:anchor distT="0" distB="0" distL="0" distR="0" simplePos="0" relativeHeight="251669504" behindDoc="1" locked="0" layoutInCell="1" allowOverlap="1" wp14:anchorId="349319CA" wp14:editId="0A51283D">
          <wp:simplePos x="0" y="0"/>
          <wp:positionH relativeFrom="page">
            <wp:posOffset>714567</wp:posOffset>
          </wp:positionH>
          <wp:positionV relativeFrom="page">
            <wp:posOffset>305290</wp:posOffset>
          </wp:positionV>
          <wp:extent cx="99495" cy="126357"/>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7" cstate="print"/>
                  <a:stretch>
                    <a:fillRect/>
                  </a:stretch>
                </pic:blipFill>
                <pic:spPr>
                  <a:xfrm>
                    <a:off x="0" y="0"/>
                    <a:ext cx="99495" cy="126357"/>
                  </a:xfrm>
                  <a:prstGeom prst="rect">
                    <a:avLst/>
                  </a:prstGeom>
                </pic:spPr>
              </pic:pic>
            </a:graphicData>
          </a:graphic>
        </wp:anchor>
      </w:drawing>
    </w:r>
    <w:r w:rsidR="00CE016D">
      <w:rPr>
        <w:noProof/>
        <w:lang w:bidi="ar-SA"/>
      </w:rPr>
      <w:drawing>
        <wp:anchor distT="0" distB="0" distL="0" distR="0" simplePos="0" relativeHeight="251673600" behindDoc="1" locked="0" layoutInCell="1" allowOverlap="1" wp14:anchorId="66815512" wp14:editId="0AA97420">
          <wp:simplePos x="0" y="0"/>
          <wp:positionH relativeFrom="page">
            <wp:posOffset>835179</wp:posOffset>
          </wp:positionH>
          <wp:positionV relativeFrom="page">
            <wp:posOffset>305290</wp:posOffset>
          </wp:positionV>
          <wp:extent cx="113066" cy="129368"/>
          <wp:effectExtent l="0" t="0" r="0" b="0"/>
          <wp:wrapNone/>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8" cstate="print"/>
                  <a:stretch>
                    <a:fillRect/>
                  </a:stretch>
                </pic:blipFill>
                <pic:spPr>
                  <a:xfrm>
                    <a:off x="0" y="0"/>
                    <a:ext cx="113066" cy="129368"/>
                  </a:xfrm>
                  <a:prstGeom prst="rect">
                    <a:avLst/>
                  </a:prstGeom>
                </pic:spPr>
              </pic:pic>
            </a:graphicData>
          </a:graphic>
        </wp:anchor>
      </w:drawing>
    </w:r>
    <w:r>
      <w:rPr>
        <w:noProof/>
        <w:lang w:bidi="ar-SA"/>
      </w:rPr>
      <mc:AlternateContent>
        <mc:Choice Requires="wps">
          <w:drawing>
            <wp:anchor distT="0" distB="0" distL="114300" distR="114300" simplePos="0" relativeHeight="251028480" behindDoc="1" locked="0" layoutInCell="1" allowOverlap="1" wp14:anchorId="21D8A846" wp14:editId="0FBC4532">
              <wp:simplePos x="0" y="0"/>
              <wp:positionH relativeFrom="page">
                <wp:posOffset>539750</wp:posOffset>
              </wp:positionH>
              <wp:positionV relativeFrom="page">
                <wp:posOffset>308610</wp:posOffset>
              </wp:positionV>
              <wp:extent cx="13335" cy="123190"/>
              <wp:effectExtent l="0" t="0" r="0" b="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3190"/>
                      </a:xfrm>
                      <a:prstGeom prst="rect">
                        <a:avLst/>
                      </a:prstGeom>
                      <a:solidFill>
                        <a:srgbClr val="006F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BB3287F" id="Rectangle 4" o:spid="_x0000_s1026" style="position:absolute;margin-left:42.5pt;margin-top:24.3pt;width:1.05pt;height:9.7pt;z-index:-25228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" fillcolor="#006fb9" stroked="f">
              <w10:wrap anchorx="page" anchory="page"/>
            </v:rect>
          </w:pict>
        </mc:Fallback>
      </mc:AlternateContent>
    </w:r>
    <w:r>
      <w:rPr>
        <w:noProof/>
        <w:lang w:bidi="ar-SA"/>
      </w:rPr>
      <mc:AlternateContent>
        <mc:Choice Requires="wps">
          <w:drawing>
            <wp:anchor distT="0" distB="0" distL="114300" distR="114300" simplePos="0" relativeHeight="251029504" behindDoc="1" locked="0" layoutInCell="1" allowOverlap="1" wp14:anchorId="44B758BE" wp14:editId="48D45919">
              <wp:simplePos x="0" y="0"/>
              <wp:positionH relativeFrom="page">
                <wp:posOffset>4966970</wp:posOffset>
              </wp:positionH>
              <wp:positionV relativeFrom="page">
                <wp:posOffset>201930</wp:posOffset>
              </wp:positionV>
              <wp:extent cx="1705610" cy="35750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561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625DA" w14:textId="77777777" w:rsidR="00527A67" w:rsidRDefault="00CE016D">
                          <w:pPr>
                            <w:spacing w:before="12"/>
                            <w:ind w:left="99"/>
                            <w:rPr>
                              <w:sz w:val="20"/>
                            </w:rPr>
                          </w:pPr>
                          <w:r>
                            <w:rPr>
                              <w:sz w:val="20"/>
                            </w:rPr>
                            <w:t>Terms of Reference</w:t>
                          </w:r>
                          <w:r>
                            <w:rPr>
                              <w:spacing w:val="-4"/>
                              <w:sz w:val="20"/>
                            </w:rPr>
                            <w:t xml:space="preserve"> </w:t>
                          </w:r>
                          <w:r>
                            <w:rPr>
                              <w:sz w:val="20"/>
                            </w:rPr>
                            <w:t>GC0156</w:t>
                          </w:r>
                        </w:p>
                        <w:p w14:paraId="11C6EDF2" w14:textId="77777777" w:rsidR="00527A67" w:rsidRDefault="00CE016D">
                          <w:pPr>
                            <w:spacing w:before="70"/>
                            <w:ind w:left="20"/>
                            <w:rPr>
                              <w:sz w:val="20"/>
                            </w:rPr>
                          </w:pPr>
                          <w:r>
                            <w:rPr>
                              <w:sz w:val="20"/>
                            </w:rPr>
                            <w:t>Panel date: 24 February</w:t>
                          </w:r>
                          <w:r>
                            <w:rPr>
                              <w:spacing w:val="-8"/>
                              <w:sz w:val="20"/>
                            </w:rPr>
                            <w:t xml:space="preserve"> </w:t>
                          </w:r>
                          <w:r>
                            <w:rPr>
                              <w:sz w:val="20"/>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B758BE" id="_x0000_t202" coordsize="21600,21600" o:spt="202" path="m,l,21600r21600,l21600,xe">
              <v:stroke joinstyle="miter"/>
              <v:path gradientshapeok="t" o:connecttype="rect"/>
            </v:shapetype>
            <v:shape id="_x0000_s1028" type="#_x0000_t202" style="position:absolute;margin-left:391.1pt;margin-top:15.9pt;width:134.3pt;height:28.15pt;z-index:-25228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" filled="f" stroked="f">
              <v:textbox inset="0,0,0,0">
                <w:txbxContent>
                  <w:p w14:paraId="486625DA" w14:textId="77777777" w:rsidR="00527A67" w:rsidRDefault="00CE016D">
                    <w:pPr>
                      <w:spacing w:before="12"/>
                      <w:ind w:left="99"/>
                      <w:rPr>
                        <w:sz w:val="20"/>
                      </w:rPr>
                    </w:pPr>
                    <w:r>
                      <w:rPr>
                        <w:sz w:val="20"/>
                      </w:rPr>
                      <w:t>Terms of Reference</w:t>
                    </w:r>
                    <w:r>
                      <w:rPr>
                        <w:spacing w:val="-4"/>
                        <w:sz w:val="20"/>
                      </w:rPr>
                      <w:t xml:space="preserve"> </w:t>
                    </w:r>
                    <w:r>
                      <w:rPr>
                        <w:sz w:val="20"/>
                      </w:rPr>
                      <w:t>GC0156</w:t>
                    </w:r>
                  </w:p>
                  <w:p w14:paraId="11C6EDF2" w14:textId="77777777" w:rsidR="00527A67" w:rsidRDefault="00CE016D">
                    <w:pPr>
                      <w:spacing w:before="70"/>
                      <w:ind w:left="20"/>
                      <w:rPr>
                        <w:sz w:val="20"/>
                      </w:rPr>
                    </w:pPr>
                    <w:r>
                      <w:rPr>
                        <w:sz w:val="20"/>
                      </w:rPr>
                      <w:t>Panel date: 24 February</w:t>
                    </w:r>
                    <w:r>
                      <w:rPr>
                        <w:spacing w:val="-8"/>
                        <w:sz w:val="20"/>
                      </w:rPr>
                      <w:t xml:space="preserve"> </w:t>
                    </w:r>
                    <w:r>
                      <w:rPr>
                        <w:sz w:val="20"/>
                      </w:rPr>
                      <w:t>2022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B601B"/>
    <w:multiLevelType w:val="hybridMultilevel"/>
    <w:tmpl w:val="4E965F00"/>
    <w:lvl w:ilvl="0" w:tplc="F73C4372">
      <w:start w:val="7"/>
      <w:numFmt w:val="lowerRoman"/>
      <w:lvlText w:val="(%1)"/>
      <w:lvlJc w:val="left"/>
      <w:pPr>
        <w:ind w:left="1421" w:hanging="742"/>
        <w:jc w:val="left"/>
      </w:pPr>
      <w:rPr>
        <w:rFonts w:ascii="Arial" w:eastAsia="Arial" w:hAnsi="Arial" w:cs="Arial" w:hint="default"/>
        <w:spacing w:val="-2"/>
        <w:w w:val="99"/>
        <w:sz w:val="24"/>
        <w:szCs w:val="24"/>
        <w:lang w:val="en-GB" w:eastAsia="en-GB" w:bidi="en-GB"/>
      </w:rPr>
    </w:lvl>
    <w:lvl w:ilvl="1" w:tplc="DBAC06CA">
      <w:numFmt w:val="bullet"/>
      <w:lvlText w:val="•"/>
      <w:lvlJc w:val="left"/>
      <w:pPr>
        <w:ind w:left="1943" w:hanging="742"/>
      </w:pPr>
      <w:rPr>
        <w:rFonts w:hint="default"/>
        <w:lang w:val="en-GB" w:eastAsia="en-GB" w:bidi="en-GB"/>
      </w:rPr>
    </w:lvl>
    <w:lvl w:ilvl="2" w:tplc="F3186CF4">
      <w:numFmt w:val="bullet"/>
      <w:lvlText w:val="•"/>
      <w:lvlJc w:val="left"/>
      <w:pPr>
        <w:ind w:left="2466" w:hanging="742"/>
      </w:pPr>
      <w:rPr>
        <w:rFonts w:hint="default"/>
        <w:lang w:val="en-GB" w:eastAsia="en-GB" w:bidi="en-GB"/>
      </w:rPr>
    </w:lvl>
    <w:lvl w:ilvl="3" w:tplc="2ED86EA0">
      <w:numFmt w:val="bullet"/>
      <w:lvlText w:val="•"/>
      <w:lvlJc w:val="left"/>
      <w:pPr>
        <w:ind w:left="2990" w:hanging="742"/>
      </w:pPr>
      <w:rPr>
        <w:rFonts w:hint="default"/>
        <w:lang w:val="en-GB" w:eastAsia="en-GB" w:bidi="en-GB"/>
      </w:rPr>
    </w:lvl>
    <w:lvl w:ilvl="4" w:tplc="510CAD4E">
      <w:numFmt w:val="bullet"/>
      <w:lvlText w:val="•"/>
      <w:lvlJc w:val="left"/>
      <w:pPr>
        <w:ind w:left="3513" w:hanging="742"/>
      </w:pPr>
      <w:rPr>
        <w:rFonts w:hint="default"/>
        <w:lang w:val="en-GB" w:eastAsia="en-GB" w:bidi="en-GB"/>
      </w:rPr>
    </w:lvl>
    <w:lvl w:ilvl="5" w:tplc="FC225888">
      <w:numFmt w:val="bullet"/>
      <w:lvlText w:val="•"/>
      <w:lvlJc w:val="left"/>
      <w:pPr>
        <w:ind w:left="4037" w:hanging="742"/>
      </w:pPr>
      <w:rPr>
        <w:rFonts w:hint="default"/>
        <w:lang w:val="en-GB" w:eastAsia="en-GB" w:bidi="en-GB"/>
      </w:rPr>
    </w:lvl>
    <w:lvl w:ilvl="6" w:tplc="DDAED4D0">
      <w:numFmt w:val="bullet"/>
      <w:lvlText w:val="•"/>
      <w:lvlJc w:val="left"/>
      <w:pPr>
        <w:ind w:left="4560" w:hanging="742"/>
      </w:pPr>
      <w:rPr>
        <w:rFonts w:hint="default"/>
        <w:lang w:val="en-GB" w:eastAsia="en-GB" w:bidi="en-GB"/>
      </w:rPr>
    </w:lvl>
    <w:lvl w:ilvl="7" w:tplc="B6CE7EEA">
      <w:numFmt w:val="bullet"/>
      <w:lvlText w:val="•"/>
      <w:lvlJc w:val="left"/>
      <w:pPr>
        <w:ind w:left="5083" w:hanging="742"/>
      </w:pPr>
      <w:rPr>
        <w:rFonts w:hint="default"/>
        <w:lang w:val="en-GB" w:eastAsia="en-GB" w:bidi="en-GB"/>
      </w:rPr>
    </w:lvl>
    <w:lvl w:ilvl="8" w:tplc="44108564">
      <w:numFmt w:val="bullet"/>
      <w:lvlText w:val="•"/>
      <w:lvlJc w:val="left"/>
      <w:pPr>
        <w:ind w:left="5607" w:hanging="742"/>
      </w:pPr>
      <w:rPr>
        <w:rFonts w:hint="default"/>
        <w:lang w:val="en-GB" w:eastAsia="en-GB" w:bidi="en-GB"/>
      </w:rPr>
    </w:lvl>
  </w:abstractNum>
  <w:abstractNum w:abstractNumId="1" w15:restartNumberingAfterBreak="0">
    <w:nsid w:val="1CCB5ADD"/>
    <w:multiLevelType w:val="hybridMultilevel"/>
    <w:tmpl w:val="321CC758"/>
    <w:lvl w:ilvl="0" w:tplc="1EF612C2">
      <w:start w:val="17"/>
      <w:numFmt w:val="decimal"/>
      <w:lvlText w:val="%1."/>
      <w:lvlJc w:val="left"/>
      <w:pPr>
        <w:ind w:left="1051" w:hanging="721"/>
        <w:jc w:val="left"/>
      </w:pPr>
      <w:rPr>
        <w:rFonts w:ascii="Arial" w:eastAsia="Arial" w:hAnsi="Arial" w:cs="Arial" w:hint="default"/>
        <w:w w:val="99"/>
        <w:sz w:val="24"/>
        <w:szCs w:val="24"/>
        <w:lang w:val="en-GB" w:eastAsia="en-GB" w:bidi="en-GB"/>
      </w:rPr>
    </w:lvl>
    <w:lvl w:ilvl="1" w:tplc="E1704A3A">
      <w:numFmt w:val="bullet"/>
      <w:lvlText w:val="•"/>
      <w:lvlJc w:val="left"/>
      <w:pPr>
        <w:ind w:left="2062" w:hanging="721"/>
      </w:pPr>
      <w:rPr>
        <w:rFonts w:hint="default"/>
        <w:lang w:val="en-GB" w:eastAsia="en-GB" w:bidi="en-GB"/>
      </w:rPr>
    </w:lvl>
    <w:lvl w:ilvl="2" w:tplc="E160AA1C">
      <w:numFmt w:val="bullet"/>
      <w:lvlText w:val="•"/>
      <w:lvlJc w:val="left"/>
      <w:pPr>
        <w:ind w:left="3065" w:hanging="721"/>
      </w:pPr>
      <w:rPr>
        <w:rFonts w:hint="default"/>
        <w:lang w:val="en-GB" w:eastAsia="en-GB" w:bidi="en-GB"/>
      </w:rPr>
    </w:lvl>
    <w:lvl w:ilvl="3" w:tplc="7DA46228">
      <w:numFmt w:val="bullet"/>
      <w:lvlText w:val="•"/>
      <w:lvlJc w:val="left"/>
      <w:pPr>
        <w:ind w:left="4067" w:hanging="721"/>
      </w:pPr>
      <w:rPr>
        <w:rFonts w:hint="default"/>
        <w:lang w:val="en-GB" w:eastAsia="en-GB" w:bidi="en-GB"/>
      </w:rPr>
    </w:lvl>
    <w:lvl w:ilvl="4" w:tplc="043E13F4">
      <w:numFmt w:val="bullet"/>
      <w:lvlText w:val="•"/>
      <w:lvlJc w:val="left"/>
      <w:pPr>
        <w:ind w:left="5070" w:hanging="721"/>
      </w:pPr>
      <w:rPr>
        <w:rFonts w:hint="default"/>
        <w:lang w:val="en-GB" w:eastAsia="en-GB" w:bidi="en-GB"/>
      </w:rPr>
    </w:lvl>
    <w:lvl w:ilvl="5" w:tplc="B7941A58">
      <w:numFmt w:val="bullet"/>
      <w:lvlText w:val="•"/>
      <w:lvlJc w:val="left"/>
      <w:pPr>
        <w:ind w:left="6073" w:hanging="721"/>
      </w:pPr>
      <w:rPr>
        <w:rFonts w:hint="default"/>
        <w:lang w:val="en-GB" w:eastAsia="en-GB" w:bidi="en-GB"/>
      </w:rPr>
    </w:lvl>
    <w:lvl w:ilvl="6" w:tplc="2B6E6DE4">
      <w:numFmt w:val="bullet"/>
      <w:lvlText w:val="•"/>
      <w:lvlJc w:val="left"/>
      <w:pPr>
        <w:ind w:left="7075" w:hanging="721"/>
      </w:pPr>
      <w:rPr>
        <w:rFonts w:hint="default"/>
        <w:lang w:val="en-GB" w:eastAsia="en-GB" w:bidi="en-GB"/>
      </w:rPr>
    </w:lvl>
    <w:lvl w:ilvl="7" w:tplc="311C6AE2">
      <w:numFmt w:val="bullet"/>
      <w:lvlText w:val="•"/>
      <w:lvlJc w:val="left"/>
      <w:pPr>
        <w:ind w:left="8078" w:hanging="721"/>
      </w:pPr>
      <w:rPr>
        <w:rFonts w:hint="default"/>
        <w:lang w:val="en-GB" w:eastAsia="en-GB" w:bidi="en-GB"/>
      </w:rPr>
    </w:lvl>
    <w:lvl w:ilvl="8" w:tplc="C2769F34">
      <w:numFmt w:val="bullet"/>
      <w:lvlText w:val="•"/>
      <w:lvlJc w:val="left"/>
      <w:pPr>
        <w:ind w:left="9081" w:hanging="721"/>
      </w:pPr>
      <w:rPr>
        <w:rFonts w:hint="default"/>
        <w:lang w:val="en-GB" w:eastAsia="en-GB" w:bidi="en-GB"/>
      </w:rPr>
    </w:lvl>
  </w:abstractNum>
  <w:abstractNum w:abstractNumId="2" w15:restartNumberingAfterBreak="0">
    <w:nsid w:val="2B7B39C1"/>
    <w:multiLevelType w:val="hybridMultilevel"/>
    <w:tmpl w:val="A130507A"/>
    <w:lvl w:ilvl="0" w:tplc="ECB6BFA6">
      <w:start w:val="1"/>
      <w:numFmt w:val="decimal"/>
      <w:lvlText w:val="%1."/>
      <w:lvlJc w:val="left"/>
      <w:pPr>
        <w:ind w:left="1051" w:hanging="709"/>
        <w:jc w:val="left"/>
      </w:pPr>
      <w:rPr>
        <w:rFonts w:ascii="Arial" w:eastAsia="Arial" w:hAnsi="Arial" w:cs="Arial" w:hint="default"/>
        <w:spacing w:val="-29"/>
        <w:w w:val="99"/>
        <w:sz w:val="24"/>
        <w:szCs w:val="24"/>
        <w:lang w:val="en-GB" w:eastAsia="en-GB" w:bidi="en-GB"/>
      </w:rPr>
    </w:lvl>
    <w:lvl w:ilvl="1" w:tplc="DB80725C">
      <w:start w:val="1"/>
      <w:numFmt w:val="lowerRoman"/>
      <w:lvlText w:val="%2)"/>
      <w:lvlJc w:val="left"/>
      <w:pPr>
        <w:ind w:left="1051" w:hanging="360"/>
        <w:jc w:val="left"/>
      </w:pPr>
      <w:rPr>
        <w:rFonts w:ascii="Arial" w:eastAsia="Arial" w:hAnsi="Arial" w:cs="Arial" w:hint="default"/>
        <w:spacing w:val="-1"/>
        <w:w w:val="99"/>
        <w:sz w:val="24"/>
        <w:szCs w:val="24"/>
        <w:lang w:val="en-GB" w:eastAsia="en-GB" w:bidi="en-GB"/>
      </w:rPr>
    </w:lvl>
    <w:lvl w:ilvl="2" w:tplc="9C7842CA">
      <w:numFmt w:val="bullet"/>
      <w:lvlText w:val="•"/>
      <w:lvlJc w:val="left"/>
      <w:pPr>
        <w:ind w:left="3065" w:hanging="360"/>
      </w:pPr>
      <w:rPr>
        <w:rFonts w:hint="default"/>
        <w:lang w:val="en-GB" w:eastAsia="en-GB" w:bidi="en-GB"/>
      </w:rPr>
    </w:lvl>
    <w:lvl w:ilvl="3" w:tplc="921CE29E">
      <w:numFmt w:val="bullet"/>
      <w:lvlText w:val="•"/>
      <w:lvlJc w:val="left"/>
      <w:pPr>
        <w:ind w:left="4067" w:hanging="360"/>
      </w:pPr>
      <w:rPr>
        <w:rFonts w:hint="default"/>
        <w:lang w:val="en-GB" w:eastAsia="en-GB" w:bidi="en-GB"/>
      </w:rPr>
    </w:lvl>
    <w:lvl w:ilvl="4" w:tplc="4D309110">
      <w:numFmt w:val="bullet"/>
      <w:lvlText w:val="•"/>
      <w:lvlJc w:val="left"/>
      <w:pPr>
        <w:ind w:left="5070" w:hanging="360"/>
      </w:pPr>
      <w:rPr>
        <w:rFonts w:hint="default"/>
        <w:lang w:val="en-GB" w:eastAsia="en-GB" w:bidi="en-GB"/>
      </w:rPr>
    </w:lvl>
    <w:lvl w:ilvl="5" w:tplc="9EC8D026">
      <w:numFmt w:val="bullet"/>
      <w:lvlText w:val="•"/>
      <w:lvlJc w:val="left"/>
      <w:pPr>
        <w:ind w:left="6073" w:hanging="360"/>
      </w:pPr>
      <w:rPr>
        <w:rFonts w:hint="default"/>
        <w:lang w:val="en-GB" w:eastAsia="en-GB" w:bidi="en-GB"/>
      </w:rPr>
    </w:lvl>
    <w:lvl w:ilvl="6" w:tplc="FD2C31B8">
      <w:numFmt w:val="bullet"/>
      <w:lvlText w:val="•"/>
      <w:lvlJc w:val="left"/>
      <w:pPr>
        <w:ind w:left="7075" w:hanging="360"/>
      </w:pPr>
      <w:rPr>
        <w:rFonts w:hint="default"/>
        <w:lang w:val="en-GB" w:eastAsia="en-GB" w:bidi="en-GB"/>
      </w:rPr>
    </w:lvl>
    <w:lvl w:ilvl="7" w:tplc="B88A39C6">
      <w:numFmt w:val="bullet"/>
      <w:lvlText w:val="•"/>
      <w:lvlJc w:val="left"/>
      <w:pPr>
        <w:ind w:left="8078" w:hanging="360"/>
      </w:pPr>
      <w:rPr>
        <w:rFonts w:hint="default"/>
        <w:lang w:val="en-GB" w:eastAsia="en-GB" w:bidi="en-GB"/>
      </w:rPr>
    </w:lvl>
    <w:lvl w:ilvl="8" w:tplc="B07619C8">
      <w:numFmt w:val="bullet"/>
      <w:lvlText w:val="•"/>
      <w:lvlJc w:val="left"/>
      <w:pPr>
        <w:ind w:left="9081" w:hanging="360"/>
      </w:pPr>
      <w:rPr>
        <w:rFonts w:hint="default"/>
        <w:lang w:val="en-GB" w:eastAsia="en-GB" w:bidi="en-GB"/>
      </w:rPr>
    </w:lvl>
  </w:abstractNum>
  <w:abstractNum w:abstractNumId="3" w15:restartNumberingAfterBreak="0">
    <w:nsid w:val="2D19596F"/>
    <w:multiLevelType w:val="hybridMultilevel"/>
    <w:tmpl w:val="A226078E"/>
    <w:lvl w:ilvl="0" w:tplc="DB80725C">
      <w:start w:val="1"/>
      <w:numFmt w:val="lowerRoman"/>
      <w:lvlText w:val="%1)"/>
      <w:lvlJc w:val="left"/>
      <w:pPr>
        <w:ind w:left="1051" w:hanging="360"/>
        <w:jc w:val="left"/>
      </w:pPr>
      <w:rPr>
        <w:rFonts w:ascii="Arial" w:eastAsia="Arial" w:hAnsi="Arial" w:cs="Arial" w:hint="default"/>
        <w:spacing w:val="-1"/>
        <w:w w:val="99"/>
        <w:sz w:val="24"/>
        <w:szCs w:val="24"/>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E157BF"/>
    <w:multiLevelType w:val="hybridMultilevel"/>
    <w:tmpl w:val="FF9EE308"/>
    <w:lvl w:ilvl="0" w:tplc="08090017">
      <w:start w:val="1"/>
      <w:numFmt w:val="lowerLetter"/>
      <w:lvlText w:val="%1)"/>
      <w:lvlJc w:val="left"/>
      <w:pPr>
        <w:ind w:left="1080" w:hanging="360"/>
      </w:pPr>
    </w:lvl>
    <w:lvl w:ilvl="1" w:tplc="B19C484E">
      <w:start w:val="1"/>
      <w:numFmt w:val="lowerRoman"/>
      <w:lvlText w:val="%2)"/>
      <w:lvlJc w:val="lef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9D27F08"/>
    <w:multiLevelType w:val="hybridMultilevel"/>
    <w:tmpl w:val="75E2C50E"/>
    <w:lvl w:ilvl="0" w:tplc="DB80725C">
      <w:start w:val="1"/>
      <w:numFmt w:val="lowerRoman"/>
      <w:lvlText w:val="%1)"/>
      <w:lvlJc w:val="left"/>
      <w:pPr>
        <w:ind w:left="1051" w:hanging="360"/>
        <w:jc w:val="left"/>
      </w:pPr>
      <w:rPr>
        <w:rFonts w:ascii="Arial" w:eastAsia="Arial" w:hAnsi="Arial" w:cs="Arial" w:hint="default"/>
        <w:spacing w:val="-1"/>
        <w:w w:val="99"/>
        <w:sz w:val="24"/>
        <w:szCs w:val="24"/>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8B62C7D"/>
    <w:multiLevelType w:val="hybridMultilevel"/>
    <w:tmpl w:val="9FBEB224"/>
    <w:lvl w:ilvl="0" w:tplc="689824EE">
      <w:start w:val="1"/>
      <w:numFmt w:val="lowerRoman"/>
      <w:lvlText w:val="%1)"/>
      <w:lvlJc w:val="left"/>
      <w:pPr>
        <w:ind w:left="720" w:hanging="360"/>
      </w:pPr>
      <w:rPr>
        <w:rFonts w:hint="default"/>
      </w:rPr>
    </w:lvl>
    <w:lvl w:ilvl="1" w:tplc="9AD4609C">
      <w:start w:val="1"/>
      <w:numFmt w:val="lowerLetter"/>
      <w:lvlText w:val="(%2)"/>
      <w:lvlJc w:val="left"/>
      <w:pPr>
        <w:ind w:left="1524" w:hanging="444"/>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B9568D6"/>
    <w:multiLevelType w:val="hybridMultilevel"/>
    <w:tmpl w:val="2B829F86"/>
    <w:lvl w:ilvl="0" w:tplc="64AEF31C">
      <w:start w:val="5"/>
      <w:numFmt w:val="lowerLetter"/>
      <w:lvlText w:val="%1)"/>
      <w:lvlJc w:val="left"/>
      <w:pPr>
        <w:ind w:left="468" w:hanging="361"/>
        <w:jc w:val="left"/>
      </w:pPr>
      <w:rPr>
        <w:rFonts w:ascii="Arial" w:eastAsia="Arial" w:hAnsi="Arial" w:cs="Arial" w:hint="default"/>
        <w:w w:val="99"/>
        <w:sz w:val="24"/>
        <w:szCs w:val="24"/>
        <w:lang w:val="en-GB" w:eastAsia="en-GB" w:bidi="en-GB"/>
      </w:rPr>
    </w:lvl>
    <w:lvl w:ilvl="1" w:tplc="1D8030EE">
      <w:start w:val="1"/>
      <w:numFmt w:val="lowerRoman"/>
      <w:lvlText w:val="(%2)"/>
      <w:lvlJc w:val="left"/>
      <w:pPr>
        <w:ind w:left="1421" w:hanging="742"/>
        <w:jc w:val="left"/>
      </w:pPr>
      <w:rPr>
        <w:rFonts w:ascii="Arial" w:eastAsia="Arial" w:hAnsi="Arial" w:cs="Arial" w:hint="default"/>
        <w:spacing w:val="-4"/>
        <w:w w:val="99"/>
        <w:sz w:val="24"/>
        <w:szCs w:val="24"/>
        <w:lang w:val="en-GB" w:eastAsia="en-GB" w:bidi="en-GB"/>
      </w:rPr>
    </w:lvl>
    <w:lvl w:ilvl="2" w:tplc="8C726BA4">
      <w:numFmt w:val="bullet"/>
      <w:lvlText w:val="•"/>
      <w:lvlJc w:val="left"/>
      <w:pPr>
        <w:ind w:left="2001" w:hanging="742"/>
      </w:pPr>
      <w:rPr>
        <w:rFonts w:hint="default"/>
        <w:lang w:val="en-GB" w:eastAsia="en-GB" w:bidi="en-GB"/>
      </w:rPr>
    </w:lvl>
    <w:lvl w:ilvl="3" w:tplc="04D4B124">
      <w:numFmt w:val="bullet"/>
      <w:lvlText w:val="•"/>
      <w:lvlJc w:val="left"/>
      <w:pPr>
        <w:ind w:left="2583" w:hanging="742"/>
      </w:pPr>
      <w:rPr>
        <w:rFonts w:hint="default"/>
        <w:lang w:val="en-GB" w:eastAsia="en-GB" w:bidi="en-GB"/>
      </w:rPr>
    </w:lvl>
    <w:lvl w:ilvl="4" w:tplc="65D2B79C">
      <w:numFmt w:val="bullet"/>
      <w:lvlText w:val="•"/>
      <w:lvlJc w:val="left"/>
      <w:pPr>
        <w:ind w:left="3164" w:hanging="742"/>
      </w:pPr>
      <w:rPr>
        <w:rFonts w:hint="default"/>
        <w:lang w:val="en-GB" w:eastAsia="en-GB" w:bidi="en-GB"/>
      </w:rPr>
    </w:lvl>
    <w:lvl w:ilvl="5" w:tplc="8F5070EE">
      <w:numFmt w:val="bullet"/>
      <w:lvlText w:val="•"/>
      <w:lvlJc w:val="left"/>
      <w:pPr>
        <w:ind w:left="3746" w:hanging="742"/>
      </w:pPr>
      <w:rPr>
        <w:rFonts w:hint="default"/>
        <w:lang w:val="en-GB" w:eastAsia="en-GB" w:bidi="en-GB"/>
      </w:rPr>
    </w:lvl>
    <w:lvl w:ilvl="6" w:tplc="E9B6A42E">
      <w:numFmt w:val="bullet"/>
      <w:lvlText w:val="•"/>
      <w:lvlJc w:val="left"/>
      <w:pPr>
        <w:ind w:left="4327" w:hanging="742"/>
      </w:pPr>
      <w:rPr>
        <w:rFonts w:hint="default"/>
        <w:lang w:val="en-GB" w:eastAsia="en-GB" w:bidi="en-GB"/>
      </w:rPr>
    </w:lvl>
    <w:lvl w:ilvl="7" w:tplc="152A74E4">
      <w:numFmt w:val="bullet"/>
      <w:lvlText w:val="•"/>
      <w:lvlJc w:val="left"/>
      <w:pPr>
        <w:ind w:left="4909" w:hanging="742"/>
      </w:pPr>
      <w:rPr>
        <w:rFonts w:hint="default"/>
        <w:lang w:val="en-GB" w:eastAsia="en-GB" w:bidi="en-GB"/>
      </w:rPr>
    </w:lvl>
    <w:lvl w:ilvl="8" w:tplc="E42C0FD8">
      <w:numFmt w:val="bullet"/>
      <w:lvlText w:val="•"/>
      <w:lvlJc w:val="left"/>
      <w:pPr>
        <w:ind w:left="5490" w:hanging="742"/>
      </w:pPr>
      <w:rPr>
        <w:rFonts w:hint="default"/>
        <w:lang w:val="en-GB" w:eastAsia="en-GB" w:bidi="en-GB"/>
      </w:rPr>
    </w:lvl>
  </w:abstractNum>
  <w:num w:numId="1">
    <w:abstractNumId w:val="1"/>
  </w:num>
  <w:num w:numId="2">
    <w:abstractNumId w:val="0"/>
  </w:num>
  <w:num w:numId="3">
    <w:abstractNumId w:val="7"/>
  </w:num>
  <w:num w:numId="4">
    <w:abstractNumId w:val="2"/>
  </w:num>
  <w:num w:numId="5">
    <w:abstractNumId w:val="5"/>
  </w:num>
  <w:num w:numId="6">
    <w:abstractNumId w:val="6"/>
  </w:num>
  <w:num w:numId="7">
    <w:abstractNumId w:val="4"/>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aham, Garth">
    <w15:presenceInfo w15:providerId="AD" w15:userId="S::garth.graham@sse.com::ef73f29e-c81f-4470-b160-08d6114973f6"/>
  </w15:person>
  <w15:person w15:author="Antony Johnson">
    <w15:presenceInfo w15:providerId="None" w15:userId="Antony Johnson"/>
  </w15:person>
  <w15:person w15:author="John-Okwesa(ESO), Banke">
    <w15:presenceInfo w15:providerId="AD" w15:userId="S::banke.johnokwesa1@uk.nationalgrid.com::7315efe0-d579-47dc-8bf8-ea28e6ed01dd"/>
  </w15:person>
  <w15:person w15:author="Mike Kay">
    <w15:presenceInfo w15:providerId="None" w15:userId="Mike 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A67"/>
    <w:rsid w:val="00012917"/>
    <w:rsid w:val="000A68CE"/>
    <w:rsid w:val="00166D33"/>
    <w:rsid w:val="00180C6B"/>
    <w:rsid w:val="001A722F"/>
    <w:rsid w:val="002179AF"/>
    <w:rsid w:val="0022084F"/>
    <w:rsid w:val="002442B3"/>
    <w:rsid w:val="00282A0E"/>
    <w:rsid w:val="003013DF"/>
    <w:rsid w:val="00303FD0"/>
    <w:rsid w:val="00374028"/>
    <w:rsid w:val="004101FB"/>
    <w:rsid w:val="004666BA"/>
    <w:rsid w:val="004B22D2"/>
    <w:rsid w:val="00527A67"/>
    <w:rsid w:val="005937A5"/>
    <w:rsid w:val="005C1011"/>
    <w:rsid w:val="005D48D9"/>
    <w:rsid w:val="005D601D"/>
    <w:rsid w:val="00662299"/>
    <w:rsid w:val="006701C8"/>
    <w:rsid w:val="006F11D6"/>
    <w:rsid w:val="00721422"/>
    <w:rsid w:val="007234DC"/>
    <w:rsid w:val="00734EBE"/>
    <w:rsid w:val="0077601E"/>
    <w:rsid w:val="00786500"/>
    <w:rsid w:val="00807F17"/>
    <w:rsid w:val="00851041"/>
    <w:rsid w:val="008737A8"/>
    <w:rsid w:val="008B38F5"/>
    <w:rsid w:val="00962FB5"/>
    <w:rsid w:val="009F789F"/>
    <w:rsid w:val="00A0341F"/>
    <w:rsid w:val="00A93C1E"/>
    <w:rsid w:val="00AA109C"/>
    <w:rsid w:val="00AB0DFD"/>
    <w:rsid w:val="00AE30DA"/>
    <w:rsid w:val="00B06D27"/>
    <w:rsid w:val="00B37371"/>
    <w:rsid w:val="00B77D34"/>
    <w:rsid w:val="00B86626"/>
    <w:rsid w:val="00C85623"/>
    <w:rsid w:val="00C870E7"/>
    <w:rsid w:val="00C87E01"/>
    <w:rsid w:val="00CE016D"/>
    <w:rsid w:val="00D512F9"/>
    <w:rsid w:val="00D56BC5"/>
    <w:rsid w:val="00D76A87"/>
    <w:rsid w:val="00E10EB7"/>
    <w:rsid w:val="00E40CD4"/>
    <w:rsid w:val="00E84B0F"/>
    <w:rsid w:val="00F6090F"/>
    <w:rsid w:val="00FC4C6D"/>
    <w:rsid w:val="00FE5B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72E51"/>
  <w15:docId w15:val="{3267FC36-9B02-4B2F-A3EB-1F0603FE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en-GB" w:eastAsia="en-GB" w:bidi="en-GB"/>
    </w:rPr>
  </w:style>
  <w:style w:type="paragraph" w:styleId="Heading1">
    <w:name w:val="heading 1"/>
    <w:basedOn w:val="Normal"/>
    <w:uiPriority w:val="1"/>
    <w:qFormat/>
    <w:pPr>
      <w:spacing w:before="91"/>
      <w:ind w:left="331"/>
      <w:jc w:val="both"/>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link w:val="ListParagraphChar"/>
    <w:uiPriority w:val="34"/>
    <w:qFormat/>
    <w:pPr>
      <w:ind w:left="1051" w:right="1257" w:hanging="721"/>
      <w:jc w:val="both"/>
    </w:pPr>
  </w:style>
  <w:style w:type="paragraph" w:customStyle="1" w:styleId="TableParagraph">
    <w:name w:val="Table Paragraph"/>
    <w:basedOn w:val="Normal"/>
    <w:uiPriority w:val="1"/>
    <w:qFormat/>
    <w:pPr>
      <w:spacing w:before="144"/>
      <w:ind w:left="107"/>
    </w:pPr>
  </w:style>
  <w:style w:type="character" w:customStyle="1" w:styleId="ListParagraphChar">
    <w:name w:val="List Paragraph Char"/>
    <w:link w:val="ListParagraph"/>
    <w:uiPriority w:val="34"/>
    <w:locked/>
    <w:rsid w:val="00180C6B"/>
    <w:rPr>
      <w:rFonts w:ascii="Arial" w:eastAsia="Arial" w:hAnsi="Arial" w:cs="Arial"/>
      <w:lang w:val="en-GB" w:eastAsia="en-GB" w:bidi="en-GB"/>
    </w:rPr>
  </w:style>
  <w:style w:type="paragraph" w:styleId="BalloonText">
    <w:name w:val="Balloon Text"/>
    <w:basedOn w:val="Normal"/>
    <w:link w:val="BalloonTextChar"/>
    <w:uiPriority w:val="99"/>
    <w:semiHidden/>
    <w:unhideWhenUsed/>
    <w:rsid w:val="00180C6B"/>
    <w:rPr>
      <w:rFonts w:ascii="Tahoma" w:hAnsi="Tahoma" w:cs="Tahoma"/>
      <w:sz w:val="16"/>
      <w:szCs w:val="16"/>
    </w:rPr>
  </w:style>
  <w:style w:type="character" w:customStyle="1" w:styleId="BalloonTextChar">
    <w:name w:val="Balloon Text Char"/>
    <w:basedOn w:val="DefaultParagraphFont"/>
    <w:link w:val="BalloonText"/>
    <w:uiPriority w:val="99"/>
    <w:semiHidden/>
    <w:rsid w:val="00180C6B"/>
    <w:rPr>
      <w:rFonts w:ascii="Tahoma" w:eastAsia="Arial" w:hAnsi="Tahoma" w:cs="Tahoma"/>
      <w:sz w:val="16"/>
      <w:szCs w:val="16"/>
      <w:lang w:val="en-GB" w:eastAsia="en-GB" w:bidi="en-GB"/>
    </w:rPr>
  </w:style>
  <w:style w:type="character" w:styleId="CommentReference">
    <w:name w:val="annotation reference"/>
    <w:basedOn w:val="DefaultParagraphFont"/>
    <w:uiPriority w:val="99"/>
    <w:semiHidden/>
    <w:unhideWhenUsed/>
    <w:rsid w:val="00180C6B"/>
    <w:rPr>
      <w:sz w:val="16"/>
      <w:szCs w:val="16"/>
    </w:rPr>
  </w:style>
  <w:style w:type="paragraph" w:styleId="CommentText">
    <w:name w:val="annotation text"/>
    <w:basedOn w:val="Normal"/>
    <w:link w:val="CommentTextChar"/>
    <w:uiPriority w:val="99"/>
    <w:semiHidden/>
    <w:unhideWhenUsed/>
    <w:rsid w:val="00180C6B"/>
    <w:rPr>
      <w:sz w:val="20"/>
      <w:szCs w:val="20"/>
    </w:rPr>
  </w:style>
  <w:style w:type="character" w:customStyle="1" w:styleId="CommentTextChar">
    <w:name w:val="Comment Text Char"/>
    <w:basedOn w:val="DefaultParagraphFont"/>
    <w:link w:val="CommentText"/>
    <w:uiPriority w:val="99"/>
    <w:semiHidden/>
    <w:rsid w:val="00180C6B"/>
    <w:rPr>
      <w:rFonts w:ascii="Arial" w:eastAsia="Arial" w:hAnsi="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180C6B"/>
    <w:rPr>
      <w:b/>
      <w:bCs/>
    </w:rPr>
  </w:style>
  <w:style w:type="character" w:customStyle="1" w:styleId="CommentSubjectChar">
    <w:name w:val="Comment Subject Char"/>
    <w:basedOn w:val="CommentTextChar"/>
    <w:link w:val="CommentSubject"/>
    <w:uiPriority w:val="99"/>
    <w:semiHidden/>
    <w:rsid w:val="00180C6B"/>
    <w:rPr>
      <w:rFonts w:ascii="Arial" w:eastAsia="Arial" w:hAnsi="Arial" w:cs="Arial"/>
      <w:b/>
      <w:bCs/>
      <w:sz w:val="20"/>
      <w:szCs w:val="20"/>
      <w:lang w:val="en-GB" w:eastAsia="en-GB" w:bidi="en-GB"/>
    </w:rPr>
  </w:style>
  <w:style w:type="paragraph" w:styleId="Revision">
    <w:name w:val="Revision"/>
    <w:hidden/>
    <w:uiPriority w:val="99"/>
    <w:semiHidden/>
    <w:rsid w:val="00D512F9"/>
    <w:pPr>
      <w:widowControl/>
      <w:autoSpaceDE/>
      <w:autoSpaceDN/>
    </w:pPr>
    <w:rPr>
      <w:rFonts w:ascii="Arial" w:eastAsia="Arial" w:hAnsi="Arial" w:cs="Arial"/>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583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1A7CE0-5940-4AC1-BDB0-96F9C5377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8E649B-D167-4D3C-8E81-9A8A1B26F510}">
  <ds:schemaRefs>
    <ds:schemaRef ds:uri="http://schemas.microsoft.com/sharepoint/v3/contenttype/forms"/>
  </ds:schemaRefs>
</ds:datastoreItem>
</file>

<file path=customXml/itemProps3.xml><?xml version="1.0" encoding="utf-8"?>
<ds:datastoreItem xmlns:ds="http://schemas.openxmlformats.org/officeDocument/2006/customXml" ds:itemID="{9C88E266-AFB6-475F-A4FF-79BE435CCB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2632</Words>
  <Characters>15006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17603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John-Okwesa(ESO), Banke</cp:lastModifiedBy>
  <cp:revision>9</cp:revision>
  <dcterms:created xsi:type="dcterms:W3CDTF">2022-05-31T11:04:00Z</dcterms:created>
  <dcterms:modified xsi:type="dcterms:W3CDTF">2022-06-06T12:17:00Z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2022-04-13T00:00:00Z</vt:filetime>
  </property>
  <property fmtid="{D5CDD505-2E9C-101B-9397-08002B2CF9AE}" pid="3" name="Creator">
    <vt:lpwstr>Microsoft® Word for Microsoft 365</vt:lpwstr>
  </property>
  <property fmtid="{D5CDD505-2E9C-101B-9397-08002B2CF9AE}" pid="4" name="LastSaved">
    <vt:filetime>2022-05-10T00:00:00Z</vt:filetime>
  </property>
  <property fmtid="{D5CDD505-2E9C-101B-9397-08002B2CF9AE}" pid="5" name="ContentTypeId">
    <vt:lpwstr>0x010100D6D827E7FA3BF940826F8BFC00472608</vt:lpwstr>
  </property>
</Properties>
</file>