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0B5AAA" w14:textId="77777777" w:rsidR="00EC3E05" w:rsidRDefault="00EC3E05">
      <w:pPr>
        <w:keepNext/>
        <w:keepLines/>
        <w:rPr>
          <w:rFonts w:ascii="Arial" w:hAnsi="Arial"/>
          <w:sz w:val="28"/>
        </w:rPr>
      </w:pPr>
    </w:p>
    <w:p w14:paraId="0AA22D50" w14:textId="77777777" w:rsidR="00EC3E05" w:rsidRDefault="00EC3E05">
      <w:pPr>
        <w:keepNext/>
        <w:keepLines/>
        <w:rPr>
          <w:rFonts w:ascii="Arial" w:hAnsi="Arial"/>
          <w:b/>
          <w:sz w:val="28"/>
        </w:rPr>
      </w:pPr>
      <w:r>
        <w:rPr>
          <w:rFonts w:ascii="Arial" w:hAnsi="Arial"/>
          <w:b/>
          <w:i/>
          <w:sz w:val="40"/>
        </w:rPr>
        <w:t>STCP 06-3 Issue 00</w:t>
      </w:r>
      <w:r w:rsidR="00CF76C4">
        <w:rPr>
          <w:rFonts w:ascii="Arial" w:hAnsi="Arial"/>
          <w:b/>
          <w:i/>
          <w:sz w:val="40"/>
        </w:rPr>
        <w:t>5</w:t>
      </w:r>
      <w:r>
        <w:rPr>
          <w:rFonts w:ascii="Arial" w:hAnsi="Arial"/>
          <w:b/>
          <w:i/>
          <w:sz w:val="40"/>
        </w:rPr>
        <w:t xml:space="preserve"> System Incident Management</w:t>
      </w:r>
      <w:r>
        <w:rPr>
          <w:rFonts w:ascii="Arial" w:hAnsi="Arial"/>
          <w:b/>
          <w:sz w:val="36"/>
        </w:rPr>
        <w:t xml:space="preserve"> </w:t>
      </w:r>
    </w:p>
    <w:p w14:paraId="0AB10BCA" w14:textId="77777777" w:rsidR="001F23AE" w:rsidRDefault="001F23AE" w:rsidP="001F23AE">
      <w:pPr>
        <w:jc w:val="both"/>
        <w:rPr>
          <w:color w:val="FF0000"/>
          <w:highlight w:val="yellow"/>
        </w:rPr>
      </w:pPr>
    </w:p>
    <w:p w14:paraId="451E00ED" w14:textId="77777777" w:rsidR="001F23AE" w:rsidRDefault="001F23AE">
      <w:pPr>
        <w:keepNext/>
        <w:keepLines/>
        <w:rPr>
          <w:rFonts w:ascii="Arial" w:hAnsi="Arial"/>
          <w:b/>
          <w:sz w:val="24"/>
        </w:rPr>
      </w:pPr>
    </w:p>
    <w:p w14:paraId="2B1654F2" w14:textId="77777777" w:rsidR="00EC3E05" w:rsidRDefault="00EC3E05">
      <w:pPr>
        <w:keepNext/>
        <w:keepLines/>
        <w:rPr>
          <w:rFonts w:ascii="Arial" w:hAnsi="Arial"/>
          <w:b/>
          <w:sz w:val="24"/>
        </w:rPr>
      </w:pPr>
      <w:r>
        <w:rPr>
          <w:rFonts w:ascii="Arial" w:hAnsi="Arial"/>
          <w:b/>
          <w:sz w:val="24"/>
        </w:rPr>
        <w:t>STC Procedure Document Authorisation</w:t>
      </w:r>
    </w:p>
    <w:p w14:paraId="12C5A162" w14:textId="77777777" w:rsidR="00EC3E05" w:rsidRDefault="00EC3E05">
      <w:pPr>
        <w:pStyle w:val="Head2"/>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EC3E05" w14:paraId="694B2225" w14:textId="77777777">
        <w:tc>
          <w:tcPr>
            <w:tcW w:w="2518" w:type="dxa"/>
          </w:tcPr>
          <w:p w14:paraId="42CCDB6F" w14:textId="77777777" w:rsidR="00EC3E05" w:rsidRPr="009733F0" w:rsidRDefault="001F23AE">
            <w:pPr>
              <w:spacing w:before="120"/>
              <w:jc w:val="center"/>
              <w:rPr>
                <w:rFonts w:ascii="Arial" w:hAnsi="Arial"/>
                <w:b/>
                <w:color w:val="000000"/>
              </w:rPr>
            </w:pPr>
            <w:r w:rsidRPr="009733F0">
              <w:rPr>
                <w:rFonts w:ascii="Arial" w:hAnsi="Arial" w:cs="Arial"/>
                <w:b/>
                <w:color w:val="000000"/>
              </w:rPr>
              <w:t>Party</w:t>
            </w:r>
          </w:p>
        </w:tc>
        <w:tc>
          <w:tcPr>
            <w:tcW w:w="2126" w:type="dxa"/>
          </w:tcPr>
          <w:p w14:paraId="480AF8F5" w14:textId="77777777" w:rsidR="00EC3E05" w:rsidRDefault="00EC3E05">
            <w:pPr>
              <w:spacing w:before="120"/>
              <w:jc w:val="center"/>
              <w:rPr>
                <w:rFonts w:ascii="Arial" w:hAnsi="Arial"/>
                <w:b/>
                <w:color w:val="000000"/>
              </w:rPr>
            </w:pPr>
            <w:r>
              <w:rPr>
                <w:rFonts w:ascii="Arial" w:hAnsi="Arial"/>
                <w:b/>
                <w:color w:val="000000"/>
              </w:rPr>
              <w:t>Name of Party Representative</w:t>
            </w:r>
          </w:p>
        </w:tc>
        <w:tc>
          <w:tcPr>
            <w:tcW w:w="2552" w:type="dxa"/>
          </w:tcPr>
          <w:p w14:paraId="67FD9B5B" w14:textId="77777777" w:rsidR="00EC3E05" w:rsidRDefault="00EC3E05">
            <w:pPr>
              <w:spacing w:before="120"/>
              <w:jc w:val="center"/>
              <w:rPr>
                <w:rFonts w:ascii="Arial" w:hAnsi="Arial"/>
                <w:b/>
                <w:color w:val="000000"/>
              </w:rPr>
            </w:pPr>
            <w:r>
              <w:rPr>
                <w:rFonts w:ascii="Arial" w:hAnsi="Arial"/>
                <w:b/>
                <w:color w:val="000000"/>
              </w:rPr>
              <w:t>Signature</w:t>
            </w:r>
          </w:p>
        </w:tc>
        <w:tc>
          <w:tcPr>
            <w:tcW w:w="1276" w:type="dxa"/>
          </w:tcPr>
          <w:p w14:paraId="073DCF6C" w14:textId="77777777" w:rsidR="00EC3E05" w:rsidRDefault="00EC3E05">
            <w:pPr>
              <w:spacing w:before="120"/>
              <w:jc w:val="center"/>
              <w:rPr>
                <w:rFonts w:ascii="Arial" w:hAnsi="Arial"/>
                <w:b/>
                <w:color w:val="000000"/>
              </w:rPr>
            </w:pPr>
            <w:r>
              <w:rPr>
                <w:rFonts w:ascii="Arial" w:hAnsi="Arial"/>
                <w:b/>
                <w:color w:val="000000"/>
              </w:rPr>
              <w:t>Date</w:t>
            </w:r>
          </w:p>
        </w:tc>
      </w:tr>
      <w:tr w:rsidR="00CF76C4" w14:paraId="69469143" w14:textId="77777777">
        <w:trPr>
          <w:trHeight w:val="630"/>
        </w:trPr>
        <w:tc>
          <w:tcPr>
            <w:tcW w:w="2518" w:type="dxa"/>
            <w:vAlign w:val="center"/>
          </w:tcPr>
          <w:p w14:paraId="0269E353" w14:textId="77777777" w:rsidR="00CF76C4" w:rsidRPr="009733F0" w:rsidRDefault="00CF76C4">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 Electricity System Operator</w:t>
            </w:r>
            <w:r w:rsidR="00A10051">
              <w:rPr>
                <w:rFonts w:ascii="Arial" w:hAnsi="Arial"/>
                <w:lang w:eastAsia="en-GB"/>
              </w:rPr>
              <w:t xml:space="preserve"> Ltd</w:t>
            </w:r>
          </w:p>
        </w:tc>
        <w:tc>
          <w:tcPr>
            <w:tcW w:w="2126" w:type="dxa"/>
            <w:vAlign w:val="center"/>
          </w:tcPr>
          <w:p w14:paraId="3342A0A0" w14:textId="77777777" w:rsidR="00CF76C4" w:rsidRDefault="00CF76C4">
            <w:pPr>
              <w:rPr>
                <w:rFonts w:ascii="Arial" w:hAnsi="Arial"/>
                <w:color w:val="000000"/>
              </w:rPr>
            </w:pPr>
          </w:p>
        </w:tc>
        <w:tc>
          <w:tcPr>
            <w:tcW w:w="2552" w:type="dxa"/>
            <w:vAlign w:val="center"/>
          </w:tcPr>
          <w:p w14:paraId="1E18D9D2" w14:textId="77777777" w:rsidR="00CF76C4" w:rsidRDefault="00CF76C4">
            <w:pPr>
              <w:rPr>
                <w:rFonts w:ascii="Arial" w:hAnsi="Arial"/>
                <w:color w:val="000000"/>
              </w:rPr>
            </w:pPr>
          </w:p>
        </w:tc>
        <w:tc>
          <w:tcPr>
            <w:tcW w:w="1276" w:type="dxa"/>
            <w:vAlign w:val="center"/>
          </w:tcPr>
          <w:p w14:paraId="3A69008A" w14:textId="77777777" w:rsidR="00CF76C4" w:rsidRDefault="00CF76C4">
            <w:pPr>
              <w:rPr>
                <w:rFonts w:ascii="Arial" w:hAnsi="Arial"/>
                <w:color w:val="000000"/>
              </w:rPr>
            </w:pPr>
          </w:p>
        </w:tc>
      </w:tr>
      <w:tr w:rsidR="00EC3E05" w14:paraId="709AB2DD" w14:textId="77777777">
        <w:trPr>
          <w:trHeight w:val="630"/>
        </w:trPr>
        <w:tc>
          <w:tcPr>
            <w:tcW w:w="2518" w:type="dxa"/>
            <w:vAlign w:val="center"/>
          </w:tcPr>
          <w:p w14:paraId="533F9D17" w14:textId="77777777" w:rsidR="00EC3E05" w:rsidRPr="009733F0" w:rsidRDefault="00EC3E05">
            <w:pPr>
              <w:pStyle w:val="Header"/>
              <w:tabs>
                <w:tab w:val="clear" w:pos="4153"/>
                <w:tab w:val="clear" w:pos="8306"/>
              </w:tabs>
              <w:autoSpaceDE w:val="0"/>
              <w:autoSpaceDN w:val="0"/>
              <w:adjustRightInd w:val="0"/>
              <w:rPr>
                <w:rFonts w:ascii="Arial" w:hAnsi="Arial"/>
                <w:lang w:eastAsia="en-GB"/>
              </w:rPr>
            </w:pPr>
            <w:r w:rsidRPr="009733F0">
              <w:rPr>
                <w:rFonts w:ascii="Arial" w:hAnsi="Arial"/>
                <w:lang w:eastAsia="en-GB"/>
              </w:rPr>
              <w:t>National Grid</w:t>
            </w:r>
          </w:p>
          <w:p w14:paraId="4A7A6ED2" w14:textId="77777777" w:rsidR="00EC3E05" w:rsidRPr="009733F0" w:rsidRDefault="00EC3E05">
            <w:pPr>
              <w:rPr>
                <w:rFonts w:ascii="Arial" w:hAnsi="Arial"/>
                <w:color w:val="000000"/>
              </w:rPr>
            </w:pPr>
            <w:r w:rsidRPr="009733F0">
              <w:rPr>
                <w:rFonts w:ascii="Arial" w:hAnsi="Arial"/>
                <w:lang w:eastAsia="en-GB"/>
              </w:rPr>
              <w:t>Electricity Transmission plc</w:t>
            </w:r>
          </w:p>
        </w:tc>
        <w:tc>
          <w:tcPr>
            <w:tcW w:w="2126" w:type="dxa"/>
            <w:vAlign w:val="center"/>
          </w:tcPr>
          <w:p w14:paraId="55FA449B" w14:textId="77777777" w:rsidR="00EC3E05" w:rsidRDefault="00EC3E05">
            <w:pPr>
              <w:rPr>
                <w:rFonts w:ascii="Arial" w:hAnsi="Arial"/>
                <w:color w:val="000000"/>
              </w:rPr>
            </w:pPr>
          </w:p>
        </w:tc>
        <w:tc>
          <w:tcPr>
            <w:tcW w:w="2552" w:type="dxa"/>
            <w:vAlign w:val="center"/>
          </w:tcPr>
          <w:p w14:paraId="7D26D1BC" w14:textId="77777777" w:rsidR="00EC3E05" w:rsidRDefault="00EC3E05">
            <w:pPr>
              <w:rPr>
                <w:rFonts w:ascii="Arial" w:hAnsi="Arial"/>
                <w:color w:val="000000"/>
              </w:rPr>
            </w:pPr>
          </w:p>
        </w:tc>
        <w:tc>
          <w:tcPr>
            <w:tcW w:w="1276" w:type="dxa"/>
            <w:vAlign w:val="center"/>
          </w:tcPr>
          <w:p w14:paraId="55491AEC" w14:textId="77777777" w:rsidR="00EC3E05" w:rsidRDefault="00EC3E05">
            <w:pPr>
              <w:rPr>
                <w:rFonts w:ascii="Arial" w:hAnsi="Arial"/>
                <w:color w:val="000000"/>
              </w:rPr>
            </w:pPr>
          </w:p>
        </w:tc>
      </w:tr>
      <w:tr w:rsidR="00EC3E05" w14:paraId="4C6458CA" w14:textId="77777777">
        <w:trPr>
          <w:trHeight w:val="630"/>
        </w:trPr>
        <w:tc>
          <w:tcPr>
            <w:tcW w:w="2518" w:type="dxa"/>
            <w:vAlign w:val="center"/>
          </w:tcPr>
          <w:p w14:paraId="79CCAE09" w14:textId="77777777" w:rsidR="00EC3E05" w:rsidRPr="009733F0" w:rsidRDefault="00EC3E05">
            <w:pPr>
              <w:rPr>
                <w:rFonts w:ascii="Arial" w:hAnsi="Arial"/>
                <w:color w:val="000000"/>
              </w:rPr>
            </w:pPr>
            <w:r w:rsidRPr="009733F0">
              <w:rPr>
                <w:rFonts w:ascii="Arial" w:hAnsi="Arial"/>
                <w:lang w:eastAsia="en-GB"/>
              </w:rPr>
              <w:t>SP Transmission Ltd</w:t>
            </w:r>
          </w:p>
        </w:tc>
        <w:tc>
          <w:tcPr>
            <w:tcW w:w="2126" w:type="dxa"/>
            <w:vAlign w:val="center"/>
          </w:tcPr>
          <w:p w14:paraId="3C3D82E2" w14:textId="77777777" w:rsidR="00EC3E05" w:rsidRDefault="00EC3E05">
            <w:pPr>
              <w:rPr>
                <w:rFonts w:ascii="Arial" w:hAnsi="Arial"/>
                <w:color w:val="000000"/>
              </w:rPr>
            </w:pPr>
          </w:p>
        </w:tc>
        <w:tc>
          <w:tcPr>
            <w:tcW w:w="2552" w:type="dxa"/>
            <w:vAlign w:val="center"/>
          </w:tcPr>
          <w:p w14:paraId="1ED2FC6F" w14:textId="77777777" w:rsidR="00EC3E05" w:rsidRDefault="00EC3E05">
            <w:pPr>
              <w:rPr>
                <w:rFonts w:ascii="Arial" w:hAnsi="Arial"/>
                <w:color w:val="000000"/>
              </w:rPr>
            </w:pPr>
          </w:p>
        </w:tc>
        <w:tc>
          <w:tcPr>
            <w:tcW w:w="1276" w:type="dxa"/>
            <w:vAlign w:val="center"/>
          </w:tcPr>
          <w:p w14:paraId="1F2AEA1F" w14:textId="77777777" w:rsidR="00EC3E05" w:rsidRDefault="00EC3E05">
            <w:pPr>
              <w:rPr>
                <w:rFonts w:ascii="Arial" w:hAnsi="Arial"/>
                <w:color w:val="000000"/>
              </w:rPr>
            </w:pPr>
          </w:p>
        </w:tc>
      </w:tr>
      <w:tr w:rsidR="00EC3E05" w14:paraId="6B6EF0AF" w14:textId="77777777">
        <w:trPr>
          <w:trHeight w:val="630"/>
        </w:trPr>
        <w:tc>
          <w:tcPr>
            <w:tcW w:w="2518" w:type="dxa"/>
            <w:vAlign w:val="center"/>
          </w:tcPr>
          <w:p w14:paraId="40AF19B2" w14:textId="77777777" w:rsidR="00EC3E05" w:rsidRPr="009733F0" w:rsidRDefault="00EC3E05">
            <w:pPr>
              <w:autoSpaceDE w:val="0"/>
              <w:autoSpaceDN w:val="0"/>
              <w:adjustRightInd w:val="0"/>
              <w:rPr>
                <w:rFonts w:ascii="Arial" w:hAnsi="Arial"/>
                <w:lang w:eastAsia="en-GB"/>
              </w:rPr>
            </w:pPr>
            <w:r w:rsidRPr="009733F0">
              <w:rPr>
                <w:rFonts w:ascii="Arial" w:hAnsi="Arial"/>
                <w:lang w:eastAsia="en-GB"/>
              </w:rPr>
              <w:t>Scottish Hydro-Electric</w:t>
            </w:r>
          </w:p>
          <w:p w14:paraId="1879931D" w14:textId="77777777" w:rsidR="00EC3E05" w:rsidRPr="009733F0" w:rsidRDefault="00EC3E05">
            <w:pPr>
              <w:rPr>
                <w:rFonts w:ascii="Arial" w:hAnsi="Arial"/>
                <w:color w:val="000000"/>
              </w:rPr>
            </w:pPr>
            <w:r w:rsidRPr="009733F0">
              <w:rPr>
                <w:rFonts w:ascii="Arial" w:hAnsi="Arial"/>
                <w:lang w:eastAsia="en-GB"/>
              </w:rPr>
              <w:t>Transmission Ltd</w:t>
            </w:r>
          </w:p>
        </w:tc>
        <w:tc>
          <w:tcPr>
            <w:tcW w:w="2126" w:type="dxa"/>
            <w:vAlign w:val="center"/>
          </w:tcPr>
          <w:p w14:paraId="0B0D8406" w14:textId="77777777" w:rsidR="00EC3E05" w:rsidRDefault="00EC3E05">
            <w:pPr>
              <w:rPr>
                <w:rFonts w:ascii="Arial" w:hAnsi="Arial"/>
                <w:color w:val="000000"/>
              </w:rPr>
            </w:pPr>
          </w:p>
        </w:tc>
        <w:tc>
          <w:tcPr>
            <w:tcW w:w="2552" w:type="dxa"/>
            <w:vAlign w:val="center"/>
          </w:tcPr>
          <w:p w14:paraId="208E8E68" w14:textId="77777777" w:rsidR="00EC3E05" w:rsidRDefault="00EC3E05">
            <w:pPr>
              <w:rPr>
                <w:rFonts w:ascii="Arial" w:hAnsi="Arial"/>
                <w:color w:val="000000"/>
              </w:rPr>
            </w:pPr>
          </w:p>
        </w:tc>
        <w:tc>
          <w:tcPr>
            <w:tcW w:w="1276" w:type="dxa"/>
            <w:vAlign w:val="center"/>
          </w:tcPr>
          <w:p w14:paraId="17F9F66A" w14:textId="77777777" w:rsidR="00EC3E05" w:rsidRDefault="00EC3E05">
            <w:pPr>
              <w:rPr>
                <w:rFonts w:ascii="Arial" w:hAnsi="Arial"/>
                <w:color w:val="000000"/>
              </w:rPr>
            </w:pPr>
          </w:p>
        </w:tc>
      </w:tr>
      <w:tr w:rsidR="001F23AE" w14:paraId="348E05E6" w14:textId="77777777">
        <w:trPr>
          <w:trHeight w:val="630"/>
        </w:trPr>
        <w:tc>
          <w:tcPr>
            <w:tcW w:w="2518" w:type="dxa"/>
            <w:vAlign w:val="center"/>
          </w:tcPr>
          <w:p w14:paraId="1A1461E9" w14:textId="77777777" w:rsidR="001F23AE" w:rsidRPr="009733F0" w:rsidRDefault="001758EB">
            <w:pPr>
              <w:autoSpaceDE w:val="0"/>
              <w:autoSpaceDN w:val="0"/>
              <w:adjustRightInd w:val="0"/>
              <w:rPr>
                <w:rFonts w:ascii="Arial" w:hAnsi="Arial"/>
                <w:lang w:eastAsia="en-GB"/>
              </w:rPr>
            </w:pPr>
            <w:r w:rsidRPr="009733F0">
              <w:rPr>
                <w:rFonts w:ascii="Arial" w:hAnsi="Arial" w:cs="Arial"/>
                <w:sz w:val="22"/>
                <w:lang w:eastAsia="en-GB"/>
              </w:rPr>
              <w:t>Offshore Transmission Owners</w:t>
            </w:r>
          </w:p>
        </w:tc>
        <w:tc>
          <w:tcPr>
            <w:tcW w:w="2126" w:type="dxa"/>
            <w:vAlign w:val="center"/>
          </w:tcPr>
          <w:p w14:paraId="1AFCF6B2" w14:textId="77777777" w:rsidR="001F23AE" w:rsidRDefault="001F23AE">
            <w:pPr>
              <w:rPr>
                <w:rFonts w:ascii="Arial" w:hAnsi="Arial"/>
                <w:color w:val="000000"/>
              </w:rPr>
            </w:pPr>
          </w:p>
        </w:tc>
        <w:tc>
          <w:tcPr>
            <w:tcW w:w="2552" w:type="dxa"/>
            <w:vAlign w:val="center"/>
          </w:tcPr>
          <w:p w14:paraId="7590D657" w14:textId="77777777" w:rsidR="001F23AE" w:rsidRDefault="001F23AE">
            <w:pPr>
              <w:rPr>
                <w:rFonts w:ascii="Arial" w:hAnsi="Arial"/>
                <w:color w:val="000000"/>
              </w:rPr>
            </w:pPr>
          </w:p>
        </w:tc>
        <w:tc>
          <w:tcPr>
            <w:tcW w:w="1276" w:type="dxa"/>
            <w:vAlign w:val="center"/>
          </w:tcPr>
          <w:p w14:paraId="507BB2FA" w14:textId="77777777" w:rsidR="001F23AE" w:rsidRDefault="001F23AE">
            <w:pPr>
              <w:rPr>
                <w:rFonts w:ascii="Arial" w:hAnsi="Arial"/>
                <w:color w:val="000000"/>
              </w:rPr>
            </w:pPr>
          </w:p>
        </w:tc>
      </w:tr>
    </w:tbl>
    <w:p w14:paraId="478523AB" w14:textId="77777777" w:rsidR="00EC3E05" w:rsidRDefault="00EC3E05">
      <w:pPr>
        <w:keepNext/>
        <w:keepLines/>
        <w:rPr>
          <w:rFonts w:ascii="Arial" w:hAnsi="Arial"/>
          <w:b/>
          <w:sz w:val="24"/>
        </w:rPr>
      </w:pPr>
    </w:p>
    <w:p w14:paraId="59B62C2A" w14:textId="77777777" w:rsidR="00EC3E05" w:rsidRDefault="00EC3E05">
      <w:pPr>
        <w:keepNext/>
        <w:keepLines/>
        <w:rPr>
          <w:rFonts w:ascii="Arial" w:hAnsi="Arial"/>
          <w:b/>
          <w:sz w:val="24"/>
        </w:rPr>
      </w:pPr>
    </w:p>
    <w:p w14:paraId="3CC92751" w14:textId="77777777" w:rsidR="00EC3E05" w:rsidRPr="009733F0" w:rsidRDefault="00EC3E05">
      <w:pPr>
        <w:keepNext/>
        <w:keepLines/>
        <w:rPr>
          <w:rFonts w:ascii="Arial" w:hAnsi="Arial"/>
          <w:b/>
          <w:sz w:val="24"/>
        </w:rPr>
      </w:pPr>
      <w:r w:rsidRPr="009733F0">
        <w:rPr>
          <w:rFonts w:ascii="Arial" w:hAnsi="Arial"/>
          <w:b/>
          <w:sz w:val="24"/>
        </w:rPr>
        <w:t xml:space="preserve">STC Procedure Change Control History </w:t>
      </w:r>
    </w:p>
    <w:p w14:paraId="0BF62306" w14:textId="77777777" w:rsidR="00EC3E05" w:rsidRPr="009733F0" w:rsidRDefault="00EC3E05">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EC3E05" w:rsidRPr="009733F0" w14:paraId="29068642" w14:textId="77777777">
        <w:tc>
          <w:tcPr>
            <w:tcW w:w="961" w:type="dxa"/>
          </w:tcPr>
          <w:p w14:paraId="7CAA536D" w14:textId="77777777" w:rsidR="00EC3E05" w:rsidRPr="009733F0" w:rsidRDefault="00EC3E05">
            <w:pPr>
              <w:rPr>
                <w:rFonts w:ascii="Arial" w:hAnsi="Arial"/>
              </w:rPr>
            </w:pPr>
            <w:r w:rsidRPr="009733F0">
              <w:rPr>
                <w:rFonts w:ascii="Arial" w:hAnsi="Arial"/>
              </w:rPr>
              <w:t>Issue 1</w:t>
            </w:r>
          </w:p>
        </w:tc>
        <w:tc>
          <w:tcPr>
            <w:tcW w:w="1997" w:type="dxa"/>
          </w:tcPr>
          <w:p w14:paraId="2D4F69EB" w14:textId="77777777" w:rsidR="00EC3E05" w:rsidRPr="009733F0" w:rsidRDefault="00EC3E05">
            <w:pPr>
              <w:rPr>
                <w:rFonts w:ascii="Arial" w:hAnsi="Arial"/>
              </w:rPr>
            </w:pPr>
            <w:r w:rsidRPr="009733F0">
              <w:rPr>
                <w:rFonts w:ascii="Arial" w:hAnsi="Arial"/>
              </w:rPr>
              <w:t>15/12/2004</w:t>
            </w:r>
          </w:p>
        </w:tc>
        <w:tc>
          <w:tcPr>
            <w:tcW w:w="6784" w:type="dxa"/>
          </w:tcPr>
          <w:p w14:paraId="5A9F36CF" w14:textId="77777777" w:rsidR="00EC3E05" w:rsidRPr="009733F0" w:rsidRDefault="00EC3E05">
            <w:pPr>
              <w:pStyle w:val="Header"/>
              <w:tabs>
                <w:tab w:val="clear" w:pos="4153"/>
                <w:tab w:val="clear" w:pos="8306"/>
              </w:tabs>
              <w:rPr>
                <w:rFonts w:ascii="Arial" w:hAnsi="Arial"/>
              </w:rPr>
            </w:pPr>
            <w:r w:rsidRPr="009733F0">
              <w:rPr>
                <w:rFonts w:ascii="Arial" w:hAnsi="Arial"/>
              </w:rPr>
              <w:t>BETTA Go-Live version</w:t>
            </w:r>
          </w:p>
        </w:tc>
      </w:tr>
      <w:tr w:rsidR="00EC3E05" w:rsidRPr="009733F0" w14:paraId="0076E441" w14:textId="77777777">
        <w:tc>
          <w:tcPr>
            <w:tcW w:w="961" w:type="dxa"/>
          </w:tcPr>
          <w:p w14:paraId="7A594A65" w14:textId="77777777" w:rsidR="00EC3E05" w:rsidRPr="009733F0" w:rsidRDefault="00EC3E05">
            <w:pPr>
              <w:rPr>
                <w:rFonts w:ascii="Arial" w:hAnsi="Arial"/>
              </w:rPr>
            </w:pPr>
            <w:r w:rsidRPr="009733F0">
              <w:rPr>
                <w:rFonts w:ascii="Arial" w:hAnsi="Arial"/>
              </w:rPr>
              <w:t>Issue 2</w:t>
            </w:r>
          </w:p>
        </w:tc>
        <w:tc>
          <w:tcPr>
            <w:tcW w:w="1997" w:type="dxa"/>
          </w:tcPr>
          <w:p w14:paraId="4E87FC47" w14:textId="77777777" w:rsidR="00EC3E05" w:rsidRPr="009733F0" w:rsidRDefault="00EC3E05">
            <w:pPr>
              <w:rPr>
                <w:rFonts w:ascii="Arial" w:hAnsi="Arial"/>
              </w:rPr>
            </w:pPr>
            <w:r w:rsidRPr="009733F0">
              <w:rPr>
                <w:rFonts w:ascii="Arial" w:hAnsi="Arial"/>
              </w:rPr>
              <w:t>04/07/2005</w:t>
            </w:r>
          </w:p>
        </w:tc>
        <w:tc>
          <w:tcPr>
            <w:tcW w:w="6784" w:type="dxa"/>
          </w:tcPr>
          <w:p w14:paraId="51E605BC" w14:textId="77777777" w:rsidR="00EC3E05" w:rsidRPr="009733F0" w:rsidRDefault="00EC3E05">
            <w:pPr>
              <w:pStyle w:val="Header"/>
              <w:tabs>
                <w:tab w:val="clear" w:pos="4153"/>
                <w:tab w:val="clear" w:pos="8306"/>
              </w:tabs>
              <w:rPr>
                <w:rFonts w:ascii="Arial" w:hAnsi="Arial"/>
              </w:rPr>
            </w:pPr>
            <w:r w:rsidRPr="009733F0">
              <w:rPr>
                <w:rFonts w:ascii="Arial" w:hAnsi="Arial"/>
              </w:rPr>
              <w:t>Issue 002 incorporating PA020</w:t>
            </w:r>
          </w:p>
        </w:tc>
      </w:tr>
      <w:tr w:rsidR="00EC3E05" w:rsidRPr="009733F0" w14:paraId="1976ECEF" w14:textId="77777777">
        <w:tc>
          <w:tcPr>
            <w:tcW w:w="961" w:type="dxa"/>
          </w:tcPr>
          <w:p w14:paraId="6C1F34C1" w14:textId="77777777" w:rsidR="00EC3E05" w:rsidRPr="009733F0" w:rsidRDefault="00EC3E05">
            <w:pPr>
              <w:rPr>
                <w:rFonts w:ascii="Arial" w:hAnsi="Arial"/>
              </w:rPr>
            </w:pPr>
            <w:r w:rsidRPr="009733F0">
              <w:rPr>
                <w:rFonts w:ascii="Arial" w:hAnsi="Arial"/>
              </w:rPr>
              <w:t>Issue 3</w:t>
            </w:r>
          </w:p>
        </w:tc>
        <w:tc>
          <w:tcPr>
            <w:tcW w:w="1997" w:type="dxa"/>
          </w:tcPr>
          <w:p w14:paraId="0437B13A" w14:textId="77777777" w:rsidR="00EC3E05" w:rsidRPr="009733F0" w:rsidRDefault="00EC3E05">
            <w:pPr>
              <w:rPr>
                <w:rFonts w:ascii="Arial" w:hAnsi="Arial"/>
              </w:rPr>
            </w:pPr>
            <w:r w:rsidRPr="009733F0">
              <w:rPr>
                <w:rFonts w:ascii="Arial" w:hAnsi="Arial"/>
              </w:rPr>
              <w:t>25/10/2005</w:t>
            </w:r>
          </w:p>
        </w:tc>
        <w:tc>
          <w:tcPr>
            <w:tcW w:w="6784" w:type="dxa"/>
          </w:tcPr>
          <w:p w14:paraId="6796A64E" w14:textId="77777777" w:rsidR="00EC3E05" w:rsidRPr="009733F0" w:rsidRDefault="00EC3E05">
            <w:pPr>
              <w:pStyle w:val="Header"/>
              <w:tabs>
                <w:tab w:val="clear" w:pos="4153"/>
                <w:tab w:val="clear" w:pos="8306"/>
              </w:tabs>
              <w:rPr>
                <w:rFonts w:ascii="Arial" w:hAnsi="Arial"/>
              </w:rPr>
            </w:pPr>
            <w:r w:rsidRPr="009733F0">
              <w:rPr>
                <w:rFonts w:ascii="Arial" w:hAnsi="Arial"/>
              </w:rPr>
              <w:t>Incorporating PA034 and PA037</w:t>
            </w:r>
          </w:p>
        </w:tc>
      </w:tr>
      <w:tr w:rsidR="001F23AE" w14:paraId="3B7E06A7" w14:textId="77777777">
        <w:tc>
          <w:tcPr>
            <w:tcW w:w="961" w:type="dxa"/>
          </w:tcPr>
          <w:p w14:paraId="026C4433" w14:textId="77777777" w:rsidR="001F23AE" w:rsidRPr="009733F0" w:rsidRDefault="001F23AE" w:rsidP="004F6D8A">
            <w:pPr>
              <w:spacing w:before="60" w:after="60"/>
              <w:jc w:val="both"/>
              <w:rPr>
                <w:rFonts w:ascii="Arial" w:hAnsi="Arial" w:cs="Arial"/>
              </w:rPr>
            </w:pPr>
            <w:r w:rsidRPr="009733F0">
              <w:rPr>
                <w:rFonts w:ascii="Arial" w:hAnsi="Arial" w:cs="Arial"/>
              </w:rPr>
              <w:t xml:space="preserve">Issue </w:t>
            </w:r>
            <w:r w:rsidR="009733F0" w:rsidRPr="009733F0">
              <w:rPr>
                <w:rFonts w:ascii="Arial" w:hAnsi="Arial" w:cs="Arial"/>
              </w:rPr>
              <w:t>4</w:t>
            </w:r>
          </w:p>
        </w:tc>
        <w:tc>
          <w:tcPr>
            <w:tcW w:w="1997" w:type="dxa"/>
          </w:tcPr>
          <w:p w14:paraId="0E8114EC" w14:textId="77777777" w:rsidR="001F23AE" w:rsidRPr="009733F0" w:rsidRDefault="009733F0" w:rsidP="004F6D8A">
            <w:pPr>
              <w:spacing w:before="60" w:after="60"/>
              <w:jc w:val="both"/>
              <w:rPr>
                <w:rFonts w:ascii="Arial" w:hAnsi="Arial" w:cs="Arial"/>
              </w:rPr>
            </w:pPr>
            <w:r w:rsidRPr="009733F0">
              <w:rPr>
                <w:rFonts w:ascii="Arial" w:hAnsi="Arial" w:cs="Arial"/>
              </w:rPr>
              <w:t>30</w:t>
            </w:r>
            <w:r w:rsidR="001F23AE" w:rsidRPr="009733F0">
              <w:rPr>
                <w:rFonts w:ascii="Arial" w:hAnsi="Arial" w:cs="Arial"/>
              </w:rPr>
              <w:t>/</w:t>
            </w:r>
            <w:r w:rsidRPr="009733F0">
              <w:rPr>
                <w:rFonts w:ascii="Arial" w:hAnsi="Arial" w:cs="Arial"/>
              </w:rPr>
              <w:t>09</w:t>
            </w:r>
            <w:r w:rsidR="001F23AE" w:rsidRPr="009733F0">
              <w:rPr>
                <w:rFonts w:ascii="Arial" w:hAnsi="Arial" w:cs="Arial"/>
              </w:rPr>
              <w:t>/20</w:t>
            </w:r>
            <w:r w:rsidRPr="009733F0">
              <w:rPr>
                <w:rFonts w:ascii="Arial" w:hAnsi="Arial" w:cs="Arial"/>
              </w:rPr>
              <w:t>10</w:t>
            </w:r>
          </w:p>
        </w:tc>
        <w:tc>
          <w:tcPr>
            <w:tcW w:w="6784" w:type="dxa"/>
          </w:tcPr>
          <w:p w14:paraId="090C64A7" w14:textId="77777777" w:rsidR="001F23AE" w:rsidRPr="009733F0" w:rsidRDefault="001F23AE" w:rsidP="004F6D8A">
            <w:pPr>
              <w:spacing w:before="60" w:after="60"/>
              <w:jc w:val="both"/>
              <w:rPr>
                <w:rFonts w:ascii="Arial" w:hAnsi="Arial" w:cs="Arial"/>
              </w:rPr>
            </w:pPr>
            <w:r w:rsidRPr="009733F0">
              <w:rPr>
                <w:rFonts w:ascii="Arial" w:hAnsi="Arial" w:cs="Arial"/>
              </w:rPr>
              <w:t>Incorporating changes for Offshore Transmission</w:t>
            </w:r>
          </w:p>
        </w:tc>
      </w:tr>
      <w:tr w:rsidR="00CF76C4" w14:paraId="223D7CE1" w14:textId="77777777">
        <w:tc>
          <w:tcPr>
            <w:tcW w:w="961" w:type="dxa"/>
          </w:tcPr>
          <w:p w14:paraId="6CD2000B" w14:textId="77777777" w:rsidR="00CF76C4" w:rsidRPr="009733F0" w:rsidRDefault="00CF76C4" w:rsidP="004F6D8A">
            <w:pPr>
              <w:spacing w:before="60" w:after="60"/>
              <w:jc w:val="both"/>
              <w:rPr>
                <w:rFonts w:ascii="Arial" w:hAnsi="Arial" w:cs="Arial"/>
              </w:rPr>
            </w:pPr>
            <w:r>
              <w:rPr>
                <w:rFonts w:ascii="Arial" w:hAnsi="Arial" w:cs="Arial"/>
              </w:rPr>
              <w:t>Issue 5</w:t>
            </w:r>
          </w:p>
        </w:tc>
        <w:tc>
          <w:tcPr>
            <w:tcW w:w="1997" w:type="dxa"/>
          </w:tcPr>
          <w:p w14:paraId="4F589BDC" w14:textId="77777777" w:rsidR="00CF76C4" w:rsidRPr="009733F0" w:rsidRDefault="00CF76C4" w:rsidP="00A10051">
            <w:pPr>
              <w:spacing w:before="60" w:after="60"/>
              <w:jc w:val="both"/>
              <w:rPr>
                <w:rFonts w:ascii="Arial" w:hAnsi="Arial" w:cs="Arial"/>
              </w:rPr>
            </w:pPr>
            <w:r>
              <w:rPr>
                <w:rFonts w:ascii="Arial" w:hAnsi="Arial" w:cs="Arial"/>
              </w:rPr>
              <w:t>01/04/201</w:t>
            </w:r>
            <w:r w:rsidR="00A10051">
              <w:rPr>
                <w:rFonts w:ascii="Arial" w:hAnsi="Arial" w:cs="Arial"/>
              </w:rPr>
              <w:t>9</w:t>
            </w:r>
          </w:p>
        </w:tc>
        <w:tc>
          <w:tcPr>
            <w:tcW w:w="6784" w:type="dxa"/>
          </w:tcPr>
          <w:p w14:paraId="15601620" w14:textId="77777777" w:rsidR="00CF76C4" w:rsidRPr="009733F0" w:rsidRDefault="00CF76C4" w:rsidP="004F6D8A">
            <w:pPr>
              <w:spacing w:before="60" w:after="60"/>
              <w:jc w:val="both"/>
              <w:rPr>
                <w:rFonts w:ascii="Arial" w:hAnsi="Arial" w:cs="Arial"/>
              </w:rPr>
            </w:pPr>
            <w:r>
              <w:rPr>
                <w:rFonts w:ascii="Arial" w:hAnsi="Arial" w:cs="Arial"/>
              </w:rPr>
              <w:t>Incorporating changes for National Grid Legal Separation</w:t>
            </w:r>
          </w:p>
        </w:tc>
      </w:tr>
    </w:tbl>
    <w:p w14:paraId="2BEC8082" w14:textId="77777777" w:rsidR="009733F0" w:rsidRDefault="009733F0">
      <w:pPr>
        <w:rPr>
          <w:b/>
        </w:rPr>
      </w:pPr>
    </w:p>
    <w:p w14:paraId="2B0ABA9E" w14:textId="77777777" w:rsidR="00EC3E05" w:rsidRDefault="009733F0">
      <w:pPr>
        <w:rPr>
          <w:b/>
        </w:rPr>
      </w:pPr>
      <w:r>
        <w:rPr>
          <w:b/>
        </w:rPr>
        <w:br w:type="page"/>
      </w:r>
    </w:p>
    <w:p w14:paraId="55A60C80" w14:textId="77777777" w:rsidR="001F23AE" w:rsidRDefault="001F23AE">
      <w:pPr>
        <w:rPr>
          <w:b/>
        </w:rPr>
      </w:pPr>
    </w:p>
    <w:p w14:paraId="5E3A60D1" w14:textId="77777777" w:rsidR="00EC3E05" w:rsidRPr="00B00772" w:rsidRDefault="00EC3E05">
      <w:pPr>
        <w:pStyle w:val="Heading1"/>
        <w:keepLines/>
        <w:numPr>
          <w:ilvl w:val="0"/>
          <w:numId w:val="0"/>
        </w:numPr>
        <w:tabs>
          <w:tab w:val="left" w:pos="709"/>
        </w:tabs>
        <w:ind w:left="709" w:hanging="709"/>
      </w:pPr>
      <w:r>
        <w:t>1</w:t>
      </w:r>
      <w:r>
        <w:tab/>
        <w:t>Introduction</w:t>
      </w:r>
    </w:p>
    <w:p w14:paraId="00A1155C" w14:textId="77777777" w:rsidR="00EC3E05" w:rsidRPr="0085108A" w:rsidRDefault="00EC3E05">
      <w:pPr>
        <w:pStyle w:val="Heading2"/>
        <w:keepLines/>
        <w:numPr>
          <w:ilvl w:val="0"/>
          <w:numId w:val="0"/>
        </w:numPr>
        <w:rPr>
          <w:i w:val="0"/>
        </w:rPr>
      </w:pPr>
    </w:p>
    <w:p w14:paraId="3EBD1F52" w14:textId="77777777" w:rsidR="00EC3E05" w:rsidRPr="0085108A" w:rsidRDefault="00EC3E05">
      <w:pPr>
        <w:pStyle w:val="Heading2"/>
        <w:keepLines/>
        <w:rPr>
          <w:i w:val="0"/>
        </w:rPr>
      </w:pPr>
      <w:r w:rsidRPr="0085108A">
        <w:rPr>
          <w:i w:val="0"/>
        </w:rPr>
        <w:t>Scope</w:t>
      </w:r>
    </w:p>
    <w:p w14:paraId="78676FC4" w14:textId="77777777" w:rsidR="00EC3E05" w:rsidRDefault="00EC3E05">
      <w:pPr>
        <w:pStyle w:val="Title"/>
        <w:keepNext/>
        <w:keepLines/>
        <w:jc w:val="left"/>
        <w:rPr>
          <w:b/>
          <w:u w:val="none"/>
        </w:rPr>
      </w:pPr>
    </w:p>
    <w:p w14:paraId="3337BBD9" w14:textId="77777777" w:rsidR="00EC3E05" w:rsidRDefault="00EC3E05">
      <w:pPr>
        <w:pStyle w:val="Heading3"/>
        <w:keepLines/>
      </w:pPr>
      <w:r>
        <w:t>This procedure applies to NGE</w:t>
      </w:r>
      <w:r w:rsidR="00CF76C4">
        <w:t>SO</w:t>
      </w:r>
      <w:r>
        <w:t xml:space="preserve"> and each TO and describes:</w:t>
      </w:r>
    </w:p>
    <w:p w14:paraId="7C2E413B" w14:textId="77777777" w:rsidR="00EC3E05" w:rsidRDefault="00EC3E05" w:rsidP="00EC3E05">
      <w:pPr>
        <w:pStyle w:val="Heading3"/>
        <w:keepLines/>
        <w:numPr>
          <w:ilvl w:val="0"/>
          <w:numId w:val="7"/>
        </w:numPr>
        <w:tabs>
          <w:tab w:val="clear" w:pos="360"/>
          <w:tab w:val="num" w:pos="1080"/>
        </w:tabs>
        <w:ind w:left="1080"/>
      </w:pPr>
      <w:r>
        <w:t>the processes required to manage Significant Incidents or those incidents that have the potential to become Significant Incidents on or affecting a Transmission Owner’s (TO’s) Transmission System; and</w:t>
      </w:r>
    </w:p>
    <w:p w14:paraId="158966A1" w14:textId="77777777" w:rsidR="00EC3E05" w:rsidRDefault="00EC3E05" w:rsidP="00EC3E05">
      <w:pPr>
        <w:pStyle w:val="Heading3"/>
        <w:keepLines/>
        <w:numPr>
          <w:ilvl w:val="0"/>
          <w:numId w:val="7"/>
        </w:numPr>
        <w:tabs>
          <w:tab w:val="clear" w:pos="360"/>
          <w:tab w:val="num" w:pos="1080"/>
        </w:tabs>
        <w:ind w:left="1080"/>
      </w:pPr>
      <w:r>
        <w:t xml:space="preserve">the arrangements required for enhanced communication including the activation of System Incident </w:t>
      </w:r>
      <w:proofErr w:type="gramStart"/>
      <w:r>
        <w:t>Centres, when</w:t>
      </w:r>
      <w:proofErr w:type="gramEnd"/>
      <w:r>
        <w:t xml:space="preserve"> Significant Incidents have occurred or are anticipated to occur or affect the TO’s Transmission System.</w:t>
      </w:r>
    </w:p>
    <w:p w14:paraId="5332DB12" w14:textId="77777777" w:rsidR="00EC3E05" w:rsidRDefault="00EC3E05">
      <w:pPr>
        <w:pStyle w:val="Heading3"/>
        <w:keepLines/>
        <w:numPr>
          <w:ilvl w:val="0"/>
          <w:numId w:val="0"/>
        </w:numPr>
      </w:pPr>
    </w:p>
    <w:p w14:paraId="610B1E4C" w14:textId="77777777" w:rsidR="00EC3E05" w:rsidRDefault="00EC3E05">
      <w:pPr>
        <w:pStyle w:val="Heading3"/>
        <w:keepLines/>
      </w:pPr>
      <w:r>
        <w:t>For the purposes of this document, TOs are:</w:t>
      </w:r>
    </w:p>
    <w:p w14:paraId="029644DF" w14:textId="77777777" w:rsidR="00A426B0" w:rsidRPr="00A426B0" w:rsidRDefault="00A426B0" w:rsidP="00A426B0"/>
    <w:p w14:paraId="59DCCAC5" w14:textId="77777777" w:rsidR="00CF76C4" w:rsidRDefault="00CF76C4" w:rsidP="001758EB">
      <w:pPr>
        <w:pStyle w:val="Heading4"/>
        <w:keepLines/>
        <w:numPr>
          <w:ilvl w:val="0"/>
          <w:numId w:val="11"/>
        </w:numPr>
        <w:tabs>
          <w:tab w:val="clear" w:pos="360"/>
          <w:tab w:val="num" w:pos="1080"/>
        </w:tabs>
        <w:ind w:left="1077" w:hanging="357"/>
        <w:jc w:val="both"/>
        <w:rPr>
          <w:i w:val="0"/>
          <w:sz w:val="20"/>
        </w:rPr>
      </w:pPr>
      <w:proofErr w:type="gramStart"/>
      <w:r>
        <w:rPr>
          <w:i w:val="0"/>
          <w:sz w:val="20"/>
        </w:rPr>
        <w:t>NGET;</w:t>
      </w:r>
      <w:proofErr w:type="gramEnd"/>
      <w:r>
        <w:rPr>
          <w:i w:val="0"/>
          <w:sz w:val="20"/>
        </w:rPr>
        <w:t xml:space="preserve"> </w:t>
      </w:r>
    </w:p>
    <w:p w14:paraId="065BC46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proofErr w:type="gramStart"/>
      <w:r w:rsidRPr="009733F0">
        <w:rPr>
          <w:i w:val="0"/>
          <w:sz w:val="20"/>
        </w:rPr>
        <w:t>SPT;</w:t>
      </w:r>
      <w:proofErr w:type="gramEnd"/>
    </w:p>
    <w:p w14:paraId="098A964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proofErr w:type="gramStart"/>
      <w:r w:rsidRPr="009733F0">
        <w:rPr>
          <w:i w:val="0"/>
          <w:sz w:val="20"/>
        </w:rPr>
        <w:t>SHETL;</w:t>
      </w:r>
      <w:proofErr w:type="gramEnd"/>
    </w:p>
    <w:p w14:paraId="24B43375" w14:textId="77777777" w:rsidR="001758EB" w:rsidRPr="009733F0" w:rsidRDefault="001758EB" w:rsidP="001758EB">
      <w:pPr>
        <w:numPr>
          <w:ilvl w:val="0"/>
          <w:numId w:val="10"/>
        </w:numPr>
        <w:tabs>
          <w:tab w:val="clear" w:pos="720"/>
        </w:tabs>
        <w:spacing w:after="120"/>
        <w:ind w:left="1134" w:hanging="425"/>
        <w:jc w:val="both"/>
        <w:rPr>
          <w:rFonts w:ascii="Arial" w:hAnsi="Arial" w:cs="Arial"/>
        </w:rPr>
      </w:pPr>
      <w:r w:rsidRPr="009733F0">
        <w:rPr>
          <w:rFonts w:ascii="Arial" w:hAnsi="Arial" w:cs="Arial"/>
        </w:rPr>
        <w:t>Offshore Transmission Licen</w:t>
      </w:r>
      <w:r w:rsidR="00A426B0" w:rsidRPr="009733F0">
        <w:rPr>
          <w:rFonts w:ascii="Arial" w:hAnsi="Arial" w:cs="Arial"/>
        </w:rPr>
        <w:t>c</w:t>
      </w:r>
      <w:r w:rsidRPr="009733F0">
        <w:rPr>
          <w:rFonts w:ascii="Arial" w:hAnsi="Arial" w:cs="Arial"/>
        </w:rPr>
        <w:t xml:space="preserve">e holders as appointed by OFGEM </w:t>
      </w:r>
    </w:p>
    <w:p w14:paraId="3026C72D" w14:textId="77777777" w:rsidR="00EC3E05" w:rsidRDefault="00EC3E05">
      <w:pPr>
        <w:pStyle w:val="Title"/>
        <w:keepNext/>
        <w:keepLines/>
        <w:jc w:val="left"/>
        <w:rPr>
          <w:b/>
          <w:sz w:val="20"/>
          <w:u w:val="none"/>
        </w:rPr>
      </w:pPr>
    </w:p>
    <w:p w14:paraId="5AB3E19D" w14:textId="77777777" w:rsidR="00EC3E05" w:rsidRPr="0085108A" w:rsidRDefault="00EC3E05">
      <w:pPr>
        <w:pStyle w:val="Heading2"/>
        <w:keepLines/>
        <w:rPr>
          <w:i w:val="0"/>
        </w:rPr>
      </w:pPr>
      <w:r w:rsidRPr="0085108A">
        <w:rPr>
          <w:i w:val="0"/>
        </w:rPr>
        <w:t>Objectives</w:t>
      </w:r>
    </w:p>
    <w:p w14:paraId="41E31CD3" w14:textId="77777777" w:rsidR="00EC3E05" w:rsidRDefault="00EC3E05">
      <w:pPr>
        <w:pStyle w:val="Title"/>
        <w:keepNext/>
        <w:keepLines/>
        <w:ind w:left="720"/>
        <w:jc w:val="left"/>
        <w:rPr>
          <w:sz w:val="20"/>
        </w:rPr>
      </w:pPr>
    </w:p>
    <w:p w14:paraId="40D5ADDC" w14:textId="77777777" w:rsidR="00EC3E05" w:rsidRDefault="00EC3E05">
      <w:pPr>
        <w:pStyle w:val="Heading3"/>
        <w:keepLines/>
        <w:tabs>
          <w:tab w:val="clear" w:pos="0"/>
          <w:tab w:val="num" w:pos="709"/>
        </w:tabs>
        <w:ind w:left="709" w:hanging="709"/>
      </w:pPr>
      <w:r>
        <w:t>The objective of this STCP is to specify the roles and responsibilities for the management of Significant Incidents which may arise from such events as (the following is not an exhaustive list):</w:t>
      </w:r>
    </w:p>
    <w:p w14:paraId="607B9747" w14:textId="77777777" w:rsidR="00EC3E05" w:rsidRDefault="00EC3E05">
      <w:pPr>
        <w:pStyle w:val="BodyText"/>
        <w:keepNext/>
        <w:keepLines/>
        <w:jc w:val="both"/>
      </w:pPr>
    </w:p>
    <w:p w14:paraId="00676E24" w14:textId="77777777" w:rsidR="00EC3E05" w:rsidRDefault="00EC3E05" w:rsidP="00EC3E05">
      <w:pPr>
        <w:pStyle w:val="BodyText"/>
        <w:keepNext/>
        <w:keepLines/>
        <w:numPr>
          <w:ilvl w:val="0"/>
          <w:numId w:val="9"/>
        </w:numPr>
        <w:tabs>
          <w:tab w:val="clear" w:pos="360"/>
          <w:tab w:val="num" w:pos="1080"/>
        </w:tabs>
        <w:ind w:left="1080"/>
        <w:jc w:val="both"/>
      </w:pPr>
      <w:r>
        <w:t xml:space="preserve">adverse </w:t>
      </w:r>
      <w:proofErr w:type="gramStart"/>
      <w:r>
        <w:t>weather;</w:t>
      </w:r>
      <w:proofErr w:type="gramEnd"/>
    </w:p>
    <w:p w14:paraId="1AF90B69" w14:textId="77777777" w:rsidR="00EC3E05" w:rsidRDefault="00EC3E05" w:rsidP="00EC3E05">
      <w:pPr>
        <w:pStyle w:val="BodyText"/>
        <w:keepNext/>
        <w:keepLines/>
        <w:numPr>
          <w:ilvl w:val="0"/>
          <w:numId w:val="9"/>
        </w:numPr>
        <w:tabs>
          <w:tab w:val="clear" w:pos="360"/>
          <w:tab w:val="num" w:pos="1080"/>
        </w:tabs>
        <w:ind w:left="1080"/>
        <w:jc w:val="both"/>
      </w:pPr>
      <w:r>
        <w:t xml:space="preserve">accumulation of snow / </w:t>
      </w:r>
      <w:proofErr w:type="gramStart"/>
      <w:r>
        <w:t>ice;</w:t>
      </w:r>
      <w:proofErr w:type="gramEnd"/>
    </w:p>
    <w:p w14:paraId="5F3774B0" w14:textId="77777777" w:rsidR="00EC3E05" w:rsidRDefault="00EC3E05" w:rsidP="00EC3E05">
      <w:pPr>
        <w:pStyle w:val="BodyText"/>
        <w:keepNext/>
        <w:keepLines/>
        <w:numPr>
          <w:ilvl w:val="0"/>
          <w:numId w:val="9"/>
        </w:numPr>
        <w:tabs>
          <w:tab w:val="clear" w:pos="360"/>
          <w:tab w:val="num" w:pos="1080"/>
        </w:tabs>
        <w:ind w:left="1080"/>
        <w:jc w:val="both"/>
      </w:pPr>
      <w:r>
        <w:t xml:space="preserve">terrorist threat / </w:t>
      </w:r>
      <w:proofErr w:type="gramStart"/>
      <w:r>
        <w:t>action;</w:t>
      </w:r>
      <w:proofErr w:type="gramEnd"/>
    </w:p>
    <w:p w14:paraId="6D847F58" w14:textId="77777777" w:rsidR="00EC3E05" w:rsidRDefault="00EC3E05" w:rsidP="00EC3E05">
      <w:pPr>
        <w:pStyle w:val="BodyText"/>
        <w:keepNext/>
        <w:keepLines/>
        <w:numPr>
          <w:ilvl w:val="0"/>
          <w:numId w:val="9"/>
        </w:numPr>
        <w:tabs>
          <w:tab w:val="clear" w:pos="360"/>
          <w:tab w:val="num" w:pos="1080"/>
        </w:tabs>
        <w:ind w:left="1080"/>
        <w:jc w:val="both"/>
      </w:pPr>
      <w:r>
        <w:t xml:space="preserve">major asset </w:t>
      </w:r>
      <w:proofErr w:type="gramStart"/>
      <w:r>
        <w:t>loss;</w:t>
      </w:r>
      <w:proofErr w:type="gramEnd"/>
    </w:p>
    <w:p w14:paraId="0F163308" w14:textId="77777777" w:rsidR="00EC3E05" w:rsidRDefault="00EC3E05" w:rsidP="00EC3E05">
      <w:pPr>
        <w:pStyle w:val="BodyText"/>
        <w:keepNext/>
        <w:keepLines/>
        <w:numPr>
          <w:ilvl w:val="0"/>
          <w:numId w:val="9"/>
        </w:numPr>
        <w:tabs>
          <w:tab w:val="clear" w:pos="360"/>
          <w:tab w:val="num" w:pos="1080"/>
        </w:tabs>
        <w:ind w:left="1080"/>
        <w:jc w:val="both"/>
      </w:pPr>
      <w:r>
        <w:t xml:space="preserve">major safety </w:t>
      </w:r>
      <w:proofErr w:type="gramStart"/>
      <w:r>
        <w:t>incident;</w:t>
      </w:r>
      <w:proofErr w:type="gramEnd"/>
    </w:p>
    <w:p w14:paraId="61B06849" w14:textId="77777777" w:rsidR="00EC3E05" w:rsidRDefault="00EC3E05" w:rsidP="00EC3E05">
      <w:pPr>
        <w:pStyle w:val="BodyText"/>
        <w:keepNext/>
        <w:keepLines/>
        <w:numPr>
          <w:ilvl w:val="0"/>
          <w:numId w:val="9"/>
        </w:numPr>
        <w:tabs>
          <w:tab w:val="clear" w:pos="360"/>
          <w:tab w:val="num" w:pos="1080"/>
        </w:tabs>
        <w:ind w:left="1080"/>
        <w:jc w:val="both"/>
      </w:pPr>
      <w:r>
        <w:t xml:space="preserve">Black </w:t>
      </w:r>
      <w:proofErr w:type="gramStart"/>
      <w:r>
        <w:t>Start;</w:t>
      </w:r>
      <w:proofErr w:type="gramEnd"/>
    </w:p>
    <w:p w14:paraId="479DA311" w14:textId="77777777" w:rsidR="00EC3E05" w:rsidRDefault="00EC3E05" w:rsidP="00EC3E05">
      <w:pPr>
        <w:pStyle w:val="BodyText"/>
        <w:keepNext/>
        <w:keepLines/>
        <w:numPr>
          <w:ilvl w:val="0"/>
          <w:numId w:val="9"/>
        </w:numPr>
        <w:tabs>
          <w:tab w:val="clear" w:pos="360"/>
          <w:tab w:val="num" w:pos="1080"/>
        </w:tabs>
        <w:ind w:left="1080"/>
        <w:jc w:val="both"/>
      </w:pPr>
      <w:r>
        <w:t xml:space="preserve">De-synchronised </w:t>
      </w:r>
      <w:proofErr w:type="gramStart"/>
      <w:r>
        <w:t>Island;</w:t>
      </w:r>
      <w:proofErr w:type="gramEnd"/>
    </w:p>
    <w:p w14:paraId="0585A842" w14:textId="77777777" w:rsidR="00EC3E05" w:rsidRDefault="00EC3E05" w:rsidP="00EC3E05">
      <w:pPr>
        <w:pStyle w:val="BodyText"/>
        <w:keepNext/>
        <w:keepLines/>
        <w:numPr>
          <w:ilvl w:val="0"/>
          <w:numId w:val="9"/>
        </w:numPr>
        <w:tabs>
          <w:tab w:val="clear" w:pos="360"/>
          <w:tab w:val="num" w:pos="1080"/>
        </w:tabs>
        <w:ind w:left="1080"/>
        <w:jc w:val="both"/>
      </w:pPr>
      <w:r>
        <w:t>voltage and or load reduction; and</w:t>
      </w:r>
    </w:p>
    <w:p w14:paraId="7394A0B9" w14:textId="77777777" w:rsidR="00EC3E05" w:rsidRDefault="00EC3E05" w:rsidP="00EC3E05">
      <w:pPr>
        <w:pStyle w:val="BodyText"/>
        <w:keepNext/>
        <w:keepLines/>
        <w:numPr>
          <w:ilvl w:val="0"/>
          <w:numId w:val="9"/>
        </w:numPr>
        <w:tabs>
          <w:tab w:val="clear" w:pos="360"/>
          <w:tab w:val="num" w:pos="1080"/>
        </w:tabs>
        <w:ind w:left="1080"/>
        <w:jc w:val="both"/>
      </w:pPr>
      <w:r>
        <w:t>partial system shutdown.</w:t>
      </w:r>
    </w:p>
    <w:p w14:paraId="27E6D49E" w14:textId="77777777" w:rsidR="00EC3E05" w:rsidRDefault="00EC3E05">
      <w:pPr>
        <w:pStyle w:val="BodyText"/>
        <w:keepNext/>
        <w:keepLines/>
        <w:jc w:val="both"/>
      </w:pPr>
    </w:p>
    <w:p w14:paraId="5D776B2B" w14:textId="77777777" w:rsidR="00EC3E05" w:rsidRDefault="00EC3E05">
      <w:pPr>
        <w:pStyle w:val="BodyText"/>
        <w:keepNext/>
        <w:keepLines/>
        <w:ind w:left="709"/>
        <w:jc w:val="both"/>
      </w:pPr>
      <w:r>
        <w:t xml:space="preserve">that has </w:t>
      </w:r>
      <w:proofErr w:type="gramStart"/>
      <w:r>
        <w:t>had, or</w:t>
      </w:r>
      <w:proofErr w:type="gramEnd"/>
      <w:r>
        <w:t xml:space="preserve"> may have a widespread impact on any part of a TO’s Transmission System.</w:t>
      </w:r>
    </w:p>
    <w:p w14:paraId="49572C2F" w14:textId="77777777" w:rsidR="00EC3E05" w:rsidRDefault="00EC3E05">
      <w:pPr>
        <w:pStyle w:val="BodyText"/>
        <w:keepNext/>
        <w:keepLines/>
        <w:ind w:left="851"/>
        <w:jc w:val="both"/>
      </w:pPr>
    </w:p>
    <w:p w14:paraId="3046DF91" w14:textId="77777777" w:rsidR="00EC3E05" w:rsidRPr="00DC2B09" w:rsidRDefault="00EC3E05">
      <w:pPr>
        <w:pStyle w:val="Heading3"/>
        <w:keepLines/>
        <w:tabs>
          <w:tab w:val="clear" w:pos="0"/>
          <w:tab w:val="left" w:pos="709"/>
        </w:tabs>
        <w:ind w:left="709" w:hanging="709"/>
      </w:pPr>
      <w:r w:rsidRPr="00DC2B09">
        <w:t>In the case of Black Start this STCP should be read in conjunction with STCP 06-1: Black Start.</w:t>
      </w:r>
    </w:p>
    <w:p w14:paraId="29FB8502" w14:textId="77777777" w:rsidR="00EC3E05" w:rsidRDefault="00EC3E05">
      <w:pPr>
        <w:keepNext/>
        <w:keepLines/>
        <w:tabs>
          <w:tab w:val="left" w:pos="709"/>
        </w:tabs>
        <w:ind w:left="709" w:hanging="709"/>
      </w:pPr>
    </w:p>
    <w:p w14:paraId="312A7492" w14:textId="77777777" w:rsidR="00EC3E05" w:rsidRPr="00DC2B09" w:rsidRDefault="00EC3E05">
      <w:pPr>
        <w:pStyle w:val="Heading3"/>
        <w:keepLines/>
        <w:tabs>
          <w:tab w:val="clear" w:pos="0"/>
          <w:tab w:val="left" w:pos="709"/>
        </w:tabs>
        <w:ind w:left="709" w:hanging="709"/>
      </w:pPr>
      <w:r w:rsidRPr="00DC2B09">
        <w:t>In the case of Islanding this STCP should be read in conjunction with STCP 06-2: De-synchronised Island Management.</w:t>
      </w:r>
    </w:p>
    <w:p w14:paraId="44C6CC85" w14:textId="77777777" w:rsidR="00EC3E05" w:rsidRDefault="00EC3E05">
      <w:pPr>
        <w:keepNext/>
        <w:keepLines/>
        <w:tabs>
          <w:tab w:val="left" w:pos="709"/>
        </w:tabs>
        <w:ind w:left="709" w:hanging="709"/>
      </w:pPr>
    </w:p>
    <w:p w14:paraId="19A0EF19" w14:textId="77777777" w:rsidR="00EC3E05" w:rsidRDefault="00EC3E05">
      <w:pPr>
        <w:pStyle w:val="Heading3"/>
        <w:keepLines/>
        <w:tabs>
          <w:tab w:val="clear" w:pos="0"/>
          <w:tab w:val="left" w:pos="709"/>
        </w:tabs>
        <w:ind w:left="709" w:hanging="709"/>
      </w:pPr>
      <w:r>
        <w:t>An Affected TO or NGE</w:t>
      </w:r>
      <w:r w:rsidR="00CF76C4">
        <w:t>SO</w:t>
      </w:r>
      <w:r>
        <w:t xml:space="preserve"> may decide to set up a System Incident Centre (SIC) in response to, or in anticipation of, a Significant Incident. Further objectives of this STCP </w:t>
      </w:r>
      <w:proofErr w:type="gramStart"/>
      <w:r>
        <w:t>with regard to</w:t>
      </w:r>
      <w:proofErr w:type="gramEnd"/>
      <w:r>
        <w:t xml:space="preserve"> the SIC are to define: </w:t>
      </w:r>
    </w:p>
    <w:p w14:paraId="4E015152" w14:textId="77777777" w:rsidR="00EC3E05" w:rsidRDefault="00EC3E05">
      <w:pPr>
        <w:keepNext/>
        <w:keepLines/>
        <w:ind w:left="720"/>
      </w:pPr>
    </w:p>
    <w:p w14:paraId="23999C52"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functions of the </w:t>
      </w:r>
      <w:proofErr w:type="gramStart"/>
      <w:r>
        <w:rPr>
          <w:rFonts w:ascii="Arial" w:hAnsi="Arial"/>
        </w:rPr>
        <w:t>SIC;</w:t>
      </w:r>
      <w:proofErr w:type="gramEnd"/>
    </w:p>
    <w:p w14:paraId="570EADFC"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associated communication channels of the </w:t>
      </w:r>
      <w:proofErr w:type="gramStart"/>
      <w:r>
        <w:rPr>
          <w:rFonts w:ascii="Arial" w:hAnsi="Arial"/>
        </w:rPr>
        <w:t>SIC;</w:t>
      </w:r>
      <w:proofErr w:type="gramEnd"/>
    </w:p>
    <w:p w14:paraId="69357F3A"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instances where a SIC would be </w:t>
      </w:r>
      <w:proofErr w:type="gramStart"/>
      <w:r>
        <w:rPr>
          <w:rFonts w:ascii="Arial" w:hAnsi="Arial"/>
        </w:rPr>
        <w:t>invoked;</w:t>
      </w:r>
      <w:proofErr w:type="gramEnd"/>
    </w:p>
    <w:p w14:paraId="445EB660" w14:textId="77777777" w:rsidR="00EC3E05" w:rsidRDefault="00EC3E05" w:rsidP="00EC3E05">
      <w:pPr>
        <w:keepNext/>
        <w:keepLines/>
        <w:numPr>
          <w:ilvl w:val="0"/>
          <w:numId w:val="8"/>
        </w:numPr>
        <w:tabs>
          <w:tab w:val="clear" w:pos="360"/>
          <w:tab w:val="num" w:pos="1080"/>
        </w:tabs>
        <w:ind w:left="1080"/>
      </w:pPr>
      <w:r>
        <w:rPr>
          <w:rFonts w:ascii="Arial" w:hAnsi="Arial"/>
        </w:rPr>
        <w:t>the minimum facilities to be made available in each SIC; and</w:t>
      </w:r>
    </w:p>
    <w:p w14:paraId="008766B5" w14:textId="77777777" w:rsidR="00EC3E05" w:rsidRDefault="00EC3E05" w:rsidP="00EC3E05">
      <w:pPr>
        <w:keepNext/>
        <w:keepLines/>
        <w:numPr>
          <w:ilvl w:val="0"/>
          <w:numId w:val="8"/>
        </w:numPr>
        <w:tabs>
          <w:tab w:val="clear" w:pos="360"/>
          <w:tab w:val="num" w:pos="1080"/>
        </w:tabs>
        <w:ind w:left="1080"/>
      </w:pPr>
      <w:r>
        <w:rPr>
          <w:rFonts w:ascii="Arial" w:hAnsi="Arial"/>
        </w:rPr>
        <w:t>the equipment testing and exercise procedures for each SIC.</w:t>
      </w:r>
    </w:p>
    <w:p w14:paraId="657BDB75" w14:textId="77777777" w:rsidR="00EC3E05" w:rsidRDefault="00EC3E05">
      <w:pPr>
        <w:keepNext/>
        <w:keepLines/>
        <w:rPr>
          <w:rFonts w:ascii="Arial" w:hAnsi="Arial"/>
        </w:rPr>
      </w:pPr>
    </w:p>
    <w:p w14:paraId="5B9F1010" w14:textId="77777777" w:rsidR="00EC3E05" w:rsidRDefault="00EC3E05">
      <w:pPr>
        <w:pStyle w:val="Heading1"/>
        <w:keepLines/>
        <w:spacing w:after="120"/>
      </w:pPr>
      <w:r>
        <w:br w:type="page"/>
      </w:r>
      <w:r>
        <w:lastRenderedPageBreak/>
        <w:t>Key Definitions</w:t>
      </w:r>
    </w:p>
    <w:p w14:paraId="00382516" w14:textId="77777777" w:rsidR="00EC3E05" w:rsidRDefault="00EC3E05">
      <w:pPr>
        <w:pStyle w:val="Heading2"/>
        <w:jc w:val="left"/>
        <w:rPr>
          <w:bCs/>
          <w:iCs/>
        </w:rPr>
      </w:pPr>
      <w:r>
        <w:t>For the purposes of STCP06-3</w:t>
      </w:r>
      <w:r>
        <w:rPr>
          <w:bCs/>
          <w:iCs/>
        </w:rPr>
        <w:t>:</w:t>
      </w:r>
    </w:p>
    <w:p w14:paraId="04F3665B" w14:textId="77777777" w:rsidR="00EC3E05" w:rsidRDefault="00EC3E05"/>
    <w:p w14:paraId="08AA6EBB" w14:textId="77777777" w:rsidR="00EC3E05" w:rsidRPr="00DC2B09" w:rsidRDefault="00EC3E05">
      <w:pPr>
        <w:pStyle w:val="Heading3"/>
        <w:tabs>
          <w:tab w:val="clear" w:pos="0"/>
          <w:tab w:val="num" w:pos="709"/>
        </w:tabs>
        <w:ind w:left="709" w:hanging="709"/>
      </w:pPr>
      <w:r w:rsidRPr="00DC2B09">
        <w:rPr>
          <w:b/>
          <w:bCs/>
        </w:rPr>
        <w:t>Affected TO</w:t>
      </w:r>
      <w:r w:rsidRPr="00DC2B09">
        <w:t xml:space="preserve"> means a TO whose Transmission System is affected by or may be affected by a Significant Incident.</w:t>
      </w:r>
    </w:p>
    <w:p w14:paraId="0D66AA3B" w14:textId="77777777" w:rsidR="00EC3E05" w:rsidRPr="00DC2B09" w:rsidRDefault="00EC3E05">
      <w:pPr>
        <w:pStyle w:val="Heading3"/>
        <w:tabs>
          <w:tab w:val="clear" w:pos="0"/>
          <w:tab w:val="num" w:pos="709"/>
        </w:tabs>
        <w:ind w:left="709" w:hanging="709"/>
      </w:pPr>
      <w:r w:rsidRPr="00DC2B09">
        <w:rPr>
          <w:b/>
          <w:bCs/>
        </w:rPr>
        <w:t>Duty Manager</w:t>
      </w:r>
      <w:r w:rsidRPr="00DC2B09">
        <w:t xml:space="preserve"> means a senior operational manager with sufficient authority to fulfil the obligations placed upon them by this STCP 06</w:t>
      </w:r>
      <w:r w:rsidRPr="00DC2B09">
        <w:noBreakHyphen/>
        <w:t>3.</w:t>
      </w:r>
    </w:p>
    <w:p w14:paraId="369D3FC3" w14:textId="77777777" w:rsidR="00EC3E05" w:rsidRPr="00DC2B09" w:rsidRDefault="00EC3E05">
      <w:pPr>
        <w:pStyle w:val="Heading3"/>
        <w:tabs>
          <w:tab w:val="clear" w:pos="0"/>
          <w:tab w:val="num" w:pos="709"/>
        </w:tabs>
        <w:ind w:left="709" w:hanging="709"/>
      </w:pPr>
      <w:r w:rsidRPr="00DC2B09">
        <w:rPr>
          <w:b/>
          <w:bCs/>
        </w:rPr>
        <w:t xml:space="preserve">Event </w:t>
      </w:r>
      <w:r w:rsidRPr="00DC2B09">
        <w:t>is as defined in the Grid Code as at the Code Effective Date and for the purposes of this STCP only, not as defined in the STC</w:t>
      </w:r>
    </w:p>
    <w:p w14:paraId="49A3DF03" w14:textId="77777777" w:rsidR="00EC3E05" w:rsidRPr="00DC2B09" w:rsidRDefault="00DC2B09">
      <w:pPr>
        <w:pStyle w:val="Heading3"/>
        <w:tabs>
          <w:tab w:val="clear" w:pos="0"/>
          <w:tab w:val="num" w:pos="709"/>
        </w:tabs>
        <w:ind w:left="709" w:hanging="709"/>
      </w:pPr>
      <w:r w:rsidRPr="00DC2B09">
        <w:rPr>
          <w:b/>
          <w:bCs/>
        </w:rPr>
        <w:t>National Electric</w:t>
      </w:r>
      <w:r>
        <w:rPr>
          <w:b/>
          <w:bCs/>
        </w:rPr>
        <w:t>i</w:t>
      </w:r>
      <w:r w:rsidRPr="00DC2B09">
        <w:rPr>
          <w:b/>
          <w:bCs/>
        </w:rPr>
        <w:t xml:space="preserve">ty </w:t>
      </w:r>
      <w:r w:rsidR="00EC3E05" w:rsidRPr="00DC2B09">
        <w:rPr>
          <w:b/>
          <w:bCs/>
        </w:rPr>
        <w:t xml:space="preserve">Transmission System Warning </w:t>
      </w:r>
      <w:r w:rsidR="00EC3E05" w:rsidRPr="00DC2B09">
        <w:t>means a warning issued by NGE</w:t>
      </w:r>
      <w:r w:rsidR="002B7D9A">
        <w:t>SO</w:t>
      </w:r>
      <w:r w:rsidR="00EC3E05" w:rsidRPr="00DC2B09">
        <w:t xml:space="preserve"> pursuant to OC7.4.8.4 of the Grid Code.</w:t>
      </w:r>
    </w:p>
    <w:p w14:paraId="2EAF5D0B" w14:textId="77777777" w:rsidR="00EC3E05" w:rsidRDefault="00EC3E05">
      <w:pPr>
        <w:pStyle w:val="Heading3"/>
        <w:tabs>
          <w:tab w:val="clear" w:pos="0"/>
          <w:tab w:val="num" w:pos="709"/>
        </w:tabs>
        <w:ind w:left="709" w:hanging="709"/>
      </w:pPr>
      <w:r>
        <w:rPr>
          <w:b/>
          <w:bCs/>
        </w:rPr>
        <w:t>Other TO</w:t>
      </w:r>
      <w:r>
        <w:t xml:space="preserve"> means a TO other than an “Affected TO”</w:t>
      </w:r>
    </w:p>
    <w:p w14:paraId="18913881" w14:textId="77777777" w:rsidR="00EC3E05" w:rsidRDefault="00EC3E05">
      <w:pPr>
        <w:pStyle w:val="Heading3"/>
        <w:tabs>
          <w:tab w:val="clear" w:pos="0"/>
          <w:tab w:val="num" w:pos="709"/>
        </w:tabs>
        <w:ind w:left="709" w:hanging="709"/>
      </w:pPr>
      <w:r>
        <w:rPr>
          <w:b/>
          <w:bCs/>
        </w:rPr>
        <w:t>System Incident Centre (SIC</w:t>
      </w:r>
      <w:r>
        <w:t xml:space="preserve">) means facilities set up in the event of an incident or emergency on the </w:t>
      </w:r>
      <w:r w:rsidR="00DC2B09">
        <w:t>National Electricity</w:t>
      </w:r>
      <w:r>
        <w:t xml:space="preserve"> Transmission System to support the relevant Control Centre</w:t>
      </w:r>
    </w:p>
    <w:p w14:paraId="1631679C" w14:textId="77777777" w:rsidR="00EC3E05" w:rsidRDefault="00EC3E05">
      <w:pPr>
        <w:pStyle w:val="Header"/>
        <w:keepNext/>
        <w:keepLines/>
        <w:tabs>
          <w:tab w:val="clear" w:pos="4153"/>
          <w:tab w:val="clear" w:pos="8306"/>
        </w:tabs>
      </w:pPr>
    </w:p>
    <w:p w14:paraId="00608EBD" w14:textId="77777777" w:rsidR="00EC3E05" w:rsidRDefault="00EC3E05">
      <w:pPr>
        <w:pStyle w:val="Header"/>
        <w:keepNext/>
        <w:keepLines/>
        <w:tabs>
          <w:tab w:val="clear" w:pos="4153"/>
          <w:tab w:val="clear" w:pos="8306"/>
        </w:tabs>
      </w:pPr>
    </w:p>
    <w:p w14:paraId="13508B94" w14:textId="77777777" w:rsidR="00EC3E05" w:rsidRDefault="00EC3E05">
      <w:pPr>
        <w:pStyle w:val="Heading1"/>
        <w:keepLines/>
        <w:spacing w:after="120"/>
      </w:pPr>
      <w:r>
        <w:t>System Incident Centre</w:t>
      </w:r>
    </w:p>
    <w:p w14:paraId="140778F9" w14:textId="77777777" w:rsidR="00EC3E05" w:rsidRDefault="00EC3E05">
      <w:pPr>
        <w:pStyle w:val="Heading3"/>
        <w:keepLines/>
        <w:tabs>
          <w:tab w:val="clear" w:pos="0"/>
          <w:tab w:val="num" w:pos="709"/>
        </w:tabs>
        <w:ind w:left="709" w:hanging="709"/>
      </w:pPr>
      <w:r>
        <w:t>NGE</w:t>
      </w:r>
      <w:r w:rsidR="00CF76C4">
        <w:t>SO</w:t>
      </w:r>
      <w:r>
        <w:t xml:space="preserve"> and each TO shall have in place procedures to ensure that each can set up a SIC when circumstances dictate. The key function of each SIC is to take on a supporting role to the respective Control Centre through:</w:t>
      </w:r>
    </w:p>
    <w:p w14:paraId="7DB89FE2" w14:textId="77777777" w:rsidR="00EC3E05" w:rsidRDefault="00EC3E05">
      <w:pPr>
        <w:pStyle w:val="BodyText"/>
        <w:keepNext/>
        <w:keepLines/>
        <w:jc w:val="both"/>
      </w:pPr>
    </w:p>
    <w:p w14:paraId="2EDA92AD" w14:textId="77777777" w:rsidR="00EC3E05" w:rsidRDefault="00EC3E05" w:rsidP="00EC3E05">
      <w:pPr>
        <w:pStyle w:val="BodyText"/>
        <w:keepNext/>
        <w:keepLines/>
        <w:numPr>
          <w:ilvl w:val="0"/>
          <w:numId w:val="4"/>
        </w:numPr>
        <w:tabs>
          <w:tab w:val="clear" w:pos="1440"/>
        </w:tabs>
        <w:ind w:left="1134"/>
        <w:jc w:val="both"/>
      </w:pPr>
      <w:r>
        <w:t xml:space="preserve">the communication of the Significant Incident and its progress to affected Parties, media and government organisations as </w:t>
      </w:r>
      <w:proofErr w:type="gramStart"/>
      <w:r>
        <w:t>appropriate;</w:t>
      </w:r>
      <w:proofErr w:type="gramEnd"/>
    </w:p>
    <w:p w14:paraId="1239C05B" w14:textId="77777777" w:rsidR="00EC3E05" w:rsidRDefault="00EC3E05" w:rsidP="00EC3E05">
      <w:pPr>
        <w:pStyle w:val="BodyText"/>
        <w:keepNext/>
        <w:keepLines/>
        <w:numPr>
          <w:ilvl w:val="0"/>
          <w:numId w:val="4"/>
        </w:numPr>
        <w:tabs>
          <w:tab w:val="clear" w:pos="1440"/>
        </w:tabs>
        <w:ind w:left="1134"/>
        <w:jc w:val="both"/>
      </w:pPr>
      <w:r>
        <w:t xml:space="preserve">the communication of the Significant Incident and its progress to affected Users as appropriate in accordance with the Grid </w:t>
      </w:r>
      <w:proofErr w:type="gramStart"/>
      <w:r>
        <w:t>Code;</w:t>
      </w:r>
      <w:proofErr w:type="gramEnd"/>
    </w:p>
    <w:p w14:paraId="4C951DCD" w14:textId="77777777" w:rsidR="00EC3E05" w:rsidRDefault="00EC3E05" w:rsidP="00EC3E05">
      <w:pPr>
        <w:pStyle w:val="BodyText"/>
        <w:keepNext/>
        <w:keepLines/>
        <w:numPr>
          <w:ilvl w:val="0"/>
          <w:numId w:val="4"/>
        </w:numPr>
        <w:tabs>
          <w:tab w:val="clear" w:pos="1440"/>
        </w:tabs>
        <w:ind w:left="1134"/>
        <w:jc w:val="both"/>
      </w:pPr>
      <w:r>
        <w:t xml:space="preserve">the analysis of the Significant Incident impact and development of </w:t>
      </w:r>
      <w:proofErr w:type="gramStart"/>
      <w:r>
        <w:t>longer term</w:t>
      </w:r>
      <w:proofErr w:type="gramEnd"/>
      <w:r>
        <w:t xml:space="preserve"> operational plans for the management of the Significant Incident; and</w:t>
      </w:r>
    </w:p>
    <w:p w14:paraId="0FA52AE6" w14:textId="77777777" w:rsidR="00EC3E05" w:rsidRDefault="00EC3E05" w:rsidP="00EC3E05">
      <w:pPr>
        <w:pStyle w:val="BodyText"/>
        <w:keepNext/>
        <w:keepLines/>
        <w:numPr>
          <w:ilvl w:val="0"/>
          <w:numId w:val="4"/>
        </w:numPr>
        <w:tabs>
          <w:tab w:val="clear" w:pos="1440"/>
        </w:tabs>
        <w:ind w:left="1134"/>
        <w:jc w:val="both"/>
      </w:pPr>
      <w:r>
        <w:t>the mobilisation and deployment of resources.</w:t>
      </w:r>
    </w:p>
    <w:p w14:paraId="4E6B82D6" w14:textId="77777777" w:rsidR="00EC3E05" w:rsidRDefault="00EC3E05">
      <w:pPr>
        <w:pStyle w:val="Title"/>
        <w:keepNext/>
        <w:keepLines/>
        <w:jc w:val="left"/>
        <w:rPr>
          <w:sz w:val="20"/>
          <w:u w:val="none"/>
        </w:rPr>
      </w:pPr>
    </w:p>
    <w:p w14:paraId="0D8717F3" w14:textId="77777777" w:rsidR="00EC3E05" w:rsidRDefault="00EC3E05">
      <w:pPr>
        <w:pStyle w:val="Heading3"/>
        <w:keepLines/>
        <w:tabs>
          <w:tab w:val="clear" w:pos="0"/>
          <w:tab w:val="num" w:pos="709"/>
        </w:tabs>
        <w:ind w:left="709" w:hanging="709"/>
      </w:pPr>
      <w:r>
        <w:t>NGE</w:t>
      </w:r>
      <w:r w:rsidR="00CF76C4">
        <w:t>SO</w:t>
      </w:r>
      <w:r>
        <w:t xml:space="preserve"> and TOs shall be responsible for ensuring that an appropriate number of telephone lines, fax machines and other appropriate equipment are provided for use in their respective SIC(s). Such equipment shall be tested on a regular basis as agreed by NGE</w:t>
      </w:r>
      <w:r w:rsidR="00CF76C4">
        <w:t>SO</w:t>
      </w:r>
      <w:r>
        <w:t xml:space="preserve"> and TO, or in line with 3.1.5 as a minimum.  </w:t>
      </w:r>
    </w:p>
    <w:p w14:paraId="12AE6E57" w14:textId="77777777" w:rsidR="00EC3E05" w:rsidRDefault="00EC3E05">
      <w:pPr>
        <w:pStyle w:val="Title"/>
        <w:keepNext/>
        <w:keepLines/>
        <w:tabs>
          <w:tab w:val="num" w:pos="709"/>
        </w:tabs>
        <w:ind w:left="709" w:hanging="709"/>
        <w:jc w:val="both"/>
        <w:rPr>
          <w:sz w:val="20"/>
          <w:u w:val="none"/>
        </w:rPr>
      </w:pPr>
    </w:p>
    <w:p w14:paraId="48CBC7C3" w14:textId="77777777" w:rsidR="00EC3E05" w:rsidRDefault="00EC3E05">
      <w:pPr>
        <w:pStyle w:val="Heading3"/>
        <w:keepLines/>
        <w:tabs>
          <w:tab w:val="clear" w:pos="0"/>
          <w:tab w:val="num" w:pos="709"/>
        </w:tabs>
        <w:ind w:left="709" w:hanging="709"/>
      </w:pPr>
      <w:r>
        <w:t>The name and contact details of a Party’s Duty Manager shall be held by each Party in their respective Control Centre, shall be updated by the relevant Party as appropriate and shall be made available on request to NGE</w:t>
      </w:r>
      <w:r w:rsidR="00CF76C4">
        <w:t>SO</w:t>
      </w:r>
      <w:r>
        <w:t xml:space="preserve"> or TO as appropriate.  </w:t>
      </w:r>
    </w:p>
    <w:p w14:paraId="4CBB5A9B" w14:textId="77777777" w:rsidR="00EC3E05" w:rsidRDefault="00EC3E05">
      <w:pPr>
        <w:pStyle w:val="Heading3"/>
        <w:keepLines/>
        <w:numPr>
          <w:ilvl w:val="0"/>
          <w:numId w:val="0"/>
        </w:numPr>
        <w:tabs>
          <w:tab w:val="num" w:pos="709"/>
        </w:tabs>
        <w:ind w:left="709" w:hanging="709"/>
      </w:pPr>
    </w:p>
    <w:p w14:paraId="4A8FD32F" w14:textId="77777777" w:rsidR="00EC3E05" w:rsidRDefault="00EC3E05">
      <w:pPr>
        <w:pStyle w:val="Heading3"/>
        <w:keepLines/>
        <w:tabs>
          <w:tab w:val="clear" w:pos="0"/>
          <w:tab w:val="num" w:pos="709"/>
        </w:tabs>
        <w:ind w:left="709" w:hanging="709"/>
        <w:rPr>
          <w:snapToGrid w:val="0"/>
        </w:rPr>
      </w:pPr>
      <w:r>
        <w:rPr>
          <w:snapToGrid w:val="0"/>
        </w:rPr>
        <w:t>NGE</w:t>
      </w:r>
      <w:r w:rsidR="00CF76C4">
        <w:rPr>
          <w:snapToGrid w:val="0"/>
        </w:rPr>
        <w:t>SO</w:t>
      </w:r>
      <w:r>
        <w:rPr>
          <w:snapToGrid w:val="0"/>
        </w:rPr>
        <w:t xml:space="preserve"> and each TO shall ensure that media relations staff for their organisations </w:t>
      </w:r>
      <w:proofErr w:type="gramStart"/>
      <w:r>
        <w:rPr>
          <w:snapToGrid w:val="0"/>
        </w:rPr>
        <w:t>are available at all times</w:t>
      </w:r>
      <w:proofErr w:type="gramEnd"/>
      <w:r>
        <w:rPr>
          <w:snapToGrid w:val="0"/>
        </w:rPr>
        <w:t xml:space="preserve"> and shall share information to produce timely and consistent media statements as and when required. All media statements relating to Significant Incidents affecting the Transmission System or </w:t>
      </w:r>
      <w:r w:rsidR="00DC2B09">
        <w:rPr>
          <w:snapToGrid w:val="0"/>
        </w:rPr>
        <w:t>National Electricity</w:t>
      </w:r>
      <w:r>
        <w:rPr>
          <w:snapToGrid w:val="0"/>
        </w:rPr>
        <w:t xml:space="preserve"> Transmission System Warnings shall be agreed by NGE</w:t>
      </w:r>
      <w:r w:rsidR="00CF76C4">
        <w:rPr>
          <w:snapToGrid w:val="0"/>
        </w:rPr>
        <w:t>SO</w:t>
      </w:r>
      <w:r>
        <w:rPr>
          <w:snapToGrid w:val="0"/>
        </w:rPr>
        <w:t xml:space="preserve"> and an </w:t>
      </w:r>
      <w:r w:rsidR="00DC2B09">
        <w:rPr>
          <w:snapToGrid w:val="0"/>
        </w:rPr>
        <w:t>A</w:t>
      </w:r>
      <w:r>
        <w:rPr>
          <w:snapToGrid w:val="0"/>
        </w:rPr>
        <w:t>ffected TO prior to release.</w:t>
      </w:r>
    </w:p>
    <w:p w14:paraId="0AA59AFA" w14:textId="77777777" w:rsidR="00EC3E05" w:rsidRDefault="00EC3E05">
      <w:pPr>
        <w:pStyle w:val="Title"/>
        <w:keepNext/>
        <w:keepLines/>
        <w:tabs>
          <w:tab w:val="num" w:pos="709"/>
        </w:tabs>
        <w:ind w:left="709" w:hanging="709"/>
        <w:jc w:val="both"/>
        <w:rPr>
          <w:sz w:val="20"/>
          <w:u w:val="none"/>
        </w:rPr>
      </w:pPr>
    </w:p>
    <w:p w14:paraId="0E3727B0" w14:textId="77777777" w:rsidR="00EC3E05" w:rsidRDefault="00EC3E05">
      <w:pPr>
        <w:pStyle w:val="Heading3"/>
        <w:keepLines/>
        <w:tabs>
          <w:tab w:val="clear" w:pos="0"/>
          <w:tab w:val="num" w:pos="709"/>
        </w:tabs>
        <w:ind w:left="709" w:hanging="709"/>
      </w:pPr>
      <w:r>
        <w:t>NGE</w:t>
      </w:r>
      <w:r w:rsidR="00CF76C4">
        <w:t>SO</w:t>
      </w:r>
      <w:r>
        <w:t xml:space="preserve"> and each TO shall ensure that joint SIC exercises with each TO are carried out annually.  The objective of such joint SIC exercises shall be to test the procedures outlined in this document and any other relevant internal procedures. Where such exercises do not involve external parties either the TO or NGE</w:t>
      </w:r>
      <w:r w:rsidR="00CF76C4">
        <w:t>SO</w:t>
      </w:r>
      <w:r>
        <w:t xml:space="preserve"> (as agreed) shall lead in the planning of such exercises.  All exercises that involve external parties must be by prior notice and shall be co-ordinated by NGE</w:t>
      </w:r>
      <w:r w:rsidR="00CF76C4">
        <w:t>SO</w:t>
      </w:r>
      <w:r>
        <w:t xml:space="preserve">. </w:t>
      </w:r>
    </w:p>
    <w:p w14:paraId="74FA4D9F" w14:textId="77777777" w:rsidR="00EC3E05" w:rsidRDefault="00EC3E05">
      <w:pPr>
        <w:pStyle w:val="Title"/>
        <w:keepNext/>
        <w:keepLines/>
        <w:ind w:left="576"/>
        <w:jc w:val="left"/>
        <w:rPr>
          <w:sz w:val="20"/>
          <w:u w:val="none"/>
        </w:rPr>
      </w:pPr>
      <w:r>
        <w:rPr>
          <w:sz w:val="20"/>
          <w:u w:val="none"/>
        </w:rPr>
        <w:t xml:space="preserve"> </w:t>
      </w:r>
    </w:p>
    <w:p w14:paraId="4180BFED" w14:textId="77777777" w:rsidR="00EC3E05" w:rsidRDefault="00EC3E05">
      <w:pPr>
        <w:pStyle w:val="Title"/>
        <w:keepNext/>
        <w:keepLines/>
        <w:jc w:val="left"/>
        <w:rPr>
          <w:sz w:val="20"/>
          <w:u w:val="none"/>
        </w:rPr>
      </w:pPr>
    </w:p>
    <w:p w14:paraId="034FC7FC" w14:textId="77777777" w:rsidR="00EC3E05" w:rsidRDefault="00EC3E05">
      <w:pPr>
        <w:pStyle w:val="Heading1"/>
        <w:keepLines/>
      </w:pPr>
      <w:r>
        <w:br w:type="page"/>
      </w:r>
      <w:r>
        <w:lastRenderedPageBreak/>
        <w:t>Significant Incident Management Process</w:t>
      </w:r>
    </w:p>
    <w:p w14:paraId="26B7BCB4" w14:textId="77777777" w:rsidR="00EC3E05" w:rsidRDefault="00EC3E05">
      <w:pPr>
        <w:pStyle w:val="Title"/>
        <w:keepNext/>
        <w:keepLines/>
        <w:jc w:val="left"/>
        <w:rPr>
          <w:sz w:val="20"/>
        </w:rPr>
      </w:pPr>
    </w:p>
    <w:p w14:paraId="71CF1B09" w14:textId="77777777" w:rsidR="00EC3E05" w:rsidRDefault="00EC3E05">
      <w:pPr>
        <w:pStyle w:val="Heading2"/>
        <w:keepLines/>
      </w:pPr>
      <w:r>
        <w:t>Weather Reports</w:t>
      </w:r>
    </w:p>
    <w:p w14:paraId="314D0A5A" w14:textId="77777777" w:rsidR="00EC3E05" w:rsidRDefault="00EC3E05">
      <w:pPr>
        <w:pStyle w:val="Title"/>
        <w:keepNext/>
        <w:keepLines/>
        <w:jc w:val="left"/>
        <w:rPr>
          <w:sz w:val="20"/>
        </w:rPr>
      </w:pPr>
    </w:p>
    <w:p w14:paraId="7392EFB1" w14:textId="77777777" w:rsidR="00EC3E05" w:rsidRDefault="00EC3E05">
      <w:pPr>
        <w:pStyle w:val="Heading3"/>
        <w:keepLines/>
        <w:tabs>
          <w:tab w:val="clear" w:pos="0"/>
          <w:tab w:val="num" w:pos="709"/>
        </w:tabs>
        <w:ind w:left="709" w:hanging="709"/>
      </w:pPr>
      <w:r>
        <w:t>NGE</w:t>
      </w:r>
      <w:r w:rsidR="00CF76C4">
        <w:t>SO</w:t>
      </w:r>
      <w:r>
        <w:t xml:space="preserve"> shall ensure that it receives appropriate weather reports including advanced severe weather warnings for Great Britain.</w:t>
      </w:r>
    </w:p>
    <w:p w14:paraId="670240B3" w14:textId="77777777" w:rsidR="00EC3E05" w:rsidRDefault="00EC3E05">
      <w:pPr>
        <w:pStyle w:val="Heading3"/>
        <w:keepLines/>
        <w:numPr>
          <w:ilvl w:val="0"/>
          <w:numId w:val="0"/>
        </w:numPr>
        <w:tabs>
          <w:tab w:val="num" w:pos="709"/>
        </w:tabs>
        <w:ind w:left="709" w:hanging="709"/>
      </w:pPr>
    </w:p>
    <w:p w14:paraId="5C790657" w14:textId="77777777" w:rsidR="00EC3E05" w:rsidRDefault="00EC3E05">
      <w:pPr>
        <w:pStyle w:val="Heading3"/>
        <w:keepLines/>
        <w:tabs>
          <w:tab w:val="clear" w:pos="0"/>
          <w:tab w:val="num" w:pos="709"/>
        </w:tabs>
        <w:ind w:left="709" w:hanging="709"/>
      </w:pPr>
      <w:r>
        <w:t>Each TO shall ensure it receives appropriate weather reports including advanced severe weather warnings for its respective licensed area.</w:t>
      </w:r>
    </w:p>
    <w:p w14:paraId="29F5265A" w14:textId="77777777" w:rsidR="00EC3E05" w:rsidRDefault="00EC3E05">
      <w:pPr>
        <w:pStyle w:val="Title"/>
        <w:keepNext/>
        <w:keepLines/>
        <w:jc w:val="left"/>
        <w:rPr>
          <w:sz w:val="20"/>
        </w:rPr>
      </w:pPr>
    </w:p>
    <w:p w14:paraId="3CCD1001" w14:textId="77777777" w:rsidR="00EC3E05" w:rsidRDefault="00EC3E05">
      <w:pPr>
        <w:pStyle w:val="Heading2"/>
        <w:keepLines/>
      </w:pPr>
      <w:r>
        <w:t>Anticipated Significant Incidents</w:t>
      </w:r>
    </w:p>
    <w:p w14:paraId="21EBD0E1" w14:textId="77777777" w:rsidR="00EC3E05" w:rsidRDefault="00EC3E05">
      <w:pPr>
        <w:pStyle w:val="Title"/>
        <w:keepNext/>
        <w:keepLines/>
        <w:jc w:val="left"/>
        <w:rPr>
          <w:sz w:val="20"/>
          <w:u w:val="none"/>
        </w:rPr>
      </w:pPr>
    </w:p>
    <w:p w14:paraId="6EB90B65" w14:textId="77777777" w:rsidR="00EC3E05" w:rsidRDefault="00EC3E05">
      <w:pPr>
        <w:pStyle w:val="Heading3"/>
        <w:keepLines/>
        <w:tabs>
          <w:tab w:val="clear" w:pos="0"/>
          <w:tab w:val="num" w:pos="709"/>
        </w:tabs>
        <w:ind w:left="709" w:hanging="709"/>
      </w:pPr>
      <w:r>
        <w:t>On receipt of a weather warning or acting upon other information as appropriate, NGE</w:t>
      </w:r>
      <w:r w:rsidR="00CF76C4">
        <w:t>SO</w:t>
      </w:r>
      <w:r>
        <w:t xml:space="preserve"> may issue a </w:t>
      </w:r>
      <w:bookmarkStart w:id="0" w:name="OLE_LINK1"/>
      <w:r w:rsidR="00DC2B09">
        <w:t xml:space="preserve">National Electricity </w:t>
      </w:r>
      <w:r>
        <w:t xml:space="preserve">Transmission System Warning - Risk of System Disturbance warning </w:t>
      </w:r>
      <w:bookmarkEnd w:id="0"/>
      <w:r>
        <w:t>to the TO(s). When NGE</w:t>
      </w:r>
      <w:r w:rsidR="00CF76C4">
        <w:t>SO</w:t>
      </w:r>
      <w:r>
        <w:t xml:space="preserve"> issues a </w:t>
      </w:r>
      <w:r w:rsidR="00DC2B09">
        <w:t xml:space="preserve">National </w:t>
      </w:r>
      <w:proofErr w:type="gramStart"/>
      <w:r w:rsidR="00DC2B09">
        <w:t xml:space="preserve">Electricity </w:t>
      </w:r>
      <w:r>
        <w:t xml:space="preserve"> Transmission</w:t>
      </w:r>
      <w:proofErr w:type="gramEnd"/>
      <w:r>
        <w:t xml:space="preserve"> System Warning - Risk of System Disturbance warning to Users then NG</w:t>
      </w:r>
      <w:r w:rsidR="00CF76C4">
        <w:t>SO</w:t>
      </w:r>
      <w:r>
        <w:t xml:space="preserve">T shall also copy this warning to any relevant TO. </w:t>
      </w:r>
    </w:p>
    <w:p w14:paraId="4BF722B8" w14:textId="77777777" w:rsidR="00EC3E05" w:rsidRDefault="00EC3E05">
      <w:pPr>
        <w:pStyle w:val="Heading3"/>
        <w:numPr>
          <w:ilvl w:val="0"/>
          <w:numId w:val="0"/>
        </w:numPr>
        <w:tabs>
          <w:tab w:val="num" w:pos="709"/>
        </w:tabs>
        <w:ind w:left="709" w:hanging="709"/>
      </w:pPr>
    </w:p>
    <w:p w14:paraId="62FBBE97" w14:textId="77777777" w:rsidR="00EC3E05" w:rsidRDefault="00EC3E05">
      <w:pPr>
        <w:pStyle w:val="Heading3"/>
        <w:keepLines/>
        <w:tabs>
          <w:tab w:val="clear" w:pos="0"/>
          <w:tab w:val="num" w:pos="709"/>
        </w:tabs>
        <w:ind w:left="709" w:hanging="709"/>
      </w:pPr>
      <w:r>
        <w:t xml:space="preserve">On receipt of such </w:t>
      </w:r>
      <w:r w:rsidR="00DC2B09">
        <w:t xml:space="preserve">National Electricity </w:t>
      </w:r>
      <w:r>
        <w:t>Transmission System Warning - Risk of System Disturbance warning each TO shall then evaluate the situation.  Where deemed necessary by NGE</w:t>
      </w:r>
      <w:r w:rsidR="00CF76C4">
        <w:t>SO</w:t>
      </w:r>
      <w:r>
        <w:t xml:space="preserve"> or the TO each Party shall contact its Duty Manager.  Each respective Duty Manager shall then evaluate the situation and </w:t>
      </w:r>
      <w:proofErr w:type="gramStart"/>
      <w:r>
        <w:t>make contact with</w:t>
      </w:r>
      <w:proofErr w:type="gramEnd"/>
      <w:r>
        <w:t xml:space="preserve"> other relevant parties where necessary. Each respective Duty Manager shall arrange for all non-operational communication to be directed away from their Control Centre(s) as required.</w:t>
      </w:r>
    </w:p>
    <w:p w14:paraId="6ECB8736" w14:textId="77777777" w:rsidR="00EC3E05" w:rsidRDefault="00EC3E05">
      <w:pPr>
        <w:pStyle w:val="Title"/>
        <w:keepNext/>
        <w:keepLines/>
        <w:tabs>
          <w:tab w:val="num" w:pos="709"/>
        </w:tabs>
        <w:ind w:left="709" w:hanging="709"/>
        <w:jc w:val="both"/>
        <w:rPr>
          <w:sz w:val="20"/>
          <w:u w:val="none"/>
        </w:rPr>
      </w:pPr>
    </w:p>
    <w:p w14:paraId="110F1316" w14:textId="77777777" w:rsidR="00EC3E05" w:rsidRDefault="00EC3E05">
      <w:pPr>
        <w:pStyle w:val="Heading3"/>
        <w:keepLines/>
        <w:tabs>
          <w:tab w:val="clear" w:pos="0"/>
          <w:tab w:val="num" w:pos="709"/>
        </w:tabs>
        <w:ind w:left="709" w:hanging="709"/>
      </w:pPr>
      <w:r>
        <w:t>An Affected TO Duty Manager shall consider and review the need for SIC activation and advise NGE</w:t>
      </w:r>
      <w:r w:rsidR="00CF76C4">
        <w:t>SO</w:t>
      </w:r>
      <w:r>
        <w:t xml:space="preserve"> accordingly. NGE</w:t>
      </w:r>
      <w:r w:rsidR="00CF76C4">
        <w:t>SO</w:t>
      </w:r>
      <w:r>
        <w:t xml:space="preserve"> may request that an Affected TO activates its SIC but the final decision regarding the activation of an Affected TO’s SIC rests with an Affected TO. </w:t>
      </w:r>
    </w:p>
    <w:p w14:paraId="0A5BFF33" w14:textId="77777777" w:rsidR="00EC3E05" w:rsidRDefault="00EC3E05">
      <w:pPr>
        <w:pStyle w:val="Title"/>
        <w:keepNext/>
        <w:keepLines/>
        <w:tabs>
          <w:tab w:val="num" w:pos="709"/>
        </w:tabs>
        <w:ind w:left="709" w:hanging="709"/>
        <w:jc w:val="both"/>
        <w:rPr>
          <w:sz w:val="20"/>
          <w:u w:val="none"/>
        </w:rPr>
      </w:pPr>
    </w:p>
    <w:p w14:paraId="0659F098" w14:textId="77777777" w:rsidR="00EC3E05" w:rsidRDefault="00EC3E05">
      <w:pPr>
        <w:pStyle w:val="Heading3"/>
        <w:keepLines/>
        <w:tabs>
          <w:tab w:val="clear" w:pos="0"/>
          <w:tab w:val="num" w:pos="709"/>
        </w:tabs>
        <w:ind w:left="709" w:hanging="709"/>
      </w:pPr>
      <w:r>
        <w:t>The NGE</w:t>
      </w:r>
      <w:r w:rsidR="00CF76C4">
        <w:t>SO</w:t>
      </w:r>
      <w:r>
        <w:t xml:space="preserve"> Duty Manager shall consider and review the need for SIC activation and advise an Affected TO accordingly.  An Affected TO may request that NGE</w:t>
      </w:r>
      <w:r w:rsidR="00CF76C4">
        <w:t>SO</w:t>
      </w:r>
      <w:r>
        <w:t xml:space="preserve"> activates its SIC but the final decision regarding the activation of NGE</w:t>
      </w:r>
      <w:r w:rsidR="00CF76C4">
        <w:t>SO</w:t>
      </w:r>
      <w:r>
        <w:t>’s SIC rests with NGE</w:t>
      </w:r>
      <w:r w:rsidR="002B7D9A">
        <w:t>SO</w:t>
      </w:r>
      <w:r>
        <w:t xml:space="preserve"> </w:t>
      </w:r>
    </w:p>
    <w:p w14:paraId="436F9903" w14:textId="77777777" w:rsidR="00EC3E05" w:rsidRDefault="00EC3E05">
      <w:pPr>
        <w:pStyle w:val="Title"/>
        <w:keepNext/>
        <w:keepLines/>
        <w:tabs>
          <w:tab w:val="num" w:pos="709"/>
        </w:tabs>
        <w:ind w:left="709" w:hanging="709"/>
        <w:jc w:val="both"/>
        <w:rPr>
          <w:sz w:val="20"/>
          <w:u w:val="none"/>
        </w:rPr>
      </w:pPr>
    </w:p>
    <w:p w14:paraId="2B4DDEDC" w14:textId="77777777" w:rsidR="00EC3E05" w:rsidRDefault="00EC3E05">
      <w:pPr>
        <w:pStyle w:val="Heading3"/>
        <w:keepLines/>
        <w:tabs>
          <w:tab w:val="clear" w:pos="0"/>
          <w:tab w:val="num" w:pos="709"/>
        </w:tabs>
        <w:ind w:left="709" w:hanging="709"/>
      </w:pPr>
      <w:r>
        <w:t>The formal activation of a SIC shall be notified by faxed pro-forma (Appendix B).  Following the activation of a SIC, the content of this fax shall be updated as and when there are any changes to SIC information and such updates shall be communicated to each Party as appropriate. Where necessary NGE</w:t>
      </w:r>
      <w:r w:rsidR="00CF76C4">
        <w:t>SO</w:t>
      </w:r>
      <w:r>
        <w:t xml:space="preserve"> shall then inform as appropriate the Other TO, and affected Users using appropriate methods of communication that one or more SICs has been established. </w:t>
      </w:r>
    </w:p>
    <w:p w14:paraId="656B5E6F" w14:textId="77777777" w:rsidR="00EC3E05" w:rsidRDefault="00EC3E05">
      <w:pPr>
        <w:pStyle w:val="Title"/>
        <w:keepNext/>
        <w:keepLines/>
        <w:jc w:val="both"/>
        <w:rPr>
          <w:sz w:val="20"/>
          <w:u w:val="none"/>
        </w:rPr>
      </w:pPr>
    </w:p>
    <w:p w14:paraId="6312B139" w14:textId="77777777" w:rsidR="00EC3E05" w:rsidRDefault="00EC3E05">
      <w:pPr>
        <w:pStyle w:val="Heading3"/>
        <w:keepLines/>
        <w:tabs>
          <w:tab w:val="clear" w:pos="0"/>
          <w:tab w:val="num" w:pos="709"/>
        </w:tabs>
        <w:ind w:left="709" w:hanging="709"/>
      </w:pPr>
      <w:r>
        <w:t>Affected TO(s) shall review and provide updates on Outage Emergency Return to Service Times and circuit availability to NGE</w:t>
      </w:r>
      <w:r w:rsidR="00CF76C4">
        <w:t>SO</w:t>
      </w:r>
      <w:r>
        <w:t>.</w:t>
      </w:r>
    </w:p>
    <w:p w14:paraId="5F25BCEF" w14:textId="77777777" w:rsidR="00EC3E05" w:rsidRDefault="00EC3E05">
      <w:pPr>
        <w:pStyle w:val="Title"/>
        <w:keepNext/>
        <w:keepLines/>
        <w:tabs>
          <w:tab w:val="num" w:pos="709"/>
        </w:tabs>
        <w:ind w:left="709" w:hanging="709"/>
        <w:jc w:val="left"/>
        <w:rPr>
          <w:sz w:val="20"/>
          <w:u w:val="none"/>
        </w:rPr>
      </w:pPr>
    </w:p>
    <w:p w14:paraId="45CE05E0" w14:textId="77777777" w:rsidR="00EC3E05" w:rsidRDefault="00EC3E05">
      <w:pPr>
        <w:pStyle w:val="Heading3"/>
        <w:keepLines/>
        <w:tabs>
          <w:tab w:val="clear" w:pos="0"/>
          <w:tab w:val="num" w:pos="709"/>
        </w:tabs>
        <w:spacing w:after="120"/>
        <w:ind w:left="709" w:hanging="709"/>
      </w:pPr>
      <w:r>
        <w:t>NGE</w:t>
      </w:r>
      <w:r w:rsidR="00CF76C4">
        <w:t>SO</w:t>
      </w:r>
      <w:r>
        <w:t xml:space="preserve"> shall review system configuration, circuit </w:t>
      </w:r>
      <w:proofErr w:type="gramStart"/>
      <w:r>
        <w:t>availability</w:t>
      </w:r>
      <w:proofErr w:type="gramEnd"/>
      <w:r>
        <w:t xml:space="preserve"> and develop an operational strategy. Actions may be agreed with an Affected T</w:t>
      </w:r>
      <w:r w:rsidRPr="00DC2B09">
        <w:t>O using the processes specified in STCP 01</w:t>
      </w:r>
      <w:r w:rsidRPr="00DC2B09">
        <w:noBreakHyphen/>
        <w:t>1: Operational Switching, which may includ</w:t>
      </w:r>
      <w:r>
        <w:t xml:space="preserve">e: </w:t>
      </w:r>
    </w:p>
    <w:p w14:paraId="0BC42F2E" w14:textId="77777777" w:rsidR="00EC3E05" w:rsidRDefault="00EC3E05" w:rsidP="00EC3E05">
      <w:pPr>
        <w:keepNext/>
        <w:keepLines/>
        <w:numPr>
          <w:ilvl w:val="0"/>
          <w:numId w:val="5"/>
        </w:numPr>
        <w:tabs>
          <w:tab w:val="clear" w:pos="360"/>
          <w:tab w:val="num" w:pos="1080"/>
        </w:tabs>
        <w:ind w:left="1080"/>
      </w:pPr>
      <w:r>
        <w:rPr>
          <w:rFonts w:ascii="Arial" w:hAnsi="Arial"/>
        </w:rPr>
        <w:t>returning circuits to service where appropriate; and/or</w:t>
      </w:r>
    </w:p>
    <w:p w14:paraId="0052B229" w14:textId="77777777" w:rsidR="00EC3E05" w:rsidRDefault="00EC3E05" w:rsidP="00EC3E05">
      <w:pPr>
        <w:keepNext/>
        <w:keepLines/>
        <w:numPr>
          <w:ilvl w:val="0"/>
          <w:numId w:val="5"/>
        </w:numPr>
        <w:tabs>
          <w:tab w:val="clear" w:pos="360"/>
          <w:tab w:val="num" w:pos="1080"/>
        </w:tabs>
        <w:ind w:left="1080"/>
      </w:pPr>
      <w:r>
        <w:rPr>
          <w:rFonts w:ascii="Arial" w:hAnsi="Arial"/>
        </w:rPr>
        <w:t>adoption of non-standard running arrangements to improve security.</w:t>
      </w:r>
    </w:p>
    <w:p w14:paraId="7F897614" w14:textId="77777777" w:rsidR="00EC3E05" w:rsidRDefault="00EC3E05">
      <w:pPr>
        <w:keepNext/>
        <w:keepLines/>
      </w:pPr>
    </w:p>
    <w:p w14:paraId="5783DD65" w14:textId="77777777" w:rsidR="00EC3E05" w:rsidRDefault="00EC3E05">
      <w:pPr>
        <w:keepNext/>
        <w:keepLines/>
        <w:ind w:left="720"/>
      </w:pPr>
      <w:r>
        <w:rPr>
          <w:rFonts w:ascii="Arial" w:hAnsi="Arial"/>
        </w:rPr>
        <w:t>For the avoidance of doubt the above list is non-exhaustive and other actions may be agreed between the Parties.</w:t>
      </w:r>
    </w:p>
    <w:p w14:paraId="78D144C7" w14:textId="77777777" w:rsidR="00EC3E05" w:rsidRDefault="00EC3E05">
      <w:pPr>
        <w:pStyle w:val="Title"/>
        <w:keepNext/>
        <w:keepLines/>
        <w:ind w:left="1080"/>
        <w:jc w:val="left"/>
        <w:rPr>
          <w:u w:val="none"/>
        </w:rPr>
      </w:pPr>
    </w:p>
    <w:p w14:paraId="0F488560" w14:textId="77777777" w:rsidR="00EC3E05" w:rsidRPr="00DC2B09" w:rsidRDefault="00EC3E05">
      <w:pPr>
        <w:pStyle w:val="Heading3"/>
        <w:keepLines/>
        <w:tabs>
          <w:tab w:val="clear" w:pos="0"/>
          <w:tab w:val="num" w:pos="709"/>
        </w:tabs>
        <w:ind w:left="709" w:hanging="709"/>
      </w:pPr>
      <w:r w:rsidRPr="00DC2B09">
        <w:t>An Affected TO shall implement actions agreed pursuant to section 4.2.7 in accordance with STCP 01-1: Operational Switching.</w:t>
      </w:r>
    </w:p>
    <w:p w14:paraId="6C3169BF" w14:textId="77777777" w:rsidR="00EC3E05" w:rsidRDefault="00EC3E05">
      <w:pPr>
        <w:pStyle w:val="Title"/>
        <w:keepNext/>
        <w:keepLines/>
        <w:ind w:left="720" w:hanging="720"/>
        <w:jc w:val="both"/>
        <w:rPr>
          <w:u w:val="none"/>
        </w:rPr>
      </w:pPr>
    </w:p>
    <w:p w14:paraId="3EB2B53B" w14:textId="77777777" w:rsidR="00EC3E05" w:rsidRDefault="00EC3E05">
      <w:pPr>
        <w:pStyle w:val="Heading2"/>
        <w:keepLines/>
      </w:pPr>
      <w:r>
        <w:br w:type="page"/>
      </w:r>
      <w:r>
        <w:lastRenderedPageBreak/>
        <w:t>Unanticipated Significant Incidents</w:t>
      </w:r>
    </w:p>
    <w:p w14:paraId="68DF6130" w14:textId="77777777" w:rsidR="00EC3E05" w:rsidRDefault="00EC3E05">
      <w:pPr>
        <w:pStyle w:val="Title"/>
        <w:keepNext/>
        <w:keepLines/>
        <w:jc w:val="both"/>
        <w:rPr>
          <w:sz w:val="20"/>
          <w:u w:val="none"/>
        </w:rPr>
      </w:pPr>
    </w:p>
    <w:p w14:paraId="5CA05696" w14:textId="77777777" w:rsidR="00EC3E05" w:rsidRDefault="00EC3E05">
      <w:pPr>
        <w:pStyle w:val="Heading3"/>
        <w:keepLines/>
        <w:tabs>
          <w:tab w:val="clear" w:pos="0"/>
          <w:tab w:val="num" w:pos="709"/>
        </w:tabs>
        <w:ind w:left="709" w:hanging="709"/>
      </w:pPr>
      <w:r>
        <w:t>The procedure as detailed in this section 4.3 shall be followed for Significant Incidents on or affecting a TO’s Transmission System where it is unlikely that NGE</w:t>
      </w:r>
      <w:r w:rsidR="00CF76C4">
        <w:t>SO</w:t>
      </w:r>
      <w:r>
        <w:t xml:space="preserve"> or a TO shall receive any advance warning.</w:t>
      </w:r>
    </w:p>
    <w:p w14:paraId="0E26A4C4" w14:textId="77777777" w:rsidR="00EC3E05" w:rsidRDefault="00EC3E05">
      <w:pPr>
        <w:pStyle w:val="Title"/>
        <w:keepNext/>
        <w:keepLines/>
        <w:tabs>
          <w:tab w:val="num" w:pos="709"/>
        </w:tabs>
        <w:ind w:left="709" w:hanging="709"/>
        <w:jc w:val="both"/>
        <w:rPr>
          <w:sz w:val="20"/>
          <w:u w:val="none"/>
        </w:rPr>
      </w:pPr>
    </w:p>
    <w:p w14:paraId="7B8BB8BC" w14:textId="77777777" w:rsidR="00EC3E05" w:rsidRPr="00DC2B09" w:rsidRDefault="00EC3E05">
      <w:pPr>
        <w:pStyle w:val="Heading3"/>
        <w:keepLines/>
        <w:tabs>
          <w:tab w:val="clear" w:pos="0"/>
          <w:tab w:val="num" w:pos="709"/>
        </w:tabs>
        <w:ind w:left="709" w:hanging="709"/>
      </w:pPr>
      <w:r>
        <w:t>Following receipt of information relating to a Significant Incident on or affecting the TO’s Transmission System, the recipient (NGE</w:t>
      </w:r>
      <w:r w:rsidR="00CF76C4">
        <w:t>SO</w:t>
      </w:r>
      <w:r>
        <w:t xml:space="preserve"> or an Affected TO) shall inform the other Party without delay.  Both Parties shall record the receipt and exchange of such info</w:t>
      </w:r>
      <w:r w:rsidRPr="00DC2B09">
        <w:t>rmation.</w:t>
      </w:r>
    </w:p>
    <w:p w14:paraId="3A3AF3B7" w14:textId="77777777" w:rsidR="00EC3E05" w:rsidRPr="00DC2B09" w:rsidRDefault="00EC3E05">
      <w:pPr>
        <w:pStyle w:val="Title"/>
        <w:keepNext/>
        <w:keepLines/>
        <w:tabs>
          <w:tab w:val="num" w:pos="709"/>
        </w:tabs>
        <w:ind w:left="709" w:hanging="709"/>
        <w:jc w:val="both"/>
        <w:rPr>
          <w:sz w:val="20"/>
          <w:u w:val="none"/>
        </w:rPr>
      </w:pPr>
    </w:p>
    <w:p w14:paraId="02A49138" w14:textId="77777777" w:rsidR="00EC3E05" w:rsidRPr="00DC2B09" w:rsidRDefault="00EC3E05">
      <w:pPr>
        <w:pStyle w:val="Heading3"/>
        <w:keepLines/>
        <w:tabs>
          <w:tab w:val="clear" w:pos="0"/>
          <w:tab w:val="num" w:pos="709"/>
        </w:tabs>
        <w:ind w:left="709" w:hanging="709"/>
      </w:pPr>
      <w:r w:rsidRPr="00DC2B09">
        <w:t>The TO may take emergency action in accordance with STCP 09</w:t>
      </w:r>
      <w:r w:rsidRPr="00DC2B09">
        <w:noBreakHyphen/>
        <w:t xml:space="preserve">2: Public and Site Safety. </w:t>
      </w:r>
    </w:p>
    <w:p w14:paraId="7E63CDBC" w14:textId="77777777" w:rsidR="00EC3E05" w:rsidRPr="00DC2B09" w:rsidRDefault="00EC3E05">
      <w:pPr>
        <w:pStyle w:val="Title"/>
        <w:keepNext/>
        <w:keepLines/>
        <w:tabs>
          <w:tab w:val="num" w:pos="709"/>
        </w:tabs>
        <w:ind w:left="709" w:hanging="709"/>
        <w:jc w:val="both"/>
        <w:rPr>
          <w:u w:val="none"/>
        </w:rPr>
      </w:pPr>
    </w:p>
    <w:p w14:paraId="55D88E93" w14:textId="77777777" w:rsidR="00EC3E05" w:rsidRPr="00DC2B09" w:rsidRDefault="00EC3E05">
      <w:pPr>
        <w:pStyle w:val="Heading3"/>
        <w:keepLines/>
        <w:tabs>
          <w:tab w:val="clear" w:pos="0"/>
          <w:tab w:val="num" w:pos="709"/>
        </w:tabs>
        <w:ind w:left="709" w:hanging="709"/>
      </w:pPr>
      <w:r w:rsidRPr="00DC2B09">
        <w:t>Where appropriate NGE</w:t>
      </w:r>
      <w:r w:rsidR="00CF76C4">
        <w:t>SO</w:t>
      </w:r>
      <w:r w:rsidRPr="00DC2B09">
        <w:t xml:space="preserve"> shall identify any further Operational </w:t>
      </w:r>
      <w:proofErr w:type="gramStart"/>
      <w:r w:rsidRPr="00DC2B09">
        <w:t>Switching</w:t>
      </w:r>
      <w:proofErr w:type="gramEnd"/>
      <w:r w:rsidRPr="00DC2B09">
        <w:t xml:space="preserve"> actions required and implement them, using the processes specified in STCP 01</w:t>
      </w:r>
      <w:r w:rsidRPr="00DC2B09">
        <w:noBreakHyphen/>
        <w:t>1: Operational Switching.</w:t>
      </w:r>
    </w:p>
    <w:p w14:paraId="6FE26FBF" w14:textId="77777777" w:rsidR="00EC3E05" w:rsidRDefault="00EC3E05">
      <w:pPr>
        <w:pStyle w:val="Title"/>
        <w:keepNext/>
        <w:keepLines/>
        <w:tabs>
          <w:tab w:val="num" w:pos="709"/>
        </w:tabs>
        <w:ind w:left="709" w:hanging="709"/>
        <w:jc w:val="both"/>
        <w:rPr>
          <w:u w:val="none"/>
        </w:rPr>
      </w:pPr>
    </w:p>
    <w:p w14:paraId="5CE5E420" w14:textId="77777777" w:rsidR="00EC3E05" w:rsidRDefault="00EC3E05">
      <w:pPr>
        <w:pStyle w:val="Heading3"/>
        <w:keepLines/>
        <w:tabs>
          <w:tab w:val="clear" w:pos="0"/>
          <w:tab w:val="num" w:pos="709"/>
        </w:tabs>
        <w:ind w:left="709" w:hanging="709"/>
      </w:pPr>
      <w:r>
        <w:t>An Affected TO or NGE</w:t>
      </w:r>
      <w:r w:rsidR="00CF76C4">
        <w:t>SO</w:t>
      </w:r>
      <w:r>
        <w:t xml:space="preserve"> where appropriate, shall inform their respective Duty Manager of the information referred to in section 4.3.2.  Each respective Duty Manager shall then evaluate the situation and </w:t>
      </w:r>
      <w:proofErr w:type="gramStart"/>
      <w:r>
        <w:t>make contact with</w:t>
      </w:r>
      <w:proofErr w:type="gramEnd"/>
      <w:r>
        <w:t xml:space="preserve"> other relevant Parties where necessary. Each respective Duty Manager shall arrange for all non-operational communication to be directed away from their Control Centre(s) as required. </w:t>
      </w:r>
    </w:p>
    <w:p w14:paraId="7A6D95A2" w14:textId="77777777" w:rsidR="00EC3E05" w:rsidRDefault="00EC3E05">
      <w:pPr>
        <w:pStyle w:val="Title"/>
        <w:keepNext/>
        <w:keepLines/>
        <w:tabs>
          <w:tab w:val="num" w:pos="709"/>
        </w:tabs>
        <w:ind w:left="709" w:hanging="709"/>
        <w:jc w:val="both"/>
        <w:rPr>
          <w:sz w:val="20"/>
          <w:u w:val="none"/>
        </w:rPr>
      </w:pPr>
    </w:p>
    <w:p w14:paraId="59126B46" w14:textId="77777777" w:rsidR="00EC3E05" w:rsidRPr="00DC2B09" w:rsidRDefault="00EC3E05">
      <w:pPr>
        <w:pStyle w:val="Heading3"/>
        <w:keepLines/>
        <w:tabs>
          <w:tab w:val="clear" w:pos="0"/>
          <w:tab w:val="num" w:pos="709"/>
        </w:tabs>
        <w:ind w:left="709" w:hanging="709"/>
      </w:pPr>
      <w:r>
        <w:t>The NGE</w:t>
      </w:r>
      <w:r w:rsidR="00CF76C4">
        <w:t>SO</w:t>
      </w:r>
      <w:r>
        <w:t xml:space="preserve"> Duty Manager (where appropriate) shall establish communication links to an Affected TO and Users. Where relevant, </w:t>
      </w:r>
      <w:r w:rsidR="00DC2B09">
        <w:t>National Electricity</w:t>
      </w:r>
      <w:r>
        <w:t xml:space="preserve"> Transmission System Warnings shall be issued to the TOs and </w:t>
      </w:r>
      <w:r w:rsidRPr="00DC2B09">
        <w:t>to Users in line with Grid Code requirements. Where NGE</w:t>
      </w:r>
      <w:r w:rsidR="00CF76C4">
        <w:t>SO</w:t>
      </w:r>
      <w:r w:rsidRPr="00DC2B09">
        <w:t xml:space="preserve"> issues a warning to Users under OC7.4.8.8 of the Grid Code NGE</w:t>
      </w:r>
      <w:r w:rsidR="00CF76C4">
        <w:t>SO</w:t>
      </w:r>
      <w:r w:rsidRPr="00DC2B09">
        <w:t xml:space="preserve"> shall also copy this warning to the Affected TO. </w:t>
      </w:r>
    </w:p>
    <w:p w14:paraId="32AA4D59" w14:textId="77777777" w:rsidR="00EC3E05" w:rsidRDefault="00EC3E05">
      <w:pPr>
        <w:pStyle w:val="Title"/>
        <w:keepNext/>
        <w:keepLines/>
        <w:tabs>
          <w:tab w:val="num" w:pos="709"/>
        </w:tabs>
        <w:ind w:left="709" w:hanging="709"/>
        <w:jc w:val="both"/>
        <w:rPr>
          <w:sz w:val="20"/>
          <w:u w:val="none"/>
        </w:rPr>
      </w:pPr>
    </w:p>
    <w:p w14:paraId="4A661EE8" w14:textId="77777777" w:rsidR="00EC3E05" w:rsidRDefault="00EC3E05">
      <w:pPr>
        <w:pStyle w:val="Heading3"/>
        <w:keepLines/>
        <w:tabs>
          <w:tab w:val="clear" w:pos="0"/>
          <w:tab w:val="num" w:pos="709"/>
        </w:tabs>
        <w:ind w:left="709" w:hanging="709"/>
      </w:pPr>
      <w:r>
        <w:t>An Affected TO Duty Manager shall consider and review the need for SIC activation and advise NGE</w:t>
      </w:r>
      <w:r w:rsidR="00CF76C4">
        <w:t>SO</w:t>
      </w:r>
      <w:r>
        <w:t xml:space="preserve"> accordingly. NGE</w:t>
      </w:r>
      <w:r w:rsidR="00CF76C4">
        <w:t>SO</w:t>
      </w:r>
      <w:r>
        <w:t xml:space="preserve"> may request that an Affected TO activates its SIC but the final decision regarding the activation of an Affected TO’s SIC rests with an Affected TO. </w:t>
      </w:r>
    </w:p>
    <w:p w14:paraId="4ABC8060" w14:textId="77777777" w:rsidR="00EC3E05" w:rsidRDefault="00EC3E05">
      <w:pPr>
        <w:pStyle w:val="Title"/>
        <w:keepNext/>
        <w:keepLines/>
        <w:tabs>
          <w:tab w:val="num" w:pos="709"/>
        </w:tabs>
        <w:ind w:left="709" w:hanging="709"/>
        <w:jc w:val="both"/>
        <w:rPr>
          <w:sz w:val="20"/>
          <w:u w:val="none"/>
        </w:rPr>
      </w:pPr>
    </w:p>
    <w:p w14:paraId="3C95B166" w14:textId="77777777" w:rsidR="00EC3E05" w:rsidRDefault="00EC3E05">
      <w:pPr>
        <w:pStyle w:val="Heading3"/>
        <w:keepLines/>
        <w:tabs>
          <w:tab w:val="clear" w:pos="0"/>
          <w:tab w:val="num" w:pos="709"/>
        </w:tabs>
        <w:ind w:left="709" w:hanging="709"/>
      </w:pPr>
      <w:r>
        <w:t>The NGE</w:t>
      </w:r>
      <w:r w:rsidR="00CF76C4">
        <w:t>SO</w:t>
      </w:r>
      <w:r>
        <w:t xml:space="preserve"> Duty Manager shall consider and review the need for SIC activation and advise an Affected TO accordingly.  An Affected TO may request that NGE</w:t>
      </w:r>
      <w:r w:rsidR="00CF76C4">
        <w:t>SO</w:t>
      </w:r>
      <w:r>
        <w:t xml:space="preserve"> activates its SIC but the final decision regarding the activation of NGE</w:t>
      </w:r>
      <w:r w:rsidR="00CF76C4">
        <w:t>SO</w:t>
      </w:r>
      <w:r>
        <w:t>’s SIC rests with NGE</w:t>
      </w:r>
      <w:r w:rsidR="00CF76C4">
        <w:t>SO</w:t>
      </w:r>
      <w:r>
        <w:t xml:space="preserve">. </w:t>
      </w:r>
    </w:p>
    <w:p w14:paraId="55C37DAE" w14:textId="77777777" w:rsidR="00EC3E05" w:rsidRDefault="00EC3E05">
      <w:pPr>
        <w:pStyle w:val="Title"/>
        <w:keepNext/>
        <w:keepLines/>
        <w:tabs>
          <w:tab w:val="num" w:pos="709"/>
        </w:tabs>
        <w:ind w:left="709" w:hanging="709"/>
        <w:jc w:val="both"/>
        <w:rPr>
          <w:sz w:val="20"/>
          <w:u w:val="none"/>
        </w:rPr>
      </w:pPr>
    </w:p>
    <w:p w14:paraId="47B95E11" w14:textId="77777777" w:rsidR="00EC3E05" w:rsidRDefault="00EC3E05">
      <w:pPr>
        <w:pStyle w:val="Heading3"/>
        <w:keepLines/>
        <w:tabs>
          <w:tab w:val="clear" w:pos="0"/>
          <w:tab w:val="num" w:pos="709"/>
        </w:tabs>
        <w:ind w:left="709" w:hanging="709"/>
      </w:pPr>
      <w:r>
        <w:t>The formal activation of a SIC shall be notified by faxed pro-forma (Appendix B).  Following the activation of a SIC, the content of this fax shall be updated as and when there are any changes to SIC information and such updates shall be communicated to each Party as appropriate. Using appropriate methods of communication, NGE</w:t>
      </w:r>
      <w:r w:rsidR="00CF76C4">
        <w:t>SO</w:t>
      </w:r>
      <w:r>
        <w:t xml:space="preserve"> shall then inform (as appropriate) the TOs and affected Users that one or more SICs has been established. Where NGE</w:t>
      </w:r>
      <w:r w:rsidR="00CF76C4">
        <w:t>SO</w:t>
      </w:r>
      <w:r>
        <w:t xml:space="preserve"> issues information to Users, NGE</w:t>
      </w:r>
      <w:r w:rsidR="00CF76C4">
        <w:t>SO</w:t>
      </w:r>
      <w:r>
        <w:t xml:space="preserve"> shall also copy this information to the TOs.</w:t>
      </w:r>
    </w:p>
    <w:p w14:paraId="2D5A948F" w14:textId="77777777" w:rsidR="00EC3E05" w:rsidRDefault="00EC3E05">
      <w:pPr>
        <w:pStyle w:val="Title"/>
        <w:keepNext/>
        <w:keepLines/>
        <w:jc w:val="both"/>
        <w:rPr>
          <w:sz w:val="20"/>
          <w:u w:val="none"/>
        </w:rPr>
      </w:pPr>
    </w:p>
    <w:p w14:paraId="0701F863" w14:textId="77777777" w:rsidR="00EC3E05" w:rsidRDefault="00EC3E05">
      <w:pPr>
        <w:pStyle w:val="Heading2"/>
        <w:keepLines/>
      </w:pPr>
      <w:r>
        <w:t>Significant Incident Management</w:t>
      </w:r>
    </w:p>
    <w:p w14:paraId="71A2978C" w14:textId="77777777" w:rsidR="00EC3E05" w:rsidRDefault="00EC3E05">
      <w:pPr>
        <w:pStyle w:val="Title"/>
        <w:keepNext/>
        <w:keepLines/>
        <w:jc w:val="both"/>
        <w:rPr>
          <w:sz w:val="20"/>
          <w:u w:val="none"/>
        </w:rPr>
      </w:pPr>
    </w:p>
    <w:p w14:paraId="059CCECC" w14:textId="77777777" w:rsidR="00EC3E05" w:rsidRDefault="00EC3E05">
      <w:pPr>
        <w:pStyle w:val="Heading3"/>
        <w:keepLines/>
        <w:tabs>
          <w:tab w:val="clear" w:pos="0"/>
          <w:tab w:val="num" w:pos="709"/>
        </w:tabs>
        <w:spacing w:after="120"/>
        <w:ind w:left="709" w:hanging="709"/>
      </w:pPr>
      <w:r>
        <w:t xml:space="preserve">As events occur on or affecting a TO’s Transmission System that </w:t>
      </w:r>
      <w:proofErr w:type="gramStart"/>
      <w:r>
        <w:t>lead</w:t>
      </w:r>
      <w:proofErr w:type="gramEnd"/>
      <w:r>
        <w:t xml:space="preserve"> to a Services Reduction, an Affected TO shall have responsibility for developing the Services Restoration Proposal and NGE</w:t>
      </w:r>
      <w:r w:rsidR="00CF76C4">
        <w:t>SO</w:t>
      </w:r>
      <w:r>
        <w:t xml:space="preserve"> shall have responsibility for directing the configuration of those parts of the Transmission System made available. </w:t>
      </w:r>
    </w:p>
    <w:p w14:paraId="6BB6222D" w14:textId="77777777" w:rsidR="00EC3E05" w:rsidRDefault="00EC3E05">
      <w:pPr>
        <w:pStyle w:val="Heading3"/>
        <w:keepLines/>
        <w:tabs>
          <w:tab w:val="clear" w:pos="0"/>
          <w:tab w:val="num" w:pos="709"/>
        </w:tabs>
        <w:ind w:left="709" w:hanging="709"/>
      </w:pPr>
      <w:r>
        <w:t>In practice, NGE</w:t>
      </w:r>
      <w:r w:rsidR="00CF76C4">
        <w:t>SO</w:t>
      </w:r>
      <w:r>
        <w:t xml:space="preserve"> and an Affected TO shall liaise and take into consideration </w:t>
      </w:r>
      <w:proofErr w:type="spellStart"/>
      <w:r>
        <w:t xml:space="preserve">each </w:t>
      </w:r>
      <w:proofErr w:type="gramStart"/>
      <w:r>
        <w:t>others</w:t>
      </w:r>
      <w:proofErr w:type="spellEnd"/>
      <w:proofErr w:type="gramEnd"/>
      <w:r>
        <w:t xml:space="preserve"> concerns when developing a suitable operational recovery strategy. This shall include information </w:t>
      </w:r>
      <w:proofErr w:type="gramStart"/>
      <w:r>
        <w:t>with regard to</w:t>
      </w:r>
      <w:proofErr w:type="gramEnd"/>
      <w:r>
        <w:t xml:space="preserve"> asset condition, weather conditions, safety and deployment of resources, and operational conditions normally based on the following hierarchy:  </w:t>
      </w:r>
    </w:p>
    <w:p w14:paraId="454A0FC9" w14:textId="77777777" w:rsidR="00EC3E05" w:rsidRDefault="00EC3E05">
      <w:pPr>
        <w:pStyle w:val="Title"/>
        <w:keepNext/>
        <w:keepLines/>
        <w:ind w:firstLine="435"/>
        <w:jc w:val="both"/>
        <w:rPr>
          <w:sz w:val="20"/>
          <w:u w:val="none"/>
        </w:rPr>
      </w:pPr>
    </w:p>
    <w:p w14:paraId="454C5A2D"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Main Interconnected Transmission System security</w:t>
      </w:r>
    </w:p>
    <w:p w14:paraId="1D2C471E"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Customer supply restoration</w:t>
      </w:r>
    </w:p>
    <w:p w14:paraId="46B10A69"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Commercial &amp; market issues</w:t>
      </w:r>
    </w:p>
    <w:p w14:paraId="10E9470C" w14:textId="77777777" w:rsidR="00EC3E05" w:rsidRDefault="00EC3E05">
      <w:pPr>
        <w:pStyle w:val="Title"/>
        <w:keepNext/>
        <w:keepLines/>
        <w:ind w:left="720"/>
        <w:jc w:val="both"/>
        <w:rPr>
          <w:sz w:val="20"/>
          <w:u w:val="none"/>
        </w:rPr>
      </w:pPr>
    </w:p>
    <w:p w14:paraId="60575639" w14:textId="77777777" w:rsidR="00EC3E05" w:rsidRDefault="00EC3E05">
      <w:pPr>
        <w:pStyle w:val="Heading3"/>
        <w:keepLines/>
        <w:tabs>
          <w:tab w:val="clear" w:pos="0"/>
          <w:tab w:val="num" w:pos="709"/>
        </w:tabs>
        <w:ind w:left="709" w:hanging="709"/>
      </w:pPr>
      <w:r>
        <w:t>System conditions may dictate that NGE</w:t>
      </w:r>
      <w:r w:rsidR="00CF76C4">
        <w:t>SO</w:t>
      </w:r>
      <w:r>
        <w:t xml:space="preserve"> and an Affected TO may agree to an alternative hierarchy to that in 4.4.2. </w:t>
      </w:r>
    </w:p>
    <w:p w14:paraId="1193B1C2" w14:textId="77777777" w:rsidR="00EC3E05" w:rsidRDefault="00EC3E05">
      <w:pPr>
        <w:pStyle w:val="Title"/>
        <w:keepNext/>
        <w:keepLines/>
        <w:tabs>
          <w:tab w:val="num" w:pos="709"/>
        </w:tabs>
        <w:ind w:left="709" w:hanging="709"/>
        <w:jc w:val="both"/>
        <w:rPr>
          <w:sz w:val="20"/>
          <w:u w:val="none"/>
        </w:rPr>
      </w:pPr>
    </w:p>
    <w:p w14:paraId="6A172C47" w14:textId="77777777" w:rsidR="00EC3E05" w:rsidRPr="009329E4" w:rsidRDefault="00EC3E05">
      <w:pPr>
        <w:pStyle w:val="Heading3"/>
        <w:keepLines/>
        <w:tabs>
          <w:tab w:val="clear" w:pos="0"/>
          <w:tab w:val="num" w:pos="709"/>
        </w:tabs>
        <w:ind w:left="709" w:hanging="709"/>
      </w:pPr>
      <w:r>
        <w:t>Should disputes arise with respect to a suitable operational recovery strategy every reasonable attempt to resolve the disagreement shall be made at the time. If agreement cannot be reached, the matter shall be referr</w:t>
      </w:r>
      <w:r w:rsidRPr="009329E4">
        <w:t>ed to higher authority within each organisation to try to reach agreement. Otherwise, the disputes process described in Section H of the STC shall be followed.</w:t>
      </w:r>
    </w:p>
    <w:p w14:paraId="160A809A" w14:textId="77777777" w:rsidR="00EC3E05" w:rsidRPr="009329E4" w:rsidRDefault="00EC3E05">
      <w:pPr>
        <w:pStyle w:val="Title"/>
        <w:keepNext/>
        <w:keepLines/>
        <w:ind w:left="720"/>
        <w:jc w:val="both"/>
        <w:rPr>
          <w:sz w:val="20"/>
          <w:u w:val="none"/>
        </w:rPr>
      </w:pPr>
    </w:p>
    <w:p w14:paraId="2BF4617F" w14:textId="77777777" w:rsidR="00EC3E05" w:rsidRDefault="00EC3E05">
      <w:pPr>
        <w:pStyle w:val="Heading2"/>
        <w:keepLines/>
      </w:pPr>
      <w:r w:rsidRPr="009329E4">
        <w:t>Standdown</w:t>
      </w:r>
    </w:p>
    <w:p w14:paraId="594D1EE6" w14:textId="77777777" w:rsidR="00EC3E05" w:rsidRDefault="00EC3E05">
      <w:pPr>
        <w:pStyle w:val="Title"/>
        <w:keepNext/>
        <w:keepLines/>
        <w:jc w:val="both"/>
        <w:rPr>
          <w:sz w:val="20"/>
          <w:u w:val="none"/>
        </w:rPr>
      </w:pPr>
    </w:p>
    <w:p w14:paraId="7EA74E9E" w14:textId="77777777" w:rsidR="00EC3E05" w:rsidRDefault="00EC3E05">
      <w:pPr>
        <w:pStyle w:val="Heading3"/>
        <w:keepLines/>
        <w:tabs>
          <w:tab w:val="clear" w:pos="0"/>
          <w:tab w:val="num" w:pos="709"/>
        </w:tabs>
        <w:ind w:left="709" w:hanging="709"/>
      </w:pPr>
      <w:r>
        <w:t>As the situation improves, NGE</w:t>
      </w:r>
      <w:r w:rsidR="00CF76C4">
        <w:t>SO</w:t>
      </w:r>
      <w:r>
        <w:t xml:space="preserve"> may decide to close its SIC. The NGE</w:t>
      </w:r>
      <w:r w:rsidR="002B7D9A">
        <w:t>SO</w:t>
      </w:r>
      <w:r>
        <w:t xml:space="preserve"> Duty Manager or other appropriate manager, shall communicate this decision to the Affected TO and all other parties notified of the existence of the SIC. The formal notification of the stand down of NGE</w:t>
      </w:r>
      <w:r w:rsidR="002B7D9A">
        <w:t>SO</w:t>
      </w:r>
      <w:r>
        <w:t xml:space="preserve"> SIC shall be by fax (Appendix C).</w:t>
      </w:r>
    </w:p>
    <w:p w14:paraId="73800745" w14:textId="77777777" w:rsidR="00EC3E05" w:rsidRDefault="00EC3E05">
      <w:pPr>
        <w:pStyle w:val="Title"/>
        <w:keepNext/>
        <w:keepLines/>
        <w:tabs>
          <w:tab w:val="num" w:pos="709"/>
        </w:tabs>
        <w:ind w:left="709" w:hanging="709"/>
        <w:jc w:val="both"/>
        <w:rPr>
          <w:sz w:val="20"/>
          <w:u w:val="none"/>
        </w:rPr>
      </w:pPr>
    </w:p>
    <w:p w14:paraId="11A3D649" w14:textId="77777777" w:rsidR="00EC3E05" w:rsidRDefault="00EC3E05">
      <w:pPr>
        <w:pStyle w:val="Heading3"/>
        <w:keepLines/>
        <w:tabs>
          <w:tab w:val="clear" w:pos="0"/>
          <w:tab w:val="num" w:pos="709"/>
        </w:tabs>
        <w:ind w:left="709" w:hanging="709"/>
      </w:pPr>
      <w:r>
        <w:t>As the situation improves in its licensed area an Affected TO may decide to close its SIC. An Affected TO Duty Manager shall communicate the decision to close the SIC to NGE</w:t>
      </w:r>
      <w:r w:rsidR="00CF76C4">
        <w:t>SO</w:t>
      </w:r>
      <w:r>
        <w:t xml:space="preserve"> who shall then inform all Parties and Users notified of the existence of the SIC.  The formal notification of the stand down of an Affected TO’s SIC and the return to normal communication channels shall be by fax (Appendix C). </w:t>
      </w:r>
    </w:p>
    <w:p w14:paraId="55605781" w14:textId="77777777" w:rsidR="00EC3E05" w:rsidRDefault="00EC3E05">
      <w:pPr>
        <w:pStyle w:val="Title"/>
        <w:keepNext/>
        <w:keepLines/>
        <w:jc w:val="left"/>
        <w:rPr>
          <w:u w:val="none"/>
        </w:rPr>
      </w:pPr>
    </w:p>
    <w:p w14:paraId="6C09D769" w14:textId="77777777" w:rsidR="00EC3E05" w:rsidRDefault="00EC3E05">
      <w:pPr>
        <w:pStyle w:val="Heading1"/>
        <w:keepLines/>
      </w:pPr>
      <w:r>
        <w:t>Significant Incident Roles and Responsibilities</w:t>
      </w:r>
    </w:p>
    <w:p w14:paraId="5099D865" w14:textId="77777777" w:rsidR="00EC3E05" w:rsidRDefault="00EC3E05">
      <w:pPr>
        <w:pStyle w:val="Title"/>
        <w:keepNext/>
        <w:keepLines/>
        <w:jc w:val="left"/>
        <w:rPr>
          <w:u w:val="none"/>
        </w:rPr>
      </w:pPr>
    </w:p>
    <w:p w14:paraId="390F8145" w14:textId="77777777" w:rsidR="00EC3E05" w:rsidRDefault="00EC3E05">
      <w:pPr>
        <w:keepNext/>
        <w:keepLines/>
        <w:jc w:val="both"/>
        <w:rPr>
          <w:rFonts w:ascii="Arial" w:hAnsi="Arial"/>
        </w:rPr>
      </w:pPr>
      <w:r>
        <w:rPr>
          <w:rFonts w:ascii="Arial" w:hAnsi="Arial"/>
        </w:rPr>
        <w:t xml:space="preserve">The table below is indicative of the action(s) that shall normally occur for a given Event. </w:t>
      </w:r>
      <w:r>
        <w:rPr>
          <w:rFonts w:ascii="Arial" w:hAnsi="Arial"/>
          <w:b/>
        </w:rPr>
        <w:t>It is included for guidance only.</w:t>
      </w:r>
    </w:p>
    <w:p w14:paraId="22DF0118" w14:textId="77777777" w:rsidR="00EC3E05" w:rsidRDefault="00EC3E05">
      <w:pPr>
        <w:pStyle w:val="Title"/>
        <w:keepNext/>
        <w:keepLines/>
        <w:jc w:val="left"/>
        <w:rPr>
          <w:u w:val="none"/>
        </w:rPr>
      </w:pPr>
    </w:p>
    <w:tbl>
      <w:tblPr>
        <w:tblW w:w="9073"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024"/>
        <w:gridCol w:w="3024"/>
        <w:gridCol w:w="3025"/>
      </w:tblGrid>
      <w:tr w:rsidR="00EC3E05" w14:paraId="5A972501" w14:textId="77777777" w:rsidTr="0085108A">
        <w:trPr>
          <w:trHeight w:val="112"/>
          <w:tblHeader/>
          <w:jc w:val="center"/>
        </w:trPr>
        <w:tc>
          <w:tcPr>
            <w:tcW w:w="3024" w:type="dxa"/>
            <w:shd w:val="solid" w:color="800080" w:fill="FFFFFF"/>
          </w:tcPr>
          <w:p w14:paraId="6039C511" w14:textId="77777777" w:rsidR="00EC3E05" w:rsidRDefault="00EC3E05">
            <w:pPr>
              <w:keepNext/>
              <w:keepLines/>
              <w:jc w:val="center"/>
              <w:rPr>
                <w:rFonts w:ascii="Arial" w:hAnsi="Arial"/>
                <w:b/>
                <w:color w:val="FFFFFF"/>
                <w:sz w:val="24"/>
              </w:rPr>
            </w:pPr>
            <w:r>
              <w:rPr>
                <w:rFonts w:ascii="Arial" w:hAnsi="Arial"/>
                <w:b/>
                <w:color w:val="FFFFFF"/>
                <w:sz w:val="24"/>
              </w:rPr>
              <w:lastRenderedPageBreak/>
              <w:t>Event</w:t>
            </w:r>
          </w:p>
        </w:tc>
        <w:tc>
          <w:tcPr>
            <w:tcW w:w="3024" w:type="dxa"/>
            <w:shd w:val="solid" w:color="800080" w:fill="FFFFFF"/>
          </w:tcPr>
          <w:p w14:paraId="234A04BB" w14:textId="77777777" w:rsidR="00EC3E05" w:rsidRDefault="00EC3E05" w:rsidP="00ED1E47">
            <w:pPr>
              <w:keepNext/>
              <w:keepLines/>
              <w:jc w:val="center"/>
              <w:rPr>
                <w:rFonts w:ascii="Arial" w:hAnsi="Arial"/>
                <w:b/>
                <w:color w:val="FFFFFF"/>
                <w:sz w:val="24"/>
              </w:rPr>
            </w:pPr>
            <w:r>
              <w:rPr>
                <w:rFonts w:ascii="Arial" w:hAnsi="Arial"/>
                <w:b/>
                <w:color w:val="FFFFFF"/>
                <w:sz w:val="24"/>
              </w:rPr>
              <w:t>NGE</w:t>
            </w:r>
            <w:r w:rsidR="00ED1E47">
              <w:rPr>
                <w:rFonts w:ascii="Arial" w:hAnsi="Arial"/>
                <w:b/>
                <w:color w:val="FFFFFF"/>
                <w:sz w:val="24"/>
              </w:rPr>
              <w:t>SO</w:t>
            </w:r>
          </w:p>
        </w:tc>
        <w:tc>
          <w:tcPr>
            <w:tcW w:w="3025" w:type="dxa"/>
            <w:shd w:val="solid" w:color="800080" w:fill="FFFFFF"/>
          </w:tcPr>
          <w:p w14:paraId="69A42E75" w14:textId="77777777" w:rsidR="00EC3E05" w:rsidRDefault="00EC3E05">
            <w:pPr>
              <w:keepNext/>
              <w:keepLines/>
              <w:jc w:val="center"/>
              <w:rPr>
                <w:rFonts w:ascii="Arial" w:hAnsi="Arial"/>
                <w:b/>
                <w:color w:val="FFFFFF"/>
                <w:sz w:val="24"/>
              </w:rPr>
            </w:pPr>
            <w:r>
              <w:rPr>
                <w:rFonts w:ascii="Arial" w:hAnsi="Arial"/>
                <w:b/>
                <w:color w:val="FFFFFF"/>
                <w:sz w:val="24"/>
              </w:rPr>
              <w:t>TO</w:t>
            </w:r>
          </w:p>
        </w:tc>
      </w:tr>
      <w:tr w:rsidR="00EC3E05" w14:paraId="36022B80" w14:textId="77777777" w:rsidTr="0085108A">
        <w:trPr>
          <w:jc w:val="center"/>
        </w:trPr>
        <w:tc>
          <w:tcPr>
            <w:tcW w:w="3024" w:type="dxa"/>
            <w:shd w:val="solid" w:color="C0C0C0" w:fill="FFFFFF"/>
          </w:tcPr>
          <w:p w14:paraId="737383C8" w14:textId="77777777" w:rsidR="00EC3E05" w:rsidRDefault="00EC3E05">
            <w:pPr>
              <w:keepNext/>
              <w:keepLines/>
              <w:rPr>
                <w:rFonts w:ascii="Arial" w:hAnsi="Arial"/>
                <w:b/>
                <w:sz w:val="18"/>
              </w:rPr>
            </w:pPr>
            <w:r>
              <w:rPr>
                <w:rFonts w:ascii="Arial" w:hAnsi="Arial"/>
                <w:b/>
                <w:sz w:val="18"/>
              </w:rPr>
              <w:t>Advanced Warning of severe weather conditions received</w:t>
            </w:r>
          </w:p>
          <w:p w14:paraId="3193897E" w14:textId="77777777" w:rsidR="00EC3E05" w:rsidRDefault="00EC3E05">
            <w:pPr>
              <w:keepNext/>
              <w:keepLines/>
              <w:rPr>
                <w:rFonts w:ascii="Arial" w:hAnsi="Arial"/>
                <w:b/>
                <w:sz w:val="18"/>
              </w:rPr>
            </w:pPr>
          </w:p>
        </w:tc>
        <w:tc>
          <w:tcPr>
            <w:tcW w:w="3024" w:type="dxa"/>
          </w:tcPr>
          <w:p w14:paraId="040E67BE" w14:textId="77777777" w:rsidR="00EC3E05" w:rsidRDefault="00EC3E05">
            <w:pPr>
              <w:keepNext/>
              <w:keepLines/>
              <w:rPr>
                <w:rFonts w:ascii="Arial" w:hAnsi="Arial"/>
                <w:sz w:val="18"/>
              </w:rPr>
            </w:pPr>
            <w:r>
              <w:rPr>
                <w:rFonts w:ascii="Arial" w:hAnsi="Arial"/>
                <w:sz w:val="18"/>
              </w:rPr>
              <w:t>Consider issuing System warning notice, Risk of System Disturbance</w:t>
            </w:r>
          </w:p>
          <w:p w14:paraId="37AE83A5" w14:textId="77777777" w:rsidR="00EC3E05" w:rsidRDefault="00EC3E05">
            <w:pPr>
              <w:keepNext/>
              <w:keepLines/>
              <w:rPr>
                <w:rFonts w:ascii="Arial" w:hAnsi="Arial"/>
                <w:sz w:val="18"/>
              </w:rPr>
            </w:pPr>
            <w:r>
              <w:rPr>
                <w:rFonts w:ascii="Arial" w:hAnsi="Arial"/>
                <w:sz w:val="18"/>
              </w:rPr>
              <w:t>Review staffing levels in E &amp;W</w:t>
            </w:r>
          </w:p>
          <w:p w14:paraId="3CFD1D72" w14:textId="77777777" w:rsidR="00EC3E05" w:rsidRDefault="00EC3E05">
            <w:pPr>
              <w:keepNext/>
              <w:keepLines/>
              <w:rPr>
                <w:rFonts w:ascii="Arial" w:hAnsi="Arial"/>
                <w:sz w:val="18"/>
              </w:rPr>
            </w:pPr>
            <w:r>
              <w:rPr>
                <w:rFonts w:ascii="Arial" w:hAnsi="Arial"/>
                <w:sz w:val="18"/>
              </w:rPr>
              <w:t xml:space="preserve">Liaise with </w:t>
            </w:r>
            <w:r w:rsidR="00ED1E47">
              <w:rPr>
                <w:rFonts w:ascii="Arial" w:hAnsi="Arial"/>
                <w:sz w:val="18"/>
              </w:rPr>
              <w:t xml:space="preserve">NGET, </w:t>
            </w:r>
            <w:r>
              <w:rPr>
                <w:rFonts w:ascii="Arial" w:hAnsi="Arial"/>
                <w:sz w:val="18"/>
              </w:rPr>
              <w:t>SSE &amp; SP Consider System configuration and circuit availability.</w:t>
            </w:r>
          </w:p>
          <w:p w14:paraId="555F6359" w14:textId="77777777" w:rsidR="00EC3E05" w:rsidRDefault="00EC3E05">
            <w:pPr>
              <w:keepNext/>
              <w:keepLines/>
              <w:rPr>
                <w:rFonts w:ascii="Arial" w:hAnsi="Arial"/>
                <w:sz w:val="18"/>
              </w:rPr>
            </w:pPr>
            <w:r>
              <w:rPr>
                <w:rFonts w:ascii="Arial" w:hAnsi="Arial"/>
                <w:sz w:val="18"/>
              </w:rPr>
              <w:t>Inform Duty Manager, consider setting up SIC.</w:t>
            </w:r>
          </w:p>
        </w:tc>
        <w:tc>
          <w:tcPr>
            <w:tcW w:w="3025" w:type="dxa"/>
          </w:tcPr>
          <w:p w14:paraId="47732B5E" w14:textId="77777777" w:rsidR="00EC3E05" w:rsidRDefault="00EC3E05">
            <w:pPr>
              <w:keepNext/>
              <w:keepLines/>
              <w:rPr>
                <w:rFonts w:ascii="Arial" w:hAnsi="Arial"/>
                <w:sz w:val="18"/>
              </w:rPr>
            </w:pPr>
            <w:r>
              <w:rPr>
                <w:rFonts w:ascii="Arial" w:hAnsi="Arial"/>
                <w:sz w:val="18"/>
              </w:rPr>
              <w:t>Liaise with NGE</w:t>
            </w:r>
            <w:r w:rsidR="00ED1E47">
              <w:rPr>
                <w:rFonts w:ascii="Arial" w:hAnsi="Arial"/>
                <w:sz w:val="18"/>
              </w:rPr>
              <w:t>SO</w:t>
            </w:r>
          </w:p>
          <w:p w14:paraId="28538D6A" w14:textId="77777777" w:rsidR="00EC3E05" w:rsidRDefault="00EC3E05">
            <w:pPr>
              <w:keepNext/>
              <w:keepLines/>
              <w:rPr>
                <w:rFonts w:ascii="Arial" w:hAnsi="Arial"/>
                <w:sz w:val="18"/>
              </w:rPr>
            </w:pPr>
            <w:r>
              <w:rPr>
                <w:rFonts w:ascii="Arial" w:hAnsi="Arial"/>
                <w:sz w:val="18"/>
              </w:rPr>
              <w:t>Review staffing levels</w:t>
            </w:r>
          </w:p>
          <w:p w14:paraId="2864F44D" w14:textId="77777777" w:rsidR="00EC3E05" w:rsidRDefault="00EC3E05">
            <w:pPr>
              <w:keepNext/>
              <w:keepLines/>
              <w:rPr>
                <w:rFonts w:ascii="Arial" w:hAnsi="Arial"/>
                <w:sz w:val="18"/>
              </w:rPr>
            </w:pPr>
            <w:r>
              <w:rPr>
                <w:rFonts w:ascii="Arial" w:hAnsi="Arial"/>
                <w:sz w:val="18"/>
              </w:rPr>
              <w:t>Inform key staff of situation</w:t>
            </w:r>
          </w:p>
          <w:p w14:paraId="43FCEAD1" w14:textId="77777777" w:rsidR="00EC3E05" w:rsidRDefault="00EC3E05">
            <w:pPr>
              <w:keepNext/>
              <w:keepLines/>
              <w:rPr>
                <w:rFonts w:ascii="Arial" w:hAnsi="Arial"/>
                <w:sz w:val="18"/>
              </w:rPr>
            </w:pPr>
            <w:r>
              <w:rPr>
                <w:rFonts w:ascii="Arial" w:hAnsi="Arial"/>
                <w:sz w:val="18"/>
              </w:rPr>
              <w:t>Review Availability of circuits on outage.</w:t>
            </w:r>
          </w:p>
          <w:p w14:paraId="58C91A48" w14:textId="77777777" w:rsidR="00EC3E05" w:rsidRDefault="00EC3E05">
            <w:pPr>
              <w:keepNext/>
              <w:keepLines/>
              <w:rPr>
                <w:rFonts w:ascii="Arial" w:hAnsi="Arial"/>
                <w:sz w:val="18"/>
              </w:rPr>
            </w:pPr>
            <w:r>
              <w:rPr>
                <w:rFonts w:ascii="Arial" w:hAnsi="Arial"/>
                <w:sz w:val="18"/>
              </w:rPr>
              <w:t xml:space="preserve">Carry out agreed switching to re-configure System and/or return circuits to service. Inform Duty Manager, consider setting up SIC.  </w:t>
            </w:r>
          </w:p>
        </w:tc>
      </w:tr>
      <w:tr w:rsidR="00EC3E05" w14:paraId="41A4CA7A" w14:textId="77777777" w:rsidTr="0085108A">
        <w:trPr>
          <w:jc w:val="center"/>
        </w:trPr>
        <w:tc>
          <w:tcPr>
            <w:tcW w:w="3024" w:type="dxa"/>
            <w:shd w:val="solid" w:color="C0C0C0" w:fill="FFFFFF"/>
          </w:tcPr>
          <w:p w14:paraId="0C4BA432" w14:textId="77777777" w:rsidR="00EC3E05" w:rsidRDefault="00EC3E05">
            <w:pPr>
              <w:keepNext/>
              <w:keepLines/>
              <w:rPr>
                <w:rFonts w:ascii="Arial" w:hAnsi="Arial"/>
                <w:b/>
                <w:sz w:val="18"/>
              </w:rPr>
            </w:pPr>
            <w:r>
              <w:rPr>
                <w:rFonts w:ascii="Arial" w:hAnsi="Arial"/>
                <w:b/>
                <w:sz w:val="18"/>
              </w:rPr>
              <w:t>Localised or widespread System disturbance on SP and/or SSE Distribution network</w:t>
            </w:r>
          </w:p>
          <w:p w14:paraId="4CE6CBB5" w14:textId="77777777" w:rsidR="00EC3E05" w:rsidRDefault="00EC3E05">
            <w:pPr>
              <w:keepNext/>
              <w:keepLines/>
              <w:rPr>
                <w:rFonts w:ascii="Arial" w:hAnsi="Arial"/>
                <w:b/>
                <w:sz w:val="18"/>
              </w:rPr>
            </w:pPr>
          </w:p>
        </w:tc>
        <w:tc>
          <w:tcPr>
            <w:tcW w:w="3024" w:type="dxa"/>
          </w:tcPr>
          <w:p w14:paraId="4D21CBC6" w14:textId="77777777" w:rsidR="00EC3E05" w:rsidRDefault="00EC3E05">
            <w:pPr>
              <w:keepNext/>
              <w:keepLines/>
              <w:rPr>
                <w:rFonts w:ascii="Arial" w:hAnsi="Arial"/>
                <w:sz w:val="18"/>
              </w:rPr>
            </w:pPr>
          </w:p>
        </w:tc>
        <w:tc>
          <w:tcPr>
            <w:tcW w:w="3025" w:type="dxa"/>
          </w:tcPr>
          <w:p w14:paraId="24934FC9" w14:textId="77777777" w:rsidR="00EC3E05" w:rsidRPr="00DC2B09" w:rsidRDefault="00EC3E05">
            <w:pPr>
              <w:keepNext/>
              <w:keepLines/>
              <w:rPr>
                <w:rFonts w:ascii="Arial" w:hAnsi="Arial"/>
                <w:sz w:val="18"/>
                <w:lang w:val="fr-FR"/>
              </w:rPr>
            </w:pPr>
            <w:r>
              <w:rPr>
                <w:rFonts w:ascii="Arial" w:hAnsi="Arial"/>
                <w:sz w:val="18"/>
              </w:rPr>
              <w:t xml:space="preserve">Duty Manager / SIC role established. </w:t>
            </w:r>
            <w:r w:rsidRPr="00DC2B09">
              <w:rPr>
                <w:rFonts w:ascii="Arial" w:hAnsi="Arial"/>
                <w:sz w:val="18"/>
                <w:lang w:val="fr-FR"/>
              </w:rPr>
              <w:t xml:space="preserve">Mobilise </w:t>
            </w:r>
            <w:proofErr w:type="spellStart"/>
            <w:r w:rsidRPr="00DC2B09">
              <w:rPr>
                <w:rFonts w:ascii="Arial" w:hAnsi="Arial"/>
                <w:sz w:val="18"/>
                <w:lang w:val="fr-FR"/>
              </w:rPr>
              <w:t>resources</w:t>
            </w:r>
            <w:proofErr w:type="spellEnd"/>
            <w:r w:rsidRPr="00DC2B09">
              <w:rPr>
                <w:rFonts w:ascii="Arial" w:hAnsi="Arial"/>
                <w:sz w:val="18"/>
                <w:lang w:val="fr-FR"/>
              </w:rPr>
              <w:t xml:space="preserve">. </w:t>
            </w:r>
          </w:p>
          <w:p w14:paraId="4268983A" w14:textId="77777777" w:rsidR="00EC3E05" w:rsidRDefault="00EC3E05" w:rsidP="00ED1E47">
            <w:pPr>
              <w:keepNext/>
              <w:keepLines/>
              <w:rPr>
                <w:rFonts w:ascii="Arial" w:hAnsi="Arial"/>
                <w:sz w:val="18"/>
              </w:rPr>
            </w:pPr>
            <w:r w:rsidRPr="00DC2B09">
              <w:rPr>
                <w:rFonts w:ascii="Arial" w:hAnsi="Arial"/>
                <w:sz w:val="18"/>
                <w:lang w:val="fr-FR"/>
              </w:rPr>
              <w:t>Manage asse</w:t>
            </w:r>
            <w:r w:rsidR="009329E4">
              <w:rPr>
                <w:rFonts w:ascii="Arial" w:hAnsi="Arial"/>
                <w:sz w:val="18"/>
                <w:lang w:val="fr-FR"/>
              </w:rPr>
              <w:t>t</w:t>
            </w:r>
            <w:r w:rsidRPr="00DC2B09">
              <w:rPr>
                <w:rFonts w:ascii="Arial" w:hAnsi="Arial"/>
                <w:sz w:val="18"/>
                <w:lang w:val="fr-FR"/>
              </w:rPr>
              <w:t xml:space="preserve"> </w:t>
            </w:r>
            <w:proofErr w:type="spellStart"/>
            <w:r w:rsidRPr="00DC2B09">
              <w:rPr>
                <w:rFonts w:ascii="Arial" w:hAnsi="Arial"/>
                <w:sz w:val="18"/>
                <w:lang w:val="fr-FR"/>
              </w:rPr>
              <w:t>availability</w:t>
            </w:r>
            <w:proofErr w:type="spellEnd"/>
            <w:r w:rsidRPr="00DC2B09">
              <w:rPr>
                <w:rFonts w:ascii="Arial" w:hAnsi="Arial"/>
                <w:sz w:val="18"/>
                <w:lang w:val="fr-FR"/>
              </w:rPr>
              <w:t xml:space="preserve">. </w:t>
            </w:r>
            <w:r>
              <w:rPr>
                <w:rFonts w:ascii="Arial" w:hAnsi="Arial"/>
                <w:sz w:val="18"/>
              </w:rPr>
              <w:t>Liaise with NGE</w:t>
            </w:r>
            <w:r w:rsidR="00ED1E47">
              <w:rPr>
                <w:rFonts w:ascii="Arial" w:hAnsi="Arial"/>
                <w:sz w:val="18"/>
              </w:rPr>
              <w:t>SO</w:t>
            </w:r>
            <w:r>
              <w:rPr>
                <w:rFonts w:ascii="Arial" w:hAnsi="Arial"/>
                <w:sz w:val="18"/>
              </w:rPr>
              <w:t xml:space="preserve"> on Transmission issues.</w:t>
            </w:r>
          </w:p>
        </w:tc>
      </w:tr>
      <w:tr w:rsidR="00EC3E05" w14:paraId="69EC250C" w14:textId="77777777" w:rsidTr="0085108A">
        <w:trPr>
          <w:jc w:val="center"/>
        </w:trPr>
        <w:tc>
          <w:tcPr>
            <w:tcW w:w="3024" w:type="dxa"/>
            <w:shd w:val="solid" w:color="C0C0C0" w:fill="FFFFFF"/>
          </w:tcPr>
          <w:p w14:paraId="69F88941" w14:textId="77777777" w:rsidR="00EC3E05" w:rsidRDefault="00EC3E05">
            <w:pPr>
              <w:keepNext/>
              <w:keepLines/>
              <w:rPr>
                <w:rFonts w:ascii="Arial" w:hAnsi="Arial"/>
                <w:b/>
                <w:sz w:val="18"/>
              </w:rPr>
            </w:pPr>
            <w:r>
              <w:rPr>
                <w:rFonts w:ascii="Arial" w:hAnsi="Arial"/>
                <w:b/>
                <w:sz w:val="18"/>
              </w:rPr>
              <w:t xml:space="preserve">Localised System disturbance on </w:t>
            </w:r>
            <w:r w:rsidR="00ED1E47">
              <w:rPr>
                <w:rFonts w:ascii="Arial" w:hAnsi="Arial"/>
                <w:b/>
                <w:sz w:val="18"/>
              </w:rPr>
              <w:t>any TO Transmission Network</w:t>
            </w:r>
            <w:r>
              <w:rPr>
                <w:rFonts w:ascii="Arial" w:hAnsi="Arial"/>
                <w:b/>
                <w:sz w:val="18"/>
              </w:rPr>
              <w:t>.</w:t>
            </w:r>
          </w:p>
          <w:p w14:paraId="7EB661C5" w14:textId="77777777" w:rsidR="00EC3E05" w:rsidRDefault="00EC3E05">
            <w:pPr>
              <w:keepNext/>
              <w:keepLines/>
              <w:rPr>
                <w:rFonts w:ascii="Arial" w:hAnsi="Arial"/>
                <w:b/>
                <w:sz w:val="18"/>
              </w:rPr>
            </w:pPr>
          </w:p>
        </w:tc>
        <w:tc>
          <w:tcPr>
            <w:tcW w:w="3024" w:type="dxa"/>
          </w:tcPr>
          <w:p w14:paraId="35D1B6A2" w14:textId="77777777" w:rsidR="00EC3E05" w:rsidRDefault="00EC3E05">
            <w:pPr>
              <w:pStyle w:val="BodyText2"/>
              <w:keepNext/>
              <w:keepLines/>
              <w:rPr>
                <w:rFonts w:ascii="Arial" w:hAnsi="Arial"/>
              </w:rPr>
            </w:pPr>
            <w:r>
              <w:rPr>
                <w:rFonts w:ascii="Arial" w:hAnsi="Arial"/>
              </w:rPr>
              <w:t xml:space="preserve">Respond to </w:t>
            </w:r>
            <w:proofErr w:type="spellStart"/>
            <w:r>
              <w:rPr>
                <w:rFonts w:ascii="Arial" w:hAnsi="Arial"/>
              </w:rPr>
              <w:t>TO</w:t>
            </w:r>
            <w:proofErr w:type="spellEnd"/>
            <w:r>
              <w:rPr>
                <w:rFonts w:ascii="Arial" w:hAnsi="Arial"/>
              </w:rPr>
              <w:t xml:space="preserve"> escalation or Initiate response via Duty Manager / SIC role.  Manage System security.</w:t>
            </w:r>
          </w:p>
          <w:p w14:paraId="49582644" w14:textId="77777777" w:rsidR="00EC3E05" w:rsidRDefault="00EC3E05">
            <w:pPr>
              <w:keepNext/>
              <w:keepLines/>
              <w:rPr>
                <w:rFonts w:ascii="Arial" w:hAnsi="Arial"/>
                <w:sz w:val="18"/>
              </w:rPr>
            </w:pPr>
            <w:r>
              <w:rPr>
                <w:rFonts w:ascii="Arial" w:hAnsi="Arial"/>
                <w:sz w:val="18"/>
              </w:rPr>
              <w:t>Liaise with Ofgem /DTI/ other System users on transmission issues.</w:t>
            </w:r>
          </w:p>
          <w:p w14:paraId="55C0C822" w14:textId="77777777" w:rsidR="00EC3E05" w:rsidRDefault="00EC3E05">
            <w:pPr>
              <w:keepNext/>
              <w:keepLines/>
              <w:rPr>
                <w:rFonts w:ascii="Arial" w:hAnsi="Arial"/>
                <w:sz w:val="18"/>
              </w:rPr>
            </w:pPr>
          </w:p>
        </w:tc>
        <w:tc>
          <w:tcPr>
            <w:tcW w:w="3025" w:type="dxa"/>
          </w:tcPr>
          <w:p w14:paraId="5FCA9A7D" w14:textId="77777777" w:rsidR="00EC3E05" w:rsidRDefault="00EC3E05">
            <w:pPr>
              <w:keepNext/>
              <w:keepLines/>
              <w:rPr>
                <w:rFonts w:ascii="Arial" w:hAnsi="Arial"/>
                <w:sz w:val="18"/>
              </w:rPr>
            </w:pPr>
            <w:r>
              <w:rPr>
                <w:rFonts w:ascii="Arial" w:hAnsi="Arial"/>
                <w:sz w:val="18"/>
              </w:rPr>
              <w:t>Where normal communication links are insufficient set up Duty Manager point of contact/ SIC role and establish communication with NGE</w:t>
            </w:r>
            <w:r w:rsidR="00ED1E47">
              <w:rPr>
                <w:rFonts w:ascii="Arial" w:hAnsi="Arial"/>
                <w:sz w:val="18"/>
              </w:rPr>
              <w:t>SO</w:t>
            </w:r>
            <w:r>
              <w:rPr>
                <w:rFonts w:ascii="Arial" w:hAnsi="Arial"/>
                <w:sz w:val="18"/>
              </w:rPr>
              <w:t xml:space="preserve"> Duty Manager / SIC. Mobilise resources. </w:t>
            </w:r>
          </w:p>
          <w:p w14:paraId="7A959AF4" w14:textId="77777777" w:rsidR="00EC3E05" w:rsidRDefault="00EC3E05">
            <w:pPr>
              <w:keepNext/>
              <w:keepLines/>
              <w:rPr>
                <w:rFonts w:ascii="Arial" w:hAnsi="Arial"/>
                <w:sz w:val="18"/>
              </w:rPr>
            </w:pPr>
            <w:r>
              <w:rPr>
                <w:rFonts w:ascii="Arial" w:hAnsi="Arial"/>
                <w:sz w:val="18"/>
              </w:rPr>
              <w:t>Manage asset availability.</w:t>
            </w:r>
          </w:p>
          <w:p w14:paraId="586671E8" w14:textId="77777777" w:rsidR="00EC3E05" w:rsidRDefault="00EC3E05">
            <w:pPr>
              <w:keepNext/>
              <w:keepLines/>
              <w:rPr>
                <w:rFonts w:ascii="Arial" w:hAnsi="Arial"/>
                <w:strike/>
                <w:color w:val="FF0000"/>
                <w:sz w:val="18"/>
              </w:rPr>
            </w:pPr>
          </w:p>
          <w:p w14:paraId="6D2CC771" w14:textId="77777777" w:rsidR="00EC3E05" w:rsidRDefault="00EC3E05">
            <w:pPr>
              <w:keepNext/>
              <w:keepLines/>
              <w:rPr>
                <w:rFonts w:ascii="Arial" w:hAnsi="Arial"/>
                <w:sz w:val="18"/>
              </w:rPr>
            </w:pPr>
          </w:p>
        </w:tc>
      </w:tr>
      <w:tr w:rsidR="00EC3E05" w14:paraId="0DAEF656" w14:textId="77777777" w:rsidTr="0085108A">
        <w:trPr>
          <w:jc w:val="center"/>
        </w:trPr>
        <w:tc>
          <w:tcPr>
            <w:tcW w:w="3024" w:type="dxa"/>
            <w:shd w:val="solid" w:color="C0C0C0" w:fill="FFFFFF"/>
          </w:tcPr>
          <w:p w14:paraId="235625E3" w14:textId="77777777" w:rsidR="00EC3E05" w:rsidRDefault="00EC3E05" w:rsidP="00B00772">
            <w:pPr>
              <w:keepNext/>
              <w:keepLines/>
              <w:rPr>
                <w:rFonts w:ascii="Arial" w:hAnsi="Arial"/>
                <w:b/>
                <w:sz w:val="18"/>
              </w:rPr>
            </w:pPr>
            <w:r>
              <w:rPr>
                <w:rFonts w:ascii="Arial" w:hAnsi="Arial"/>
                <w:b/>
                <w:sz w:val="18"/>
              </w:rPr>
              <w:t xml:space="preserve">Widespread System disturbance on </w:t>
            </w:r>
            <w:r w:rsidR="00B00772">
              <w:rPr>
                <w:rFonts w:ascii="Arial" w:hAnsi="Arial"/>
                <w:b/>
                <w:sz w:val="18"/>
              </w:rPr>
              <w:t xml:space="preserve">the </w:t>
            </w:r>
            <w:r w:rsidR="00CD5C50">
              <w:rPr>
                <w:rFonts w:ascii="Arial" w:hAnsi="Arial"/>
                <w:b/>
                <w:sz w:val="18"/>
              </w:rPr>
              <w:t>Transmission System</w:t>
            </w:r>
          </w:p>
        </w:tc>
        <w:tc>
          <w:tcPr>
            <w:tcW w:w="3024" w:type="dxa"/>
          </w:tcPr>
          <w:p w14:paraId="3AF837DA" w14:textId="77777777" w:rsidR="00EC3E05" w:rsidRDefault="00EC3E05">
            <w:pPr>
              <w:keepNext/>
              <w:keepLines/>
              <w:rPr>
                <w:rFonts w:ascii="Arial" w:hAnsi="Arial"/>
                <w:sz w:val="18"/>
              </w:rPr>
            </w:pPr>
            <w:r>
              <w:rPr>
                <w:rFonts w:ascii="Arial" w:hAnsi="Arial"/>
                <w:sz w:val="18"/>
              </w:rPr>
              <w:t xml:space="preserve">Respond to </w:t>
            </w:r>
            <w:proofErr w:type="spellStart"/>
            <w:r>
              <w:rPr>
                <w:rFonts w:ascii="Arial" w:hAnsi="Arial"/>
                <w:sz w:val="18"/>
              </w:rPr>
              <w:t>TO</w:t>
            </w:r>
            <w:proofErr w:type="spellEnd"/>
            <w:r>
              <w:rPr>
                <w:rFonts w:ascii="Arial" w:hAnsi="Arial"/>
                <w:sz w:val="18"/>
              </w:rPr>
              <w:t xml:space="preserve"> escalation or Initiate response via Duty Manager / SIC role.  Manage System security.</w:t>
            </w:r>
          </w:p>
          <w:p w14:paraId="5F837D7C" w14:textId="77777777" w:rsidR="00EC3E05" w:rsidRDefault="00EC3E05">
            <w:pPr>
              <w:keepNext/>
              <w:keepLines/>
              <w:rPr>
                <w:rFonts w:ascii="Arial" w:hAnsi="Arial"/>
                <w:sz w:val="18"/>
              </w:rPr>
            </w:pPr>
            <w:r>
              <w:rPr>
                <w:rFonts w:ascii="Arial" w:hAnsi="Arial"/>
                <w:sz w:val="18"/>
              </w:rPr>
              <w:t>Liaise with Ofgem / DTI other System users on transmission issues.</w:t>
            </w:r>
          </w:p>
          <w:p w14:paraId="5271EF56" w14:textId="77777777" w:rsidR="00EC3E05" w:rsidRDefault="00EC3E05">
            <w:pPr>
              <w:keepNext/>
              <w:keepLines/>
              <w:rPr>
                <w:rFonts w:ascii="Arial" w:hAnsi="Arial"/>
                <w:sz w:val="18"/>
              </w:rPr>
            </w:pPr>
          </w:p>
        </w:tc>
        <w:tc>
          <w:tcPr>
            <w:tcW w:w="3025" w:type="dxa"/>
          </w:tcPr>
          <w:p w14:paraId="77F7A8A8" w14:textId="77777777" w:rsidR="00EC3E05" w:rsidRDefault="00EC3E05">
            <w:pPr>
              <w:keepNext/>
              <w:keepLines/>
              <w:rPr>
                <w:rFonts w:ascii="Arial" w:hAnsi="Arial"/>
                <w:sz w:val="18"/>
              </w:rPr>
            </w:pPr>
            <w:r>
              <w:rPr>
                <w:rFonts w:ascii="Arial" w:hAnsi="Arial"/>
                <w:sz w:val="18"/>
              </w:rPr>
              <w:t>Set up Duty Manager point of contact/SIC role and establish communication with NGE</w:t>
            </w:r>
            <w:r w:rsidR="00ED1E47">
              <w:rPr>
                <w:rFonts w:ascii="Arial" w:hAnsi="Arial"/>
                <w:sz w:val="18"/>
              </w:rPr>
              <w:t>SO</w:t>
            </w:r>
            <w:r>
              <w:rPr>
                <w:rFonts w:ascii="Arial" w:hAnsi="Arial"/>
                <w:sz w:val="18"/>
              </w:rPr>
              <w:t xml:space="preserve"> Duty Manager / SIC role.  Mobilise resources.</w:t>
            </w:r>
          </w:p>
          <w:p w14:paraId="730E1CE1" w14:textId="77777777" w:rsidR="00EC3E05" w:rsidRDefault="00EC3E05">
            <w:pPr>
              <w:keepNext/>
              <w:keepLines/>
              <w:rPr>
                <w:rFonts w:ascii="Arial" w:hAnsi="Arial"/>
                <w:sz w:val="18"/>
              </w:rPr>
            </w:pPr>
            <w:r>
              <w:rPr>
                <w:rFonts w:ascii="Arial" w:hAnsi="Arial"/>
                <w:sz w:val="18"/>
              </w:rPr>
              <w:t>Manage asset availability</w:t>
            </w:r>
          </w:p>
          <w:p w14:paraId="7F76DAA5" w14:textId="77777777" w:rsidR="00EC3E05" w:rsidRDefault="00EC3E05">
            <w:pPr>
              <w:keepNext/>
              <w:keepLines/>
              <w:rPr>
                <w:rFonts w:ascii="Arial" w:hAnsi="Arial"/>
                <w:sz w:val="18"/>
              </w:rPr>
            </w:pPr>
          </w:p>
        </w:tc>
      </w:tr>
      <w:tr w:rsidR="00EC3E05" w14:paraId="786B7FC5" w14:textId="77777777" w:rsidTr="0085108A">
        <w:trPr>
          <w:trHeight w:val="516"/>
          <w:jc w:val="center"/>
        </w:trPr>
        <w:tc>
          <w:tcPr>
            <w:tcW w:w="3024" w:type="dxa"/>
            <w:shd w:val="solid" w:color="C0C0C0" w:fill="FFFFFF"/>
          </w:tcPr>
          <w:p w14:paraId="0C2D079A" w14:textId="77777777" w:rsidR="00EC3E05" w:rsidRDefault="00EC3E05" w:rsidP="00B00772">
            <w:pPr>
              <w:keepNext/>
              <w:keepLines/>
              <w:rPr>
                <w:rFonts w:ascii="Arial" w:hAnsi="Arial"/>
                <w:b/>
                <w:sz w:val="18"/>
              </w:rPr>
            </w:pPr>
            <w:r>
              <w:rPr>
                <w:rFonts w:ascii="Arial" w:hAnsi="Arial"/>
                <w:b/>
                <w:sz w:val="18"/>
              </w:rPr>
              <w:t xml:space="preserve">Major asset </w:t>
            </w:r>
            <w:proofErr w:type="gramStart"/>
            <w:r>
              <w:rPr>
                <w:rFonts w:ascii="Arial" w:hAnsi="Arial"/>
                <w:b/>
                <w:sz w:val="18"/>
              </w:rPr>
              <w:t>failure  or</w:t>
            </w:r>
            <w:proofErr w:type="gramEnd"/>
            <w:r>
              <w:rPr>
                <w:rFonts w:ascii="Arial" w:hAnsi="Arial"/>
                <w:b/>
                <w:sz w:val="18"/>
              </w:rPr>
              <w:t xml:space="preserve"> terrorist incident on </w:t>
            </w:r>
            <w:r w:rsidR="00B00772">
              <w:rPr>
                <w:rFonts w:ascii="Arial" w:hAnsi="Arial"/>
                <w:b/>
                <w:sz w:val="18"/>
              </w:rPr>
              <w:t xml:space="preserve">the </w:t>
            </w:r>
            <w:r>
              <w:rPr>
                <w:rFonts w:ascii="Arial" w:hAnsi="Arial"/>
                <w:b/>
                <w:sz w:val="18"/>
              </w:rPr>
              <w:t xml:space="preserve"> Transmission System</w:t>
            </w:r>
          </w:p>
        </w:tc>
        <w:tc>
          <w:tcPr>
            <w:tcW w:w="3024" w:type="dxa"/>
          </w:tcPr>
          <w:p w14:paraId="368967ED" w14:textId="77777777" w:rsidR="00EC3E05" w:rsidRDefault="00EC3E05">
            <w:pPr>
              <w:keepNext/>
              <w:keepLines/>
              <w:rPr>
                <w:rFonts w:ascii="Arial" w:hAnsi="Arial"/>
                <w:sz w:val="18"/>
              </w:rPr>
            </w:pPr>
            <w:r>
              <w:rPr>
                <w:rFonts w:ascii="Arial" w:hAnsi="Arial"/>
                <w:sz w:val="18"/>
              </w:rPr>
              <w:t>Set up or receive request to set up Duty Manager /SIC role. Manage System security.</w:t>
            </w:r>
          </w:p>
          <w:p w14:paraId="5064C5CA" w14:textId="77777777" w:rsidR="00EC3E05" w:rsidRDefault="00EC3E05">
            <w:pPr>
              <w:keepNext/>
              <w:keepLines/>
              <w:rPr>
                <w:rFonts w:ascii="Arial" w:hAnsi="Arial"/>
                <w:sz w:val="18"/>
              </w:rPr>
            </w:pPr>
            <w:r>
              <w:rPr>
                <w:rFonts w:ascii="Arial" w:hAnsi="Arial"/>
                <w:sz w:val="18"/>
              </w:rPr>
              <w:t>Liaise with Ofgem/DTI and other users</w:t>
            </w:r>
          </w:p>
        </w:tc>
        <w:tc>
          <w:tcPr>
            <w:tcW w:w="3025" w:type="dxa"/>
          </w:tcPr>
          <w:p w14:paraId="4504B64B" w14:textId="77777777" w:rsidR="00EC3E05" w:rsidRDefault="00EC3E05">
            <w:pPr>
              <w:keepNext/>
              <w:keepLines/>
              <w:rPr>
                <w:rFonts w:ascii="Arial" w:hAnsi="Arial"/>
                <w:sz w:val="18"/>
              </w:rPr>
            </w:pPr>
            <w:r>
              <w:rPr>
                <w:rFonts w:ascii="Arial" w:hAnsi="Arial"/>
                <w:sz w:val="18"/>
              </w:rPr>
              <w:t>Set up Duty Manager/ SIC role. Mobilise resources. Inform NGE</w:t>
            </w:r>
            <w:r w:rsidR="00ED1E47">
              <w:rPr>
                <w:rFonts w:ascii="Arial" w:hAnsi="Arial"/>
                <w:sz w:val="18"/>
              </w:rPr>
              <w:t>SO</w:t>
            </w:r>
          </w:p>
          <w:p w14:paraId="60D221E7" w14:textId="77777777" w:rsidR="00EC3E05" w:rsidRDefault="00EC3E05">
            <w:pPr>
              <w:keepNext/>
              <w:keepLines/>
              <w:rPr>
                <w:rFonts w:ascii="Arial" w:hAnsi="Arial"/>
                <w:sz w:val="18"/>
              </w:rPr>
            </w:pPr>
            <w:r>
              <w:rPr>
                <w:rFonts w:ascii="Arial" w:hAnsi="Arial"/>
                <w:sz w:val="18"/>
              </w:rPr>
              <w:t>Manage asset availability</w:t>
            </w:r>
          </w:p>
        </w:tc>
      </w:tr>
    </w:tbl>
    <w:p w14:paraId="4F119523" w14:textId="77777777" w:rsidR="00EC3E05" w:rsidRDefault="00EC3E05">
      <w:pPr>
        <w:pStyle w:val="Title"/>
        <w:keepNext/>
        <w:keepLines/>
        <w:jc w:val="left"/>
        <w:rPr>
          <w:sz w:val="18"/>
        </w:rPr>
      </w:pPr>
    </w:p>
    <w:p w14:paraId="70934132" w14:textId="77777777" w:rsidR="00EC3E05" w:rsidRDefault="00EC3E05">
      <w:pPr>
        <w:pStyle w:val="Heading2"/>
        <w:keepLines/>
        <w:numPr>
          <w:ilvl w:val="0"/>
          <w:numId w:val="0"/>
        </w:numPr>
        <w:jc w:val="left"/>
        <w:rPr>
          <w:sz w:val="28"/>
        </w:rPr>
      </w:pPr>
      <w:r>
        <w:br w:type="page"/>
      </w:r>
      <w:r>
        <w:rPr>
          <w:sz w:val="28"/>
        </w:rPr>
        <w:lastRenderedPageBreak/>
        <w:t>Appendix A: Flow Diagrams</w:t>
      </w:r>
    </w:p>
    <w:p w14:paraId="5C390111" w14:textId="77777777" w:rsidR="00EC3E05" w:rsidRDefault="00EC3E05">
      <w:pPr>
        <w:rPr>
          <w:rFonts w:ascii="Arial" w:hAnsi="Arial"/>
        </w:rPr>
      </w:pPr>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11EAC437" w14:textId="77777777" w:rsidR="00EC3E05" w:rsidRDefault="00EC3E05">
      <w:pPr>
        <w:pStyle w:val="Header"/>
        <w:tabs>
          <w:tab w:val="clear" w:pos="4153"/>
          <w:tab w:val="clear" w:pos="8306"/>
        </w:tabs>
        <w:rPr>
          <w:rFonts w:ascii="Arial" w:hAnsi="Arial"/>
        </w:rPr>
      </w:pPr>
    </w:p>
    <w:p w14:paraId="7676400E" w14:textId="77777777" w:rsidR="00EC3E05" w:rsidRDefault="00433CF5">
      <w:pPr>
        <w:keepNext/>
        <w:keepLines/>
      </w:pPr>
      <w:r>
        <w:rPr>
          <w:rFonts w:ascii="Arial" w:hAnsi="Arial"/>
        </w:rPr>
        <w:object w:dxaOrig="12263" w:dyaOrig="16868" w14:anchorId="033A41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663pt" o:ole="">
            <v:imagedata r:id="rId10" o:title=""/>
          </v:shape>
          <o:OLEObject Type="Embed" ProgID="Visio.Drawing.6" ShapeID="_x0000_i1025" DrawAspect="Content" ObjectID="_1708641263" r:id="rId11"/>
        </w:object>
      </w:r>
      <w:r w:rsidR="00EC3E05">
        <w:br w:type="page"/>
      </w:r>
      <w:r w:rsidR="00EC3E05">
        <w:object w:dxaOrig="11667" w:dyaOrig="16688" w14:anchorId="6CF99407">
          <v:shape id="_x0000_i1026" type="#_x0000_t75" style="width:470.25pt;height:672.75pt" o:ole="">
            <v:imagedata r:id="rId12" o:title=""/>
          </v:shape>
          <o:OLEObject Type="Embed" ProgID="Visio.Drawing.6" ShapeID="_x0000_i1026" DrawAspect="Content" ObjectID="_1708641264" r:id="rId13"/>
        </w:object>
      </w:r>
    </w:p>
    <w:p w14:paraId="31843D44" w14:textId="77777777" w:rsidR="00EC3E05" w:rsidRDefault="00EC3E05">
      <w:pPr>
        <w:pStyle w:val="Heading2"/>
        <w:keepLines/>
        <w:numPr>
          <w:ilvl w:val="0"/>
          <w:numId w:val="0"/>
        </w:numPr>
        <w:sectPr w:rsidR="00EC3E05">
          <w:headerReference w:type="default" r:id="rId14"/>
          <w:footerReference w:type="default" r:id="rId15"/>
          <w:pgSz w:w="11906" w:h="16838"/>
          <w:pgMar w:top="1440" w:right="1800" w:bottom="1440" w:left="1800" w:header="720" w:footer="720" w:gutter="0"/>
          <w:cols w:space="720"/>
        </w:sectPr>
      </w:pPr>
      <w:r>
        <w:br w:type="page"/>
      </w:r>
      <w:r>
        <w:object w:dxaOrig="12178" w:dyaOrig="17110" w14:anchorId="625D60DB">
          <v:shape id="_x0000_i1027" type="#_x0000_t75" style="width:486.75pt;height:682.5pt" o:ole="">
            <v:imagedata r:id="rId16" o:title=""/>
          </v:shape>
          <o:OLEObject Type="Embed" ProgID="Visio.Drawing.6" ShapeID="_x0000_i1027" DrawAspect="Content" ObjectID="_1708641265" r:id="rId17"/>
        </w:object>
      </w:r>
      <w:r>
        <w:rPr>
          <w:sz w:val="28"/>
        </w:rPr>
        <w:object w:dxaOrig="11738" w:dyaOrig="16688" w14:anchorId="33599657">
          <v:shape id="_x0000_i1028" type="#_x0000_t75" style="width:466.5pt;height:663pt" o:ole="">
            <v:imagedata r:id="rId18" o:title=""/>
          </v:shape>
          <o:OLEObject Type="Embed" ProgID="Visio.Drawing.6" ShapeID="_x0000_i1028" DrawAspect="Content" ObjectID="_1708641266" r:id="rId19"/>
        </w:object>
      </w:r>
    </w:p>
    <w:p w14:paraId="392F2E00" w14:textId="77777777" w:rsidR="00EC3E05" w:rsidRDefault="00EC3E05">
      <w:pPr>
        <w:pStyle w:val="Heading2"/>
        <w:keepLines/>
        <w:numPr>
          <w:ilvl w:val="0"/>
          <w:numId w:val="0"/>
        </w:numPr>
        <w:rPr>
          <w:sz w:val="28"/>
        </w:rPr>
      </w:pPr>
      <w:r>
        <w:rPr>
          <w:sz w:val="28"/>
        </w:rPr>
        <w:lastRenderedPageBreak/>
        <w:t>Appendix B</w:t>
      </w:r>
    </w:p>
    <w:p w14:paraId="620476BC" w14:textId="77777777" w:rsidR="00EC3E05" w:rsidRDefault="00EC3E05">
      <w:pPr>
        <w:pStyle w:val="Title"/>
        <w:keepNext/>
        <w:keepLines/>
        <w:jc w:val="both"/>
        <w:rPr>
          <w:u w:val="none"/>
        </w:rPr>
      </w:pPr>
    </w:p>
    <w:p w14:paraId="604C081A" w14:textId="77777777" w:rsidR="00EC3E05" w:rsidRDefault="00EC3E05">
      <w:pPr>
        <w:pStyle w:val="Title"/>
        <w:keepNext/>
        <w:keepLines/>
        <w:jc w:val="both"/>
        <w:rPr>
          <w:u w:val="none"/>
        </w:rPr>
      </w:pPr>
    </w:p>
    <w:p w14:paraId="5FDFA64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proofErr w:type="gramStart"/>
      <w:r>
        <w:rPr>
          <w:rFonts w:ascii="Arial" w:hAnsi="Arial"/>
          <w:b/>
          <w:snapToGrid w:val="0"/>
        </w:rPr>
        <w:t>SIC  SET</w:t>
      </w:r>
      <w:proofErr w:type="gramEnd"/>
      <w:r>
        <w:rPr>
          <w:rFonts w:ascii="Arial" w:hAnsi="Arial"/>
          <w:b/>
          <w:snapToGrid w:val="0"/>
        </w:rPr>
        <w:t xml:space="preserve"> UP / UPDATE  FAX PROFORMA </w:t>
      </w:r>
    </w:p>
    <w:p w14:paraId="21FC0EE0"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p>
    <w:p w14:paraId="5DD3699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 xml:space="preserve">_____________  </w:t>
      </w:r>
    </w:p>
    <w:p w14:paraId="128775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71AF507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6DB009C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1574EC72"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419F8557"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CB2FBA"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50F2B33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09D2D54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NOTIFICATION OF ACTIVATION OF THE</w:t>
      </w:r>
    </w:p>
    <w:p w14:paraId="784C950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w:t>
      </w:r>
      <w:r>
        <w:rPr>
          <w:rFonts w:ascii="Arial" w:hAnsi="Arial"/>
          <w:b/>
          <w:snapToGrid w:val="0"/>
          <w:sz w:val="22"/>
        </w:rPr>
        <w:t>SYSTEM INCIDENT CENTRE</w:t>
      </w:r>
    </w:p>
    <w:p w14:paraId="2CFEFD8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4D50C370"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b/>
          <w:snapToGrid w:val="0"/>
          <w:sz w:val="22"/>
        </w:rPr>
      </w:pPr>
    </w:p>
    <w:p w14:paraId="2E667DA6"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The ______________________ System Incident Centre has been activated.</w:t>
      </w:r>
    </w:p>
    <w:p w14:paraId="2CEF1A9A" w14:textId="5535985C"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It is </w:t>
      </w:r>
      <w:del w:id="1" w:author="Akhtar (ESO), Shazia" w:date="2022-03-13T01:45:00Z">
        <w:r w:rsidDel="002C2FCA">
          <w:rPr>
            <w:rFonts w:ascii="Arial" w:hAnsi="Arial"/>
            <w:snapToGrid w:val="0"/>
            <w:sz w:val="22"/>
          </w:rPr>
          <w:delText xml:space="preserve">manned </w:delText>
        </w:r>
      </w:del>
      <w:ins w:id="2" w:author="Akhtar (ESO), Shazia" w:date="2022-03-13T01:45:00Z">
        <w:r w:rsidR="002C2FCA">
          <w:rPr>
            <w:rFonts w:ascii="Arial" w:hAnsi="Arial"/>
            <w:snapToGrid w:val="0"/>
            <w:sz w:val="22"/>
          </w:rPr>
          <w:t xml:space="preserve">staffed </w:t>
        </w:r>
      </w:ins>
      <w:r>
        <w:rPr>
          <w:rFonts w:ascii="Arial" w:hAnsi="Arial"/>
          <w:snapToGrid w:val="0"/>
          <w:sz w:val="22"/>
        </w:rPr>
        <w:t>by the following team, please use the telephone and fax numbers provided below for all communications with the System Incident Centre.</w:t>
      </w:r>
    </w:p>
    <w:p w14:paraId="6BDC62DB" w14:textId="197A40ED"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The System Incident Centre shall remain </w:t>
      </w:r>
      <w:del w:id="3" w:author="Akhtar (ESO), Shazia" w:date="2022-03-13T01:46:00Z">
        <w:r w:rsidDel="002C2FCA">
          <w:rPr>
            <w:rFonts w:ascii="Arial" w:hAnsi="Arial"/>
            <w:snapToGrid w:val="0"/>
            <w:sz w:val="22"/>
          </w:rPr>
          <w:delText xml:space="preserve">manned </w:delText>
        </w:r>
      </w:del>
      <w:ins w:id="4" w:author="Akhtar (ESO), Shazia" w:date="2022-03-13T01:46:00Z">
        <w:r w:rsidR="002C2FCA">
          <w:rPr>
            <w:rFonts w:ascii="Arial" w:hAnsi="Arial"/>
            <w:snapToGrid w:val="0"/>
            <w:sz w:val="22"/>
          </w:rPr>
          <w:t xml:space="preserve">staffed </w:t>
        </w:r>
      </w:ins>
      <w:r>
        <w:rPr>
          <w:rFonts w:ascii="Arial" w:hAnsi="Arial"/>
          <w:snapToGrid w:val="0"/>
          <w:sz w:val="22"/>
        </w:rPr>
        <w:t>until further notice.</w:t>
      </w:r>
    </w:p>
    <w:p w14:paraId="00C94E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5D11C4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EC3E05" w14:paraId="56A1B0D9" w14:textId="77777777">
        <w:tc>
          <w:tcPr>
            <w:tcW w:w="2840" w:type="dxa"/>
          </w:tcPr>
          <w:p w14:paraId="0236DAB7" w14:textId="77777777" w:rsidR="00EC3E05" w:rsidRDefault="00EC3E05">
            <w:pPr>
              <w:keepNext/>
              <w:keepLines/>
              <w:rPr>
                <w:rFonts w:ascii="Arial" w:hAnsi="Arial"/>
                <w:snapToGrid w:val="0"/>
                <w:sz w:val="22"/>
              </w:rPr>
            </w:pPr>
            <w:r>
              <w:rPr>
                <w:rFonts w:ascii="Arial" w:hAnsi="Arial"/>
                <w:snapToGrid w:val="0"/>
                <w:sz w:val="22"/>
              </w:rPr>
              <w:t>Name / Role</w:t>
            </w:r>
          </w:p>
        </w:tc>
        <w:tc>
          <w:tcPr>
            <w:tcW w:w="2840" w:type="dxa"/>
          </w:tcPr>
          <w:p w14:paraId="0D715448" w14:textId="77777777" w:rsidR="00EC3E05" w:rsidRDefault="00EC3E05">
            <w:pPr>
              <w:keepNext/>
              <w:keepLines/>
              <w:rPr>
                <w:rFonts w:ascii="Arial" w:hAnsi="Arial"/>
                <w:snapToGrid w:val="0"/>
                <w:sz w:val="22"/>
              </w:rPr>
            </w:pPr>
            <w:r>
              <w:rPr>
                <w:rFonts w:ascii="Arial" w:hAnsi="Arial"/>
                <w:snapToGrid w:val="0"/>
                <w:sz w:val="22"/>
              </w:rPr>
              <w:t>BT Telephone Number</w:t>
            </w:r>
          </w:p>
        </w:tc>
        <w:tc>
          <w:tcPr>
            <w:tcW w:w="2840" w:type="dxa"/>
          </w:tcPr>
          <w:p w14:paraId="4FBB11AB" w14:textId="77777777" w:rsidR="00EC3E05" w:rsidRDefault="00EC3E05">
            <w:pPr>
              <w:keepNext/>
              <w:keepLines/>
              <w:rPr>
                <w:rFonts w:ascii="Arial" w:hAnsi="Arial"/>
                <w:snapToGrid w:val="0"/>
                <w:sz w:val="22"/>
              </w:rPr>
            </w:pPr>
            <w:r>
              <w:rPr>
                <w:rFonts w:ascii="Arial" w:hAnsi="Arial"/>
                <w:snapToGrid w:val="0"/>
                <w:sz w:val="22"/>
              </w:rPr>
              <w:t>CTN Telephone Number</w:t>
            </w:r>
          </w:p>
        </w:tc>
      </w:tr>
      <w:tr w:rsidR="00EC3E05" w14:paraId="3929A43E" w14:textId="77777777">
        <w:tc>
          <w:tcPr>
            <w:tcW w:w="2840" w:type="dxa"/>
          </w:tcPr>
          <w:p w14:paraId="140A6BF9" w14:textId="77777777" w:rsidR="00EC3E05" w:rsidRDefault="00EC3E05">
            <w:pPr>
              <w:keepNext/>
              <w:keepLines/>
              <w:rPr>
                <w:rFonts w:ascii="Arial" w:hAnsi="Arial"/>
                <w:snapToGrid w:val="0"/>
                <w:sz w:val="22"/>
              </w:rPr>
            </w:pPr>
          </w:p>
        </w:tc>
        <w:tc>
          <w:tcPr>
            <w:tcW w:w="2840" w:type="dxa"/>
          </w:tcPr>
          <w:p w14:paraId="6EDCDB96" w14:textId="77777777" w:rsidR="00EC3E05" w:rsidRDefault="00EC3E05">
            <w:pPr>
              <w:keepNext/>
              <w:keepLines/>
              <w:rPr>
                <w:rFonts w:ascii="Arial" w:hAnsi="Arial"/>
                <w:snapToGrid w:val="0"/>
                <w:sz w:val="22"/>
              </w:rPr>
            </w:pPr>
          </w:p>
        </w:tc>
        <w:tc>
          <w:tcPr>
            <w:tcW w:w="2840" w:type="dxa"/>
          </w:tcPr>
          <w:p w14:paraId="29E1092C" w14:textId="77777777" w:rsidR="00EC3E05" w:rsidRDefault="00EC3E05">
            <w:pPr>
              <w:keepNext/>
              <w:keepLines/>
              <w:rPr>
                <w:rFonts w:ascii="Arial" w:hAnsi="Arial"/>
                <w:snapToGrid w:val="0"/>
                <w:sz w:val="22"/>
              </w:rPr>
            </w:pPr>
          </w:p>
        </w:tc>
      </w:tr>
      <w:tr w:rsidR="00EC3E05" w14:paraId="3400D273" w14:textId="77777777">
        <w:tc>
          <w:tcPr>
            <w:tcW w:w="2840" w:type="dxa"/>
          </w:tcPr>
          <w:p w14:paraId="0D8EAE67" w14:textId="77777777" w:rsidR="00EC3E05" w:rsidRDefault="00EC3E05">
            <w:pPr>
              <w:keepNext/>
              <w:keepLines/>
              <w:rPr>
                <w:rFonts w:ascii="Arial" w:hAnsi="Arial"/>
                <w:snapToGrid w:val="0"/>
                <w:sz w:val="22"/>
              </w:rPr>
            </w:pPr>
          </w:p>
        </w:tc>
        <w:tc>
          <w:tcPr>
            <w:tcW w:w="2840" w:type="dxa"/>
          </w:tcPr>
          <w:p w14:paraId="35C54AA9" w14:textId="77777777" w:rsidR="00EC3E05" w:rsidRDefault="00EC3E05">
            <w:pPr>
              <w:keepNext/>
              <w:keepLines/>
              <w:rPr>
                <w:rFonts w:ascii="Arial" w:hAnsi="Arial"/>
                <w:snapToGrid w:val="0"/>
                <w:sz w:val="22"/>
              </w:rPr>
            </w:pPr>
          </w:p>
        </w:tc>
        <w:tc>
          <w:tcPr>
            <w:tcW w:w="2840" w:type="dxa"/>
          </w:tcPr>
          <w:p w14:paraId="6CCDF36F" w14:textId="77777777" w:rsidR="00EC3E05" w:rsidRDefault="00EC3E05">
            <w:pPr>
              <w:keepNext/>
              <w:keepLines/>
              <w:rPr>
                <w:rFonts w:ascii="Arial" w:hAnsi="Arial"/>
                <w:snapToGrid w:val="0"/>
                <w:sz w:val="22"/>
              </w:rPr>
            </w:pPr>
          </w:p>
        </w:tc>
      </w:tr>
      <w:tr w:rsidR="00EC3E05" w14:paraId="19317978" w14:textId="77777777">
        <w:tc>
          <w:tcPr>
            <w:tcW w:w="2840" w:type="dxa"/>
          </w:tcPr>
          <w:p w14:paraId="1E9659A0" w14:textId="77777777" w:rsidR="00EC3E05" w:rsidRDefault="00EC3E05">
            <w:pPr>
              <w:keepNext/>
              <w:keepLines/>
              <w:rPr>
                <w:rFonts w:ascii="Arial" w:hAnsi="Arial"/>
                <w:snapToGrid w:val="0"/>
                <w:sz w:val="22"/>
              </w:rPr>
            </w:pPr>
          </w:p>
        </w:tc>
        <w:tc>
          <w:tcPr>
            <w:tcW w:w="2840" w:type="dxa"/>
          </w:tcPr>
          <w:p w14:paraId="08F90C6C" w14:textId="77777777" w:rsidR="00EC3E05" w:rsidRDefault="00EC3E05">
            <w:pPr>
              <w:keepNext/>
              <w:keepLines/>
              <w:rPr>
                <w:rFonts w:ascii="Arial" w:hAnsi="Arial"/>
                <w:snapToGrid w:val="0"/>
                <w:sz w:val="22"/>
              </w:rPr>
            </w:pPr>
          </w:p>
        </w:tc>
        <w:tc>
          <w:tcPr>
            <w:tcW w:w="2840" w:type="dxa"/>
          </w:tcPr>
          <w:p w14:paraId="555E2EAD" w14:textId="77777777" w:rsidR="00EC3E05" w:rsidRDefault="00EC3E05">
            <w:pPr>
              <w:keepNext/>
              <w:keepLines/>
              <w:rPr>
                <w:rFonts w:ascii="Arial" w:hAnsi="Arial"/>
                <w:snapToGrid w:val="0"/>
                <w:sz w:val="22"/>
              </w:rPr>
            </w:pPr>
          </w:p>
        </w:tc>
      </w:tr>
      <w:tr w:rsidR="00EC3E05" w14:paraId="6BE1BD84" w14:textId="77777777">
        <w:tc>
          <w:tcPr>
            <w:tcW w:w="2840" w:type="dxa"/>
          </w:tcPr>
          <w:p w14:paraId="1A0DA32C" w14:textId="77777777" w:rsidR="00EC3E05" w:rsidRDefault="00EC3E05">
            <w:pPr>
              <w:keepNext/>
              <w:keepLines/>
              <w:rPr>
                <w:rFonts w:ascii="Arial" w:hAnsi="Arial"/>
                <w:snapToGrid w:val="0"/>
                <w:sz w:val="22"/>
              </w:rPr>
            </w:pPr>
          </w:p>
        </w:tc>
        <w:tc>
          <w:tcPr>
            <w:tcW w:w="2840" w:type="dxa"/>
          </w:tcPr>
          <w:p w14:paraId="183999C4" w14:textId="77777777" w:rsidR="00EC3E05" w:rsidRDefault="00EC3E05">
            <w:pPr>
              <w:keepNext/>
              <w:keepLines/>
              <w:rPr>
                <w:rFonts w:ascii="Arial" w:hAnsi="Arial"/>
                <w:snapToGrid w:val="0"/>
                <w:sz w:val="22"/>
              </w:rPr>
            </w:pPr>
          </w:p>
        </w:tc>
        <w:tc>
          <w:tcPr>
            <w:tcW w:w="2840" w:type="dxa"/>
          </w:tcPr>
          <w:p w14:paraId="74CCB251" w14:textId="77777777" w:rsidR="00EC3E05" w:rsidRDefault="00EC3E05">
            <w:pPr>
              <w:keepNext/>
              <w:keepLines/>
              <w:rPr>
                <w:rFonts w:ascii="Arial" w:hAnsi="Arial"/>
                <w:snapToGrid w:val="0"/>
                <w:sz w:val="22"/>
              </w:rPr>
            </w:pPr>
          </w:p>
        </w:tc>
      </w:tr>
      <w:tr w:rsidR="00EC3E05" w14:paraId="073A7FB3" w14:textId="77777777">
        <w:tc>
          <w:tcPr>
            <w:tcW w:w="2840" w:type="dxa"/>
          </w:tcPr>
          <w:p w14:paraId="4E3066F7" w14:textId="77777777" w:rsidR="00EC3E05" w:rsidRDefault="00EC3E05">
            <w:pPr>
              <w:keepNext/>
              <w:keepLines/>
              <w:rPr>
                <w:rFonts w:ascii="Arial" w:hAnsi="Arial"/>
                <w:snapToGrid w:val="0"/>
                <w:sz w:val="22"/>
              </w:rPr>
            </w:pPr>
          </w:p>
        </w:tc>
        <w:tc>
          <w:tcPr>
            <w:tcW w:w="2840" w:type="dxa"/>
          </w:tcPr>
          <w:p w14:paraId="31EAEEDE" w14:textId="77777777" w:rsidR="00EC3E05" w:rsidRDefault="00EC3E05">
            <w:pPr>
              <w:keepNext/>
              <w:keepLines/>
              <w:rPr>
                <w:rFonts w:ascii="Arial" w:hAnsi="Arial"/>
                <w:snapToGrid w:val="0"/>
                <w:sz w:val="22"/>
              </w:rPr>
            </w:pPr>
          </w:p>
        </w:tc>
        <w:tc>
          <w:tcPr>
            <w:tcW w:w="2840" w:type="dxa"/>
          </w:tcPr>
          <w:p w14:paraId="1CDA8C06" w14:textId="77777777" w:rsidR="00EC3E05" w:rsidRDefault="00EC3E05">
            <w:pPr>
              <w:keepNext/>
              <w:keepLines/>
              <w:rPr>
                <w:rFonts w:ascii="Arial" w:hAnsi="Arial"/>
                <w:snapToGrid w:val="0"/>
                <w:sz w:val="22"/>
              </w:rPr>
            </w:pPr>
          </w:p>
        </w:tc>
      </w:tr>
      <w:tr w:rsidR="00EC3E05" w14:paraId="4D95B073" w14:textId="77777777">
        <w:tc>
          <w:tcPr>
            <w:tcW w:w="2840" w:type="dxa"/>
          </w:tcPr>
          <w:p w14:paraId="6A41AE5F" w14:textId="77777777" w:rsidR="00EC3E05" w:rsidRDefault="00EC3E05">
            <w:pPr>
              <w:keepNext/>
              <w:keepLines/>
              <w:rPr>
                <w:rFonts w:ascii="Arial" w:hAnsi="Arial"/>
                <w:snapToGrid w:val="0"/>
                <w:sz w:val="22"/>
              </w:rPr>
            </w:pPr>
          </w:p>
        </w:tc>
        <w:tc>
          <w:tcPr>
            <w:tcW w:w="2840" w:type="dxa"/>
          </w:tcPr>
          <w:p w14:paraId="74CB6320" w14:textId="77777777" w:rsidR="00EC3E05" w:rsidRDefault="00EC3E05">
            <w:pPr>
              <w:keepNext/>
              <w:keepLines/>
              <w:rPr>
                <w:rFonts w:ascii="Arial" w:hAnsi="Arial"/>
                <w:snapToGrid w:val="0"/>
                <w:sz w:val="22"/>
              </w:rPr>
            </w:pPr>
          </w:p>
        </w:tc>
        <w:tc>
          <w:tcPr>
            <w:tcW w:w="2840" w:type="dxa"/>
          </w:tcPr>
          <w:p w14:paraId="39A6C30E" w14:textId="77777777" w:rsidR="00EC3E05" w:rsidRDefault="00EC3E05">
            <w:pPr>
              <w:keepNext/>
              <w:keepLines/>
              <w:rPr>
                <w:rFonts w:ascii="Arial" w:hAnsi="Arial"/>
                <w:snapToGrid w:val="0"/>
                <w:sz w:val="22"/>
              </w:rPr>
            </w:pPr>
          </w:p>
        </w:tc>
      </w:tr>
      <w:tr w:rsidR="00EC3E05" w14:paraId="5A5E91BB" w14:textId="77777777">
        <w:tc>
          <w:tcPr>
            <w:tcW w:w="2840" w:type="dxa"/>
          </w:tcPr>
          <w:p w14:paraId="029F06BF" w14:textId="77777777" w:rsidR="00EC3E05" w:rsidRDefault="00EC3E05">
            <w:pPr>
              <w:keepNext/>
              <w:keepLines/>
              <w:rPr>
                <w:rFonts w:ascii="Arial" w:hAnsi="Arial"/>
                <w:snapToGrid w:val="0"/>
                <w:sz w:val="22"/>
              </w:rPr>
            </w:pPr>
          </w:p>
        </w:tc>
        <w:tc>
          <w:tcPr>
            <w:tcW w:w="2840" w:type="dxa"/>
          </w:tcPr>
          <w:p w14:paraId="29D26E22" w14:textId="77777777" w:rsidR="00EC3E05" w:rsidRDefault="00EC3E05">
            <w:pPr>
              <w:keepNext/>
              <w:keepLines/>
              <w:rPr>
                <w:rFonts w:ascii="Arial" w:hAnsi="Arial"/>
                <w:snapToGrid w:val="0"/>
                <w:sz w:val="22"/>
              </w:rPr>
            </w:pPr>
          </w:p>
        </w:tc>
        <w:tc>
          <w:tcPr>
            <w:tcW w:w="2840" w:type="dxa"/>
          </w:tcPr>
          <w:p w14:paraId="08D7D04B" w14:textId="77777777" w:rsidR="00EC3E05" w:rsidRDefault="00EC3E05">
            <w:pPr>
              <w:keepNext/>
              <w:keepLines/>
              <w:rPr>
                <w:rFonts w:ascii="Arial" w:hAnsi="Arial"/>
                <w:snapToGrid w:val="0"/>
                <w:sz w:val="22"/>
              </w:rPr>
            </w:pPr>
          </w:p>
        </w:tc>
      </w:tr>
    </w:tbl>
    <w:p w14:paraId="79098D8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Fax Number(s) for all positions</w:t>
      </w:r>
    </w:p>
    <w:p w14:paraId="7E87184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BC653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 xml:space="preserve"> ________________________________________</w:t>
      </w:r>
    </w:p>
    <w:p w14:paraId="1984CD9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6CF2FE9"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256DB744"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roofErr w:type="gramStart"/>
      <w:r>
        <w:rPr>
          <w:rFonts w:ascii="Arial" w:hAnsi="Arial"/>
          <w:snapToGrid w:val="0"/>
          <w:sz w:val="22"/>
        </w:rPr>
        <w:t>Date:_</w:t>
      </w:r>
      <w:proofErr w:type="gramEnd"/>
      <w:r>
        <w:rPr>
          <w:rFonts w:ascii="Arial" w:hAnsi="Arial"/>
          <w:snapToGrid w:val="0"/>
          <w:sz w:val="22"/>
        </w:rPr>
        <w:t>___________________ Time:____________________</w:t>
      </w:r>
    </w:p>
    <w:p w14:paraId="7D1C795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8676C3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2B099E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 ___________________________</w:t>
      </w:r>
    </w:p>
    <w:p w14:paraId="0C0D3E2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73158AEB"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rPr>
      </w:pPr>
      <w:r>
        <w:rPr>
          <w:rFonts w:ascii="Arial" w:hAnsi="Arial"/>
          <w:snapToGrid w:val="0"/>
          <w:sz w:val="22"/>
        </w:rPr>
        <w:t>END.</w:t>
      </w:r>
    </w:p>
    <w:p w14:paraId="1C7F6125" w14:textId="77777777" w:rsidR="00EC3E05" w:rsidRDefault="00EC3E05">
      <w:pPr>
        <w:keepNext/>
        <w:keepLines/>
        <w:pBdr>
          <w:top w:val="single" w:sz="4" w:space="22" w:color="auto"/>
          <w:left w:val="single" w:sz="4" w:space="4" w:color="auto"/>
          <w:bottom w:val="single" w:sz="4" w:space="1" w:color="auto"/>
          <w:right w:val="single" w:sz="4" w:space="4" w:color="auto"/>
        </w:pBdr>
      </w:pPr>
    </w:p>
    <w:p w14:paraId="5DBE8103" w14:textId="77777777" w:rsidR="00EC3E05" w:rsidRDefault="00EC3E05">
      <w:pPr>
        <w:pStyle w:val="Title"/>
        <w:keepNext/>
        <w:keepLines/>
        <w:pBdr>
          <w:top w:val="single" w:sz="4" w:space="1" w:color="auto"/>
          <w:left w:val="single" w:sz="4" w:space="4" w:color="auto"/>
          <w:bottom w:val="single" w:sz="4" w:space="1" w:color="auto"/>
          <w:right w:val="single" w:sz="4" w:space="4" w:color="auto"/>
        </w:pBdr>
        <w:jc w:val="both"/>
        <w:rPr>
          <w:u w:val="none"/>
        </w:rPr>
        <w:sectPr w:rsidR="00EC3E05">
          <w:pgSz w:w="11906" w:h="16838"/>
          <w:pgMar w:top="1440" w:right="1800" w:bottom="1440" w:left="1800" w:header="720" w:footer="720" w:gutter="0"/>
          <w:cols w:space="720"/>
        </w:sectPr>
      </w:pPr>
    </w:p>
    <w:p w14:paraId="70682F3F" w14:textId="77777777" w:rsidR="00EC3E05" w:rsidRDefault="00EC3E05">
      <w:pPr>
        <w:pStyle w:val="Heading2"/>
        <w:keepLines/>
        <w:numPr>
          <w:ilvl w:val="0"/>
          <w:numId w:val="0"/>
        </w:numPr>
        <w:rPr>
          <w:sz w:val="28"/>
        </w:rPr>
      </w:pPr>
      <w:r>
        <w:rPr>
          <w:sz w:val="28"/>
        </w:rPr>
        <w:lastRenderedPageBreak/>
        <w:t>Appendix C</w:t>
      </w:r>
    </w:p>
    <w:p w14:paraId="67E977F3" w14:textId="77777777" w:rsidR="00EC3E05" w:rsidRDefault="00EC3E05">
      <w:pPr>
        <w:pStyle w:val="Title"/>
        <w:keepNext/>
        <w:keepLines/>
        <w:jc w:val="both"/>
        <w:rPr>
          <w:u w:val="none"/>
        </w:rPr>
      </w:pPr>
    </w:p>
    <w:p w14:paraId="02AB8D0F" w14:textId="77777777" w:rsidR="00EC3E05" w:rsidRDefault="00EC3E05">
      <w:pPr>
        <w:pStyle w:val="Title"/>
        <w:keepNext/>
        <w:keepLines/>
        <w:jc w:val="both"/>
        <w:rPr>
          <w:u w:val="none"/>
        </w:rPr>
      </w:pPr>
    </w:p>
    <w:p w14:paraId="0A4F1B8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r>
        <w:rPr>
          <w:rFonts w:ascii="Arial" w:hAnsi="Arial"/>
          <w:b/>
          <w:snapToGrid w:val="0"/>
        </w:rPr>
        <w:t xml:space="preserve"> SIC STAND DOWN FAX PROFORMA</w:t>
      </w:r>
    </w:p>
    <w:p w14:paraId="17DF711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p>
    <w:p w14:paraId="720283E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_____________</w:t>
      </w:r>
      <w:r>
        <w:rPr>
          <w:rFonts w:ascii="Arial" w:hAnsi="Arial"/>
          <w:b/>
          <w:snapToGrid w:val="0"/>
          <w:sz w:val="22"/>
        </w:rPr>
        <w:t xml:space="preserve">  </w:t>
      </w:r>
    </w:p>
    <w:p w14:paraId="658ABF2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16D3D3A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576C302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6C80D4C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57003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54FA99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6C28F97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F62EC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16C7F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STAND-DOWN OF THE</w:t>
      </w:r>
    </w:p>
    <w:p w14:paraId="4A6BCAE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245491D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 xml:space="preserve">__________________ </w:t>
      </w:r>
      <w:r>
        <w:rPr>
          <w:rFonts w:ascii="Arial" w:hAnsi="Arial"/>
          <w:b/>
          <w:snapToGrid w:val="0"/>
          <w:sz w:val="22"/>
        </w:rPr>
        <w:t>SYSTEM INCIDENT CENTRE</w:t>
      </w:r>
    </w:p>
    <w:p w14:paraId="5B6C5B6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66FB0D8D"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4843CE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The __________________ System Incident Centre has now been closed.</w:t>
      </w:r>
    </w:p>
    <w:p w14:paraId="6C592D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All communications should now revert to normal Operational channels.</w:t>
      </w:r>
    </w:p>
    <w:p w14:paraId="343B2AB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Thank You for Your Co-operation.</w:t>
      </w:r>
    </w:p>
    <w:p w14:paraId="5CE327C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1797042"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D456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roofErr w:type="gramStart"/>
      <w:r>
        <w:rPr>
          <w:rFonts w:ascii="Arial" w:hAnsi="Arial"/>
          <w:snapToGrid w:val="0"/>
          <w:sz w:val="22"/>
        </w:rPr>
        <w:t>Date:_</w:t>
      </w:r>
      <w:proofErr w:type="gramEnd"/>
      <w:r>
        <w:rPr>
          <w:rFonts w:ascii="Arial" w:hAnsi="Arial"/>
          <w:snapToGrid w:val="0"/>
          <w:sz w:val="22"/>
        </w:rPr>
        <w:t>___________________ Time:____________________</w:t>
      </w:r>
    </w:p>
    <w:p w14:paraId="3F0AA4B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65CD8DE"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02F889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3CC40F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Signed____________________________________________</w:t>
      </w:r>
    </w:p>
    <w:p w14:paraId="1DE4168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23FF8C7"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B37C0AF"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4E7E3F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END.</w:t>
      </w:r>
    </w:p>
    <w:p w14:paraId="6F219E99" w14:textId="77777777" w:rsidR="00EC3E05" w:rsidRDefault="00EC3E05">
      <w:pPr>
        <w:keepNext/>
        <w:keepLines/>
        <w:rPr>
          <w:rFonts w:ascii="Arial" w:hAnsi="Arial"/>
          <w:snapToGrid w:val="0"/>
          <w:sz w:val="22"/>
        </w:rPr>
      </w:pPr>
    </w:p>
    <w:p w14:paraId="77CE36EF" w14:textId="77777777" w:rsidR="00EC3E05" w:rsidRDefault="00EC3E05">
      <w:pPr>
        <w:keepNext/>
        <w:keepLines/>
        <w:rPr>
          <w:rFonts w:ascii="Arial" w:hAnsi="Arial"/>
          <w:snapToGrid w:val="0"/>
          <w:sz w:val="22"/>
        </w:rPr>
      </w:pPr>
    </w:p>
    <w:p w14:paraId="3D1E69A2" w14:textId="77777777" w:rsidR="00EC3E05" w:rsidRDefault="00EC3E05">
      <w:pPr>
        <w:keepNext/>
        <w:keepLines/>
        <w:rPr>
          <w:rFonts w:ascii="Arial" w:hAnsi="Arial"/>
          <w:snapToGrid w:val="0"/>
          <w:sz w:val="22"/>
        </w:rPr>
      </w:pPr>
    </w:p>
    <w:p w14:paraId="52C73A9A" w14:textId="77777777" w:rsidR="00EC3E05" w:rsidRDefault="00EC3E05">
      <w:pPr>
        <w:keepNext/>
        <w:keepLines/>
        <w:rPr>
          <w:rFonts w:ascii="Arial" w:hAnsi="Arial"/>
          <w:snapToGrid w:val="0"/>
          <w:sz w:val="22"/>
        </w:rPr>
      </w:pPr>
    </w:p>
    <w:p w14:paraId="401FFC1D" w14:textId="77777777" w:rsidR="00EC3E05" w:rsidRDefault="00EC3E05">
      <w:pPr>
        <w:keepNext/>
        <w:keepLines/>
        <w:rPr>
          <w:rFonts w:ascii="Arial" w:hAnsi="Arial"/>
          <w:snapToGrid w:val="0"/>
          <w:sz w:val="22"/>
        </w:rPr>
      </w:pPr>
    </w:p>
    <w:p w14:paraId="2617BA08" w14:textId="77777777" w:rsidR="00EC3E05" w:rsidRDefault="00EC3E05">
      <w:pPr>
        <w:keepNext/>
        <w:keepLines/>
        <w:rPr>
          <w:rFonts w:ascii="Arial" w:hAnsi="Arial"/>
          <w:snapToGrid w:val="0"/>
          <w:sz w:val="22"/>
        </w:rPr>
      </w:pPr>
    </w:p>
    <w:p w14:paraId="7748820B" w14:textId="77777777" w:rsidR="00EC3E05" w:rsidRDefault="00EC3E05">
      <w:pPr>
        <w:keepNext/>
        <w:keepLines/>
        <w:rPr>
          <w:rFonts w:ascii="Arial" w:hAnsi="Arial"/>
          <w:snapToGrid w:val="0"/>
          <w:sz w:val="22"/>
        </w:rPr>
      </w:pPr>
    </w:p>
    <w:p w14:paraId="33B1E897" w14:textId="77777777" w:rsidR="00EC3E05" w:rsidRDefault="00EC3E05">
      <w:pPr>
        <w:keepNext/>
        <w:keepLines/>
        <w:rPr>
          <w:rFonts w:ascii="Arial" w:hAnsi="Arial"/>
          <w:snapToGrid w:val="0"/>
          <w:sz w:val="22"/>
        </w:rPr>
      </w:pPr>
    </w:p>
    <w:p w14:paraId="4B34C7CA" w14:textId="77777777" w:rsidR="00EC3E05" w:rsidRDefault="00EC3E05">
      <w:pPr>
        <w:keepNext/>
        <w:keepLines/>
        <w:rPr>
          <w:rFonts w:ascii="Arial" w:hAnsi="Arial"/>
          <w:snapToGrid w:val="0"/>
          <w:sz w:val="22"/>
        </w:rPr>
      </w:pPr>
    </w:p>
    <w:p w14:paraId="42E16F8B" w14:textId="77777777" w:rsidR="00EC3E05" w:rsidRDefault="00EC3E05">
      <w:pPr>
        <w:keepNext/>
        <w:keepLines/>
        <w:rPr>
          <w:rFonts w:ascii="Arial" w:hAnsi="Arial"/>
          <w:snapToGrid w:val="0"/>
          <w:sz w:val="22"/>
        </w:rPr>
      </w:pPr>
    </w:p>
    <w:p w14:paraId="5D80F532" w14:textId="77777777" w:rsidR="00EC3E05" w:rsidRDefault="00EC3E05">
      <w:pPr>
        <w:keepNext/>
        <w:keepLines/>
        <w:rPr>
          <w:rFonts w:ascii="Arial" w:hAnsi="Arial"/>
          <w:snapToGrid w:val="0"/>
          <w:sz w:val="22"/>
        </w:rPr>
      </w:pPr>
    </w:p>
    <w:p w14:paraId="374B66DE" w14:textId="77777777" w:rsidR="00EC3E05" w:rsidRDefault="00EC3E05">
      <w:pPr>
        <w:keepNext/>
        <w:keepLines/>
        <w:rPr>
          <w:rFonts w:ascii="Arial" w:hAnsi="Arial"/>
          <w:snapToGrid w:val="0"/>
          <w:sz w:val="22"/>
        </w:rPr>
      </w:pPr>
    </w:p>
    <w:p w14:paraId="62B6151C" w14:textId="77777777" w:rsidR="00EC3E05" w:rsidRDefault="00EC3E05">
      <w:pPr>
        <w:keepNext/>
        <w:keepLines/>
        <w:rPr>
          <w:rFonts w:ascii="Arial" w:hAnsi="Arial"/>
          <w:snapToGrid w:val="0"/>
          <w:sz w:val="22"/>
        </w:rPr>
      </w:pPr>
    </w:p>
    <w:p w14:paraId="7E54B16E" w14:textId="77777777" w:rsidR="00EC3E05" w:rsidRDefault="00EC3E05">
      <w:pPr>
        <w:keepNext/>
        <w:keepLines/>
        <w:rPr>
          <w:rFonts w:ascii="Arial" w:hAnsi="Arial"/>
          <w:snapToGrid w:val="0"/>
          <w:sz w:val="22"/>
        </w:rPr>
      </w:pPr>
    </w:p>
    <w:p w14:paraId="1227B622" w14:textId="77777777" w:rsidR="00EC3E05" w:rsidRDefault="00EC3E05">
      <w:pPr>
        <w:keepNext/>
        <w:keepLines/>
        <w:rPr>
          <w:rFonts w:ascii="Arial" w:hAnsi="Arial"/>
          <w:snapToGrid w:val="0"/>
          <w:sz w:val="22"/>
        </w:rPr>
      </w:pPr>
    </w:p>
    <w:p w14:paraId="188302DB" w14:textId="77777777" w:rsidR="00EC3E05" w:rsidRDefault="00EC3E05">
      <w:pPr>
        <w:keepNext/>
        <w:keepLines/>
        <w:rPr>
          <w:rFonts w:ascii="Arial" w:hAnsi="Arial"/>
          <w:snapToGrid w:val="0"/>
          <w:sz w:val="22"/>
        </w:rPr>
      </w:pPr>
    </w:p>
    <w:p w14:paraId="7511507D" w14:textId="77777777" w:rsidR="00EC3E05" w:rsidRDefault="00EC3E05">
      <w:pPr>
        <w:keepNext/>
        <w:keepLines/>
        <w:rPr>
          <w:rFonts w:ascii="Arial" w:hAnsi="Arial"/>
          <w:snapToGrid w:val="0"/>
          <w:sz w:val="22"/>
        </w:rPr>
      </w:pPr>
    </w:p>
    <w:p w14:paraId="3449CFCF" w14:textId="77777777" w:rsidR="00EC3E05" w:rsidRDefault="00EC3E05">
      <w:pPr>
        <w:keepNext/>
        <w:keepLines/>
        <w:rPr>
          <w:rFonts w:ascii="Arial" w:hAnsi="Arial"/>
          <w:snapToGrid w:val="0"/>
          <w:sz w:val="22"/>
        </w:rPr>
      </w:pPr>
    </w:p>
    <w:p w14:paraId="0EB6108B" w14:textId="77777777" w:rsidR="00EC3E05" w:rsidRDefault="00EC3E05">
      <w:pPr>
        <w:keepNext/>
        <w:keepLines/>
        <w:rPr>
          <w:rFonts w:ascii="Arial" w:hAnsi="Arial"/>
          <w:snapToGrid w:val="0"/>
          <w:sz w:val="22"/>
        </w:rPr>
      </w:pPr>
    </w:p>
    <w:p w14:paraId="79A55DE3" w14:textId="77777777" w:rsidR="00EC3E05" w:rsidRDefault="00EC3E05">
      <w:pPr>
        <w:keepNext/>
        <w:keepLines/>
        <w:rPr>
          <w:rFonts w:ascii="Arial" w:hAnsi="Arial"/>
          <w:snapToGrid w:val="0"/>
          <w:sz w:val="22"/>
        </w:rPr>
      </w:pPr>
    </w:p>
    <w:p w14:paraId="580FD2E9" w14:textId="77777777" w:rsidR="00EC3E05" w:rsidRDefault="00EC3E05">
      <w:pPr>
        <w:keepNext/>
        <w:keepLines/>
        <w:rPr>
          <w:rFonts w:ascii="Arial" w:hAnsi="Arial"/>
          <w:snapToGrid w:val="0"/>
          <w:sz w:val="22"/>
        </w:rPr>
      </w:pPr>
    </w:p>
    <w:p w14:paraId="721B21D0" w14:textId="77777777" w:rsidR="00EC3E05" w:rsidRDefault="00EC3E05">
      <w:pPr>
        <w:pStyle w:val="Heading2"/>
        <w:keepLines/>
        <w:numPr>
          <w:ilvl w:val="0"/>
          <w:numId w:val="0"/>
        </w:numPr>
        <w:rPr>
          <w:iCs/>
          <w:sz w:val="28"/>
        </w:rPr>
      </w:pPr>
      <w:r>
        <w:rPr>
          <w:iCs/>
          <w:sz w:val="28"/>
        </w:rPr>
        <w:lastRenderedPageBreak/>
        <w:t xml:space="preserve">Appendix D – Abbreviations &amp; Definitions </w:t>
      </w:r>
    </w:p>
    <w:p w14:paraId="15ED1B5B" w14:textId="77777777" w:rsidR="00EC3E05" w:rsidRDefault="00EC3E05">
      <w:pPr>
        <w:keepNext/>
        <w:keepLines/>
      </w:pPr>
    </w:p>
    <w:p w14:paraId="443F3006" w14:textId="77777777" w:rsidR="00EC3E05" w:rsidRDefault="00EC3E05">
      <w:pPr>
        <w:pStyle w:val="NGTSAppendix"/>
        <w:keepNext/>
        <w:keepLines/>
        <w:outlineLvl w:val="0"/>
        <w:rPr>
          <w:b/>
          <w:sz w:val="24"/>
        </w:rPr>
      </w:pPr>
      <w:r>
        <w:rPr>
          <w:b/>
          <w:i/>
          <w:iCs/>
          <w:sz w:val="24"/>
        </w:rPr>
        <w:t>Abbreviations</w:t>
      </w:r>
    </w:p>
    <w:p w14:paraId="47223856" w14:textId="77777777" w:rsidR="00EC3E05" w:rsidRDefault="00EC3E05">
      <w:pPr>
        <w:pStyle w:val="NGTSAppendix"/>
        <w:keepNext/>
        <w:keepLines/>
        <w:outlineLvl w:val="0"/>
        <w:rPr>
          <w:b/>
        </w:rPr>
      </w:pPr>
    </w:p>
    <w:tbl>
      <w:tblPr>
        <w:tblW w:w="0" w:type="auto"/>
        <w:tblLayout w:type="fixed"/>
        <w:tblLook w:val="0000" w:firstRow="0" w:lastRow="0" w:firstColumn="0" w:lastColumn="0" w:noHBand="0" w:noVBand="0"/>
      </w:tblPr>
      <w:tblGrid>
        <w:gridCol w:w="1526"/>
        <w:gridCol w:w="6996"/>
      </w:tblGrid>
      <w:tr w:rsidR="00EC3E05" w14:paraId="2D91DA35" w14:textId="77777777">
        <w:tc>
          <w:tcPr>
            <w:tcW w:w="1526" w:type="dxa"/>
          </w:tcPr>
          <w:p w14:paraId="06D81323" w14:textId="77777777" w:rsidR="00EC3E05" w:rsidRDefault="00EC3E05">
            <w:pPr>
              <w:keepNext/>
              <w:keepLines/>
              <w:rPr>
                <w:rFonts w:ascii="Arial" w:hAnsi="Arial"/>
              </w:rPr>
            </w:pPr>
            <w:r>
              <w:rPr>
                <w:rFonts w:ascii="Arial" w:hAnsi="Arial"/>
              </w:rPr>
              <w:t>ERTS</w:t>
            </w:r>
          </w:p>
        </w:tc>
        <w:tc>
          <w:tcPr>
            <w:tcW w:w="6996" w:type="dxa"/>
          </w:tcPr>
          <w:p w14:paraId="2A62DBAA" w14:textId="77777777" w:rsidR="00EC3E05" w:rsidRDefault="00EC3E05">
            <w:pPr>
              <w:keepNext/>
              <w:keepLines/>
              <w:rPr>
                <w:rFonts w:ascii="Arial" w:hAnsi="Arial"/>
              </w:rPr>
            </w:pPr>
            <w:r>
              <w:rPr>
                <w:rFonts w:ascii="Arial" w:hAnsi="Arial"/>
              </w:rPr>
              <w:t xml:space="preserve">Emergency Return </w:t>
            </w:r>
            <w:proofErr w:type="gramStart"/>
            <w:r>
              <w:rPr>
                <w:rFonts w:ascii="Arial" w:hAnsi="Arial"/>
              </w:rPr>
              <w:t>To</w:t>
            </w:r>
            <w:proofErr w:type="gramEnd"/>
            <w:r>
              <w:rPr>
                <w:rFonts w:ascii="Arial" w:hAnsi="Arial"/>
              </w:rPr>
              <w:t xml:space="preserve"> Service</w:t>
            </w:r>
          </w:p>
        </w:tc>
      </w:tr>
      <w:tr w:rsidR="00EC3E05" w14:paraId="31C619E1" w14:textId="77777777">
        <w:tc>
          <w:tcPr>
            <w:tcW w:w="1526" w:type="dxa"/>
          </w:tcPr>
          <w:p w14:paraId="4F6CE7BD" w14:textId="77777777" w:rsidR="00EC3E05" w:rsidRDefault="00EC3E05">
            <w:pPr>
              <w:keepNext/>
              <w:keepLines/>
              <w:rPr>
                <w:rFonts w:ascii="Arial" w:hAnsi="Arial"/>
              </w:rPr>
            </w:pPr>
            <w:r>
              <w:rPr>
                <w:rFonts w:ascii="Arial" w:hAnsi="Arial"/>
              </w:rPr>
              <w:t>SHETL</w:t>
            </w:r>
          </w:p>
        </w:tc>
        <w:tc>
          <w:tcPr>
            <w:tcW w:w="6996" w:type="dxa"/>
          </w:tcPr>
          <w:p w14:paraId="20031840" w14:textId="77777777" w:rsidR="00EC3E05" w:rsidRDefault="00EC3E05">
            <w:pPr>
              <w:keepNext/>
              <w:keepLines/>
              <w:rPr>
                <w:rFonts w:ascii="Arial" w:hAnsi="Arial"/>
              </w:rPr>
            </w:pPr>
            <w:r>
              <w:rPr>
                <w:rFonts w:ascii="Arial" w:hAnsi="Arial"/>
              </w:rPr>
              <w:t>Scottish Hydro-Electric Transmission Ltd</w:t>
            </w:r>
          </w:p>
        </w:tc>
      </w:tr>
      <w:tr w:rsidR="00EC3E05" w14:paraId="739767E3" w14:textId="77777777">
        <w:tc>
          <w:tcPr>
            <w:tcW w:w="1526" w:type="dxa"/>
          </w:tcPr>
          <w:p w14:paraId="17DBA349" w14:textId="77777777" w:rsidR="00EC3E05" w:rsidRDefault="00EC3E05">
            <w:pPr>
              <w:keepNext/>
              <w:keepLines/>
              <w:rPr>
                <w:rFonts w:ascii="Arial" w:hAnsi="Arial"/>
              </w:rPr>
            </w:pPr>
            <w:r>
              <w:rPr>
                <w:rFonts w:ascii="Arial" w:hAnsi="Arial"/>
              </w:rPr>
              <w:t>SPT</w:t>
            </w:r>
          </w:p>
        </w:tc>
        <w:tc>
          <w:tcPr>
            <w:tcW w:w="6996" w:type="dxa"/>
            <w:vAlign w:val="center"/>
          </w:tcPr>
          <w:p w14:paraId="6013D320" w14:textId="77777777" w:rsidR="00EC3E05" w:rsidRDefault="00EC3E05">
            <w:pPr>
              <w:keepNext/>
              <w:keepLines/>
              <w:rPr>
                <w:rFonts w:ascii="Arial" w:hAnsi="Arial"/>
              </w:rPr>
            </w:pPr>
            <w:r>
              <w:rPr>
                <w:rFonts w:ascii="Arial" w:hAnsi="Arial"/>
              </w:rPr>
              <w:t>SP Transmission Ltd</w:t>
            </w:r>
          </w:p>
        </w:tc>
      </w:tr>
      <w:tr w:rsidR="00EC3E05" w14:paraId="1D0E5C24" w14:textId="77777777">
        <w:tc>
          <w:tcPr>
            <w:tcW w:w="1526" w:type="dxa"/>
          </w:tcPr>
          <w:p w14:paraId="12795392" w14:textId="77777777" w:rsidR="00EC3E05" w:rsidRDefault="00EC3E05">
            <w:pPr>
              <w:keepNext/>
              <w:keepLines/>
              <w:rPr>
                <w:rFonts w:ascii="Arial" w:hAnsi="Arial"/>
              </w:rPr>
            </w:pPr>
            <w:r>
              <w:rPr>
                <w:rFonts w:ascii="Arial" w:hAnsi="Arial"/>
              </w:rPr>
              <w:t>STCP</w:t>
            </w:r>
          </w:p>
        </w:tc>
        <w:tc>
          <w:tcPr>
            <w:tcW w:w="6996" w:type="dxa"/>
          </w:tcPr>
          <w:p w14:paraId="5387D54A" w14:textId="77777777" w:rsidR="00EC3E05" w:rsidRDefault="00EC3E05">
            <w:pPr>
              <w:keepNext/>
              <w:keepLines/>
              <w:rPr>
                <w:rFonts w:ascii="Arial" w:hAnsi="Arial"/>
              </w:rPr>
            </w:pPr>
            <w:r>
              <w:rPr>
                <w:rFonts w:ascii="Arial" w:hAnsi="Arial"/>
              </w:rPr>
              <w:t>System Operator –Transmission Owner Code Procedure</w:t>
            </w:r>
          </w:p>
        </w:tc>
      </w:tr>
      <w:tr w:rsidR="00EC3E05" w:rsidRPr="009733F0" w14:paraId="6937E865" w14:textId="77777777">
        <w:tc>
          <w:tcPr>
            <w:tcW w:w="1526" w:type="dxa"/>
          </w:tcPr>
          <w:p w14:paraId="4AF185E7" w14:textId="77777777" w:rsidR="00EC3E05" w:rsidRDefault="00EC3E05">
            <w:pPr>
              <w:keepNext/>
              <w:keepLines/>
              <w:rPr>
                <w:rFonts w:ascii="Arial" w:hAnsi="Arial"/>
              </w:rPr>
            </w:pPr>
            <w:r>
              <w:rPr>
                <w:rFonts w:ascii="Arial" w:hAnsi="Arial"/>
              </w:rPr>
              <w:t>TO</w:t>
            </w:r>
          </w:p>
        </w:tc>
        <w:tc>
          <w:tcPr>
            <w:tcW w:w="6996" w:type="dxa"/>
          </w:tcPr>
          <w:p w14:paraId="2EAACAEE" w14:textId="77777777" w:rsidR="00EC3E05" w:rsidRPr="009733F0" w:rsidRDefault="001758EB">
            <w:pPr>
              <w:keepNext/>
              <w:keepLines/>
              <w:rPr>
                <w:rFonts w:ascii="Arial" w:hAnsi="Arial"/>
              </w:rPr>
            </w:pPr>
            <w:r w:rsidRPr="009733F0">
              <w:rPr>
                <w:rFonts w:ascii="Arial" w:hAnsi="Arial" w:cs="Arial"/>
              </w:rPr>
              <w:t xml:space="preserve">Onshore or Offshore </w:t>
            </w:r>
            <w:r w:rsidR="00EC3E05" w:rsidRPr="009733F0">
              <w:rPr>
                <w:rFonts w:ascii="Arial" w:hAnsi="Arial"/>
              </w:rPr>
              <w:t>Transmission Owner</w:t>
            </w:r>
          </w:p>
        </w:tc>
      </w:tr>
    </w:tbl>
    <w:p w14:paraId="20DB6607" w14:textId="77777777" w:rsidR="00EC3E05" w:rsidRDefault="00EC3E05">
      <w:pPr>
        <w:keepNext/>
        <w:keepLines/>
        <w:rPr>
          <w:rFonts w:ascii="Arial" w:hAnsi="Arial"/>
        </w:rPr>
      </w:pPr>
    </w:p>
    <w:p w14:paraId="1BE5CD46" w14:textId="77777777" w:rsidR="00EC3E05" w:rsidRDefault="00EC3E05">
      <w:pPr>
        <w:keepNext/>
        <w:keepLines/>
        <w:rPr>
          <w:rFonts w:ascii="Arial" w:hAnsi="Arial"/>
        </w:rPr>
      </w:pPr>
    </w:p>
    <w:p w14:paraId="5A00A8C8" w14:textId="77777777" w:rsidR="00EC3E05" w:rsidRDefault="00EC3E05">
      <w:pPr>
        <w:pStyle w:val="Heading2"/>
        <w:numPr>
          <w:ilvl w:val="0"/>
          <w:numId w:val="0"/>
        </w:numPr>
      </w:pPr>
      <w:r>
        <w:t xml:space="preserve">Definitions </w:t>
      </w:r>
    </w:p>
    <w:p w14:paraId="6657DCE4" w14:textId="77777777" w:rsidR="00EC3E05" w:rsidRDefault="00EC3E05">
      <w:pPr>
        <w:keepNext/>
        <w:keepLines/>
        <w:rPr>
          <w:rFonts w:ascii="Arial" w:hAnsi="Arial"/>
        </w:rPr>
      </w:pPr>
    </w:p>
    <w:p w14:paraId="53C207AB" w14:textId="77777777" w:rsidR="00EC3E05" w:rsidRDefault="00EC3E05">
      <w:pPr>
        <w:pStyle w:val="NGTSAppendix"/>
        <w:keepNext/>
        <w:keepLines/>
      </w:pPr>
      <w:r>
        <w:rPr>
          <w:b/>
        </w:rPr>
        <w:t>STC definitions used:</w:t>
      </w:r>
    </w:p>
    <w:p w14:paraId="55AD1A17" w14:textId="77777777" w:rsidR="00EC3E05" w:rsidRDefault="00EC3E05">
      <w:pPr>
        <w:pStyle w:val="NGTSAppendix"/>
        <w:keepNext/>
        <w:keepLines/>
      </w:pPr>
    </w:p>
    <w:p w14:paraId="6CCEBE91" w14:textId="77777777" w:rsidR="00EC3E05" w:rsidRDefault="00EC3E05">
      <w:pPr>
        <w:pStyle w:val="NGTSAppendix"/>
        <w:keepNext/>
        <w:keepLines/>
        <w:rPr>
          <w:rFonts w:cs="Arial"/>
        </w:rPr>
      </w:pPr>
      <w:r>
        <w:rPr>
          <w:rFonts w:cs="Arial"/>
        </w:rPr>
        <w:t>Black Start</w:t>
      </w:r>
    </w:p>
    <w:p w14:paraId="5271B530" w14:textId="77777777" w:rsidR="00EC3E05" w:rsidRDefault="00EC3E05">
      <w:pPr>
        <w:pStyle w:val="NGTSAppendix"/>
        <w:keepNext/>
        <w:keepLines/>
        <w:rPr>
          <w:rFonts w:cs="Arial"/>
        </w:rPr>
      </w:pPr>
      <w:r>
        <w:rPr>
          <w:rFonts w:cs="Arial"/>
        </w:rPr>
        <w:t>Customer</w:t>
      </w:r>
    </w:p>
    <w:p w14:paraId="6F40DDA8" w14:textId="77777777" w:rsidR="00EC3E05" w:rsidRDefault="00EC3E05">
      <w:pPr>
        <w:pStyle w:val="NGTSAppendix"/>
        <w:keepNext/>
        <w:keepLines/>
        <w:rPr>
          <w:rFonts w:cs="Arial"/>
        </w:rPr>
      </w:pPr>
      <w:r>
        <w:rPr>
          <w:rFonts w:cs="Arial"/>
        </w:rPr>
        <w:t>Emergency Return to Service Times</w:t>
      </w:r>
    </w:p>
    <w:p w14:paraId="26847377" w14:textId="77777777" w:rsidR="00ED1E47" w:rsidRDefault="00ED1E47">
      <w:pPr>
        <w:pStyle w:val="NGTSAppendix"/>
        <w:keepNext/>
        <w:keepLines/>
        <w:rPr>
          <w:rFonts w:cs="Arial"/>
        </w:rPr>
      </w:pPr>
      <w:r>
        <w:rPr>
          <w:rFonts w:cs="Arial"/>
        </w:rPr>
        <w:t>NGESO</w:t>
      </w:r>
    </w:p>
    <w:p w14:paraId="424E5267" w14:textId="77777777" w:rsidR="00B00772" w:rsidRDefault="00B00772">
      <w:pPr>
        <w:pStyle w:val="NGTSAppendix"/>
        <w:keepNext/>
        <w:keepLines/>
        <w:rPr>
          <w:rFonts w:cs="Arial"/>
        </w:rPr>
      </w:pPr>
      <w:r>
        <w:rPr>
          <w:rFonts w:cs="Arial"/>
        </w:rPr>
        <w:t>NGET</w:t>
      </w:r>
    </w:p>
    <w:p w14:paraId="51BC1FC5" w14:textId="77777777" w:rsidR="00EC3E05" w:rsidRDefault="00EC3E05">
      <w:pPr>
        <w:keepNext/>
        <w:keepLines/>
        <w:rPr>
          <w:rFonts w:ascii="Arial" w:hAnsi="Arial" w:cs="Arial"/>
        </w:rPr>
      </w:pPr>
      <w:r>
        <w:rPr>
          <w:rFonts w:ascii="Arial" w:hAnsi="Arial" w:cs="Arial"/>
        </w:rPr>
        <w:t xml:space="preserve"> </w:t>
      </w:r>
    </w:p>
    <w:p w14:paraId="391BA70D" w14:textId="77777777" w:rsidR="00EC3E05" w:rsidRDefault="00EC3E05">
      <w:pPr>
        <w:pStyle w:val="Header"/>
        <w:keepNext/>
        <w:keepLines/>
        <w:tabs>
          <w:tab w:val="clear" w:pos="4153"/>
          <w:tab w:val="clear" w:pos="8306"/>
        </w:tabs>
        <w:rPr>
          <w:rFonts w:ascii="Arial" w:hAnsi="Arial" w:cs="Arial"/>
        </w:rPr>
      </w:pPr>
      <w:r>
        <w:rPr>
          <w:rFonts w:ascii="Arial" w:hAnsi="Arial" w:cs="Arial"/>
        </w:rPr>
        <w:t>Outage</w:t>
      </w:r>
    </w:p>
    <w:p w14:paraId="74E4796F" w14:textId="77777777" w:rsidR="00EC3E05" w:rsidRDefault="00EC3E05">
      <w:pPr>
        <w:keepNext/>
        <w:keepLines/>
        <w:rPr>
          <w:rFonts w:ascii="Arial" w:hAnsi="Arial" w:cs="Arial"/>
        </w:rPr>
      </w:pPr>
      <w:r>
        <w:rPr>
          <w:rFonts w:ascii="Arial" w:hAnsi="Arial" w:cs="Arial"/>
        </w:rPr>
        <w:t>Party/Parties</w:t>
      </w:r>
    </w:p>
    <w:p w14:paraId="7C137DBF" w14:textId="77777777" w:rsidR="00EC3E05" w:rsidRDefault="00EC3E05">
      <w:pPr>
        <w:pStyle w:val="NGTSAppendix"/>
        <w:keepNext/>
        <w:keepLines/>
        <w:rPr>
          <w:rFonts w:cs="Arial"/>
        </w:rPr>
      </w:pPr>
      <w:r>
        <w:rPr>
          <w:rFonts w:cs="Arial"/>
        </w:rPr>
        <w:t>Services Restoration Proposal</w:t>
      </w:r>
    </w:p>
    <w:p w14:paraId="12CC1448" w14:textId="77777777" w:rsidR="00EC3E05" w:rsidRDefault="00EC3E05">
      <w:pPr>
        <w:keepNext/>
        <w:keepLines/>
        <w:rPr>
          <w:rFonts w:ascii="Arial" w:hAnsi="Arial" w:cs="Arial"/>
        </w:rPr>
      </w:pPr>
      <w:r>
        <w:rPr>
          <w:rFonts w:ascii="Arial" w:hAnsi="Arial" w:cs="Arial"/>
        </w:rPr>
        <w:t>Services Reduction</w:t>
      </w:r>
    </w:p>
    <w:p w14:paraId="3A32C66E" w14:textId="77777777" w:rsidR="00EC3E05" w:rsidRDefault="00EC3E05">
      <w:pPr>
        <w:pStyle w:val="NGTSAppendix"/>
        <w:keepNext/>
        <w:keepLines/>
        <w:rPr>
          <w:rFonts w:cs="Arial"/>
        </w:rPr>
      </w:pPr>
      <w:r>
        <w:rPr>
          <w:rFonts w:cs="Arial"/>
        </w:rPr>
        <w:t>Significant Incident</w:t>
      </w:r>
    </w:p>
    <w:p w14:paraId="48F32D3F" w14:textId="77777777" w:rsidR="00EC3E05" w:rsidRDefault="00EC3E05">
      <w:pPr>
        <w:pStyle w:val="NGTSAppendix"/>
        <w:keepNext/>
        <w:keepLines/>
        <w:rPr>
          <w:rFonts w:cs="Arial"/>
        </w:rPr>
      </w:pPr>
      <w:r>
        <w:rPr>
          <w:rFonts w:cs="Arial"/>
        </w:rPr>
        <w:t>Transmission Owner</w:t>
      </w:r>
    </w:p>
    <w:p w14:paraId="341BA813" w14:textId="77777777" w:rsidR="00EC3E05" w:rsidRDefault="00EC3E05">
      <w:pPr>
        <w:pStyle w:val="NGTSAppendix"/>
        <w:keepNext/>
        <w:keepLines/>
        <w:rPr>
          <w:rFonts w:cs="Arial"/>
        </w:rPr>
      </w:pPr>
      <w:r>
        <w:rPr>
          <w:rFonts w:cs="Arial"/>
        </w:rPr>
        <w:t>Transmission System</w:t>
      </w:r>
    </w:p>
    <w:p w14:paraId="240BA0BE" w14:textId="77777777" w:rsidR="00EC3E05" w:rsidRDefault="00EC3E05">
      <w:pPr>
        <w:pStyle w:val="NGTSAppendix"/>
        <w:keepNext/>
        <w:keepLines/>
      </w:pPr>
      <w:r>
        <w:rPr>
          <w:rFonts w:cs="Arial"/>
        </w:rPr>
        <w:t>User</w:t>
      </w:r>
    </w:p>
    <w:p w14:paraId="6D226992" w14:textId="77777777" w:rsidR="00EC3E05" w:rsidRDefault="00EC3E05">
      <w:pPr>
        <w:pStyle w:val="NGTSAppendix"/>
        <w:keepNext/>
        <w:keepLines/>
      </w:pPr>
    </w:p>
    <w:p w14:paraId="5C38E9FE" w14:textId="77777777" w:rsidR="00EC3E05" w:rsidRDefault="00EC3E05">
      <w:pPr>
        <w:pStyle w:val="NGTSAppendix"/>
        <w:keepNext/>
        <w:keepLines/>
      </w:pPr>
    </w:p>
    <w:p w14:paraId="0E759B1B" w14:textId="77777777" w:rsidR="00EC3E05" w:rsidRDefault="00EC3E05">
      <w:pPr>
        <w:pStyle w:val="NGTSAppendix"/>
        <w:keepNext/>
        <w:keepLines/>
      </w:pPr>
      <w:r>
        <w:rPr>
          <w:b/>
        </w:rPr>
        <w:t>Grid Code definitions used:</w:t>
      </w:r>
    </w:p>
    <w:p w14:paraId="50CC0884" w14:textId="77777777" w:rsidR="00EC3E05" w:rsidRDefault="00EC3E05">
      <w:pPr>
        <w:pStyle w:val="NGTSAppendix"/>
        <w:keepNext/>
        <w:keepLines/>
      </w:pPr>
    </w:p>
    <w:p w14:paraId="3E6F8226" w14:textId="77777777" w:rsidR="00EC3E05" w:rsidRDefault="00EC3E05">
      <w:pPr>
        <w:keepNext/>
        <w:keepLines/>
        <w:rPr>
          <w:rFonts w:ascii="Arial" w:hAnsi="Arial"/>
        </w:rPr>
      </w:pPr>
      <w:r>
        <w:rPr>
          <w:rFonts w:ascii="Arial" w:hAnsi="Arial"/>
        </w:rPr>
        <w:t>Control Centre</w:t>
      </w:r>
    </w:p>
    <w:p w14:paraId="56E0CF9C" w14:textId="77777777" w:rsidR="00EC3E05" w:rsidRDefault="00EC3E05">
      <w:pPr>
        <w:keepNext/>
        <w:keepLines/>
        <w:rPr>
          <w:rFonts w:ascii="Arial" w:hAnsi="Arial"/>
        </w:rPr>
      </w:pPr>
      <w:r>
        <w:rPr>
          <w:rFonts w:ascii="Arial" w:hAnsi="Arial"/>
        </w:rPr>
        <w:t>De-synchronised Island</w:t>
      </w:r>
    </w:p>
    <w:p w14:paraId="09896B6B" w14:textId="77777777" w:rsidR="00EC3E05" w:rsidRDefault="00EC3E05">
      <w:pPr>
        <w:keepNext/>
        <w:keepLines/>
        <w:rPr>
          <w:rFonts w:ascii="Arial" w:hAnsi="Arial"/>
        </w:rPr>
      </w:pPr>
      <w:r>
        <w:rPr>
          <w:rFonts w:ascii="Arial" w:hAnsi="Arial"/>
        </w:rPr>
        <w:t>Event</w:t>
      </w:r>
    </w:p>
    <w:p w14:paraId="77EA8FE1" w14:textId="77777777" w:rsidR="00EC3E05" w:rsidRDefault="00DC2B09">
      <w:pPr>
        <w:keepNext/>
        <w:keepLines/>
        <w:rPr>
          <w:rFonts w:ascii="Arial" w:hAnsi="Arial"/>
        </w:rPr>
      </w:pPr>
      <w:r>
        <w:rPr>
          <w:rFonts w:ascii="Arial" w:hAnsi="Arial"/>
        </w:rPr>
        <w:t>National Electricity</w:t>
      </w:r>
      <w:r w:rsidR="00EC3E05">
        <w:rPr>
          <w:rFonts w:ascii="Arial" w:hAnsi="Arial"/>
        </w:rPr>
        <w:t xml:space="preserve"> Transmission System Warning - Risk of System Disturbance</w:t>
      </w:r>
    </w:p>
    <w:p w14:paraId="7C9EAACA" w14:textId="77777777" w:rsidR="00EC3E05" w:rsidRDefault="00EC3E05">
      <w:pPr>
        <w:keepNext/>
        <w:keepLines/>
        <w:rPr>
          <w:rFonts w:ascii="Arial" w:hAnsi="Arial"/>
        </w:rPr>
      </w:pPr>
      <w:r>
        <w:rPr>
          <w:rFonts w:ascii="Arial" w:hAnsi="Arial"/>
        </w:rPr>
        <w:t xml:space="preserve">Operational Switching </w:t>
      </w:r>
    </w:p>
    <w:p w14:paraId="6E0AF18E" w14:textId="77777777" w:rsidR="00EC3E05" w:rsidRDefault="00EC3E05">
      <w:pPr>
        <w:keepNext/>
        <w:keepLines/>
        <w:rPr>
          <w:rFonts w:ascii="Arial" w:hAnsi="Arial"/>
        </w:rPr>
      </w:pPr>
    </w:p>
    <w:p w14:paraId="34E1BD43" w14:textId="77777777" w:rsidR="00EC3E05" w:rsidRDefault="00EC3E05">
      <w:pPr>
        <w:keepNext/>
        <w:keepLines/>
        <w:rPr>
          <w:rFonts w:ascii="Arial" w:hAnsi="Arial"/>
        </w:rPr>
      </w:pPr>
    </w:p>
    <w:p w14:paraId="532683BD" w14:textId="77777777" w:rsidR="00EC3E05" w:rsidRDefault="00EC3E05">
      <w:pPr>
        <w:keepNext/>
        <w:keepLines/>
        <w:rPr>
          <w:rFonts w:ascii="Arial" w:hAnsi="Arial"/>
        </w:rPr>
      </w:pPr>
    </w:p>
    <w:p w14:paraId="0798BFAE" w14:textId="77777777" w:rsidR="00EC3E05" w:rsidRDefault="00EC3E05">
      <w:pPr>
        <w:keepNext/>
        <w:keepLines/>
        <w:rPr>
          <w:rFonts w:ascii="Arial" w:hAnsi="Arial" w:cs="Arial"/>
          <w:b/>
        </w:rPr>
      </w:pPr>
      <w:r>
        <w:rPr>
          <w:rFonts w:ascii="Arial" w:hAnsi="Arial" w:cs="Arial"/>
          <w:b/>
        </w:rPr>
        <w:t>Definition used from other STCPs:</w:t>
      </w:r>
    </w:p>
    <w:p w14:paraId="09FE3DC5" w14:textId="77777777" w:rsidR="00EC3E05" w:rsidRDefault="00EC3E05">
      <w:pPr>
        <w:keepNext/>
        <w:keepLines/>
        <w:rPr>
          <w:rFonts w:ascii="Arial" w:hAnsi="Arial"/>
          <w:b/>
        </w:rPr>
      </w:pPr>
    </w:p>
    <w:tbl>
      <w:tblPr>
        <w:tblW w:w="0" w:type="auto"/>
        <w:jc w:val="center"/>
        <w:tblLayout w:type="fixed"/>
        <w:tblLook w:val="0000" w:firstRow="0" w:lastRow="0" w:firstColumn="0" w:lastColumn="0" w:noHBand="0" w:noVBand="0"/>
      </w:tblPr>
      <w:tblGrid>
        <w:gridCol w:w="3085"/>
        <w:gridCol w:w="5437"/>
      </w:tblGrid>
      <w:tr w:rsidR="00EC3E05" w14:paraId="28A98275" w14:textId="77777777">
        <w:trPr>
          <w:jc w:val="center"/>
        </w:trPr>
        <w:tc>
          <w:tcPr>
            <w:tcW w:w="3085" w:type="dxa"/>
            <w:vAlign w:val="center"/>
          </w:tcPr>
          <w:p w14:paraId="799473F2" w14:textId="77777777" w:rsidR="00EC3E05" w:rsidRDefault="00EC3E05">
            <w:pPr>
              <w:keepNext/>
              <w:keepLines/>
              <w:rPr>
                <w:rFonts w:ascii="Arial" w:hAnsi="Arial"/>
              </w:rPr>
            </w:pPr>
            <w:r>
              <w:rPr>
                <w:rFonts w:ascii="Arial" w:hAnsi="Arial"/>
              </w:rPr>
              <w:t>Main Interconnected Transmission System</w:t>
            </w:r>
          </w:p>
        </w:tc>
        <w:tc>
          <w:tcPr>
            <w:tcW w:w="5437" w:type="dxa"/>
            <w:vAlign w:val="center"/>
          </w:tcPr>
          <w:p w14:paraId="4F3112C2" w14:textId="77777777" w:rsidR="00EC3E05" w:rsidRDefault="00EC3E05">
            <w:pPr>
              <w:keepNext/>
              <w:keepLines/>
              <w:rPr>
                <w:rFonts w:ascii="Arial" w:hAnsi="Arial"/>
              </w:rPr>
            </w:pPr>
            <w:r>
              <w:rPr>
                <w:rFonts w:ascii="Arial" w:hAnsi="Arial"/>
              </w:rPr>
              <w:t>STCP 11</w:t>
            </w:r>
            <w:r>
              <w:rPr>
                <w:rFonts w:ascii="Arial" w:hAnsi="Arial"/>
              </w:rPr>
              <w:noBreakHyphen/>
              <w:t xml:space="preserve">1: Outage Planning </w:t>
            </w:r>
          </w:p>
        </w:tc>
      </w:tr>
    </w:tbl>
    <w:p w14:paraId="09FE7E27" w14:textId="77777777" w:rsidR="00EC3E05" w:rsidRDefault="00EC3E05">
      <w:pPr>
        <w:pStyle w:val="Title"/>
        <w:keepNext/>
        <w:keepLines/>
        <w:jc w:val="both"/>
        <w:rPr>
          <w:u w:val="none"/>
        </w:rPr>
      </w:pPr>
    </w:p>
    <w:sectPr w:rsidR="00EC3E0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E91EDD" w14:textId="77777777" w:rsidR="007B7D8F" w:rsidRDefault="007B7D8F">
      <w:r>
        <w:separator/>
      </w:r>
    </w:p>
  </w:endnote>
  <w:endnote w:type="continuationSeparator" w:id="0">
    <w:p w14:paraId="2DAC4455" w14:textId="77777777" w:rsidR="007B7D8F" w:rsidRDefault="007B7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5B848" w14:textId="77777777" w:rsidR="00EC3E05" w:rsidRDefault="00EC3E05">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85108A">
      <w:rPr>
        <w:rStyle w:val="PageNumber"/>
        <w:rFonts w:ascii="Arial" w:hAnsi="Arial"/>
        <w:noProof/>
      </w:rPr>
      <w:t>1</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85108A">
      <w:rPr>
        <w:rStyle w:val="PageNumber"/>
        <w:rFonts w:ascii="Arial" w:hAnsi="Arial"/>
        <w:noProof/>
      </w:rPr>
      <w:t>15</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B0C79B" w14:textId="77777777" w:rsidR="007B7D8F" w:rsidRDefault="007B7D8F">
      <w:r>
        <w:separator/>
      </w:r>
    </w:p>
  </w:footnote>
  <w:footnote w:type="continuationSeparator" w:id="0">
    <w:p w14:paraId="3F2A777A" w14:textId="77777777" w:rsidR="007B7D8F" w:rsidRDefault="007B7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D109B" w14:textId="77777777" w:rsidR="00EC3E05" w:rsidRDefault="00EC3E05">
    <w:pPr>
      <w:pStyle w:val="Header"/>
      <w:spacing w:after="120"/>
      <w:rPr>
        <w:rFonts w:ascii="Arial" w:hAnsi="Arial"/>
      </w:rPr>
    </w:pPr>
    <w:r>
      <w:rPr>
        <w:rFonts w:ascii="Arial" w:hAnsi="Arial"/>
      </w:rPr>
      <w:t>STCP 06-3 System Incident Management</w:t>
    </w:r>
  </w:p>
  <w:p w14:paraId="7882CBDE" w14:textId="77777777" w:rsidR="00EC3E05" w:rsidRDefault="00EC3E05">
    <w:pPr>
      <w:pStyle w:val="Header"/>
    </w:pPr>
    <w:r>
      <w:rPr>
        <w:rFonts w:ascii="Arial" w:hAnsi="Arial"/>
      </w:rPr>
      <w:t>Issue 00</w:t>
    </w:r>
    <w:r w:rsidR="00CF76C4">
      <w:rPr>
        <w:rFonts w:ascii="Arial" w:hAnsi="Arial"/>
      </w:rPr>
      <w:t>5</w:t>
    </w:r>
    <w:r>
      <w:rPr>
        <w:rFonts w:ascii="Arial" w:hAnsi="Arial"/>
      </w:rPr>
      <w:t xml:space="preserve"> – </w:t>
    </w:r>
    <w:r w:rsidR="00CF76C4">
      <w:rPr>
        <w:rFonts w:ascii="Arial" w:hAnsi="Arial"/>
      </w:rPr>
      <w:t>01/04/201</w:t>
    </w:r>
    <w:r w:rsidR="00A10051">
      <w:rPr>
        <w:rFonts w:ascii="Arial" w:hAnsi="Arial"/>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11F18"/>
    <w:multiLevelType w:val="multilevel"/>
    <w:tmpl w:val="11040280"/>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BE62B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892F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E4309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F283F89"/>
    <w:multiLevelType w:val="hybridMultilevel"/>
    <w:tmpl w:val="707CB014"/>
    <w:lvl w:ilvl="0" w:tplc="037AC3F2">
      <w:start w:val="1"/>
      <w:numFmt w:val="bullet"/>
      <w:lvlText w:val=""/>
      <w:lvlJc w:val="left"/>
      <w:pPr>
        <w:tabs>
          <w:tab w:val="num" w:pos="1440"/>
        </w:tabs>
        <w:ind w:left="1440" w:hanging="360"/>
      </w:pPr>
      <w:rPr>
        <w:rFonts w:ascii="Symbol" w:hAnsi="Symbol" w:hint="default"/>
      </w:rPr>
    </w:lvl>
    <w:lvl w:ilvl="1" w:tplc="B71C3AA8" w:tentative="1">
      <w:start w:val="1"/>
      <w:numFmt w:val="bullet"/>
      <w:lvlText w:val="o"/>
      <w:lvlJc w:val="left"/>
      <w:pPr>
        <w:tabs>
          <w:tab w:val="num" w:pos="2160"/>
        </w:tabs>
        <w:ind w:left="2160" w:hanging="360"/>
      </w:pPr>
      <w:rPr>
        <w:rFonts w:ascii="Courier New" w:hAnsi="Courier New" w:hint="default"/>
      </w:rPr>
    </w:lvl>
    <w:lvl w:ilvl="2" w:tplc="A950CC6E" w:tentative="1">
      <w:start w:val="1"/>
      <w:numFmt w:val="bullet"/>
      <w:lvlText w:val=""/>
      <w:lvlJc w:val="left"/>
      <w:pPr>
        <w:tabs>
          <w:tab w:val="num" w:pos="2880"/>
        </w:tabs>
        <w:ind w:left="2880" w:hanging="360"/>
      </w:pPr>
      <w:rPr>
        <w:rFonts w:ascii="Wingdings" w:hAnsi="Wingdings" w:hint="default"/>
      </w:rPr>
    </w:lvl>
    <w:lvl w:ilvl="3" w:tplc="4BD243B4" w:tentative="1">
      <w:start w:val="1"/>
      <w:numFmt w:val="bullet"/>
      <w:lvlText w:val=""/>
      <w:lvlJc w:val="left"/>
      <w:pPr>
        <w:tabs>
          <w:tab w:val="num" w:pos="3600"/>
        </w:tabs>
        <w:ind w:left="3600" w:hanging="360"/>
      </w:pPr>
      <w:rPr>
        <w:rFonts w:ascii="Symbol" w:hAnsi="Symbol" w:hint="default"/>
      </w:rPr>
    </w:lvl>
    <w:lvl w:ilvl="4" w:tplc="E2825152" w:tentative="1">
      <w:start w:val="1"/>
      <w:numFmt w:val="bullet"/>
      <w:lvlText w:val="o"/>
      <w:lvlJc w:val="left"/>
      <w:pPr>
        <w:tabs>
          <w:tab w:val="num" w:pos="4320"/>
        </w:tabs>
        <w:ind w:left="4320" w:hanging="360"/>
      </w:pPr>
      <w:rPr>
        <w:rFonts w:ascii="Courier New" w:hAnsi="Courier New" w:hint="default"/>
      </w:rPr>
    </w:lvl>
    <w:lvl w:ilvl="5" w:tplc="0F78F470" w:tentative="1">
      <w:start w:val="1"/>
      <w:numFmt w:val="bullet"/>
      <w:lvlText w:val=""/>
      <w:lvlJc w:val="left"/>
      <w:pPr>
        <w:tabs>
          <w:tab w:val="num" w:pos="5040"/>
        </w:tabs>
        <w:ind w:left="5040" w:hanging="360"/>
      </w:pPr>
      <w:rPr>
        <w:rFonts w:ascii="Wingdings" w:hAnsi="Wingdings" w:hint="default"/>
      </w:rPr>
    </w:lvl>
    <w:lvl w:ilvl="6" w:tplc="2DEC430C" w:tentative="1">
      <w:start w:val="1"/>
      <w:numFmt w:val="bullet"/>
      <w:lvlText w:val=""/>
      <w:lvlJc w:val="left"/>
      <w:pPr>
        <w:tabs>
          <w:tab w:val="num" w:pos="5760"/>
        </w:tabs>
        <w:ind w:left="5760" w:hanging="360"/>
      </w:pPr>
      <w:rPr>
        <w:rFonts w:ascii="Symbol" w:hAnsi="Symbol" w:hint="default"/>
      </w:rPr>
    </w:lvl>
    <w:lvl w:ilvl="7" w:tplc="79ECD768" w:tentative="1">
      <w:start w:val="1"/>
      <w:numFmt w:val="bullet"/>
      <w:lvlText w:val="o"/>
      <w:lvlJc w:val="left"/>
      <w:pPr>
        <w:tabs>
          <w:tab w:val="num" w:pos="6480"/>
        </w:tabs>
        <w:ind w:left="6480" w:hanging="360"/>
      </w:pPr>
      <w:rPr>
        <w:rFonts w:ascii="Courier New" w:hAnsi="Courier New" w:hint="default"/>
      </w:rPr>
    </w:lvl>
    <w:lvl w:ilvl="8" w:tplc="56DE0624"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6A927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414B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6B1806"/>
    <w:multiLevelType w:val="multilevel"/>
    <w:tmpl w:val="5CD0038C"/>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1AE3463"/>
    <w:multiLevelType w:val="singleLevel"/>
    <w:tmpl w:val="08090011"/>
    <w:lvl w:ilvl="0">
      <w:start w:val="1"/>
      <w:numFmt w:val="decimal"/>
      <w:lvlText w:val="%1)"/>
      <w:lvlJc w:val="left"/>
      <w:pPr>
        <w:tabs>
          <w:tab w:val="num" w:pos="360"/>
        </w:tabs>
        <w:ind w:left="360" w:hanging="360"/>
      </w:pPr>
    </w:lvl>
  </w:abstractNum>
  <w:num w:numId="1">
    <w:abstractNumId w:val="9"/>
  </w:num>
  <w:num w:numId="2">
    <w:abstractNumId w:val="10"/>
  </w:num>
  <w:num w:numId="3">
    <w:abstractNumId w:val="0"/>
  </w:num>
  <w:num w:numId="4">
    <w:abstractNumId w:val="5"/>
  </w:num>
  <w:num w:numId="5">
    <w:abstractNumId w:val="6"/>
  </w:num>
  <w:num w:numId="6">
    <w:abstractNumId w:val="8"/>
  </w:num>
  <w:num w:numId="7">
    <w:abstractNumId w:val="1"/>
  </w:num>
  <w:num w:numId="8">
    <w:abstractNumId w:val="3"/>
  </w:num>
  <w:num w:numId="9">
    <w:abstractNumId w:val="4"/>
  </w:num>
  <w:num w:numId="10">
    <w:abstractNumId w:val="2"/>
  </w:num>
  <w:num w:numId="11">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E05"/>
    <w:rsid w:val="00012746"/>
    <w:rsid w:val="00054795"/>
    <w:rsid w:val="000D308F"/>
    <w:rsid w:val="00163F44"/>
    <w:rsid w:val="001758EB"/>
    <w:rsid w:val="001B206A"/>
    <w:rsid w:val="001F23AE"/>
    <w:rsid w:val="001F42AB"/>
    <w:rsid w:val="002033E9"/>
    <w:rsid w:val="00212CC9"/>
    <w:rsid w:val="00281BBE"/>
    <w:rsid w:val="00292ADE"/>
    <w:rsid w:val="002B7D9A"/>
    <w:rsid w:val="002C2FCA"/>
    <w:rsid w:val="002F150A"/>
    <w:rsid w:val="002F548B"/>
    <w:rsid w:val="00313388"/>
    <w:rsid w:val="00315133"/>
    <w:rsid w:val="003B78D8"/>
    <w:rsid w:val="003E43C4"/>
    <w:rsid w:val="00433CF5"/>
    <w:rsid w:val="004442F6"/>
    <w:rsid w:val="004B7FE1"/>
    <w:rsid w:val="004F6D8A"/>
    <w:rsid w:val="00582360"/>
    <w:rsid w:val="00585091"/>
    <w:rsid w:val="006779E6"/>
    <w:rsid w:val="00696D43"/>
    <w:rsid w:val="006E124A"/>
    <w:rsid w:val="007B7D8F"/>
    <w:rsid w:val="0085108A"/>
    <w:rsid w:val="00896326"/>
    <w:rsid w:val="00915E3B"/>
    <w:rsid w:val="009329E4"/>
    <w:rsid w:val="009733F0"/>
    <w:rsid w:val="00995A9B"/>
    <w:rsid w:val="009D23FA"/>
    <w:rsid w:val="00A10051"/>
    <w:rsid w:val="00A33C16"/>
    <w:rsid w:val="00A426B0"/>
    <w:rsid w:val="00A643D9"/>
    <w:rsid w:val="00B00772"/>
    <w:rsid w:val="00BC2A9B"/>
    <w:rsid w:val="00C24116"/>
    <w:rsid w:val="00C5544E"/>
    <w:rsid w:val="00C62105"/>
    <w:rsid w:val="00CA46C4"/>
    <w:rsid w:val="00CD5C50"/>
    <w:rsid w:val="00CF76C4"/>
    <w:rsid w:val="00D2098A"/>
    <w:rsid w:val="00D232A1"/>
    <w:rsid w:val="00DA1C9A"/>
    <w:rsid w:val="00DC146B"/>
    <w:rsid w:val="00DC2B09"/>
    <w:rsid w:val="00DD1C32"/>
    <w:rsid w:val="00E608CD"/>
    <w:rsid w:val="00EC3E05"/>
    <w:rsid w:val="00ED1E47"/>
    <w:rsid w:val="00F172F0"/>
    <w:rsid w:val="00F4117A"/>
    <w:rsid w:val="00F749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D43806F"/>
  <w15:chartTrackingRefBased/>
  <w15:docId w15:val="{09EDCED0-795F-4A61-9F1F-9BC8E301A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3"/>
      </w:numPr>
      <w:outlineLvl w:val="0"/>
    </w:pPr>
    <w:rPr>
      <w:rFonts w:ascii="Arial" w:hAnsi="Arial"/>
      <w:b/>
      <w:sz w:val="28"/>
    </w:rPr>
  </w:style>
  <w:style w:type="paragraph" w:styleId="Heading2">
    <w:name w:val="heading 2"/>
    <w:basedOn w:val="Normal"/>
    <w:next w:val="Normal"/>
    <w:qFormat/>
    <w:pPr>
      <w:keepNext/>
      <w:numPr>
        <w:ilvl w:val="1"/>
        <w:numId w:val="3"/>
      </w:numPr>
      <w:jc w:val="both"/>
      <w:outlineLvl w:val="1"/>
    </w:pPr>
    <w:rPr>
      <w:rFonts w:ascii="Arial" w:hAnsi="Arial"/>
      <w:b/>
      <w:i/>
      <w:sz w:val="24"/>
    </w:rPr>
  </w:style>
  <w:style w:type="paragraph" w:styleId="Heading3">
    <w:name w:val="heading 3"/>
    <w:basedOn w:val="Normal"/>
    <w:next w:val="Normal"/>
    <w:qFormat/>
    <w:pPr>
      <w:keepNext/>
      <w:numPr>
        <w:ilvl w:val="2"/>
        <w:numId w:val="3"/>
      </w:numPr>
      <w:jc w:val="both"/>
      <w:outlineLvl w:val="2"/>
    </w:pPr>
    <w:rPr>
      <w:rFonts w:ascii="Arial" w:hAnsi="Arial"/>
    </w:rPr>
  </w:style>
  <w:style w:type="paragraph" w:styleId="Heading4">
    <w:name w:val="heading 4"/>
    <w:basedOn w:val="Normal"/>
    <w:next w:val="Normal"/>
    <w:qFormat/>
    <w:pPr>
      <w:keepNext/>
      <w:numPr>
        <w:ilvl w:val="3"/>
        <w:numId w:val="3"/>
      </w:numPr>
      <w:outlineLvl w:val="3"/>
    </w:pPr>
    <w:rPr>
      <w:rFonts w:ascii="Arial" w:hAnsi="Arial"/>
      <w:i/>
      <w:sz w:val="24"/>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3"/>
      </w:numPr>
      <w:spacing w:before="240" w:after="60"/>
      <w:outlineLvl w:val="6"/>
    </w:pPr>
    <w:rPr>
      <w:rFonts w:ascii="Arial" w:hAnsi="Arial"/>
    </w:rPr>
  </w:style>
  <w:style w:type="paragraph" w:styleId="Heading8">
    <w:name w:val="heading 8"/>
    <w:basedOn w:val="Normal"/>
    <w:next w:val="Normal"/>
    <w:qFormat/>
    <w:pPr>
      <w:numPr>
        <w:ilvl w:val="7"/>
        <w:numId w:val="3"/>
      </w:numPr>
      <w:spacing w:before="240" w:after="60"/>
      <w:outlineLvl w:val="7"/>
    </w:pPr>
    <w:rPr>
      <w:rFonts w:ascii="Arial" w:hAnsi="Arial"/>
      <w:i/>
    </w:rPr>
  </w:style>
  <w:style w:type="paragraph" w:styleId="Heading9">
    <w:name w:val="heading 9"/>
    <w:basedOn w:val="Normal"/>
    <w:next w:val="Normal"/>
    <w:qFormat/>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24"/>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426" w:hanging="426"/>
    </w:pPr>
    <w:rPr>
      <w:rFonts w:ascii="Arial" w:hAnsi="Arial"/>
      <w:sz w:val="24"/>
    </w:rPr>
  </w:style>
  <w:style w:type="paragraph" w:styleId="BodyTextIndent2">
    <w:name w:val="Body Text Indent 2"/>
    <w:basedOn w:val="Normal"/>
    <w:pPr>
      <w:ind w:left="284"/>
    </w:pPr>
    <w:rPr>
      <w:rFonts w:ascii="Arial" w:hAnsi="Arial"/>
      <w:sz w:val="24"/>
    </w:rPr>
  </w:style>
  <w:style w:type="paragraph" w:styleId="BodyTextIndent3">
    <w:name w:val="Body Text Indent 3"/>
    <w:basedOn w:val="Normal"/>
    <w:pPr>
      <w:ind w:left="426"/>
    </w:pPr>
    <w:rPr>
      <w:rFonts w:ascii="Arial" w:hAnsi="Arial"/>
      <w:sz w:val="24"/>
    </w:rPr>
  </w:style>
  <w:style w:type="paragraph" w:styleId="BodyText">
    <w:name w:val="Body Text"/>
    <w:basedOn w:val="Normal"/>
    <w:rPr>
      <w:rFonts w:ascii="Arial" w:hAnsi="Arial"/>
    </w:rPr>
  </w:style>
  <w:style w:type="paragraph" w:styleId="BodyText2">
    <w:name w:val="Body Text 2"/>
    <w:basedOn w:val="Normal"/>
    <w:rPr>
      <w:sz w:val="18"/>
    </w:r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widowControl w:val="0"/>
      <w:jc w:val="both"/>
    </w:pPr>
    <w:rPr>
      <w:rFonts w:ascii="Arial" w:hAnsi="Arial"/>
      <w:snapToGrid w:val="0"/>
    </w:rPr>
  </w:style>
  <w:style w:type="character" w:styleId="PageNumber">
    <w:name w:val="page number"/>
    <w:basedOn w:val="DefaultParagraphFont"/>
  </w:style>
  <w:style w:type="paragraph" w:styleId="Subtitle">
    <w:name w:val="Subtitle"/>
    <w:basedOn w:val="Normal"/>
    <w:qFormat/>
    <w:rPr>
      <w:rFonts w:ascii="Arial" w:hAnsi="Arial"/>
      <w:b/>
      <w:sz w:val="28"/>
    </w:rPr>
  </w:style>
  <w:style w:type="paragraph" w:customStyle="1" w:styleId="Print-FromToSubjectDate">
    <w:name w:val="Print- From: To: Subject: Date:"/>
    <w:basedOn w:val="Normal"/>
    <w:pPr>
      <w:pBdr>
        <w:left w:val="single" w:sz="18" w:space="1" w:color="auto"/>
      </w:pBdr>
      <w:ind w:left="1080" w:hanging="1080"/>
    </w:pPr>
    <w:rPr>
      <w:rFonts w:ascii="Arial" w:hAnsi="Arial"/>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Head2">
    <w:name w:val="Head 2"/>
    <w:basedOn w:val="Normal"/>
    <w:pPr>
      <w:keepNext/>
      <w:keepLines/>
      <w:jc w:val="both"/>
    </w:pPr>
    <w:rPr>
      <w:rFonts w:ascii="Arial" w:hAnsi="Arial"/>
      <w:b/>
      <w:sz w:val="22"/>
    </w:rPr>
  </w:style>
  <w:style w:type="character" w:styleId="CommentReference">
    <w:name w:val="annotation reference"/>
    <w:rsid w:val="00ED1E47"/>
    <w:rPr>
      <w:sz w:val="16"/>
      <w:szCs w:val="16"/>
    </w:rPr>
  </w:style>
  <w:style w:type="paragraph" w:styleId="CommentText">
    <w:name w:val="annotation text"/>
    <w:basedOn w:val="Normal"/>
    <w:link w:val="CommentTextChar"/>
    <w:rsid w:val="00ED1E47"/>
  </w:style>
  <w:style w:type="character" w:customStyle="1" w:styleId="CommentTextChar">
    <w:name w:val="Comment Text Char"/>
    <w:link w:val="CommentText"/>
    <w:rsid w:val="00ED1E47"/>
    <w:rPr>
      <w:lang w:eastAsia="en-US"/>
    </w:rPr>
  </w:style>
  <w:style w:type="paragraph" w:styleId="CommentSubject">
    <w:name w:val="annotation subject"/>
    <w:basedOn w:val="CommentText"/>
    <w:next w:val="CommentText"/>
    <w:link w:val="CommentSubjectChar"/>
    <w:rsid w:val="00ED1E47"/>
    <w:rPr>
      <w:b/>
      <w:bCs/>
    </w:rPr>
  </w:style>
  <w:style w:type="character" w:customStyle="1" w:styleId="CommentSubjectChar">
    <w:name w:val="Comment Subject Char"/>
    <w:link w:val="CommentSubject"/>
    <w:rsid w:val="00ED1E4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image" Target="media/image4.wmf"/><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oleObject" Target="embeddings/oleObject4.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2" ma:contentTypeDescription="Create a new document." ma:contentTypeScope="" ma:versionID="ec92ffd1b4ea6d79432574126077e1a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eda2d5cdaef658c6781821b308bbca5a"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1BD6A2-9112-4604-9CA0-A642D1EE458A}">
  <ds:schemaRefs>
    <ds:schemaRef ds:uri="http://schemas.microsoft.com/sharepoint/v3/contenttype/forms"/>
  </ds:schemaRefs>
</ds:datastoreItem>
</file>

<file path=customXml/itemProps2.xml><?xml version="1.0" encoding="utf-8"?>
<ds:datastoreItem xmlns:ds="http://schemas.openxmlformats.org/officeDocument/2006/customXml" ds:itemID="{F5C31D73-4D4A-40AF-B727-6FD74863F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378D3-2E61-4A66-88C6-DD143D4C7B2D}">
  <ds:schemaRefs>
    <ds:schemaRef ds:uri="http://purl.org/dc/elements/1.1/"/>
    <ds:schemaRef ds:uri="http://schemas.microsoft.com/office/2006/documentManagement/types"/>
    <ds:schemaRef ds:uri="3f6024f2-ec53-42bf-9fc5-b1e570b27390"/>
    <ds:schemaRef ds:uri="http://purl.org/dc/terms/"/>
    <ds:schemaRef ds:uri="97b6fe81-1556-4112-94ca-31043ca39b71"/>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2647</Words>
  <Characters>14911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High Level Alarm Handling Process</vt:lpstr>
    </vt:vector>
  </TitlesOfParts>
  <Company>NGC</Company>
  <LinksUpToDate>false</LinksUpToDate>
  <CharactersWithSpaces>17523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 Alarm Handling Process</dc:title>
  <dc:subject/>
  <dc:creator>Dolamore</dc:creator>
  <cp:keywords/>
  <cp:lastModifiedBy>Akhtar (ESO), Shazia</cp:lastModifiedBy>
  <cp:revision>3</cp:revision>
  <cp:lastPrinted>2005-10-26T10:44:00Z</cp:lastPrinted>
  <dcterms:created xsi:type="dcterms:W3CDTF">2021-06-16T21:03:00Z</dcterms:created>
  <dcterms:modified xsi:type="dcterms:W3CDTF">2022-03-13T01:48:00Z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-1543350803</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_PreviousAdHocReviewCycleID">
    <vt:i4>-1667654452</vt:i4>
  </property>
  <property fmtid="{D5CDD505-2E9C-101B-9397-08002B2CF9AE}" pid="10" name="test">
    <vt:lpwstr/>
  </property>
  <property fmtid="{D5CDD505-2E9C-101B-9397-08002B2CF9AE}" pid="11" name="_ReviewingToolsShownOnce">
    <vt:lpwstr/>
  </property>
</Properties>
</file>