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53CE6D" w14:textId="77777777" w:rsidR="005E472E" w:rsidRDefault="009138FB">
      <w:pPr>
        <w:spacing w:before="2" w:line="231" w:lineRule="exact"/>
        <w:textAlignment w:val="baseline"/>
        <w:rPr>
          <w:rFonts w:ascii="Arial" w:eastAsia="Arial" w:hAnsi="Arial"/>
          <w:color w:val="000000"/>
          <w:spacing w:val="-2"/>
          <w:sz w:val="20"/>
        </w:rPr>
      </w:pPr>
      <w:r>
        <w:rPr>
          <w:noProof/>
          <w:lang w:val="en-GB" w:eastAsia="en-GB"/>
        </w:rPr>
        <mc:AlternateContent>
          <mc:Choice Requires="wps">
            <w:drawing>
              <wp:anchor distT="0" distB="0" distL="0" distR="0" simplePos="0" relativeHeight="251656192" behindDoc="1" locked="0" layoutInCell="1" allowOverlap="1" wp14:anchorId="3E98EECF" wp14:editId="0C0E3E7D">
                <wp:simplePos x="0" y="0"/>
                <wp:positionH relativeFrom="page">
                  <wp:posOffset>5315585</wp:posOffset>
                </wp:positionH>
                <wp:positionV relativeFrom="page">
                  <wp:posOffset>10089515</wp:posOffset>
                </wp:positionV>
                <wp:extent cx="1039495" cy="147320"/>
                <wp:effectExtent l="0" t="0" r="0" b="0"/>
                <wp:wrapSquare wrapText="bothSides"/>
                <wp:docPr id="4" name="_x0000_s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9495" cy="147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1D4950" w14:textId="77777777" w:rsidR="005E472E" w:rsidRDefault="009138FB">
                            <w:pPr>
                              <w:spacing w:before="1" w:line="223" w:lineRule="exact"/>
                              <w:textAlignment w:val="baseline"/>
                              <w:rPr>
                                <w:rFonts w:ascii="Arial" w:eastAsia="Arial" w:hAnsi="Arial"/>
                                <w:color w:val="000000"/>
                                <w:spacing w:val="-8"/>
                                <w:sz w:val="20"/>
                              </w:rPr>
                            </w:pPr>
                            <w:r>
                              <w:rPr>
                                <w:rFonts w:ascii="Arial" w:eastAsia="Arial" w:hAnsi="Arial"/>
                                <w:color w:val="000000"/>
                                <w:spacing w:val="-8"/>
                                <w:sz w:val="20"/>
                              </w:rPr>
                              <w:t>v1.9</w:t>
                            </w:r>
                            <w:r w:rsidR="008D0386">
                              <w:rPr>
                                <w:rFonts w:ascii="Arial" w:eastAsia="Arial" w:hAnsi="Arial"/>
                                <w:color w:val="000000"/>
                                <w:spacing w:val="-8"/>
                                <w:sz w:val="20"/>
                              </w:rPr>
                              <w:t xml:space="preserve"> -</w:t>
                            </w:r>
                            <w:r>
                              <w:rPr>
                                <w:rFonts w:ascii="Arial" w:eastAsia="Arial" w:hAnsi="Arial"/>
                                <w:color w:val="000000"/>
                                <w:spacing w:val="-8"/>
                                <w:sz w:val="20"/>
                              </w:rPr>
                              <w:t>1 April 2019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98EECF" id="_x0000_t202" coordsize="21600,21600" o:spt="202" path="m,l,21600r21600,l21600,xe">
                <v:stroke joinstyle="miter"/>
                <v:path gradientshapeok="t" o:connecttype="rect"/>
              </v:shapetype>
              <v:shape id="_x0000_s0" o:spid="_x0000_s1026" type="#_x0000_t202" style="position:absolute;margin-left:418.55pt;margin-top:794.45pt;width:81.85pt;height:11.6pt;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" filled="f" stroked="f">
                <v:textbox inset="0,0,0,0">
                  <w:txbxContent>
                    <w:p w14:paraId="1E1D4950" w14:textId="77777777" w:rsidR="005E472E" w:rsidRDefault="009138FB">
                      <w:pPr>
                        <w:spacing w:before="1" w:line="223" w:lineRule="exact"/>
                        <w:textAlignment w:val="baseline"/>
                        <w:rPr>
                          <w:rFonts w:ascii="Arial" w:eastAsia="Arial" w:hAnsi="Arial"/>
                          <w:color w:val="000000"/>
                          <w:spacing w:val="-8"/>
                          <w:sz w:val="20"/>
                        </w:rPr>
                      </w:pPr>
                      <w:r>
                        <w:rPr>
                          <w:rFonts w:ascii="Arial" w:eastAsia="Arial" w:hAnsi="Arial"/>
                          <w:color w:val="000000"/>
                          <w:spacing w:val="-8"/>
                          <w:sz w:val="20"/>
                        </w:rPr>
                        <w:t>v1.9</w:t>
                      </w:r>
                      <w:r w:rsidR="008D0386">
                        <w:rPr>
                          <w:rFonts w:ascii="Arial" w:eastAsia="Arial" w:hAnsi="Arial"/>
                          <w:color w:val="000000"/>
                          <w:spacing w:val="-8"/>
                          <w:sz w:val="20"/>
                        </w:rPr>
                        <w:t xml:space="preserve"> -</w:t>
                      </w:r>
                      <w:r>
                        <w:rPr>
                          <w:rFonts w:ascii="Arial" w:eastAsia="Arial" w:hAnsi="Arial"/>
                          <w:color w:val="000000"/>
                          <w:spacing w:val="-8"/>
                          <w:sz w:val="20"/>
                        </w:rPr>
                        <w:t>1 April 2019</w:t>
                      </w:r>
                    </w:p>
                  </w:txbxContent>
                </v:textbox>
                <w10:wrap type="square" anchorx="page" anchory="page"/>
              </v:shape>
            </w:pict>
          </mc:Fallback>
        </mc:AlternateContent>
      </w:r>
      <w:r>
        <w:rPr>
          <w:rFonts w:ascii="Arial" w:eastAsia="Arial" w:hAnsi="Arial"/>
          <w:color w:val="000000"/>
          <w:spacing w:val="-2"/>
          <w:sz w:val="20"/>
        </w:rPr>
        <w:t>CUSC v1.9</w:t>
      </w:r>
    </w:p>
    <w:p w14:paraId="6492566E" w14:textId="77777777" w:rsidR="005E472E" w:rsidRDefault="008D0386">
      <w:pPr>
        <w:spacing w:before="716" w:line="319" w:lineRule="exact"/>
        <w:jc w:val="center"/>
        <w:textAlignment w:val="baseline"/>
        <w:rPr>
          <w:rFonts w:ascii="Arial" w:eastAsia="Arial" w:hAnsi="Arial"/>
          <w:b/>
          <w:color w:val="000000"/>
          <w:sz w:val="28"/>
          <w:u w:val="single"/>
        </w:rPr>
      </w:pPr>
      <w:r>
        <w:rPr>
          <w:rFonts w:ascii="Arial" w:eastAsia="Arial" w:hAnsi="Arial"/>
          <w:b/>
          <w:color w:val="000000"/>
          <w:sz w:val="28"/>
          <w:u w:val="single"/>
        </w:rPr>
        <w:t>CUSC - EXHIBIT C</w:t>
      </w:r>
    </w:p>
    <w:p w14:paraId="5D0AA807" w14:textId="77777777" w:rsidR="005E472E" w:rsidRDefault="008D0386">
      <w:pPr>
        <w:spacing w:before="1344" w:line="571" w:lineRule="exact"/>
        <w:jc w:val="center"/>
        <w:textAlignment w:val="baseline"/>
        <w:rPr>
          <w:rFonts w:ascii="Arial" w:eastAsia="Arial" w:hAnsi="Arial"/>
          <w:b/>
          <w:color w:val="000000"/>
          <w:sz w:val="28"/>
        </w:rPr>
      </w:pPr>
      <w:r>
        <w:rPr>
          <w:rFonts w:ascii="Arial" w:eastAsia="Arial" w:hAnsi="Arial"/>
          <w:b/>
          <w:color w:val="000000"/>
          <w:sz w:val="28"/>
        </w:rPr>
        <w:t xml:space="preserve">THE CONNECTION AND USE OF SYSTEM CODE </w:t>
      </w:r>
      <w:r>
        <w:rPr>
          <w:rFonts w:ascii="Arial" w:eastAsia="Arial" w:hAnsi="Arial"/>
          <w:b/>
          <w:color w:val="000000"/>
          <w:sz w:val="28"/>
        </w:rPr>
        <w:br/>
        <w:t>CONNECTION OFFER</w:t>
      </w:r>
    </w:p>
    <w:p w14:paraId="7CDD0E39" w14:textId="77777777" w:rsidR="005E472E" w:rsidRDefault="008D0386">
      <w:pPr>
        <w:spacing w:before="1571" w:line="523" w:lineRule="exact"/>
        <w:jc w:val="center"/>
        <w:textAlignment w:val="baseline"/>
        <w:rPr>
          <w:rFonts w:ascii="Arial" w:eastAsia="Arial" w:hAnsi="Arial"/>
          <w:b/>
          <w:color w:val="000000"/>
          <w:sz w:val="24"/>
        </w:rPr>
      </w:pPr>
      <w:r>
        <w:rPr>
          <w:rFonts w:ascii="Arial" w:eastAsia="Arial" w:hAnsi="Arial"/>
          <w:b/>
          <w:color w:val="000000"/>
          <w:sz w:val="24"/>
        </w:rPr>
        <w:t xml:space="preserve">DIRECTLY CONNECTED POWER STATIONS </w:t>
      </w:r>
      <w:r>
        <w:rPr>
          <w:rFonts w:ascii="Arial" w:eastAsia="Arial" w:hAnsi="Arial"/>
          <w:b/>
          <w:color w:val="000000"/>
          <w:sz w:val="24"/>
        </w:rPr>
        <w:br/>
      </w:r>
      <w:proofErr w:type="gramStart"/>
      <w:r>
        <w:rPr>
          <w:rFonts w:ascii="Arial" w:eastAsia="Arial" w:hAnsi="Arial"/>
          <w:b/>
          <w:color w:val="000000"/>
          <w:sz w:val="24"/>
        </w:rPr>
        <w:t>NON EMBEDDED</w:t>
      </w:r>
      <w:proofErr w:type="gramEnd"/>
      <w:r>
        <w:rPr>
          <w:rFonts w:ascii="Arial" w:eastAsia="Arial" w:hAnsi="Arial"/>
          <w:b/>
          <w:color w:val="000000"/>
          <w:sz w:val="24"/>
        </w:rPr>
        <w:t xml:space="preserve"> CUSTOMER </w:t>
      </w:r>
      <w:r>
        <w:rPr>
          <w:rFonts w:ascii="Arial" w:eastAsia="Arial" w:hAnsi="Arial"/>
          <w:b/>
          <w:color w:val="000000"/>
          <w:sz w:val="24"/>
        </w:rPr>
        <w:br/>
        <w:t xml:space="preserve">DISTRIBUTION SYSTEM DIRECTLY </w:t>
      </w:r>
      <w:r>
        <w:rPr>
          <w:rFonts w:ascii="Arial" w:eastAsia="Arial" w:hAnsi="Arial"/>
          <w:b/>
          <w:color w:val="000000"/>
          <w:sz w:val="24"/>
        </w:rPr>
        <w:br/>
        <w:t>CONNECTED TO THE NATIONAL ELECTRICITY TRANSMISSION SYSTEM</w:t>
      </w:r>
    </w:p>
    <w:p w14:paraId="4777A04F" w14:textId="77777777" w:rsidR="005E472E" w:rsidRDefault="005E472E">
      <w:pPr>
        <w:sectPr w:rsidR="005E472E">
          <w:pgSz w:w="11909" w:h="16834"/>
          <w:pgMar w:top="720" w:right="1555" w:bottom="549" w:left="1714" w:header="720" w:footer="720" w:gutter="0"/>
          <w:cols w:space="720"/>
        </w:sectPr>
      </w:pPr>
    </w:p>
    <w:p w14:paraId="534DDD6D" w14:textId="77777777" w:rsidR="005E472E" w:rsidRDefault="009138FB">
      <w:pPr>
        <w:spacing w:before="2" w:line="233" w:lineRule="exact"/>
        <w:ind w:left="72" w:right="72"/>
        <w:textAlignment w:val="baseline"/>
        <w:rPr>
          <w:rFonts w:ascii="Arial" w:eastAsia="Arial" w:hAnsi="Arial"/>
          <w:color w:val="000000"/>
          <w:spacing w:val="-2"/>
          <w:sz w:val="20"/>
        </w:rPr>
      </w:pPr>
      <w:r>
        <w:rPr>
          <w:rFonts w:ascii="Arial" w:eastAsia="Arial" w:hAnsi="Arial"/>
          <w:color w:val="000000"/>
          <w:spacing w:val="-2"/>
          <w:sz w:val="20"/>
        </w:rPr>
        <w:lastRenderedPageBreak/>
        <w:t>CUSC v1.9</w:t>
      </w:r>
    </w:p>
    <w:p w14:paraId="6D34798F" w14:textId="77777777" w:rsidR="005E472E" w:rsidRDefault="008D0386">
      <w:pPr>
        <w:spacing w:before="462" w:line="274" w:lineRule="exact"/>
        <w:ind w:left="72" w:right="72"/>
        <w:textAlignment w:val="baseline"/>
        <w:rPr>
          <w:rFonts w:ascii="Arial" w:eastAsia="Arial" w:hAnsi="Arial"/>
          <w:color w:val="000000"/>
          <w:sz w:val="24"/>
        </w:rPr>
      </w:pPr>
      <w:r>
        <w:rPr>
          <w:rFonts w:ascii="Arial" w:eastAsia="Arial" w:hAnsi="Arial"/>
          <w:color w:val="000000"/>
          <w:sz w:val="24"/>
        </w:rPr>
        <w:t>The Company Secretary</w:t>
      </w:r>
    </w:p>
    <w:p w14:paraId="1128506C" w14:textId="77777777" w:rsidR="005E472E" w:rsidRDefault="008D0386">
      <w:pPr>
        <w:tabs>
          <w:tab w:val="left" w:pos="3240"/>
        </w:tabs>
        <w:spacing w:before="244" w:line="274" w:lineRule="exact"/>
        <w:ind w:left="72" w:right="72"/>
        <w:textAlignment w:val="baseline"/>
        <w:rPr>
          <w:rFonts w:ascii="Arial" w:eastAsia="Arial" w:hAnsi="Arial"/>
          <w:color w:val="000000"/>
          <w:sz w:val="24"/>
        </w:rPr>
      </w:pPr>
      <w:r>
        <w:rPr>
          <w:rFonts w:ascii="Arial" w:eastAsia="Arial" w:hAnsi="Arial"/>
          <w:color w:val="000000"/>
          <w:sz w:val="24"/>
        </w:rPr>
        <w:t>Date: [</w:t>
      </w:r>
      <w:r>
        <w:rPr>
          <w:rFonts w:ascii="Arial" w:eastAsia="Arial" w:hAnsi="Arial"/>
          <w:color w:val="000000"/>
          <w:sz w:val="24"/>
        </w:rPr>
        <w:tab/>
        <w:t>]</w:t>
      </w:r>
    </w:p>
    <w:p w14:paraId="52A2013F" w14:textId="696B6168" w:rsidR="005E472E" w:rsidRDefault="008D0386">
      <w:pPr>
        <w:spacing w:before="240" w:line="274" w:lineRule="exact"/>
        <w:ind w:left="72" w:right="72"/>
        <w:textAlignment w:val="baseline"/>
        <w:rPr>
          <w:rFonts w:ascii="Arial" w:eastAsia="Arial" w:hAnsi="Arial"/>
          <w:color w:val="000000"/>
          <w:spacing w:val="-2"/>
          <w:sz w:val="24"/>
        </w:rPr>
      </w:pPr>
      <w:r>
        <w:rPr>
          <w:rFonts w:ascii="Arial" w:eastAsia="Arial" w:hAnsi="Arial"/>
          <w:color w:val="000000"/>
          <w:spacing w:val="-2"/>
          <w:sz w:val="24"/>
        </w:rPr>
        <w:t>Dear</w:t>
      </w:r>
      <w:del w:id="0" w:author="Akhtar (ESO), Shazia" w:date="2021-11-01T15:29:00Z">
        <w:r w:rsidDel="00D077FF">
          <w:rPr>
            <w:rFonts w:ascii="Arial" w:eastAsia="Arial" w:hAnsi="Arial"/>
            <w:color w:val="000000"/>
            <w:spacing w:val="-2"/>
            <w:sz w:val="24"/>
          </w:rPr>
          <w:delText xml:space="preserve"> </w:delText>
        </w:r>
      </w:del>
      <w:del w:id="1" w:author="Akhtar (ESO), Shazia" w:date="2021-11-01T14:50:00Z">
        <w:r w:rsidDel="00E13CB8">
          <w:rPr>
            <w:rFonts w:ascii="Arial" w:eastAsia="Arial" w:hAnsi="Arial"/>
            <w:color w:val="000000"/>
            <w:spacing w:val="-2"/>
            <w:sz w:val="24"/>
          </w:rPr>
          <w:delText>Sirs</w:delText>
        </w:r>
      </w:del>
      <w:ins w:id="2" w:author="Akhtar (ESO), Shazia" w:date="2021-11-01T15:04:00Z">
        <w:r w:rsidR="00036241">
          <w:rPr>
            <w:rFonts w:ascii="Arial" w:eastAsia="Arial" w:hAnsi="Arial"/>
            <w:color w:val="000000"/>
            <w:spacing w:val="-2"/>
            <w:sz w:val="24"/>
          </w:rPr>
          <w:t xml:space="preserve"> XXXX</w:t>
        </w:r>
      </w:ins>
      <w:ins w:id="3" w:author="Akhtar (ESO), Shazia" w:date="2021-11-01T15:15:00Z">
        <w:r w:rsidR="00C7744E">
          <w:rPr>
            <w:rFonts w:ascii="Arial" w:eastAsia="Arial" w:hAnsi="Arial"/>
            <w:color w:val="000000"/>
            <w:spacing w:val="-2"/>
            <w:sz w:val="24"/>
          </w:rPr>
          <w:t>XX</w:t>
        </w:r>
      </w:ins>
    </w:p>
    <w:p w14:paraId="2C16A8B4" w14:textId="77777777" w:rsidR="005E472E" w:rsidRDefault="008D0386">
      <w:pPr>
        <w:spacing w:before="243" w:line="283" w:lineRule="exact"/>
        <w:ind w:left="72" w:right="72"/>
        <w:textAlignment w:val="baseline"/>
        <w:rPr>
          <w:rFonts w:ascii="Arial" w:eastAsia="Arial" w:hAnsi="Arial"/>
          <w:b/>
          <w:color w:val="000000"/>
          <w:sz w:val="24"/>
        </w:rPr>
      </w:pPr>
      <w:r>
        <w:rPr>
          <w:rFonts w:ascii="Arial" w:eastAsia="Arial" w:hAnsi="Arial"/>
          <w:b/>
          <w:color w:val="000000"/>
          <w:sz w:val="24"/>
        </w:rPr>
        <w:t>CONNECTION OFFER - [site] [reference]</w:t>
      </w:r>
    </w:p>
    <w:p w14:paraId="7C52BA8F" w14:textId="77777777" w:rsidR="005E472E" w:rsidRDefault="008D0386">
      <w:pPr>
        <w:spacing w:before="240" w:line="283" w:lineRule="exact"/>
        <w:ind w:left="72" w:right="72"/>
        <w:textAlignment w:val="baseline"/>
        <w:rPr>
          <w:rFonts w:ascii="Arial" w:eastAsia="Arial" w:hAnsi="Arial"/>
          <w:color w:val="000000"/>
          <w:spacing w:val="2"/>
          <w:sz w:val="24"/>
        </w:rPr>
      </w:pPr>
      <w:r>
        <w:rPr>
          <w:rFonts w:ascii="Arial" w:eastAsia="Arial" w:hAnsi="Arial"/>
          <w:color w:val="000000"/>
          <w:spacing w:val="2"/>
          <w:sz w:val="24"/>
        </w:rPr>
        <w:t xml:space="preserve">Set out below is our offer for connection [and use of the </w:t>
      </w:r>
      <w:r>
        <w:rPr>
          <w:rFonts w:ascii="Arial" w:eastAsia="Arial" w:hAnsi="Arial"/>
          <w:b/>
          <w:color w:val="000000"/>
          <w:spacing w:val="2"/>
          <w:sz w:val="24"/>
        </w:rPr>
        <w:t>National Electricity</w:t>
      </w:r>
    </w:p>
    <w:p w14:paraId="0CCBF07F" w14:textId="77777777" w:rsidR="005E472E" w:rsidRDefault="008D0386">
      <w:pPr>
        <w:tabs>
          <w:tab w:val="right" w:pos="8568"/>
        </w:tabs>
        <w:spacing w:line="281" w:lineRule="exact"/>
        <w:ind w:left="72" w:right="72"/>
        <w:jc w:val="both"/>
        <w:textAlignment w:val="baseline"/>
        <w:rPr>
          <w:rFonts w:ascii="Arial" w:eastAsia="Arial" w:hAnsi="Arial"/>
          <w:b/>
          <w:color w:val="000000"/>
          <w:sz w:val="24"/>
        </w:rPr>
      </w:pPr>
      <w:r>
        <w:rPr>
          <w:rFonts w:ascii="Arial" w:eastAsia="Arial" w:hAnsi="Arial"/>
          <w:b/>
          <w:color w:val="000000"/>
          <w:sz w:val="24"/>
        </w:rPr>
        <w:t>Transmission System</w:t>
      </w:r>
      <w:r>
        <w:rPr>
          <w:rFonts w:ascii="Arial Narrow" w:eastAsia="Arial Narrow" w:hAnsi="Arial Narrow"/>
          <w:b/>
          <w:color w:val="000000"/>
          <w:sz w:val="24"/>
          <w:vertAlign w:val="superscript"/>
        </w:rPr>
        <w:t>*</w:t>
      </w:r>
      <w:r>
        <w:rPr>
          <w:rFonts w:ascii="Arial" w:eastAsia="Arial" w:hAnsi="Arial"/>
          <w:color w:val="000000"/>
          <w:sz w:val="24"/>
        </w:rPr>
        <w:t>] at [site/substation].</w:t>
      </w:r>
      <w:r>
        <w:rPr>
          <w:rFonts w:ascii="Arial" w:eastAsia="Arial" w:hAnsi="Arial"/>
          <w:color w:val="000000"/>
          <w:sz w:val="24"/>
        </w:rPr>
        <w:tab/>
        <w:t xml:space="preserve">Please note that certain </w:t>
      </w:r>
      <w:r>
        <w:rPr>
          <w:rFonts w:ascii="Arial" w:eastAsia="Arial" w:hAnsi="Arial"/>
          <w:color w:val="000000"/>
          <w:sz w:val="24"/>
        </w:rPr>
        <w:br/>
        <w:t xml:space="preserve">expressions which are used in this </w:t>
      </w:r>
      <w:r>
        <w:rPr>
          <w:rFonts w:ascii="Arial" w:eastAsia="Arial" w:hAnsi="Arial"/>
          <w:b/>
          <w:color w:val="000000"/>
          <w:sz w:val="24"/>
        </w:rPr>
        <w:t xml:space="preserve">Offer </w:t>
      </w:r>
      <w:r>
        <w:rPr>
          <w:rFonts w:ascii="Arial" w:eastAsia="Arial" w:hAnsi="Arial"/>
          <w:color w:val="000000"/>
          <w:sz w:val="24"/>
        </w:rPr>
        <w:t xml:space="preserve">are defined in the Interpretation and Definitions (contained in Section 11 of the </w:t>
      </w:r>
      <w:r>
        <w:rPr>
          <w:rFonts w:ascii="Arial" w:eastAsia="Arial" w:hAnsi="Arial"/>
          <w:b/>
          <w:color w:val="000000"/>
          <w:sz w:val="24"/>
        </w:rPr>
        <w:t>CUSC</w:t>
      </w:r>
      <w:r>
        <w:rPr>
          <w:rFonts w:ascii="Arial" w:eastAsia="Arial" w:hAnsi="Arial"/>
          <w:color w:val="000000"/>
          <w:sz w:val="24"/>
        </w:rPr>
        <w:t>) and when this occurs the expressions have capital letters at the beginning of each word and are in bold.</w:t>
      </w:r>
    </w:p>
    <w:p w14:paraId="06D5E506" w14:textId="77777777" w:rsidR="005E472E" w:rsidRDefault="008D0386">
      <w:pPr>
        <w:numPr>
          <w:ilvl w:val="0"/>
          <w:numId w:val="1"/>
        </w:numPr>
        <w:tabs>
          <w:tab w:val="clear" w:pos="864"/>
          <w:tab w:val="left" w:pos="936"/>
        </w:tabs>
        <w:spacing w:before="244" w:line="283" w:lineRule="exact"/>
        <w:ind w:left="936" w:right="72" w:hanging="864"/>
        <w:jc w:val="both"/>
        <w:textAlignment w:val="baseline"/>
        <w:rPr>
          <w:rFonts w:ascii="Arial" w:eastAsia="Arial" w:hAnsi="Arial"/>
          <w:b/>
          <w:color w:val="000000"/>
          <w:sz w:val="24"/>
        </w:rPr>
      </w:pPr>
      <w:r>
        <w:rPr>
          <w:rFonts w:ascii="Arial" w:eastAsia="Arial" w:hAnsi="Arial"/>
          <w:b/>
          <w:color w:val="000000"/>
          <w:sz w:val="24"/>
        </w:rPr>
        <w:t xml:space="preserve">The Company </w:t>
      </w:r>
      <w:r>
        <w:rPr>
          <w:rFonts w:ascii="Arial" w:eastAsia="Arial" w:hAnsi="Arial"/>
          <w:color w:val="000000"/>
          <w:sz w:val="24"/>
        </w:rPr>
        <w:t xml:space="preserve">offers to enter into a </w:t>
      </w:r>
      <w:r>
        <w:rPr>
          <w:rFonts w:ascii="Arial" w:eastAsia="Arial" w:hAnsi="Arial"/>
          <w:b/>
          <w:color w:val="000000"/>
          <w:sz w:val="24"/>
        </w:rPr>
        <w:t xml:space="preserve">Bilateral Connection Agreement </w:t>
      </w:r>
      <w:r>
        <w:rPr>
          <w:rFonts w:ascii="Arial" w:eastAsia="Arial" w:hAnsi="Arial"/>
          <w:color w:val="000000"/>
          <w:sz w:val="24"/>
        </w:rPr>
        <w:t xml:space="preserve">and </w:t>
      </w:r>
      <w:r>
        <w:rPr>
          <w:rFonts w:ascii="Arial" w:eastAsia="Arial" w:hAnsi="Arial"/>
          <w:b/>
          <w:color w:val="000000"/>
          <w:sz w:val="24"/>
        </w:rPr>
        <w:t xml:space="preserve">Construction Agreement </w:t>
      </w:r>
      <w:r>
        <w:rPr>
          <w:rFonts w:ascii="Arial" w:eastAsia="Arial" w:hAnsi="Arial"/>
          <w:color w:val="000000"/>
          <w:sz w:val="24"/>
        </w:rPr>
        <w:t xml:space="preserve">covering the </w:t>
      </w:r>
      <w:r>
        <w:rPr>
          <w:rFonts w:ascii="Arial" w:eastAsia="Arial" w:hAnsi="Arial"/>
          <w:b/>
          <w:color w:val="000000"/>
          <w:sz w:val="24"/>
        </w:rPr>
        <w:t>Connection Site</w:t>
      </w:r>
      <w:r>
        <w:rPr>
          <w:rFonts w:ascii="Arial" w:eastAsia="Arial" w:hAnsi="Arial"/>
          <w:color w:val="000000"/>
          <w:sz w:val="24"/>
        </w:rPr>
        <w:t>,</w:t>
      </w:r>
    </w:p>
    <w:p w14:paraId="56BFC316" w14:textId="77777777" w:rsidR="005E472E" w:rsidRDefault="008D0386">
      <w:pPr>
        <w:tabs>
          <w:tab w:val="right" w:pos="8568"/>
        </w:tabs>
        <w:spacing w:line="283" w:lineRule="exact"/>
        <w:ind w:left="936" w:right="72"/>
        <w:jc w:val="both"/>
        <w:textAlignment w:val="baseline"/>
        <w:rPr>
          <w:rFonts w:ascii="Arial" w:eastAsia="Arial" w:hAnsi="Arial"/>
          <w:color w:val="000000"/>
          <w:sz w:val="24"/>
        </w:rPr>
      </w:pPr>
      <w:r>
        <w:rPr>
          <w:rFonts w:ascii="Arial" w:eastAsia="Arial" w:hAnsi="Arial"/>
          <w:color w:val="000000"/>
          <w:sz w:val="24"/>
        </w:rPr>
        <w:t>reference number [</w:t>
      </w:r>
      <w:r>
        <w:rPr>
          <w:rFonts w:ascii="Arial" w:eastAsia="Arial" w:hAnsi="Arial"/>
          <w:color w:val="000000"/>
          <w:sz w:val="24"/>
        </w:rPr>
        <w:tab/>
        <w:t xml:space="preserve">]. If you are not already a </w:t>
      </w:r>
      <w:r>
        <w:rPr>
          <w:rFonts w:ascii="Arial" w:eastAsia="Arial" w:hAnsi="Arial"/>
          <w:b/>
          <w:color w:val="000000"/>
          <w:sz w:val="24"/>
        </w:rPr>
        <w:t xml:space="preserve">CUSC </w:t>
      </w:r>
      <w:proofErr w:type="gramStart"/>
      <w:r>
        <w:rPr>
          <w:rFonts w:ascii="Arial" w:eastAsia="Arial" w:hAnsi="Arial"/>
          <w:b/>
          <w:color w:val="000000"/>
          <w:sz w:val="24"/>
        </w:rPr>
        <w:t>Party</w:t>
      </w:r>
      <w:proofErr w:type="gramEnd"/>
      <w:r>
        <w:rPr>
          <w:rFonts w:ascii="Arial" w:eastAsia="Arial" w:hAnsi="Arial"/>
          <w:b/>
          <w:color w:val="000000"/>
          <w:sz w:val="24"/>
        </w:rPr>
        <w:t xml:space="preserve"> </w:t>
      </w:r>
      <w:r>
        <w:rPr>
          <w:rFonts w:ascii="Arial" w:eastAsia="Arial" w:hAnsi="Arial"/>
          <w:color w:val="000000"/>
          <w:sz w:val="24"/>
        </w:rPr>
        <w:t xml:space="preserve">you </w:t>
      </w:r>
      <w:r>
        <w:rPr>
          <w:rFonts w:ascii="Arial" w:eastAsia="Arial" w:hAnsi="Arial"/>
          <w:color w:val="000000"/>
          <w:sz w:val="24"/>
        </w:rPr>
        <w:br/>
        <w:t xml:space="preserve">are required to enter into the enclosed </w:t>
      </w:r>
      <w:r>
        <w:rPr>
          <w:rFonts w:ascii="Arial" w:eastAsia="Arial" w:hAnsi="Arial"/>
          <w:b/>
          <w:color w:val="000000"/>
          <w:sz w:val="24"/>
        </w:rPr>
        <w:t>CUSC Accession Agreement.</w:t>
      </w:r>
    </w:p>
    <w:p w14:paraId="15AC0DC5" w14:textId="77777777" w:rsidR="005E472E" w:rsidRDefault="008D0386">
      <w:pPr>
        <w:numPr>
          <w:ilvl w:val="0"/>
          <w:numId w:val="1"/>
        </w:numPr>
        <w:tabs>
          <w:tab w:val="clear" w:pos="864"/>
          <w:tab w:val="left" w:pos="936"/>
        </w:tabs>
        <w:spacing w:before="235" w:line="283" w:lineRule="exact"/>
        <w:ind w:left="936" w:right="72" w:hanging="864"/>
        <w:jc w:val="both"/>
        <w:textAlignment w:val="baseline"/>
        <w:rPr>
          <w:rFonts w:ascii="Arial" w:eastAsia="Arial" w:hAnsi="Arial"/>
          <w:color w:val="000000"/>
          <w:sz w:val="24"/>
        </w:rPr>
      </w:pPr>
      <w:r>
        <w:rPr>
          <w:rFonts w:ascii="Arial" w:eastAsia="Arial" w:hAnsi="Arial"/>
          <w:color w:val="000000"/>
          <w:sz w:val="24"/>
        </w:rPr>
        <w:t xml:space="preserve">It is a condition of this </w:t>
      </w:r>
      <w:r>
        <w:rPr>
          <w:rFonts w:ascii="Arial" w:eastAsia="Arial" w:hAnsi="Arial"/>
          <w:b/>
          <w:color w:val="000000"/>
          <w:sz w:val="24"/>
        </w:rPr>
        <w:t xml:space="preserve">Offer </w:t>
      </w:r>
      <w:r>
        <w:rPr>
          <w:rFonts w:ascii="Arial" w:eastAsia="Arial" w:hAnsi="Arial"/>
          <w:color w:val="000000"/>
          <w:sz w:val="24"/>
        </w:rPr>
        <w:t>that (</w:t>
      </w:r>
      <w:proofErr w:type="spellStart"/>
      <w:r>
        <w:rPr>
          <w:rFonts w:ascii="Arial" w:eastAsia="Arial" w:hAnsi="Arial"/>
          <w:color w:val="000000"/>
          <w:sz w:val="24"/>
        </w:rPr>
        <w:t>i</w:t>
      </w:r>
      <w:proofErr w:type="spellEnd"/>
      <w:r>
        <w:rPr>
          <w:rFonts w:ascii="Arial" w:eastAsia="Arial" w:hAnsi="Arial"/>
          <w:color w:val="000000"/>
          <w:sz w:val="24"/>
        </w:rPr>
        <w:t xml:space="preserve">) you also enter into an </w:t>
      </w:r>
      <w:r>
        <w:rPr>
          <w:rFonts w:ascii="Arial" w:eastAsia="Arial" w:hAnsi="Arial"/>
          <w:b/>
          <w:color w:val="000000"/>
          <w:sz w:val="24"/>
        </w:rPr>
        <w:t xml:space="preserve">Interface Agreement </w:t>
      </w:r>
      <w:r>
        <w:rPr>
          <w:rFonts w:ascii="Arial" w:eastAsia="Arial" w:hAnsi="Arial"/>
          <w:color w:val="000000"/>
          <w:sz w:val="24"/>
        </w:rPr>
        <w:t xml:space="preserve">covering the </w:t>
      </w:r>
      <w:r>
        <w:rPr>
          <w:rFonts w:ascii="Arial" w:eastAsia="Arial" w:hAnsi="Arial"/>
          <w:b/>
          <w:color w:val="000000"/>
          <w:sz w:val="24"/>
        </w:rPr>
        <w:t xml:space="preserve">Connection Site </w:t>
      </w:r>
      <w:r>
        <w:rPr>
          <w:rFonts w:ascii="Arial" w:eastAsia="Arial" w:hAnsi="Arial"/>
          <w:color w:val="000000"/>
          <w:sz w:val="24"/>
        </w:rPr>
        <w:t xml:space="preserve">in a form to be agreed between the parties but substantially in the form of Exhibit O of the complete </w:t>
      </w:r>
      <w:r>
        <w:rPr>
          <w:rFonts w:ascii="Arial" w:eastAsia="Arial" w:hAnsi="Arial"/>
          <w:b/>
          <w:color w:val="000000"/>
          <w:sz w:val="24"/>
        </w:rPr>
        <w:t xml:space="preserve">CUSC </w:t>
      </w:r>
      <w:r>
        <w:rPr>
          <w:rFonts w:ascii="Arial" w:eastAsia="Arial" w:hAnsi="Arial"/>
          <w:color w:val="000000"/>
          <w:sz w:val="24"/>
        </w:rPr>
        <w:t xml:space="preserve">[and (ii) where required by </w:t>
      </w:r>
      <w:r>
        <w:rPr>
          <w:rFonts w:ascii="Arial" w:eastAsia="Arial" w:hAnsi="Arial"/>
          <w:b/>
          <w:color w:val="000000"/>
          <w:sz w:val="24"/>
        </w:rPr>
        <w:t xml:space="preserve">The Company </w:t>
      </w:r>
      <w:r>
        <w:rPr>
          <w:rFonts w:ascii="Arial" w:eastAsia="Arial" w:hAnsi="Arial"/>
          <w:color w:val="000000"/>
          <w:sz w:val="24"/>
        </w:rPr>
        <w:t xml:space="preserve">you enter into a </w:t>
      </w:r>
      <w:r>
        <w:rPr>
          <w:rFonts w:ascii="Arial" w:eastAsia="Arial" w:hAnsi="Arial"/>
          <w:b/>
          <w:color w:val="000000"/>
          <w:sz w:val="24"/>
        </w:rPr>
        <w:t xml:space="preserve">Transmission Related Agreement </w:t>
      </w:r>
      <w:r>
        <w:rPr>
          <w:rFonts w:ascii="Arial" w:eastAsia="Arial" w:hAnsi="Arial"/>
          <w:i/>
          <w:color w:val="000000"/>
          <w:sz w:val="24"/>
        </w:rPr>
        <w:t xml:space="preserve">(power station with </w:t>
      </w:r>
      <w:r>
        <w:rPr>
          <w:rFonts w:ascii="Arial" w:eastAsia="Arial" w:hAnsi="Arial"/>
          <w:b/>
          <w:i/>
          <w:color w:val="000000"/>
          <w:sz w:val="24"/>
        </w:rPr>
        <w:t xml:space="preserve">Design Variation </w:t>
      </w:r>
      <w:r>
        <w:rPr>
          <w:rFonts w:ascii="Arial" w:eastAsia="Arial" w:hAnsi="Arial"/>
          <w:i/>
          <w:color w:val="000000"/>
          <w:sz w:val="24"/>
        </w:rPr>
        <w:t xml:space="preserve">and/or </w:t>
      </w:r>
      <w:r>
        <w:rPr>
          <w:rFonts w:ascii="Arial" w:eastAsia="Arial" w:hAnsi="Arial"/>
          <w:b/>
          <w:i/>
          <w:color w:val="000000"/>
          <w:sz w:val="24"/>
        </w:rPr>
        <w:t xml:space="preserve">Offshore Standard Design </w:t>
      </w:r>
      <w:r>
        <w:rPr>
          <w:rFonts w:ascii="Arial" w:eastAsia="Arial" w:hAnsi="Arial"/>
          <w:i/>
          <w:color w:val="000000"/>
          <w:sz w:val="24"/>
        </w:rPr>
        <w:t xml:space="preserve">and/or a connection via an </w:t>
      </w:r>
      <w:r>
        <w:rPr>
          <w:rFonts w:ascii="Arial" w:eastAsia="Arial" w:hAnsi="Arial"/>
          <w:b/>
          <w:i/>
          <w:color w:val="000000"/>
          <w:sz w:val="24"/>
        </w:rPr>
        <w:t xml:space="preserve">ET Offshore Transmission System </w:t>
      </w:r>
      <w:r>
        <w:rPr>
          <w:rFonts w:ascii="Arial" w:eastAsia="Arial" w:hAnsi="Arial"/>
          <w:i/>
          <w:color w:val="000000"/>
          <w:sz w:val="24"/>
        </w:rPr>
        <w:t xml:space="preserve">and/or </w:t>
      </w:r>
      <w:r>
        <w:rPr>
          <w:rFonts w:ascii="Arial" w:eastAsia="Arial" w:hAnsi="Arial"/>
          <w:b/>
          <w:i/>
          <w:color w:val="000000"/>
          <w:sz w:val="24"/>
        </w:rPr>
        <w:t xml:space="preserve">Non Standard Boundary </w:t>
      </w:r>
      <w:r>
        <w:rPr>
          <w:rFonts w:ascii="Arial" w:eastAsia="Arial" w:hAnsi="Arial"/>
          <w:i/>
          <w:color w:val="000000"/>
          <w:sz w:val="24"/>
        </w:rPr>
        <w:t>only)]</w:t>
      </w:r>
      <w:r>
        <w:rPr>
          <w:rFonts w:ascii="Arial" w:eastAsia="Arial" w:hAnsi="Arial"/>
          <w:color w:val="000000"/>
          <w:sz w:val="24"/>
        </w:rPr>
        <w:t>.</w:t>
      </w:r>
    </w:p>
    <w:p w14:paraId="0498EBD4" w14:textId="77777777" w:rsidR="005E472E" w:rsidRDefault="008D0386">
      <w:pPr>
        <w:numPr>
          <w:ilvl w:val="0"/>
          <w:numId w:val="1"/>
        </w:numPr>
        <w:tabs>
          <w:tab w:val="clear" w:pos="864"/>
          <w:tab w:val="left" w:pos="936"/>
        </w:tabs>
        <w:spacing w:before="219" w:line="283" w:lineRule="exact"/>
        <w:ind w:left="936" w:right="72" w:hanging="864"/>
        <w:jc w:val="both"/>
        <w:textAlignment w:val="baseline"/>
        <w:rPr>
          <w:rFonts w:ascii="Arial" w:eastAsia="Arial" w:hAnsi="Arial"/>
          <w:color w:val="000000"/>
          <w:sz w:val="24"/>
        </w:rPr>
      </w:pPr>
      <w:r>
        <w:rPr>
          <w:rFonts w:ascii="Arial" w:eastAsia="Arial" w:hAnsi="Arial"/>
          <w:color w:val="000000"/>
          <w:sz w:val="24"/>
        </w:rPr>
        <w:t xml:space="preserve">It is a condition of this </w:t>
      </w:r>
      <w:r>
        <w:rPr>
          <w:rFonts w:ascii="Arial" w:eastAsia="Arial" w:hAnsi="Arial"/>
          <w:b/>
          <w:color w:val="000000"/>
          <w:sz w:val="24"/>
        </w:rPr>
        <w:t xml:space="preserve">Offer </w:t>
      </w:r>
      <w:r>
        <w:rPr>
          <w:rFonts w:ascii="Arial" w:eastAsia="Arial" w:hAnsi="Arial"/>
          <w:color w:val="000000"/>
          <w:sz w:val="24"/>
        </w:rPr>
        <w:t xml:space="preserve">that the </w:t>
      </w:r>
      <w:r>
        <w:rPr>
          <w:rFonts w:ascii="Arial" w:eastAsia="Arial" w:hAnsi="Arial"/>
          <w:b/>
          <w:color w:val="000000"/>
          <w:sz w:val="24"/>
        </w:rPr>
        <w:t xml:space="preserve">Connection Site </w:t>
      </w:r>
      <w:r>
        <w:rPr>
          <w:rFonts w:ascii="Arial" w:eastAsia="Arial" w:hAnsi="Arial"/>
          <w:color w:val="000000"/>
          <w:sz w:val="24"/>
        </w:rPr>
        <w:t xml:space="preserve">is not a nominated site under the “NAECI” (the National Agreement for the Engineering Construction Industry) conditions and will not become one and any agreement for this site will be conditional upon this. </w:t>
      </w:r>
      <w:proofErr w:type="gramStart"/>
      <w:r>
        <w:rPr>
          <w:rFonts w:ascii="Arial" w:eastAsia="Arial" w:hAnsi="Arial"/>
          <w:color w:val="000000"/>
          <w:sz w:val="24"/>
        </w:rPr>
        <w:t>In the event that</w:t>
      </w:r>
      <w:proofErr w:type="gramEnd"/>
      <w:r>
        <w:rPr>
          <w:rFonts w:ascii="Arial" w:eastAsia="Arial" w:hAnsi="Arial"/>
          <w:color w:val="000000"/>
          <w:sz w:val="24"/>
        </w:rPr>
        <w:t xml:space="preserve"> this condition should not be met, </w:t>
      </w:r>
      <w:r>
        <w:rPr>
          <w:rFonts w:ascii="Arial" w:eastAsia="Arial" w:hAnsi="Arial"/>
          <w:b/>
          <w:color w:val="000000"/>
          <w:sz w:val="24"/>
        </w:rPr>
        <w:t xml:space="preserve">The Company </w:t>
      </w:r>
      <w:r>
        <w:rPr>
          <w:rFonts w:ascii="Arial" w:eastAsia="Arial" w:hAnsi="Arial"/>
          <w:color w:val="000000"/>
          <w:sz w:val="24"/>
        </w:rPr>
        <w:t xml:space="preserve">will be entitled to revise all the dates and charges contained in the </w:t>
      </w:r>
      <w:r>
        <w:rPr>
          <w:rFonts w:ascii="Arial" w:eastAsia="Arial" w:hAnsi="Arial"/>
          <w:b/>
          <w:color w:val="000000"/>
          <w:sz w:val="24"/>
        </w:rPr>
        <w:t xml:space="preserve">Bilateral Connection Agreement </w:t>
      </w:r>
      <w:r>
        <w:rPr>
          <w:rFonts w:ascii="Arial" w:eastAsia="Arial" w:hAnsi="Arial"/>
          <w:color w:val="000000"/>
          <w:sz w:val="24"/>
        </w:rPr>
        <w:t xml:space="preserve">and </w:t>
      </w:r>
      <w:r>
        <w:rPr>
          <w:rFonts w:ascii="Arial" w:eastAsia="Arial" w:hAnsi="Arial"/>
          <w:b/>
          <w:color w:val="000000"/>
          <w:sz w:val="24"/>
        </w:rPr>
        <w:t>Construction Agreement.</w:t>
      </w:r>
    </w:p>
    <w:p w14:paraId="799BCC66" w14:textId="77777777" w:rsidR="005E472E" w:rsidRDefault="008D0386">
      <w:pPr>
        <w:numPr>
          <w:ilvl w:val="0"/>
          <w:numId w:val="1"/>
        </w:numPr>
        <w:tabs>
          <w:tab w:val="clear" w:pos="864"/>
          <w:tab w:val="left" w:pos="936"/>
        </w:tabs>
        <w:spacing w:before="219" w:line="283" w:lineRule="exact"/>
        <w:ind w:left="936" w:right="72" w:hanging="864"/>
        <w:jc w:val="both"/>
        <w:textAlignment w:val="baseline"/>
        <w:rPr>
          <w:rFonts w:ascii="Arial" w:eastAsia="Arial" w:hAnsi="Arial"/>
          <w:color w:val="000000"/>
          <w:sz w:val="24"/>
        </w:rPr>
      </w:pPr>
      <w:r>
        <w:rPr>
          <w:rFonts w:ascii="Arial" w:eastAsia="Arial" w:hAnsi="Arial"/>
          <w:color w:val="000000"/>
          <w:sz w:val="24"/>
        </w:rPr>
        <w:t xml:space="preserve">The technical conditions with which you must comply as a term of this </w:t>
      </w:r>
      <w:r>
        <w:rPr>
          <w:rFonts w:ascii="Arial" w:eastAsia="Arial" w:hAnsi="Arial"/>
          <w:b/>
          <w:color w:val="000000"/>
          <w:sz w:val="24"/>
        </w:rPr>
        <w:t xml:space="preserve">Offer </w:t>
      </w:r>
      <w:r>
        <w:rPr>
          <w:rFonts w:ascii="Arial" w:eastAsia="Arial" w:hAnsi="Arial"/>
          <w:color w:val="000000"/>
          <w:sz w:val="24"/>
        </w:rPr>
        <w:t xml:space="preserve">are set out in the </w:t>
      </w:r>
      <w:r>
        <w:rPr>
          <w:rFonts w:ascii="Arial" w:eastAsia="Arial" w:hAnsi="Arial"/>
          <w:b/>
          <w:color w:val="000000"/>
          <w:sz w:val="24"/>
        </w:rPr>
        <w:t>Grid Code</w:t>
      </w:r>
      <w:r>
        <w:rPr>
          <w:rFonts w:ascii="Arial" w:eastAsia="Arial" w:hAnsi="Arial"/>
          <w:color w:val="000000"/>
          <w:sz w:val="24"/>
        </w:rPr>
        <w:t xml:space="preserve">. Additional technical conditions are set out in the Appendices to the </w:t>
      </w:r>
      <w:r>
        <w:rPr>
          <w:rFonts w:ascii="Arial" w:eastAsia="Arial" w:hAnsi="Arial"/>
          <w:b/>
          <w:color w:val="000000"/>
          <w:sz w:val="24"/>
        </w:rPr>
        <w:t>Bilateral Connection Agreement</w:t>
      </w:r>
      <w:r>
        <w:rPr>
          <w:rFonts w:ascii="Arial" w:eastAsia="Arial" w:hAnsi="Arial"/>
          <w:color w:val="000000"/>
          <w:sz w:val="24"/>
        </w:rPr>
        <w:t>. It is your responsibility to ensure that your equipment complies with the requirements of the relevant conditions.</w:t>
      </w:r>
    </w:p>
    <w:p w14:paraId="68FD6195" w14:textId="77777777" w:rsidR="005E472E" w:rsidRDefault="008D0386">
      <w:pPr>
        <w:numPr>
          <w:ilvl w:val="0"/>
          <w:numId w:val="1"/>
        </w:numPr>
        <w:tabs>
          <w:tab w:val="clear" w:pos="864"/>
          <w:tab w:val="left" w:pos="936"/>
        </w:tabs>
        <w:spacing w:before="244" w:line="283" w:lineRule="exact"/>
        <w:ind w:left="936" w:right="72" w:hanging="864"/>
        <w:jc w:val="both"/>
        <w:textAlignment w:val="baseline"/>
        <w:rPr>
          <w:rFonts w:ascii="Arial" w:eastAsia="Arial" w:hAnsi="Arial"/>
          <w:color w:val="000000"/>
          <w:sz w:val="24"/>
        </w:rPr>
      </w:pPr>
      <w:r>
        <w:rPr>
          <w:rFonts w:ascii="Arial" w:eastAsia="Arial" w:hAnsi="Arial"/>
          <w:color w:val="000000"/>
          <w:sz w:val="24"/>
        </w:rPr>
        <w:t xml:space="preserve">This </w:t>
      </w:r>
      <w:r>
        <w:rPr>
          <w:rFonts w:ascii="Arial" w:eastAsia="Arial" w:hAnsi="Arial"/>
          <w:b/>
          <w:color w:val="000000"/>
          <w:sz w:val="24"/>
        </w:rPr>
        <w:t xml:space="preserve">Offer </w:t>
      </w:r>
      <w:r>
        <w:rPr>
          <w:rFonts w:ascii="Arial" w:eastAsia="Arial" w:hAnsi="Arial"/>
          <w:color w:val="000000"/>
          <w:sz w:val="24"/>
        </w:rPr>
        <w:t xml:space="preserve">is open for acceptance according to the terms of Paragraph 2.13 of the </w:t>
      </w:r>
      <w:r>
        <w:rPr>
          <w:rFonts w:ascii="Arial" w:eastAsia="Arial" w:hAnsi="Arial"/>
          <w:b/>
          <w:color w:val="000000"/>
          <w:sz w:val="24"/>
        </w:rPr>
        <w:t xml:space="preserve">CUSC </w:t>
      </w:r>
      <w:r>
        <w:rPr>
          <w:rFonts w:ascii="Arial" w:eastAsia="Arial" w:hAnsi="Arial"/>
          <w:color w:val="000000"/>
          <w:sz w:val="24"/>
        </w:rPr>
        <w:t xml:space="preserve">and the </w:t>
      </w:r>
      <w:r>
        <w:rPr>
          <w:rFonts w:ascii="Arial" w:eastAsia="Arial" w:hAnsi="Arial"/>
          <w:b/>
          <w:color w:val="000000"/>
          <w:sz w:val="24"/>
        </w:rPr>
        <w:t xml:space="preserve">Transmission </w:t>
      </w:r>
      <w:proofErr w:type="spellStart"/>
      <w:r>
        <w:rPr>
          <w:rFonts w:ascii="Arial" w:eastAsia="Arial" w:hAnsi="Arial"/>
          <w:b/>
          <w:color w:val="000000"/>
          <w:sz w:val="24"/>
        </w:rPr>
        <w:t>Licence</w:t>
      </w:r>
      <w:proofErr w:type="spellEnd"/>
      <w:r>
        <w:rPr>
          <w:rFonts w:ascii="Arial" w:eastAsia="Arial" w:hAnsi="Arial"/>
          <w:color w:val="000000"/>
          <w:sz w:val="24"/>
        </w:rPr>
        <w:t xml:space="preserve">. Please note your right to make an application to the </w:t>
      </w:r>
      <w:r>
        <w:rPr>
          <w:rFonts w:ascii="Arial" w:eastAsia="Arial" w:hAnsi="Arial"/>
          <w:b/>
          <w:color w:val="000000"/>
          <w:sz w:val="24"/>
        </w:rPr>
        <w:t xml:space="preserve">Authority </w:t>
      </w:r>
      <w:r>
        <w:rPr>
          <w:rFonts w:ascii="Arial" w:eastAsia="Arial" w:hAnsi="Arial"/>
          <w:color w:val="000000"/>
          <w:sz w:val="24"/>
        </w:rPr>
        <w:t xml:space="preserve">to settle the terms of the offer pursuant to Standard Condition C9 of the </w:t>
      </w:r>
      <w:r>
        <w:rPr>
          <w:rFonts w:ascii="Arial" w:eastAsia="Arial" w:hAnsi="Arial"/>
          <w:b/>
          <w:color w:val="000000"/>
          <w:sz w:val="24"/>
        </w:rPr>
        <w:t xml:space="preserve">Transmission </w:t>
      </w:r>
      <w:proofErr w:type="spellStart"/>
      <w:r>
        <w:rPr>
          <w:rFonts w:ascii="Arial" w:eastAsia="Arial" w:hAnsi="Arial"/>
          <w:b/>
          <w:color w:val="000000"/>
          <w:sz w:val="24"/>
        </w:rPr>
        <w:t>Licence</w:t>
      </w:r>
      <w:proofErr w:type="spellEnd"/>
      <w:r>
        <w:rPr>
          <w:rFonts w:ascii="Arial" w:eastAsia="Arial" w:hAnsi="Arial"/>
          <w:color w:val="000000"/>
          <w:sz w:val="24"/>
        </w:rPr>
        <w:t>.</w:t>
      </w:r>
    </w:p>
    <w:p w14:paraId="5B958D22" w14:textId="77777777" w:rsidR="005E472E" w:rsidRDefault="008D0386">
      <w:pPr>
        <w:numPr>
          <w:ilvl w:val="0"/>
          <w:numId w:val="1"/>
        </w:numPr>
        <w:tabs>
          <w:tab w:val="clear" w:pos="864"/>
          <w:tab w:val="left" w:pos="936"/>
        </w:tabs>
        <w:spacing w:before="240" w:after="260" w:line="283" w:lineRule="exact"/>
        <w:ind w:left="936" w:right="72" w:hanging="864"/>
        <w:jc w:val="both"/>
        <w:textAlignment w:val="baseline"/>
        <w:rPr>
          <w:rFonts w:ascii="Arial" w:eastAsia="Arial" w:hAnsi="Arial"/>
          <w:color w:val="000000"/>
          <w:sz w:val="24"/>
        </w:rPr>
      </w:pPr>
      <w:r>
        <w:rPr>
          <w:rFonts w:ascii="Arial" w:eastAsia="Arial" w:hAnsi="Arial"/>
          <w:color w:val="000000"/>
          <w:sz w:val="24"/>
        </w:rPr>
        <w:t xml:space="preserve">Please note the provisions of Paragraph 6.10.4 of the </w:t>
      </w:r>
      <w:r>
        <w:rPr>
          <w:rFonts w:ascii="Arial" w:eastAsia="Arial" w:hAnsi="Arial"/>
          <w:b/>
          <w:color w:val="000000"/>
          <w:sz w:val="24"/>
        </w:rPr>
        <w:t xml:space="preserve">CUSC </w:t>
      </w:r>
      <w:r>
        <w:rPr>
          <w:rFonts w:ascii="Arial" w:eastAsia="Arial" w:hAnsi="Arial"/>
          <w:color w:val="000000"/>
          <w:sz w:val="24"/>
        </w:rPr>
        <w:t xml:space="preserve">in respect of interactive offers which, inter alia, allows </w:t>
      </w:r>
      <w:r>
        <w:rPr>
          <w:rFonts w:ascii="Arial" w:eastAsia="Arial" w:hAnsi="Arial"/>
          <w:b/>
          <w:color w:val="000000"/>
          <w:sz w:val="24"/>
        </w:rPr>
        <w:t xml:space="preserve">The Company </w:t>
      </w:r>
      <w:r>
        <w:rPr>
          <w:rFonts w:ascii="Arial" w:eastAsia="Arial" w:hAnsi="Arial"/>
          <w:color w:val="000000"/>
          <w:sz w:val="24"/>
        </w:rPr>
        <w:t>to vary the</w:t>
      </w:r>
    </w:p>
    <w:p w14:paraId="135442CC" w14:textId="77777777" w:rsidR="005E472E" w:rsidRDefault="009138FB">
      <w:pPr>
        <w:spacing w:before="136" w:after="453" w:line="240" w:lineRule="exact"/>
        <w:ind w:left="72" w:right="72"/>
        <w:textAlignment w:val="baseline"/>
        <w:rPr>
          <w:rFonts w:ascii="Arial Narrow" w:eastAsia="Arial Narrow" w:hAnsi="Arial Narrow"/>
          <w:color w:val="000000"/>
          <w:sz w:val="18"/>
        </w:rPr>
      </w:pPr>
      <w:r>
        <w:rPr>
          <w:noProof/>
          <w:lang w:val="en-GB" w:eastAsia="en-GB"/>
        </w:rPr>
        <mc:AlternateContent>
          <mc:Choice Requires="wps">
            <w:drawing>
              <wp:anchor distT="0" distB="0" distL="114300" distR="114300" simplePos="0" relativeHeight="251658240" behindDoc="0" locked="0" layoutInCell="1" allowOverlap="1" wp14:anchorId="197FF93C" wp14:editId="5D8932A2">
                <wp:simplePos x="0" y="0"/>
                <wp:positionH relativeFrom="page">
                  <wp:posOffset>1043940</wp:posOffset>
                </wp:positionH>
                <wp:positionV relativeFrom="page">
                  <wp:posOffset>9564370</wp:posOffset>
                </wp:positionV>
                <wp:extent cx="1867535"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67535"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250BCD" id="Line 4" o:spid="_x0000_s1026" style="position:absolute;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2.2pt,753.1pt" to="229.25pt,75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" strokeweight=".7pt">
                <w10:wrap anchorx="page" anchory="page"/>
              </v:line>
            </w:pict>
          </mc:Fallback>
        </mc:AlternateContent>
      </w:r>
      <w:r w:rsidR="008D0386">
        <w:rPr>
          <w:rFonts w:ascii="Arial Narrow" w:eastAsia="Arial Narrow" w:hAnsi="Arial Narrow"/>
          <w:color w:val="000000"/>
          <w:sz w:val="18"/>
        </w:rPr>
        <w:t xml:space="preserve">* </w:t>
      </w:r>
      <w:r w:rsidR="008D0386">
        <w:rPr>
          <w:rFonts w:ascii="Arial" w:eastAsia="Arial" w:hAnsi="Arial"/>
          <w:color w:val="000000"/>
          <w:sz w:val="20"/>
        </w:rPr>
        <w:t>Delete if connection only</w:t>
      </w:r>
      <w:r w:rsidR="008D0386">
        <w:rPr>
          <w:rFonts w:eastAsia="Times New Roman"/>
          <w:color w:val="000000"/>
          <w:sz w:val="20"/>
        </w:rPr>
        <w:t>.</w:t>
      </w:r>
    </w:p>
    <w:p w14:paraId="22933FBD" w14:textId="77777777" w:rsidR="005E472E" w:rsidRDefault="005E472E">
      <w:pPr>
        <w:spacing w:before="136" w:after="453" w:line="240" w:lineRule="exact"/>
        <w:sectPr w:rsidR="005E472E">
          <w:pgSz w:w="11909" w:h="16834"/>
          <w:pgMar w:top="720" w:right="1625" w:bottom="298" w:left="1644" w:header="720" w:footer="720" w:gutter="0"/>
          <w:cols w:space="720"/>
        </w:sectPr>
      </w:pPr>
    </w:p>
    <w:p w14:paraId="0600EEE9" w14:textId="77777777" w:rsidR="005E472E" w:rsidRDefault="009138FB">
      <w:pPr>
        <w:spacing w:before="1" w:line="233" w:lineRule="exact"/>
        <w:textAlignment w:val="baseline"/>
        <w:rPr>
          <w:rFonts w:ascii="Arial" w:eastAsia="Arial" w:hAnsi="Arial"/>
          <w:color w:val="000000"/>
          <w:spacing w:val="-8"/>
          <w:sz w:val="20"/>
        </w:rPr>
      </w:pPr>
      <w:r>
        <w:rPr>
          <w:rFonts w:ascii="Arial" w:eastAsia="Arial" w:hAnsi="Arial"/>
          <w:color w:val="000000"/>
          <w:spacing w:val="-8"/>
          <w:sz w:val="20"/>
        </w:rPr>
        <w:t>v1.9 – 1 April 2019</w:t>
      </w:r>
    </w:p>
    <w:p w14:paraId="6CDA0B6D" w14:textId="77777777" w:rsidR="005E472E" w:rsidRDefault="005E472E">
      <w:pPr>
        <w:sectPr w:rsidR="005E472E">
          <w:type w:val="continuous"/>
          <w:pgSz w:w="11909" w:h="16834"/>
          <w:pgMar w:top="720" w:right="1898" w:bottom="298" w:left="8371" w:header="720" w:footer="720" w:gutter="0"/>
          <w:cols w:space="720"/>
        </w:sectPr>
      </w:pPr>
    </w:p>
    <w:p w14:paraId="03F549F0" w14:textId="77777777" w:rsidR="005E472E" w:rsidRDefault="009138FB">
      <w:pPr>
        <w:spacing w:before="2" w:line="231" w:lineRule="exact"/>
        <w:ind w:left="72" w:right="72"/>
        <w:textAlignment w:val="baseline"/>
        <w:rPr>
          <w:rFonts w:ascii="Arial" w:eastAsia="Arial" w:hAnsi="Arial"/>
          <w:color w:val="000000"/>
          <w:spacing w:val="-3"/>
          <w:sz w:val="20"/>
        </w:rPr>
      </w:pPr>
      <w:r>
        <w:rPr>
          <w:rFonts w:ascii="Arial" w:eastAsia="Arial" w:hAnsi="Arial"/>
          <w:color w:val="000000"/>
          <w:spacing w:val="-3"/>
          <w:sz w:val="20"/>
        </w:rPr>
        <w:lastRenderedPageBreak/>
        <w:t>CUSC v1.9</w:t>
      </w:r>
    </w:p>
    <w:p w14:paraId="7422410B" w14:textId="77777777" w:rsidR="005E472E" w:rsidRDefault="008D0386">
      <w:pPr>
        <w:spacing w:before="466" w:line="283" w:lineRule="exact"/>
        <w:ind w:left="936" w:right="72"/>
        <w:jc w:val="both"/>
        <w:textAlignment w:val="baseline"/>
        <w:rPr>
          <w:rFonts w:ascii="Arial" w:eastAsia="Arial" w:hAnsi="Arial"/>
          <w:color w:val="000000"/>
          <w:sz w:val="24"/>
        </w:rPr>
      </w:pPr>
      <w:r>
        <w:rPr>
          <w:rFonts w:ascii="Arial" w:eastAsia="Arial" w:hAnsi="Arial"/>
          <w:color w:val="000000"/>
          <w:sz w:val="24"/>
        </w:rPr>
        <w:t xml:space="preserve">terms of this </w:t>
      </w:r>
      <w:r>
        <w:rPr>
          <w:rFonts w:ascii="Arial" w:eastAsia="Arial" w:hAnsi="Arial"/>
          <w:b/>
          <w:color w:val="000000"/>
          <w:sz w:val="24"/>
        </w:rPr>
        <w:t xml:space="preserve">Offer </w:t>
      </w:r>
      <w:r>
        <w:rPr>
          <w:rFonts w:ascii="Arial" w:eastAsia="Arial" w:hAnsi="Arial"/>
          <w:color w:val="000000"/>
          <w:sz w:val="24"/>
        </w:rPr>
        <w:t xml:space="preserve">if a </w:t>
      </w:r>
      <w:r>
        <w:rPr>
          <w:rFonts w:ascii="Arial" w:eastAsia="Arial" w:hAnsi="Arial"/>
          <w:b/>
          <w:color w:val="000000"/>
          <w:sz w:val="24"/>
        </w:rPr>
        <w:t xml:space="preserve">Connection </w:t>
      </w:r>
      <w:r>
        <w:rPr>
          <w:rFonts w:ascii="Arial" w:eastAsia="Arial" w:hAnsi="Arial"/>
          <w:color w:val="000000"/>
          <w:sz w:val="24"/>
        </w:rPr>
        <w:t xml:space="preserve">or </w:t>
      </w:r>
      <w:r>
        <w:rPr>
          <w:rFonts w:ascii="Arial" w:eastAsia="Arial" w:hAnsi="Arial"/>
          <w:b/>
          <w:color w:val="000000"/>
          <w:sz w:val="24"/>
        </w:rPr>
        <w:t>Modification Offer</w:t>
      </w:r>
      <w:r>
        <w:rPr>
          <w:rFonts w:ascii="Arial" w:eastAsia="Arial" w:hAnsi="Arial"/>
          <w:color w:val="000000"/>
          <w:sz w:val="24"/>
        </w:rPr>
        <w:t xml:space="preserve">, which interacts with this </w:t>
      </w:r>
      <w:r>
        <w:rPr>
          <w:rFonts w:ascii="Arial" w:eastAsia="Arial" w:hAnsi="Arial"/>
          <w:b/>
          <w:color w:val="000000"/>
          <w:sz w:val="24"/>
        </w:rPr>
        <w:t>Offer</w:t>
      </w:r>
      <w:r>
        <w:rPr>
          <w:rFonts w:ascii="Arial" w:eastAsia="Arial" w:hAnsi="Arial"/>
          <w:color w:val="000000"/>
          <w:sz w:val="24"/>
        </w:rPr>
        <w:t xml:space="preserve">, is accepted first. In terms of Paragraph 6.10.4 of the </w:t>
      </w:r>
      <w:r>
        <w:rPr>
          <w:rFonts w:ascii="Arial" w:eastAsia="Arial" w:hAnsi="Arial"/>
          <w:b/>
          <w:color w:val="000000"/>
          <w:sz w:val="24"/>
        </w:rPr>
        <w:t>CUSC</w:t>
      </w:r>
      <w:r>
        <w:rPr>
          <w:rFonts w:ascii="Arial" w:eastAsia="Arial" w:hAnsi="Arial"/>
          <w:color w:val="000000"/>
          <w:sz w:val="24"/>
        </w:rPr>
        <w:t xml:space="preserve">, </w:t>
      </w:r>
      <w:r>
        <w:rPr>
          <w:rFonts w:ascii="Arial" w:eastAsia="Arial" w:hAnsi="Arial"/>
          <w:b/>
          <w:color w:val="000000"/>
          <w:sz w:val="24"/>
        </w:rPr>
        <w:t xml:space="preserve">The Company </w:t>
      </w:r>
      <w:r>
        <w:rPr>
          <w:rFonts w:ascii="Arial" w:eastAsia="Arial" w:hAnsi="Arial"/>
          <w:color w:val="000000"/>
          <w:sz w:val="24"/>
        </w:rPr>
        <w:t xml:space="preserve">will advise you of another offer being made by </w:t>
      </w:r>
      <w:r>
        <w:rPr>
          <w:rFonts w:ascii="Arial" w:eastAsia="Arial" w:hAnsi="Arial"/>
          <w:b/>
          <w:color w:val="000000"/>
          <w:sz w:val="24"/>
        </w:rPr>
        <w:t>The Company</w:t>
      </w:r>
      <w:r>
        <w:rPr>
          <w:rFonts w:ascii="Arial" w:eastAsia="Arial" w:hAnsi="Arial"/>
          <w:color w:val="000000"/>
          <w:sz w:val="24"/>
        </w:rPr>
        <w:t xml:space="preserve">, which may interact with your </w:t>
      </w:r>
      <w:r>
        <w:rPr>
          <w:rFonts w:ascii="Arial" w:eastAsia="Arial" w:hAnsi="Arial"/>
          <w:b/>
          <w:color w:val="000000"/>
          <w:sz w:val="24"/>
        </w:rPr>
        <w:t>Offer</w:t>
      </w:r>
      <w:r>
        <w:rPr>
          <w:rFonts w:ascii="Arial" w:eastAsia="Arial" w:hAnsi="Arial"/>
          <w:color w:val="000000"/>
          <w:sz w:val="24"/>
        </w:rPr>
        <w:t>.</w:t>
      </w:r>
    </w:p>
    <w:p w14:paraId="6126406D" w14:textId="77777777" w:rsidR="005E472E" w:rsidRDefault="008D0386">
      <w:pPr>
        <w:numPr>
          <w:ilvl w:val="0"/>
          <w:numId w:val="2"/>
        </w:numPr>
        <w:tabs>
          <w:tab w:val="clear" w:pos="864"/>
          <w:tab w:val="left" w:pos="936"/>
        </w:tabs>
        <w:spacing w:before="471" w:line="282" w:lineRule="exact"/>
        <w:ind w:left="936" w:right="72" w:hanging="864"/>
        <w:jc w:val="both"/>
        <w:textAlignment w:val="baseline"/>
        <w:rPr>
          <w:rFonts w:ascii="Arial" w:eastAsia="Arial" w:hAnsi="Arial"/>
          <w:color w:val="000000"/>
          <w:sz w:val="24"/>
        </w:rPr>
      </w:pPr>
      <w:r>
        <w:rPr>
          <w:rFonts w:ascii="Arial" w:eastAsia="Arial" w:hAnsi="Arial"/>
          <w:color w:val="000000"/>
          <w:sz w:val="24"/>
        </w:rPr>
        <w:t xml:space="preserve">Please note that in accordance with the obligation in Paragraph 1.3.3 of the </w:t>
      </w:r>
      <w:r>
        <w:rPr>
          <w:rFonts w:ascii="Arial" w:eastAsia="Arial" w:hAnsi="Arial"/>
          <w:b/>
          <w:color w:val="000000"/>
          <w:sz w:val="24"/>
        </w:rPr>
        <w:t xml:space="preserve">CUSC </w:t>
      </w:r>
      <w:r>
        <w:rPr>
          <w:rFonts w:ascii="Arial" w:eastAsia="Arial" w:hAnsi="Arial"/>
          <w:color w:val="000000"/>
          <w:sz w:val="24"/>
        </w:rPr>
        <w:t xml:space="preserve">a </w:t>
      </w:r>
      <w:r>
        <w:rPr>
          <w:rFonts w:ascii="Arial" w:eastAsia="Arial" w:hAnsi="Arial"/>
          <w:b/>
          <w:color w:val="000000"/>
          <w:sz w:val="24"/>
        </w:rPr>
        <w:t xml:space="preserve">Mandatory Services Agreement </w:t>
      </w:r>
      <w:r>
        <w:rPr>
          <w:rFonts w:ascii="Arial" w:eastAsia="Arial" w:hAnsi="Arial"/>
          <w:color w:val="000000"/>
          <w:sz w:val="24"/>
        </w:rPr>
        <w:t xml:space="preserve">must be entered into not later than 6 months (or such lesser time as may be agreed) prior to the expected </w:t>
      </w:r>
      <w:r>
        <w:rPr>
          <w:rFonts w:ascii="Arial" w:eastAsia="Arial" w:hAnsi="Arial"/>
          <w:b/>
          <w:color w:val="000000"/>
          <w:sz w:val="24"/>
        </w:rPr>
        <w:t xml:space="preserve">Commissioning </w:t>
      </w:r>
      <w:proofErr w:type="spellStart"/>
      <w:r>
        <w:rPr>
          <w:rFonts w:ascii="Arial" w:eastAsia="Arial" w:hAnsi="Arial"/>
          <w:b/>
          <w:color w:val="000000"/>
          <w:sz w:val="24"/>
        </w:rPr>
        <w:t>Programme</w:t>
      </w:r>
      <w:proofErr w:type="spellEnd"/>
      <w:r>
        <w:rPr>
          <w:rFonts w:ascii="Arial" w:eastAsia="Arial" w:hAnsi="Arial"/>
          <w:b/>
          <w:color w:val="000000"/>
          <w:sz w:val="24"/>
        </w:rPr>
        <w:t xml:space="preserve"> Commencement Date</w:t>
      </w:r>
      <w:r>
        <w:rPr>
          <w:rFonts w:ascii="Arial" w:eastAsia="Arial" w:hAnsi="Arial"/>
          <w:color w:val="000000"/>
          <w:sz w:val="24"/>
        </w:rPr>
        <w:t>.</w:t>
      </w:r>
    </w:p>
    <w:p w14:paraId="13827223" w14:textId="77777777" w:rsidR="005E472E" w:rsidRDefault="008D0386">
      <w:pPr>
        <w:numPr>
          <w:ilvl w:val="0"/>
          <w:numId w:val="2"/>
        </w:numPr>
        <w:tabs>
          <w:tab w:val="clear" w:pos="864"/>
          <w:tab w:val="left" w:pos="936"/>
        </w:tabs>
        <w:spacing w:before="478" w:line="282" w:lineRule="exact"/>
        <w:ind w:left="936" w:right="72" w:hanging="864"/>
        <w:jc w:val="both"/>
        <w:textAlignment w:val="baseline"/>
        <w:rPr>
          <w:rFonts w:ascii="Arial" w:eastAsia="Arial" w:hAnsi="Arial"/>
          <w:color w:val="000000"/>
          <w:sz w:val="24"/>
        </w:rPr>
      </w:pPr>
      <w:r>
        <w:rPr>
          <w:rFonts w:ascii="Arial" w:eastAsia="Arial" w:hAnsi="Arial"/>
          <w:color w:val="000000"/>
          <w:sz w:val="24"/>
        </w:rPr>
        <w:t xml:space="preserve">In the case of </w:t>
      </w:r>
      <w:r>
        <w:rPr>
          <w:rFonts w:ascii="Arial" w:eastAsia="Arial" w:hAnsi="Arial"/>
          <w:b/>
          <w:color w:val="000000"/>
          <w:sz w:val="24"/>
        </w:rPr>
        <w:t xml:space="preserve">New Connection Sites </w:t>
      </w:r>
      <w:r>
        <w:rPr>
          <w:rFonts w:ascii="Arial" w:eastAsia="Arial" w:hAnsi="Arial"/>
          <w:color w:val="000000"/>
          <w:sz w:val="24"/>
        </w:rPr>
        <w:t xml:space="preserve">located in </w:t>
      </w:r>
      <w:r>
        <w:rPr>
          <w:rFonts w:ascii="Arial" w:eastAsia="Arial" w:hAnsi="Arial"/>
          <w:b/>
          <w:color w:val="000000"/>
          <w:sz w:val="24"/>
        </w:rPr>
        <w:t xml:space="preserve">Offshore Waters </w:t>
      </w:r>
      <w:r>
        <w:rPr>
          <w:rFonts w:ascii="Arial" w:eastAsia="Arial" w:hAnsi="Arial"/>
          <w:color w:val="000000"/>
          <w:sz w:val="24"/>
        </w:rPr>
        <w:t xml:space="preserve">this </w:t>
      </w:r>
      <w:r>
        <w:rPr>
          <w:rFonts w:ascii="Arial" w:eastAsia="Arial" w:hAnsi="Arial"/>
          <w:b/>
          <w:color w:val="000000"/>
          <w:sz w:val="24"/>
        </w:rPr>
        <w:t xml:space="preserve">Connection Offer </w:t>
      </w:r>
      <w:r>
        <w:rPr>
          <w:rFonts w:ascii="Arial" w:eastAsia="Arial" w:hAnsi="Arial"/>
          <w:color w:val="000000"/>
          <w:sz w:val="24"/>
        </w:rPr>
        <w:t xml:space="preserve">identifies the </w:t>
      </w:r>
      <w:r>
        <w:rPr>
          <w:rFonts w:ascii="Arial" w:eastAsia="Arial" w:hAnsi="Arial"/>
          <w:b/>
          <w:color w:val="000000"/>
          <w:sz w:val="24"/>
        </w:rPr>
        <w:t>Onshore Construction Works</w:t>
      </w:r>
      <w:r>
        <w:rPr>
          <w:rFonts w:ascii="Arial" w:eastAsia="Arial" w:hAnsi="Arial"/>
          <w:color w:val="000000"/>
          <w:sz w:val="24"/>
        </w:rPr>
        <w:t xml:space="preserve">. These are based on assumptions about the </w:t>
      </w:r>
      <w:r>
        <w:rPr>
          <w:rFonts w:ascii="Arial" w:eastAsia="Arial" w:hAnsi="Arial"/>
          <w:b/>
          <w:color w:val="000000"/>
          <w:sz w:val="24"/>
        </w:rPr>
        <w:t xml:space="preserve">Offshore Construction Works. </w:t>
      </w:r>
      <w:r>
        <w:rPr>
          <w:rFonts w:ascii="Arial" w:eastAsia="Arial" w:hAnsi="Arial"/>
          <w:color w:val="000000"/>
          <w:sz w:val="24"/>
        </w:rPr>
        <w:t xml:space="preserve">The assumptions are set out in the </w:t>
      </w:r>
      <w:r>
        <w:rPr>
          <w:rFonts w:ascii="Arial" w:eastAsia="Arial" w:hAnsi="Arial"/>
          <w:b/>
          <w:color w:val="000000"/>
          <w:sz w:val="24"/>
        </w:rPr>
        <w:t xml:space="preserve">Construction </w:t>
      </w:r>
      <w:proofErr w:type="gramStart"/>
      <w:r>
        <w:rPr>
          <w:rFonts w:ascii="Arial" w:eastAsia="Arial" w:hAnsi="Arial"/>
          <w:b/>
          <w:color w:val="000000"/>
          <w:sz w:val="24"/>
        </w:rPr>
        <w:t>Agreement</w:t>
      </w:r>
      <w:proofErr w:type="gramEnd"/>
      <w:r>
        <w:rPr>
          <w:rFonts w:ascii="Arial" w:eastAsia="Arial" w:hAnsi="Arial"/>
          <w:b/>
          <w:color w:val="000000"/>
          <w:sz w:val="24"/>
        </w:rPr>
        <w:t xml:space="preserve"> </w:t>
      </w:r>
      <w:r>
        <w:rPr>
          <w:rFonts w:ascii="Arial" w:eastAsia="Arial" w:hAnsi="Arial"/>
          <w:color w:val="000000"/>
          <w:sz w:val="24"/>
        </w:rPr>
        <w:t xml:space="preserve">but the </w:t>
      </w:r>
      <w:r>
        <w:rPr>
          <w:rFonts w:ascii="Arial" w:eastAsia="Arial" w:hAnsi="Arial"/>
          <w:b/>
          <w:color w:val="000000"/>
          <w:sz w:val="24"/>
        </w:rPr>
        <w:t xml:space="preserve">Offshore Construction Works </w:t>
      </w:r>
      <w:r>
        <w:rPr>
          <w:rFonts w:ascii="Arial" w:eastAsia="Arial" w:hAnsi="Arial"/>
          <w:color w:val="000000"/>
          <w:sz w:val="24"/>
        </w:rPr>
        <w:t xml:space="preserve">are not themselves be identified at this time. Please note that the </w:t>
      </w:r>
      <w:r>
        <w:rPr>
          <w:rFonts w:ascii="Arial" w:eastAsia="Arial" w:hAnsi="Arial"/>
          <w:b/>
          <w:color w:val="000000"/>
          <w:sz w:val="24"/>
        </w:rPr>
        <w:t xml:space="preserve">Construction </w:t>
      </w:r>
      <w:proofErr w:type="spellStart"/>
      <w:r>
        <w:rPr>
          <w:rFonts w:ascii="Arial" w:eastAsia="Arial" w:hAnsi="Arial"/>
          <w:b/>
          <w:color w:val="000000"/>
          <w:sz w:val="24"/>
        </w:rPr>
        <w:t>Programme</w:t>
      </w:r>
      <w:proofErr w:type="spellEnd"/>
      <w:r>
        <w:rPr>
          <w:rFonts w:ascii="Arial" w:eastAsia="Arial" w:hAnsi="Arial"/>
          <w:b/>
          <w:color w:val="000000"/>
          <w:sz w:val="24"/>
        </w:rPr>
        <w:t xml:space="preserve"> </w:t>
      </w:r>
      <w:r>
        <w:rPr>
          <w:rFonts w:ascii="Arial" w:eastAsia="Arial" w:hAnsi="Arial"/>
          <w:color w:val="000000"/>
          <w:sz w:val="24"/>
        </w:rPr>
        <w:t xml:space="preserve">assumes a date by which the </w:t>
      </w:r>
      <w:r>
        <w:rPr>
          <w:rFonts w:ascii="Arial" w:eastAsia="Arial" w:hAnsi="Arial"/>
          <w:b/>
          <w:color w:val="000000"/>
          <w:sz w:val="24"/>
        </w:rPr>
        <w:t xml:space="preserve">Offshore Transmission Owner </w:t>
      </w:r>
      <w:r>
        <w:rPr>
          <w:rFonts w:ascii="Arial" w:eastAsia="Arial" w:hAnsi="Arial"/>
          <w:color w:val="000000"/>
          <w:sz w:val="24"/>
        </w:rPr>
        <w:t>will be appointed and will be amended should this date not be met.</w:t>
      </w:r>
    </w:p>
    <w:p w14:paraId="0E6168B5" w14:textId="77777777" w:rsidR="005E472E" w:rsidRDefault="008D0386">
      <w:pPr>
        <w:numPr>
          <w:ilvl w:val="0"/>
          <w:numId w:val="2"/>
        </w:numPr>
        <w:tabs>
          <w:tab w:val="clear" w:pos="864"/>
          <w:tab w:val="left" w:pos="936"/>
        </w:tabs>
        <w:spacing w:before="252" w:line="282" w:lineRule="exact"/>
        <w:ind w:left="936" w:right="72" w:hanging="864"/>
        <w:jc w:val="both"/>
        <w:textAlignment w:val="baseline"/>
        <w:rPr>
          <w:rFonts w:ascii="Arial" w:eastAsia="Arial" w:hAnsi="Arial"/>
          <w:color w:val="000000"/>
          <w:sz w:val="24"/>
        </w:rPr>
      </w:pPr>
      <w:r>
        <w:rPr>
          <w:rFonts w:ascii="Arial" w:eastAsia="Arial" w:hAnsi="Arial"/>
          <w:color w:val="000000"/>
          <w:sz w:val="24"/>
        </w:rPr>
        <w:t xml:space="preserve">This </w:t>
      </w:r>
      <w:r>
        <w:rPr>
          <w:rFonts w:ascii="Arial" w:eastAsia="Arial" w:hAnsi="Arial"/>
          <w:b/>
          <w:color w:val="000000"/>
          <w:sz w:val="24"/>
        </w:rPr>
        <w:t xml:space="preserve">Offer </w:t>
      </w:r>
      <w:r>
        <w:rPr>
          <w:rFonts w:ascii="Arial" w:eastAsia="Arial" w:hAnsi="Arial"/>
          <w:color w:val="000000"/>
          <w:sz w:val="24"/>
        </w:rPr>
        <w:t xml:space="preserve">in respect of </w:t>
      </w:r>
      <w:r>
        <w:rPr>
          <w:rFonts w:ascii="Arial" w:eastAsia="Arial" w:hAnsi="Arial"/>
          <w:b/>
          <w:color w:val="000000"/>
          <w:sz w:val="24"/>
        </w:rPr>
        <w:t xml:space="preserve">New Connection Sites </w:t>
      </w:r>
      <w:r>
        <w:rPr>
          <w:rFonts w:ascii="Arial" w:eastAsia="Arial" w:hAnsi="Arial"/>
          <w:color w:val="000000"/>
          <w:sz w:val="24"/>
        </w:rPr>
        <w:t xml:space="preserve">located in </w:t>
      </w:r>
      <w:r>
        <w:rPr>
          <w:rFonts w:ascii="Arial" w:eastAsia="Arial" w:hAnsi="Arial"/>
          <w:b/>
          <w:color w:val="000000"/>
          <w:sz w:val="24"/>
        </w:rPr>
        <w:t xml:space="preserve">Offshore Waters </w:t>
      </w:r>
      <w:r>
        <w:rPr>
          <w:rFonts w:ascii="Arial" w:eastAsia="Arial" w:hAnsi="Arial"/>
          <w:color w:val="000000"/>
          <w:sz w:val="24"/>
        </w:rPr>
        <w:t xml:space="preserve">has been prepared on the basis that you wish to undertake </w:t>
      </w:r>
      <w:r>
        <w:rPr>
          <w:rFonts w:ascii="Arial" w:eastAsia="Arial" w:hAnsi="Arial"/>
          <w:b/>
          <w:color w:val="000000"/>
          <w:sz w:val="24"/>
        </w:rPr>
        <w:t>OTSDUW Build</w:t>
      </w:r>
      <w:r>
        <w:rPr>
          <w:rFonts w:ascii="Arial" w:eastAsia="Arial" w:hAnsi="Arial"/>
          <w:color w:val="000000"/>
          <w:sz w:val="24"/>
        </w:rPr>
        <w:t xml:space="preserve">). The </w:t>
      </w:r>
      <w:r>
        <w:rPr>
          <w:rFonts w:ascii="Arial" w:eastAsia="Arial" w:hAnsi="Arial"/>
          <w:b/>
          <w:color w:val="000000"/>
          <w:sz w:val="24"/>
        </w:rPr>
        <w:t xml:space="preserve">Offer </w:t>
      </w:r>
      <w:r>
        <w:rPr>
          <w:rFonts w:ascii="Arial" w:eastAsia="Arial" w:hAnsi="Arial"/>
          <w:color w:val="000000"/>
          <w:sz w:val="24"/>
        </w:rPr>
        <w:t xml:space="preserve">assumes (unless you have advised us of the extent of the </w:t>
      </w:r>
      <w:r>
        <w:rPr>
          <w:rFonts w:ascii="Arial" w:eastAsia="Arial" w:hAnsi="Arial"/>
          <w:b/>
          <w:color w:val="000000"/>
          <w:sz w:val="24"/>
        </w:rPr>
        <w:t xml:space="preserve">Offshore Transmission System Development User Works </w:t>
      </w:r>
      <w:r>
        <w:rPr>
          <w:rFonts w:ascii="Arial" w:eastAsia="Arial" w:hAnsi="Arial"/>
          <w:color w:val="000000"/>
          <w:sz w:val="24"/>
        </w:rPr>
        <w:t xml:space="preserve">that you wish to undertake) that these are the works (and the activities associated with them) required to deliver a connection from the </w:t>
      </w:r>
      <w:r>
        <w:rPr>
          <w:rFonts w:ascii="Arial" w:eastAsia="Arial" w:hAnsi="Arial"/>
          <w:b/>
          <w:color w:val="000000"/>
          <w:sz w:val="24"/>
        </w:rPr>
        <w:t xml:space="preserve">Offshore Grid Entry Point </w:t>
      </w:r>
      <w:r>
        <w:rPr>
          <w:rFonts w:ascii="Arial" w:eastAsia="Arial" w:hAnsi="Arial"/>
          <w:color w:val="000000"/>
          <w:sz w:val="24"/>
        </w:rPr>
        <w:t xml:space="preserve">to the </w:t>
      </w:r>
      <w:r>
        <w:rPr>
          <w:rFonts w:ascii="Arial" w:eastAsia="Arial" w:hAnsi="Arial"/>
          <w:b/>
          <w:color w:val="000000"/>
          <w:sz w:val="24"/>
        </w:rPr>
        <w:t xml:space="preserve">Onshore Transmission System </w:t>
      </w:r>
      <w:r>
        <w:rPr>
          <w:rFonts w:ascii="Arial" w:eastAsia="Arial" w:hAnsi="Arial"/>
          <w:color w:val="000000"/>
          <w:sz w:val="24"/>
        </w:rPr>
        <w:t xml:space="preserve">at the </w:t>
      </w:r>
      <w:r>
        <w:rPr>
          <w:rFonts w:ascii="Arial" w:eastAsia="Arial" w:hAnsi="Arial"/>
          <w:b/>
          <w:color w:val="000000"/>
          <w:sz w:val="24"/>
        </w:rPr>
        <w:t xml:space="preserve">Transmission Interface Point </w:t>
      </w:r>
      <w:r>
        <w:rPr>
          <w:rFonts w:ascii="Arial" w:eastAsia="Arial" w:hAnsi="Arial"/>
          <w:color w:val="000000"/>
          <w:sz w:val="24"/>
        </w:rPr>
        <w:t xml:space="preserve">based on the assumptions set out in the </w:t>
      </w:r>
      <w:r>
        <w:rPr>
          <w:rFonts w:ascii="Arial" w:eastAsia="Arial" w:hAnsi="Arial"/>
          <w:b/>
          <w:color w:val="000000"/>
          <w:sz w:val="24"/>
        </w:rPr>
        <w:t xml:space="preserve">Construction Agreement </w:t>
      </w:r>
      <w:r>
        <w:rPr>
          <w:rFonts w:ascii="Arial" w:eastAsia="Arial" w:hAnsi="Arial"/>
          <w:color w:val="000000"/>
          <w:sz w:val="24"/>
        </w:rPr>
        <w:t>although this can be reviewed</w:t>
      </w:r>
      <w:r>
        <w:rPr>
          <w:rFonts w:eastAsia="Times New Roman"/>
          <w:color w:val="000000"/>
          <w:sz w:val="24"/>
        </w:rPr>
        <w:t>.</w:t>
      </w:r>
    </w:p>
    <w:p w14:paraId="49FA9FE0" w14:textId="77777777" w:rsidR="005E472E" w:rsidRDefault="008D0386">
      <w:pPr>
        <w:numPr>
          <w:ilvl w:val="0"/>
          <w:numId w:val="2"/>
        </w:numPr>
        <w:tabs>
          <w:tab w:val="clear" w:pos="864"/>
          <w:tab w:val="left" w:pos="936"/>
        </w:tabs>
        <w:spacing w:before="241" w:line="280" w:lineRule="exact"/>
        <w:ind w:left="936" w:right="72" w:hanging="864"/>
        <w:jc w:val="both"/>
        <w:textAlignment w:val="baseline"/>
        <w:rPr>
          <w:rFonts w:ascii="Arial" w:eastAsia="Arial" w:hAnsi="Arial"/>
          <w:color w:val="000000"/>
          <w:spacing w:val="2"/>
          <w:sz w:val="24"/>
        </w:rPr>
      </w:pPr>
      <w:r>
        <w:rPr>
          <w:rFonts w:ascii="Arial" w:eastAsia="Arial" w:hAnsi="Arial"/>
          <w:color w:val="000000"/>
          <w:spacing w:val="2"/>
          <w:sz w:val="24"/>
        </w:rPr>
        <w:t xml:space="preserve">Should you wish to revise the nature or extent of the </w:t>
      </w:r>
      <w:r>
        <w:rPr>
          <w:rFonts w:ascii="Arial" w:eastAsia="Arial" w:hAnsi="Arial"/>
          <w:b/>
          <w:color w:val="000000"/>
          <w:spacing w:val="2"/>
          <w:sz w:val="24"/>
        </w:rPr>
        <w:t xml:space="preserve">Offshore Transmission System Development User Works </w:t>
      </w:r>
      <w:r>
        <w:rPr>
          <w:rFonts w:ascii="Arial" w:eastAsia="Arial" w:hAnsi="Arial"/>
          <w:color w:val="000000"/>
          <w:spacing w:val="2"/>
          <w:sz w:val="24"/>
        </w:rPr>
        <w:t xml:space="preserve">that you wish to undertake prior to acceptance of the </w:t>
      </w:r>
      <w:r>
        <w:rPr>
          <w:rFonts w:ascii="Arial" w:eastAsia="Arial" w:hAnsi="Arial"/>
          <w:b/>
          <w:color w:val="000000"/>
          <w:spacing w:val="2"/>
          <w:sz w:val="24"/>
        </w:rPr>
        <w:t xml:space="preserve">Offer </w:t>
      </w:r>
      <w:r>
        <w:rPr>
          <w:rFonts w:ascii="Arial" w:eastAsia="Arial" w:hAnsi="Arial"/>
          <w:color w:val="000000"/>
          <w:spacing w:val="2"/>
          <w:sz w:val="24"/>
        </w:rPr>
        <w:t xml:space="preserve">please advise us as soon as practicable as to your intentions.] </w:t>
      </w:r>
      <w:r>
        <w:rPr>
          <w:rFonts w:ascii="Arial" w:eastAsia="Arial" w:hAnsi="Arial"/>
          <w:i/>
          <w:color w:val="000000"/>
          <w:spacing w:val="2"/>
          <w:sz w:val="24"/>
        </w:rPr>
        <w:t xml:space="preserve">[clause 9 and 10 will be included in your connection offer unless you have </w:t>
      </w:r>
      <w:proofErr w:type="spellStart"/>
      <w:r>
        <w:rPr>
          <w:rFonts w:ascii="Arial" w:eastAsia="Arial" w:hAnsi="Arial"/>
          <w:i/>
          <w:color w:val="000000"/>
          <w:spacing w:val="2"/>
          <w:sz w:val="24"/>
        </w:rPr>
        <w:t>have</w:t>
      </w:r>
      <w:proofErr w:type="spellEnd"/>
      <w:r>
        <w:rPr>
          <w:rFonts w:ascii="Arial" w:eastAsia="Arial" w:hAnsi="Arial"/>
          <w:i/>
          <w:color w:val="000000"/>
          <w:spacing w:val="2"/>
          <w:sz w:val="24"/>
        </w:rPr>
        <w:t xml:space="preserve"> indicated in your connection application that you are not interested in undertaking OTSDUW.]</w:t>
      </w:r>
    </w:p>
    <w:p w14:paraId="2ED43017" w14:textId="77777777" w:rsidR="005E472E" w:rsidRDefault="008D0386">
      <w:pPr>
        <w:numPr>
          <w:ilvl w:val="0"/>
          <w:numId w:val="2"/>
        </w:numPr>
        <w:tabs>
          <w:tab w:val="clear" w:pos="864"/>
          <w:tab w:val="left" w:pos="936"/>
        </w:tabs>
        <w:spacing w:before="238" w:line="282" w:lineRule="exact"/>
        <w:ind w:left="936" w:right="72" w:hanging="864"/>
        <w:jc w:val="both"/>
        <w:textAlignment w:val="baseline"/>
        <w:rPr>
          <w:rFonts w:ascii="Arial" w:eastAsia="Arial" w:hAnsi="Arial"/>
          <w:color w:val="000000"/>
          <w:sz w:val="24"/>
        </w:rPr>
      </w:pPr>
      <w:r>
        <w:rPr>
          <w:rFonts w:ascii="Arial" w:eastAsia="Arial" w:hAnsi="Arial"/>
          <w:color w:val="000000"/>
          <w:sz w:val="24"/>
        </w:rPr>
        <w:t xml:space="preserve">To accept this </w:t>
      </w:r>
      <w:r>
        <w:rPr>
          <w:rFonts w:ascii="Arial" w:eastAsia="Arial" w:hAnsi="Arial"/>
          <w:b/>
          <w:color w:val="000000"/>
          <w:sz w:val="24"/>
        </w:rPr>
        <w:t>Offer</w:t>
      </w:r>
      <w:r>
        <w:rPr>
          <w:rFonts w:ascii="Arial" w:eastAsia="Arial" w:hAnsi="Arial"/>
          <w:color w:val="000000"/>
          <w:sz w:val="24"/>
        </w:rPr>
        <w:t>, please sign (and where issued by email, having printed off 2 copies of each) and return the originals of the [</w:t>
      </w:r>
      <w:r>
        <w:rPr>
          <w:rFonts w:ascii="Arial" w:eastAsia="Arial" w:hAnsi="Arial"/>
          <w:b/>
          <w:color w:val="000000"/>
          <w:sz w:val="24"/>
        </w:rPr>
        <w:t xml:space="preserve">CUSC Accession Agreement </w:t>
      </w:r>
      <w:r>
        <w:rPr>
          <w:rFonts w:ascii="Arial" w:eastAsia="Arial" w:hAnsi="Arial"/>
          <w:color w:val="000000"/>
          <w:sz w:val="24"/>
        </w:rPr>
        <w:t xml:space="preserve">and] </w:t>
      </w:r>
      <w:r>
        <w:rPr>
          <w:rFonts w:ascii="Arial" w:eastAsia="Arial" w:hAnsi="Arial"/>
          <w:b/>
          <w:color w:val="000000"/>
          <w:sz w:val="24"/>
        </w:rPr>
        <w:t xml:space="preserve">Bilateral Connection Agreement </w:t>
      </w:r>
      <w:r>
        <w:rPr>
          <w:rFonts w:ascii="Arial" w:eastAsia="Arial" w:hAnsi="Arial"/>
          <w:color w:val="000000"/>
          <w:sz w:val="24"/>
        </w:rPr>
        <w:t>[</w:t>
      </w:r>
      <w:r>
        <w:rPr>
          <w:rFonts w:ascii="Arial" w:eastAsia="Arial" w:hAnsi="Arial"/>
          <w:b/>
          <w:color w:val="000000"/>
          <w:sz w:val="24"/>
        </w:rPr>
        <w:t>Construction Agreement</w:t>
      </w:r>
      <w:r>
        <w:rPr>
          <w:rFonts w:ascii="Arial" w:eastAsia="Arial" w:hAnsi="Arial"/>
          <w:color w:val="000000"/>
          <w:sz w:val="24"/>
        </w:rPr>
        <w:t xml:space="preserve">] attached to this </w:t>
      </w:r>
      <w:r>
        <w:rPr>
          <w:rFonts w:ascii="Arial" w:eastAsia="Arial" w:hAnsi="Arial"/>
          <w:b/>
          <w:color w:val="000000"/>
          <w:sz w:val="24"/>
        </w:rPr>
        <w:t xml:space="preserve">Offer </w:t>
      </w:r>
      <w:r>
        <w:rPr>
          <w:rFonts w:ascii="Arial" w:eastAsia="Arial" w:hAnsi="Arial"/>
          <w:color w:val="000000"/>
          <w:sz w:val="24"/>
        </w:rPr>
        <w:t xml:space="preserve">as Sections A. </w:t>
      </w:r>
      <w:r>
        <w:rPr>
          <w:rFonts w:ascii="Arial" w:eastAsia="Arial" w:hAnsi="Arial"/>
          <w:b/>
          <w:color w:val="000000"/>
          <w:sz w:val="24"/>
        </w:rPr>
        <w:t xml:space="preserve">The Company </w:t>
      </w:r>
      <w:r>
        <w:rPr>
          <w:rFonts w:ascii="Arial" w:eastAsia="Arial" w:hAnsi="Arial"/>
          <w:color w:val="000000"/>
          <w:sz w:val="24"/>
        </w:rPr>
        <w:t xml:space="preserve">will then itself countersign these agreements and one original of each will be returned to you for your retention. The agreements are only effective in accordance with their terms once they have been countersigned by </w:t>
      </w:r>
      <w:r>
        <w:rPr>
          <w:rFonts w:ascii="Arial" w:eastAsia="Arial" w:hAnsi="Arial"/>
          <w:b/>
          <w:color w:val="000000"/>
          <w:sz w:val="24"/>
        </w:rPr>
        <w:t>The Company</w:t>
      </w:r>
      <w:r>
        <w:rPr>
          <w:rFonts w:ascii="Arial" w:eastAsia="Arial" w:hAnsi="Arial"/>
          <w:color w:val="000000"/>
          <w:sz w:val="24"/>
        </w:rPr>
        <w:t>.</w:t>
      </w:r>
    </w:p>
    <w:p w14:paraId="1D45A26C" w14:textId="77777777" w:rsidR="005E472E" w:rsidRDefault="008D0386">
      <w:pPr>
        <w:numPr>
          <w:ilvl w:val="0"/>
          <w:numId w:val="2"/>
        </w:numPr>
        <w:tabs>
          <w:tab w:val="clear" w:pos="864"/>
          <w:tab w:val="left" w:pos="936"/>
        </w:tabs>
        <w:spacing w:before="235" w:after="715" w:line="282" w:lineRule="exact"/>
        <w:ind w:left="936" w:right="72" w:hanging="864"/>
        <w:jc w:val="both"/>
        <w:textAlignment w:val="baseline"/>
        <w:rPr>
          <w:rFonts w:ascii="Arial" w:eastAsia="Arial" w:hAnsi="Arial"/>
          <w:color w:val="000000"/>
          <w:sz w:val="24"/>
        </w:rPr>
      </w:pPr>
      <w:r>
        <w:rPr>
          <w:rFonts w:ascii="Arial" w:eastAsia="Arial" w:hAnsi="Arial"/>
          <w:color w:val="000000"/>
          <w:sz w:val="24"/>
        </w:rPr>
        <w:t xml:space="preserve">All communications in relation to this </w:t>
      </w:r>
      <w:r>
        <w:rPr>
          <w:rFonts w:ascii="Arial" w:eastAsia="Arial" w:hAnsi="Arial"/>
          <w:b/>
          <w:color w:val="000000"/>
          <w:sz w:val="24"/>
        </w:rPr>
        <w:t xml:space="preserve">Offer </w:t>
      </w:r>
      <w:r>
        <w:rPr>
          <w:rFonts w:ascii="Arial" w:eastAsia="Arial" w:hAnsi="Arial"/>
          <w:color w:val="000000"/>
          <w:sz w:val="24"/>
        </w:rPr>
        <w:t>must, in the first instance, be directed to [description].</w:t>
      </w:r>
    </w:p>
    <w:p w14:paraId="1374C854" w14:textId="77777777" w:rsidR="005E472E" w:rsidRDefault="005E472E">
      <w:pPr>
        <w:spacing w:before="235" w:after="715" w:line="282" w:lineRule="exact"/>
        <w:sectPr w:rsidR="005E472E">
          <w:pgSz w:w="11909" w:h="16834"/>
          <w:pgMar w:top="720" w:right="1615" w:bottom="298" w:left="1654" w:header="720" w:footer="720" w:gutter="0"/>
          <w:cols w:space="720"/>
        </w:sectPr>
      </w:pPr>
    </w:p>
    <w:p w14:paraId="0235EFBF" w14:textId="77777777" w:rsidR="005E472E" w:rsidRDefault="009138FB">
      <w:pPr>
        <w:spacing w:before="1" w:line="231" w:lineRule="exact"/>
        <w:textAlignment w:val="baseline"/>
        <w:rPr>
          <w:rFonts w:ascii="Arial" w:eastAsia="Arial" w:hAnsi="Arial"/>
          <w:color w:val="000000"/>
          <w:spacing w:val="-8"/>
          <w:sz w:val="20"/>
        </w:rPr>
      </w:pPr>
      <w:r>
        <w:rPr>
          <w:rFonts w:ascii="Arial" w:eastAsia="Arial" w:hAnsi="Arial"/>
          <w:color w:val="000000"/>
          <w:spacing w:val="-8"/>
          <w:sz w:val="20"/>
        </w:rPr>
        <w:t>v1.9</w:t>
      </w:r>
      <w:r w:rsidR="008D0386">
        <w:rPr>
          <w:rFonts w:ascii="Arial" w:eastAsia="Arial" w:hAnsi="Arial"/>
          <w:color w:val="000000"/>
          <w:spacing w:val="-8"/>
          <w:sz w:val="20"/>
        </w:rPr>
        <w:t xml:space="preserve"> -</w:t>
      </w:r>
      <w:r>
        <w:rPr>
          <w:rFonts w:ascii="Arial" w:eastAsia="Arial" w:hAnsi="Arial"/>
          <w:color w:val="000000"/>
          <w:spacing w:val="-8"/>
          <w:sz w:val="20"/>
        </w:rPr>
        <w:t>1 April 2019</w:t>
      </w:r>
    </w:p>
    <w:p w14:paraId="6A3B32D3" w14:textId="77777777" w:rsidR="005E472E" w:rsidRDefault="005E472E">
      <w:pPr>
        <w:sectPr w:rsidR="005E472E">
          <w:type w:val="continuous"/>
          <w:pgSz w:w="11909" w:h="16834"/>
          <w:pgMar w:top="720" w:right="1899" w:bottom="298" w:left="8370" w:header="720" w:footer="720" w:gutter="0"/>
          <w:cols w:space="720"/>
        </w:sectPr>
      </w:pPr>
    </w:p>
    <w:p w14:paraId="7C19AA95" w14:textId="77777777" w:rsidR="005E472E" w:rsidRDefault="009138FB">
      <w:pPr>
        <w:spacing w:before="2" w:line="231" w:lineRule="exact"/>
        <w:ind w:left="72"/>
        <w:textAlignment w:val="baseline"/>
        <w:rPr>
          <w:rFonts w:ascii="Arial" w:eastAsia="Arial" w:hAnsi="Arial"/>
          <w:color w:val="000000"/>
          <w:spacing w:val="-2"/>
          <w:sz w:val="20"/>
        </w:rPr>
      </w:pPr>
      <w:r>
        <w:rPr>
          <w:rFonts w:ascii="Arial" w:eastAsia="Arial" w:hAnsi="Arial"/>
          <w:color w:val="000000"/>
          <w:spacing w:val="-2"/>
          <w:sz w:val="20"/>
        </w:rPr>
        <w:lastRenderedPageBreak/>
        <w:t>CUSC v1.9</w:t>
      </w:r>
    </w:p>
    <w:p w14:paraId="7FB2167A" w14:textId="77777777" w:rsidR="005E472E" w:rsidRDefault="008D0386">
      <w:pPr>
        <w:tabs>
          <w:tab w:val="right" w:pos="8568"/>
        </w:tabs>
        <w:spacing w:before="474" w:line="275" w:lineRule="exact"/>
        <w:ind w:left="72"/>
        <w:textAlignment w:val="baseline"/>
        <w:rPr>
          <w:rFonts w:ascii="Arial" w:eastAsia="Arial" w:hAnsi="Arial"/>
          <w:color w:val="000000"/>
          <w:sz w:val="24"/>
        </w:rPr>
      </w:pPr>
      <w:r>
        <w:rPr>
          <w:rFonts w:ascii="Arial" w:eastAsia="Arial" w:hAnsi="Arial"/>
          <w:color w:val="000000"/>
          <w:sz w:val="24"/>
        </w:rPr>
        <w:t>13.</w:t>
      </w:r>
      <w:r>
        <w:rPr>
          <w:rFonts w:ascii="Arial" w:eastAsia="Arial" w:hAnsi="Arial"/>
          <w:color w:val="000000"/>
          <w:sz w:val="24"/>
        </w:rPr>
        <w:tab/>
        <w:t xml:space="preserve">This </w:t>
      </w:r>
      <w:r>
        <w:rPr>
          <w:rFonts w:ascii="Arial" w:eastAsia="Arial" w:hAnsi="Arial"/>
          <w:b/>
          <w:color w:val="000000"/>
          <w:sz w:val="24"/>
        </w:rPr>
        <w:t xml:space="preserve">Offer </w:t>
      </w:r>
      <w:r>
        <w:rPr>
          <w:rFonts w:ascii="Arial" w:eastAsia="Arial" w:hAnsi="Arial"/>
          <w:color w:val="000000"/>
          <w:sz w:val="24"/>
        </w:rPr>
        <w:t xml:space="preserve">is made </w:t>
      </w:r>
      <w:proofErr w:type="gramStart"/>
      <w:r>
        <w:rPr>
          <w:rFonts w:ascii="Arial" w:eastAsia="Arial" w:hAnsi="Arial"/>
          <w:color w:val="000000"/>
          <w:sz w:val="24"/>
        </w:rPr>
        <w:t>on the basis of</w:t>
      </w:r>
      <w:proofErr w:type="gramEnd"/>
      <w:r>
        <w:rPr>
          <w:rFonts w:ascii="Arial" w:eastAsia="Arial" w:hAnsi="Arial"/>
          <w:color w:val="000000"/>
          <w:sz w:val="24"/>
        </w:rPr>
        <w:t xml:space="preserve"> the </w:t>
      </w:r>
      <w:r>
        <w:rPr>
          <w:rFonts w:ascii="Arial" w:eastAsia="Arial" w:hAnsi="Arial"/>
          <w:b/>
          <w:color w:val="000000"/>
          <w:sz w:val="24"/>
        </w:rPr>
        <w:t>Connect and Manage</w:t>
      </w:r>
    </w:p>
    <w:p w14:paraId="6E154C5D" w14:textId="77777777" w:rsidR="005E472E" w:rsidRDefault="008D0386">
      <w:pPr>
        <w:spacing w:before="10" w:line="278" w:lineRule="exact"/>
        <w:ind w:left="864" w:right="72"/>
        <w:jc w:val="both"/>
        <w:textAlignment w:val="baseline"/>
        <w:rPr>
          <w:rFonts w:ascii="Arial" w:eastAsia="Arial" w:hAnsi="Arial"/>
          <w:b/>
          <w:color w:val="000000"/>
          <w:sz w:val="24"/>
        </w:rPr>
      </w:pPr>
      <w:r>
        <w:rPr>
          <w:rFonts w:ascii="Arial" w:eastAsia="Arial" w:hAnsi="Arial"/>
          <w:b/>
          <w:color w:val="000000"/>
          <w:sz w:val="24"/>
        </w:rPr>
        <w:t xml:space="preserve">Arrangements </w:t>
      </w:r>
      <w:r>
        <w:rPr>
          <w:rFonts w:ascii="Arial" w:eastAsia="Arial" w:hAnsi="Arial"/>
          <w:color w:val="000000"/>
          <w:sz w:val="24"/>
        </w:rPr>
        <w:t xml:space="preserve">[except that as requested the </w:t>
      </w:r>
      <w:r>
        <w:rPr>
          <w:rFonts w:ascii="Arial" w:eastAsia="Arial" w:hAnsi="Arial"/>
          <w:b/>
          <w:color w:val="000000"/>
          <w:sz w:val="24"/>
        </w:rPr>
        <w:t xml:space="preserve">Enabling Works </w:t>
      </w:r>
      <w:r>
        <w:rPr>
          <w:rFonts w:ascii="Arial" w:eastAsia="Arial" w:hAnsi="Arial"/>
          <w:color w:val="000000"/>
          <w:sz w:val="24"/>
        </w:rPr>
        <w:t xml:space="preserve">are greater in scope than the </w:t>
      </w:r>
      <w:r>
        <w:rPr>
          <w:rFonts w:ascii="Arial" w:eastAsia="Arial" w:hAnsi="Arial"/>
          <w:b/>
          <w:color w:val="000000"/>
          <w:sz w:val="24"/>
        </w:rPr>
        <w:t>MITS Connection Works</w:t>
      </w:r>
      <w:r>
        <w:rPr>
          <w:rFonts w:ascii="Arial" w:eastAsia="Arial" w:hAnsi="Arial"/>
          <w:color w:val="000000"/>
          <w:sz w:val="24"/>
        </w:rPr>
        <w:t xml:space="preserve">] </w:t>
      </w:r>
      <w:r>
        <w:rPr>
          <w:rFonts w:ascii="Arial" w:eastAsia="Arial" w:hAnsi="Arial"/>
          <w:i/>
          <w:color w:val="000000"/>
          <w:sz w:val="24"/>
        </w:rPr>
        <w:t>[Directly Connected Power Station or Distribution System where associated with Distributed Generation only]</w:t>
      </w:r>
    </w:p>
    <w:p w14:paraId="421F8A57" w14:textId="77777777" w:rsidR="005E472E" w:rsidRDefault="008D0386">
      <w:pPr>
        <w:spacing w:before="244" w:after="936" w:line="272" w:lineRule="exact"/>
        <w:ind w:left="72"/>
        <w:textAlignment w:val="baseline"/>
        <w:rPr>
          <w:rFonts w:ascii="Arial" w:eastAsia="Arial" w:hAnsi="Arial"/>
          <w:color w:val="000000"/>
          <w:sz w:val="24"/>
        </w:rPr>
      </w:pPr>
      <w:r>
        <w:rPr>
          <w:rFonts w:ascii="Arial" w:eastAsia="Arial" w:hAnsi="Arial"/>
          <w:color w:val="000000"/>
          <w:sz w:val="24"/>
        </w:rPr>
        <w:t>Yours faithfully</w:t>
      </w:r>
    </w:p>
    <w:p w14:paraId="4F0AFD80" w14:textId="77777777" w:rsidR="005E472E" w:rsidRDefault="009138FB">
      <w:pPr>
        <w:spacing w:before="86" w:line="272" w:lineRule="exact"/>
        <w:ind w:left="72"/>
        <w:textAlignment w:val="baseline"/>
        <w:rPr>
          <w:rFonts w:ascii="Arial" w:eastAsia="Arial" w:hAnsi="Arial"/>
          <w:color w:val="000000"/>
          <w:sz w:val="24"/>
        </w:rPr>
      </w:pPr>
      <w:r>
        <w:rPr>
          <w:noProof/>
          <w:lang w:val="en-GB" w:eastAsia="en-GB"/>
        </w:rPr>
        <mc:AlternateContent>
          <mc:Choice Requires="wps">
            <w:drawing>
              <wp:anchor distT="0" distB="0" distL="114300" distR="114300" simplePos="0" relativeHeight="251659264" behindDoc="0" locked="0" layoutInCell="1" allowOverlap="1" wp14:anchorId="736867C3" wp14:editId="076187CC">
                <wp:simplePos x="0" y="0"/>
                <wp:positionH relativeFrom="page">
                  <wp:posOffset>1094105</wp:posOffset>
                </wp:positionH>
                <wp:positionV relativeFrom="page">
                  <wp:posOffset>2731135</wp:posOffset>
                </wp:positionV>
                <wp:extent cx="2408555" cy="0"/>
                <wp:effectExtent l="0" t="0" r="0" b="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08555"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D33E46" id="Line 3" o:spid="_x0000_s1026" style="position:absolute;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6.15pt,215.05pt" to="275.8pt,21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" strokeweight="1.2pt">
                <v:stroke dashstyle="1 1"/>
                <w10:wrap anchorx="page" anchory="page"/>
              </v:line>
            </w:pict>
          </mc:Fallback>
        </mc:AlternateContent>
      </w:r>
      <w:r w:rsidR="008D0386">
        <w:rPr>
          <w:rFonts w:ascii="Arial" w:eastAsia="Arial" w:hAnsi="Arial"/>
          <w:color w:val="000000"/>
          <w:sz w:val="24"/>
        </w:rPr>
        <w:t>for and on behalf of</w:t>
      </w:r>
    </w:p>
    <w:p w14:paraId="73AC05CB" w14:textId="77777777" w:rsidR="005E472E" w:rsidRDefault="008D0386">
      <w:pPr>
        <w:spacing w:before="6" w:after="10959" w:line="272" w:lineRule="exact"/>
        <w:ind w:left="72"/>
        <w:textAlignment w:val="baseline"/>
        <w:rPr>
          <w:rFonts w:ascii="Arial" w:eastAsia="Arial" w:hAnsi="Arial"/>
          <w:color w:val="000000"/>
          <w:sz w:val="24"/>
        </w:rPr>
      </w:pPr>
      <w:r>
        <w:rPr>
          <w:rFonts w:ascii="Arial" w:eastAsia="Arial" w:hAnsi="Arial"/>
          <w:color w:val="000000"/>
          <w:sz w:val="24"/>
        </w:rPr>
        <w:t xml:space="preserve">National Grid </w:t>
      </w:r>
      <w:r w:rsidR="0090704A">
        <w:rPr>
          <w:rFonts w:ascii="Arial" w:eastAsia="Arial" w:hAnsi="Arial"/>
          <w:color w:val="000000"/>
          <w:sz w:val="24"/>
        </w:rPr>
        <w:t>Electricity System Operator Limited</w:t>
      </w:r>
    </w:p>
    <w:p w14:paraId="296724F9" w14:textId="77777777" w:rsidR="005E472E" w:rsidRDefault="005E472E">
      <w:pPr>
        <w:spacing w:before="6" w:after="10959" w:line="272" w:lineRule="exact"/>
        <w:sectPr w:rsidR="005E472E">
          <w:pgSz w:w="11909" w:h="16834"/>
          <w:pgMar w:top="720" w:right="1620" w:bottom="298" w:left="1649" w:header="720" w:footer="720" w:gutter="0"/>
          <w:cols w:space="720"/>
        </w:sectPr>
      </w:pPr>
    </w:p>
    <w:p w14:paraId="75023168" w14:textId="77777777" w:rsidR="005E472E" w:rsidRDefault="009138FB">
      <w:pPr>
        <w:spacing w:before="1" w:line="231" w:lineRule="exact"/>
        <w:textAlignment w:val="baseline"/>
        <w:rPr>
          <w:rFonts w:ascii="Arial" w:eastAsia="Arial" w:hAnsi="Arial"/>
          <w:color w:val="000000"/>
          <w:spacing w:val="-8"/>
          <w:sz w:val="20"/>
        </w:rPr>
      </w:pPr>
      <w:r>
        <w:rPr>
          <w:rFonts w:ascii="Arial" w:eastAsia="Arial" w:hAnsi="Arial"/>
          <w:color w:val="000000"/>
          <w:spacing w:val="-8"/>
          <w:sz w:val="20"/>
        </w:rPr>
        <w:t>v1.9</w:t>
      </w:r>
      <w:r w:rsidR="008D0386">
        <w:rPr>
          <w:rFonts w:ascii="Arial" w:eastAsia="Arial" w:hAnsi="Arial"/>
          <w:color w:val="000000"/>
          <w:spacing w:val="-8"/>
          <w:sz w:val="20"/>
        </w:rPr>
        <w:t xml:space="preserve"> -</w:t>
      </w:r>
      <w:r>
        <w:rPr>
          <w:rFonts w:ascii="Arial" w:eastAsia="Arial" w:hAnsi="Arial"/>
          <w:color w:val="000000"/>
          <w:spacing w:val="-8"/>
          <w:sz w:val="20"/>
        </w:rPr>
        <w:t>1 April 2019</w:t>
      </w:r>
    </w:p>
    <w:p w14:paraId="702E5186" w14:textId="77777777" w:rsidR="005E472E" w:rsidRDefault="005E472E">
      <w:pPr>
        <w:sectPr w:rsidR="005E472E">
          <w:type w:val="continuous"/>
          <w:pgSz w:w="11909" w:h="16834"/>
          <w:pgMar w:top="720" w:right="1899" w:bottom="298" w:left="8370" w:header="720" w:footer="720" w:gutter="0"/>
          <w:cols w:space="720"/>
        </w:sectPr>
      </w:pPr>
    </w:p>
    <w:p w14:paraId="3BFA6D81" w14:textId="77777777" w:rsidR="005E472E" w:rsidRDefault="009138FB">
      <w:pPr>
        <w:spacing w:before="2" w:after="688" w:line="231" w:lineRule="exact"/>
        <w:textAlignment w:val="baseline"/>
        <w:rPr>
          <w:rFonts w:ascii="Arial" w:eastAsia="Arial" w:hAnsi="Arial"/>
          <w:color w:val="000000"/>
          <w:spacing w:val="-3"/>
          <w:sz w:val="20"/>
        </w:rPr>
      </w:pPr>
      <w:r>
        <w:rPr>
          <w:rFonts w:ascii="Arial" w:eastAsia="Arial" w:hAnsi="Arial"/>
          <w:color w:val="000000"/>
          <w:spacing w:val="-3"/>
          <w:sz w:val="20"/>
        </w:rPr>
        <w:lastRenderedPageBreak/>
        <w:t>CUSC v1.9</w:t>
      </w:r>
    </w:p>
    <w:p w14:paraId="1147B007" w14:textId="77777777" w:rsidR="005E472E" w:rsidRDefault="005E472E">
      <w:pPr>
        <w:spacing w:before="2" w:after="688" w:line="231" w:lineRule="exact"/>
        <w:sectPr w:rsidR="005E472E">
          <w:pgSz w:w="11909" w:h="16834"/>
          <w:pgMar w:top="720" w:right="9115" w:bottom="549" w:left="1714" w:header="720" w:footer="720" w:gutter="0"/>
          <w:cols w:space="720"/>
        </w:sectPr>
      </w:pPr>
    </w:p>
    <w:p w14:paraId="0638BEEF" w14:textId="77777777" w:rsidR="005E472E" w:rsidRDefault="008D0386">
      <w:pPr>
        <w:spacing w:before="1" w:after="10037" w:line="331" w:lineRule="exact"/>
        <w:jc w:val="center"/>
        <w:textAlignment w:val="baseline"/>
        <w:rPr>
          <w:rFonts w:ascii="Arial" w:eastAsia="Arial" w:hAnsi="Arial"/>
          <w:b/>
          <w:color w:val="000000"/>
          <w:spacing w:val="-3"/>
          <w:sz w:val="28"/>
          <w:u w:val="single"/>
        </w:rPr>
      </w:pPr>
      <w:r>
        <w:rPr>
          <w:rFonts w:ascii="Arial" w:eastAsia="Arial" w:hAnsi="Arial"/>
          <w:b/>
          <w:color w:val="000000"/>
          <w:spacing w:val="-3"/>
          <w:sz w:val="28"/>
          <w:u w:val="single"/>
        </w:rPr>
        <w:t xml:space="preserve">SECTION A </w:t>
      </w:r>
      <w:r>
        <w:rPr>
          <w:rFonts w:ascii="Arial" w:eastAsia="Arial" w:hAnsi="Arial"/>
          <w:b/>
          <w:color w:val="000000"/>
          <w:spacing w:val="-3"/>
          <w:sz w:val="28"/>
          <w:u w:val="single"/>
        </w:rPr>
        <w:br/>
        <w:t xml:space="preserve">FORM OF BILATERAL CONNECTION AGREEMENT </w:t>
      </w:r>
      <w:r>
        <w:rPr>
          <w:rFonts w:ascii="Arial" w:eastAsia="Arial" w:hAnsi="Arial"/>
          <w:b/>
          <w:color w:val="000000"/>
          <w:spacing w:val="-3"/>
          <w:sz w:val="28"/>
          <w:u w:val="single"/>
        </w:rPr>
        <w:br/>
        <w:t xml:space="preserve">AND CONSTRUCTION AGREEMENT  </w:t>
      </w:r>
      <w:r>
        <w:rPr>
          <w:rFonts w:ascii="Arial" w:eastAsia="Arial" w:hAnsi="Arial"/>
          <w:b/>
          <w:color w:val="000000"/>
          <w:spacing w:val="-3"/>
          <w:sz w:val="28"/>
          <w:u w:val="single"/>
        </w:rPr>
        <w:br/>
        <w:t xml:space="preserve">[AND CUSC ACCESSION AGREEMENT] </w:t>
      </w:r>
    </w:p>
    <w:p w14:paraId="4A0187C1" w14:textId="77777777" w:rsidR="005E472E" w:rsidRDefault="005E472E">
      <w:pPr>
        <w:spacing w:before="1" w:after="10037" w:line="331" w:lineRule="exact"/>
        <w:sectPr w:rsidR="005E472E">
          <w:type w:val="continuous"/>
          <w:pgSz w:w="11909" w:h="16834"/>
          <w:pgMar w:top="720" w:right="2583" w:bottom="549" w:left="2606" w:header="720" w:footer="720" w:gutter="0"/>
          <w:cols w:space="720"/>
        </w:sectPr>
      </w:pPr>
    </w:p>
    <w:p w14:paraId="37C1C20B" w14:textId="77777777" w:rsidR="005E472E" w:rsidRDefault="009138FB">
      <w:pPr>
        <w:spacing w:before="2" w:line="274" w:lineRule="exact"/>
        <w:jc w:val="center"/>
        <w:textAlignment w:val="baseline"/>
        <w:rPr>
          <w:rFonts w:ascii="Arial" w:eastAsia="Arial" w:hAnsi="Arial"/>
          <w:b/>
          <w:color w:val="000000"/>
          <w:spacing w:val="-1"/>
          <w:sz w:val="24"/>
        </w:rPr>
      </w:pPr>
      <w:r>
        <w:rPr>
          <w:noProof/>
          <w:lang w:val="en-GB" w:eastAsia="en-GB"/>
        </w:rPr>
        <mc:AlternateContent>
          <mc:Choice Requires="wps">
            <w:drawing>
              <wp:anchor distT="0" distB="0" distL="0" distR="0" simplePos="0" relativeHeight="251657216" behindDoc="1" locked="0" layoutInCell="1" allowOverlap="1" wp14:anchorId="43A35C93" wp14:editId="6D234778">
                <wp:simplePos x="0" y="0"/>
                <wp:positionH relativeFrom="page">
                  <wp:posOffset>5315585</wp:posOffset>
                </wp:positionH>
                <wp:positionV relativeFrom="page">
                  <wp:posOffset>10089515</wp:posOffset>
                </wp:positionV>
                <wp:extent cx="1039495" cy="147320"/>
                <wp:effectExtent l="0" t="0" r="0" b="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9495" cy="147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FE9803" w14:textId="77777777" w:rsidR="005E472E" w:rsidRDefault="009138FB">
                            <w:pPr>
                              <w:spacing w:before="1" w:line="223" w:lineRule="exact"/>
                              <w:textAlignment w:val="baseline"/>
                              <w:rPr>
                                <w:rFonts w:ascii="Arial" w:eastAsia="Arial" w:hAnsi="Arial"/>
                                <w:color w:val="000000"/>
                                <w:spacing w:val="-8"/>
                                <w:sz w:val="20"/>
                              </w:rPr>
                            </w:pPr>
                            <w:r>
                              <w:rPr>
                                <w:rFonts w:ascii="Arial" w:eastAsia="Arial" w:hAnsi="Arial"/>
                                <w:color w:val="000000"/>
                                <w:spacing w:val="-8"/>
                                <w:sz w:val="20"/>
                              </w:rPr>
                              <w:t>v1.9 -1 April 2019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A35C93" id="Text Box 2" o:spid="_x0000_s1027" type="#_x0000_t202" style="position:absolute;left:0;text-align:left;margin-left:418.55pt;margin-top:794.45pt;width:81.85pt;height:11.6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" filled="f" stroked="f">
                <v:textbox inset="0,0,0,0">
                  <w:txbxContent>
                    <w:p w14:paraId="70FE9803" w14:textId="77777777" w:rsidR="005E472E" w:rsidRDefault="009138FB">
                      <w:pPr>
                        <w:spacing w:before="1" w:line="223" w:lineRule="exact"/>
                        <w:textAlignment w:val="baseline"/>
                        <w:rPr>
                          <w:rFonts w:ascii="Arial" w:eastAsia="Arial" w:hAnsi="Arial"/>
                          <w:color w:val="000000"/>
                          <w:spacing w:val="-8"/>
                          <w:sz w:val="20"/>
                        </w:rPr>
                      </w:pPr>
                      <w:r>
                        <w:rPr>
                          <w:rFonts w:ascii="Arial" w:eastAsia="Arial" w:hAnsi="Arial"/>
                          <w:color w:val="000000"/>
                          <w:spacing w:val="-8"/>
                          <w:sz w:val="20"/>
                        </w:rPr>
                        <w:t>v1.9 -1 April 2019</w:t>
                      </w:r>
                    </w:p>
                  </w:txbxContent>
                </v:textbox>
                <w10:wrap type="square" anchorx="page" anchory="page"/>
              </v:shape>
            </w:pict>
          </mc:Fallback>
        </mc:AlternateContent>
      </w:r>
      <w:r w:rsidR="008D0386">
        <w:rPr>
          <w:rFonts w:ascii="Arial" w:eastAsia="Arial" w:hAnsi="Arial"/>
          <w:b/>
          <w:color w:val="000000"/>
          <w:spacing w:val="-1"/>
          <w:sz w:val="24"/>
        </w:rPr>
        <w:t>END OF EXHIBIT C</w:t>
      </w:r>
    </w:p>
    <w:sectPr w:rsidR="005E472E">
      <w:type w:val="continuous"/>
      <w:pgSz w:w="11909" w:h="16834"/>
      <w:pgMar w:top="720" w:right="1901" w:bottom="549" w:left="171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w:font w:name="Arial">
    <w:charset w:val="00"/>
    <w:pitch w:val="variable"/>
    <w:family w:val="swiss"/>
    <w:panose1 w:val="02020603050405020304"/>
  </w:font>
  <w:font w:name="Arial Narrow">
    <w:charset w:val="00"/>
    <w:pitch w:val="variable"/>
    <w:family w:val="swiss"/>
    <w:panose1 w:val="02020603050405020304"/>
  </w:font>
  <w:font w:name="Times New Roman">
    <w:charset w:val="00"/>
    <w:pitch w:val="variable"/>
    <w:family w:val="roman"/>
    <w:panose1 w:val="02020603050405020304"/>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EA658DF"/>
    <w:multiLevelType w:val="multilevel"/>
    <w:tmpl w:val="52FE61F0"/>
    <w:lvl w:ilvl="0">
      <w:start w:val="1"/>
      <w:numFmt w:val="decimal"/>
      <w:lvlText w:val="%1."/>
      <w:lvlJc w:val="left"/>
      <w:pPr>
        <w:tabs>
          <w:tab w:val="left" w:pos="864"/>
        </w:tabs>
        <w:ind w:left="720"/>
      </w:pPr>
      <w:rPr>
        <w:rFonts w:ascii="Arial" w:eastAsia="Arial" w:hAnsi="Arial"/>
        <w:b/>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676F4D2A"/>
    <w:multiLevelType w:val="multilevel"/>
    <w:tmpl w:val="14742992"/>
    <w:lvl w:ilvl="0">
      <w:start w:val="7"/>
      <w:numFmt w:val="decimal"/>
      <w:lvlText w:val="%1."/>
      <w:lvlJc w:val="left"/>
      <w:pPr>
        <w:tabs>
          <w:tab w:val="left" w:pos="864"/>
        </w:tabs>
        <w:ind w:left="720"/>
      </w:pPr>
      <w:rPr>
        <w:rFonts w:ascii="Arial" w:eastAsia="Arial" w:hAnsi="Aria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Akhtar (ESO), Shazia">
    <w15:presenceInfo w15:providerId="AD" w15:userId="S::shazia.akhtar1@uk.nationalgrid.com::bde2a00d-0eb8-4377-8745-3ecad4b938e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720"/>
  <w:characterSpacingControl w:val="doNotCompress"/>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472E"/>
    <w:rsid w:val="00036241"/>
    <w:rsid w:val="00190397"/>
    <w:rsid w:val="001B35D5"/>
    <w:rsid w:val="0020366E"/>
    <w:rsid w:val="0036546A"/>
    <w:rsid w:val="003843A5"/>
    <w:rsid w:val="003D0771"/>
    <w:rsid w:val="0049740C"/>
    <w:rsid w:val="00556995"/>
    <w:rsid w:val="005A0E9D"/>
    <w:rsid w:val="005E472E"/>
    <w:rsid w:val="00681324"/>
    <w:rsid w:val="008D0386"/>
    <w:rsid w:val="0090704A"/>
    <w:rsid w:val="009138FB"/>
    <w:rsid w:val="00A31B69"/>
    <w:rsid w:val="00B7380B"/>
    <w:rsid w:val="00C7744E"/>
    <w:rsid w:val="00D077FF"/>
    <w:rsid w:val="00E13CB8"/>
    <w:rsid w:val="00E24C38"/>
    <w:rsid w:val="00FF01E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ECB96E"/>
  <w15:docId w15:val="{96038E4F-8325-4F88-B149-83E0F07B2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drId2" Type="http://schemas.openxmlformats.org/wordprocessingml/2006/fontTable" Target="fontTable0.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2" ma:contentTypeDescription="Create a new document." ma:contentTypeScope="" ma:versionID="2474c7f4549ad8682880aca525ed79ee">
  <xsd:schema xmlns:xsd="http://www.w3.org/2001/XMLSchema" xmlns:xs="http://www.w3.org/2001/XMLSchema" xmlns:p="http://schemas.microsoft.com/office/2006/metadata/properties" xmlns:ns2="f71abe4e-f5ff-49cd-8eff-5f4949acc510" xmlns:ns3="97b6fe81-1556-4112-94ca-31043ca39b71" targetNamespace="http://schemas.microsoft.com/office/2006/metadata/properties" ma:root="true" ma:fieldsID="496125ef1f1b50d60b2c8ba73c0e8f8d" ns2:_="" ns3:_="">
    <xsd:import namespace="f71abe4e-f5ff-49cd-8eff-5f4949acc510"/>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0CA9F81-09B3-46D8-9D52-6BF1D528820C}">
  <ds:schemaRefs>
    <ds:schemaRef ds:uri="http://schemas.microsoft.com/sharepoint/v3/contenttype/forms"/>
  </ds:schemaRefs>
</ds:datastoreItem>
</file>

<file path=customXml/itemProps2.xml><?xml version="1.0" encoding="utf-8"?>
<ds:datastoreItem xmlns:ds="http://schemas.openxmlformats.org/officeDocument/2006/customXml" ds:itemID="{DB4EF446-5DF7-4068-B05F-758A81E58E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ACD5CF5-B9EB-4398-AE68-FC699CCE7EF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878</Words>
  <Characters>5008</Characters>
  <Application>Microsoft Office Word</Application>
  <DocSecurity>4</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National Grid</Company>
  <LinksUpToDate>false</LinksUpToDate>
  <CharactersWithSpaces>5875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Walker, Lurrentia</dc:creator>
  <cp:lastModifiedBy>Halford(ESO), David</cp:lastModifiedBy>
  <cp:revision>2</cp:revision>
  <dcterms:created xsi:type="dcterms:W3CDTF">2021-11-29T08:50:00Z</dcterms:created>
  <dcterms:modified xsi:type="dcterms:W3CDTF">2021-11-29T08:50:00Z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ies>
</file>