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609" w:type="dxa"/>
        <w:tblInd w:w="-1" w:type="dxa"/>
        <w:tblLayout w:type="fixed"/>
        <w:tblCellMar>
          <w:left w:w="107" w:type="dxa"/>
          <w:right w:w="107" w:type="dxa"/>
        </w:tblCellMar>
        <w:tblLook w:val="0000" w:firstRow="0" w:lastRow="0" w:firstColumn="0" w:lastColumn="0" w:noHBand="0" w:noVBand="0"/>
      </w:tblPr>
      <w:tblGrid>
        <w:gridCol w:w="3512"/>
        <w:gridCol w:w="6808"/>
        <w:gridCol w:w="289"/>
      </w:tblGrid>
      <w:tr w:rsidR="00C65245" w14:paraId="1580F8DA" w14:textId="77777777" w:rsidTr="16EDC40A">
        <w:trPr>
          <w:gridAfter w:val="1"/>
          <w:wAfter w:w="289" w:type="dxa"/>
        </w:trPr>
        <w:tc>
          <w:tcPr>
            <w:tcW w:w="3512"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808"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16EDC40A">
        <w:trPr>
          <w:gridAfter w:val="1"/>
          <w:wAfter w:w="289" w:type="dxa"/>
        </w:trPr>
        <w:tc>
          <w:tcPr>
            <w:tcW w:w="3512"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808"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16EDC40A">
        <w:trPr>
          <w:gridAfter w:val="1"/>
          <w:wAfter w:w="289" w:type="dxa"/>
        </w:trPr>
        <w:tc>
          <w:tcPr>
            <w:tcW w:w="3512"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808"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16EDC40A">
        <w:trPr>
          <w:gridAfter w:val="1"/>
          <w:wAfter w:w="289" w:type="dxa"/>
        </w:trPr>
        <w:tc>
          <w:tcPr>
            <w:tcW w:w="3512"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808"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16EDC40A">
        <w:trPr>
          <w:gridAfter w:val="1"/>
          <w:wAfter w:w="289" w:type="dxa"/>
        </w:trPr>
        <w:tc>
          <w:tcPr>
            <w:tcW w:w="3512"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808"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16EDC40A">
        <w:trPr>
          <w:gridAfter w:val="1"/>
          <w:wAfter w:w="289" w:type="dxa"/>
        </w:trPr>
        <w:tc>
          <w:tcPr>
            <w:tcW w:w="3512"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808"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16EDC40A">
        <w:trPr>
          <w:gridAfter w:val="1"/>
          <w:wAfter w:w="289" w:type="dxa"/>
        </w:trPr>
        <w:tc>
          <w:tcPr>
            <w:tcW w:w="3512"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808"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16EDC40A">
        <w:trPr>
          <w:gridAfter w:val="1"/>
          <w:wAfter w:w="289" w:type="dxa"/>
        </w:trPr>
        <w:tc>
          <w:tcPr>
            <w:tcW w:w="3512"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808"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16EDC40A">
        <w:trPr>
          <w:gridAfter w:val="1"/>
          <w:wAfter w:w="289" w:type="dxa"/>
        </w:trPr>
        <w:tc>
          <w:tcPr>
            <w:tcW w:w="3512"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808"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16EDC40A">
        <w:trPr>
          <w:gridAfter w:val="1"/>
          <w:wAfter w:w="289" w:type="dxa"/>
        </w:trPr>
        <w:tc>
          <w:tcPr>
            <w:tcW w:w="3512"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808"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16EDC40A">
        <w:trPr>
          <w:gridAfter w:val="1"/>
          <w:wAfter w:w="289" w:type="dxa"/>
        </w:trPr>
        <w:tc>
          <w:tcPr>
            <w:tcW w:w="3512"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808"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16EDC40A">
        <w:trPr>
          <w:gridAfter w:val="1"/>
          <w:wAfter w:w="289" w:type="dxa"/>
        </w:trPr>
        <w:tc>
          <w:tcPr>
            <w:tcW w:w="3512"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808" w:type="dxa"/>
          </w:tcPr>
          <w:p w14:paraId="539AEAB7" w14:textId="7603EDB5"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A55C80">
              <w:rPr>
                <w:rFonts w:ascii="Arial" w:hAnsi="Arial" w:cs="Arial"/>
                <w:lang w:val="en-US"/>
              </w:rPr>
              <w:t xml:space="preserve"> charges to ensure compliance with the Limiting Regulation.</w:t>
            </w:r>
          </w:p>
        </w:tc>
      </w:tr>
      <w:tr w:rsidR="00E4516E" w14:paraId="57126EEC" w14:textId="77777777" w:rsidTr="16EDC40A">
        <w:trPr>
          <w:gridAfter w:val="1"/>
          <w:wAfter w:w="289" w:type="dxa"/>
        </w:trPr>
        <w:tc>
          <w:tcPr>
            <w:tcW w:w="3512"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808"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 xml:space="preserve">The </w:t>
            </w:r>
            <w:proofErr w:type="spellStart"/>
            <w:r>
              <w:rPr>
                <w:rFonts w:ascii="Arial" w:hAnsi="Arial" w:cs="Arial"/>
                <w:lang w:val="en-US"/>
              </w:rPr>
              <w:t>non locational</w:t>
            </w:r>
            <w:proofErr w:type="spellEnd"/>
            <w:r>
              <w:rPr>
                <w:rFonts w:ascii="Arial" w:hAnsi="Arial" w:cs="Arial"/>
                <w:lang w:val="en-US"/>
              </w:rPr>
              <w:t xml:space="preserve">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16EDC40A">
        <w:trPr>
          <w:gridAfter w:val="1"/>
          <w:wAfter w:w="289" w:type="dxa"/>
        </w:trPr>
        <w:tc>
          <w:tcPr>
            <w:tcW w:w="3512"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808"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16EDC40A">
        <w:trPr>
          <w:gridAfter w:val="1"/>
          <w:wAfter w:w="289" w:type="dxa"/>
        </w:trPr>
        <w:tc>
          <w:tcPr>
            <w:tcW w:w="3512"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808"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16EDC40A">
        <w:trPr>
          <w:gridAfter w:val="1"/>
          <w:wAfter w:w="289" w:type="dxa"/>
        </w:trPr>
        <w:tc>
          <w:tcPr>
            <w:tcW w:w="3512"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808"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16EDC40A">
        <w:trPr>
          <w:gridAfter w:val="1"/>
          <w:wAfter w:w="289" w:type="dxa"/>
        </w:trPr>
        <w:tc>
          <w:tcPr>
            <w:tcW w:w="3512"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808"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16EDC40A">
        <w:trPr>
          <w:gridAfter w:val="1"/>
          <w:wAfter w:w="289" w:type="dxa"/>
        </w:trPr>
        <w:tc>
          <w:tcPr>
            <w:tcW w:w="3512"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808"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16EDC40A">
        <w:trPr>
          <w:gridAfter w:val="1"/>
          <w:wAfter w:w="289" w:type="dxa"/>
        </w:trPr>
        <w:tc>
          <w:tcPr>
            <w:tcW w:w="3512"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808"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16EDC40A">
        <w:trPr>
          <w:gridAfter w:val="1"/>
          <w:wAfter w:w="289" w:type="dxa"/>
        </w:trPr>
        <w:tc>
          <w:tcPr>
            <w:tcW w:w="3512"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808"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16EDC40A">
        <w:trPr>
          <w:gridAfter w:val="1"/>
          <w:wAfter w:w="289" w:type="dxa"/>
        </w:trPr>
        <w:tc>
          <w:tcPr>
            <w:tcW w:w="3512"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808"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16EDC40A">
        <w:trPr>
          <w:gridAfter w:val="1"/>
          <w:wAfter w:w="289" w:type="dxa"/>
          <w:trHeight w:val="737"/>
        </w:trPr>
        <w:tc>
          <w:tcPr>
            <w:tcW w:w="3512"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808"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16EDC40A">
        <w:trPr>
          <w:gridAfter w:val="1"/>
          <w:wAfter w:w="289" w:type="dxa"/>
        </w:trPr>
        <w:tc>
          <w:tcPr>
            <w:tcW w:w="3512"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808"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16EDC40A">
        <w:trPr>
          <w:gridAfter w:val="1"/>
          <w:wAfter w:w="289" w:type="dxa"/>
        </w:trPr>
        <w:tc>
          <w:tcPr>
            <w:tcW w:w="3512"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808"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16EDC40A">
        <w:trPr>
          <w:gridAfter w:val="1"/>
          <w:wAfter w:w="289" w:type="dxa"/>
        </w:trPr>
        <w:tc>
          <w:tcPr>
            <w:tcW w:w="3512"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808"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16EDC40A">
        <w:trPr>
          <w:gridAfter w:val="1"/>
          <w:wAfter w:w="289" w:type="dxa"/>
        </w:trPr>
        <w:tc>
          <w:tcPr>
            <w:tcW w:w="3512"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808"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16EDC40A">
        <w:trPr>
          <w:gridAfter w:val="1"/>
          <w:wAfter w:w="289" w:type="dxa"/>
        </w:trPr>
        <w:tc>
          <w:tcPr>
            <w:tcW w:w="3512"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808"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16EDC40A">
        <w:trPr>
          <w:gridAfter w:val="1"/>
          <w:wAfter w:w="289" w:type="dxa"/>
        </w:trPr>
        <w:tc>
          <w:tcPr>
            <w:tcW w:w="3512"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808"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16EDC40A">
        <w:trPr>
          <w:gridAfter w:val="1"/>
          <w:wAfter w:w="289" w:type="dxa"/>
          <w:trHeight w:val="850"/>
        </w:trPr>
        <w:tc>
          <w:tcPr>
            <w:tcW w:w="3512" w:type="dxa"/>
          </w:tcPr>
          <w:p w14:paraId="6022B2F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tc>
        <w:tc>
          <w:tcPr>
            <w:tcW w:w="6808" w:type="dxa"/>
          </w:tcPr>
          <w:p w14:paraId="2E3925BF" w14:textId="77777777" w:rsidR="004D5A11" w:rsidRDefault="004D5A11">
            <w:pPr>
              <w:pStyle w:val="clauseindent"/>
              <w:ind w:left="0"/>
              <w:jc w:val="both"/>
              <w:rPr>
                <w:rFonts w:ascii="Arial" w:hAnsi="Arial" w:cs="Arial"/>
                <w:i/>
              </w:rPr>
            </w:pPr>
            <w:r>
              <w:rPr>
                <w:rFonts w:ascii="Arial" w:hAnsi="Arial" w:cs="Arial"/>
              </w:rPr>
              <w:t xml:space="preserve">all equipment in which electrical conductors are used, supported or of which they may form a part; </w:t>
            </w:r>
          </w:p>
        </w:tc>
      </w:tr>
      <w:tr w:rsidR="004D5A11" w14:paraId="2E96AED8" w14:textId="77777777" w:rsidTr="16EDC40A">
        <w:trPr>
          <w:gridAfter w:val="1"/>
          <w:wAfter w:w="289" w:type="dxa"/>
        </w:trPr>
        <w:tc>
          <w:tcPr>
            <w:tcW w:w="3512"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808"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16EDC40A">
        <w:trPr>
          <w:gridAfter w:val="1"/>
          <w:wAfter w:w="289" w:type="dxa"/>
        </w:trPr>
        <w:tc>
          <w:tcPr>
            <w:tcW w:w="3512"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808"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179D6FB0" w14:textId="77777777" w:rsidTr="16EDC40A">
        <w:trPr>
          <w:gridAfter w:val="1"/>
          <w:wAfter w:w="289" w:type="dxa"/>
        </w:trPr>
        <w:tc>
          <w:tcPr>
            <w:tcW w:w="3512"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808"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16EDC40A">
        <w:trPr>
          <w:gridAfter w:val="1"/>
          <w:wAfter w:w="289" w:type="dxa"/>
        </w:trPr>
        <w:tc>
          <w:tcPr>
            <w:tcW w:w="3512"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808"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16EDC40A">
        <w:trPr>
          <w:gridAfter w:val="1"/>
          <w:wAfter w:w="289" w:type="dxa"/>
        </w:trPr>
        <w:tc>
          <w:tcPr>
            <w:tcW w:w="3512"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808"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r>
              <w:rPr>
                <w:rFonts w:ascii="Arial" w:hAnsi="Arial" w:cs="Arial"/>
                <w:b/>
                <w:bCs/>
              </w:rPr>
              <w:t>Website</w:t>
            </w:r>
            <w:r>
              <w:rPr>
                <w:rFonts w:ascii="Arial" w:hAnsi="Arial" w:cs="Arial"/>
              </w:rPr>
              <w:t>;</w:t>
            </w:r>
          </w:p>
        </w:tc>
      </w:tr>
      <w:tr w:rsidR="004D5A11" w14:paraId="7C5DF80F" w14:textId="77777777" w:rsidTr="16EDC40A">
        <w:trPr>
          <w:gridAfter w:val="1"/>
          <w:wAfter w:w="289" w:type="dxa"/>
        </w:trPr>
        <w:tc>
          <w:tcPr>
            <w:tcW w:w="3512"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808"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16EDC40A">
        <w:trPr>
          <w:gridAfter w:val="1"/>
          <w:wAfter w:w="289" w:type="dxa"/>
        </w:trPr>
        <w:tc>
          <w:tcPr>
            <w:tcW w:w="3512"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808"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16EDC40A">
        <w:trPr>
          <w:gridAfter w:val="1"/>
          <w:wAfter w:w="289" w:type="dxa"/>
        </w:trPr>
        <w:tc>
          <w:tcPr>
            <w:tcW w:w="3512"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808"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16EDC40A">
        <w:trPr>
          <w:gridAfter w:val="1"/>
          <w:wAfter w:w="289" w:type="dxa"/>
        </w:trPr>
        <w:tc>
          <w:tcPr>
            <w:tcW w:w="3512"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808"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 xml:space="preserve">Balancing and Settlement </w:t>
            </w:r>
            <w:proofErr w:type="gramStart"/>
            <w:r>
              <w:rPr>
                <w:rFonts w:ascii="Arial" w:hAnsi="Arial" w:cs="Arial"/>
                <w:b/>
              </w:rPr>
              <w:t>Code</w:t>
            </w:r>
            <w:r>
              <w:rPr>
                <w:rFonts w:ascii="Arial" w:hAnsi="Arial" w:cs="Arial"/>
              </w:rPr>
              <w:t>.</w:t>
            </w:r>
            <w:proofErr w:type="gramEnd"/>
          </w:p>
        </w:tc>
      </w:tr>
      <w:tr w:rsidR="004D5A11" w14:paraId="061E85F2" w14:textId="77777777" w:rsidTr="16EDC40A">
        <w:trPr>
          <w:gridAfter w:val="1"/>
          <w:wAfter w:w="289" w:type="dxa"/>
        </w:trPr>
        <w:tc>
          <w:tcPr>
            <w:tcW w:w="3512" w:type="dxa"/>
          </w:tcPr>
          <w:p w14:paraId="2C087A3E" w14:textId="77777777" w:rsidR="004D5A11" w:rsidRPr="009625ED" w:rsidRDefault="004D5A11">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5C46674D" w14:textId="77777777" w:rsidR="005F0934" w:rsidRPr="009625ED" w:rsidRDefault="005F0934">
            <w:pPr>
              <w:pStyle w:val="clauseindent"/>
              <w:ind w:left="0"/>
              <w:rPr>
                <w:rFonts w:ascii="Arial" w:hAnsi="Arial" w:cs="Arial"/>
              </w:rPr>
            </w:pPr>
          </w:p>
          <w:p w14:paraId="13F5D974" w14:textId="77777777" w:rsidR="005F0934" w:rsidRPr="009625ED" w:rsidRDefault="005F0934">
            <w:pPr>
              <w:pStyle w:val="clauseindent"/>
              <w:ind w:left="0"/>
              <w:rPr>
                <w:rFonts w:ascii="Arial" w:hAnsi="Arial" w:cs="Arial"/>
              </w:rPr>
            </w:pPr>
          </w:p>
          <w:p w14:paraId="59A400DE" w14:textId="77777777" w:rsidR="005F0934" w:rsidRPr="009625ED" w:rsidRDefault="005F0934" w:rsidP="005F0934">
            <w:pPr>
              <w:autoSpaceDE w:val="0"/>
              <w:autoSpaceDN w:val="0"/>
              <w:adjustRightInd w:val="0"/>
              <w:rPr>
                <w:rFonts w:ascii="Arial,Bold" w:hAnsi="Arial,Bold" w:cs="Arial,Bold"/>
                <w:b/>
                <w:bCs/>
                <w:szCs w:val="22"/>
                <w:lang w:eastAsia="en-GB"/>
              </w:rPr>
            </w:pPr>
          </w:p>
          <w:p w14:paraId="03C23AAA" w14:textId="77777777" w:rsidR="005F0934" w:rsidRPr="009625ED" w:rsidRDefault="005F0934" w:rsidP="005F0934">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4D514274" w14:textId="77777777" w:rsidR="005F0934" w:rsidRPr="009625ED" w:rsidRDefault="005F0934" w:rsidP="005F0934">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416F4CE8" w14:textId="77777777" w:rsidR="006B5BE4" w:rsidRPr="009625ED" w:rsidRDefault="006B5BE4" w:rsidP="005F0934">
            <w:pPr>
              <w:pStyle w:val="clauseindent"/>
              <w:ind w:left="0"/>
              <w:rPr>
                <w:rFonts w:ascii="Arial,Bold" w:hAnsi="Arial,Bold" w:cs="Arial,Bold"/>
                <w:b/>
                <w:bCs/>
                <w:szCs w:val="22"/>
                <w:lang w:eastAsia="en-GB"/>
              </w:rPr>
            </w:pPr>
          </w:p>
          <w:p w14:paraId="65E64848" w14:textId="77777777" w:rsidR="006B5BE4" w:rsidRPr="009625ED" w:rsidRDefault="006B5BE4" w:rsidP="005F0934">
            <w:pPr>
              <w:pStyle w:val="clauseindent"/>
              <w:ind w:left="0"/>
              <w:rPr>
                <w:rFonts w:ascii="Arial,Bold" w:hAnsi="Arial,Bold" w:cs="Arial,Bold"/>
                <w:b/>
                <w:bCs/>
                <w:szCs w:val="22"/>
                <w:lang w:eastAsia="en-GB"/>
              </w:rPr>
            </w:pPr>
          </w:p>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808" w:type="dxa"/>
          </w:tcPr>
          <w:p w14:paraId="329E3F8D" w14:textId="77777777" w:rsidR="004D5A11" w:rsidRPr="009625ED" w:rsidRDefault="004D5A11" w:rsidP="005F0934">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p w14:paraId="7BF8CC86" w14:textId="77777777" w:rsidR="005F0934" w:rsidRPr="009625ED" w:rsidRDefault="005F0934" w:rsidP="00B87B3A">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w:t>
            </w:r>
            <w:r w:rsidR="009F7CE1" w:rsidRPr="009625ED">
              <w:rPr>
                <w:rFonts w:ascii="Arial" w:hAnsi="Arial" w:cs="Arial"/>
                <w:b/>
                <w:bCs/>
                <w:szCs w:val="22"/>
                <w:lang w:eastAsia="en-GB"/>
              </w:rPr>
              <w:t xml:space="preserve"> System</w:t>
            </w:r>
            <w:r w:rsidR="009F7CE1" w:rsidRPr="009625ED">
              <w:rPr>
                <w:rFonts w:ascii="Arial" w:hAnsi="Arial" w:cs="Arial"/>
                <w:szCs w:val="22"/>
                <w:lang w:eastAsia="en-GB"/>
              </w:rPr>
              <w:t>;</w:t>
            </w:r>
          </w:p>
          <w:p w14:paraId="12CB3BC0" w14:textId="77777777" w:rsidR="006B5BE4" w:rsidRPr="009625ED" w:rsidRDefault="006B5BE4" w:rsidP="00B87B3A">
            <w:pPr>
              <w:autoSpaceDE w:val="0"/>
              <w:autoSpaceDN w:val="0"/>
              <w:adjustRightInd w:val="0"/>
              <w:rPr>
                <w:rFonts w:ascii="Arial" w:hAnsi="Arial" w:cs="Arial"/>
                <w:b/>
                <w:bCs/>
                <w:szCs w:val="22"/>
                <w:lang w:eastAsia="en-GB"/>
              </w:rPr>
            </w:pPr>
          </w:p>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lastRenderedPageBreak/>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16EDC40A">
        <w:trPr>
          <w:gridAfter w:val="1"/>
          <w:wAfter w:w="289" w:type="dxa"/>
        </w:trPr>
        <w:tc>
          <w:tcPr>
            <w:tcW w:w="3512"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808"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77777777"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16EDC40A">
        <w:trPr>
          <w:gridAfter w:val="1"/>
          <w:wAfter w:w="289" w:type="dxa"/>
        </w:trPr>
        <w:tc>
          <w:tcPr>
            <w:tcW w:w="3512"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808"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16EDC40A">
        <w:trPr>
          <w:gridAfter w:val="1"/>
          <w:wAfter w:w="289" w:type="dxa"/>
        </w:trPr>
        <w:tc>
          <w:tcPr>
            <w:tcW w:w="3512"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808"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16EDC40A">
        <w:trPr>
          <w:gridAfter w:val="1"/>
          <w:wAfter w:w="289" w:type="dxa"/>
        </w:trPr>
        <w:tc>
          <w:tcPr>
            <w:tcW w:w="3512"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808" w:type="dxa"/>
          </w:tcPr>
          <w:p w14:paraId="275425D5" w14:textId="6E9E2250"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del w:id="11" w:author="Author">
              <w:r w:rsidDel="00E42EB2">
                <w:rPr>
                  <w:rFonts w:ascii="Arial" w:hAnsi="Arial" w:cs="Arial"/>
                </w:rPr>
                <w:delText xml:space="preserve">him </w:delText>
              </w:r>
            </w:del>
            <w:ins w:id="12" w:author="Author">
              <w:r w:rsidR="00E42EB2">
                <w:rPr>
                  <w:rFonts w:ascii="Arial" w:hAnsi="Arial" w:cs="Arial"/>
                </w:rPr>
                <w:t xml:space="preserve">them </w:t>
              </w:r>
            </w:ins>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del w:id="13" w:author="Author">
              <w:r w:rsidDel="00E42EB2">
                <w:rPr>
                  <w:rFonts w:ascii="Arial" w:hAnsi="Arial" w:cs="Arial"/>
                </w:rPr>
                <w:delText xml:space="preserve">his </w:delText>
              </w:r>
            </w:del>
            <w:ins w:id="14" w:author="Author">
              <w:r w:rsidR="00E42EB2">
                <w:rPr>
                  <w:rFonts w:ascii="Arial" w:hAnsi="Arial" w:cs="Arial"/>
                </w:rPr>
                <w:t xml:space="preserve">their </w:t>
              </w:r>
            </w:ins>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16EDC40A">
        <w:trPr>
          <w:gridAfter w:val="1"/>
          <w:wAfter w:w="289" w:type="dxa"/>
        </w:trPr>
        <w:tc>
          <w:tcPr>
            <w:tcW w:w="3512"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808"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16EDC40A">
        <w:trPr>
          <w:gridAfter w:val="1"/>
          <w:wAfter w:w="289" w:type="dxa"/>
        </w:trPr>
        <w:tc>
          <w:tcPr>
            <w:tcW w:w="3512"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808"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5" w:name="_BPDCD_13"/>
            <w:r w:rsidRPr="00DE41AF">
              <w:rPr>
                <w:rFonts w:ascii="Arial Bold" w:hAnsi="Arial Bold" w:cs="Arial"/>
                <w:b/>
                <w:lang w:val="en-US"/>
              </w:rPr>
              <w:t>The Company</w:t>
            </w:r>
            <w:r w:rsidRPr="00DE41AF">
              <w:rPr>
                <w:rFonts w:ascii="Arial Bold" w:hAnsi="Arial Bold" w:cs="Arial"/>
                <w:lang w:val="en-US"/>
              </w:rPr>
              <w:t xml:space="preserve"> </w:t>
            </w:r>
            <w:bookmarkEnd w:id="15"/>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6" w:name="_BPDCD_14"/>
            <w:r w:rsidRPr="00DE41AF">
              <w:rPr>
                <w:rFonts w:ascii="Arial" w:hAnsi="Arial" w:cs="Arial"/>
                <w:lang w:val="en-US"/>
              </w:rPr>
              <w:t>;</w:t>
            </w:r>
            <w:bookmarkEnd w:id="16"/>
          </w:p>
        </w:tc>
      </w:tr>
      <w:tr w:rsidR="004D5A11" w14:paraId="33D9BCB0" w14:textId="77777777" w:rsidTr="16EDC40A">
        <w:trPr>
          <w:gridAfter w:val="1"/>
          <w:wAfter w:w="289" w:type="dxa"/>
        </w:trPr>
        <w:tc>
          <w:tcPr>
            <w:tcW w:w="3512"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808"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16EDC40A">
        <w:trPr>
          <w:gridAfter w:val="1"/>
          <w:wAfter w:w="289" w:type="dxa"/>
        </w:trPr>
        <w:tc>
          <w:tcPr>
            <w:tcW w:w="3512"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808"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16EDC40A">
        <w:trPr>
          <w:gridAfter w:val="1"/>
          <w:wAfter w:w="289" w:type="dxa"/>
        </w:trPr>
        <w:tc>
          <w:tcPr>
            <w:tcW w:w="3512"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808"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16EDC40A">
        <w:trPr>
          <w:gridAfter w:val="1"/>
          <w:wAfter w:w="289" w:type="dxa"/>
        </w:trPr>
        <w:tc>
          <w:tcPr>
            <w:tcW w:w="3512"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808"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16EDC40A">
        <w:trPr>
          <w:gridAfter w:val="1"/>
          <w:wAfter w:w="289" w:type="dxa"/>
        </w:trPr>
        <w:tc>
          <w:tcPr>
            <w:tcW w:w="3512"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808"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16EDC40A">
        <w:trPr>
          <w:gridAfter w:val="1"/>
          <w:wAfter w:w="289" w:type="dxa"/>
        </w:trPr>
        <w:tc>
          <w:tcPr>
            <w:tcW w:w="3512"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808"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16EDC40A">
        <w:trPr>
          <w:gridAfter w:val="1"/>
          <w:wAfter w:w="289" w:type="dxa"/>
        </w:trPr>
        <w:tc>
          <w:tcPr>
            <w:tcW w:w="3512"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808"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4D5A11" w14:paraId="1FADBE0C" w14:textId="77777777" w:rsidTr="16EDC40A">
        <w:trPr>
          <w:gridAfter w:val="1"/>
          <w:wAfter w:w="289" w:type="dxa"/>
        </w:trPr>
        <w:tc>
          <w:tcPr>
            <w:tcW w:w="3512" w:type="dxa"/>
          </w:tcPr>
          <w:p w14:paraId="7E87ED2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808" w:type="dxa"/>
          </w:tcPr>
          <w:p w14:paraId="2302E846" w14:textId="77777777" w:rsidR="004D5A11" w:rsidRDefault="004D5A11" w:rsidP="00CB03FF">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16EDC40A">
        <w:trPr>
          <w:gridAfter w:val="1"/>
          <w:wAfter w:w="289" w:type="dxa"/>
        </w:trPr>
        <w:tc>
          <w:tcPr>
            <w:tcW w:w="3512" w:type="dxa"/>
          </w:tcPr>
          <w:p w14:paraId="6760A394"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808" w:type="dxa"/>
          </w:tcPr>
          <w:p w14:paraId="01706113" w14:textId="77777777" w:rsidR="004D5A11" w:rsidRDefault="004D5A11">
            <w:pPr>
              <w:pStyle w:val="clauseindent"/>
              <w:ind w:left="0"/>
              <w:jc w:val="both"/>
              <w:rPr>
                <w:rFonts w:ascii="Arial" w:hAnsi="Arial" w:cs="Arial"/>
              </w:rPr>
            </w:pPr>
            <w:r>
              <w:rPr>
                <w:rFonts w:ascii="Arial" w:hAnsi="Arial" w:cs="Arial"/>
              </w:rPr>
              <w:t>as defined in Paragraph 3.15.1</w:t>
            </w:r>
            <w:bookmarkStart w:id="17" w:name="_BPDCD_15"/>
            <w:r w:rsidRPr="00DE41AF">
              <w:rPr>
                <w:rFonts w:ascii="Arial" w:hAnsi="Arial" w:cs="Arial"/>
              </w:rPr>
              <w:t>;</w:t>
            </w:r>
            <w:bookmarkEnd w:id="17"/>
          </w:p>
        </w:tc>
      </w:tr>
      <w:tr w:rsidR="004D5A11" w14:paraId="2F134B75" w14:textId="77777777" w:rsidTr="16EDC40A">
        <w:trPr>
          <w:gridAfter w:val="1"/>
          <w:wAfter w:w="289" w:type="dxa"/>
        </w:trPr>
        <w:tc>
          <w:tcPr>
            <w:tcW w:w="3512"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808"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16EDC40A">
        <w:trPr>
          <w:gridAfter w:val="1"/>
          <w:wAfter w:w="289" w:type="dxa"/>
        </w:trPr>
        <w:tc>
          <w:tcPr>
            <w:tcW w:w="3512"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6808"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16EDC40A">
        <w:trPr>
          <w:gridAfter w:val="1"/>
          <w:wAfter w:w="289" w:type="dxa"/>
        </w:trPr>
        <w:tc>
          <w:tcPr>
            <w:tcW w:w="3512"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808" w:type="dxa"/>
            <w:shd w:val="clear" w:color="auto" w:fill="auto"/>
          </w:tcPr>
          <w:p w14:paraId="3CDC25C4" w14:textId="77777777" w:rsidR="004D5A11" w:rsidRDefault="004D5A11">
            <w:pPr>
              <w:pStyle w:val="clauseindent"/>
              <w:ind w:left="0"/>
              <w:jc w:val="both"/>
              <w:rPr>
                <w:rFonts w:ascii="Arial" w:hAnsi="Arial" w:cs="Arial"/>
              </w:rPr>
            </w:pPr>
            <w:bookmarkStart w:id="18" w:name="_BPDCD_16"/>
            <w:r w:rsidRPr="00DE41AF">
              <w:rPr>
                <w:rFonts w:ascii="Arial" w:hAnsi="Arial" w:cs="Arial"/>
              </w:rPr>
              <w:t xml:space="preserve">the </w:t>
            </w:r>
            <w:bookmarkEnd w:id="18"/>
            <w:r>
              <w:rPr>
                <w:rFonts w:ascii="Arial" w:hAnsi="Arial" w:cs="Arial"/>
              </w:rPr>
              <w:t xml:space="preserve">sum of </w:t>
            </w:r>
            <w:r>
              <w:rPr>
                <w:rFonts w:ascii="Arial" w:hAnsi="Arial" w:cs="Arial"/>
                <w:b/>
              </w:rPr>
              <w:t>HH Base Value at Risk</w:t>
            </w:r>
            <w:r>
              <w:rPr>
                <w:rFonts w:ascii="Arial" w:hAnsi="Arial" w:cs="Arial"/>
              </w:rPr>
              <w:t xml:space="preserve"> and the </w:t>
            </w:r>
            <w:r>
              <w:rPr>
                <w:rFonts w:ascii="Arial" w:hAnsi="Arial" w:cs="Arial"/>
                <w:b/>
              </w:rPr>
              <w:t>NHH Base Value at Risk</w:t>
            </w:r>
            <w:bookmarkStart w:id="19" w:name="_BPDCD_17"/>
            <w:r w:rsidRPr="00DE41AF">
              <w:rPr>
                <w:rFonts w:ascii="Arial" w:hAnsi="Arial" w:cs="Arial"/>
                <w:color w:val="0000FF"/>
              </w:rPr>
              <w:t>;</w:t>
            </w:r>
            <w:bookmarkEnd w:id="19"/>
          </w:p>
        </w:tc>
      </w:tr>
      <w:tr w:rsidR="004D5A11" w14:paraId="76E31184" w14:textId="77777777" w:rsidTr="16EDC40A">
        <w:trPr>
          <w:gridAfter w:val="1"/>
          <w:wAfter w:w="289" w:type="dxa"/>
        </w:trPr>
        <w:tc>
          <w:tcPr>
            <w:tcW w:w="3512"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808"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16EDC40A">
        <w:trPr>
          <w:gridAfter w:val="1"/>
          <w:wAfter w:w="289" w:type="dxa"/>
        </w:trPr>
        <w:tc>
          <w:tcPr>
            <w:tcW w:w="3512" w:type="dxa"/>
          </w:tcPr>
          <w:p w14:paraId="0023F7A2" w14:textId="77777777" w:rsidR="004D5A11" w:rsidRDefault="004D5A11">
            <w:pPr>
              <w:pStyle w:val="clauseindent"/>
              <w:ind w:left="0"/>
              <w:rPr>
                <w:rFonts w:ascii="Arial" w:hAnsi="Arial" w:cs="Arial"/>
                <w:b/>
                <w:bCs/>
              </w:rPr>
            </w:pPr>
            <w:r>
              <w:rPr>
                <w:rFonts w:ascii="Arial" w:hAnsi="Arial" w:cs="Arial"/>
                <w:b/>
                <w:bCs/>
              </w:rPr>
              <w:lastRenderedPageBreak/>
              <w:t>"BELLA Offer"</w:t>
            </w:r>
          </w:p>
        </w:tc>
        <w:tc>
          <w:tcPr>
            <w:tcW w:w="6808"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16EDC40A">
        <w:trPr>
          <w:gridAfter w:val="1"/>
          <w:wAfter w:w="289" w:type="dxa"/>
        </w:trPr>
        <w:tc>
          <w:tcPr>
            <w:tcW w:w="3512"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808"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16EDC40A">
        <w:trPr>
          <w:gridAfter w:val="1"/>
          <w:wAfter w:w="289" w:type="dxa"/>
        </w:trPr>
        <w:tc>
          <w:tcPr>
            <w:tcW w:w="3512"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808"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16EDC40A">
        <w:trPr>
          <w:gridAfter w:val="1"/>
          <w:wAfter w:w="289" w:type="dxa"/>
        </w:trPr>
        <w:tc>
          <w:tcPr>
            <w:tcW w:w="3512"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808"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16EDC40A">
        <w:trPr>
          <w:gridAfter w:val="1"/>
          <w:wAfter w:w="289" w:type="dxa"/>
        </w:trPr>
        <w:tc>
          <w:tcPr>
            <w:tcW w:w="3512"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808"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16EDC40A">
        <w:trPr>
          <w:gridAfter w:val="1"/>
          <w:wAfter w:w="289" w:type="dxa"/>
        </w:trPr>
        <w:tc>
          <w:tcPr>
            <w:tcW w:w="3512"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808"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16EDC40A">
        <w:trPr>
          <w:gridAfter w:val="1"/>
          <w:wAfter w:w="289" w:type="dxa"/>
        </w:trPr>
        <w:tc>
          <w:tcPr>
            <w:tcW w:w="3512"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808"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16EDC40A">
        <w:trPr>
          <w:gridAfter w:val="1"/>
          <w:wAfter w:w="289" w:type="dxa"/>
        </w:trPr>
        <w:tc>
          <w:tcPr>
            <w:tcW w:w="3512"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808"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16EDC40A">
        <w:trPr>
          <w:gridAfter w:val="1"/>
          <w:wAfter w:w="289" w:type="dxa"/>
        </w:trPr>
        <w:tc>
          <w:tcPr>
            <w:tcW w:w="3512"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r>
              <w:rPr>
                <w:rFonts w:ascii="Arial" w:hAnsi="Arial" w:cs="Arial"/>
                <w:b/>
                <w:bCs/>
              </w:rPr>
              <w:t>exemptable</w:t>
            </w:r>
            <w:proofErr w:type="spellEnd"/>
            <w:r>
              <w:rPr>
                <w:rFonts w:ascii="Arial" w:hAnsi="Arial" w:cs="Arial"/>
                <w:b/>
                <w:bCs/>
              </w:rPr>
              <w:t xml:space="preserve"> Large power station Agreement" or "BELLA"</w:t>
            </w:r>
          </w:p>
        </w:tc>
        <w:tc>
          <w:tcPr>
            <w:tcW w:w="6808"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16EDC40A">
        <w:trPr>
          <w:gridAfter w:val="1"/>
          <w:wAfter w:w="289" w:type="dxa"/>
        </w:trPr>
        <w:tc>
          <w:tcPr>
            <w:tcW w:w="3512"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808"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16EDC40A">
        <w:trPr>
          <w:gridAfter w:val="1"/>
          <w:wAfter w:w="289" w:type="dxa"/>
        </w:trPr>
        <w:tc>
          <w:tcPr>
            <w:tcW w:w="3512"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6808"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16EDC40A">
        <w:trPr>
          <w:gridAfter w:val="1"/>
          <w:wAfter w:w="289" w:type="dxa"/>
        </w:trPr>
        <w:tc>
          <w:tcPr>
            <w:tcW w:w="3512"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808"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16EDC40A">
        <w:trPr>
          <w:gridAfter w:val="1"/>
          <w:wAfter w:w="289" w:type="dxa"/>
        </w:trPr>
        <w:tc>
          <w:tcPr>
            <w:tcW w:w="3512"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808"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16EDC40A">
        <w:trPr>
          <w:gridAfter w:val="1"/>
          <w:wAfter w:w="289" w:type="dxa"/>
        </w:trPr>
        <w:tc>
          <w:tcPr>
            <w:tcW w:w="3512" w:type="dxa"/>
          </w:tcPr>
          <w:p w14:paraId="48A94CF0" w14:textId="77777777" w:rsidR="004D5A11" w:rsidRDefault="004D5A11">
            <w:pPr>
              <w:pStyle w:val="clauseindent"/>
              <w:ind w:left="0"/>
              <w:rPr>
                <w:rFonts w:ascii="Arial" w:hAnsi="Arial" w:cs="Arial"/>
                <w:b/>
                <w:bCs/>
              </w:rPr>
            </w:pPr>
            <w:r>
              <w:rPr>
                <w:rFonts w:ascii="Arial" w:hAnsi="Arial" w:cs="Arial"/>
                <w:b/>
                <w:bCs/>
              </w:rPr>
              <w:lastRenderedPageBreak/>
              <w:t>"BM Unit Metered Volume"</w:t>
            </w:r>
          </w:p>
        </w:tc>
        <w:tc>
          <w:tcPr>
            <w:tcW w:w="6808"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16EDC40A">
        <w:trPr>
          <w:gridAfter w:val="1"/>
          <w:wAfter w:w="289" w:type="dxa"/>
        </w:trPr>
        <w:tc>
          <w:tcPr>
            <w:tcW w:w="3512"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808"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16EDC40A">
        <w:trPr>
          <w:gridAfter w:val="1"/>
          <w:wAfter w:w="289" w:type="dxa"/>
        </w:trPr>
        <w:tc>
          <w:tcPr>
            <w:tcW w:w="3512"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808"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16EDC40A">
        <w:trPr>
          <w:gridAfter w:val="1"/>
          <w:wAfter w:w="289" w:type="dxa"/>
        </w:trPr>
        <w:tc>
          <w:tcPr>
            <w:tcW w:w="3512"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808"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16EDC40A">
        <w:trPr>
          <w:gridAfter w:val="1"/>
          <w:wAfter w:w="289" w:type="dxa"/>
        </w:trPr>
        <w:tc>
          <w:tcPr>
            <w:tcW w:w="3512"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808"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16EDC40A">
        <w:trPr>
          <w:gridAfter w:val="1"/>
          <w:wAfter w:w="289" w:type="dxa"/>
        </w:trPr>
        <w:tc>
          <w:tcPr>
            <w:tcW w:w="3512"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808"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16EDC40A">
        <w:trPr>
          <w:gridAfter w:val="1"/>
          <w:wAfter w:w="289" w:type="dxa"/>
        </w:trPr>
        <w:tc>
          <w:tcPr>
            <w:tcW w:w="3512"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808"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16EDC40A">
        <w:trPr>
          <w:gridAfter w:val="1"/>
          <w:wAfter w:w="289" w:type="dxa"/>
        </w:trPr>
        <w:tc>
          <w:tcPr>
            <w:tcW w:w="3512"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808"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16EDC40A">
        <w:trPr>
          <w:gridAfter w:val="1"/>
          <w:wAfter w:w="289" w:type="dxa"/>
        </w:trPr>
        <w:tc>
          <w:tcPr>
            <w:tcW w:w="3512"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808"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097"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097"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097"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61EAD7D0"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2F155429" w14:textId="77777777" w:rsidR="009F7CE1" w:rsidRPr="00F96CF5" w:rsidRDefault="009F7CE1" w:rsidP="00B739A8">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w:t>
            </w:r>
            <w:r w:rsidR="00976E4F" w:rsidRPr="00F96CF5">
              <w:rPr>
                <w:rFonts w:ascii="Arial" w:hAnsi="Arial" w:cs="Arial"/>
                <w:b/>
                <w:bCs/>
                <w:szCs w:val="22"/>
                <w:lang w:eastAsia="en-GB"/>
              </w:rPr>
              <w:t xml:space="preserve"> </w:t>
            </w:r>
            <w:r w:rsidRPr="00F96CF5">
              <w:rPr>
                <w:rFonts w:ascii="Arial" w:hAnsi="Arial" w:cs="Arial"/>
                <w:b/>
                <w:bCs/>
                <w:szCs w:val="22"/>
                <w:lang w:eastAsia="en-GB"/>
              </w:rPr>
              <w:t>Charge Short</w:t>
            </w:r>
            <w:r w:rsidRPr="00F96CF5">
              <w:rPr>
                <w:rFonts w:ascii="Arial,Bold" w:hAnsi="Arial,Bold" w:cs="Arial,Bold"/>
                <w:b/>
                <w:bCs/>
                <w:szCs w:val="22"/>
                <w:lang w:eastAsia="en-GB"/>
              </w:rPr>
              <w:t>fall”</w:t>
            </w:r>
          </w:p>
          <w:p w14:paraId="604A65CF" w14:textId="77777777" w:rsidR="009F7CE1" w:rsidRPr="00B87B3A" w:rsidRDefault="009F7CE1" w:rsidP="00B739A8">
            <w:pPr>
              <w:jc w:val="both"/>
              <w:rPr>
                <w:rFonts w:ascii="Arial" w:hAnsi="Arial" w:cs="Arial"/>
                <w:szCs w:val="22"/>
              </w:rPr>
            </w:pPr>
          </w:p>
        </w:tc>
        <w:tc>
          <w:tcPr>
            <w:tcW w:w="7097" w:type="dxa"/>
            <w:gridSpan w:val="2"/>
            <w:tcBorders>
              <w:top w:val="nil"/>
              <w:left w:val="nil"/>
              <w:bottom w:val="nil"/>
              <w:right w:val="nil"/>
            </w:tcBorders>
          </w:tcPr>
          <w:p w14:paraId="2130A9E4" w14:textId="77777777" w:rsidR="004D5A11" w:rsidRPr="00F96CF5" w:rsidRDefault="004D5A11" w:rsidP="00B739A8">
            <w:pPr>
              <w:jc w:val="both"/>
              <w:rPr>
                <w:rFonts w:ascii="Arial" w:hAnsi="Arial" w:cs="Arial"/>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62F254AF" w14:textId="77777777" w:rsidR="009F7CE1" w:rsidRPr="00F96CF5" w:rsidRDefault="009F7CE1" w:rsidP="00B739A8">
            <w:pPr>
              <w:jc w:val="both"/>
              <w:rPr>
                <w:rFonts w:ascii="Arial" w:hAnsi="Arial" w:cs="Arial"/>
                <w:b/>
                <w:szCs w:val="22"/>
              </w:rPr>
            </w:pPr>
          </w:p>
          <w:p w14:paraId="05A7BB02" w14:textId="77777777" w:rsidR="009F7CE1" w:rsidRPr="00F96CF5" w:rsidRDefault="009F7CE1" w:rsidP="009F7CE1">
            <w:pPr>
              <w:autoSpaceDE w:val="0"/>
              <w:autoSpaceDN w:val="0"/>
              <w:adjustRightInd w:val="0"/>
              <w:rPr>
                <w:rFonts w:ascii="Arial" w:hAnsi="Arial" w:cs="Arial"/>
                <w:b/>
                <w:bCs/>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p>
          <w:p w14:paraId="0EBDF1C1" w14:textId="77777777" w:rsidR="004D5A11" w:rsidRPr="00F96CF5" w:rsidRDefault="009F7CE1" w:rsidP="00B87B3A">
            <w:pPr>
              <w:autoSpaceDE w:val="0"/>
              <w:autoSpaceDN w:val="0"/>
              <w:adjustRightInd w:val="0"/>
              <w:rPr>
                <w:rFonts w:ascii="Arial" w:hAnsi="Arial" w:cs="Arial"/>
                <w:szCs w:val="22"/>
                <w:lang w:eastAsia="en-GB"/>
              </w:rPr>
            </w:pP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27F02B2B" w14:textId="77777777" w:rsidR="009F7CE1" w:rsidRPr="00F96CF5" w:rsidRDefault="009F7CE1" w:rsidP="00B87B3A">
            <w:pPr>
              <w:autoSpaceDE w:val="0"/>
              <w:autoSpaceDN w:val="0"/>
              <w:adjustRightInd w:val="0"/>
              <w:rPr>
                <w:rFonts w:ascii="Arial" w:hAnsi="Arial" w:cs="Arial"/>
                <w:szCs w:val="22"/>
                <w:lang w:eastAsia="en-GB"/>
              </w:rPr>
            </w:pPr>
          </w:p>
        </w:tc>
      </w:tr>
      <w:tr w:rsidR="004D5A11" w:rsidRPr="0000119F" w14:paraId="7D7F2992" w14:textId="77777777" w:rsidTr="16EDC4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12"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lastRenderedPageBreak/>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097"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16EDC40A">
        <w:trPr>
          <w:gridAfter w:val="1"/>
          <w:wAfter w:w="289" w:type="dxa"/>
        </w:trPr>
        <w:tc>
          <w:tcPr>
            <w:tcW w:w="3512" w:type="dxa"/>
          </w:tcPr>
          <w:p w14:paraId="126AD00F" w14:textId="77777777" w:rsidR="004D5A11" w:rsidRPr="008654EE" w:rsidRDefault="004D5A11">
            <w:pPr>
              <w:spacing w:after="120" w:line="360" w:lineRule="auto"/>
              <w:rPr>
                <w:rFonts w:ascii="Arial Bold" w:hAnsi="Arial Bold" w:cs="Arial"/>
                <w:b/>
              </w:rPr>
            </w:pPr>
            <w:bookmarkStart w:id="20" w:name="_BPDCI_20"/>
            <w:r w:rsidRPr="008654EE">
              <w:rPr>
                <w:rFonts w:ascii="Arial Bold" w:hAnsi="Arial Bold" w:cs="Arial"/>
                <w:b/>
                <w:bCs/>
              </w:rPr>
              <w:t>"</w:t>
            </w:r>
            <w:bookmarkEnd w:id="20"/>
            <w:r w:rsidRPr="008654EE">
              <w:rPr>
                <w:rFonts w:ascii="Arial Bold" w:hAnsi="Arial Bold" w:cs="Arial"/>
                <w:b/>
              </w:rPr>
              <w:t>CAP 179 Implementation Date</w:t>
            </w:r>
            <w:bookmarkStart w:id="21" w:name="_BPDCD_21"/>
            <w:r w:rsidRPr="008654EE">
              <w:rPr>
                <w:rFonts w:ascii="Arial Bold" w:hAnsi="Arial Bold" w:cs="Arial"/>
                <w:b/>
                <w:bCs/>
              </w:rPr>
              <w:t>"</w:t>
            </w:r>
            <w:r w:rsidRPr="008654EE">
              <w:rPr>
                <w:rFonts w:ascii="Arial Bold" w:hAnsi="Arial Bold" w:cs="Arial"/>
                <w:b/>
              </w:rPr>
              <w:t xml:space="preserve"> </w:t>
            </w:r>
            <w:bookmarkEnd w:id="21"/>
          </w:p>
        </w:tc>
        <w:tc>
          <w:tcPr>
            <w:tcW w:w="6808"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16EDC40A">
        <w:trPr>
          <w:gridAfter w:val="1"/>
          <w:wAfter w:w="289" w:type="dxa"/>
        </w:trPr>
        <w:tc>
          <w:tcPr>
            <w:tcW w:w="3512"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808"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16EDC40A">
        <w:trPr>
          <w:gridAfter w:val="1"/>
          <w:wAfter w:w="289" w:type="dxa"/>
        </w:trPr>
        <w:tc>
          <w:tcPr>
            <w:tcW w:w="3512"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808"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16EDC40A">
        <w:trPr>
          <w:gridAfter w:val="1"/>
          <w:wAfter w:w="289" w:type="dxa"/>
        </w:trPr>
        <w:tc>
          <w:tcPr>
            <w:tcW w:w="3512"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808"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16EDC40A">
        <w:trPr>
          <w:gridAfter w:val="1"/>
          <w:wAfter w:w="289" w:type="dxa"/>
        </w:trPr>
        <w:tc>
          <w:tcPr>
            <w:tcW w:w="3512" w:type="dxa"/>
          </w:tcPr>
          <w:p w14:paraId="18B2D1CA" w14:textId="77777777" w:rsidR="004D5A11" w:rsidRDefault="004D5A11">
            <w:pPr>
              <w:pStyle w:val="BodyText"/>
              <w:spacing w:line="240" w:lineRule="atLeast"/>
              <w:rPr>
                <w:rFonts w:ascii="Arial" w:hAnsi="Arial" w:cs="Arial"/>
                <w:b/>
                <w:bCs/>
                <w:color w:val="000000"/>
                <w:w w:val="0"/>
              </w:rPr>
            </w:pPr>
            <w:bookmarkStart w:id="22"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2"/>
          </w:p>
        </w:tc>
        <w:tc>
          <w:tcPr>
            <w:tcW w:w="6808" w:type="dxa"/>
          </w:tcPr>
          <w:p w14:paraId="1F26E543" w14:textId="77777777" w:rsidR="004D5A11" w:rsidRDefault="004D5A11">
            <w:pPr>
              <w:pStyle w:val="BodyText"/>
              <w:spacing w:line="240" w:lineRule="atLeast"/>
              <w:jc w:val="both"/>
              <w:rPr>
                <w:rFonts w:ascii="Arial" w:hAnsi="Arial" w:cs="Arial"/>
                <w:color w:val="000000"/>
                <w:w w:val="0"/>
              </w:rPr>
            </w:pPr>
            <w:bookmarkStart w:id="23"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23"/>
          </w:p>
        </w:tc>
      </w:tr>
      <w:tr w:rsidR="004D5A11" w14:paraId="4A0AC05B" w14:textId="77777777" w:rsidTr="16EDC40A">
        <w:trPr>
          <w:gridAfter w:val="1"/>
          <w:wAfter w:w="289" w:type="dxa"/>
        </w:trPr>
        <w:tc>
          <w:tcPr>
            <w:tcW w:w="3512" w:type="dxa"/>
          </w:tcPr>
          <w:p w14:paraId="5C03237B" w14:textId="77777777" w:rsidR="004D5A11" w:rsidRDefault="004D5A11">
            <w:pPr>
              <w:pStyle w:val="BodyText"/>
              <w:spacing w:line="240" w:lineRule="atLeast"/>
              <w:rPr>
                <w:rFonts w:ascii="Arial" w:hAnsi="Arial" w:cs="Arial"/>
                <w:b/>
                <w:bCs/>
                <w:color w:val="000000"/>
                <w:w w:val="0"/>
              </w:rPr>
            </w:pPr>
            <w:bookmarkStart w:id="24"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4"/>
          </w:p>
        </w:tc>
        <w:tc>
          <w:tcPr>
            <w:tcW w:w="6808"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16EDC40A">
        <w:trPr>
          <w:gridAfter w:val="1"/>
          <w:wAfter w:w="289" w:type="dxa"/>
        </w:trPr>
        <w:tc>
          <w:tcPr>
            <w:tcW w:w="3512" w:type="dxa"/>
          </w:tcPr>
          <w:p w14:paraId="19823A81" w14:textId="77777777" w:rsidR="004D5A11" w:rsidRDefault="004D5A11">
            <w:pPr>
              <w:pStyle w:val="BodyText"/>
              <w:spacing w:line="240" w:lineRule="atLeast"/>
              <w:rPr>
                <w:rFonts w:ascii="Arial" w:hAnsi="Arial" w:cs="Arial"/>
                <w:b/>
                <w:bCs/>
                <w:color w:val="000000"/>
                <w:w w:val="0"/>
              </w:rPr>
            </w:pPr>
            <w:bookmarkStart w:id="25"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5"/>
          </w:p>
        </w:tc>
        <w:tc>
          <w:tcPr>
            <w:tcW w:w="6808"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16EDC40A">
        <w:trPr>
          <w:gridAfter w:val="1"/>
          <w:wAfter w:w="289" w:type="dxa"/>
        </w:trPr>
        <w:tc>
          <w:tcPr>
            <w:tcW w:w="3512" w:type="dxa"/>
          </w:tcPr>
          <w:p w14:paraId="2554159B" w14:textId="77777777" w:rsidR="004D5A11" w:rsidRDefault="004D5A11">
            <w:pPr>
              <w:pStyle w:val="BodyText"/>
              <w:spacing w:line="240" w:lineRule="atLeast"/>
              <w:rPr>
                <w:rFonts w:ascii="Arial" w:hAnsi="Arial" w:cs="Arial"/>
                <w:b/>
                <w:bCs/>
                <w:color w:val="000000"/>
                <w:w w:val="0"/>
              </w:rPr>
            </w:pPr>
            <w:bookmarkStart w:id="26"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6"/>
          </w:p>
        </w:tc>
        <w:tc>
          <w:tcPr>
            <w:tcW w:w="6808"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16EDC40A">
        <w:trPr>
          <w:gridAfter w:val="1"/>
          <w:wAfter w:w="289" w:type="dxa"/>
        </w:trPr>
        <w:tc>
          <w:tcPr>
            <w:tcW w:w="3512"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808"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16EDC40A">
        <w:trPr>
          <w:gridAfter w:val="1"/>
          <w:wAfter w:w="289" w:type="dxa"/>
        </w:trPr>
        <w:tc>
          <w:tcPr>
            <w:tcW w:w="3512" w:type="dxa"/>
          </w:tcPr>
          <w:p w14:paraId="7BC711C4" w14:textId="77777777" w:rsidR="004D5A11" w:rsidRDefault="004D5A11">
            <w:pPr>
              <w:pStyle w:val="BodyText"/>
              <w:spacing w:after="120"/>
              <w:rPr>
                <w:rFonts w:ascii="Arial" w:hAnsi="Arial" w:cs="Arial"/>
                <w:b/>
                <w:bCs/>
              </w:rPr>
            </w:pPr>
            <w:r>
              <w:rPr>
                <w:rFonts w:ascii="Arial" w:hAnsi="Arial" w:cs="Arial"/>
                <w:b/>
                <w:bCs/>
              </w:rPr>
              <w:t>“Central Volume Allocation”</w:t>
            </w:r>
          </w:p>
        </w:tc>
        <w:tc>
          <w:tcPr>
            <w:tcW w:w="6808" w:type="dxa"/>
          </w:tcPr>
          <w:p w14:paraId="1F0176FA" w14:textId="77777777" w:rsidR="004D5A11"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16EDC40A">
        <w:trPr>
          <w:gridAfter w:val="1"/>
          <w:wAfter w:w="289" w:type="dxa"/>
        </w:trPr>
        <w:tc>
          <w:tcPr>
            <w:tcW w:w="3512"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808"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16EDC40A">
        <w:trPr>
          <w:gridAfter w:val="1"/>
          <w:wAfter w:w="289" w:type="dxa"/>
        </w:trPr>
        <w:tc>
          <w:tcPr>
            <w:tcW w:w="3512"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6808"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16EDC40A">
        <w:trPr>
          <w:gridAfter w:val="1"/>
          <w:wAfter w:w="289" w:type="dxa"/>
        </w:trPr>
        <w:tc>
          <w:tcPr>
            <w:tcW w:w="3512"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808"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16EDC40A">
        <w:trPr>
          <w:gridAfter w:val="1"/>
          <w:wAfter w:w="289" w:type="dxa"/>
        </w:trPr>
        <w:tc>
          <w:tcPr>
            <w:tcW w:w="3512"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808"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lastRenderedPageBreak/>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16EDC40A">
        <w:trPr>
          <w:gridAfter w:val="1"/>
          <w:wAfter w:w="289" w:type="dxa"/>
        </w:trPr>
        <w:tc>
          <w:tcPr>
            <w:tcW w:w="3512" w:type="dxa"/>
          </w:tcPr>
          <w:p w14:paraId="5D0B3C84" w14:textId="1D1821CE" w:rsidR="0093429F" w:rsidRDefault="00E000A3">
            <w:pPr>
              <w:pStyle w:val="BodyText"/>
              <w:rPr>
                <w:rFonts w:ascii="Arial" w:hAnsi="Arial" w:cs="Arial"/>
                <w:b/>
                <w:bCs/>
              </w:rPr>
            </w:pPr>
            <w:r>
              <w:rPr>
                <w:rFonts w:ascii="Arial" w:hAnsi="Arial" w:cs="Arial"/>
                <w:b/>
                <w:bCs/>
              </w:rPr>
              <w:lastRenderedPageBreak/>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808" w:type="dxa"/>
          </w:tcPr>
          <w:p w14:paraId="131D6DF2" w14:textId="3100ABE8" w:rsidR="0093429F" w:rsidRDefault="00A76038">
            <w:pPr>
              <w:pStyle w:val="BodyText"/>
              <w:jc w:val="both"/>
              <w:rPr>
                <w:rFonts w:ascii="Arial" w:hAnsi="Arial" w:cs="Arial"/>
              </w:rPr>
            </w:pPr>
            <w:r>
              <w:rPr>
                <w:rFonts w:ascii="Arial" w:hAnsi="Arial" w:cs="Arial"/>
              </w:rPr>
              <w:t>Connection Charges</w:t>
            </w:r>
            <w:r w:rsidR="00BF1EBF">
              <w:rPr>
                <w:rFonts w:ascii="Arial" w:hAnsi="Arial" w:cs="Arial"/>
              </w:rPr>
              <w:t xml:space="preserve"> and charges in respect of an Onshore local circuit, Onshore local substation</w:t>
            </w:r>
            <w:r w:rsidR="009B41AF">
              <w:rPr>
                <w:rFonts w:ascii="Arial" w:hAnsi="Arial" w:cs="Arial"/>
              </w:rPr>
              <w:t>, Off</w:t>
            </w:r>
            <w:r w:rsidR="00373D88">
              <w:rPr>
                <w:rFonts w:ascii="Arial" w:hAnsi="Arial" w:cs="Arial"/>
              </w:rPr>
              <w:t>shore local</w:t>
            </w:r>
            <w:r w:rsidR="00BE7381">
              <w:rPr>
                <w:rFonts w:ascii="Arial" w:hAnsi="Arial" w:cs="Arial"/>
              </w:rPr>
              <w:t xml:space="preserve"> circuit and Offshore local substation</w:t>
            </w:r>
            <w:r w:rsidR="001A11A2">
              <w:rPr>
                <w:rFonts w:ascii="Arial" w:hAnsi="Arial" w:cs="Arial"/>
              </w:rPr>
              <w:t>.</w:t>
            </w:r>
          </w:p>
        </w:tc>
      </w:tr>
      <w:tr w:rsidR="004D5A11" w14:paraId="5C045A0D" w14:textId="77777777" w:rsidTr="16EDC40A">
        <w:trPr>
          <w:gridAfter w:val="1"/>
          <w:wAfter w:w="289" w:type="dxa"/>
        </w:trPr>
        <w:tc>
          <w:tcPr>
            <w:tcW w:w="3512"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808"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16EDC40A">
        <w:trPr>
          <w:gridAfter w:val="1"/>
          <w:wAfter w:w="289" w:type="dxa"/>
        </w:trPr>
        <w:tc>
          <w:tcPr>
            <w:tcW w:w="3512"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808"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16EDC40A">
        <w:trPr>
          <w:gridAfter w:val="1"/>
          <w:wAfter w:w="289" w:type="dxa"/>
        </w:trPr>
        <w:tc>
          <w:tcPr>
            <w:tcW w:w="3512"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808"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16EDC40A">
        <w:trPr>
          <w:gridAfter w:val="1"/>
          <w:wAfter w:w="289" w:type="dxa"/>
        </w:trPr>
        <w:tc>
          <w:tcPr>
            <w:tcW w:w="3512"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808"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16EDC40A">
        <w:trPr>
          <w:gridAfter w:val="1"/>
          <w:wAfter w:w="289" w:type="dxa"/>
        </w:trPr>
        <w:tc>
          <w:tcPr>
            <w:tcW w:w="3512" w:type="dxa"/>
          </w:tcPr>
          <w:p w14:paraId="32BE21B8" w14:textId="77777777" w:rsidR="004D5A11" w:rsidRDefault="004D5A11">
            <w:pPr>
              <w:rPr>
                <w:rFonts w:ascii="Arial" w:hAnsi="Arial" w:cs="Arial"/>
                <w:b/>
              </w:rPr>
            </w:pPr>
            <w:bookmarkStart w:id="27" w:name="_DV_C131"/>
            <w:r>
              <w:rPr>
                <w:rFonts w:ascii="Arial" w:hAnsi="Arial" w:cs="Arial"/>
                <w:b/>
              </w:rPr>
              <w:t>"Circuit Breaker"</w:t>
            </w:r>
            <w:bookmarkEnd w:id="27"/>
          </w:p>
        </w:tc>
        <w:tc>
          <w:tcPr>
            <w:tcW w:w="6808"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8" w:name="_BPDCD_22"/>
            <w:r>
              <w:rPr>
                <w:rFonts w:ascii="Arial" w:hAnsi="Arial" w:cs="Arial"/>
                <w:color w:val="0000FF"/>
                <w:w w:val="0"/>
                <w:u w:val="double"/>
              </w:rPr>
              <w:t>;</w:t>
            </w:r>
            <w:bookmarkEnd w:id="28"/>
          </w:p>
        </w:tc>
      </w:tr>
      <w:tr w:rsidR="004D5A11" w14:paraId="2431FE17" w14:textId="77777777" w:rsidTr="16EDC40A">
        <w:trPr>
          <w:gridAfter w:val="1"/>
          <w:wAfter w:w="289" w:type="dxa"/>
        </w:trPr>
        <w:tc>
          <w:tcPr>
            <w:tcW w:w="3512"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808"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16EDC40A">
        <w:trPr>
          <w:gridAfter w:val="1"/>
          <w:wAfter w:w="289" w:type="dxa"/>
        </w:trPr>
        <w:tc>
          <w:tcPr>
            <w:tcW w:w="3512"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808"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16EDC40A">
        <w:trPr>
          <w:gridAfter w:val="1"/>
          <w:wAfter w:w="289" w:type="dxa"/>
        </w:trPr>
        <w:tc>
          <w:tcPr>
            <w:tcW w:w="3512"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6808"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16EDC40A">
        <w:trPr>
          <w:gridAfter w:val="1"/>
          <w:wAfter w:w="289" w:type="dxa"/>
        </w:trPr>
        <w:tc>
          <w:tcPr>
            <w:tcW w:w="3512"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808"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16EDC40A">
        <w:trPr>
          <w:gridAfter w:val="1"/>
          <w:wAfter w:w="289" w:type="dxa"/>
        </w:trPr>
        <w:tc>
          <w:tcPr>
            <w:tcW w:w="3512"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808"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16EDC40A">
        <w:trPr>
          <w:gridAfter w:val="1"/>
          <w:wAfter w:w="289" w:type="dxa"/>
        </w:trPr>
        <w:tc>
          <w:tcPr>
            <w:tcW w:w="3512"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808"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16EDC40A">
        <w:trPr>
          <w:gridAfter w:val="1"/>
          <w:wAfter w:w="289" w:type="dxa"/>
        </w:trPr>
        <w:tc>
          <w:tcPr>
            <w:tcW w:w="3512"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808"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lastRenderedPageBreak/>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16EDC40A">
        <w:trPr>
          <w:gridAfter w:val="1"/>
          <w:wAfter w:w="289" w:type="dxa"/>
        </w:trPr>
        <w:tc>
          <w:tcPr>
            <w:tcW w:w="3512" w:type="dxa"/>
          </w:tcPr>
          <w:p w14:paraId="5D387AC8" w14:textId="77777777" w:rsidR="004D5A11" w:rsidRDefault="004D5A11">
            <w:pPr>
              <w:pStyle w:val="BodyText"/>
              <w:rPr>
                <w:rFonts w:ascii="Arial" w:hAnsi="Arial" w:cs="Arial"/>
                <w:b/>
                <w:bCs/>
              </w:rPr>
            </w:pPr>
            <w:r>
              <w:rPr>
                <w:rFonts w:ascii="Arial" w:hAnsi="Arial" w:cs="Arial"/>
                <w:b/>
                <w:bCs/>
              </w:rPr>
              <w:lastRenderedPageBreak/>
              <w:t>“Code Administrator”</w:t>
            </w:r>
          </w:p>
        </w:tc>
        <w:tc>
          <w:tcPr>
            <w:tcW w:w="6808"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16EDC40A">
        <w:trPr>
          <w:gridAfter w:val="1"/>
          <w:wAfter w:w="289" w:type="dxa"/>
        </w:trPr>
        <w:tc>
          <w:tcPr>
            <w:tcW w:w="3512"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808"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16EDC40A">
        <w:trPr>
          <w:gridAfter w:val="1"/>
          <w:wAfter w:w="289" w:type="dxa"/>
        </w:trPr>
        <w:tc>
          <w:tcPr>
            <w:tcW w:w="3512"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808"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16EDC40A">
        <w:trPr>
          <w:gridAfter w:val="1"/>
          <w:wAfter w:w="289" w:type="dxa"/>
        </w:trPr>
        <w:tc>
          <w:tcPr>
            <w:tcW w:w="3512"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808"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16EDC40A">
        <w:trPr>
          <w:gridAfter w:val="1"/>
          <w:wAfter w:w="289" w:type="dxa"/>
        </w:trPr>
        <w:tc>
          <w:tcPr>
            <w:tcW w:w="3512"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808"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16EDC40A">
        <w:trPr>
          <w:gridAfter w:val="1"/>
          <w:wAfter w:w="289" w:type="dxa"/>
        </w:trPr>
        <w:tc>
          <w:tcPr>
            <w:tcW w:w="3512"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808"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16EDC40A">
        <w:trPr>
          <w:gridAfter w:val="1"/>
          <w:wAfter w:w="289" w:type="dxa"/>
        </w:trPr>
        <w:tc>
          <w:tcPr>
            <w:tcW w:w="3512"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6808"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16EDC40A">
        <w:trPr>
          <w:gridAfter w:val="1"/>
          <w:wAfter w:w="289" w:type="dxa"/>
        </w:trPr>
        <w:tc>
          <w:tcPr>
            <w:tcW w:w="3512"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808"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16EDC40A">
        <w:trPr>
          <w:gridAfter w:val="1"/>
          <w:wAfter w:w="289" w:type="dxa"/>
        </w:trPr>
        <w:tc>
          <w:tcPr>
            <w:tcW w:w="3512"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808"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16EDC40A">
        <w:trPr>
          <w:gridAfter w:val="1"/>
          <w:wAfter w:w="289" w:type="dxa"/>
        </w:trPr>
        <w:tc>
          <w:tcPr>
            <w:tcW w:w="3512"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808"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t>
            </w:r>
            <w:r>
              <w:rPr>
                <w:rFonts w:ascii="Arial" w:hAnsi="Arial" w:cs="Arial"/>
              </w:rPr>
              <w:lastRenderedPageBreak/>
              <w:t>(whether autonomous or not) of, or of the government of, the United Kingdom;</w:t>
            </w:r>
          </w:p>
        </w:tc>
      </w:tr>
      <w:tr w:rsidR="004D5A11" w14:paraId="2F16F7F5" w14:textId="77777777" w:rsidTr="16EDC40A">
        <w:trPr>
          <w:gridAfter w:val="1"/>
          <w:wAfter w:w="289" w:type="dxa"/>
        </w:trPr>
        <w:tc>
          <w:tcPr>
            <w:tcW w:w="3512" w:type="dxa"/>
          </w:tcPr>
          <w:p w14:paraId="1C141DD7" w14:textId="77777777" w:rsidR="004D5A11" w:rsidRDefault="004D5A11">
            <w:pPr>
              <w:pStyle w:val="clauseindent"/>
              <w:ind w:left="0"/>
              <w:rPr>
                <w:rFonts w:ascii="Arial" w:hAnsi="Arial" w:cs="Arial"/>
                <w:b/>
                <w:bCs/>
              </w:rPr>
            </w:pPr>
            <w:r>
              <w:rPr>
                <w:rFonts w:ascii="Arial" w:hAnsi="Arial" w:cs="Arial"/>
                <w:b/>
                <w:bCs/>
              </w:rPr>
              <w:lastRenderedPageBreak/>
              <w:t>"Completion Date"</w:t>
            </w:r>
          </w:p>
        </w:tc>
        <w:tc>
          <w:tcPr>
            <w:tcW w:w="6808"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16EDC40A">
        <w:trPr>
          <w:gridAfter w:val="1"/>
          <w:wAfter w:w="289" w:type="dxa"/>
        </w:trPr>
        <w:tc>
          <w:tcPr>
            <w:tcW w:w="3512" w:type="dxa"/>
          </w:tcPr>
          <w:p w14:paraId="1F332BC7" w14:textId="77777777" w:rsidR="004D5A11" w:rsidRDefault="004D5A11">
            <w:pPr>
              <w:pStyle w:val="clauseindent"/>
              <w:ind w:left="0"/>
              <w:rPr>
                <w:rFonts w:ascii="Arial" w:hAnsi="Arial" w:cs="Arial"/>
                <w:b/>
                <w:bCs/>
              </w:rPr>
            </w:pPr>
            <w:r>
              <w:rPr>
                <w:rFonts w:ascii="Arial" w:hAnsi="Arial" w:cs="Arial"/>
                <w:b/>
                <w:bCs/>
              </w:rPr>
              <w:t>"Composite Demand Charges"</w:t>
            </w:r>
          </w:p>
        </w:tc>
        <w:tc>
          <w:tcPr>
            <w:tcW w:w="6808" w:type="dxa"/>
          </w:tcPr>
          <w:p w14:paraId="0923267F" w14:textId="77777777" w:rsidR="004D5A11" w:rsidRDefault="004D5A11">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4D5A11" w14:paraId="4563F004" w14:textId="77777777" w:rsidTr="16EDC40A">
        <w:trPr>
          <w:gridAfter w:val="1"/>
          <w:wAfter w:w="289" w:type="dxa"/>
        </w:trPr>
        <w:tc>
          <w:tcPr>
            <w:tcW w:w="3512"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808"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16EDC40A">
        <w:trPr>
          <w:gridAfter w:val="1"/>
          <w:wAfter w:w="289" w:type="dxa"/>
        </w:trPr>
        <w:tc>
          <w:tcPr>
            <w:tcW w:w="3512" w:type="dxa"/>
          </w:tcPr>
          <w:p w14:paraId="25FBAE3C" w14:textId="77777777" w:rsidR="004D5A11" w:rsidRDefault="004D5A11">
            <w:pPr>
              <w:rPr>
                <w:rFonts w:ascii="Arial" w:hAnsi="Arial" w:cs="Arial"/>
                <w:b/>
              </w:rPr>
            </w:pPr>
            <w:r>
              <w:rPr>
                <w:rFonts w:ascii="Arial" w:hAnsi="Arial" w:cs="Arial"/>
                <w:b/>
              </w:rPr>
              <w:t>“Connect and Manage Arrangements”</w:t>
            </w:r>
          </w:p>
        </w:tc>
        <w:tc>
          <w:tcPr>
            <w:tcW w:w="6808"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Wider Transmission Reinforcement Works</w:t>
            </w:r>
            <w:r>
              <w:rPr>
                <w:rFonts w:ascii="Arial" w:hAnsi="Arial" w:cs="Arial"/>
              </w:rPr>
              <w:t>;</w:t>
            </w:r>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16EDC40A">
        <w:trPr>
          <w:gridAfter w:val="1"/>
          <w:wAfter w:w="289" w:type="dxa"/>
        </w:trPr>
        <w:tc>
          <w:tcPr>
            <w:tcW w:w="3512" w:type="dxa"/>
          </w:tcPr>
          <w:p w14:paraId="40129FCD" w14:textId="77777777" w:rsidR="004D5A11" w:rsidRDefault="004D5A11">
            <w:pPr>
              <w:rPr>
                <w:rFonts w:ascii="Arial" w:hAnsi="Arial" w:cs="Arial"/>
                <w:b/>
              </w:rPr>
            </w:pPr>
            <w:r>
              <w:rPr>
                <w:rFonts w:ascii="Arial" w:hAnsi="Arial" w:cs="Arial"/>
                <w:b/>
              </w:rPr>
              <w:t>“Connect and Manage Derogation”</w:t>
            </w:r>
          </w:p>
        </w:tc>
        <w:tc>
          <w:tcPr>
            <w:tcW w:w="6808"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The Company</w:t>
            </w:r>
            <w:r>
              <w:rPr>
                <w:rFonts w:ascii="Arial" w:hAnsi="Arial" w:cs="Arial"/>
              </w:rPr>
              <w:t xml:space="preserve">  pursuant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16EDC40A">
        <w:trPr>
          <w:gridAfter w:val="1"/>
          <w:wAfter w:w="289" w:type="dxa"/>
        </w:trPr>
        <w:tc>
          <w:tcPr>
            <w:tcW w:w="3512"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808"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16EDC40A">
        <w:trPr>
          <w:gridAfter w:val="1"/>
          <w:wAfter w:w="289" w:type="dxa"/>
        </w:trPr>
        <w:tc>
          <w:tcPr>
            <w:tcW w:w="3512"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808"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16EDC40A">
        <w:trPr>
          <w:gridAfter w:val="1"/>
          <w:wAfter w:w="289" w:type="dxa"/>
        </w:trPr>
        <w:tc>
          <w:tcPr>
            <w:tcW w:w="3512"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808"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16EDC40A">
        <w:trPr>
          <w:gridAfter w:val="1"/>
          <w:wAfter w:w="289" w:type="dxa"/>
        </w:trPr>
        <w:tc>
          <w:tcPr>
            <w:tcW w:w="3512" w:type="dxa"/>
          </w:tcPr>
          <w:p w14:paraId="3498254A" w14:textId="77777777" w:rsidR="004D5A11" w:rsidRDefault="004D5A11">
            <w:pPr>
              <w:rPr>
                <w:rFonts w:ascii="Arial" w:hAnsi="Arial" w:cs="Arial"/>
                <w:b/>
              </w:rPr>
            </w:pPr>
            <w:r>
              <w:rPr>
                <w:rFonts w:ascii="Arial" w:hAnsi="Arial" w:cs="Arial"/>
                <w:b/>
              </w:rPr>
              <w:t>“Connect and Manage Power Station”</w:t>
            </w:r>
          </w:p>
        </w:tc>
        <w:tc>
          <w:tcPr>
            <w:tcW w:w="6808" w:type="dxa"/>
          </w:tcPr>
          <w:p w14:paraId="4BDB6AB6" w14:textId="77777777" w:rsidR="004D5A11" w:rsidRDefault="004D5A11">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16EDC40A">
        <w:trPr>
          <w:gridAfter w:val="1"/>
          <w:wAfter w:w="289" w:type="dxa"/>
        </w:trPr>
        <w:tc>
          <w:tcPr>
            <w:tcW w:w="3512"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808"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29" w:name="_BPDCD_23"/>
            <w:r>
              <w:rPr>
                <w:rFonts w:ascii="Arial" w:hAnsi="Arial" w:cs="Arial"/>
                <w:strike/>
                <w:color w:val="FF0000"/>
              </w:rPr>
              <w:t xml:space="preserve"> </w:t>
            </w:r>
            <w:bookmarkStart w:id="30" w:name="_BPDCI_24"/>
            <w:bookmarkEnd w:id="29"/>
            <w:r>
              <w:rPr>
                <w:rFonts w:ascii="Arial" w:hAnsi="Arial" w:cs="Arial"/>
                <w:color w:val="0000FF"/>
                <w:u w:val="double"/>
              </w:rPr>
              <w:t xml:space="preserve">; </w:t>
            </w:r>
            <w:bookmarkEnd w:id="30"/>
          </w:p>
          <w:p w14:paraId="07E6A620" w14:textId="77777777" w:rsidR="004D5A11" w:rsidRDefault="004D5A11">
            <w:pPr>
              <w:jc w:val="both"/>
              <w:rPr>
                <w:rFonts w:ascii="Arial" w:hAnsi="Arial" w:cs="Arial"/>
                <w:b/>
                <w:i/>
              </w:rPr>
            </w:pPr>
          </w:p>
        </w:tc>
      </w:tr>
      <w:tr w:rsidR="004D5A11" w14:paraId="7E9E946C" w14:textId="77777777" w:rsidTr="16EDC40A">
        <w:trPr>
          <w:gridAfter w:val="1"/>
          <w:wAfter w:w="289" w:type="dxa"/>
        </w:trPr>
        <w:tc>
          <w:tcPr>
            <w:tcW w:w="3512"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808"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16EDC40A">
        <w:trPr>
          <w:gridAfter w:val="1"/>
          <w:wAfter w:w="289" w:type="dxa"/>
        </w:trPr>
        <w:tc>
          <w:tcPr>
            <w:tcW w:w="3512"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808"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16EDC40A">
        <w:trPr>
          <w:gridAfter w:val="1"/>
          <w:wAfter w:w="289" w:type="dxa"/>
        </w:trPr>
        <w:tc>
          <w:tcPr>
            <w:tcW w:w="3512" w:type="dxa"/>
          </w:tcPr>
          <w:p w14:paraId="0E4E887B" w14:textId="77777777" w:rsidR="004D5A11" w:rsidRDefault="004D5A11">
            <w:pPr>
              <w:pStyle w:val="BodyText"/>
              <w:rPr>
                <w:rFonts w:ascii="Arial" w:hAnsi="Arial" w:cs="Arial"/>
                <w:b/>
                <w:bCs/>
              </w:rPr>
            </w:pPr>
            <w:r>
              <w:rPr>
                <w:rFonts w:ascii="Arial" w:hAnsi="Arial" w:cs="Arial"/>
                <w:b/>
                <w:bCs/>
              </w:rPr>
              <w:lastRenderedPageBreak/>
              <w:t>"Connection Application"</w:t>
            </w:r>
          </w:p>
        </w:tc>
        <w:tc>
          <w:tcPr>
            <w:tcW w:w="6808"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16EDC40A">
        <w:trPr>
          <w:gridAfter w:val="1"/>
          <w:wAfter w:w="289" w:type="dxa"/>
        </w:trPr>
        <w:tc>
          <w:tcPr>
            <w:tcW w:w="3512"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808"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16EDC40A">
        <w:trPr>
          <w:gridAfter w:val="1"/>
          <w:wAfter w:w="289" w:type="dxa"/>
        </w:trPr>
        <w:tc>
          <w:tcPr>
            <w:tcW w:w="3512"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808"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16EDC40A">
        <w:trPr>
          <w:gridAfter w:val="1"/>
          <w:wAfter w:w="289" w:type="dxa"/>
        </w:trPr>
        <w:tc>
          <w:tcPr>
            <w:tcW w:w="3512"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808"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1" w:name="_BPDCD_27"/>
            <w:r w:rsidRPr="00DE41AF">
              <w:rPr>
                <w:rFonts w:ascii="Arial" w:hAnsi="Arial" w:cs="Arial"/>
                <w:bCs/>
              </w:rPr>
              <w:t>14</w:t>
            </w:r>
            <w:bookmarkEnd w:id="31"/>
            <w:r>
              <w:rPr>
                <w:rFonts w:ascii="Arial" w:hAnsi="Arial" w:cs="Arial"/>
              </w:rPr>
              <w:t>;</w:t>
            </w:r>
          </w:p>
        </w:tc>
      </w:tr>
      <w:tr w:rsidR="004D5A11" w14:paraId="482C9778" w14:textId="77777777" w:rsidTr="16EDC40A">
        <w:trPr>
          <w:gridAfter w:val="1"/>
          <w:wAfter w:w="289" w:type="dxa"/>
        </w:trPr>
        <w:tc>
          <w:tcPr>
            <w:tcW w:w="3512"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808"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16EDC40A">
        <w:trPr>
          <w:gridAfter w:val="1"/>
          <w:wAfter w:w="289" w:type="dxa"/>
        </w:trPr>
        <w:tc>
          <w:tcPr>
            <w:tcW w:w="3512"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808"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16EDC40A">
        <w:trPr>
          <w:gridAfter w:val="1"/>
          <w:wAfter w:w="289" w:type="dxa"/>
        </w:trPr>
        <w:tc>
          <w:tcPr>
            <w:tcW w:w="3512"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808"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16EDC40A">
        <w:trPr>
          <w:gridAfter w:val="1"/>
          <w:wAfter w:w="289" w:type="dxa"/>
        </w:trPr>
        <w:tc>
          <w:tcPr>
            <w:tcW w:w="3512"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808"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16EDC40A">
        <w:trPr>
          <w:gridAfter w:val="1"/>
          <w:wAfter w:w="289" w:type="dxa"/>
        </w:trPr>
        <w:tc>
          <w:tcPr>
            <w:tcW w:w="3512"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808"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16EDC40A">
        <w:trPr>
          <w:gridAfter w:val="1"/>
          <w:wAfter w:w="289" w:type="dxa"/>
        </w:trPr>
        <w:tc>
          <w:tcPr>
            <w:tcW w:w="3512"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lastRenderedPageBreak/>
              <w:t>"Consents"</w:t>
            </w:r>
          </w:p>
        </w:tc>
        <w:tc>
          <w:tcPr>
            <w:tcW w:w="6808"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16EDC40A">
        <w:trPr>
          <w:gridAfter w:val="1"/>
          <w:wAfter w:w="289" w:type="dxa"/>
        </w:trPr>
        <w:tc>
          <w:tcPr>
            <w:tcW w:w="3512"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808"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16EDC40A">
        <w:trPr>
          <w:gridAfter w:val="1"/>
          <w:wAfter w:w="289" w:type="dxa"/>
        </w:trPr>
        <w:tc>
          <w:tcPr>
            <w:tcW w:w="3512" w:type="dxa"/>
          </w:tcPr>
          <w:p w14:paraId="40F92B05" w14:textId="77777777" w:rsidR="004D5A11" w:rsidRDefault="004D5A11">
            <w:pPr>
              <w:pStyle w:val="BodyText"/>
              <w:rPr>
                <w:rFonts w:ascii="Arial" w:hAnsi="Arial" w:cs="Arial"/>
                <w:b/>
                <w:bCs/>
              </w:rPr>
            </w:pPr>
            <w:r>
              <w:rPr>
                <w:rFonts w:ascii="Arial" w:hAnsi="Arial" w:cs="Arial"/>
                <w:b/>
                <w:bCs/>
              </w:rPr>
              <w:t>"Construction Programme"</w:t>
            </w:r>
          </w:p>
        </w:tc>
        <w:tc>
          <w:tcPr>
            <w:tcW w:w="6808" w:type="dxa"/>
          </w:tcPr>
          <w:p w14:paraId="31F43E0D" w14:textId="77777777" w:rsidR="004D5A11" w:rsidRDefault="004D5A11">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31BED180" w14:textId="77777777" w:rsidTr="16EDC40A">
        <w:trPr>
          <w:gridAfter w:val="1"/>
          <w:wAfter w:w="289" w:type="dxa"/>
        </w:trPr>
        <w:tc>
          <w:tcPr>
            <w:tcW w:w="3512"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808"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16EDC40A">
        <w:trPr>
          <w:gridAfter w:val="1"/>
          <w:wAfter w:w="289" w:type="dxa"/>
        </w:trPr>
        <w:tc>
          <w:tcPr>
            <w:tcW w:w="3512"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808"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4D5A11" w14:paraId="21F6B5F0" w14:textId="77777777" w:rsidTr="16EDC40A">
        <w:trPr>
          <w:gridAfter w:val="1"/>
          <w:wAfter w:w="289" w:type="dxa"/>
        </w:trPr>
        <w:tc>
          <w:tcPr>
            <w:tcW w:w="3512"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808"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16EDC40A">
        <w:trPr>
          <w:gridAfter w:val="1"/>
          <w:wAfter w:w="289" w:type="dxa"/>
        </w:trPr>
        <w:tc>
          <w:tcPr>
            <w:tcW w:w="3512"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808"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16EDC40A">
        <w:trPr>
          <w:gridAfter w:val="1"/>
          <w:wAfter w:w="289" w:type="dxa"/>
        </w:trPr>
        <w:tc>
          <w:tcPr>
            <w:tcW w:w="3512"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808"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16EDC40A">
        <w:trPr>
          <w:gridAfter w:val="1"/>
          <w:wAfter w:w="289" w:type="dxa"/>
        </w:trPr>
        <w:tc>
          <w:tcPr>
            <w:tcW w:w="3512"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808"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16EDC40A">
        <w:trPr>
          <w:gridAfter w:val="1"/>
          <w:wAfter w:w="289" w:type="dxa"/>
        </w:trPr>
        <w:tc>
          <w:tcPr>
            <w:tcW w:w="3512"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808"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16EDC40A">
        <w:trPr>
          <w:gridAfter w:val="1"/>
          <w:wAfter w:w="289" w:type="dxa"/>
        </w:trPr>
        <w:tc>
          <w:tcPr>
            <w:tcW w:w="3512"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808"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16EDC40A">
        <w:trPr>
          <w:gridAfter w:val="1"/>
          <w:wAfter w:w="289" w:type="dxa"/>
        </w:trPr>
        <w:tc>
          <w:tcPr>
            <w:tcW w:w="3512" w:type="dxa"/>
          </w:tcPr>
          <w:p w14:paraId="70131125" w14:textId="77777777" w:rsidR="004D5A11" w:rsidRDefault="004D5A11">
            <w:pPr>
              <w:pStyle w:val="BodyText"/>
              <w:rPr>
                <w:rFonts w:ascii="Arial" w:hAnsi="Arial" w:cs="Arial"/>
                <w:b/>
                <w:bCs/>
              </w:rPr>
            </w:pPr>
            <w:r>
              <w:rPr>
                <w:rFonts w:ascii="Arial" w:hAnsi="Arial" w:cs="Arial"/>
                <w:b/>
                <w:bCs/>
              </w:rPr>
              <w:t>"Corporate Functions Person"</w:t>
            </w:r>
          </w:p>
        </w:tc>
        <w:tc>
          <w:tcPr>
            <w:tcW w:w="6808"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1A7F1553" w14:textId="77777777" w:rsidR="004D5A11" w:rsidRDefault="004D5A11">
            <w:pPr>
              <w:pStyle w:val="BodyText"/>
              <w:ind w:left="460" w:hanging="460"/>
              <w:jc w:val="both"/>
              <w:rPr>
                <w:rFonts w:ascii="Arial" w:hAnsi="Arial" w:cs="Arial"/>
              </w:rPr>
            </w:pPr>
            <w:r>
              <w:rPr>
                <w:rFonts w:ascii="Arial" w:hAnsi="Arial" w:cs="Arial"/>
              </w:rPr>
              <w:lastRenderedPageBreak/>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tc>
      </w:tr>
      <w:tr w:rsidR="004D5A11" w14:paraId="417F6084" w14:textId="77777777" w:rsidTr="16EDC40A">
        <w:trPr>
          <w:gridAfter w:val="1"/>
          <w:wAfter w:w="289" w:type="dxa"/>
        </w:trPr>
        <w:tc>
          <w:tcPr>
            <w:tcW w:w="3512" w:type="dxa"/>
          </w:tcPr>
          <w:p w14:paraId="7E810F74" w14:textId="77777777" w:rsidR="004D5A11" w:rsidRDefault="004D5A11">
            <w:pPr>
              <w:pStyle w:val="BodyText"/>
              <w:rPr>
                <w:rFonts w:ascii="Arial" w:hAnsi="Arial" w:cs="Arial"/>
                <w:b/>
                <w:bCs/>
              </w:rPr>
            </w:pPr>
            <w:r>
              <w:rPr>
                <w:rFonts w:ascii="Arial" w:hAnsi="Arial" w:cs="Arial"/>
                <w:b/>
                <w:bCs/>
              </w:rPr>
              <w:lastRenderedPageBreak/>
              <w:t xml:space="preserve"> "Cost Statement"</w:t>
            </w:r>
          </w:p>
        </w:tc>
        <w:tc>
          <w:tcPr>
            <w:tcW w:w="6808"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16EDC40A">
        <w:trPr>
          <w:gridAfter w:val="1"/>
          <w:wAfter w:w="289" w:type="dxa"/>
        </w:trPr>
        <w:tc>
          <w:tcPr>
            <w:tcW w:w="3512"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808"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16EDC40A">
        <w:trPr>
          <w:gridAfter w:val="1"/>
          <w:wAfter w:w="289" w:type="dxa"/>
        </w:trPr>
        <w:tc>
          <w:tcPr>
            <w:tcW w:w="3512"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808"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2" w:name="_BPDCD_29"/>
            <w:r w:rsidRPr="00842A97">
              <w:rPr>
                <w:rFonts w:ascii="Arial Bold" w:hAnsi="Arial Bold" w:cs="Arial"/>
                <w:b/>
                <w:bCs/>
              </w:rPr>
              <w:t>The Company</w:t>
            </w:r>
            <w:r w:rsidRPr="00842A97">
              <w:rPr>
                <w:rFonts w:ascii="Arial" w:hAnsi="Arial" w:cs="Arial"/>
              </w:rPr>
              <w:t xml:space="preserve"> </w:t>
            </w:r>
            <w:bookmarkEnd w:id="3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16EDC40A">
        <w:trPr>
          <w:gridAfter w:val="1"/>
          <w:wAfter w:w="289" w:type="dxa"/>
        </w:trPr>
        <w:tc>
          <w:tcPr>
            <w:tcW w:w="3512"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808"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16EDC40A">
        <w:trPr>
          <w:gridAfter w:val="1"/>
          <w:wAfter w:w="289" w:type="dxa"/>
        </w:trPr>
        <w:tc>
          <w:tcPr>
            <w:tcW w:w="3512"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808"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16EDC40A">
        <w:trPr>
          <w:gridAfter w:val="1"/>
          <w:wAfter w:w="289" w:type="dxa"/>
        </w:trPr>
        <w:tc>
          <w:tcPr>
            <w:tcW w:w="3512"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808"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16EDC40A">
        <w:trPr>
          <w:gridAfter w:val="1"/>
          <w:wAfter w:w="289" w:type="dxa"/>
        </w:trPr>
        <w:tc>
          <w:tcPr>
            <w:tcW w:w="3512"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808"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16EDC40A">
        <w:trPr>
          <w:gridAfter w:val="1"/>
          <w:wAfter w:w="289" w:type="dxa"/>
        </w:trPr>
        <w:tc>
          <w:tcPr>
            <w:tcW w:w="3512"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808"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16EDC40A">
        <w:trPr>
          <w:gridAfter w:val="1"/>
          <w:wAfter w:w="289" w:type="dxa"/>
        </w:trPr>
        <w:tc>
          <w:tcPr>
            <w:tcW w:w="3512"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808"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16EDC40A">
        <w:trPr>
          <w:gridAfter w:val="1"/>
          <w:wAfter w:w="289" w:type="dxa"/>
        </w:trPr>
        <w:tc>
          <w:tcPr>
            <w:tcW w:w="3512"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808"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16EDC40A">
        <w:trPr>
          <w:gridAfter w:val="1"/>
          <w:wAfter w:w="289" w:type="dxa"/>
        </w:trPr>
        <w:tc>
          <w:tcPr>
            <w:tcW w:w="3512"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808"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4" w:name="_BPDCD_30"/>
            <w:r w:rsidRPr="00842A97">
              <w:rPr>
                <w:rFonts w:ascii="Arial" w:hAnsi="Arial" w:cs="Arial"/>
              </w:rPr>
              <w:t xml:space="preserve">a </w:t>
            </w:r>
            <w:bookmarkEnd w:id="3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5" w:name="_BPDCD_31"/>
            <w:r w:rsidRPr="00842A97">
              <w:rPr>
                <w:rFonts w:ascii="Arial" w:hAnsi="Arial" w:cs="Arial"/>
                <w:bCs/>
              </w:rPr>
              <w:t>the</w:t>
            </w:r>
            <w:r w:rsidRPr="00842A97">
              <w:rPr>
                <w:rFonts w:ascii="Arial" w:hAnsi="Arial" w:cs="Arial"/>
                <w:b/>
                <w:bCs/>
              </w:rPr>
              <w:t xml:space="preserve"> CUSC Modifications Panel</w:t>
            </w:r>
            <w:bookmarkEnd w:id="35"/>
            <w:r w:rsidRPr="00842A97">
              <w:rPr>
                <w:rFonts w:ascii="Arial" w:hAnsi="Arial" w:cs="Arial"/>
              </w:rPr>
              <w:t>;</w:t>
            </w:r>
          </w:p>
        </w:tc>
      </w:tr>
      <w:tr w:rsidR="004D5A11" w14:paraId="74F84059" w14:textId="77777777" w:rsidTr="16EDC40A">
        <w:trPr>
          <w:gridAfter w:val="1"/>
          <w:wAfter w:w="289" w:type="dxa"/>
        </w:trPr>
        <w:tc>
          <w:tcPr>
            <w:tcW w:w="3512"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808"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16EDC40A">
        <w:trPr>
          <w:gridAfter w:val="1"/>
          <w:wAfter w:w="289" w:type="dxa"/>
        </w:trPr>
        <w:tc>
          <w:tcPr>
            <w:tcW w:w="3512"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808"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16EDC40A">
        <w:trPr>
          <w:gridAfter w:val="1"/>
          <w:wAfter w:w="289" w:type="dxa"/>
        </w:trPr>
        <w:tc>
          <w:tcPr>
            <w:tcW w:w="3512"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808"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16EDC40A">
        <w:trPr>
          <w:gridAfter w:val="1"/>
          <w:wAfter w:w="289" w:type="dxa"/>
        </w:trPr>
        <w:tc>
          <w:tcPr>
            <w:tcW w:w="3512"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808"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16EDC40A">
        <w:trPr>
          <w:gridAfter w:val="1"/>
          <w:wAfter w:w="289" w:type="dxa"/>
        </w:trPr>
        <w:tc>
          <w:tcPr>
            <w:tcW w:w="3512"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808"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16EDC40A">
        <w:trPr>
          <w:gridAfter w:val="1"/>
          <w:wAfter w:w="289" w:type="dxa"/>
        </w:trPr>
        <w:tc>
          <w:tcPr>
            <w:tcW w:w="3512" w:type="dxa"/>
          </w:tcPr>
          <w:p w14:paraId="7C9941B4"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CUSC Modifications Panel Recommendation Vote</w:t>
            </w:r>
            <w:r>
              <w:rPr>
                <w:rFonts w:ascii="Arial" w:hAnsi="Arial" w:cs="Arial"/>
              </w:rPr>
              <w:t>"</w:t>
            </w:r>
          </w:p>
        </w:tc>
        <w:tc>
          <w:tcPr>
            <w:tcW w:w="6808" w:type="dxa"/>
          </w:tcPr>
          <w:p w14:paraId="1E7A8284" w14:textId="480C8635" w:rsidR="004D5A11" w:rsidRDefault="004D5A11">
            <w:pPr>
              <w:pStyle w:val="clauseindent"/>
              <w:ind w:left="0"/>
              <w:jc w:val="both"/>
              <w:rPr>
                <w:rFonts w:ascii="Arial" w:hAnsi="Arial" w:cs="Arial"/>
              </w:rPr>
            </w:pPr>
            <w:bookmarkStart w:id="36" w:name="_BPDCD_32"/>
            <w:r w:rsidRPr="00842A97">
              <w:rPr>
                <w:rFonts w:ascii="Arial" w:hAnsi="Arial" w:cs="Arial"/>
              </w:rPr>
              <w:t xml:space="preserve">the </w:t>
            </w:r>
            <w:bookmarkEnd w:id="3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7" w:name="_DV_M1"/>
            <w:bookmarkEnd w:id="37"/>
            <w:r>
              <w:rPr>
                <w:rFonts w:ascii="Arial" w:hAnsi="Arial" w:cs="Arial"/>
              </w:rPr>
              <w:t xml:space="preserve"> undertaken by the </w:t>
            </w:r>
            <w:bookmarkStart w:id="38" w:name="_DV_C5"/>
            <w:r>
              <w:rPr>
                <w:rStyle w:val="DeltaViewInsertion"/>
                <w:rFonts w:ascii="Arial" w:hAnsi="Arial" w:cs="Arial"/>
                <w:b/>
                <w:bCs/>
                <w:color w:val="auto"/>
                <w:u w:val="none"/>
              </w:rPr>
              <w:t xml:space="preserve">Panel </w:t>
            </w:r>
            <w:bookmarkStart w:id="39" w:name="_DV_M2"/>
            <w:bookmarkEnd w:id="38"/>
            <w:bookmarkEnd w:id="39"/>
            <w:r>
              <w:rPr>
                <w:rFonts w:ascii="Arial" w:hAnsi="Arial" w:cs="Arial"/>
                <w:b/>
                <w:bCs/>
              </w:rPr>
              <w:t>Chair</w:t>
            </w:r>
            <w:del w:id="40" w:author="Author">
              <w:r w:rsidDel="00E42EB2">
                <w:rPr>
                  <w:rFonts w:ascii="Arial" w:hAnsi="Arial" w:cs="Arial"/>
                  <w:b/>
                  <w:bCs/>
                </w:rPr>
                <w:delText>man</w:delText>
              </w:r>
            </w:del>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1" w:name="_BPDCD_33"/>
            <w:r w:rsidRPr="00842A97">
              <w:rPr>
                <w:rFonts w:ascii="Arial Bold" w:hAnsi="Arial Bold" w:cs="Arial"/>
                <w:b/>
              </w:rPr>
              <w:t>Applicable</w:t>
            </w:r>
            <w:r w:rsidRPr="00842A97">
              <w:rPr>
                <w:rFonts w:ascii="Arial Bold" w:hAnsi="Arial Bold" w:cs="Arial"/>
              </w:rPr>
              <w:t xml:space="preserve"> </w:t>
            </w:r>
            <w:bookmarkEnd w:id="41"/>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16EDC40A">
        <w:trPr>
          <w:gridAfter w:val="1"/>
          <w:wAfter w:w="289" w:type="dxa"/>
        </w:trPr>
        <w:tc>
          <w:tcPr>
            <w:tcW w:w="3512"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808" w:type="dxa"/>
          </w:tcPr>
          <w:p w14:paraId="6DE3601E" w14:textId="23858D1A"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del w:id="42" w:author="Author">
              <w:r w:rsidDel="00E42EB2">
                <w:rPr>
                  <w:rFonts w:ascii="Arial" w:hAnsi="Arial" w:cs="Arial"/>
                  <w:b/>
                  <w:bCs/>
                </w:rPr>
                <w:delText>man</w:delText>
              </w:r>
            </w:del>
            <w:r>
              <w:rPr>
                <w:rFonts w:ascii="Arial" w:hAnsi="Arial" w:cs="Arial"/>
              </w:rPr>
              <w:t xml:space="preserve"> in accordance with Paragraph</w:t>
            </w:r>
            <w:bookmarkStart w:id="43" w:name="_BPDCD_34"/>
            <w:r>
              <w:rPr>
                <w:rStyle w:val="DeltaViewInsertion"/>
                <w:rFonts w:ascii="Arial" w:hAnsi="Arial" w:cs="Arial"/>
                <w:strike/>
                <w:color w:val="FF0000"/>
                <w:u w:val="none"/>
              </w:rPr>
              <w:t>.</w:t>
            </w:r>
            <w:r>
              <w:rPr>
                <w:rStyle w:val="DeltaViewInsertion"/>
                <w:rFonts w:ascii="Arial" w:hAnsi="Arial" w:cs="Arial"/>
              </w:rPr>
              <w:t xml:space="preserve"> </w:t>
            </w:r>
            <w:bookmarkEnd w:id="43"/>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4"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4"/>
            <w:r w:rsidRPr="00842A97">
              <w:rPr>
                <w:rFonts w:ascii="Arial" w:hAnsi="Arial" w:cs="Arial"/>
                <w:b/>
                <w:bCs/>
              </w:rPr>
              <w:t xml:space="preserve">Workgroup Alternative CUSC Modification </w:t>
            </w:r>
            <w:bookmarkStart w:id="45" w:name="_BPDCI_36"/>
            <w:r w:rsidRPr="00842A97">
              <w:rPr>
                <w:rFonts w:ascii="Arial" w:hAnsi="Arial" w:cs="Arial"/>
                <w:bCs/>
              </w:rPr>
              <w:t>set out in the</w:t>
            </w:r>
            <w:r w:rsidRPr="00842A97">
              <w:rPr>
                <w:rFonts w:ascii="Arial" w:hAnsi="Arial" w:cs="Arial"/>
                <w:b/>
                <w:bCs/>
              </w:rPr>
              <w:t xml:space="preserve"> CUSC Modification Self-Governance Report, </w:t>
            </w:r>
            <w:bookmarkEnd w:id="45"/>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16EDC40A">
        <w:trPr>
          <w:gridAfter w:val="1"/>
          <w:wAfter w:w="289" w:type="dxa"/>
        </w:trPr>
        <w:tc>
          <w:tcPr>
            <w:tcW w:w="3512"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808"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16EDC40A">
        <w:trPr>
          <w:gridAfter w:val="1"/>
          <w:wAfter w:w="289" w:type="dxa"/>
        </w:trPr>
        <w:tc>
          <w:tcPr>
            <w:tcW w:w="3512"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808" w:type="dxa"/>
          </w:tcPr>
          <w:p w14:paraId="2A2EF349" w14:textId="163F56FD"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del w:id="46" w:author="Author">
              <w:r w:rsidDel="002F0DA2">
                <w:rPr>
                  <w:rFonts w:ascii="Arial" w:hAnsi="Arial" w:cs="Arial"/>
                </w:rPr>
                <w:delText xml:space="preserve">he is </w:delText>
              </w:r>
            </w:del>
            <w:ins w:id="47" w:author="Author">
              <w:r w:rsidR="002F0DA2">
                <w:rPr>
                  <w:rFonts w:ascii="Arial" w:hAnsi="Arial" w:cs="Arial"/>
                </w:rPr>
                <w:t xml:space="preserve">they are </w:t>
              </w:r>
            </w:ins>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16EDC40A">
        <w:trPr>
          <w:gridAfter w:val="1"/>
          <w:wAfter w:w="289" w:type="dxa"/>
        </w:trPr>
        <w:tc>
          <w:tcPr>
            <w:tcW w:w="3512"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808"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16EDC40A">
        <w:trPr>
          <w:gridAfter w:val="1"/>
          <w:wAfter w:w="289" w:type="dxa"/>
        </w:trPr>
        <w:tc>
          <w:tcPr>
            <w:tcW w:w="3512"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808"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w:t>
            </w:r>
            <w:proofErr w:type="gramStart"/>
            <w:r w:rsidRPr="002B1569">
              <w:rPr>
                <w:rFonts w:ascii="Arial" w:hAnsi="Arial" w:cs="Arial"/>
                <w:color w:val="000000"/>
                <w:lang w:eastAsia="en-GB"/>
              </w:rPr>
              <w:t>that:</w:t>
            </w:r>
            <w:proofErr w:type="gramEnd"/>
          </w:p>
          <w:p w14:paraId="110FFA27" w14:textId="77777777" w:rsidR="002B1569" w:rsidRPr="002B1569" w:rsidRDefault="00304DC6" w:rsidP="00304DC6">
            <w:pPr>
              <w:pStyle w:val="ListParagraph"/>
              <w:numPr>
                <w:ilvl w:val="0"/>
                <w:numId w:val="45"/>
              </w:numPr>
              <w:spacing w:after="0" w:line="235" w:lineRule="atLeast"/>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77777777" w:rsidR="002B1569" w:rsidRPr="002B1569" w:rsidRDefault="00304DC6" w:rsidP="00304DC6">
            <w:pPr>
              <w:pStyle w:val="ListParagraph"/>
              <w:numPr>
                <w:ilvl w:val="0"/>
                <w:numId w:val="45"/>
              </w:numPr>
              <w:spacing w:after="0" w:line="235" w:lineRule="atLeast"/>
              <w:ind w:left="885" w:hanging="525"/>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who also holds a generation licence;</w:t>
            </w:r>
          </w:p>
          <w:p w14:paraId="6AFFD953" w14:textId="77777777" w:rsidR="002B1569" w:rsidRPr="002B1569" w:rsidRDefault="00304DC6" w:rsidP="00304DC6">
            <w:pPr>
              <w:pStyle w:val="ListParagraph"/>
              <w:numPr>
                <w:ilvl w:val="0"/>
                <w:numId w:val="45"/>
              </w:numPr>
              <w:spacing w:after="0" w:line="235" w:lineRule="atLeast"/>
              <w:ind w:left="885"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304DC6">
            <w:pPr>
              <w:pStyle w:val="ListParagraph"/>
              <w:numPr>
                <w:ilvl w:val="0"/>
                <w:numId w:val="45"/>
              </w:numPr>
              <w:spacing w:after="0" w:line="235" w:lineRule="atLeast"/>
              <w:ind w:left="885"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304DC6">
            <w:pPr>
              <w:pStyle w:val="ListParagraph"/>
              <w:numPr>
                <w:ilvl w:val="0"/>
                <w:numId w:val="45"/>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16EDC40A">
        <w:trPr>
          <w:gridAfter w:val="1"/>
          <w:wAfter w:w="289" w:type="dxa"/>
        </w:trPr>
        <w:tc>
          <w:tcPr>
            <w:tcW w:w="3512"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808"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16EDC40A">
        <w:trPr>
          <w:gridAfter w:val="1"/>
          <w:wAfter w:w="289" w:type="dxa"/>
        </w:trPr>
        <w:tc>
          <w:tcPr>
            <w:tcW w:w="3512"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808"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16EDC40A">
        <w:trPr>
          <w:gridAfter w:val="1"/>
          <w:wAfter w:w="289" w:type="dxa"/>
        </w:trPr>
        <w:tc>
          <w:tcPr>
            <w:tcW w:w="3512"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808"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16EDC40A">
        <w:trPr>
          <w:gridAfter w:val="1"/>
          <w:wAfter w:w="289" w:type="dxa"/>
        </w:trPr>
        <w:tc>
          <w:tcPr>
            <w:tcW w:w="3512"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808" w:type="dxa"/>
            <w:vAlign w:val="center"/>
          </w:tcPr>
          <w:p w14:paraId="5093664F"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 statement to be submitted by the </w:t>
            </w:r>
            <w:r w:rsidRPr="002B1569">
              <w:rPr>
                <w:rFonts w:ascii="Arial" w:hAnsi="Arial" w:cs="Arial"/>
                <w:b/>
                <w:color w:val="000000"/>
                <w:lang w:eastAsia="en-GB"/>
              </w:rPr>
              <w:t>Registrant</w:t>
            </w:r>
            <w:r w:rsidRPr="002B1569">
              <w:rPr>
                <w:rFonts w:ascii="Arial" w:hAnsi="Arial" w:cs="Arial"/>
                <w:color w:val="000000"/>
                <w:lang w:eastAsia="en-GB"/>
              </w:rPr>
              <w:t xml:space="preserve"> of the relevant </w:t>
            </w:r>
            <w:r w:rsidRPr="002B1569">
              <w:rPr>
                <w:rFonts w:ascii="Arial" w:hAnsi="Arial" w:cs="Arial"/>
                <w:b/>
                <w:color w:val="000000"/>
                <w:lang w:eastAsia="en-GB"/>
              </w:rPr>
              <w:t>BM Unit(s)</w:t>
            </w:r>
            <w:r w:rsidRPr="002B1569">
              <w:rPr>
                <w:rFonts w:ascii="Arial" w:hAnsi="Arial" w:cs="Arial"/>
                <w:color w:val="000000"/>
                <w:lang w:eastAsia="en-GB"/>
              </w:rPr>
              <w:t xml:space="preserve"> or </w:t>
            </w:r>
            <w:r w:rsidRPr="002B1569">
              <w:rPr>
                <w:rFonts w:ascii="Arial" w:hAnsi="Arial" w:cs="Arial"/>
                <w:b/>
                <w:color w:val="000000"/>
                <w:lang w:eastAsia="en-GB"/>
              </w:rPr>
              <w:t>Single Site</w:t>
            </w:r>
            <w:r w:rsidRPr="002B1569">
              <w:rPr>
                <w:rFonts w:ascii="Arial" w:hAnsi="Arial" w:cs="Arial"/>
                <w:color w:val="000000"/>
                <w:lang w:eastAsia="en-GB"/>
              </w:rPr>
              <w:t>, which:</w:t>
            </w:r>
          </w:p>
          <w:p w14:paraId="41C8D850" w14:textId="77777777" w:rsidR="002B1569" w:rsidRPr="002B1569" w:rsidRDefault="002B1569" w:rsidP="00304DC6">
            <w:pPr>
              <w:pStyle w:val="ListParagraph"/>
              <w:numPr>
                <w:ilvl w:val="0"/>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lastRenderedPageBreak/>
              <w:t xml:space="preserve">is signed by one of the </w:t>
            </w:r>
            <w:r w:rsidRPr="002B1569">
              <w:rPr>
                <w:rFonts w:ascii="Arial" w:eastAsia="Times New Roman" w:hAnsi="Arial" w:cs="Arial"/>
                <w:b/>
                <w:color w:val="000000"/>
                <w:lang w:eastAsia="en-GB"/>
              </w:rPr>
              <w:t>Storage Facility Operator’s</w:t>
            </w:r>
            <w:r w:rsidRPr="002B1569">
              <w:rPr>
                <w:rFonts w:ascii="Arial" w:eastAsia="Times New Roman" w:hAnsi="Arial" w:cs="Arial"/>
                <w:color w:val="000000"/>
                <w:lang w:eastAsia="en-GB"/>
              </w:rPr>
              <w:t xml:space="preserve"> registered Directors that confirms that a </w:t>
            </w:r>
            <w:r w:rsidRPr="002B1569">
              <w:rPr>
                <w:rFonts w:ascii="Arial" w:eastAsia="Times New Roman" w:hAnsi="Arial" w:cs="Arial"/>
                <w:b/>
                <w:color w:val="000000"/>
                <w:lang w:eastAsia="en-GB"/>
              </w:rPr>
              <w:t>Storage Facility</w:t>
            </w:r>
            <w:r w:rsidRPr="002B1569">
              <w:rPr>
                <w:rFonts w:ascii="Arial" w:eastAsia="Times New Roman" w:hAnsi="Arial" w:cs="Arial"/>
                <w:color w:val="000000"/>
                <w:lang w:eastAsia="en-GB"/>
              </w:rPr>
              <w:t xml:space="preserve"> fulfils the criteria set out in the definitions of </w:t>
            </w:r>
            <w:r w:rsidRPr="002B1569">
              <w:rPr>
                <w:rFonts w:ascii="Arial" w:eastAsia="Times New Roman" w:hAnsi="Arial" w:cs="Arial"/>
                <w:b/>
                <w:color w:val="000000"/>
                <w:lang w:eastAsia="en-GB"/>
              </w:rPr>
              <w:t>SVA Storage Facility</w:t>
            </w:r>
            <w:r w:rsidRPr="002B1569">
              <w:rPr>
                <w:rFonts w:ascii="Arial" w:eastAsia="Times New Roman" w:hAnsi="Arial" w:cs="Arial"/>
                <w:color w:val="000000"/>
                <w:lang w:eastAsia="en-GB"/>
              </w:rPr>
              <w:t xml:space="preserve"> and </w:t>
            </w:r>
            <w:r w:rsidRPr="002B1569">
              <w:rPr>
                <w:rFonts w:ascii="Arial" w:eastAsia="Times New Roman" w:hAnsi="Arial" w:cs="Arial"/>
                <w:b/>
                <w:color w:val="000000"/>
                <w:lang w:eastAsia="en-GB"/>
              </w:rPr>
              <w:t>CVA Storage Facility</w:t>
            </w:r>
            <w:r w:rsidRPr="002B1569">
              <w:rPr>
                <w:rFonts w:ascii="Arial" w:eastAsia="Times New Roman" w:hAnsi="Arial" w:cs="Arial"/>
                <w:color w:val="000000"/>
                <w:lang w:eastAsia="en-GB"/>
              </w:rPr>
              <w:t xml:space="preserve"> as applicable; and either</w:t>
            </w:r>
          </w:p>
          <w:p w14:paraId="511F5951" w14:textId="77777777" w:rsidR="002B1569" w:rsidRPr="002B1569" w:rsidRDefault="002B1569" w:rsidP="00304DC6">
            <w:pPr>
              <w:pStyle w:val="ListParagraph"/>
              <w:numPr>
                <w:ilvl w:val="1"/>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for </w:t>
            </w:r>
            <w:r w:rsidRPr="002B1569">
              <w:rPr>
                <w:rFonts w:ascii="Arial" w:eastAsia="Times New Roman" w:hAnsi="Arial" w:cs="Arial"/>
                <w:b/>
                <w:color w:val="000000"/>
                <w:lang w:eastAsia="en-GB"/>
              </w:rPr>
              <w:t>SVA Storage Facility</w:t>
            </w:r>
            <w:r w:rsidRPr="002B1569">
              <w:rPr>
                <w:rFonts w:ascii="Arial" w:eastAsia="Times New Roman" w:hAnsi="Arial" w:cs="Arial"/>
                <w:color w:val="000000"/>
                <w:lang w:eastAsia="en-GB"/>
              </w:rPr>
              <w:t xml:space="preserve"> only, is submitted in accordance with the </w:t>
            </w:r>
            <w:r w:rsidRPr="002B1569">
              <w:rPr>
                <w:rFonts w:ascii="Arial" w:eastAsia="Times New Roman" w:hAnsi="Arial" w:cs="Arial"/>
                <w:b/>
                <w:color w:val="000000"/>
                <w:lang w:eastAsia="en-GB"/>
              </w:rPr>
              <w:t xml:space="preserve">BSC </w:t>
            </w:r>
            <w:r w:rsidRPr="002B1569">
              <w:rPr>
                <w:rFonts w:ascii="Arial" w:eastAsia="Times New Roman" w:hAnsi="Arial" w:cs="Arial"/>
                <w:color w:val="000000"/>
                <w:lang w:eastAsia="en-GB"/>
              </w:rPr>
              <w:t>and contains other details that are required in accordance with BSC Section S; or</w:t>
            </w:r>
          </w:p>
          <w:p w14:paraId="3AB2539D" w14:textId="77777777" w:rsidR="002B1569" w:rsidRPr="002B1569" w:rsidRDefault="002B1569" w:rsidP="00304DC6">
            <w:pPr>
              <w:pStyle w:val="ListParagraph"/>
              <w:numPr>
                <w:ilvl w:val="1"/>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for </w:t>
            </w:r>
            <w:r w:rsidRPr="002B1569">
              <w:rPr>
                <w:rFonts w:ascii="Arial" w:eastAsia="Times New Roman" w:hAnsi="Arial" w:cs="Arial"/>
                <w:b/>
                <w:color w:val="000000"/>
                <w:lang w:eastAsia="en-GB"/>
              </w:rPr>
              <w:t>CVA Storage Facility</w:t>
            </w:r>
            <w:r w:rsidRPr="002B1569">
              <w:rPr>
                <w:rFonts w:ascii="Arial" w:eastAsia="Times New Roman" w:hAnsi="Arial" w:cs="Arial"/>
                <w:color w:val="000000"/>
                <w:lang w:eastAsia="en-GB"/>
              </w:rPr>
              <w:t xml:space="preserve"> only, identifies the specific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 xml:space="preserve">Electricity Storage </w:t>
            </w:r>
            <w:r w:rsidRPr="002B1569">
              <w:rPr>
                <w:rFonts w:ascii="Arial" w:eastAsia="Times New Roman" w:hAnsi="Arial" w:cs="Arial"/>
                <w:color w:val="000000"/>
                <w:lang w:eastAsia="en-GB"/>
              </w:rPr>
              <w:t xml:space="preserve">and is submitted to </w:t>
            </w:r>
            <w:r w:rsidRPr="002B1569">
              <w:rPr>
                <w:rFonts w:ascii="Arial" w:eastAsia="Times New Roman" w:hAnsi="Arial" w:cs="Arial"/>
                <w:b/>
                <w:color w:val="000000"/>
                <w:lang w:eastAsia="en-GB"/>
              </w:rPr>
              <w:t>The Company</w:t>
            </w:r>
            <w:r w:rsidRPr="002B1569">
              <w:rPr>
                <w:rFonts w:ascii="Arial" w:eastAsia="Times New Roman" w:hAnsi="Arial" w:cs="Arial"/>
                <w:color w:val="000000"/>
                <w:lang w:eastAsia="en-GB"/>
              </w:rPr>
              <w:t>.</w:t>
            </w:r>
          </w:p>
          <w:p w14:paraId="663E8A0C" w14:textId="77777777" w:rsidR="002B1569" w:rsidRPr="002B1569" w:rsidRDefault="002B1569" w:rsidP="00304DC6">
            <w:pPr>
              <w:pStyle w:val="ListParagraph"/>
              <w:numPr>
                <w:ilvl w:val="0"/>
                <w:numId w:val="46"/>
              </w:numPr>
              <w:spacing w:after="0" w:line="235" w:lineRule="atLeast"/>
              <w:rPr>
                <w:rFonts w:ascii="Arial" w:eastAsia="Times New Roman" w:hAnsi="Arial" w:cs="Arial"/>
                <w:color w:val="000000"/>
                <w:lang w:eastAsia="en-GB"/>
              </w:rPr>
            </w:pPr>
            <w:r w:rsidRPr="002B1569">
              <w:rPr>
                <w:rFonts w:ascii="Arial" w:eastAsia="Times New Roman" w:hAnsi="Arial" w:cs="Arial"/>
                <w:color w:val="000000"/>
                <w:lang w:eastAsia="en-GB"/>
              </w:rPr>
              <w:t xml:space="preserve">is signed by one of the </w:t>
            </w:r>
            <w:r w:rsidRPr="002B1569">
              <w:rPr>
                <w:rFonts w:ascii="Arial" w:eastAsia="Times New Roman" w:hAnsi="Arial" w:cs="Arial"/>
                <w:b/>
                <w:color w:val="000000"/>
                <w:lang w:eastAsia="en-GB"/>
              </w:rPr>
              <w:t>Electricity Generation Facility’s</w:t>
            </w:r>
            <w:r w:rsidRPr="002B1569">
              <w:rPr>
                <w:rFonts w:ascii="Arial" w:eastAsia="Times New Roman" w:hAnsi="Arial" w:cs="Arial"/>
                <w:color w:val="000000"/>
                <w:lang w:eastAsia="en-GB"/>
              </w:rPr>
              <w:t xml:space="preserve"> registered Directors that confirms that the </w:t>
            </w:r>
            <w:r w:rsidRPr="002B1569">
              <w:rPr>
                <w:rFonts w:ascii="Arial" w:eastAsia="Times New Roman" w:hAnsi="Arial" w:cs="Arial"/>
                <w:b/>
                <w:color w:val="000000"/>
                <w:lang w:eastAsia="en-GB"/>
              </w:rPr>
              <w:t>Electricity Generation Facility</w:t>
            </w:r>
            <w:r w:rsidRPr="002B1569">
              <w:rPr>
                <w:rFonts w:ascii="Arial" w:eastAsia="Times New Roman" w:hAnsi="Arial" w:cs="Arial"/>
                <w:color w:val="000000"/>
                <w:lang w:eastAsia="en-GB"/>
              </w:rPr>
              <w:t xml:space="preserve"> only perform activities necessary for </w:t>
            </w:r>
            <w:r w:rsidRPr="002B1569">
              <w:rPr>
                <w:rFonts w:ascii="Arial" w:eastAsia="Times New Roman" w:hAnsi="Arial" w:cs="Arial"/>
                <w:b/>
                <w:color w:val="000000"/>
                <w:lang w:eastAsia="en-GB"/>
              </w:rPr>
              <w:t xml:space="preserve">Electricity Generation </w:t>
            </w:r>
            <w:r w:rsidRPr="002B1569">
              <w:rPr>
                <w:rFonts w:ascii="Arial" w:eastAsia="Times New Roman" w:hAnsi="Arial" w:cs="Arial"/>
                <w:color w:val="000000"/>
                <w:lang w:eastAsia="en-GB"/>
              </w:rPr>
              <w:t>and is submitted to</w:t>
            </w:r>
            <w:r w:rsidRPr="002B1569">
              <w:rPr>
                <w:rFonts w:ascii="Arial" w:eastAsia="Times New Roman" w:hAnsi="Arial" w:cs="Arial"/>
                <w:b/>
                <w:color w:val="000000"/>
                <w:lang w:eastAsia="en-GB"/>
              </w:rPr>
              <w:t xml:space="preserve"> The Company</w:t>
            </w:r>
            <w:r w:rsidRPr="002B1569">
              <w:rPr>
                <w:rFonts w:ascii="Arial" w:eastAsia="Times New Roman" w:hAnsi="Arial" w:cs="Arial"/>
                <w:color w:val="000000"/>
                <w:lang w:eastAsia="en-GB"/>
              </w:rPr>
              <w:t>.</w:t>
            </w:r>
          </w:p>
          <w:p w14:paraId="0842CA4D" w14:textId="77777777" w:rsidR="002B1569" w:rsidRPr="002B1569" w:rsidRDefault="002B1569" w:rsidP="00304DC6">
            <w:pPr>
              <w:pStyle w:val="ListParagraph"/>
              <w:numPr>
                <w:ilvl w:val="0"/>
                <w:numId w:val="46"/>
              </w:numPr>
              <w:spacing w:after="0" w:line="235" w:lineRule="atLeast"/>
              <w:rPr>
                <w:rFonts w:ascii="Arial" w:eastAsia="Times New Roman" w:hAnsi="Arial" w:cs="Arial"/>
                <w:lang w:eastAsia="en-GB"/>
              </w:rPr>
            </w:pPr>
            <w:r w:rsidRPr="002B1569">
              <w:rPr>
                <w:rFonts w:ascii="Arial" w:eastAsia="Times New Roman" w:hAnsi="Arial" w:cs="Arial"/>
                <w:lang w:eastAsia="en-GB"/>
              </w:rPr>
              <w:t xml:space="preserve">Is signed by one of the </w:t>
            </w:r>
            <w:r w:rsidRPr="002B1569">
              <w:rPr>
                <w:rFonts w:ascii="Arial" w:eastAsia="Times New Roman" w:hAnsi="Arial" w:cs="Arial"/>
                <w:b/>
                <w:lang w:eastAsia="en-GB"/>
              </w:rPr>
              <w:t>Eligible Services Facility’s</w:t>
            </w:r>
            <w:r w:rsidRPr="002B1569">
              <w:rPr>
                <w:rFonts w:ascii="Arial" w:eastAsia="Times New Roman" w:hAnsi="Arial" w:cs="Arial"/>
                <w:lang w:eastAsia="en-GB"/>
              </w:rPr>
              <w:t xml:space="preserve"> registered Directors that confirms the </w:t>
            </w:r>
            <w:r w:rsidRPr="002B1569">
              <w:rPr>
                <w:rFonts w:ascii="Arial" w:eastAsia="Times New Roman" w:hAnsi="Arial" w:cs="Arial"/>
                <w:b/>
                <w:lang w:eastAsia="en-GB"/>
              </w:rPr>
              <w:t>Eligible Services Facility</w:t>
            </w:r>
            <w:r w:rsidRPr="002B1569">
              <w:rPr>
                <w:rFonts w:ascii="Arial" w:eastAsia="Times New Roman" w:hAnsi="Arial" w:cs="Arial"/>
                <w:lang w:eastAsia="en-GB"/>
              </w:rPr>
              <w:t xml:space="preserve"> can only perform activities necessary for </w:t>
            </w:r>
            <w:r w:rsidRPr="002B1569">
              <w:rPr>
                <w:rFonts w:ascii="Arial" w:eastAsia="Times New Roman" w:hAnsi="Arial" w:cs="Arial"/>
                <w:b/>
                <w:lang w:eastAsia="en-GB"/>
              </w:rPr>
              <w:t>Eligible Services</w:t>
            </w:r>
            <w:r w:rsidRPr="002B1569">
              <w:rPr>
                <w:rFonts w:ascii="Arial" w:eastAsia="Times New Roman" w:hAnsi="Arial" w:cs="Arial"/>
                <w:lang w:eastAsia="en-GB"/>
              </w:rPr>
              <w:t xml:space="preserve"> and does not consume any </w:t>
            </w:r>
            <w:r w:rsidRPr="002B1569">
              <w:rPr>
                <w:rFonts w:ascii="Arial" w:eastAsia="Times New Roman" w:hAnsi="Arial" w:cs="Arial"/>
                <w:b/>
                <w:lang w:eastAsia="en-GB"/>
              </w:rPr>
              <w:t>Active Power</w:t>
            </w:r>
            <w:r w:rsidRPr="002B1569">
              <w:rPr>
                <w:rFonts w:ascii="Arial" w:eastAsia="Times New Roman" w:hAnsi="Arial" w:cs="Arial"/>
                <w:lang w:eastAsia="en-GB"/>
              </w:rPr>
              <w:t xml:space="preserve"> other than for the provision of </w:t>
            </w:r>
            <w:r w:rsidRPr="002B1569">
              <w:rPr>
                <w:rFonts w:ascii="Arial" w:eastAsia="Times New Roman" w:hAnsi="Arial" w:cs="Arial"/>
                <w:b/>
                <w:lang w:eastAsia="en-GB"/>
              </w:rPr>
              <w:t>Eligible Services</w:t>
            </w:r>
            <w:r w:rsidRPr="002B1569">
              <w:rPr>
                <w:rFonts w:ascii="Arial" w:eastAsia="Times New Roman" w:hAnsi="Arial" w:cs="Arial"/>
                <w:lang w:eastAsia="en-GB"/>
              </w:rPr>
              <w:t xml:space="preserve"> and is submitted to </w:t>
            </w:r>
            <w:r w:rsidRPr="002B1569">
              <w:rPr>
                <w:rFonts w:ascii="Arial" w:eastAsia="Times New Roman" w:hAnsi="Arial" w:cs="Arial"/>
                <w:b/>
                <w:lang w:eastAsia="en-GB"/>
              </w:rPr>
              <w:t>The Company</w:t>
            </w:r>
            <w:r w:rsidRPr="002B1569">
              <w:rPr>
                <w:rFonts w:ascii="Arial" w:eastAsia="Times New Roman" w:hAnsi="Arial" w:cs="Arial"/>
                <w:lang w:eastAsia="en-GB"/>
              </w:rPr>
              <w:t xml:space="preserve">. </w:t>
            </w:r>
          </w:p>
          <w:p w14:paraId="05579A95" w14:textId="77777777" w:rsidR="002B1569" w:rsidRPr="002B1569" w:rsidRDefault="002B1569" w:rsidP="002B1569">
            <w:pPr>
              <w:spacing w:line="235" w:lineRule="atLeast"/>
              <w:rPr>
                <w:rFonts w:ascii="Arial" w:hAnsi="Arial" w:cs="Arial"/>
                <w:color w:val="000000"/>
                <w:lang w:eastAsia="en-GB"/>
              </w:rPr>
            </w:pPr>
          </w:p>
          <w:p w14:paraId="0CD1F8DC" w14:textId="42B5B932"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The validity of an </w:t>
            </w:r>
            <w:r w:rsidRPr="002B1569">
              <w:rPr>
                <w:rFonts w:ascii="Arial" w:hAnsi="Arial" w:cs="Arial"/>
                <w:b/>
                <w:color w:val="000000"/>
                <w:lang w:eastAsia="en-GB"/>
              </w:rPr>
              <w:t>Declaration</w:t>
            </w:r>
            <w:r w:rsidRPr="002B1569">
              <w:rPr>
                <w:rFonts w:ascii="Arial" w:hAnsi="Arial" w:cs="Arial"/>
                <w:color w:val="000000"/>
                <w:lang w:eastAsia="en-GB"/>
              </w:rPr>
              <w:t xml:space="preserve"> for an</w:t>
            </w:r>
            <w:r w:rsidRPr="002B1569">
              <w:rPr>
                <w:rFonts w:ascii="Arial" w:hAnsi="Arial" w:cs="Arial"/>
                <w:b/>
                <w:color w:val="000000"/>
                <w:lang w:eastAsia="en-GB"/>
              </w:rPr>
              <w:t xml:space="preserve"> SVA Storage Facility</w:t>
            </w:r>
            <w:r w:rsidRPr="002B1569">
              <w:rPr>
                <w:rFonts w:ascii="Arial" w:hAnsi="Arial" w:cs="Arial"/>
                <w:color w:val="000000"/>
                <w:lang w:eastAsia="en-GB"/>
              </w:rPr>
              <w:t xml:space="preserve"> is determined in accordance with BSC Section S, and of a</w:t>
            </w:r>
            <w:r w:rsidR="00F857C8">
              <w:rPr>
                <w:rFonts w:ascii="Arial" w:hAnsi="Arial" w:cs="Arial"/>
                <w:b/>
                <w:color w:val="000000"/>
                <w:lang w:eastAsia="en-GB"/>
              </w:rPr>
              <w:t xml:space="preserve"> </w:t>
            </w:r>
            <w:r w:rsidRPr="002B1569">
              <w:rPr>
                <w:rFonts w:ascii="Arial" w:hAnsi="Arial" w:cs="Arial"/>
                <w:b/>
                <w:color w:val="000000"/>
                <w:lang w:eastAsia="en-GB"/>
              </w:rPr>
              <w:t xml:space="preserve">Declaration </w:t>
            </w:r>
            <w:r w:rsidRPr="002B1569">
              <w:rPr>
                <w:rFonts w:ascii="Arial" w:hAnsi="Arial" w:cs="Arial"/>
                <w:color w:val="000000"/>
                <w:lang w:eastAsia="en-GB"/>
              </w:rPr>
              <w:t>for a</w:t>
            </w:r>
            <w:r w:rsidRPr="002B1569">
              <w:rPr>
                <w:rFonts w:ascii="Arial" w:hAnsi="Arial" w:cs="Arial"/>
                <w:b/>
                <w:color w:val="000000"/>
                <w:lang w:eastAsia="en-GB"/>
              </w:rPr>
              <w:t xml:space="preserve"> CVA Storage Facility, Non-Final Demand Site </w:t>
            </w:r>
            <w:r w:rsidRPr="002B1569">
              <w:rPr>
                <w:rFonts w:ascii="Arial" w:hAnsi="Arial" w:cs="Arial"/>
                <w:color w:val="000000"/>
                <w:lang w:eastAsia="en-GB"/>
              </w:rPr>
              <w:t>and</w:t>
            </w:r>
            <w:r w:rsidRPr="002B1569">
              <w:rPr>
                <w:rFonts w:ascii="Arial" w:hAnsi="Arial" w:cs="Arial"/>
                <w:b/>
                <w:color w:val="000000"/>
                <w:lang w:eastAsia="en-GB"/>
              </w:rPr>
              <w:t xml:space="preserve"> Eligible Services Facility</w:t>
            </w:r>
            <w:r w:rsidRPr="002B1569">
              <w:rPr>
                <w:rFonts w:ascii="Arial" w:hAnsi="Arial" w:cs="Arial"/>
                <w:color w:val="000000"/>
                <w:lang w:eastAsia="en-GB"/>
              </w:rPr>
              <w:t xml:space="preserve"> is determined by </w:t>
            </w:r>
            <w:r w:rsidRPr="002B1569">
              <w:rPr>
                <w:rFonts w:ascii="Arial" w:hAnsi="Arial" w:cs="Arial"/>
                <w:b/>
                <w:color w:val="000000"/>
                <w:lang w:eastAsia="en-GB"/>
              </w:rPr>
              <w:t>The Company</w:t>
            </w:r>
            <w:r w:rsidRPr="002B1569">
              <w:rPr>
                <w:rFonts w:ascii="Arial" w:hAnsi="Arial" w:cs="Arial"/>
                <w:color w:val="000000"/>
                <w:lang w:eastAsia="en-GB"/>
              </w:rPr>
              <w:t xml:space="preserve">. </w:t>
            </w:r>
          </w:p>
          <w:p w14:paraId="6E44C245" w14:textId="77777777" w:rsidR="002B1569" w:rsidRPr="002B1569" w:rsidRDefault="002B1569" w:rsidP="002B1569">
            <w:pPr>
              <w:spacing w:line="235" w:lineRule="atLeast"/>
              <w:rPr>
                <w:rFonts w:ascii="Arial" w:hAnsi="Arial" w:cs="Arial"/>
                <w:color w:val="000000"/>
                <w:lang w:eastAsia="en-GB"/>
              </w:rPr>
            </w:pPr>
          </w:p>
          <w:p w14:paraId="5EDDD3AA" w14:textId="13A2A43D" w:rsidR="002B1569" w:rsidRPr="002B1569" w:rsidRDefault="002B1569" w:rsidP="002B1569">
            <w:pPr>
              <w:pStyle w:val="BodyText"/>
              <w:jc w:val="both"/>
              <w:rPr>
                <w:rFonts w:ascii="Arial" w:hAnsi="Arial" w:cs="Arial"/>
              </w:rPr>
            </w:pPr>
            <w:r w:rsidRPr="002B1569">
              <w:rPr>
                <w:rFonts w:ascii="Arial" w:hAnsi="Arial" w:cs="Arial"/>
                <w:color w:val="000000"/>
                <w:lang w:eastAsia="en-GB"/>
              </w:rPr>
              <w:t xml:space="preserve">A </w:t>
            </w:r>
            <w:r w:rsidRPr="002B1569">
              <w:rPr>
                <w:rFonts w:ascii="Arial" w:hAnsi="Arial" w:cs="Arial"/>
                <w:b/>
                <w:color w:val="000000"/>
                <w:lang w:eastAsia="en-GB"/>
              </w:rPr>
              <w:t>Declaration</w:t>
            </w:r>
            <w:r w:rsidRPr="002B1569">
              <w:rPr>
                <w:rFonts w:ascii="Arial" w:hAnsi="Arial" w:cs="Arial"/>
                <w:color w:val="000000"/>
                <w:lang w:eastAsia="en-GB"/>
              </w:rPr>
              <w:t xml:space="preserve"> received by </w:t>
            </w:r>
            <w:r w:rsidRPr="002B1569">
              <w:rPr>
                <w:rFonts w:ascii="Arial" w:hAnsi="Arial" w:cs="Arial"/>
                <w:b/>
                <w:color w:val="000000"/>
                <w:lang w:eastAsia="en-GB"/>
              </w:rPr>
              <w:t>The Company</w:t>
            </w:r>
            <w:r w:rsidRPr="002B1569">
              <w:rPr>
                <w:rFonts w:ascii="Arial" w:hAnsi="Arial" w:cs="Arial"/>
                <w:color w:val="000000"/>
                <w:lang w:eastAsia="en-GB"/>
              </w:rPr>
              <w:t xml:space="preserve"> will either be accepted or rejected within three </w:t>
            </w:r>
            <w:r w:rsidRPr="002B1569">
              <w:rPr>
                <w:rFonts w:ascii="Arial" w:hAnsi="Arial" w:cs="Arial"/>
                <w:b/>
                <w:color w:val="000000"/>
                <w:lang w:eastAsia="en-GB"/>
              </w:rPr>
              <w:t>Business Days</w:t>
            </w:r>
            <w:r w:rsidRPr="002B1569">
              <w:rPr>
                <w:rFonts w:ascii="Arial" w:hAnsi="Arial" w:cs="Arial"/>
                <w:color w:val="000000"/>
                <w:lang w:eastAsia="en-GB"/>
              </w:rPr>
              <w:t xml:space="preserve"> and shall take effect on the effective date and time as notified to the </w:t>
            </w:r>
            <w:r w:rsidRPr="002B1569">
              <w:rPr>
                <w:rFonts w:ascii="Arial" w:hAnsi="Arial" w:cs="Arial"/>
                <w:b/>
                <w:color w:val="000000"/>
                <w:lang w:eastAsia="en-GB"/>
              </w:rPr>
              <w:t>Registrant</w:t>
            </w:r>
            <w:r w:rsidRPr="002B1569">
              <w:rPr>
                <w:rFonts w:ascii="Arial" w:hAnsi="Arial" w:cs="Arial"/>
                <w:color w:val="000000"/>
                <w:lang w:eastAsia="en-GB"/>
              </w:rPr>
              <w:t xml:space="preserve">. Any disagreement between </w:t>
            </w:r>
            <w:r w:rsidRPr="002B1569">
              <w:rPr>
                <w:rFonts w:ascii="Arial" w:hAnsi="Arial" w:cs="Arial"/>
                <w:b/>
                <w:color w:val="000000"/>
                <w:lang w:eastAsia="en-GB"/>
              </w:rPr>
              <w:t>The Company</w:t>
            </w:r>
            <w:r w:rsidRPr="002B1569">
              <w:rPr>
                <w:rFonts w:ascii="Arial" w:hAnsi="Arial" w:cs="Arial"/>
                <w:color w:val="000000"/>
                <w:lang w:eastAsia="en-GB"/>
              </w:rPr>
              <w:t xml:space="preserve"> and the </w:t>
            </w:r>
            <w:r w:rsidRPr="002B1569">
              <w:rPr>
                <w:rFonts w:ascii="Arial" w:hAnsi="Arial" w:cs="Arial"/>
                <w:b/>
                <w:color w:val="000000"/>
                <w:lang w:eastAsia="en-GB"/>
              </w:rPr>
              <w:t>Registrant</w:t>
            </w:r>
            <w:r w:rsidRPr="002B1569">
              <w:rPr>
                <w:rFonts w:ascii="Arial" w:hAnsi="Arial" w:cs="Arial"/>
                <w:color w:val="000000"/>
                <w:lang w:eastAsia="en-GB"/>
              </w:rPr>
              <w:t xml:space="preserve"> on the validity of a </w:t>
            </w:r>
            <w:r w:rsidRPr="002B1569">
              <w:rPr>
                <w:rFonts w:ascii="Arial" w:hAnsi="Arial" w:cs="Arial"/>
                <w:b/>
                <w:color w:val="000000"/>
                <w:lang w:eastAsia="en-GB"/>
              </w:rPr>
              <w:t xml:space="preserve">Declaration </w:t>
            </w:r>
            <w:r w:rsidRPr="002B1569">
              <w:rPr>
                <w:rFonts w:ascii="Arial" w:hAnsi="Arial" w:cs="Arial"/>
                <w:color w:val="000000"/>
                <w:lang w:eastAsia="en-GB"/>
              </w:rPr>
              <w:t xml:space="preserve">will be treated as a </w:t>
            </w:r>
            <w:r w:rsidRPr="002B1569">
              <w:rPr>
                <w:rFonts w:ascii="Arial" w:hAnsi="Arial" w:cs="Arial"/>
                <w:b/>
                <w:color w:val="000000"/>
                <w:lang w:eastAsia="en-GB"/>
              </w:rPr>
              <w:t>Charging Dispute.</w:t>
            </w:r>
          </w:p>
        </w:tc>
      </w:tr>
      <w:tr w:rsidR="002B1569" w14:paraId="6D2BE6C8" w14:textId="77777777" w:rsidTr="16EDC40A">
        <w:trPr>
          <w:gridAfter w:val="1"/>
          <w:wAfter w:w="289" w:type="dxa"/>
        </w:trPr>
        <w:tc>
          <w:tcPr>
            <w:tcW w:w="3512" w:type="dxa"/>
          </w:tcPr>
          <w:p w14:paraId="59C8E96C" w14:textId="77777777" w:rsidR="002B1569" w:rsidRDefault="002B1569" w:rsidP="002B1569">
            <w:pPr>
              <w:pStyle w:val="BodyText"/>
              <w:rPr>
                <w:rFonts w:ascii="Arial" w:hAnsi="Arial" w:cs="Arial"/>
                <w:b/>
                <w:bCs/>
              </w:rPr>
            </w:pPr>
            <w:r>
              <w:rPr>
                <w:rFonts w:ascii="Arial" w:hAnsi="Arial" w:cs="Arial"/>
                <w:b/>
                <w:bCs/>
              </w:rPr>
              <w:lastRenderedPageBreak/>
              <w:t>"Deemed HH Forecasting Performance"</w:t>
            </w:r>
          </w:p>
        </w:tc>
        <w:tc>
          <w:tcPr>
            <w:tcW w:w="6808"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8" w:name="_BPDCI_37"/>
            <w:r w:rsidRPr="00842A97">
              <w:rPr>
                <w:rFonts w:ascii="Arial" w:hAnsi="Arial" w:cs="Arial"/>
              </w:rPr>
              <w:t xml:space="preserve">Section 3, </w:t>
            </w:r>
            <w:bookmarkEnd w:id="48"/>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16EDC40A">
        <w:trPr>
          <w:gridAfter w:val="1"/>
          <w:wAfter w:w="289" w:type="dxa"/>
        </w:trPr>
        <w:tc>
          <w:tcPr>
            <w:tcW w:w="3512"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808"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9" w:name="_BPDCI_38"/>
            <w:r w:rsidRPr="00842A97">
              <w:rPr>
                <w:rFonts w:ascii="Arial" w:hAnsi="Arial" w:cs="Arial"/>
              </w:rPr>
              <w:t xml:space="preserve">Section 3, </w:t>
            </w:r>
            <w:bookmarkEnd w:id="49"/>
            <w:r w:rsidRPr="00842A97">
              <w:rPr>
                <w:rFonts w:ascii="Arial" w:hAnsi="Arial" w:cs="Arial"/>
              </w:rPr>
              <w:t>Appendix 2 Paragraph 6  as it may be revised pursuant to Paragraph 3.22.8.</w:t>
            </w:r>
          </w:p>
        </w:tc>
      </w:tr>
      <w:tr w:rsidR="002B1569" w14:paraId="0E41BD07" w14:textId="77777777" w:rsidTr="16EDC40A">
        <w:trPr>
          <w:gridAfter w:val="1"/>
          <w:wAfter w:w="289" w:type="dxa"/>
        </w:trPr>
        <w:tc>
          <w:tcPr>
            <w:tcW w:w="3512"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808"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16EDC40A">
        <w:trPr>
          <w:gridAfter w:val="1"/>
          <w:wAfter w:w="289" w:type="dxa"/>
        </w:trPr>
        <w:tc>
          <w:tcPr>
            <w:tcW w:w="3512"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808"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16EDC40A">
        <w:trPr>
          <w:gridAfter w:val="1"/>
          <w:wAfter w:w="289" w:type="dxa"/>
        </w:trPr>
        <w:tc>
          <w:tcPr>
            <w:tcW w:w="3512"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808"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16EDC40A">
        <w:trPr>
          <w:gridAfter w:val="1"/>
          <w:wAfter w:w="289" w:type="dxa"/>
        </w:trPr>
        <w:tc>
          <w:tcPr>
            <w:tcW w:w="3512"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808"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16EDC40A">
        <w:trPr>
          <w:gridAfter w:val="1"/>
          <w:wAfter w:w="289" w:type="dxa"/>
        </w:trPr>
        <w:tc>
          <w:tcPr>
            <w:tcW w:w="3512" w:type="dxa"/>
          </w:tcPr>
          <w:p w14:paraId="075DCF5A" w14:textId="77777777" w:rsidR="002B1569" w:rsidRDefault="002B1569" w:rsidP="002B1569">
            <w:pPr>
              <w:pStyle w:val="BodyText"/>
              <w:rPr>
                <w:rFonts w:ascii="Arial" w:hAnsi="Arial" w:cs="Arial"/>
                <w:b/>
                <w:bCs/>
              </w:rPr>
            </w:pPr>
            <w:r>
              <w:rPr>
                <w:rFonts w:ascii="Arial" w:hAnsi="Arial" w:cs="Arial"/>
                <w:b/>
                <w:bCs/>
              </w:rPr>
              <w:lastRenderedPageBreak/>
              <w:t>"De-Load"</w:t>
            </w:r>
          </w:p>
        </w:tc>
        <w:tc>
          <w:tcPr>
            <w:tcW w:w="6808"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16EDC40A">
        <w:trPr>
          <w:gridAfter w:val="1"/>
          <w:wAfter w:w="289" w:type="dxa"/>
        </w:trPr>
        <w:tc>
          <w:tcPr>
            <w:tcW w:w="3512"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808"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16EDC40A">
        <w:trPr>
          <w:gridAfter w:val="1"/>
          <w:wAfter w:w="289" w:type="dxa"/>
        </w:trPr>
        <w:tc>
          <w:tcPr>
            <w:tcW w:w="3512"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808"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50" w:name="_BPDCD_39"/>
            <w:r w:rsidRPr="00842A97">
              <w:rPr>
                <w:rFonts w:ascii="Arial Bold" w:hAnsi="Arial Bold" w:cs="Arial"/>
                <w:b/>
              </w:rPr>
              <w:t>User’s</w:t>
            </w:r>
            <w:r w:rsidRPr="00842A97">
              <w:rPr>
                <w:rFonts w:ascii="Arial" w:hAnsi="Arial" w:cs="Arial"/>
                <w:color w:val="0000FF"/>
              </w:rPr>
              <w:t xml:space="preserve"> </w:t>
            </w:r>
            <w:bookmarkEnd w:id="50"/>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16EDC40A">
        <w:trPr>
          <w:gridAfter w:val="1"/>
          <w:wAfter w:w="289" w:type="dxa"/>
        </w:trPr>
        <w:tc>
          <w:tcPr>
            <w:tcW w:w="3512"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808"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16EDC40A">
        <w:trPr>
          <w:gridAfter w:val="1"/>
          <w:wAfter w:w="289" w:type="dxa"/>
        </w:trPr>
        <w:tc>
          <w:tcPr>
            <w:tcW w:w="3512"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808"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construed accordingly;</w:t>
            </w:r>
          </w:p>
        </w:tc>
      </w:tr>
      <w:tr w:rsidR="002B1569" w14:paraId="46EA1187" w14:textId="77777777" w:rsidTr="16EDC40A">
        <w:trPr>
          <w:gridAfter w:val="1"/>
          <w:wAfter w:w="289" w:type="dxa"/>
        </w:trPr>
        <w:tc>
          <w:tcPr>
            <w:tcW w:w="3512"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808"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16EDC40A">
        <w:trPr>
          <w:gridAfter w:val="1"/>
          <w:wAfter w:w="289" w:type="dxa"/>
        </w:trPr>
        <w:tc>
          <w:tcPr>
            <w:tcW w:w="3512"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808"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16EDC40A">
        <w:trPr>
          <w:gridAfter w:val="1"/>
          <w:wAfter w:w="289" w:type="dxa"/>
        </w:trPr>
        <w:tc>
          <w:tcPr>
            <w:tcW w:w="3512"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808"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16EDC40A">
        <w:trPr>
          <w:gridAfter w:val="1"/>
          <w:wAfter w:w="289" w:type="dxa"/>
        </w:trPr>
        <w:tc>
          <w:tcPr>
            <w:tcW w:w="3512"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808"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16EDC40A">
        <w:trPr>
          <w:gridAfter w:val="1"/>
          <w:wAfter w:w="289" w:type="dxa"/>
        </w:trPr>
        <w:tc>
          <w:tcPr>
            <w:tcW w:w="3512"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808"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16EDC40A">
        <w:trPr>
          <w:gridAfter w:val="1"/>
          <w:wAfter w:w="289" w:type="dxa"/>
        </w:trPr>
        <w:tc>
          <w:tcPr>
            <w:tcW w:w="3512" w:type="dxa"/>
          </w:tcPr>
          <w:p w14:paraId="230AB3D6" w14:textId="77777777" w:rsidR="002B1569" w:rsidRDefault="002B1569" w:rsidP="002B1569">
            <w:pPr>
              <w:pStyle w:val="BodyText"/>
              <w:rPr>
                <w:rFonts w:ascii="Arial" w:hAnsi="Arial" w:cs="Arial"/>
                <w:b/>
                <w:bCs/>
              </w:rPr>
            </w:pPr>
            <w:r>
              <w:rPr>
                <w:rFonts w:ascii="Arial" w:hAnsi="Arial" w:cs="Arial"/>
                <w:b/>
                <w:bCs/>
              </w:rPr>
              <w:lastRenderedPageBreak/>
              <w:t>"Detailed Planning Data"</w:t>
            </w:r>
          </w:p>
        </w:tc>
        <w:tc>
          <w:tcPr>
            <w:tcW w:w="6808"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16EDC40A">
        <w:trPr>
          <w:gridAfter w:val="1"/>
          <w:wAfter w:w="289" w:type="dxa"/>
        </w:trPr>
        <w:tc>
          <w:tcPr>
            <w:tcW w:w="3512"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808"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16EDC40A">
        <w:trPr>
          <w:gridAfter w:val="1"/>
          <w:wAfter w:w="289" w:type="dxa"/>
        </w:trPr>
        <w:tc>
          <w:tcPr>
            <w:tcW w:w="3512"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808"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16EDC40A">
        <w:trPr>
          <w:gridAfter w:val="1"/>
          <w:wAfter w:w="289" w:type="dxa"/>
        </w:trPr>
        <w:tc>
          <w:tcPr>
            <w:tcW w:w="3512" w:type="dxa"/>
          </w:tcPr>
          <w:p w14:paraId="7A2408B0" w14:textId="77777777" w:rsidR="002B1569" w:rsidRDefault="002B1569" w:rsidP="002B1569">
            <w:pPr>
              <w:pStyle w:val="BodyText"/>
              <w:rPr>
                <w:rFonts w:ascii="Arial" w:hAnsi="Arial" w:cs="Arial"/>
                <w:b/>
                <w:bCs/>
                <w:i/>
                <w:iCs/>
              </w:rPr>
            </w:pPr>
            <w:r>
              <w:rPr>
                <w:rFonts w:ascii="Arial" w:hAnsi="Arial" w:cs="Arial"/>
                <w:b/>
                <w:bCs/>
              </w:rPr>
              <w:t>“Directly-Connected User” or “Directly-Connected Customer”</w:t>
            </w:r>
          </w:p>
        </w:tc>
        <w:tc>
          <w:tcPr>
            <w:tcW w:w="6808"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16EDC40A">
        <w:trPr>
          <w:gridAfter w:val="1"/>
          <w:wAfter w:w="289" w:type="dxa"/>
        </w:trPr>
        <w:tc>
          <w:tcPr>
            <w:tcW w:w="3512"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808"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16EDC40A">
        <w:trPr>
          <w:gridAfter w:val="1"/>
          <w:wAfter w:w="289" w:type="dxa"/>
        </w:trPr>
        <w:tc>
          <w:tcPr>
            <w:tcW w:w="3512"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808"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16EDC40A">
        <w:trPr>
          <w:gridAfter w:val="1"/>
          <w:wAfter w:w="289" w:type="dxa"/>
        </w:trPr>
        <w:tc>
          <w:tcPr>
            <w:tcW w:w="3512" w:type="dxa"/>
          </w:tcPr>
          <w:p w14:paraId="64CC9664" w14:textId="77777777" w:rsidR="002B1569" w:rsidRDefault="002B1569" w:rsidP="002B1569">
            <w:pPr>
              <w:pStyle w:val="BodyText"/>
              <w:rPr>
                <w:rFonts w:ascii="Arial" w:hAnsi="Arial" w:cs="Arial"/>
                <w:b/>
                <w:bCs/>
              </w:rPr>
            </w:pPr>
            <w:r>
              <w:rPr>
                <w:rFonts w:ascii="Arial" w:hAnsi="Arial" w:cs="Arial"/>
                <w:b/>
                <w:bCs/>
              </w:rPr>
              <w:lastRenderedPageBreak/>
              <w:t>"Dispute Statement"</w:t>
            </w:r>
          </w:p>
        </w:tc>
        <w:tc>
          <w:tcPr>
            <w:tcW w:w="6808" w:type="dxa"/>
          </w:tcPr>
          <w:p w14:paraId="17B2651B" w14:textId="77777777" w:rsidR="002B1569" w:rsidRDefault="002B1569" w:rsidP="002B1569">
            <w:pPr>
              <w:pStyle w:val="BodyText"/>
              <w:jc w:val="both"/>
              <w:rPr>
                <w:rFonts w:ascii="Arial" w:hAnsi="Arial" w:cs="Arial"/>
                <w:strike/>
              </w:rPr>
            </w:pPr>
            <w:r>
              <w:rPr>
                <w:rFonts w:ascii="Arial" w:hAnsi="Arial" w:cs="Arial"/>
              </w:rPr>
              <w:t>as defined in Paragraph 3.15.4;</w:t>
            </w:r>
          </w:p>
        </w:tc>
      </w:tr>
      <w:tr w:rsidR="002B1569" w14:paraId="21EF50A3" w14:textId="77777777" w:rsidTr="16EDC40A">
        <w:trPr>
          <w:gridAfter w:val="1"/>
          <w:wAfter w:w="289" w:type="dxa"/>
        </w:trPr>
        <w:tc>
          <w:tcPr>
            <w:tcW w:w="3512"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808"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16EDC40A">
        <w:trPr>
          <w:gridAfter w:val="1"/>
          <w:wAfter w:w="289" w:type="dxa"/>
        </w:trPr>
        <w:tc>
          <w:tcPr>
            <w:tcW w:w="3512"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808"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16EDC40A">
        <w:trPr>
          <w:gridAfter w:val="1"/>
          <w:wAfter w:w="289" w:type="dxa"/>
        </w:trPr>
        <w:tc>
          <w:tcPr>
            <w:tcW w:w="3512"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808"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16EDC40A">
        <w:trPr>
          <w:gridAfter w:val="1"/>
          <w:wAfter w:w="289" w:type="dxa"/>
        </w:trPr>
        <w:tc>
          <w:tcPr>
            <w:tcW w:w="3512"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808" w:type="dxa"/>
          </w:tcPr>
          <w:p w14:paraId="4B2D5D5A" w14:textId="77777777" w:rsidR="002B1569" w:rsidRPr="00CC2624" w:rsidRDefault="002B1569" w:rsidP="002B1569">
            <w:pPr>
              <w:pStyle w:val="BodyText"/>
              <w:jc w:val="both"/>
              <w:rPr>
                <w:rFonts w:ascii="Arial" w:hAnsi="Arial" w:cs="Arial"/>
                <w:i/>
              </w:rPr>
            </w:pPr>
            <w:r>
              <w:rPr>
                <w:rFonts w:ascii="Arial" w:hAnsi="Arial" w:cs="Arial"/>
              </w:rPr>
              <w:t xml:space="preserve">an agreement between a </w:t>
            </w:r>
            <w:r>
              <w:rPr>
                <w:rFonts w:ascii="Arial" w:hAnsi="Arial" w:cs="Arial"/>
                <w:b/>
              </w:rPr>
              <w:t>User</w:t>
            </w:r>
            <w:r>
              <w:rPr>
                <w:rFonts w:ascii="Arial" w:hAnsi="Arial" w:cs="Arial"/>
              </w:rPr>
              <w:t xml:space="preserve"> who owns or operates a </w:t>
            </w:r>
            <w:r>
              <w:rPr>
                <w:rFonts w:ascii="Arial" w:hAnsi="Arial" w:cs="Arial"/>
                <w:b/>
              </w:rPr>
              <w:t>Distribution System</w:t>
            </w:r>
            <w:r>
              <w:rPr>
                <w:rFonts w:ascii="Arial" w:hAnsi="Arial" w:cs="Arial"/>
              </w:rPr>
              <w:t xml:space="preserve"> and an owner of a </w:t>
            </w:r>
            <w:r>
              <w:rPr>
                <w:rFonts w:ascii="Arial" w:hAnsi="Arial" w:cs="Arial"/>
                <w:b/>
              </w:rPr>
              <w:t>Power Station</w:t>
            </w:r>
            <w:r>
              <w:rPr>
                <w:rFonts w:ascii="Arial" w:hAnsi="Arial" w:cs="Arial"/>
              </w:rPr>
              <w:t xml:space="preserve"> for connection to that </w:t>
            </w:r>
            <w:r>
              <w:rPr>
                <w:rFonts w:ascii="Arial" w:hAnsi="Arial" w:cs="Arial"/>
                <w:b/>
              </w:rPr>
              <w:t>User’s</w:t>
            </w:r>
            <w:r>
              <w:rPr>
                <w:rFonts w:ascii="Arial" w:hAnsi="Arial" w:cs="Arial"/>
              </w:rPr>
              <w:t xml:space="preserve"> </w:t>
            </w:r>
            <w:r>
              <w:rPr>
                <w:rFonts w:ascii="Arial" w:hAnsi="Arial" w:cs="Arial"/>
                <w:b/>
              </w:rPr>
              <w:t>Distribution System</w:t>
            </w:r>
            <w:r>
              <w:rPr>
                <w:rFonts w:ascii="Arial" w:hAnsi="Arial" w:cs="Arial"/>
              </w:rPr>
              <w:t>;</w:t>
            </w:r>
          </w:p>
        </w:tc>
      </w:tr>
      <w:tr w:rsidR="004C79EC" w14:paraId="77184904" w14:textId="77777777" w:rsidTr="16EDC40A">
        <w:trPr>
          <w:gridAfter w:val="1"/>
          <w:wAfter w:w="289" w:type="dxa"/>
        </w:trPr>
        <w:tc>
          <w:tcPr>
            <w:tcW w:w="3512"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808"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16EDC40A">
        <w:trPr>
          <w:gridAfter w:val="1"/>
          <w:wAfter w:w="289" w:type="dxa"/>
        </w:trPr>
        <w:tc>
          <w:tcPr>
            <w:tcW w:w="3512"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808"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16EDC40A">
        <w:trPr>
          <w:gridAfter w:val="1"/>
          <w:wAfter w:w="289" w:type="dxa"/>
        </w:trPr>
        <w:tc>
          <w:tcPr>
            <w:tcW w:w="3512"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808"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16EDC40A">
        <w:trPr>
          <w:gridAfter w:val="1"/>
          <w:wAfter w:w="289" w:type="dxa"/>
        </w:trPr>
        <w:tc>
          <w:tcPr>
            <w:tcW w:w="3512" w:type="dxa"/>
          </w:tcPr>
          <w:p w14:paraId="2CE98482" w14:textId="77777777" w:rsidR="002B1569" w:rsidRDefault="002B1569" w:rsidP="002B1569">
            <w:pPr>
              <w:pStyle w:val="BodyText"/>
              <w:rPr>
                <w:rFonts w:ascii="Arial" w:hAnsi="Arial" w:cs="Arial"/>
                <w:b/>
                <w:bCs/>
              </w:rPr>
            </w:pPr>
            <w:r>
              <w:rPr>
                <w:rFonts w:ascii="Arial" w:hAnsi="Arial" w:cs="Arial"/>
                <w:b/>
                <w:bCs/>
              </w:rPr>
              <w:t>"Distribution Licence"</w:t>
            </w:r>
          </w:p>
        </w:tc>
        <w:tc>
          <w:tcPr>
            <w:tcW w:w="6808" w:type="dxa"/>
          </w:tcPr>
          <w:p w14:paraId="158D4266"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tc>
      </w:tr>
      <w:tr w:rsidR="002B1569" w14:paraId="05C7ECBD" w14:textId="77777777" w:rsidTr="16EDC40A">
        <w:trPr>
          <w:gridAfter w:val="1"/>
          <w:wAfter w:w="289" w:type="dxa"/>
        </w:trPr>
        <w:tc>
          <w:tcPr>
            <w:tcW w:w="3512"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808"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w:t>
            </w:r>
            <w:r>
              <w:rPr>
                <w:rFonts w:ascii="Arial" w:hAnsi="Arial" w:cs="Arial"/>
              </w:rPr>
              <w:lastRenderedPageBreak/>
              <w:t xml:space="preserve">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16EDC40A">
        <w:trPr>
          <w:gridAfter w:val="1"/>
          <w:wAfter w:w="289" w:type="dxa"/>
        </w:trPr>
        <w:tc>
          <w:tcPr>
            <w:tcW w:w="3512" w:type="dxa"/>
          </w:tcPr>
          <w:p w14:paraId="61D1D312" w14:textId="77777777" w:rsidR="002B1569" w:rsidRDefault="002B1569" w:rsidP="002B1569">
            <w:pPr>
              <w:pStyle w:val="BodyText"/>
              <w:rPr>
                <w:rFonts w:ascii="Arial" w:hAnsi="Arial" w:cs="Arial"/>
                <w:b/>
                <w:bCs/>
              </w:rPr>
            </w:pPr>
            <w:r>
              <w:rPr>
                <w:rFonts w:ascii="Arial" w:hAnsi="Arial" w:cs="Arial"/>
                <w:b/>
                <w:bCs/>
              </w:rPr>
              <w:lastRenderedPageBreak/>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808"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16A533B9" w14:textId="77777777" w:rsidR="002B1569" w:rsidRPr="0034202B" w:rsidRDefault="002B1569" w:rsidP="00304DC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p w14:paraId="5ABE0E35" w14:textId="77777777" w:rsidR="002B1569" w:rsidRDefault="002B1569" w:rsidP="002B1569">
            <w:pPr>
              <w:pStyle w:val="BodyText"/>
              <w:jc w:val="both"/>
              <w:rPr>
                <w:rFonts w:ascii="Arial" w:hAnsi="Arial" w:cs="Arial"/>
              </w:rPr>
            </w:pPr>
          </w:p>
        </w:tc>
      </w:tr>
      <w:tr w:rsidR="002B1569" w14:paraId="13E56189" w14:textId="77777777" w:rsidTr="16EDC40A">
        <w:trPr>
          <w:gridAfter w:val="1"/>
          <w:wAfter w:w="289" w:type="dxa"/>
        </w:trPr>
        <w:tc>
          <w:tcPr>
            <w:tcW w:w="3512" w:type="dxa"/>
          </w:tcPr>
          <w:p w14:paraId="09D08193" w14:textId="77777777" w:rsidR="002B1569" w:rsidRDefault="002B1569" w:rsidP="002B1569">
            <w:pPr>
              <w:pStyle w:val="BodyText"/>
              <w:rPr>
                <w:rFonts w:ascii="Arial" w:hAnsi="Arial" w:cs="Arial"/>
                <w:b/>
                <w:bCs/>
              </w:rPr>
            </w:pPr>
            <w:r>
              <w:rPr>
                <w:rFonts w:ascii="Arial" w:hAnsi="Arial" w:cs="Arial"/>
                <w:b/>
                <w:bCs/>
              </w:rPr>
              <w:t>"Dormant CUSC Party"</w:t>
            </w:r>
          </w:p>
          <w:p w14:paraId="1F079DCD" w14:textId="77777777" w:rsidR="002B1569" w:rsidRDefault="002B1569" w:rsidP="002B1569">
            <w:pPr>
              <w:pStyle w:val="BodyText"/>
              <w:rPr>
                <w:rFonts w:ascii="Arial" w:hAnsi="Arial" w:cs="Arial"/>
                <w:b/>
                <w:bCs/>
              </w:rPr>
            </w:pPr>
          </w:p>
          <w:p w14:paraId="023D7A33" w14:textId="77777777" w:rsidR="002B1569" w:rsidRDefault="002B1569" w:rsidP="002B1569">
            <w:pPr>
              <w:ind w:left="3600" w:hanging="3600"/>
            </w:pPr>
            <w:r w:rsidRPr="004E4C04">
              <w:rPr>
                <w:rFonts w:ascii="Arial" w:hAnsi="Arial" w:cs="Arial"/>
                <w:b/>
                <w:szCs w:val="22"/>
              </w:rPr>
              <w:t>Downstream Party</w:t>
            </w:r>
            <w:r w:rsidRPr="004E4C04">
              <w:rPr>
                <w:rFonts w:cs="Arial"/>
                <w:b/>
                <w:sz w:val="24"/>
              </w:rPr>
              <w:tab/>
            </w:r>
            <w:r w:rsidRPr="003144DA">
              <w:rPr>
                <w:rFonts w:cs="Arial"/>
                <w:color w:val="FF0000"/>
                <w:sz w:val="24"/>
                <w:u w:val="single"/>
              </w:rPr>
              <w:t>a third party connected to a</w:t>
            </w:r>
            <w:r w:rsidRPr="003144DA">
              <w:rPr>
                <w:rFonts w:cs="Arial"/>
                <w:b/>
                <w:color w:val="FF0000"/>
                <w:sz w:val="24"/>
                <w:u w:val="single"/>
              </w:rPr>
              <w:t xml:space="preserve"> Non</w:t>
            </w:r>
            <w:r w:rsidRPr="003144DA">
              <w:rPr>
                <w:rFonts w:cs="Arial"/>
                <w:b/>
                <w:color w:val="FF0000"/>
                <w:sz w:val="24"/>
                <w:u w:val="single"/>
              </w:rPr>
              <w:lastRenderedPageBreak/>
              <w:t xml:space="preserve">-Embedded Customer’s System </w:t>
            </w:r>
          </w:p>
        </w:tc>
        <w:tc>
          <w:tcPr>
            <w:tcW w:w="6808" w:type="dxa"/>
          </w:tcPr>
          <w:p w14:paraId="0B8596E6" w14:textId="77777777" w:rsidR="002B1569" w:rsidRDefault="002B1569" w:rsidP="002B1569">
            <w:pPr>
              <w:pStyle w:val="BodyText"/>
              <w:jc w:val="both"/>
              <w:rPr>
                <w:rFonts w:ascii="Arial" w:hAnsi="Arial" w:cs="Arial"/>
              </w:rPr>
            </w:pPr>
            <w:r>
              <w:rPr>
                <w:rFonts w:ascii="Arial" w:hAnsi="Arial" w:cs="Arial"/>
              </w:rPr>
              <w:lastRenderedPageBreak/>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p w14:paraId="65D3D1BA" w14:textId="75D5227F" w:rsidR="006A408C" w:rsidRDefault="002B1569" w:rsidP="006A408C">
            <w:pPr>
              <w:rPr>
                <w:rFonts w:ascii="Arial" w:hAnsi="Arial" w:cs="Arial"/>
                <w:szCs w:val="22"/>
                <w:lang w:eastAsia="en-GB"/>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p w14:paraId="1EFABB05" w14:textId="10714E41" w:rsidR="006A408C" w:rsidRPr="006A408C" w:rsidRDefault="006A408C" w:rsidP="006A408C">
            <w:pPr>
              <w:rPr>
                <w:rFonts w:ascii="Arial" w:hAnsi="Arial" w:cs="Arial"/>
                <w:szCs w:val="22"/>
              </w:rPr>
            </w:pPr>
          </w:p>
        </w:tc>
      </w:tr>
      <w:tr w:rsidR="002B1569" w14:paraId="4D6C05D2" w14:textId="77777777" w:rsidTr="16EDC40A">
        <w:trPr>
          <w:gridAfter w:val="1"/>
          <w:wAfter w:w="289" w:type="dxa"/>
        </w:trPr>
        <w:tc>
          <w:tcPr>
            <w:tcW w:w="3512" w:type="dxa"/>
          </w:tcPr>
          <w:p w14:paraId="61DB8E3C" w14:textId="77777777" w:rsidR="002B1569" w:rsidRDefault="002B1569" w:rsidP="002B1569">
            <w:pPr>
              <w:pStyle w:val="BodyText"/>
              <w:rPr>
                <w:rFonts w:ascii="Arial" w:hAnsi="Arial" w:cs="Arial"/>
                <w:b/>
                <w:bCs/>
              </w:rPr>
            </w:pPr>
            <w:r>
              <w:rPr>
                <w:rFonts w:ascii="Arial" w:hAnsi="Arial" w:cs="Arial"/>
                <w:b/>
                <w:bCs/>
              </w:rPr>
              <w:t>"Earthing"</w:t>
            </w:r>
          </w:p>
          <w:p w14:paraId="12A7E037" w14:textId="77777777" w:rsidR="002B1569" w:rsidRDefault="002B1569" w:rsidP="002B1569"/>
          <w:p w14:paraId="4D515068" w14:textId="77777777" w:rsidR="002B1569" w:rsidRPr="000A3FD7" w:rsidRDefault="002B1569" w:rsidP="002B1569"/>
          <w:p w14:paraId="438688FD" w14:textId="77777777" w:rsidR="002B1569" w:rsidRPr="000A3FD7" w:rsidRDefault="002B1569" w:rsidP="002B1569"/>
          <w:p w14:paraId="1B421845" w14:textId="77777777" w:rsidR="002B1569" w:rsidRPr="000A3FD7" w:rsidRDefault="002B1569" w:rsidP="002B1569"/>
          <w:p w14:paraId="51A9D80C" w14:textId="77777777" w:rsidR="002B1569" w:rsidRDefault="002B1569" w:rsidP="002B1569"/>
          <w:p w14:paraId="7BD21B0C" w14:textId="77777777" w:rsidR="002B1569" w:rsidRDefault="002B1569" w:rsidP="002B1569"/>
          <w:p w14:paraId="4664A1A1" w14:textId="77777777" w:rsidR="002B1569" w:rsidRDefault="002B1569" w:rsidP="002B1569"/>
          <w:p w14:paraId="26638215" w14:textId="6DEA3E7E" w:rsidR="002B1569" w:rsidRPr="00B53096" w:rsidRDefault="002B1569" w:rsidP="00AC042E">
            <w:pPr>
              <w:rPr>
                <w:rFonts w:ascii="Arial" w:hAnsi="Arial" w:cs="Arial"/>
                <w:b/>
                <w:bCs/>
              </w:rPr>
            </w:pPr>
          </w:p>
        </w:tc>
        <w:tc>
          <w:tcPr>
            <w:tcW w:w="6808" w:type="dxa"/>
          </w:tcPr>
          <w:p w14:paraId="528225D6"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p w14:paraId="1EF8E4BE" w14:textId="2F1E7C20" w:rsidR="002B1569" w:rsidRDefault="002B1569" w:rsidP="002B1569">
            <w:pPr>
              <w:pStyle w:val="BodyText"/>
              <w:jc w:val="both"/>
              <w:rPr>
                <w:rFonts w:ascii="Arial" w:hAnsi="Arial" w:cs="Arial"/>
              </w:rPr>
            </w:pPr>
          </w:p>
        </w:tc>
      </w:tr>
      <w:tr w:rsidR="00FD7E2A" w14:paraId="21809601" w14:textId="77777777" w:rsidTr="16EDC40A">
        <w:trPr>
          <w:gridAfter w:val="1"/>
          <w:wAfter w:w="289" w:type="dxa"/>
        </w:trPr>
        <w:tc>
          <w:tcPr>
            <w:tcW w:w="3512"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808"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means (a) any amendment to contractual arrangements for the provision of and payment for Balancing Services referred to in Section 4.2B5 or (b) any amendment to CUSC which amends the EBR Article 18 Terms or Conditions in, as the case may be, such contractual arrangements or CUSC including to introduce a new provision for the purposes of Article 18 into, as the case may be, such contractual arrangements or CUSC;</w:t>
            </w:r>
          </w:p>
        </w:tc>
      </w:tr>
      <w:tr w:rsidR="007526CA" w:rsidRPr="007526CA" w14:paraId="61F9A7E2" w14:textId="77777777" w:rsidTr="16EDC40A">
        <w:trPr>
          <w:gridAfter w:val="1"/>
          <w:wAfter w:w="289" w:type="dxa"/>
        </w:trPr>
        <w:tc>
          <w:tcPr>
            <w:tcW w:w="3512"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808"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16EDC40A">
        <w:trPr>
          <w:gridAfter w:val="1"/>
          <w:wAfter w:w="289" w:type="dxa"/>
        </w:trPr>
        <w:tc>
          <w:tcPr>
            <w:tcW w:w="3512" w:type="dxa"/>
          </w:tcPr>
          <w:p w14:paraId="442816FD" w14:textId="77777777" w:rsidR="002B1569" w:rsidRDefault="002B1569" w:rsidP="002B1569">
            <w:pPr>
              <w:pStyle w:val="BodyText"/>
              <w:rPr>
                <w:rFonts w:ascii="Arial" w:hAnsi="Arial" w:cs="Arial"/>
                <w:b/>
                <w:bCs/>
              </w:rPr>
            </w:pPr>
            <w:r>
              <w:rPr>
                <w:rFonts w:ascii="Arial" w:hAnsi="Arial" w:cs="Arial"/>
                <w:b/>
                <w:bCs/>
              </w:rPr>
              <w:lastRenderedPageBreak/>
              <w:t>"</w:t>
            </w:r>
            <w:proofErr w:type="spellStart"/>
            <w:r>
              <w:rPr>
                <w:rFonts w:ascii="Arial" w:hAnsi="Arial" w:cs="Arial"/>
                <w:b/>
                <w:bCs/>
              </w:rPr>
              <w:t>EdF</w:t>
            </w:r>
            <w:proofErr w:type="spellEnd"/>
            <w:r>
              <w:rPr>
                <w:rFonts w:ascii="Arial" w:hAnsi="Arial" w:cs="Arial"/>
                <w:b/>
                <w:bCs/>
              </w:rPr>
              <w:t xml:space="preserve"> Documents"</w:t>
            </w:r>
          </w:p>
        </w:tc>
        <w:tc>
          <w:tcPr>
            <w:tcW w:w="6808"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16EDC40A">
        <w:trPr>
          <w:gridAfter w:val="1"/>
          <w:wAfter w:w="289" w:type="dxa"/>
        </w:trPr>
        <w:tc>
          <w:tcPr>
            <w:tcW w:w="3512"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808"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16EDC40A">
        <w:trPr>
          <w:gridAfter w:val="1"/>
          <w:wAfter w:w="289" w:type="dxa"/>
        </w:trPr>
        <w:tc>
          <w:tcPr>
            <w:tcW w:w="3512"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808"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16EDC40A">
        <w:trPr>
          <w:gridAfter w:val="1"/>
          <w:wAfter w:w="289" w:type="dxa"/>
        </w:trPr>
        <w:tc>
          <w:tcPr>
            <w:tcW w:w="3512" w:type="dxa"/>
          </w:tcPr>
          <w:p w14:paraId="54478624" w14:textId="77777777" w:rsidR="002B1569" w:rsidRDefault="002B1569" w:rsidP="002B1569">
            <w:pPr>
              <w:pStyle w:val="BodyText"/>
              <w:rPr>
                <w:rFonts w:ascii="Arial" w:hAnsi="Arial" w:cs="Arial"/>
                <w:b/>
                <w:bCs/>
              </w:rPr>
            </w:pPr>
            <w:r>
              <w:rPr>
                <w:rFonts w:ascii="Arial" w:hAnsi="Arial" w:cs="Arial"/>
                <w:b/>
                <w:bCs/>
              </w:rPr>
              <w:t>"Electricity Arbitration Association"</w:t>
            </w:r>
          </w:p>
          <w:p w14:paraId="1B84F4C0" w14:textId="77777777" w:rsidR="002B1569" w:rsidRPr="000A3FD7" w:rsidRDefault="002B1569" w:rsidP="006A408C"/>
        </w:tc>
        <w:tc>
          <w:tcPr>
            <w:tcW w:w="6808" w:type="dxa"/>
          </w:tcPr>
          <w:p w14:paraId="56AE2E9C" w14:textId="77777777" w:rsidR="002B1569" w:rsidRDefault="002B1569" w:rsidP="002B1569">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733EEDBC" w14:textId="2665A6F5" w:rsidR="00AB6C50" w:rsidRDefault="00AB6C50" w:rsidP="002B1569">
            <w:pPr>
              <w:pStyle w:val="BodyText"/>
              <w:jc w:val="both"/>
              <w:rPr>
                <w:rFonts w:ascii="Arial" w:hAnsi="Arial" w:cs="Arial"/>
              </w:rPr>
            </w:pPr>
          </w:p>
        </w:tc>
      </w:tr>
      <w:tr w:rsidR="004C79EC" w14:paraId="1C62A7E3" w14:textId="77777777" w:rsidTr="16EDC40A">
        <w:trPr>
          <w:gridAfter w:val="1"/>
          <w:wAfter w:w="289" w:type="dxa"/>
        </w:trPr>
        <w:tc>
          <w:tcPr>
            <w:tcW w:w="3512"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808"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16EDC40A">
        <w:trPr>
          <w:gridAfter w:val="1"/>
          <w:wAfter w:w="289" w:type="dxa"/>
        </w:trPr>
        <w:tc>
          <w:tcPr>
            <w:tcW w:w="3512"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808"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16EDC40A">
        <w:trPr>
          <w:gridAfter w:val="1"/>
          <w:wAfter w:w="289" w:type="dxa"/>
        </w:trPr>
        <w:tc>
          <w:tcPr>
            <w:tcW w:w="3512"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808"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16EDC40A">
        <w:trPr>
          <w:gridAfter w:val="1"/>
          <w:wAfter w:w="289" w:type="dxa"/>
        </w:trPr>
        <w:tc>
          <w:tcPr>
            <w:tcW w:w="3512"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808"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16EDC40A">
        <w:trPr>
          <w:gridAfter w:val="1"/>
          <w:wAfter w:w="289" w:type="dxa"/>
        </w:trPr>
        <w:tc>
          <w:tcPr>
            <w:tcW w:w="3512" w:type="dxa"/>
          </w:tcPr>
          <w:p w14:paraId="4F47CD6D" w14:textId="77777777" w:rsidR="00AE20FC" w:rsidRDefault="00AE20FC" w:rsidP="004C79EC">
            <w:pPr>
              <w:pStyle w:val="BodyText"/>
              <w:rPr>
                <w:rFonts w:ascii="Arial" w:hAnsi="Arial" w:cs="Arial"/>
                <w:b/>
                <w:bCs/>
                <w:color w:val="000000"/>
                <w:lang w:eastAsia="en-GB"/>
              </w:rPr>
            </w:pPr>
            <w:r w:rsidRPr="00AE20FC">
              <w:rPr>
                <w:rFonts w:ascii="Arial" w:hAnsi="Arial" w:cs="Arial"/>
                <w:b/>
                <w:bCs/>
                <w:color w:val="000000"/>
                <w:lang w:eastAsia="en-GB"/>
              </w:rPr>
              <w:t>“Electricity Storage Facility”</w:t>
            </w:r>
          </w:p>
          <w:p w14:paraId="1ABBAE07" w14:textId="1B2377C7" w:rsidR="00561F63" w:rsidRPr="00AE20FC" w:rsidRDefault="00561F63" w:rsidP="004C79EC">
            <w:pPr>
              <w:pStyle w:val="BodyText"/>
              <w:rPr>
                <w:rFonts w:ascii="Arial" w:hAnsi="Arial" w:cs="Arial"/>
                <w:b/>
                <w:bCs/>
              </w:rPr>
            </w:pPr>
            <w:r>
              <w:rPr>
                <w:rFonts w:ascii="Arial" w:hAnsi="Arial" w:cs="Arial"/>
                <w:b/>
                <w:bCs/>
                <w:color w:val="000000"/>
                <w:lang w:eastAsia="en-GB"/>
              </w:rPr>
              <w:t>“Electricity Transmission System Operation Regulation”</w:t>
            </w:r>
          </w:p>
        </w:tc>
        <w:tc>
          <w:tcPr>
            <w:tcW w:w="6808" w:type="dxa"/>
          </w:tcPr>
          <w:p w14:paraId="4FE98EFF" w14:textId="77777777" w:rsidR="00AE20FC" w:rsidRDefault="00AE20FC" w:rsidP="004C79EC">
            <w:pPr>
              <w:pStyle w:val="BodyText"/>
              <w:jc w:val="both"/>
              <w:rPr>
                <w:rFonts w:ascii="Arial" w:hAnsi="Arial" w:cs="Arial"/>
                <w:color w:val="000000"/>
                <w:lang w:eastAsia="en-GB"/>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p w14:paraId="2D0FFD23" w14:textId="4E1FBCE1" w:rsidR="00E97F6A" w:rsidRPr="00E97F6A" w:rsidRDefault="00E97F6A" w:rsidP="004C79EC">
            <w:pPr>
              <w:pStyle w:val="BodyText"/>
              <w:jc w:val="both"/>
              <w:rPr>
                <w:rFonts w:ascii="Arial" w:hAnsi="Arial" w:cs="Arial"/>
                <w:szCs w:val="22"/>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16EDC40A">
        <w:trPr>
          <w:gridAfter w:val="1"/>
          <w:wAfter w:w="289" w:type="dxa"/>
        </w:trPr>
        <w:tc>
          <w:tcPr>
            <w:tcW w:w="3512"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808"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16EDC40A">
        <w:trPr>
          <w:gridAfter w:val="1"/>
          <w:wAfter w:w="289" w:type="dxa"/>
        </w:trPr>
        <w:tc>
          <w:tcPr>
            <w:tcW w:w="3512"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808"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16EDC40A">
        <w:trPr>
          <w:gridAfter w:val="1"/>
          <w:wAfter w:w="289" w:type="dxa"/>
        </w:trPr>
        <w:tc>
          <w:tcPr>
            <w:tcW w:w="3512"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808"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16EDC40A">
        <w:trPr>
          <w:gridAfter w:val="1"/>
          <w:wAfter w:w="289" w:type="dxa"/>
        </w:trPr>
        <w:tc>
          <w:tcPr>
            <w:tcW w:w="3512"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808"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51" w:name="_BPDCD_41"/>
            <w:r w:rsidRPr="006153B7">
              <w:rPr>
                <w:rFonts w:ascii="Arial" w:hAnsi="Arial" w:cs="Arial"/>
              </w:rPr>
              <w:t xml:space="preserve">in </w:t>
            </w:r>
            <w:bookmarkEnd w:id="5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lastRenderedPageBreak/>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16EDC40A">
        <w:trPr>
          <w:gridAfter w:val="1"/>
          <w:wAfter w:w="289" w:type="dxa"/>
        </w:trPr>
        <w:tc>
          <w:tcPr>
            <w:tcW w:w="3512" w:type="dxa"/>
          </w:tcPr>
          <w:p w14:paraId="0CE7F494" w14:textId="77777777" w:rsidR="004C79EC" w:rsidRDefault="004C79EC" w:rsidP="004C79EC">
            <w:pPr>
              <w:pStyle w:val="BodyText"/>
              <w:rPr>
                <w:rFonts w:ascii="Arial" w:hAnsi="Arial" w:cs="Arial"/>
                <w:b/>
                <w:bCs/>
              </w:rPr>
            </w:pPr>
            <w:r>
              <w:rPr>
                <w:rFonts w:ascii="Arial" w:hAnsi="Arial" w:cs="Arial"/>
                <w:b/>
                <w:bCs/>
              </w:rPr>
              <w:lastRenderedPageBreak/>
              <w:t>"Embedded Generator MW Register"</w:t>
            </w:r>
          </w:p>
        </w:tc>
        <w:tc>
          <w:tcPr>
            <w:tcW w:w="6808"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16EDC40A">
        <w:trPr>
          <w:gridAfter w:val="1"/>
          <w:wAfter w:w="289" w:type="dxa"/>
        </w:trPr>
        <w:tc>
          <w:tcPr>
            <w:tcW w:w="3512"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808"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 xml:space="preserve">reasonable </w:t>
            </w:r>
            <w:proofErr w:type="gramStart"/>
            <w:r>
              <w:rPr>
                <w:rFonts w:ascii="Arial" w:hAnsi="Arial" w:cs="Arial"/>
              </w:rPr>
              <w:t>opinion:</w:t>
            </w:r>
            <w:proofErr w:type="gramEnd"/>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16EDC40A">
        <w:trPr>
          <w:gridAfter w:val="1"/>
          <w:wAfter w:w="289" w:type="dxa"/>
        </w:trPr>
        <w:tc>
          <w:tcPr>
            <w:tcW w:w="3512"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808"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16EDC40A">
        <w:trPr>
          <w:gridAfter w:val="1"/>
          <w:wAfter w:w="289" w:type="dxa"/>
        </w:trPr>
        <w:tc>
          <w:tcPr>
            <w:tcW w:w="3512" w:type="dxa"/>
          </w:tcPr>
          <w:p w14:paraId="20AE0D83" w14:textId="77777777" w:rsidR="004C79EC" w:rsidRDefault="004C79EC" w:rsidP="004C79EC">
            <w:pPr>
              <w:rPr>
                <w:rFonts w:ascii="Arial" w:hAnsi="Arial" w:cs="Arial"/>
                <w:b/>
              </w:rPr>
            </w:pPr>
            <w:r>
              <w:rPr>
                <w:rFonts w:ascii="Arial" w:hAnsi="Arial" w:cs="Arial"/>
                <w:b/>
              </w:rPr>
              <w:t>“EMR Documents”</w:t>
            </w:r>
          </w:p>
        </w:tc>
        <w:tc>
          <w:tcPr>
            <w:tcW w:w="6808"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16EDC40A">
        <w:trPr>
          <w:gridAfter w:val="1"/>
          <w:wAfter w:w="289" w:type="dxa"/>
        </w:trPr>
        <w:tc>
          <w:tcPr>
            <w:tcW w:w="3512" w:type="dxa"/>
          </w:tcPr>
          <w:p w14:paraId="43419F13" w14:textId="77777777" w:rsidR="004C79EC" w:rsidRDefault="004C79EC" w:rsidP="004C79EC">
            <w:pPr>
              <w:rPr>
                <w:rFonts w:ascii="Arial" w:hAnsi="Arial" w:cs="Arial"/>
                <w:b/>
              </w:rPr>
            </w:pPr>
            <w:r>
              <w:rPr>
                <w:rFonts w:ascii="Arial" w:hAnsi="Arial" w:cs="Arial"/>
                <w:b/>
              </w:rPr>
              <w:t>“EMR Functions”</w:t>
            </w:r>
          </w:p>
        </w:tc>
        <w:tc>
          <w:tcPr>
            <w:tcW w:w="6808"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16EDC40A">
        <w:trPr>
          <w:gridAfter w:val="1"/>
          <w:wAfter w:w="289" w:type="dxa"/>
        </w:trPr>
        <w:tc>
          <w:tcPr>
            <w:tcW w:w="3512" w:type="dxa"/>
          </w:tcPr>
          <w:p w14:paraId="2BDC2C94" w14:textId="77777777" w:rsidR="004C79EC" w:rsidRDefault="004C79EC" w:rsidP="004C79EC">
            <w:pPr>
              <w:rPr>
                <w:rFonts w:ascii="Arial" w:hAnsi="Arial" w:cs="Arial"/>
                <w:b/>
              </w:rPr>
            </w:pPr>
            <w:r>
              <w:rPr>
                <w:rFonts w:ascii="Arial" w:hAnsi="Arial" w:cs="Arial"/>
                <w:b/>
              </w:rPr>
              <w:t>“Enabling Works”</w:t>
            </w:r>
          </w:p>
        </w:tc>
        <w:tc>
          <w:tcPr>
            <w:tcW w:w="6808"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16EDC40A">
        <w:trPr>
          <w:gridAfter w:val="1"/>
          <w:wAfter w:w="289" w:type="dxa"/>
        </w:trPr>
        <w:tc>
          <w:tcPr>
            <w:tcW w:w="3512"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808"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52" w:name="_BPDCD_43"/>
            <w:r>
              <w:rPr>
                <w:rFonts w:ascii="Arial" w:hAnsi="Arial" w:cs="Arial"/>
                <w:b/>
                <w:bCs/>
                <w:strike/>
                <w:color w:val="FF0000"/>
              </w:rPr>
              <w:t xml:space="preserve"> </w:t>
            </w:r>
            <w:r w:rsidRPr="00BD656E">
              <w:rPr>
                <w:rFonts w:ascii="Arial Bold" w:hAnsi="Arial Bold" w:cs="Arial"/>
                <w:b/>
                <w:bCs/>
              </w:rPr>
              <w:t xml:space="preserve">Implementation </w:t>
            </w:r>
            <w:bookmarkEnd w:id="52"/>
            <w:r>
              <w:rPr>
                <w:rFonts w:ascii="Arial" w:hAnsi="Arial" w:cs="Arial"/>
                <w:b/>
                <w:bCs/>
              </w:rPr>
              <w:t>Date</w:t>
            </w:r>
            <w:r>
              <w:rPr>
                <w:rFonts w:ascii="Arial" w:hAnsi="Arial" w:cs="Arial"/>
                <w:bCs/>
              </w:rPr>
              <w:t>;</w:t>
            </w:r>
          </w:p>
        </w:tc>
      </w:tr>
      <w:tr w:rsidR="004C79EC" w14:paraId="05D51AB6" w14:textId="77777777" w:rsidTr="16EDC40A">
        <w:trPr>
          <w:gridAfter w:val="1"/>
          <w:wAfter w:w="289" w:type="dxa"/>
        </w:trPr>
        <w:tc>
          <w:tcPr>
            <w:tcW w:w="3512"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808"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16EDC40A">
        <w:trPr>
          <w:gridAfter w:val="1"/>
          <w:wAfter w:w="289" w:type="dxa"/>
        </w:trPr>
        <w:tc>
          <w:tcPr>
            <w:tcW w:w="3512"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808"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16EDC40A">
        <w:trPr>
          <w:gridAfter w:val="1"/>
          <w:wAfter w:w="289" w:type="dxa"/>
        </w:trPr>
        <w:tc>
          <w:tcPr>
            <w:tcW w:w="3512"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808"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16EDC40A">
        <w:trPr>
          <w:gridAfter w:val="1"/>
          <w:wAfter w:w="289" w:type="dxa"/>
        </w:trPr>
        <w:tc>
          <w:tcPr>
            <w:tcW w:w="3512"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808"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16EDC40A">
        <w:trPr>
          <w:gridAfter w:val="1"/>
          <w:wAfter w:w="289" w:type="dxa"/>
        </w:trPr>
        <w:tc>
          <w:tcPr>
            <w:tcW w:w="3512"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808" w:type="dxa"/>
          </w:tcPr>
          <w:p w14:paraId="687D1CE7" w14:textId="77777777" w:rsidR="004C79EC" w:rsidRDefault="004C79EC" w:rsidP="004C79EC">
            <w:pPr>
              <w:pStyle w:val="BodyText"/>
              <w:jc w:val="both"/>
              <w:rPr>
                <w:rFonts w:ascii="Arial" w:hAnsi="Arial" w:cs="Arial"/>
              </w:rPr>
            </w:pPr>
            <w:r>
              <w:rPr>
                <w:rFonts w:ascii="Arial" w:hAnsi="Arial" w:cs="Arial"/>
                <w:b/>
                <w:bCs/>
              </w:rPr>
              <w:lastRenderedPageBreak/>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w:t>
            </w:r>
            <w:r>
              <w:rPr>
                <w:rFonts w:ascii="Arial" w:hAnsi="Arial" w:cs="Arial"/>
              </w:rPr>
              <w:lastRenderedPageBreak/>
              <w:t xml:space="preserve">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16EDC40A">
        <w:trPr>
          <w:gridAfter w:val="1"/>
          <w:wAfter w:w="289" w:type="dxa"/>
        </w:trPr>
        <w:tc>
          <w:tcPr>
            <w:tcW w:w="3512" w:type="dxa"/>
          </w:tcPr>
          <w:p w14:paraId="57A2057A" w14:textId="77777777" w:rsidR="004C79EC" w:rsidRDefault="004C79EC" w:rsidP="004C79EC">
            <w:pPr>
              <w:pStyle w:val="BodyText"/>
              <w:rPr>
                <w:rFonts w:ascii="Arial" w:hAnsi="Arial" w:cs="Arial"/>
                <w:b/>
                <w:bCs/>
              </w:rPr>
            </w:pPr>
            <w:r>
              <w:rPr>
                <w:rFonts w:ascii="Arial" w:hAnsi="Arial" w:cs="Arial"/>
                <w:b/>
                <w:bCs/>
              </w:rPr>
              <w:lastRenderedPageBreak/>
              <w:t>“Engineering Charge”</w:t>
            </w:r>
          </w:p>
        </w:tc>
        <w:tc>
          <w:tcPr>
            <w:tcW w:w="6808"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16EDC40A">
        <w:trPr>
          <w:gridAfter w:val="1"/>
          <w:wAfter w:w="289" w:type="dxa"/>
        </w:trPr>
        <w:tc>
          <w:tcPr>
            <w:tcW w:w="3512"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808"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16EDC40A">
        <w:trPr>
          <w:gridAfter w:val="1"/>
          <w:wAfter w:w="289" w:type="dxa"/>
        </w:trPr>
        <w:tc>
          <w:tcPr>
            <w:tcW w:w="3512" w:type="dxa"/>
          </w:tcPr>
          <w:p w14:paraId="61CE1D9C" w14:textId="77777777" w:rsidR="004C79EC" w:rsidRDefault="004C79EC" w:rsidP="004C79EC">
            <w:pPr>
              <w:pStyle w:val="BodyText"/>
              <w:rPr>
                <w:rFonts w:ascii="Arial" w:hAnsi="Arial" w:cs="Arial"/>
                <w:b/>
                <w:bCs/>
              </w:rPr>
            </w:pPr>
            <w:r>
              <w:rPr>
                <w:rFonts w:ascii="Arial" w:hAnsi="Arial" w:cs="Arial"/>
                <w:b/>
                <w:bCs/>
              </w:rPr>
              <w:t>"Enhanced Rate"</w:t>
            </w:r>
          </w:p>
        </w:tc>
        <w:tc>
          <w:tcPr>
            <w:tcW w:w="6808" w:type="dxa"/>
          </w:tcPr>
          <w:p w14:paraId="3B52CEE7"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tc>
      </w:tr>
      <w:tr w:rsidR="004C79EC" w14:paraId="32B6619C" w14:textId="77777777" w:rsidTr="16EDC40A">
        <w:trPr>
          <w:gridAfter w:val="1"/>
          <w:wAfter w:w="289" w:type="dxa"/>
        </w:trPr>
        <w:tc>
          <w:tcPr>
            <w:tcW w:w="3512"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808"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16EDC40A">
        <w:trPr>
          <w:gridAfter w:val="1"/>
          <w:wAfter w:w="289" w:type="dxa"/>
        </w:trPr>
        <w:tc>
          <w:tcPr>
            <w:tcW w:w="3512"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808"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16EDC40A">
        <w:trPr>
          <w:gridAfter w:val="1"/>
          <w:wAfter w:w="289" w:type="dxa"/>
        </w:trPr>
        <w:tc>
          <w:tcPr>
            <w:tcW w:w="3512"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808"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16EDC40A">
        <w:trPr>
          <w:gridAfter w:val="1"/>
          <w:wAfter w:w="289" w:type="dxa"/>
        </w:trPr>
        <w:tc>
          <w:tcPr>
            <w:tcW w:w="3512"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808"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16EDC40A">
        <w:trPr>
          <w:gridAfter w:val="1"/>
          <w:wAfter w:w="289" w:type="dxa"/>
        </w:trPr>
        <w:tc>
          <w:tcPr>
            <w:tcW w:w="3512"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808"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16EDC40A">
        <w:trPr>
          <w:gridAfter w:val="1"/>
          <w:wAfter w:w="289" w:type="dxa"/>
        </w:trPr>
        <w:tc>
          <w:tcPr>
            <w:tcW w:w="3512" w:type="dxa"/>
            <w:shd w:val="clear" w:color="auto" w:fill="auto"/>
          </w:tcPr>
          <w:p w14:paraId="3B50984D" w14:textId="77777777" w:rsidR="004C79EC" w:rsidRPr="007206FD" w:rsidRDefault="004C79EC" w:rsidP="004C79EC">
            <w:pPr>
              <w:pStyle w:val="BodyText"/>
              <w:rPr>
                <w:rFonts w:ascii="Arial" w:hAnsi="Arial" w:cs="Arial"/>
                <w:b/>
                <w:bCs/>
                <w:w w:val="0"/>
              </w:rPr>
            </w:pPr>
            <w:bookmarkStart w:id="53" w:name="_BPDCI_44"/>
            <w:r w:rsidRPr="007206FD">
              <w:rPr>
                <w:rFonts w:ascii="Arial" w:hAnsi="Arial" w:cs="Arial"/>
                <w:b/>
                <w:bCs/>
                <w:w w:val="0"/>
              </w:rPr>
              <w:t>"ET Restrictions on Availability"</w:t>
            </w:r>
            <w:bookmarkEnd w:id="53"/>
          </w:p>
          <w:p w14:paraId="1DEFA64E" w14:textId="77777777" w:rsidR="004C79EC" w:rsidRDefault="004C79EC" w:rsidP="004C79EC">
            <w:pPr>
              <w:pStyle w:val="BodyText"/>
              <w:rPr>
                <w:rFonts w:ascii="Arial" w:hAnsi="Arial" w:cs="Arial"/>
                <w:b/>
                <w:bCs/>
                <w:color w:val="000000"/>
                <w:w w:val="0"/>
              </w:rPr>
            </w:pPr>
          </w:p>
        </w:tc>
        <w:tc>
          <w:tcPr>
            <w:tcW w:w="6808"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4"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4"/>
          </w:p>
        </w:tc>
      </w:tr>
      <w:tr w:rsidR="004C79EC" w14:paraId="59E88B78" w14:textId="77777777" w:rsidTr="16EDC40A">
        <w:trPr>
          <w:gridAfter w:val="1"/>
          <w:wAfter w:w="289" w:type="dxa"/>
        </w:trPr>
        <w:tc>
          <w:tcPr>
            <w:tcW w:w="3512"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808"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 xml:space="preserve">Offshore </w:t>
            </w:r>
            <w:r>
              <w:rPr>
                <w:rFonts w:ascii="Arial" w:hAnsi="Arial" w:cs="Arial"/>
                <w:b/>
                <w:color w:val="000000"/>
                <w:w w:val="0"/>
              </w:rPr>
              <w:lastRenderedPageBreak/>
              <w:t>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16EDC40A">
        <w:trPr>
          <w:gridAfter w:val="1"/>
          <w:wAfter w:w="289" w:type="dxa"/>
        </w:trPr>
        <w:tc>
          <w:tcPr>
            <w:tcW w:w="3512" w:type="dxa"/>
          </w:tcPr>
          <w:p w14:paraId="493B5555"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“European Commission”</w:t>
            </w:r>
          </w:p>
        </w:tc>
        <w:tc>
          <w:tcPr>
            <w:tcW w:w="6808" w:type="dxa"/>
          </w:tcPr>
          <w:p w14:paraId="04457673" w14:textId="77777777" w:rsidR="004C79EC" w:rsidRPr="004D5A11" w:rsidRDefault="004C79EC" w:rsidP="004C79EC">
            <w:pPr>
              <w:pStyle w:val="BodyText"/>
              <w:jc w:val="both"/>
              <w:rPr>
                <w:rFonts w:ascii="Arial" w:hAnsi="Arial" w:cs="Arial"/>
                <w:w w:val="0"/>
              </w:rPr>
            </w:pPr>
            <w:r w:rsidRPr="004D5A11">
              <w:rPr>
                <w:rFonts w:ascii="Arial" w:hAnsi="Arial" w:cs="Arial"/>
              </w:rPr>
              <w:t>means the institution of that name established under The Treaty on European Union as amended from time to time;</w:t>
            </w:r>
          </w:p>
        </w:tc>
      </w:tr>
      <w:tr w:rsidR="004C79EC" w14:paraId="3287C6A5" w14:textId="77777777" w:rsidTr="16EDC40A">
        <w:trPr>
          <w:gridAfter w:val="1"/>
          <w:wAfter w:w="289" w:type="dxa"/>
        </w:trPr>
        <w:tc>
          <w:tcPr>
            <w:tcW w:w="3512"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808"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16EDC40A">
        <w:trPr>
          <w:gridAfter w:val="1"/>
          <w:wAfter w:w="289" w:type="dxa"/>
        </w:trPr>
        <w:tc>
          <w:tcPr>
            <w:tcW w:w="3512" w:type="dxa"/>
          </w:tcPr>
          <w:p w14:paraId="1DDC78F1" w14:textId="77777777" w:rsidR="004C79EC" w:rsidRDefault="004C79EC" w:rsidP="004C79EC">
            <w:pPr>
              <w:pStyle w:val="BodyText"/>
              <w:rPr>
                <w:rFonts w:ascii="Arial" w:hAnsi="Arial" w:cs="Arial"/>
                <w:b/>
                <w:bCs/>
              </w:rPr>
            </w:pPr>
            <w:r>
              <w:rPr>
                <w:rFonts w:ascii="Arial" w:hAnsi="Arial" w:cs="Arial"/>
                <w:b/>
                <w:bCs/>
              </w:rPr>
              <w:t>"Event of Default"</w:t>
            </w:r>
          </w:p>
        </w:tc>
        <w:tc>
          <w:tcPr>
            <w:tcW w:w="6808" w:type="dxa"/>
          </w:tcPr>
          <w:p w14:paraId="2E187697"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tc>
      </w:tr>
      <w:tr w:rsidR="004C79EC" w14:paraId="10A1E3F2" w14:textId="77777777" w:rsidTr="16EDC40A">
        <w:trPr>
          <w:gridAfter w:val="1"/>
          <w:wAfter w:w="289" w:type="dxa"/>
        </w:trPr>
        <w:tc>
          <w:tcPr>
            <w:tcW w:w="3512"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808"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16EDC40A">
        <w:trPr>
          <w:gridAfter w:val="1"/>
          <w:wAfter w:w="289" w:type="dxa"/>
        </w:trPr>
        <w:tc>
          <w:tcPr>
            <w:tcW w:w="3512"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808"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16EDC40A">
        <w:trPr>
          <w:gridAfter w:val="1"/>
          <w:wAfter w:w="289" w:type="dxa"/>
        </w:trPr>
        <w:tc>
          <w:tcPr>
            <w:tcW w:w="3512"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808"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16EDC40A">
        <w:trPr>
          <w:gridAfter w:val="1"/>
          <w:wAfter w:w="289" w:type="dxa"/>
        </w:trPr>
        <w:tc>
          <w:tcPr>
            <w:tcW w:w="3512"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808"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16EDC40A">
        <w:trPr>
          <w:gridAfter w:val="1"/>
          <w:wAfter w:w="289" w:type="dxa"/>
        </w:trPr>
        <w:tc>
          <w:tcPr>
            <w:tcW w:w="3512"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808" w:type="dxa"/>
          </w:tcPr>
          <w:p w14:paraId="433BE32C" w14:textId="77777777" w:rsidR="004C79EC" w:rsidRDefault="004C79EC" w:rsidP="004C79EC">
            <w:pPr>
              <w:pStyle w:val="BodyText"/>
              <w:jc w:val="both"/>
              <w:rPr>
                <w:rFonts w:ascii="Arial" w:hAnsi="Arial" w:cs="Arial"/>
              </w:rPr>
            </w:pPr>
            <w:bookmarkStart w:id="55"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5"/>
          </w:p>
        </w:tc>
      </w:tr>
      <w:tr w:rsidR="004C79EC" w14:paraId="591D7B84" w14:textId="77777777" w:rsidTr="16EDC40A">
        <w:trPr>
          <w:gridAfter w:val="1"/>
          <w:wAfter w:w="289" w:type="dxa"/>
        </w:trPr>
        <w:tc>
          <w:tcPr>
            <w:tcW w:w="3512"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808"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16EDC40A">
        <w:trPr>
          <w:gridAfter w:val="1"/>
          <w:wAfter w:w="289" w:type="dxa"/>
        </w:trPr>
        <w:tc>
          <w:tcPr>
            <w:tcW w:w="3512"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808"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16EDC40A">
        <w:trPr>
          <w:gridAfter w:val="1"/>
          <w:wAfter w:w="289" w:type="dxa"/>
        </w:trPr>
        <w:tc>
          <w:tcPr>
            <w:tcW w:w="3512"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808"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16EDC40A">
        <w:trPr>
          <w:gridAfter w:val="1"/>
          <w:wAfter w:w="289" w:type="dxa"/>
        </w:trPr>
        <w:tc>
          <w:tcPr>
            <w:tcW w:w="3512"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808"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16EDC40A">
        <w:trPr>
          <w:gridAfter w:val="1"/>
          <w:wAfter w:w="289" w:type="dxa"/>
        </w:trPr>
        <w:tc>
          <w:tcPr>
            <w:tcW w:w="3512"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lastRenderedPageBreak/>
              <w:t>“Existing Offshore Agreement”</w:t>
            </w:r>
          </w:p>
          <w:p w14:paraId="69DB1F50" w14:textId="77777777" w:rsidR="004C79EC" w:rsidRPr="00C906A8" w:rsidRDefault="004C79EC" w:rsidP="004C79EC">
            <w:pPr>
              <w:rPr>
                <w:rFonts w:ascii="Arial" w:hAnsi="Arial" w:cs="Arial"/>
                <w:b/>
                <w:szCs w:val="22"/>
              </w:rPr>
            </w:pPr>
          </w:p>
        </w:tc>
        <w:tc>
          <w:tcPr>
            <w:tcW w:w="6808"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16EDC40A">
        <w:trPr>
          <w:gridAfter w:val="1"/>
          <w:wAfter w:w="289" w:type="dxa"/>
        </w:trPr>
        <w:tc>
          <w:tcPr>
            <w:tcW w:w="3512"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808"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16EDC40A">
        <w:trPr>
          <w:gridAfter w:val="1"/>
          <w:wAfter w:w="289" w:type="dxa"/>
        </w:trPr>
        <w:tc>
          <w:tcPr>
            <w:tcW w:w="3512"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808"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6" w:name="_BPDCD_52"/>
            <w:r w:rsidRPr="00BD656E">
              <w:rPr>
                <w:rFonts w:ascii="Arial Bold" w:hAnsi="Arial Bold" w:cs="Arial"/>
                <w:b/>
                <w:bCs/>
              </w:rPr>
              <w:t>The Company</w:t>
            </w:r>
            <w:bookmarkEnd w:id="56"/>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16EDC40A">
        <w:trPr>
          <w:gridAfter w:val="1"/>
          <w:wAfter w:w="289" w:type="dxa"/>
        </w:trPr>
        <w:tc>
          <w:tcPr>
            <w:tcW w:w="3512"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808"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16EDC40A">
        <w:trPr>
          <w:gridAfter w:val="1"/>
          <w:wAfter w:w="289" w:type="dxa"/>
        </w:trPr>
        <w:tc>
          <w:tcPr>
            <w:tcW w:w="3512"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808"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16EDC40A">
        <w:trPr>
          <w:gridAfter w:val="1"/>
          <w:wAfter w:w="289" w:type="dxa"/>
        </w:trPr>
        <w:tc>
          <w:tcPr>
            <w:tcW w:w="3512"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808"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16EDC40A">
        <w:trPr>
          <w:gridAfter w:val="1"/>
          <w:wAfter w:w="289" w:type="dxa"/>
        </w:trPr>
        <w:tc>
          <w:tcPr>
            <w:tcW w:w="3512"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808"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16EDC40A">
        <w:trPr>
          <w:gridAfter w:val="1"/>
          <w:wAfter w:w="289" w:type="dxa"/>
        </w:trPr>
        <w:tc>
          <w:tcPr>
            <w:tcW w:w="3512" w:type="dxa"/>
          </w:tcPr>
          <w:p w14:paraId="1D86F9B9" w14:textId="77777777" w:rsidR="004C79EC" w:rsidRPr="00A63071" w:rsidRDefault="004C79EC" w:rsidP="004C79EC">
            <w:pPr>
              <w:pStyle w:val="BodyText"/>
              <w:rPr>
                <w:rFonts w:ascii="Arial" w:hAnsi="Arial" w:cs="Arial"/>
                <w:b/>
                <w:bCs/>
              </w:rPr>
            </w:pPr>
            <w:r w:rsidRPr="00A63071">
              <w:rPr>
                <w:rFonts w:ascii="Arial" w:hAnsi="Arial" w:cs="Arial"/>
                <w:b/>
                <w:bCs/>
              </w:rPr>
              <w:t>“Fast Track Criteria”</w:t>
            </w:r>
          </w:p>
        </w:tc>
        <w:tc>
          <w:tcPr>
            <w:tcW w:w="6808"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1F2D46AA" w14:textId="77777777" w:rsidR="004C79EC" w:rsidRPr="00A63071" w:rsidRDefault="004C79EC" w:rsidP="004C79EC">
            <w:pPr>
              <w:pStyle w:val="BodyText"/>
              <w:ind w:left="654"/>
              <w:jc w:val="both"/>
              <w:rPr>
                <w:rFonts w:ascii="Arial" w:hAnsi="Arial" w:cs="Arial"/>
              </w:rPr>
            </w:pPr>
            <w:r w:rsidRPr="00A63071">
              <w:rPr>
                <w:rFonts w:ascii="Arial" w:hAnsi="Arial" w:cs="Arial"/>
              </w:rPr>
              <w:t>(iv)  updating out of date references to other documents or paragraphs .</w:t>
            </w:r>
          </w:p>
        </w:tc>
      </w:tr>
      <w:tr w:rsidR="004C79EC" w14:paraId="4554B4C9" w14:textId="77777777" w:rsidTr="16EDC40A">
        <w:trPr>
          <w:gridAfter w:val="1"/>
          <w:wAfter w:w="289" w:type="dxa"/>
        </w:trPr>
        <w:tc>
          <w:tcPr>
            <w:tcW w:w="3512" w:type="dxa"/>
          </w:tcPr>
          <w:p w14:paraId="43EA7DD2" w14:textId="77777777" w:rsidR="004C79EC" w:rsidRDefault="004C79EC" w:rsidP="004C79EC">
            <w:pPr>
              <w:pStyle w:val="BodyText"/>
              <w:rPr>
                <w:rFonts w:ascii="Arial" w:hAnsi="Arial" w:cs="Arial"/>
                <w:b/>
                <w:bCs/>
              </w:rPr>
            </w:pPr>
            <w:r>
              <w:rPr>
                <w:rFonts w:ascii="Arial" w:hAnsi="Arial" w:cs="Arial"/>
                <w:b/>
                <w:bCs/>
              </w:rPr>
              <w:t>"Final Adjustments Statement</w:t>
            </w:r>
          </w:p>
        </w:tc>
        <w:tc>
          <w:tcPr>
            <w:tcW w:w="6808" w:type="dxa"/>
          </w:tcPr>
          <w:p w14:paraId="15E9CC70" w14:textId="77777777" w:rsidR="004C79EC" w:rsidRDefault="004C79EC" w:rsidP="004C79EC">
            <w:pPr>
              <w:pStyle w:val="BodyText"/>
              <w:jc w:val="both"/>
              <w:rPr>
                <w:rFonts w:ascii="Arial" w:hAnsi="Arial" w:cs="Arial"/>
              </w:rPr>
            </w:pPr>
            <w:r>
              <w:rPr>
                <w:rFonts w:ascii="Arial" w:hAnsi="Arial" w:cs="Arial"/>
              </w:rPr>
              <w:t>as defined in Paragraph 4.3.2.6(b);</w:t>
            </w:r>
          </w:p>
        </w:tc>
      </w:tr>
      <w:tr w:rsidR="000D40DF" w14:paraId="1632B1E1" w14:textId="77777777" w:rsidTr="16EDC40A">
        <w:trPr>
          <w:gridAfter w:val="1"/>
          <w:wAfter w:w="289" w:type="dxa"/>
        </w:trPr>
        <w:tc>
          <w:tcPr>
            <w:tcW w:w="3512"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808" w:type="dxa"/>
            <w:vAlign w:val="center"/>
          </w:tcPr>
          <w:p w14:paraId="1FFF0A16" w14:textId="77777777" w:rsidR="000D40DF" w:rsidRPr="000D40DF" w:rsidRDefault="000D40DF" w:rsidP="000D40DF">
            <w:pPr>
              <w:pStyle w:val="BodyText"/>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16EDC40A">
        <w:trPr>
          <w:gridAfter w:val="1"/>
          <w:wAfter w:w="289" w:type="dxa"/>
        </w:trPr>
        <w:tc>
          <w:tcPr>
            <w:tcW w:w="3512"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808" w:type="dxa"/>
          </w:tcPr>
          <w:p w14:paraId="4B8F8226" w14:textId="77777777" w:rsidR="000D40DF" w:rsidRDefault="000D40DF" w:rsidP="000D40DF">
            <w:pPr>
              <w:pStyle w:val="BodyText"/>
              <w:jc w:val="both"/>
              <w:rPr>
                <w:rFonts w:ascii="Arial" w:hAnsi="Arial" w:cs="Arial"/>
              </w:rPr>
            </w:pPr>
            <w:r>
              <w:rPr>
                <w:rFonts w:ascii="Arial" w:hAnsi="Arial" w:cs="Arial"/>
              </w:rPr>
              <w:t>as defined in Paragraph 3.12.7(a);</w:t>
            </w:r>
          </w:p>
        </w:tc>
      </w:tr>
      <w:tr w:rsidR="000D40DF" w14:paraId="4E31CD41" w14:textId="77777777" w:rsidTr="16EDC40A">
        <w:trPr>
          <w:gridAfter w:val="1"/>
          <w:wAfter w:w="289" w:type="dxa"/>
        </w:trPr>
        <w:tc>
          <w:tcPr>
            <w:tcW w:w="3512"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808"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77777777" w:rsidR="00D025A5" w:rsidRPr="00D025A5" w:rsidRDefault="00D025A5"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sidRPr="00D025A5">
              <w:rPr>
                <w:rFonts w:ascii="Arial" w:eastAsia="Times New Roman" w:hAnsi="Arial" w:cs="Arial"/>
                <w:color w:val="000000"/>
                <w:lang w:eastAsia="en-GB"/>
              </w:rPr>
              <w:lastRenderedPageBreak/>
              <w:t xml:space="preserve">All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16EDC40A">
        <w:trPr>
          <w:gridAfter w:val="1"/>
          <w:wAfter w:w="289" w:type="dxa"/>
        </w:trPr>
        <w:tc>
          <w:tcPr>
            <w:tcW w:w="3512" w:type="dxa"/>
          </w:tcPr>
          <w:p w14:paraId="679C1552" w14:textId="77777777" w:rsidR="000D40DF" w:rsidRDefault="000D40DF" w:rsidP="000D40DF">
            <w:pPr>
              <w:pStyle w:val="BodyText"/>
              <w:rPr>
                <w:rFonts w:ascii="Arial" w:hAnsi="Arial" w:cs="Arial"/>
                <w:b/>
                <w:bCs/>
              </w:rPr>
            </w:pPr>
            <w:r>
              <w:rPr>
                <w:rFonts w:ascii="Arial" w:hAnsi="Arial" w:cs="Arial"/>
                <w:b/>
                <w:bCs/>
              </w:rPr>
              <w:lastRenderedPageBreak/>
              <w:t>"Final Monthly Statement"</w:t>
            </w:r>
          </w:p>
        </w:tc>
        <w:tc>
          <w:tcPr>
            <w:tcW w:w="6808"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16EDC40A">
        <w:trPr>
          <w:gridAfter w:val="1"/>
          <w:wAfter w:w="289" w:type="dxa"/>
        </w:trPr>
        <w:tc>
          <w:tcPr>
            <w:tcW w:w="3512"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808"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16EDC40A">
        <w:trPr>
          <w:gridAfter w:val="1"/>
          <w:wAfter w:w="289" w:type="dxa"/>
        </w:trPr>
        <w:tc>
          <w:tcPr>
            <w:tcW w:w="3512"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808"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16EDC40A">
        <w:trPr>
          <w:gridAfter w:val="1"/>
          <w:wAfter w:w="289" w:type="dxa"/>
        </w:trPr>
        <w:tc>
          <w:tcPr>
            <w:tcW w:w="3512"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808"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16EDC40A">
        <w:trPr>
          <w:gridAfter w:val="1"/>
          <w:wAfter w:w="289" w:type="dxa"/>
        </w:trPr>
        <w:tc>
          <w:tcPr>
            <w:tcW w:w="3512"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808"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16EDC40A">
        <w:trPr>
          <w:gridAfter w:val="1"/>
          <w:wAfter w:w="289" w:type="dxa"/>
        </w:trPr>
        <w:tc>
          <w:tcPr>
            <w:tcW w:w="3512"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808"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16EDC40A">
        <w:trPr>
          <w:gridAfter w:val="1"/>
          <w:wAfter w:w="289" w:type="dxa"/>
        </w:trPr>
        <w:tc>
          <w:tcPr>
            <w:tcW w:w="3512"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808"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16EDC40A">
        <w:trPr>
          <w:gridAfter w:val="1"/>
          <w:wAfter w:w="289" w:type="dxa"/>
        </w:trPr>
        <w:tc>
          <w:tcPr>
            <w:tcW w:w="3512"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808"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16EDC40A">
        <w:trPr>
          <w:gridAfter w:val="1"/>
          <w:wAfter w:w="289" w:type="dxa"/>
        </w:trPr>
        <w:tc>
          <w:tcPr>
            <w:tcW w:w="3512"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808"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16EDC40A">
        <w:trPr>
          <w:gridAfter w:val="1"/>
          <w:wAfter w:w="289" w:type="dxa"/>
        </w:trPr>
        <w:tc>
          <w:tcPr>
            <w:tcW w:w="3512"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808"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16EDC40A">
        <w:trPr>
          <w:gridAfter w:val="1"/>
          <w:wAfter w:w="289" w:type="dxa"/>
        </w:trPr>
        <w:tc>
          <w:tcPr>
            <w:tcW w:w="3512" w:type="dxa"/>
          </w:tcPr>
          <w:p w14:paraId="5D97F185" w14:textId="77777777" w:rsidR="000D40DF"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808" w:type="dxa"/>
          </w:tcPr>
          <w:p w14:paraId="291967BD" w14:textId="77777777" w:rsidR="000D40DF" w:rsidRPr="00CC1E0D" w:rsidRDefault="000D40DF" w:rsidP="000D40DF">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0D40DF">
            <w:pPr>
              <w:jc w:val="both"/>
              <w:rPr>
                <w:rFonts w:ascii="Arial" w:hAnsi="Arial" w:cs="Arial"/>
                <w:szCs w:val="22"/>
              </w:rPr>
            </w:pPr>
          </w:p>
        </w:tc>
      </w:tr>
      <w:tr w:rsidR="000D40DF" w14:paraId="3099FBD6" w14:textId="77777777" w:rsidTr="16EDC40A">
        <w:trPr>
          <w:gridAfter w:val="1"/>
          <w:wAfter w:w="289" w:type="dxa"/>
        </w:trPr>
        <w:tc>
          <w:tcPr>
            <w:tcW w:w="3512"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808"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w:t>
            </w:r>
            <w:r>
              <w:rPr>
                <w:rFonts w:ascii="Arial" w:hAnsi="Arial" w:cs="Arial"/>
                <w:b/>
              </w:rPr>
              <w:lastRenderedPageBreak/>
              <w:t>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16EDC40A">
        <w:trPr>
          <w:gridAfter w:val="1"/>
          <w:wAfter w:w="289" w:type="dxa"/>
        </w:trPr>
        <w:tc>
          <w:tcPr>
            <w:tcW w:w="3512" w:type="dxa"/>
          </w:tcPr>
          <w:p w14:paraId="1E5EFF76" w14:textId="77777777" w:rsidR="000D40DF" w:rsidRDefault="000D40DF" w:rsidP="000D40DF">
            <w:pPr>
              <w:pStyle w:val="BodyText"/>
              <w:rPr>
                <w:rFonts w:ascii="Arial" w:hAnsi="Arial" w:cs="Arial"/>
                <w:b/>
                <w:bCs/>
              </w:rPr>
            </w:pPr>
            <w:r>
              <w:rPr>
                <w:rFonts w:ascii="Arial" w:hAnsi="Arial" w:cs="Arial"/>
                <w:b/>
                <w:bCs/>
              </w:rPr>
              <w:lastRenderedPageBreak/>
              <w:t>"FMS Date"</w:t>
            </w:r>
          </w:p>
        </w:tc>
        <w:tc>
          <w:tcPr>
            <w:tcW w:w="6808"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16EDC40A">
        <w:trPr>
          <w:gridAfter w:val="1"/>
          <w:wAfter w:w="289" w:type="dxa"/>
        </w:trPr>
        <w:tc>
          <w:tcPr>
            <w:tcW w:w="3512"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808"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16EDC40A">
        <w:trPr>
          <w:gridAfter w:val="1"/>
          <w:wAfter w:w="289" w:type="dxa"/>
        </w:trPr>
        <w:tc>
          <w:tcPr>
            <w:tcW w:w="3512"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6808"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16EDC40A">
        <w:trPr>
          <w:gridAfter w:val="1"/>
          <w:wAfter w:w="289" w:type="dxa"/>
        </w:trPr>
        <w:tc>
          <w:tcPr>
            <w:tcW w:w="3512"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808"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16EDC40A">
        <w:trPr>
          <w:gridAfter w:val="1"/>
          <w:wAfter w:w="289" w:type="dxa"/>
        </w:trPr>
        <w:tc>
          <w:tcPr>
            <w:tcW w:w="3512"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808"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16EDC40A">
        <w:trPr>
          <w:gridAfter w:val="1"/>
          <w:wAfter w:w="289" w:type="dxa"/>
        </w:trPr>
        <w:tc>
          <w:tcPr>
            <w:tcW w:w="3512"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808"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16EDC40A">
        <w:trPr>
          <w:gridAfter w:val="1"/>
          <w:wAfter w:w="289" w:type="dxa"/>
        </w:trPr>
        <w:tc>
          <w:tcPr>
            <w:tcW w:w="3512"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808"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16EDC40A">
        <w:trPr>
          <w:gridAfter w:val="1"/>
          <w:wAfter w:w="289" w:type="dxa"/>
        </w:trPr>
        <w:tc>
          <w:tcPr>
            <w:tcW w:w="3512"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808"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16EDC40A">
        <w:trPr>
          <w:gridAfter w:val="1"/>
          <w:wAfter w:w="289" w:type="dxa"/>
        </w:trPr>
        <w:tc>
          <w:tcPr>
            <w:tcW w:w="3512"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808"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16EDC40A">
        <w:trPr>
          <w:gridAfter w:val="1"/>
          <w:wAfter w:w="289" w:type="dxa"/>
        </w:trPr>
        <w:tc>
          <w:tcPr>
            <w:tcW w:w="3512"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808"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16EDC40A">
        <w:trPr>
          <w:gridAfter w:val="1"/>
          <w:wAfter w:w="289" w:type="dxa"/>
        </w:trPr>
        <w:tc>
          <w:tcPr>
            <w:tcW w:w="3512" w:type="dxa"/>
          </w:tcPr>
          <w:p w14:paraId="1928ECB3" w14:textId="77777777" w:rsidR="000D40DF" w:rsidRDefault="000D40DF" w:rsidP="000D40DF">
            <w:pPr>
              <w:pStyle w:val="BodyText"/>
              <w:spacing w:before="120" w:after="120"/>
              <w:rPr>
                <w:rFonts w:ascii="Arial" w:hAnsi="Arial" w:cs="Arial"/>
              </w:rPr>
            </w:pPr>
            <w:r>
              <w:rPr>
                <w:rFonts w:ascii="Arial" w:hAnsi="Arial" w:cs="Arial"/>
              </w:rPr>
              <w:lastRenderedPageBreak/>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808"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16EDC40A">
        <w:trPr>
          <w:gridAfter w:val="1"/>
          <w:wAfter w:w="289" w:type="dxa"/>
        </w:trPr>
        <w:tc>
          <w:tcPr>
            <w:tcW w:w="3512"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808"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0D40DF" w14:paraId="0A4946CF" w14:textId="77777777" w:rsidTr="16EDC40A">
        <w:trPr>
          <w:gridAfter w:val="1"/>
          <w:wAfter w:w="289" w:type="dxa"/>
        </w:trPr>
        <w:tc>
          <w:tcPr>
            <w:tcW w:w="3512"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808"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16EDC40A">
        <w:trPr>
          <w:gridAfter w:val="1"/>
          <w:wAfter w:w="289" w:type="dxa"/>
        </w:trPr>
        <w:tc>
          <w:tcPr>
            <w:tcW w:w="3512"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808"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16EDC40A">
        <w:trPr>
          <w:gridAfter w:val="1"/>
          <w:wAfter w:w="289" w:type="dxa"/>
        </w:trPr>
        <w:tc>
          <w:tcPr>
            <w:tcW w:w="3512"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808"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16EDC40A">
        <w:trPr>
          <w:gridAfter w:val="1"/>
          <w:wAfter w:w="289" w:type="dxa"/>
        </w:trPr>
        <w:tc>
          <w:tcPr>
            <w:tcW w:w="3512"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808"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16EDC40A">
        <w:trPr>
          <w:gridAfter w:val="1"/>
          <w:wAfter w:w="289" w:type="dxa"/>
        </w:trPr>
        <w:tc>
          <w:tcPr>
            <w:tcW w:w="3512"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808"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16EDC40A">
        <w:trPr>
          <w:gridAfter w:val="1"/>
          <w:wAfter w:w="289" w:type="dxa"/>
        </w:trPr>
        <w:tc>
          <w:tcPr>
            <w:tcW w:w="3512"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808" w:type="dxa"/>
          </w:tcPr>
          <w:p w14:paraId="48D82A3C" w14:textId="77777777" w:rsidR="000D40DF" w:rsidRDefault="000D40DF" w:rsidP="000D40DF">
            <w:pPr>
              <w:pStyle w:val="BodyText"/>
              <w:spacing w:before="120" w:after="120"/>
              <w:jc w:val="both"/>
              <w:rPr>
                <w:rFonts w:ascii="Arial" w:hAnsi="Arial" w:cs="Arial"/>
              </w:rPr>
            </w:pPr>
            <w:r>
              <w:rPr>
                <w:rFonts w:ascii="Arial" w:hAnsi="Arial" w:cs="Arial"/>
              </w:rPr>
              <w:t xml:space="preserve">as defined in Paragraph 3.12.2; </w:t>
            </w:r>
          </w:p>
          <w:p w14:paraId="27D92135" w14:textId="77777777" w:rsidR="000D40DF" w:rsidRDefault="000D40DF" w:rsidP="000D40DF">
            <w:pPr>
              <w:pStyle w:val="BodyText"/>
              <w:spacing w:before="120" w:after="120"/>
              <w:jc w:val="both"/>
              <w:rPr>
                <w:rFonts w:ascii="Arial" w:hAnsi="Arial" w:cs="Arial"/>
              </w:rPr>
            </w:pPr>
          </w:p>
          <w:p w14:paraId="4FDBA6D3" w14:textId="77777777" w:rsidR="000D40DF" w:rsidRPr="00190FFA" w:rsidRDefault="000D40DF" w:rsidP="000D40DF">
            <w:pPr>
              <w:spacing w:before="120" w:after="120"/>
              <w:jc w:val="both"/>
              <w:rPr>
                <w:rFonts w:ascii="Arial" w:hAnsi="Arial" w:cs="Arial"/>
              </w:rPr>
            </w:pP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16EDC40A">
        <w:trPr>
          <w:gridAfter w:val="1"/>
          <w:wAfter w:w="289" w:type="dxa"/>
        </w:trPr>
        <w:tc>
          <w:tcPr>
            <w:tcW w:w="3512"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808"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529D9D7C"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p w14:paraId="03AF7CAF" w14:textId="77777777" w:rsidR="000D40DF" w:rsidRDefault="000D40DF" w:rsidP="000D40DF">
            <w:pPr>
              <w:pStyle w:val="BodyText"/>
              <w:spacing w:before="120" w:after="120"/>
              <w:jc w:val="both"/>
              <w:rPr>
                <w:rFonts w:ascii="Arial" w:hAnsi="Arial" w:cs="Arial"/>
              </w:rPr>
            </w:pPr>
          </w:p>
        </w:tc>
      </w:tr>
      <w:tr w:rsidR="000D40DF" w14:paraId="19EA3B83" w14:textId="77777777" w:rsidTr="16EDC40A">
        <w:trPr>
          <w:gridAfter w:val="1"/>
          <w:wAfter w:w="289" w:type="dxa"/>
        </w:trPr>
        <w:tc>
          <w:tcPr>
            <w:tcW w:w="3512"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808"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16EDC40A">
        <w:trPr>
          <w:gridAfter w:val="1"/>
          <w:wAfter w:w="289" w:type="dxa"/>
        </w:trPr>
        <w:tc>
          <w:tcPr>
            <w:tcW w:w="3512"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lastRenderedPageBreak/>
              <w:t>“Generator”</w:t>
            </w:r>
          </w:p>
        </w:tc>
        <w:tc>
          <w:tcPr>
            <w:tcW w:w="6808"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16EDC40A">
        <w:trPr>
          <w:gridAfter w:val="1"/>
          <w:wAfter w:w="289" w:type="dxa"/>
        </w:trPr>
        <w:tc>
          <w:tcPr>
            <w:tcW w:w="3512"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808"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16EDC40A">
        <w:trPr>
          <w:gridAfter w:val="1"/>
          <w:wAfter w:w="289" w:type="dxa"/>
          <w:trHeight w:val="1075"/>
        </w:trPr>
        <w:tc>
          <w:tcPr>
            <w:tcW w:w="3512"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808"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16EDC40A">
        <w:trPr>
          <w:gridAfter w:val="1"/>
          <w:wAfter w:w="289" w:type="dxa"/>
          <w:trHeight w:val="1075"/>
        </w:trPr>
        <w:tc>
          <w:tcPr>
            <w:tcW w:w="3512"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808"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16EDC40A">
        <w:trPr>
          <w:gridAfter w:val="1"/>
          <w:wAfter w:w="289" w:type="dxa"/>
        </w:trPr>
        <w:tc>
          <w:tcPr>
            <w:tcW w:w="3512"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808"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16EDC40A">
        <w:trPr>
          <w:gridAfter w:val="1"/>
          <w:wAfter w:w="289" w:type="dxa"/>
        </w:trPr>
        <w:tc>
          <w:tcPr>
            <w:tcW w:w="3512"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808"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16EDC40A">
        <w:trPr>
          <w:gridAfter w:val="1"/>
          <w:wAfter w:w="289" w:type="dxa"/>
        </w:trPr>
        <w:tc>
          <w:tcPr>
            <w:tcW w:w="3512"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808"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16EDC40A">
        <w:trPr>
          <w:gridAfter w:val="1"/>
          <w:wAfter w:w="289" w:type="dxa"/>
        </w:trPr>
        <w:tc>
          <w:tcPr>
            <w:tcW w:w="3512"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808"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16EDC40A">
        <w:trPr>
          <w:gridAfter w:val="1"/>
          <w:wAfter w:w="289" w:type="dxa"/>
        </w:trPr>
        <w:tc>
          <w:tcPr>
            <w:tcW w:w="3512" w:type="dxa"/>
          </w:tcPr>
          <w:p w14:paraId="1A11ACFD" w14:textId="77777777" w:rsidR="006E7788" w:rsidRDefault="006E7788" w:rsidP="006E7788">
            <w:pPr>
              <w:rPr>
                <w:rFonts w:ascii="Arial" w:hAnsi="Arial" w:cs="Arial"/>
                <w:b/>
                <w:bCs/>
              </w:rPr>
            </w:pPr>
            <w:r>
              <w:rPr>
                <w:rFonts w:ascii="Arial" w:hAnsi="Arial" w:cs="Arial"/>
                <w:b/>
                <w:bCs/>
              </w:rPr>
              <w:t>"Group"</w:t>
            </w:r>
          </w:p>
        </w:tc>
        <w:tc>
          <w:tcPr>
            <w:tcW w:w="6808"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16EDC40A">
        <w:trPr>
          <w:gridAfter w:val="1"/>
          <w:wAfter w:w="289" w:type="dxa"/>
        </w:trPr>
        <w:tc>
          <w:tcPr>
            <w:tcW w:w="3512"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808"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16EDC40A">
        <w:trPr>
          <w:gridAfter w:val="1"/>
          <w:wAfter w:w="289" w:type="dxa"/>
        </w:trPr>
        <w:tc>
          <w:tcPr>
            <w:tcW w:w="3512" w:type="dxa"/>
          </w:tcPr>
          <w:p w14:paraId="7D2CA890" w14:textId="77777777" w:rsidR="006E7788" w:rsidRDefault="006E7788" w:rsidP="006E7788">
            <w:pPr>
              <w:pStyle w:val="BodyText"/>
              <w:spacing w:line="240" w:lineRule="atLeast"/>
              <w:rPr>
                <w:rFonts w:ascii="Arial" w:hAnsi="Arial" w:cs="Arial"/>
                <w:b/>
                <w:bCs/>
                <w:color w:val="000000"/>
                <w:w w:val="0"/>
              </w:rPr>
            </w:pPr>
            <w:bookmarkStart w:id="57" w:name="_DV_C133"/>
            <w:r>
              <w:rPr>
                <w:rFonts w:ascii="Arial" w:hAnsi="Arial" w:cs="Arial"/>
                <w:b/>
                <w:bCs/>
              </w:rPr>
              <w:t>"HH Base Percentage"</w:t>
            </w:r>
            <w:bookmarkEnd w:id="57"/>
          </w:p>
        </w:tc>
        <w:tc>
          <w:tcPr>
            <w:tcW w:w="6808"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8" w:name="_BPDCI_55"/>
            <w:r w:rsidRPr="00BD656E">
              <w:rPr>
                <w:rFonts w:ascii="Arial" w:hAnsi="Arial" w:cs="Arial"/>
              </w:rPr>
              <w:t xml:space="preserve">Section 3, </w:t>
            </w:r>
            <w:bookmarkEnd w:id="58"/>
            <w:r w:rsidRPr="00BD656E">
              <w:rPr>
                <w:rFonts w:ascii="Arial" w:hAnsi="Arial" w:cs="Arial"/>
              </w:rPr>
              <w:t>Appendix 2</w:t>
            </w:r>
            <w:bookmarkStart w:id="59" w:name="_BPDCD_56"/>
            <w:r w:rsidRPr="00BD656E">
              <w:rPr>
                <w:rFonts w:ascii="Arial" w:hAnsi="Arial" w:cs="Arial"/>
              </w:rPr>
              <w:t>;</w:t>
            </w:r>
            <w:bookmarkEnd w:id="59"/>
          </w:p>
        </w:tc>
      </w:tr>
      <w:tr w:rsidR="006E7788" w14:paraId="246DEF9B" w14:textId="77777777" w:rsidTr="16EDC40A">
        <w:trPr>
          <w:gridAfter w:val="1"/>
          <w:wAfter w:w="289" w:type="dxa"/>
        </w:trPr>
        <w:tc>
          <w:tcPr>
            <w:tcW w:w="3512"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808"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0" w:name="_BPDCD_57"/>
            <w:r w:rsidRPr="00BD656E">
              <w:rPr>
                <w:rFonts w:ascii="Arial" w:hAnsi="Arial" w:cs="Arial"/>
              </w:rPr>
              <w:t xml:space="preserve">; </w:t>
            </w:r>
            <w:bookmarkEnd w:id="60"/>
          </w:p>
        </w:tc>
      </w:tr>
      <w:tr w:rsidR="006E7788" w14:paraId="6165C19D" w14:textId="77777777" w:rsidTr="16EDC40A">
        <w:trPr>
          <w:gridAfter w:val="1"/>
          <w:wAfter w:w="289" w:type="dxa"/>
        </w:trPr>
        <w:tc>
          <w:tcPr>
            <w:tcW w:w="3512"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808"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1" w:name="_BPDCD_58"/>
            <w:r w:rsidRPr="00BD656E">
              <w:rPr>
                <w:rFonts w:ascii="Arial Bold" w:hAnsi="Arial Bold" w:cs="Arial"/>
                <w:b/>
              </w:rPr>
              <w:t>;</w:t>
            </w:r>
            <w:bookmarkEnd w:id="61"/>
          </w:p>
        </w:tc>
      </w:tr>
      <w:tr w:rsidR="006E7788" w14:paraId="1ABCBE3D" w14:textId="77777777" w:rsidTr="16EDC40A">
        <w:trPr>
          <w:gridAfter w:val="1"/>
          <w:wAfter w:w="289" w:type="dxa"/>
        </w:trPr>
        <w:tc>
          <w:tcPr>
            <w:tcW w:w="3512"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808"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16EDC40A">
        <w:trPr>
          <w:gridAfter w:val="1"/>
          <w:wAfter w:w="289" w:type="dxa"/>
        </w:trPr>
        <w:tc>
          <w:tcPr>
            <w:tcW w:w="3512"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808"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16EDC40A">
        <w:trPr>
          <w:gridAfter w:val="1"/>
          <w:wAfter w:w="289" w:type="dxa"/>
        </w:trPr>
        <w:tc>
          <w:tcPr>
            <w:tcW w:w="3512" w:type="dxa"/>
          </w:tcPr>
          <w:p w14:paraId="6D6BA08E" w14:textId="77777777" w:rsidR="006E7788" w:rsidRDefault="006E7788" w:rsidP="006E7788">
            <w:pPr>
              <w:pStyle w:val="BodyText"/>
              <w:rPr>
                <w:rFonts w:ascii="Arial" w:hAnsi="Arial" w:cs="Arial"/>
                <w:b/>
                <w:bCs/>
              </w:rPr>
            </w:pPr>
            <w:r>
              <w:rPr>
                <w:rFonts w:ascii="Arial" w:hAnsi="Arial" w:cs="Arial"/>
                <w:b/>
                <w:bCs/>
              </w:rPr>
              <w:t>"High Voltage" or "HV"</w:t>
            </w:r>
          </w:p>
        </w:tc>
        <w:tc>
          <w:tcPr>
            <w:tcW w:w="6808" w:type="dxa"/>
          </w:tcPr>
          <w:p w14:paraId="54FB6517" w14:textId="77777777" w:rsidR="006E7788"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16EDC40A">
        <w:trPr>
          <w:gridAfter w:val="1"/>
          <w:wAfter w:w="289" w:type="dxa"/>
        </w:trPr>
        <w:tc>
          <w:tcPr>
            <w:tcW w:w="3512" w:type="dxa"/>
          </w:tcPr>
          <w:p w14:paraId="0AAB2849" w14:textId="77777777" w:rsidR="006E7788" w:rsidRDefault="006E7788" w:rsidP="006E7788">
            <w:pPr>
              <w:pStyle w:val="BodyText"/>
              <w:rPr>
                <w:rFonts w:ascii="Arial" w:hAnsi="Arial" w:cs="Arial"/>
                <w:b/>
                <w:bCs/>
              </w:rPr>
            </w:pPr>
            <w:r>
              <w:rPr>
                <w:rFonts w:ascii="Arial" w:hAnsi="Arial" w:cs="Arial"/>
                <w:b/>
                <w:bCs/>
              </w:rPr>
              <w:lastRenderedPageBreak/>
              <w:t>"Holding Payment"</w:t>
            </w:r>
          </w:p>
        </w:tc>
        <w:tc>
          <w:tcPr>
            <w:tcW w:w="6808"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16EDC40A">
        <w:trPr>
          <w:gridAfter w:val="1"/>
          <w:wAfter w:w="289" w:type="dxa"/>
        </w:trPr>
        <w:tc>
          <w:tcPr>
            <w:tcW w:w="3512"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808"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16EDC40A">
        <w:trPr>
          <w:gridAfter w:val="1"/>
          <w:wAfter w:w="289" w:type="dxa"/>
        </w:trPr>
        <w:tc>
          <w:tcPr>
            <w:tcW w:w="3512"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808"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16EDC40A">
        <w:trPr>
          <w:gridAfter w:val="1"/>
          <w:wAfter w:w="289" w:type="dxa"/>
        </w:trPr>
        <w:tc>
          <w:tcPr>
            <w:tcW w:w="3512"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808"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16EDC40A">
        <w:trPr>
          <w:gridAfter w:val="1"/>
          <w:wAfter w:w="289" w:type="dxa"/>
        </w:trPr>
        <w:tc>
          <w:tcPr>
            <w:tcW w:w="3512"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808"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16EDC40A">
        <w:trPr>
          <w:gridAfter w:val="1"/>
          <w:wAfter w:w="289" w:type="dxa"/>
        </w:trPr>
        <w:tc>
          <w:tcPr>
            <w:tcW w:w="3512"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808"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16EDC40A">
        <w:trPr>
          <w:gridAfter w:val="1"/>
          <w:wAfter w:w="289" w:type="dxa"/>
        </w:trPr>
        <w:tc>
          <w:tcPr>
            <w:tcW w:w="3512"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808"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16EDC40A">
        <w:trPr>
          <w:gridAfter w:val="1"/>
          <w:wAfter w:w="289" w:type="dxa"/>
        </w:trPr>
        <w:tc>
          <w:tcPr>
            <w:tcW w:w="3512"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808"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16EDC40A">
        <w:trPr>
          <w:gridAfter w:val="1"/>
          <w:wAfter w:w="289" w:type="dxa"/>
        </w:trPr>
        <w:tc>
          <w:tcPr>
            <w:tcW w:w="3512"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808"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16EDC40A">
        <w:trPr>
          <w:gridAfter w:val="1"/>
          <w:wAfter w:w="289" w:type="dxa"/>
        </w:trPr>
        <w:tc>
          <w:tcPr>
            <w:tcW w:w="3512" w:type="dxa"/>
          </w:tcPr>
          <w:p w14:paraId="08FB6CCD" w14:textId="77777777" w:rsidR="006E7788" w:rsidRDefault="006E7788" w:rsidP="006E7788">
            <w:pPr>
              <w:pStyle w:val="BodyText"/>
              <w:rPr>
                <w:rFonts w:ascii="Arial" w:hAnsi="Arial" w:cs="Arial"/>
                <w:b/>
                <w:bCs/>
              </w:rPr>
            </w:pPr>
            <w:r>
              <w:rPr>
                <w:rFonts w:ascii="Arial" w:hAnsi="Arial" w:cs="Arial"/>
                <w:b/>
                <w:bCs/>
              </w:rPr>
              <w:t>"Independent Security Arrangement"</w:t>
            </w:r>
          </w:p>
        </w:tc>
        <w:tc>
          <w:tcPr>
            <w:tcW w:w="6808" w:type="dxa"/>
          </w:tcPr>
          <w:p w14:paraId="3089ABEC"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74593936" w14:textId="77777777" w:rsidTr="16EDC40A">
        <w:trPr>
          <w:gridAfter w:val="1"/>
          <w:wAfter w:w="289" w:type="dxa"/>
        </w:trPr>
        <w:tc>
          <w:tcPr>
            <w:tcW w:w="3512"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808"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16EDC40A">
        <w:trPr>
          <w:gridAfter w:val="1"/>
          <w:wAfter w:w="289" w:type="dxa"/>
        </w:trPr>
        <w:tc>
          <w:tcPr>
            <w:tcW w:w="3512" w:type="dxa"/>
          </w:tcPr>
          <w:p w14:paraId="1DF4C435" w14:textId="77777777" w:rsidR="006E7788" w:rsidRDefault="006E7788" w:rsidP="006E7788">
            <w:pPr>
              <w:pStyle w:val="BodyText"/>
              <w:rPr>
                <w:rFonts w:ascii="Arial" w:hAnsi="Arial" w:cs="Arial"/>
                <w:b/>
                <w:bCs/>
              </w:rPr>
            </w:pPr>
            <w:r>
              <w:rPr>
                <w:rFonts w:ascii="Arial" w:hAnsi="Arial" w:cs="Arial"/>
                <w:b/>
                <w:bCs/>
              </w:rPr>
              <w:t>"Indicative Annual NHH TNUoS charge"</w:t>
            </w:r>
          </w:p>
        </w:tc>
        <w:tc>
          <w:tcPr>
            <w:tcW w:w="6808" w:type="dxa"/>
          </w:tcPr>
          <w:p w14:paraId="5217D4D5" w14:textId="77777777" w:rsidR="006E7788" w:rsidRPr="00CC2624"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62369D0C" w14:textId="77777777" w:rsidTr="16EDC40A">
        <w:trPr>
          <w:gridAfter w:val="1"/>
          <w:wAfter w:w="289" w:type="dxa"/>
        </w:trPr>
        <w:tc>
          <w:tcPr>
            <w:tcW w:w="3512"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808"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16EDC40A">
        <w:trPr>
          <w:gridAfter w:val="1"/>
          <w:wAfter w:w="289" w:type="dxa"/>
        </w:trPr>
        <w:tc>
          <w:tcPr>
            <w:tcW w:w="3512" w:type="dxa"/>
          </w:tcPr>
          <w:p w14:paraId="6433C0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808" w:type="dxa"/>
          </w:tcPr>
          <w:p w14:paraId="307B6AAE" w14:textId="77777777" w:rsidR="006E7788" w:rsidRDefault="006E7788" w:rsidP="006E7788">
            <w:pPr>
              <w:autoSpaceDE w:val="0"/>
              <w:autoSpaceDN w:val="0"/>
              <w:adjustRightInd w:val="0"/>
              <w:rPr>
                <w:rFonts w:ascii="Arial" w:hAnsi="Arial" w:cs="Arial"/>
                <w:lang w:val="en-US"/>
              </w:rPr>
            </w:pPr>
            <w:r>
              <w:rPr>
                <w:rFonts w:ascii="Arial" w:hAnsi="Arial" w:cs="Arial"/>
              </w:rPr>
              <w:t>has the meaning attributed to it in Paragraph 4.2.3.2;</w:t>
            </w:r>
          </w:p>
        </w:tc>
      </w:tr>
      <w:tr w:rsidR="006E7788" w14:paraId="5BCE4924" w14:textId="77777777" w:rsidTr="16EDC40A">
        <w:trPr>
          <w:gridAfter w:val="1"/>
          <w:wAfter w:w="289" w:type="dxa"/>
        </w:trPr>
        <w:tc>
          <w:tcPr>
            <w:tcW w:w="3512" w:type="dxa"/>
          </w:tcPr>
          <w:p w14:paraId="01726F74" w14:textId="77777777" w:rsidR="006E7788" w:rsidRDefault="006E7788" w:rsidP="006E7788">
            <w:pPr>
              <w:rPr>
                <w:rFonts w:ascii="Arial" w:hAnsi="Arial" w:cs="Arial"/>
                <w:b/>
                <w:bCs/>
              </w:rPr>
            </w:pPr>
            <w:r>
              <w:rPr>
                <w:rFonts w:ascii="Arial" w:hAnsi="Arial" w:cs="Arial"/>
                <w:b/>
                <w:bCs/>
              </w:rPr>
              <w:lastRenderedPageBreak/>
              <w:t>“Industry Code”</w:t>
            </w:r>
          </w:p>
        </w:tc>
        <w:tc>
          <w:tcPr>
            <w:tcW w:w="6808" w:type="dxa"/>
          </w:tcPr>
          <w:p w14:paraId="1E2A676B" w14:textId="77777777" w:rsidR="006E7788" w:rsidRPr="004D379C" w:rsidRDefault="006E7788" w:rsidP="006E7788">
            <w:pPr>
              <w:pStyle w:val="BodyTextIndent"/>
              <w:ind w:left="2"/>
              <w:rPr>
                <w:rFonts w:ascii="Arial" w:hAnsi="Arial" w:cs="Arial"/>
              </w:rPr>
            </w:pPr>
            <w:bookmarkStart w:id="62" w:name="_BPDCD_63"/>
            <w:r w:rsidRPr="004D379C">
              <w:rPr>
                <w:rFonts w:ascii="Arial" w:hAnsi="Arial" w:cs="Arial"/>
              </w:rPr>
              <w:t xml:space="preserve">means </w:t>
            </w:r>
            <w:bookmarkEnd w:id="62"/>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16EDC40A">
        <w:trPr>
          <w:gridAfter w:val="1"/>
          <w:wAfter w:w="289" w:type="dxa"/>
        </w:trPr>
        <w:tc>
          <w:tcPr>
            <w:tcW w:w="3512"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808"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3" w:name="_BPDCD_64"/>
            <w:r w:rsidRPr="004D379C">
              <w:rPr>
                <w:rFonts w:ascii="Arial" w:hAnsi="Arial" w:cs="Arial"/>
              </w:rPr>
              <w:t>3.16.2</w:t>
            </w:r>
            <w:bookmarkEnd w:id="63"/>
            <w:r w:rsidRPr="004D379C">
              <w:rPr>
                <w:rFonts w:ascii="Arial" w:hAnsi="Arial" w:cs="Arial"/>
              </w:rPr>
              <w:t xml:space="preserve">; </w:t>
            </w:r>
          </w:p>
        </w:tc>
      </w:tr>
      <w:tr w:rsidR="006E7788" w14:paraId="30A0A950" w14:textId="77777777" w:rsidTr="16EDC40A">
        <w:trPr>
          <w:gridAfter w:val="1"/>
          <w:wAfter w:w="289" w:type="dxa"/>
        </w:trPr>
        <w:tc>
          <w:tcPr>
            <w:tcW w:w="3512"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808"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4" w:name="_BPDCD_65"/>
            <w:r w:rsidRPr="004D379C">
              <w:rPr>
                <w:rFonts w:ascii="Arial" w:hAnsi="Arial" w:cs="Arial"/>
              </w:rPr>
              <w:t>3.13.4</w:t>
            </w:r>
            <w:bookmarkEnd w:id="64"/>
            <w:r w:rsidRPr="004D379C">
              <w:rPr>
                <w:rFonts w:ascii="Arial" w:hAnsi="Arial" w:cs="Arial"/>
              </w:rPr>
              <w:t>;</w:t>
            </w:r>
            <w:r w:rsidRPr="004D379C">
              <w:rPr>
                <w:rFonts w:ascii="Arial" w:hAnsi="Arial" w:cs="Arial"/>
              </w:rPr>
              <w:br/>
            </w:r>
          </w:p>
        </w:tc>
      </w:tr>
      <w:tr w:rsidR="006E7788" w14:paraId="639280E0" w14:textId="77777777" w:rsidTr="16EDC40A">
        <w:trPr>
          <w:gridAfter w:val="1"/>
          <w:wAfter w:w="289" w:type="dxa"/>
        </w:trPr>
        <w:tc>
          <w:tcPr>
            <w:tcW w:w="3512"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808"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E7788" w14:paraId="52336572" w14:textId="77777777" w:rsidTr="16EDC40A">
        <w:trPr>
          <w:gridAfter w:val="1"/>
          <w:wAfter w:w="289" w:type="dxa"/>
        </w:trPr>
        <w:tc>
          <w:tcPr>
            <w:tcW w:w="3512" w:type="dxa"/>
          </w:tcPr>
          <w:p w14:paraId="06670525" w14:textId="77777777" w:rsidR="006E7788" w:rsidRPr="00B87B3A" w:rsidRDefault="006E7788" w:rsidP="006E7788">
            <w:pPr>
              <w:spacing w:after="240"/>
              <w:rPr>
                <w:rFonts w:ascii="Arial" w:hAnsi="Arial" w:cs="Arial"/>
                <w:b/>
                <w:bCs/>
              </w:rPr>
            </w:pPr>
            <w:r w:rsidRPr="00B87B3A">
              <w:rPr>
                <w:rFonts w:ascii="Arial" w:hAnsi="Arial" w:cs="Arial"/>
                <w:b/>
                <w:bCs/>
              </w:rPr>
              <w:t>“Initial Settlement Run”</w:t>
            </w:r>
          </w:p>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808" w:type="dxa"/>
          </w:tcPr>
          <w:p w14:paraId="03DD2E45" w14:textId="77777777" w:rsidR="006E7788" w:rsidRPr="00E127E2" w:rsidRDefault="006E7788" w:rsidP="006E7788">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5D49380F"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any analogous procedure or step is taken in any jurisdiction in relation to any matter referred to in clause (a) to (d) (inclusive) above;</w:t>
            </w:r>
          </w:p>
          <w:p w14:paraId="5CF87722" w14:textId="77777777" w:rsidR="006E7788" w:rsidRPr="00B87B3A" w:rsidRDefault="006E7788" w:rsidP="006E7788">
            <w:pPr>
              <w:autoSpaceDE w:val="0"/>
              <w:autoSpaceDN w:val="0"/>
              <w:adjustRightInd w:val="0"/>
              <w:ind w:left="1701"/>
              <w:rPr>
                <w:rFonts w:ascii="Arial" w:hAnsi="Arial" w:cs="Arial"/>
              </w:rPr>
            </w:pPr>
          </w:p>
          <w:p w14:paraId="42FF2B78" w14:textId="77777777" w:rsidR="006E7788" w:rsidRPr="00B87B3A" w:rsidRDefault="006E7788" w:rsidP="006E7788">
            <w:pPr>
              <w:spacing w:after="240"/>
              <w:jc w:val="both"/>
              <w:rPr>
                <w:rFonts w:ascii="Arial" w:hAnsi="Arial" w:cs="Arial"/>
              </w:rPr>
            </w:pPr>
          </w:p>
        </w:tc>
      </w:tr>
      <w:tr w:rsidR="006E7788" w14:paraId="3C039137" w14:textId="77777777" w:rsidTr="16EDC40A">
        <w:trPr>
          <w:gridAfter w:val="1"/>
          <w:wAfter w:w="289" w:type="dxa"/>
        </w:trPr>
        <w:tc>
          <w:tcPr>
            <w:tcW w:w="3512"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808"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16EDC40A">
        <w:trPr>
          <w:gridAfter w:val="1"/>
          <w:wAfter w:w="289" w:type="dxa"/>
        </w:trPr>
        <w:tc>
          <w:tcPr>
            <w:tcW w:w="3512"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808" w:type="dxa"/>
          </w:tcPr>
          <w:p w14:paraId="6DD871A1" w14:textId="77777777" w:rsidR="006E7788" w:rsidRDefault="006E7788" w:rsidP="006E7788">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p w14:paraId="030DFE7B" w14:textId="28660B9E" w:rsidR="00E04415" w:rsidRDefault="00E04415" w:rsidP="006E7788">
            <w:pPr>
              <w:spacing w:after="240"/>
              <w:jc w:val="both"/>
              <w:rPr>
                <w:rFonts w:ascii="Arial" w:hAnsi="Arial" w:cs="Arial"/>
              </w:rPr>
            </w:pPr>
          </w:p>
        </w:tc>
      </w:tr>
      <w:tr w:rsidR="005B061B" w14:paraId="39BE5E76" w14:textId="77777777" w:rsidTr="16EDC40A">
        <w:trPr>
          <w:gridAfter w:val="1"/>
          <w:wAfter w:w="289" w:type="dxa"/>
        </w:trPr>
        <w:tc>
          <w:tcPr>
            <w:tcW w:w="3512"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808"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w:t>
            </w:r>
            <w:r w:rsidRPr="00F8108A">
              <w:rPr>
                <w:rFonts w:ascii="Arial" w:hAnsi="Arial" w:cs="Arial"/>
              </w:rPr>
              <w:lastRenderedPageBreak/>
              <w:t xml:space="preserve">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16EDC40A">
        <w:trPr>
          <w:gridAfter w:val="1"/>
          <w:wAfter w:w="289" w:type="dxa"/>
        </w:trPr>
        <w:tc>
          <w:tcPr>
            <w:tcW w:w="3512"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lastRenderedPageBreak/>
              <w:t>“Interactivity Policy”</w:t>
            </w:r>
          </w:p>
        </w:tc>
        <w:tc>
          <w:tcPr>
            <w:tcW w:w="6808"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16EDC40A">
        <w:trPr>
          <w:gridAfter w:val="1"/>
          <w:wAfter w:w="289" w:type="dxa"/>
        </w:trPr>
        <w:tc>
          <w:tcPr>
            <w:tcW w:w="3512"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808"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16EDC40A">
        <w:trPr>
          <w:gridAfter w:val="1"/>
          <w:wAfter w:w="289" w:type="dxa"/>
        </w:trPr>
        <w:tc>
          <w:tcPr>
            <w:tcW w:w="3512"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808" w:type="dxa"/>
          </w:tcPr>
          <w:p w14:paraId="22AD21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p w14:paraId="66DDABA2" w14:textId="77777777" w:rsidR="006E7788" w:rsidRDefault="006E7788" w:rsidP="006E7788">
            <w:pPr>
              <w:pStyle w:val="BodyText"/>
              <w:jc w:val="both"/>
              <w:rPr>
                <w:rFonts w:ascii="Arial" w:hAnsi="Arial" w:cs="Arial"/>
              </w:rPr>
            </w:pPr>
          </w:p>
        </w:tc>
      </w:tr>
      <w:tr w:rsidR="006E7788" w14:paraId="20818EF0" w14:textId="77777777" w:rsidTr="16EDC40A">
        <w:trPr>
          <w:gridAfter w:val="1"/>
          <w:wAfter w:w="289" w:type="dxa"/>
        </w:trPr>
        <w:tc>
          <w:tcPr>
            <w:tcW w:w="3512"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808"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16EDC40A">
        <w:trPr>
          <w:gridAfter w:val="1"/>
          <w:wAfter w:w="289" w:type="dxa"/>
        </w:trPr>
        <w:tc>
          <w:tcPr>
            <w:tcW w:w="3512"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6808"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16EDC40A">
        <w:trPr>
          <w:gridAfter w:val="1"/>
          <w:wAfter w:w="289" w:type="dxa"/>
        </w:trPr>
        <w:tc>
          <w:tcPr>
            <w:tcW w:w="3512"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808"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16EDC40A">
        <w:trPr>
          <w:gridAfter w:val="1"/>
          <w:wAfter w:w="289" w:type="dxa"/>
        </w:trPr>
        <w:tc>
          <w:tcPr>
            <w:tcW w:w="3512"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808"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16EDC40A">
        <w:trPr>
          <w:gridAfter w:val="1"/>
          <w:wAfter w:w="289" w:type="dxa"/>
        </w:trPr>
        <w:tc>
          <w:tcPr>
            <w:tcW w:w="3512"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808"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6334E3FF" w14:textId="77777777" w:rsidR="006E7788" w:rsidRDefault="006E7788" w:rsidP="006E7788">
            <w:pPr>
              <w:pStyle w:val="BodyText"/>
              <w:ind w:left="568" w:hanging="568"/>
              <w:jc w:val="both"/>
              <w:rPr>
                <w:rFonts w:ascii="Arial" w:hAnsi="Arial" w:cs="Arial"/>
                <w:b/>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p w14:paraId="7F1B8D51" w14:textId="77777777" w:rsidR="006E7788" w:rsidRDefault="006E7788" w:rsidP="006E7788">
            <w:pPr>
              <w:pStyle w:val="BodyText"/>
              <w:ind w:left="568" w:hanging="568"/>
              <w:jc w:val="both"/>
              <w:rPr>
                <w:rFonts w:ascii="Arial" w:hAnsi="Arial" w:cs="Arial"/>
              </w:rPr>
            </w:pPr>
          </w:p>
        </w:tc>
      </w:tr>
      <w:tr w:rsidR="006E7788" w:rsidRPr="006A6C50" w14:paraId="5F6A5BA7" w14:textId="77777777" w:rsidTr="16EDC40A">
        <w:trPr>
          <w:gridAfter w:val="1"/>
          <w:wAfter w:w="289" w:type="dxa"/>
        </w:trPr>
        <w:tc>
          <w:tcPr>
            <w:tcW w:w="3512"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808"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lastRenderedPageBreak/>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16EDC40A">
        <w:trPr>
          <w:gridAfter w:val="1"/>
          <w:wAfter w:w="289" w:type="dxa"/>
        </w:trPr>
        <w:tc>
          <w:tcPr>
            <w:tcW w:w="3512" w:type="dxa"/>
          </w:tcPr>
          <w:p w14:paraId="0E4AEF36" w14:textId="77777777" w:rsidR="006E7788" w:rsidRDefault="006E7788" w:rsidP="006E7788">
            <w:pPr>
              <w:pStyle w:val="BodyText"/>
              <w:rPr>
                <w:rFonts w:ascii="Arial" w:hAnsi="Arial" w:cs="Arial"/>
                <w:b/>
                <w:bCs/>
              </w:rPr>
            </w:pPr>
            <w:r>
              <w:rPr>
                <w:rFonts w:ascii="Arial" w:hAnsi="Arial" w:cs="Arial"/>
                <w:b/>
                <w:bCs/>
              </w:rPr>
              <w:lastRenderedPageBreak/>
              <w:t>“Interconnector Voting Sub-Group”</w:t>
            </w:r>
          </w:p>
        </w:tc>
        <w:tc>
          <w:tcPr>
            <w:tcW w:w="6808"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16EDC40A">
        <w:trPr>
          <w:gridAfter w:val="1"/>
          <w:wAfter w:w="289" w:type="dxa"/>
        </w:trPr>
        <w:tc>
          <w:tcPr>
            <w:tcW w:w="3512"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808"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16EDC40A">
        <w:trPr>
          <w:gridAfter w:val="1"/>
          <w:wAfter w:w="289" w:type="dxa"/>
        </w:trPr>
        <w:tc>
          <w:tcPr>
            <w:tcW w:w="3512"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808"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16EDC40A">
        <w:trPr>
          <w:gridAfter w:val="1"/>
          <w:wAfter w:w="289" w:type="dxa"/>
        </w:trPr>
        <w:tc>
          <w:tcPr>
            <w:tcW w:w="3512"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808"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16EDC40A">
        <w:trPr>
          <w:gridAfter w:val="1"/>
          <w:wAfter w:w="289" w:type="dxa"/>
        </w:trPr>
        <w:tc>
          <w:tcPr>
            <w:tcW w:w="3512"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808"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16EDC40A">
        <w:trPr>
          <w:gridAfter w:val="1"/>
          <w:wAfter w:w="289" w:type="dxa"/>
        </w:trPr>
        <w:tc>
          <w:tcPr>
            <w:tcW w:w="3512"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808"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16EDC40A">
        <w:trPr>
          <w:gridAfter w:val="1"/>
          <w:wAfter w:w="289" w:type="dxa"/>
        </w:trPr>
        <w:tc>
          <w:tcPr>
            <w:tcW w:w="3512"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808"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16EDC40A">
        <w:trPr>
          <w:gridAfter w:val="1"/>
          <w:wAfter w:w="289" w:type="dxa"/>
        </w:trPr>
        <w:tc>
          <w:tcPr>
            <w:tcW w:w="3512"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808"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lastRenderedPageBreak/>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26844F08" w14:textId="77777777" w:rsidR="006E7788" w:rsidRDefault="006E7788" w:rsidP="006E7788">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p w14:paraId="3CD8B063" w14:textId="77777777" w:rsidR="006E7788" w:rsidRDefault="006E7788" w:rsidP="006E7788">
            <w:pPr>
              <w:pStyle w:val="BodyText"/>
              <w:spacing w:before="120" w:after="120"/>
              <w:ind w:left="517" w:hanging="516"/>
              <w:jc w:val="both"/>
              <w:rPr>
                <w:rFonts w:ascii="Arial" w:hAnsi="Arial" w:cs="Arial"/>
              </w:rPr>
            </w:pPr>
          </w:p>
        </w:tc>
      </w:tr>
      <w:tr w:rsidR="006E7788" w14:paraId="6246140E" w14:textId="77777777" w:rsidTr="16EDC40A">
        <w:trPr>
          <w:gridAfter w:val="1"/>
          <w:wAfter w:w="289" w:type="dxa"/>
        </w:trPr>
        <w:tc>
          <w:tcPr>
            <w:tcW w:w="3512"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808"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4pt" o:ole="">
                  <v:imagedata r:id="rId16" o:title=""/>
                </v:shape>
                <o:OLEObject Type="Embed" ProgID="Equation.3" ShapeID="_x0000_i1025" DrawAspect="Content" ObjectID="_1697275086"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0pt;height:54pt" o:ole="">
                  <v:imagedata r:id="rId18" o:title=""/>
                </v:shape>
                <o:OLEObject Type="Embed" ProgID="Equation.3" ShapeID="_x0000_i1026" DrawAspect="Content" ObjectID="_1697275087"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lastRenderedPageBreak/>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E7788">
            <w:pPr>
              <w:pStyle w:val="BodyText"/>
              <w:spacing w:before="120" w:after="120"/>
              <w:ind w:left="3"/>
              <w:jc w:val="both"/>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pt;height:54pt" o:ole="">
                  <v:imagedata r:id="rId27" o:title=""/>
                </v:shape>
                <o:OLEObject Type="Embed" ProgID="Equation.3" ShapeID="_x0000_i1027" DrawAspect="Content" ObjectID="_1697275088" r:id="rId28"/>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5" w:name="OLE_LINK1"/>
            <w:r w:rsidRPr="006A707F">
              <w:rPr>
                <w:rFonts w:ascii="Arial" w:hAnsi="Arial" w:cs="Arial"/>
                <w:b/>
              </w:rPr>
              <w:t>Relevant Interruption</w:t>
            </w:r>
            <w:bookmarkEnd w:id="65"/>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16EDC40A">
        <w:trPr>
          <w:gridAfter w:val="1"/>
          <w:wAfter w:w="289" w:type="dxa"/>
        </w:trPr>
        <w:tc>
          <w:tcPr>
            <w:tcW w:w="3512"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808"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E7788">
            <w:pPr>
              <w:numPr>
                <w:ilvl w:val="8"/>
                <w:numId w:val="35"/>
              </w:numPr>
              <w:autoSpaceDE w:val="0"/>
              <w:autoSpaceDN w:val="0"/>
              <w:adjustRightInd w:val="0"/>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E7788">
            <w:pPr>
              <w:numPr>
                <w:ilvl w:val="8"/>
                <w:numId w:val="35"/>
              </w:numPr>
              <w:autoSpaceDE w:val="0"/>
              <w:autoSpaceDN w:val="0"/>
              <w:adjustRightInd w:val="0"/>
              <w:rPr>
                <w:rFonts w:ascii="Arial" w:hAnsi="Arial" w:cs="Arial"/>
                <w:bCs/>
                <w:szCs w:val="22"/>
                <w:lang w:eastAsia="en-GB"/>
              </w:rPr>
            </w:pPr>
            <w:r>
              <w:rPr>
                <w:rFonts w:ascii="Arial" w:hAnsi="Arial" w:cs="Arial"/>
                <w:bCs/>
                <w:szCs w:val="22"/>
                <w:lang w:eastAsia="en-GB"/>
              </w:rPr>
              <w:lastRenderedPageBreak/>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Deenergisation</w:t>
            </w:r>
            <w:proofErr w:type="spellEnd"/>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Denergisation</w:t>
            </w:r>
            <w:proofErr w:type="spellEnd"/>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E7788">
            <w:pPr>
              <w:autoSpaceDE w:val="0"/>
              <w:autoSpaceDN w:val="0"/>
              <w:adjustRightInd w:val="0"/>
              <w:rPr>
                <w:rFonts w:ascii="Arial" w:hAnsi="Arial" w:cs="Arial"/>
                <w:bCs/>
                <w:szCs w:val="22"/>
                <w:lang w:eastAsia="en-GB"/>
              </w:rPr>
            </w:pPr>
          </w:p>
          <w:p w14:paraId="463DABF5" w14:textId="77777777" w:rsidR="006E7788" w:rsidRPr="00027F0D" w:rsidRDefault="006E7788" w:rsidP="006E7788">
            <w:pPr>
              <w:autoSpaceDE w:val="0"/>
              <w:autoSpaceDN w:val="0"/>
              <w:adjustRightInd w:val="0"/>
              <w:ind w:left="1440" w:hanging="720"/>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E7788">
            <w:pPr>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E7788">
            <w:pPr>
              <w:rPr>
                <w:rFonts w:ascii="Arial" w:hAnsi="Arial" w:cs="Arial"/>
                <w:szCs w:val="22"/>
                <w:lang w:eastAsia="en-GB"/>
              </w:rPr>
            </w:pPr>
          </w:p>
          <w:p w14:paraId="5A0E6AEF" w14:textId="77777777" w:rsidR="006E7788" w:rsidRPr="00027F0D" w:rsidRDefault="006E7788" w:rsidP="006E7788">
            <w:pPr>
              <w:autoSpaceDE w:val="0"/>
              <w:autoSpaceDN w:val="0"/>
              <w:adjustRightInd w:val="0"/>
              <w:ind w:left="1440" w:hanging="720"/>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16EDC40A">
        <w:trPr>
          <w:gridAfter w:val="1"/>
          <w:wAfter w:w="289" w:type="dxa"/>
        </w:trPr>
        <w:tc>
          <w:tcPr>
            <w:tcW w:w="3512"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6808"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16EDC40A">
        <w:trPr>
          <w:gridAfter w:val="1"/>
          <w:wAfter w:w="289" w:type="dxa"/>
        </w:trPr>
        <w:tc>
          <w:tcPr>
            <w:tcW w:w="3512" w:type="dxa"/>
          </w:tcPr>
          <w:p w14:paraId="1CC2B94E" w14:textId="77777777" w:rsidR="006E7788" w:rsidRDefault="006E7788" w:rsidP="006E7788">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6808"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16EDC40A">
        <w:trPr>
          <w:gridAfter w:val="1"/>
          <w:wAfter w:w="289" w:type="dxa"/>
        </w:trPr>
        <w:tc>
          <w:tcPr>
            <w:tcW w:w="3512" w:type="dxa"/>
          </w:tcPr>
          <w:p w14:paraId="0B5A20A0" w14:textId="77777777" w:rsidR="006E7788" w:rsidRDefault="006E7788" w:rsidP="006E7788">
            <w:pPr>
              <w:pStyle w:val="BodyText"/>
              <w:spacing w:line="240" w:lineRule="atLeast"/>
              <w:rPr>
                <w:rFonts w:ascii="Arial" w:hAnsi="Arial" w:cs="Arial"/>
                <w:b/>
                <w:bCs/>
                <w:color w:val="000000"/>
                <w:w w:val="0"/>
              </w:rPr>
            </w:pPr>
            <w:bookmarkStart w:id="66" w:name="_DV_C135"/>
            <w:r>
              <w:rPr>
                <w:rFonts w:ascii="Arial" w:hAnsi="Arial" w:cs="Arial"/>
                <w:b/>
                <w:bCs/>
              </w:rPr>
              <w:t xml:space="preserve"> "Isolation"</w:t>
            </w:r>
            <w:bookmarkEnd w:id="66"/>
          </w:p>
        </w:tc>
        <w:tc>
          <w:tcPr>
            <w:tcW w:w="6808" w:type="dxa"/>
          </w:tcPr>
          <w:p w14:paraId="1BA25D57" w14:textId="77777777" w:rsidR="006E7788" w:rsidRDefault="006E7788" w:rsidP="006E7788">
            <w:pPr>
              <w:pStyle w:val="BodyText"/>
              <w:jc w:val="both"/>
              <w:rPr>
                <w:rFonts w:ascii="Arial" w:hAnsi="Arial" w:cs="Arial"/>
                <w:color w:val="000000"/>
                <w:w w:val="0"/>
              </w:rPr>
            </w:pPr>
            <w:bookmarkStart w:id="67" w:name="_DV_C136"/>
            <w:r>
              <w:rPr>
                <w:rFonts w:ascii="Arial" w:hAnsi="Arial" w:cs="Arial"/>
              </w:rPr>
              <w:t xml:space="preserve">as defined in the </w:t>
            </w:r>
            <w:r>
              <w:rPr>
                <w:rFonts w:ascii="Arial" w:hAnsi="Arial" w:cs="Arial"/>
                <w:b/>
              </w:rPr>
              <w:t>Grid Code</w:t>
            </w:r>
            <w:r>
              <w:rPr>
                <w:rFonts w:ascii="Arial" w:hAnsi="Arial" w:cs="Arial"/>
              </w:rPr>
              <w:t>;</w:t>
            </w:r>
            <w:bookmarkEnd w:id="67"/>
          </w:p>
        </w:tc>
      </w:tr>
      <w:tr w:rsidR="006E7788" w14:paraId="3DC15CB9" w14:textId="77777777" w:rsidTr="16EDC40A">
        <w:trPr>
          <w:gridAfter w:val="1"/>
          <w:wAfter w:w="289" w:type="dxa"/>
        </w:trPr>
        <w:tc>
          <w:tcPr>
            <w:tcW w:w="3512"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808"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lastRenderedPageBreak/>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77777777" w:rsidR="006E7788" w:rsidRDefault="006E7788" w:rsidP="006E7788">
            <w:pPr>
              <w:pStyle w:val="BodyText"/>
              <w:ind w:left="568" w:hanging="567"/>
              <w:jc w:val="both"/>
              <w:rPr>
                <w:rFonts w:ascii="Arial" w:hAnsi="Arial" w:cs="Arial"/>
              </w:rPr>
            </w:pPr>
            <w:r>
              <w:rPr>
                <w:rFonts w:ascii="Arial" w:hAnsi="Arial" w:cs="Arial"/>
              </w:rPr>
              <w:t xml:space="preserve">(b)  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16EDC40A">
        <w:trPr>
          <w:gridAfter w:val="1"/>
          <w:wAfter w:w="289" w:type="dxa"/>
        </w:trPr>
        <w:tc>
          <w:tcPr>
            <w:tcW w:w="3512"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lastRenderedPageBreak/>
              <w:t>"Joint Temporary TEC Exchange Users"</w:t>
            </w:r>
          </w:p>
        </w:tc>
        <w:tc>
          <w:tcPr>
            <w:tcW w:w="6808"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16EDC40A">
        <w:trPr>
          <w:gridAfter w:val="1"/>
          <w:wAfter w:w="289" w:type="dxa"/>
        </w:trPr>
        <w:tc>
          <w:tcPr>
            <w:tcW w:w="3512"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808"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16EDC40A">
        <w:trPr>
          <w:gridAfter w:val="1"/>
          <w:wAfter w:w="289" w:type="dxa"/>
        </w:trPr>
        <w:tc>
          <w:tcPr>
            <w:tcW w:w="3512"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808"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16EDC40A">
        <w:trPr>
          <w:gridAfter w:val="1"/>
          <w:wAfter w:w="289" w:type="dxa"/>
        </w:trPr>
        <w:tc>
          <w:tcPr>
            <w:tcW w:w="3512"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808"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16EDC40A">
        <w:trPr>
          <w:gridAfter w:val="1"/>
          <w:wAfter w:w="289" w:type="dxa"/>
        </w:trPr>
        <w:tc>
          <w:tcPr>
            <w:tcW w:w="3512"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808"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16EDC40A">
        <w:trPr>
          <w:gridAfter w:val="1"/>
          <w:wAfter w:w="289" w:type="dxa"/>
        </w:trPr>
        <w:tc>
          <w:tcPr>
            <w:tcW w:w="3512"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808"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16EDC40A">
        <w:trPr>
          <w:gridAfter w:val="1"/>
          <w:wAfter w:w="289" w:type="dxa"/>
        </w:trPr>
        <w:tc>
          <w:tcPr>
            <w:tcW w:w="3512"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808"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68" w:name="_BPDCI_72"/>
            <w:r w:rsidRPr="004D379C">
              <w:rPr>
                <w:rFonts w:ascii="Arial" w:hAnsi="Arial" w:cs="Arial"/>
                <w:lang w:val="en-US"/>
              </w:rPr>
              <w:t>;</w:t>
            </w:r>
            <w:bookmarkEnd w:id="68"/>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16EDC40A">
        <w:trPr>
          <w:gridAfter w:val="1"/>
          <w:wAfter w:w="289" w:type="dxa"/>
        </w:trPr>
        <w:tc>
          <w:tcPr>
            <w:tcW w:w="3512"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808"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9" w:name="_BPDCD_73"/>
            <w:r w:rsidRPr="004D379C">
              <w:rPr>
                <w:rFonts w:ascii="Arial Bold" w:hAnsi="Arial Bold" w:cs="Arial"/>
                <w:b/>
                <w:lang w:val="en-US"/>
              </w:rPr>
              <w:t xml:space="preserve">The Company </w:t>
            </w:r>
            <w:bookmarkEnd w:id="69"/>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70" w:name="_BPDCI_75"/>
            <w:r w:rsidRPr="004D379C">
              <w:rPr>
                <w:rFonts w:ascii="Arial" w:hAnsi="Arial" w:cs="Arial"/>
                <w:lang w:val="en-US"/>
              </w:rPr>
              <w:t>;</w:t>
            </w:r>
            <w:bookmarkEnd w:id="70"/>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16EDC40A">
        <w:trPr>
          <w:gridAfter w:val="1"/>
          <w:wAfter w:w="289" w:type="dxa"/>
        </w:trPr>
        <w:tc>
          <w:tcPr>
            <w:tcW w:w="3512"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Charge"</w:t>
            </w:r>
          </w:p>
        </w:tc>
        <w:tc>
          <w:tcPr>
            <w:tcW w:w="6808"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71"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71"/>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2" w:name="_BPDCI_78"/>
            <w:r w:rsidRPr="004D379C">
              <w:rPr>
                <w:rFonts w:ascii="Arial" w:hAnsi="Arial" w:cs="Arial"/>
                <w:lang w:val="en-US"/>
              </w:rPr>
              <w:t>;</w:t>
            </w:r>
            <w:bookmarkEnd w:id="72"/>
          </w:p>
        </w:tc>
      </w:tr>
      <w:tr w:rsidR="006E7788" w14:paraId="595E15A7" w14:textId="77777777" w:rsidTr="16EDC40A">
        <w:trPr>
          <w:gridAfter w:val="1"/>
          <w:wAfter w:w="289" w:type="dxa"/>
        </w:trPr>
        <w:tc>
          <w:tcPr>
            <w:tcW w:w="3512"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808"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3" w:name="_BPDCD_79"/>
            <w:r w:rsidRPr="004D379C">
              <w:rPr>
                <w:rFonts w:ascii="Arial Bold" w:hAnsi="Arial Bold" w:cs="Arial"/>
                <w:b/>
                <w:lang w:val="en-US"/>
              </w:rPr>
              <w:t>The Company</w:t>
            </w:r>
            <w:bookmarkEnd w:id="73"/>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4" w:name="_BPDCI_81"/>
            <w:r w:rsidRPr="004D379C">
              <w:rPr>
                <w:rFonts w:ascii="Arial" w:hAnsi="Arial" w:cs="Arial"/>
                <w:color w:val="0000FF"/>
                <w:u w:val="single"/>
                <w:lang w:val="en-US"/>
              </w:rPr>
              <w:t>;</w:t>
            </w:r>
            <w:bookmarkEnd w:id="74"/>
          </w:p>
        </w:tc>
      </w:tr>
      <w:tr w:rsidR="006E7788" w14:paraId="15402802" w14:textId="77777777" w:rsidTr="16EDC40A">
        <w:trPr>
          <w:gridAfter w:val="1"/>
          <w:wAfter w:w="289" w:type="dxa"/>
        </w:trPr>
        <w:tc>
          <w:tcPr>
            <w:tcW w:w="3512"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808"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5" w:name="_BPDCD_82"/>
            <w:r w:rsidRPr="00F372DF">
              <w:rPr>
                <w:rFonts w:ascii="Arial" w:hAnsi="Arial" w:cs="Arial"/>
                <w:b/>
              </w:rPr>
              <w:t xml:space="preserve">The Company’s </w:t>
            </w:r>
            <w:bookmarkEnd w:id="75"/>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6" w:name="_BPDCI_84"/>
            <w:r w:rsidRPr="00F372DF">
              <w:rPr>
                <w:rFonts w:ascii="Arial" w:hAnsi="Arial" w:cs="Arial"/>
              </w:rPr>
              <w:t>;</w:t>
            </w:r>
            <w:bookmarkEnd w:id="76"/>
          </w:p>
        </w:tc>
      </w:tr>
      <w:tr w:rsidR="006E7788" w14:paraId="7A2846F6" w14:textId="77777777" w:rsidTr="16EDC40A">
        <w:trPr>
          <w:gridAfter w:val="1"/>
          <w:wAfter w:w="289" w:type="dxa"/>
        </w:trPr>
        <w:tc>
          <w:tcPr>
            <w:tcW w:w="3512"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808"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7" w:name="_BPDCI_86"/>
            <w:r w:rsidRPr="00F372DF">
              <w:rPr>
                <w:rFonts w:ascii="Arial" w:hAnsi="Arial" w:cs="Arial"/>
              </w:rPr>
              <w:t>;</w:t>
            </w:r>
            <w:bookmarkEnd w:id="77"/>
          </w:p>
        </w:tc>
      </w:tr>
      <w:tr w:rsidR="006E7788" w14:paraId="3799B798" w14:textId="77777777" w:rsidTr="16EDC40A">
        <w:trPr>
          <w:gridAfter w:val="1"/>
          <w:wAfter w:w="289" w:type="dxa"/>
        </w:trPr>
        <w:tc>
          <w:tcPr>
            <w:tcW w:w="3512"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808"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8" w:name="_BPDCD_87"/>
            <w:r w:rsidRPr="004D379C">
              <w:rPr>
                <w:rFonts w:ascii="Arial" w:hAnsi="Arial" w:cs="Arial"/>
                <w:lang w:val="en-US"/>
              </w:rPr>
              <w:t xml:space="preserve">an </w:t>
            </w:r>
            <w:bookmarkEnd w:id="78"/>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79" w:name="_BPDCI_89"/>
            <w:r w:rsidRPr="004D379C">
              <w:rPr>
                <w:rFonts w:ascii="Arial" w:hAnsi="Arial" w:cs="Arial"/>
                <w:lang w:val="en-US"/>
              </w:rPr>
              <w:t xml:space="preserve">; </w:t>
            </w:r>
            <w:r w:rsidRPr="004D379C">
              <w:rPr>
                <w:rFonts w:ascii="Arial" w:hAnsi="Arial" w:cs="Arial"/>
                <w:u w:val="double"/>
                <w:lang w:val="en-US"/>
              </w:rPr>
              <w:t xml:space="preserve"> </w:t>
            </w:r>
            <w:bookmarkEnd w:id="79"/>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16EDC40A">
        <w:trPr>
          <w:gridAfter w:val="1"/>
          <w:wAfter w:w="289" w:type="dxa"/>
        </w:trPr>
        <w:tc>
          <w:tcPr>
            <w:tcW w:w="3512"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6808"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80" w:name="_BPDCD_90"/>
            <w:r w:rsidRPr="004D379C">
              <w:rPr>
                <w:rFonts w:ascii="Arial" w:hAnsi="Arial" w:cs="Arial"/>
                <w:b/>
              </w:rPr>
              <w:t>The Company’s</w:t>
            </w:r>
            <w:r w:rsidRPr="004D379C">
              <w:rPr>
                <w:rFonts w:ascii="Arial" w:hAnsi="Arial" w:cs="Arial"/>
                <w:b/>
                <w:u w:val="double"/>
              </w:rPr>
              <w:t xml:space="preserve"> </w:t>
            </w:r>
            <w:bookmarkEnd w:id="80"/>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81" w:name="_BPDCI_92"/>
            <w:r w:rsidRPr="00F372DF">
              <w:rPr>
                <w:rFonts w:ascii="Arial" w:hAnsi="Arial" w:cs="Arial"/>
              </w:rPr>
              <w:t>;</w:t>
            </w:r>
            <w:bookmarkEnd w:id="81"/>
          </w:p>
        </w:tc>
      </w:tr>
      <w:tr w:rsidR="006E7788" w14:paraId="593F2E83" w14:textId="77777777" w:rsidTr="16EDC40A">
        <w:trPr>
          <w:gridAfter w:val="1"/>
          <w:wAfter w:w="289" w:type="dxa"/>
        </w:trPr>
        <w:tc>
          <w:tcPr>
            <w:tcW w:w="3512"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808"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2" w:name="_BPDCI_94"/>
            <w:r w:rsidRPr="00F372DF">
              <w:rPr>
                <w:rFonts w:ascii="Arial" w:hAnsi="Arial" w:cs="Arial"/>
                <w:lang w:val="en-US"/>
              </w:rPr>
              <w:t>;</w:t>
            </w:r>
            <w:bookmarkEnd w:id="82"/>
          </w:p>
        </w:tc>
      </w:tr>
      <w:tr w:rsidR="006E7788" w14:paraId="48EDF9CA" w14:textId="77777777" w:rsidTr="16EDC40A">
        <w:trPr>
          <w:gridAfter w:val="1"/>
          <w:wAfter w:w="289" w:type="dxa"/>
        </w:trPr>
        <w:tc>
          <w:tcPr>
            <w:tcW w:w="3512"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808"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3" w:name="_BPDCD_95"/>
            <w:r w:rsidRPr="004D379C">
              <w:rPr>
                <w:rFonts w:ascii="Arial" w:hAnsi="Arial" w:cs="Arial"/>
                <w:b/>
                <w:lang w:val="en-US"/>
              </w:rPr>
              <w:t>The Company</w:t>
            </w:r>
            <w:r w:rsidRPr="004D379C">
              <w:rPr>
                <w:rFonts w:ascii="Arial" w:hAnsi="Arial" w:cs="Arial"/>
                <w:b/>
                <w:u w:val="double"/>
                <w:lang w:val="en-US"/>
              </w:rPr>
              <w:t xml:space="preserve"> </w:t>
            </w:r>
            <w:bookmarkEnd w:id="83"/>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4" w:name="_BPDCI_97"/>
            <w:r w:rsidRPr="00F372DF">
              <w:rPr>
                <w:rFonts w:ascii="Arial" w:hAnsi="Arial" w:cs="Arial"/>
                <w:lang w:val="en-US"/>
              </w:rPr>
              <w:t>;</w:t>
            </w:r>
            <w:bookmarkEnd w:id="84"/>
          </w:p>
        </w:tc>
      </w:tr>
      <w:tr w:rsidR="006E7788" w14:paraId="2D9D44D8" w14:textId="77777777" w:rsidTr="16EDC40A">
        <w:trPr>
          <w:gridAfter w:val="1"/>
          <w:wAfter w:w="289" w:type="dxa"/>
        </w:trPr>
        <w:tc>
          <w:tcPr>
            <w:tcW w:w="3512"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808"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5" w:name="_BPDCI_99"/>
            <w:r w:rsidRPr="00F372DF">
              <w:rPr>
                <w:rFonts w:ascii="Arial" w:hAnsi="Arial" w:cs="Arial"/>
                <w:lang w:val="en-US"/>
              </w:rPr>
              <w:t>;</w:t>
            </w:r>
            <w:bookmarkEnd w:id="85"/>
          </w:p>
          <w:p w14:paraId="49F3EB78" w14:textId="77777777" w:rsidR="006E7788" w:rsidRPr="004D379C" w:rsidRDefault="006E7788" w:rsidP="006E7788">
            <w:pPr>
              <w:pStyle w:val="TOC2"/>
              <w:rPr>
                <w:rFonts w:ascii="Arial" w:hAnsi="Arial" w:cs="Arial"/>
              </w:rPr>
            </w:pPr>
          </w:p>
        </w:tc>
      </w:tr>
      <w:tr w:rsidR="006E7788" w14:paraId="48FB962C" w14:textId="77777777" w:rsidTr="16EDC40A">
        <w:trPr>
          <w:gridAfter w:val="1"/>
          <w:wAfter w:w="289" w:type="dxa"/>
        </w:trPr>
        <w:tc>
          <w:tcPr>
            <w:tcW w:w="3512"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808"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6" w:name="_BPDCI_101"/>
            <w:r w:rsidRPr="00F372DF">
              <w:rPr>
                <w:rFonts w:ascii="Arial" w:hAnsi="Arial" w:cs="Arial"/>
                <w:lang w:val="en-US"/>
              </w:rPr>
              <w:t>;</w:t>
            </w:r>
            <w:bookmarkEnd w:id="86"/>
          </w:p>
        </w:tc>
      </w:tr>
      <w:tr w:rsidR="006E7788" w14:paraId="5732B8FC" w14:textId="77777777" w:rsidTr="16EDC40A">
        <w:trPr>
          <w:gridAfter w:val="1"/>
          <w:wAfter w:w="289" w:type="dxa"/>
        </w:trPr>
        <w:tc>
          <w:tcPr>
            <w:tcW w:w="3512"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808"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6E7788" w14:paraId="465C1331" w14:textId="77777777" w:rsidTr="16EDC40A">
        <w:trPr>
          <w:gridAfter w:val="1"/>
          <w:wAfter w:w="289" w:type="dxa"/>
        </w:trPr>
        <w:tc>
          <w:tcPr>
            <w:tcW w:w="3512" w:type="dxa"/>
          </w:tcPr>
          <w:p w14:paraId="4FEF898A" w14:textId="77777777" w:rsidR="006E7788" w:rsidRDefault="006E7788" w:rsidP="006E7788">
            <w:pPr>
              <w:pStyle w:val="BodyText"/>
              <w:rPr>
                <w:rFonts w:ascii="Arial" w:hAnsi="Arial" w:cs="Arial"/>
                <w:b/>
                <w:bCs/>
              </w:rPr>
            </w:pPr>
            <w:r>
              <w:rPr>
                <w:rFonts w:ascii="Arial" w:hAnsi="Arial" w:cs="Arial"/>
                <w:b/>
                <w:bCs/>
              </w:rPr>
              <w:lastRenderedPageBreak/>
              <w:t>"Legal Challenge"</w:t>
            </w:r>
          </w:p>
        </w:tc>
        <w:tc>
          <w:tcPr>
            <w:tcW w:w="6808"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7" w:name="_BPDCD_102"/>
            <w:r w:rsidRPr="00F372DF">
              <w:rPr>
                <w:rFonts w:ascii="Arial" w:hAnsi="Arial" w:cs="Arial"/>
              </w:rPr>
              <w:t>a</w:t>
            </w:r>
            <w:bookmarkEnd w:id="87"/>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16EDC40A">
        <w:trPr>
          <w:gridAfter w:val="1"/>
          <w:wAfter w:w="289" w:type="dxa"/>
        </w:trPr>
        <w:tc>
          <w:tcPr>
            <w:tcW w:w="3512"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808"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16EDC40A">
        <w:trPr>
          <w:gridAfter w:val="1"/>
          <w:wAfter w:w="289" w:type="dxa"/>
        </w:trPr>
        <w:tc>
          <w:tcPr>
            <w:tcW w:w="3512" w:type="dxa"/>
          </w:tcPr>
          <w:p w14:paraId="55592514" w14:textId="77777777" w:rsidR="006E7788" w:rsidRDefault="006E7788" w:rsidP="006E7788">
            <w:pPr>
              <w:pStyle w:val="BodyText"/>
              <w:rPr>
                <w:rFonts w:ascii="Arial" w:hAnsi="Arial" w:cs="Arial"/>
                <w:b/>
                <w:bCs/>
              </w:rPr>
            </w:pPr>
            <w:r>
              <w:rPr>
                <w:rFonts w:ascii="Arial" w:hAnsi="Arial" w:cs="Arial"/>
                <w:b/>
                <w:bCs/>
              </w:rPr>
              <w:t>“Less than 100MW”</w:t>
            </w:r>
          </w:p>
        </w:tc>
        <w:tc>
          <w:tcPr>
            <w:tcW w:w="6808" w:type="dxa"/>
          </w:tcPr>
          <w:p w14:paraId="57F047C8" w14:textId="77777777" w:rsidR="006E7788" w:rsidRPr="004D379C"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6E7788" w14:paraId="323449E7" w14:textId="77777777" w:rsidTr="16EDC40A">
        <w:trPr>
          <w:gridAfter w:val="1"/>
          <w:wAfter w:w="289" w:type="dxa"/>
        </w:trPr>
        <w:tc>
          <w:tcPr>
            <w:tcW w:w="3512"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808"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16EDC40A">
        <w:trPr>
          <w:gridAfter w:val="1"/>
          <w:wAfter w:w="289" w:type="dxa"/>
        </w:trPr>
        <w:tc>
          <w:tcPr>
            <w:tcW w:w="3512"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6808"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16EDC40A">
        <w:trPr>
          <w:gridAfter w:val="1"/>
          <w:wAfter w:w="289" w:type="dxa"/>
        </w:trPr>
        <w:tc>
          <w:tcPr>
            <w:tcW w:w="3512"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808"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16EDC40A">
        <w:trPr>
          <w:gridAfter w:val="1"/>
          <w:wAfter w:w="289" w:type="dxa"/>
        </w:trPr>
        <w:tc>
          <w:tcPr>
            <w:tcW w:w="3512"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808"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16EDC40A">
        <w:trPr>
          <w:gridAfter w:val="1"/>
          <w:wAfter w:w="289" w:type="dxa"/>
        </w:trPr>
        <w:tc>
          <w:tcPr>
            <w:tcW w:w="3512"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808" w:type="dxa"/>
          </w:tcPr>
          <w:p w14:paraId="7AF36A1D" w14:textId="77777777" w:rsidR="001022E6" w:rsidRPr="00475CC7" w:rsidRDefault="001022E6" w:rsidP="001022E6">
            <w:pPr>
              <w:autoSpaceDE w:val="0"/>
              <w:autoSpaceDN w:val="0"/>
              <w:adjustRightInd w:val="0"/>
              <w:snapToGrid w:val="0"/>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t>
            </w:r>
            <w:r w:rsidRPr="00475CC7">
              <w:rPr>
                <w:rFonts w:ascii="Arial" w:hAnsi="Arial" w:cs="Arial"/>
              </w:rPr>
              <w:lastRenderedPageBreak/>
              <w:t>will be considered to be a single workgroup member for the purposes of fulfilling this minimum requirement.</w:t>
            </w:r>
          </w:p>
        </w:tc>
      </w:tr>
      <w:tr w:rsidR="00E3640D" w14:paraId="3B7D34D0" w14:textId="77777777" w:rsidTr="16EDC40A">
        <w:trPr>
          <w:gridAfter w:val="1"/>
          <w:wAfter w:w="289" w:type="dxa"/>
        </w:trPr>
        <w:tc>
          <w:tcPr>
            <w:tcW w:w="3512" w:type="dxa"/>
          </w:tcPr>
          <w:p w14:paraId="78A17682" w14:textId="16681A7D" w:rsidR="00E3640D" w:rsidRDefault="00062C0A" w:rsidP="006E7788">
            <w:pPr>
              <w:pStyle w:val="BodyText"/>
              <w:rPr>
                <w:rFonts w:ascii="Arial" w:hAnsi="Arial" w:cs="Arial"/>
                <w:b/>
                <w:bCs/>
              </w:rPr>
            </w:pPr>
            <w:r>
              <w:rPr>
                <w:rFonts w:ascii="Arial" w:hAnsi="Arial" w:cs="Arial"/>
                <w:b/>
                <w:bCs/>
              </w:rPr>
              <w:lastRenderedPageBreak/>
              <w:t>“Limiting Regulation”</w:t>
            </w:r>
          </w:p>
        </w:tc>
        <w:tc>
          <w:tcPr>
            <w:tcW w:w="6808"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16EDC40A">
        <w:trPr>
          <w:gridAfter w:val="1"/>
          <w:wAfter w:w="289" w:type="dxa"/>
        </w:trPr>
        <w:tc>
          <w:tcPr>
            <w:tcW w:w="3512"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808"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16EDC40A">
        <w:trPr>
          <w:gridAfter w:val="1"/>
          <w:wAfter w:w="289" w:type="dxa"/>
          <w:trHeight w:val="248"/>
        </w:trPr>
        <w:tc>
          <w:tcPr>
            <w:tcW w:w="3512"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808"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16EDC40A">
        <w:trPr>
          <w:gridAfter w:val="1"/>
          <w:wAfter w:w="289" w:type="dxa"/>
          <w:trHeight w:val="247"/>
        </w:trPr>
        <w:tc>
          <w:tcPr>
            <w:tcW w:w="3512"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808"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16EDC40A">
        <w:trPr>
          <w:gridAfter w:val="1"/>
          <w:wAfter w:w="289" w:type="dxa"/>
        </w:trPr>
        <w:tc>
          <w:tcPr>
            <w:tcW w:w="3512"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808"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16EDC40A">
        <w:trPr>
          <w:gridAfter w:val="1"/>
          <w:wAfter w:w="289" w:type="dxa"/>
        </w:trPr>
        <w:tc>
          <w:tcPr>
            <w:tcW w:w="3512"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808"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16EDC40A">
        <w:trPr>
          <w:gridAfter w:val="1"/>
          <w:wAfter w:w="289" w:type="dxa"/>
        </w:trPr>
        <w:tc>
          <w:tcPr>
            <w:tcW w:w="3512"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6808"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16EDC40A">
        <w:trPr>
          <w:gridAfter w:val="1"/>
          <w:wAfter w:w="289" w:type="dxa"/>
        </w:trPr>
        <w:tc>
          <w:tcPr>
            <w:tcW w:w="3512"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808"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16EDC40A">
        <w:trPr>
          <w:gridAfter w:val="1"/>
          <w:wAfter w:w="289" w:type="dxa"/>
        </w:trPr>
        <w:tc>
          <w:tcPr>
            <w:tcW w:w="3512"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808"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16EDC40A">
        <w:trPr>
          <w:gridAfter w:val="1"/>
          <w:wAfter w:w="289" w:type="dxa"/>
        </w:trPr>
        <w:tc>
          <w:tcPr>
            <w:tcW w:w="3512"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808"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16EDC40A">
        <w:trPr>
          <w:gridAfter w:val="1"/>
          <w:wAfter w:w="289" w:type="dxa"/>
        </w:trPr>
        <w:tc>
          <w:tcPr>
            <w:tcW w:w="3512"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808"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16EDC40A">
        <w:trPr>
          <w:gridAfter w:val="1"/>
          <w:wAfter w:w="289" w:type="dxa"/>
        </w:trPr>
        <w:tc>
          <w:tcPr>
            <w:tcW w:w="3512"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808"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16EDC40A">
        <w:trPr>
          <w:gridAfter w:val="1"/>
          <w:wAfter w:w="289" w:type="dxa"/>
        </w:trPr>
        <w:tc>
          <w:tcPr>
            <w:tcW w:w="3512"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808"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16EDC40A">
        <w:trPr>
          <w:gridAfter w:val="1"/>
          <w:wAfter w:w="289" w:type="dxa"/>
        </w:trPr>
        <w:tc>
          <w:tcPr>
            <w:tcW w:w="3512"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808"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16EDC40A">
        <w:trPr>
          <w:gridAfter w:val="1"/>
          <w:wAfter w:w="289" w:type="dxa"/>
        </w:trPr>
        <w:tc>
          <w:tcPr>
            <w:tcW w:w="3512"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808"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lastRenderedPageBreak/>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16EDC40A">
        <w:trPr>
          <w:gridAfter w:val="1"/>
          <w:wAfter w:w="289" w:type="dxa"/>
        </w:trPr>
        <w:tc>
          <w:tcPr>
            <w:tcW w:w="3512" w:type="dxa"/>
          </w:tcPr>
          <w:p w14:paraId="2196E842" w14:textId="77777777" w:rsidR="006E7788" w:rsidRDefault="006E7788" w:rsidP="006E7788">
            <w:pPr>
              <w:pStyle w:val="BodyText"/>
              <w:rPr>
                <w:rFonts w:ascii="Arial" w:hAnsi="Arial" w:cs="Arial"/>
                <w:b/>
                <w:bCs/>
              </w:rPr>
            </w:pPr>
            <w:r>
              <w:rPr>
                <w:rFonts w:ascii="Arial" w:hAnsi="Arial" w:cs="Arial"/>
                <w:b/>
                <w:bCs/>
              </w:rPr>
              <w:lastRenderedPageBreak/>
              <w:t>“Materially Affected Party”</w:t>
            </w:r>
          </w:p>
        </w:tc>
        <w:tc>
          <w:tcPr>
            <w:tcW w:w="6808"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16EDC40A">
        <w:trPr>
          <w:gridAfter w:val="1"/>
          <w:wAfter w:w="289" w:type="dxa"/>
        </w:trPr>
        <w:tc>
          <w:tcPr>
            <w:tcW w:w="3512"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808"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16EDC40A">
        <w:trPr>
          <w:gridAfter w:val="1"/>
          <w:wAfter w:w="289" w:type="dxa"/>
        </w:trPr>
        <w:tc>
          <w:tcPr>
            <w:tcW w:w="3512"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808"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16EDC40A">
        <w:trPr>
          <w:gridAfter w:val="1"/>
          <w:wAfter w:w="289" w:type="dxa"/>
        </w:trPr>
        <w:tc>
          <w:tcPr>
            <w:tcW w:w="3512"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808"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16EDC40A">
        <w:trPr>
          <w:gridAfter w:val="1"/>
          <w:wAfter w:w="289" w:type="dxa"/>
        </w:trPr>
        <w:tc>
          <w:tcPr>
            <w:tcW w:w="3512"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808"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16EDC40A">
        <w:trPr>
          <w:gridAfter w:val="1"/>
          <w:wAfter w:w="289" w:type="dxa"/>
        </w:trPr>
        <w:tc>
          <w:tcPr>
            <w:tcW w:w="3512"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808"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16EDC40A">
        <w:trPr>
          <w:gridAfter w:val="1"/>
          <w:wAfter w:w="289" w:type="dxa"/>
        </w:trPr>
        <w:tc>
          <w:tcPr>
            <w:tcW w:w="3512"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808"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16EDC40A">
        <w:trPr>
          <w:gridAfter w:val="1"/>
          <w:wAfter w:w="289" w:type="dxa"/>
        </w:trPr>
        <w:tc>
          <w:tcPr>
            <w:tcW w:w="3512"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808"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16EDC40A">
        <w:trPr>
          <w:gridAfter w:val="1"/>
          <w:wAfter w:w="289" w:type="dxa"/>
        </w:trPr>
        <w:tc>
          <w:tcPr>
            <w:tcW w:w="3512"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808"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16EDC40A">
        <w:trPr>
          <w:gridAfter w:val="1"/>
          <w:wAfter w:w="289" w:type="dxa"/>
        </w:trPr>
        <w:tc>
          <w:tcPr>
            <w:tcW w:w="3512"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808"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16EDC40A">
        <w:trPr>
          <w:gridAfter w:val="1"/>
          <w:wAfter w:w="289" w:type="dxa"/>
        </w:trPr>
        <w:tc>
          <w:tcPr>
            <w:tcW w:w="3512"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808" w:type="dxa"/>
          </w:tcPr>
          <w:p w14:paraId="0A545CE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2F9943FD" w14:textId="77777777" w:rsidTr="16EDC40A">
        <w:trPr>
          <w:gridAfter w:val="1"/>
          <w:wAfter w:w="289" w:type="dxa"/>
        </w:trPr>
        <w:tc>
          <w:tcPr>
            <w:tcW w:w="3512"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808"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16EDC40A">
        <w:trPr>
          <w:gridAfter w:val="1"/>
          <w:wAfter w:w="289" w:type="dxa"/>
        </w:trPr>
        <w:tc>
          <w:tcPr>
            <w:tcW w:w="3512"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808"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8" w:name="_BPDCD_103"/>
            <w:r>
              <w:rPr>
                <w:rFonts w:ascii="Arial" w:hAnsi="Arial" w:cs="Arial"/>
                <w:color w:val="0000FF"/>
                <w:u w:val="double"/>
              </w:rPr>
              <w:t>;</w:t>
            </w:r>
            <w:bookmarkEnd w:id="88"/>
          </w:p>
        </w:tc>
      </w:tr>
      <w:tr w:rsidR="006E7788" w14:paraId="0FDF7EDD" w14:textId="77777777" w:rsidTr="16EDC40A">
        <w:trPr>
          <w:gridAfter w:val="1"/>
          <w:wAfter w:w="289" w:type="dxa"/>
        </w:trPr>
        <w:tc>
          <w:tcPr>
            <w:tcW w:w="3512"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808"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16EDC40A">
        <w:trPr>
          <w:gridAfter w:val="1"/>
          <w:wAfter w:w="289" w:type="dxa"/>
        </w:trPr>
        <w:tc>
          <w:tcPr>
            <w:tcW w:w="3512" w:type="dxa"/>
          </w:tcPr>
          <w:p w14:paraId="0C129478" w14:textId="77777777" w:rsidR="006E7788" w:rsidRDefault="006E7788" w:rsidP="006E7788">
            <w:pPr>
              <w:pStyle w:val="BodyText"/>
              <w:rPr>
                <w:rFonts w:ascii="Arial" w:hAnsi="Arial" w:cs="Arial"/>
                <w:b/>
                <w:bCs/>
              </w:rPr>
            </w:pPr>
            <w:r>
              <w:rPr>
                <w:rFonts w:ascii="Arial" w:hAnsi="Arial" w:cs="Arial"/>
                <w:b/>
                <w:bCs/>
              </w:rPr>
              <w:lastRenderedPageBreak/>
              <w:t>"Meter Operator Agent"</w:t>
            </w:r>
          </w:p>
        </w:tc>
        <w:tc>
          <w:tcPr>
            <w:tcW w:w="6808"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16EDC40A">
        <w:trPr>
          <w:gridAfter w:val="1"/>
          <w:wAfter w:w="289" w:type="dxa"/>
        </w:trPr>
        <w:tc>
          <w:tcPr>
            <w:tcW w:w="3512"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808"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16EDC40A">
        <w:trPr>
          <w:gridAfter w:val="1"/>
          <w:wAfter w:w="289" w:type="dxa"/>
        </w:trPr>
        <w:tc>
          <w:tcPr>
            <w:tcW w:w="3512" w:type="dxa"/>
          </w:tcPr>
          <w:p w14:paraId="09B043A5" w14:textId="77777777" w:rsidR="006E7788" w:rsidRDefault="006E7788" w:rsidP="006E7788">
            <w:pPr>
              <w:pStyle w:val="BodyText"/>
              <w:rPr>
                <w:rFonts w:ascii="Arial" w:hAnsi="Arial" w:cs="Arial"/>
                <w:b/>
                <w:bCs/>
              </w:rPr>
            </w:pPr>
            <w:r>
              <w:rPr>
                <w:rFonts w:ascii="Arial" w:hAnsi="Arial" w:cs="Arial"/>
                <w:b/>
                <w:bCs/>
              </w:rPr>
              <w:t xml:space="preserve">"Methodology"  </w:t>
            </w:r>
          </w:p>
        </w:tc>
        <w:tc>
          <w:tcPr>
            <w:tcW w:w="6808" w:type="dxa"/>
          </w:tcPr>
          <w:p w14:paraId="4A1FD487" w14:textId="77777777" w:rsidR="006E7788" w:rsidRDefault="006E7788" w:rsidP="006E7788">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E7788" w14:paraId="4A9F90F3" w14:textId="77777777" w:rsidTr="16EDC40A">
        <w:trPr>
          <w:gridAfter w:val="1"/>
          <w:wAfter w:w="289" w:type="dxa"/>
        </w:trPr>
        <w:tc>
          <w:tcPr>
            <w:tcW w:w="3512"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808"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16EDC40A">
        <w:trPr>
          <w:gridAfter w:val="1"/>
          <w:wAfter w:w="289" w:type="dxa"/>
        </w:trPr>
        <w:tc>
          <w:tcPr>
            <w:tcW w:w="3512"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808"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16EDC40A">
        <w:trPr>
          <w:gridAfter w:val="1"/>
          <w:wAfter w:w="289" w:type="dxa"/>
        </w:trPr>
        <w:tc>
          <w:tcPr>
            <w:tcW w:w="3512" w:type="dxa"/>
          </w:tcPr>
          <w:p w14:paraId="73C42C0A" w14:textId="77777777" w:rsidR="006E7788" w:rsidRDefault="006E7788" w:rsidP="006E7788">
            <w:pPr>
              <w:rPr>
                <w:rFonts w:ascii="Arial" w:hAnsi="Arial" w:cs="Arial"/>
                <w:b/>
              </w:rPr>
            </w:pPr>
            <w:r>
              <w:rPr>
                <w:rFonts w:ascii="Arial" w:hAnsi="Arial" w:cs="Arial"/>
                <w:b/>
              </w:rPr>
              <w:t>“MITS Substation”</w:t>
            </w:r>
          </w:p>
        </w:tc>
        <w:tc>
          <w:tcPr>
            <w:tcW w:w="6808" w:type="dxa"/>
          </w:tcPr>
          <w:p w14:paraId="47DA8307" w14:textId="77777777" w:rsidR="006E7788" w:rsidRDefault="006E7788" w:rsidP="006E7788">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E7788" w14:paraId="26E3961D" w14:textId="77777777" w:rsidTr="16EDC40A">
        <w:trPr>
          <w:gridAfter w:val="1"/>
          <w:wAfter w:w="289" w:type="dxa"/>
        </w:trPr>
        <w:tc>
          <w:tcPr>
            <w:tcW w:w="3512"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808"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16EDC40A">
        <w:trPr>
          <w:gridAfter w:val="1"/>
          <w:wAfter w:w="289" w:type="dxa"/>
        </w:trPr>
        <w:tc>
          <w:tcPr>
            <w:tcW w:w="3512"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808"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16EDC40A">
        <w:trPr>
          <w:gridAfter w:val="1"/>
          <w:wAfter w:w="289" w:type="dxa"/>
        </w:trPr>
        <w:tc>
          <w:tcPr>
            <w:tcW w:w="3512"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808"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16EDC40A">
        <w:trPr>
          <w:gridAfter w:val="1"/>
          <w:wAfter w:w="289" w:type="dxa"/>
          <w:trHeight w:val="754"/>
        </w:trPr>
        <w:tc>
          <w:tcPr>
            <w:tcW w:w="3512"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808"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16EDC40A">
        <w:trPr>
          <w:gridAfter w:val="1"/>
          <w:wAfter w:w="289" w:type="dxa"/>
          <w:trHeight w:val="754"/>
        </w:trPr>
        <w:tc>
          <w:tcPr>
            <w:tcW w:w="3512"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808"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16EDC40A">
        <w:trPr>
          <w:gridAfter w:val="1"/>
          <w:wAfter w:w="289" w:type="dxa"/>
        </w:trPr>
        <w:tc>
          <w:tcPr>
            <w:tcW w:w="3512"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808"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16EDC40A">
        <w:trPr>
          <w:gridAfter w:val="1"/>
          <w:wAfter w:w="289" w:type="dxa"/>
        </w:trPr>
        <w:tc>
          <w:tcPr>
            <w:tcW w:w="3512"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808"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w:t>
            </w:r>
            <w:r>
              <w:rPr>
                <w:rFonts w:ascii="Arial" w:hAnsi="Arial" w:cs="Arial"/>
              </w:rPr>
              <w:lastRenderedPageBreak/>
              <w:t xml:space="preserve">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16EDC40A">
        <w:trPr>
          <w:gridAfter w:val="1"/>
          <w:wAfter w:w="289" w:type="dxa"/>
        </w:trPr>
        <w:tc>
          <w:tcPr>
            <w:tcW w:w="3512" w:type="dxa"/>
          </w:tcPr>
          <w:p w14:paraId="1B09DD24" w14:textId="77777777" w:rsidR="006E7788" w:rsidRDefault="006E7788" w:rsidP="006E7788">
            <w:pPr>
              <w:pStyle w:val="BodyText"/>
              <w:rPr>
                <w:rFonts w:ascii="Arial" w:hAnsi="Arial" w:cs="Arial"/>
                <w:b/>
                <w:bCs/>
                <w:u w:val="single"/>
              </w:rPr>
            </w:pPr>
            <w:r>
              <w:rPr>
                <w:rFonts w:ascii="Arial" w:hAnsi="Arial" w:cs="Arial"/>
                <w:b/>
                <w:bCs/>
              </w:rPr>
              <w:lastRenderedPageBreak/>
              <w:t>"National Electricity Transmission System SQSS" or "NETS SQSS"</w:t>
            </w:r>
          </w:p>
          <w:p w14:paraId="6475743F" w14:textId="77777777" w:rsidR="006E7788" w:rsidRDefault="006E7788" w:rsidP="006E7788">
            <w:pPr>
              <w:pStyle w:val="BodyText"/>
              <w:rPr>
                <w:rFonts w:ascii="Arial" w:hAnsi="Arial" w:cs="Arial"/>
                <w:b/>
                <w:bCs/>
              </w:rPr>
            </w:pPr>
          </w:p>
        </w:tc>
        <w:tc>
          <w:tcPr>
            <w:tcW w:w="6808"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16EDC40A">
        <w:trPr>
          <w:gridAfter w:val="1"/>
          <w:wAfter w:w="289" w:type="dxa"/>
        </w:trPr>
        <w:tc>
          <w:tcPr>
            <w:tcW w:w="3512"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808"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16EDC40A">
        <w:trPr>
          <w:gridAfter w:val="1"/>
          <w:wAfter w:w="289" w:type="dxa"/>
        </w:trPr>
        <w:tc>
          <w:tcPr>
            <w:tcW w:w="3512"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808"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16EDC40A">
        <w:trPr>
          <w:gridAfter w:val="1"/>
          <w:wAfter w:w="289" w:type="dxa"/>
        </w:trPr>
        <w:tc>
          <w:tcPr>
            <w:tcW w:w="3512"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808"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16EDC40A">
        <w:trPr>
          <w:gridAfter w:val="1"/>
          <w:wAfter w:w="289" w:type="dxa"/>
        </w:trPr>
        <w:tc>
          <w:tcPr>
            <w:tcW w:w="3512"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808"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16EDC40A">
        <w:trPr>
          <w:gridAfter w:val="1"/>
          <w:wAfter w:w="289" w:type="dxa"/>
        </w:trPr>
        <w:tc>
          <w:tcPr>
            <w:tcW w:w="3512"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808"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16EDC40A">
        <w:trPr>
          <w:gridAfter w:val="1"/>
          <w:wAfter w:w="289" w:type="dxa"/>
        </w:trPr>
        <w:tc>
          <w:tcPr>
            <w:tcW w:w="3512"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808"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89" w:name="_BPDCI_105"/>
            <w:r w:rsidRPr="00416BDE">
              <w:rPr>
                <w:rFonts w:ascii="Arial" w:hAnsi="Arial" w:cs="Arial"/>
              </w:rPr>
              <w:t xml:space="preserve">Section 3, </w:t>
            </w:r>
            <w:bookmarkEnd w:id="89"/>
            <w:r w:rsidRPr="00416BDE">
              <w:rPr>
                <w:rFonts w:ascii="Arial" w:hAnsi="Arial" w:cs="Arial"/>
              </w:rPr>
              <w:t>Appendix 2</w:t>
            </w:r>
            <w:bookmarkStart w:id="90" w:name="_BPDCD_106"/>
            <w:r w:rsidRPr="00416BDE">
              <w:rPr>
                <w:rFonts w:ascii="Arial" w:hAnsi="Arial" w:cs="Arial"/>
              </w:rPr>
              <w:t>;</w:t>
            </w:r>
            <w:bookmarkEnd w:id="90"/>
          </w:p>
        </w:tc>
      </w:tr>
      <w:tr w:rsidR="006E7788" w14:paraId="6E18E54D" w14:textId="77777777" w:rsidTr="16EDC40A">
        <w:trPr>
          <w:gridAfter w:val="1"/>
          <w:wAfter w:w="289" w:type="dxa"/>
        </w:trPr>
        <w:tc>
          <w:tcPr>
            <w:tcW w:w="3512"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808"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1" w:name="_BPDCD_107"/>
            <w:r w:rsidRPr="00416BDE">
              <w:rPr>
                <w:rFonts w:ascii="Arial" w:hAnsi="Arial" w:cs="Arial"/>
              </w:rPr>
              <w:t>;</w:t>
            </w:r>
            <w:bookmarkEnd w:id="91"/>
          </w:p>
        </w:tc>
      </w:tr>
      <w:tr w:rsidR="006E7788" w14:paraId="1591F941" w14:textId="77777777" w:rsidTr="16EDC40A">
        <w:trPr>
          <w:gridAfter w:val="1"/>
          <w:wAfter w:w="289" w:type="dxa"/>
        </w:trPr>
        <w:tc>
          <w:tcPr>
            <w:tcW w:w="3512"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808"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2" w:name="_BPDCD_108"/>
            <w:r w:rsidRPr="00416BDE">
              <w:rPr>
                <w:rFonts w:ascii="Arial" w:hAnsi="Arial" w:cs="Arial"/>
              </w:rPr>
              <w:t>;</w:t>
            </w:r>
            <w:bookmarkEnd w:id="92"/>
          </w:p>
        </w:tc>
      </w:tr>
      <w:tr w:rsidR="006E7788" w14:paraId="227144D9" w14:textId="77777777" w:rsidTr="16EDC40A">
        <w:trPr>
          <w:gridAfter w:val="1"/>
          <w:wAfter w:w="289" w:type="dxa"/>
        </w:trPr>
        <w:tc>
          <w:tcPr>
            <w:tcW w:w="3512"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808"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3" w:name="_BPDCD_109"/>
            <w:r w:rsidRPr="00416BDE">
              <w:rPr>
                <w:rFonts w:ascii="Arial" w:hAnsi="Arial" w:cs="Arial"/>
              </w:rPr>
              <w:t>;</w:t>
            </w:r>
            <w:bookmarkEnd w:id="93"/>
          </w:p>
        </w:tc>
      </w:tr>
      <w:tr w:rsidR="006E7788" w14:paraId="3A82ED76" w14:textId="77777777" w:rsidTr="16EDC40A">
        <w:trPr>
          <w:gridAfter w:val="1"/>
          <w:wAfter w:w="289" w:type="dxa"/>
        </w:trPr>
        <w:tc>
          <w:tcPr>
            <w:tcW w:w="3512"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808"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16EDC40A">
        <w:trPr>
          <w:gridAfter w:val="1"/>
          <w:wAfter w:w="289" w:type="dxa"/>
        </w:trPr>
        <w:tc>
          <w:tcPr>
            <w:tcW w:w="3512"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808"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lastRenderedPageBreak/>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16EDC40A">
        <w:trPr>
          <w:gridAfter w:val="1"/>
          <w:wAfter w:w="289" w:type="dxa"/>
        </w:trPr>
        <w:tc>
          <w:tcPr>
            <w:tcW w:w="3512" w:type="dxa"/>
          </w:tcPr>
          <w:p w14:paraId="17F0C7EB" w14:textId="77777777" w:rsidR="006E7788" w:rsidRDefault="006E7788" w:rsidP="006E7788">
            <w:pPr>
              <w:pStyle w:val="BodyText"/>
              <w:rPr>
                <w:rFonts w:ascii="Arial" w:hAnsi="Arial" w:cs="Arial"/>
                <w:b/>
                <w:bCs/>
              </w:rPr>
            </w:pPr>
            <w:r>
              <w:rPr>
                <w:rFonts w:ascii="Arial" w:hAnsi="Arial" w:cs="Arial"/>
                <w:b/>
                <w:bCs/>
              </w:rPr>
              <w:lastRenderedPageBreak/>
              <w:t>"Non- Performing Party"</w:t>
            </w:r>
          </w:p>
        </w:tc>
        <w:tc>
          <w:tcPr>
            <w:tcW w:w="6808"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16EDC40A">
        <w:trPr>
          <w:gridAfter w:val="1"/>
          <w:wAfter w:w="289" w:type="dxa"/>
        </w:trPr>
        <w:tc>
          <w:tcPr>
            <w:tcW w:w="3512"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808"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16EDC40A">
        <w:trPr>
          <w:gridAfter w:val="1"/>
          <w:wAfter w:w="289" w:type="dxa"/>
        </w:trPr>
        <w:tc>
          <w:tcPr>
            <w:tcW w:w="3512"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808"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16EDC40A">
        <w:trPr>
          <w:gridAfter w:val="1"/>
          <w:wAfter w:w="289" w:type="dxa"/>
        </w:trPr>
        <w:tc>
          <w:tcPr>
            <w:tcW w:w="3512"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808"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16EDC40A">
        <w:trPr>
          <w:gridAfter w:val="1"/>
          <w:wAfter w:w="289" w:type="dxa"/>
        </w:trPr>
        <w:tc>
          <w:tcPr>
            <w:tcW w:w="3512"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808"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16EDC40A">
        <w:trPr>
          <w:gridAfter w:val="1"/>
          <w:wAfter w:w="289" w:type="dxa"/>
        </w:trPr>
        <w:tc>
          <w:tcPr>
            <w:tcW w:w="3512"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808"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16EDC40A">
        <w:trPr>
          <w:gridAfter w:val="1"/>
          <w:wAfter w:w="289" w:type="dxa"/>
        </w:trPr>
        <w:tc>
          <w:tcPr>
            <w:tcW w:w="3512" w:type="dxa"/>
            <w:shd w:val="clear" w:color="auto" w:fill="auto"/>
          </w:tcPr>
          <w:p w14:paraId="7D2E36B1" w14:textId="77777777" w:rsidR="006E7788" w:rsidRPr="00416BDE" w:rsidRDefault="006E7788" w:rsidP="006E7788">
            <w:pPr>
              <w:pStyle w:val="BodyText"/>
              <w:rPr>
                <w:rFonts w:ascii="Arial" w:hAnsi="Arial" w:cs="Arial"/>
                <w:b/>
                <w:bCs/>
              </w:rPr>
            </w:pPr>
            <w:bookmarkStart w:id="94" w:name="_BPDCI_110"/>
            <w:r w:rsidRPr="00416BDE">
              <w:rPr>
                <w:rFonts w:ascii="Arial" w:hAnsi="Arial" w:cs="Arial"/>
                <w:b/>
                <w:bCs/>
              </w:rPr>
              <w:t>"Notification Date"</w:t>
            </w:r>
            <w:bookmarkEnd w:id="94"/>
          </w:p>
        </w:tc>
        <w:tc>
          <w:tcPr>
            <w:tcW w:w="6808" w:type="dxa"/>
            <w:shd w:val="clear" w:color="auto" w:fill="auto"/>
          </w:tcPr>
          <w:p w14:paraId="70F5166A" w14:textId="77777777" w:rsidR="006E7788" w:rsidRPr="00416BDE" w:rsidRDefault="006E7788" w:rsidP="006E7788">
            <w:pPr>
              <w:pStyle w:val="BodyText"/>
              <w:jc w:val="both"/>
              <w:rPr>
                <w:rFonts w:ascii="Arial" w:hAnsi="Arial" w:cs="Arial"/>
              </w:rPr>
            </w:pPr>
            <w:bookmarkStart w:id="95"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5"/>
          </w:p>
        </w:tc>
      </w:tr>
      <w:tr w:rsidR="006E7788" w14:paraId="103B6615" w14:textId="77777777" w:rsidTr="16EDC40A">
        <w:trPr>
          <w:gridAfter w:val="1"/>
          <w:wAfter w:w="289" w:type="dxa"/>
          <w:trHeight w:val="1436"/>
        </w:trPr>
        <w:tc>
          <w:tcPr>
            <w:tcW w:w="3512" w:type="dxa"/>
          </w:tcPr>
          <w:p w14:paraId="47CD8FA9" w14:textId="77777777" w:rsidR="006E7788" w:rsidRDefault="006E7788" w:rsidP="006E7788">
            <w:pPr>
              <w:pStyle w:val="BodyText"/>
              <w:rPr>
                <w:rFonts w:ascii="Arial" w:hAnsi="Arial" w:cs="Arial"/>
                <w:b/>
                <w:bCs/>
              </w:rPr>
            </w:pPr>
            <w:r>
              <w:rPr>
                <w:rFonts w:ascii="Arial" w:hAnsi="Arial" w:cs="Arial"/>
                <w:b/>
                <w:bCs/>
              </w:rPr>
              <w:t>"Notification of Circuit Outage"</w:t>
            </w:r>
          </w:p>
          <w:p w14:paraId="340D1DC3" w14:textId="77777777" w:rsidR="006E7788" w:rsidRDefault="006E7788" w:rsidP="006E7788">
            <w:pPr>
              <w:pStyle w:val="BodyText"/>
              <w:rPr>
                <w:rFonts w:ascii="Arial" w:hAnsi="Arial" w:cs="Arial"/>
                <w:b/>
                <w:bCs/>
              </w:rPr>
            </w:pPr>
          </w:p>
          <w:p w14:paraId="763B93BC" w14:textId="77777777" w:rsidR="006E7788" w:rsidRDefault="006E7788" w:rsidP="006E7788">
            <w:pPr>
              <w:pStyle w:val="BodyText"/>
              <w:spacing w:before="120"/>
              <w:rPr>
                <w:rFonts w:ascii="Arial" w:hAnsi="Arial" w:cs="Arial"/>
                <w:b/>
                <w:bCs/>
                <w:strike/>
                <w:color w:val="FF0000"/>
              </w:rPr>
            </w:pPr>
            <w:bookmarkStart w:id="96" w:name="_BPDCD_113"/>
          </w:p>
        </w:tc>
        <w:bookmarkEnd w:id="96"/>
        <w:tc>
          <w:tcPr>
            <w:tcW w:w="6808"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16EDC40A">
        <w:trPr>
          <w:gridAfter w:val="1"/>
          <w:wAfter w:w="289" w:type="dxa"/>
        </w:trPr>
        <w:tc>
          <w:tcPr>
            <w:tcW w:w="3512" w:type="dxa"/>
            <w:shd w:val="clear" w:color="auto" w:fill="auto"/>
          </w:tcPr>
          <w:p w14:paraId="51C80081" w14:textId="77777777" w:rsidR="006E7788" w:rsidRPr="0019675B" w:rsidRDefault="006E7788" w:rsidP="006E7788">
            <w:pPr>
              <w:pStyle w:val="BodyText"/>
              <w:rPr>
                <w:rFonts w:ascii="Arial" w:hAnsi="Arial" w:cs="Arial"/>
                <w:b/>
                <w:bCs/>
              </w:rPr>
            </w:pPr>
            <w:bookmarkStart w:id="97" w:name="_BPDCI_115"/>
            <w:r w:rsidRPr="0019675B">
              <w:rPr>
                <w:rFonts w:ascii="Arial" w:hAnsi="Arial" w:cs="Arial"/>
                <w:b/>
                <w:bCs/>
              </w:rPr>
              <w:t>"Notification of Circuit Restriction"</w:t>
            </w:r>
            <w:bookmarkEnd w:id="97"/>
          </w:p>
          <w:p w14:paraId="00C83CA5" w14:textId="77777777" w:rsidR="006E7788" w:rsidRPr="0019675B" w:rsidRDefault="006E7788" w:rsidP="006E7788">
            <w:pPr>
              <w:pStyle w:val="BodyText"/>
              <w:rPr>
                <w:rFonts w:ascii="Arial" w:hAnsi="Arial" w:cs="Arial"/>
                <w:b/>
                <w:bCs/>
              </w:rPr>
            </w:pPr>
          </w:p>
        </w:tc>
        <w:tc>
          <w:tcPr>
            <w:tcW w:w="6808" w:type="dxa"/>
            <w:shd w:val="clear" w:color="auto" w:fill="auto"/>
          </w:tcPr>
          <w:p w14:paraId="1CCB2903" w14:textId="77777777" w:rsidR="006E7788" w:rsidRPr="0019675B" w:rsidRDefault="006E7788" w:rsidP="006E7788">
            <w:pPr>
              <w:pStyle w:val="BodyText"/>
              <w:jc w:val="both"/>
              <w:rPr>
                <w:rFonts w:ascii="Arial" w:hAnsi="Arial" w:cs="Arial"/>
                <w:b/>
              </w:rPr>
            </w:pPr>
            <w:bookmarkStart w:id="98"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8"/>
          </w:p>
        </w:tc>
      </w:tr>
      <w:tr w:rsidR="006E7788" w14:paraId="090856BC" w14:textId="77777777" w:rsidTr="16EDC40A">
        <w:trPr>
          <w:gridAfter w:val="1"/>
          <w:wAfter w:w="289" w:type="dxa"/>
        </w:trPr>
        <w:tc>
          <w:tcPr>
            <w:tcW w:w="3512"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808"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16EDC40A">
        <w:trPr>
          <w:gridAfter w:val="1"/>
          <w:wAfter w:w="289" w:type="dxa"/>
        </w:trPr>
        <w:tc>
          <w:tcPr>
            <w:tcW w:w="3512" w:type="dxa"/>
            <w:shd w:val="clear" w:color="auto" w:fill="auto"/>
          </w:tcPr>
          <w:p w14:paraId="1FF42CE9" w14:textId="77777777" w:rsidR="006E7788" w:rsidRPr="0019675B" w:rsidRDefault="006E7788" w:rsidP="006E7788">
            <w:pPr>
              <w:pStyle w:val="BodyText"/>
              <w:rPr>
                <w:rFonts w:ascii="Arial" w:hAnsi="Arial" w:cs="Arial"/>
                <w:b/>
                <w:bCs/>
              </w:rPr>
            </w:pPr>
            <w:bookmarkStart w:id="99" w:name="_BPDCI_117"/>
            <w:r w:rsidRPr="0019675B">
              <w:rPr>
                <w:rFonts w:ascii="Arial" w:hAnsi="Arial" w:cs="Arial"/>
                <w:b/>
                <w:bCs/>
              </w:rPr>
              <w:t>"Notification of Restrictions on Availability"</w:t>
            </w:r>
            <w:bookmarkEnd w:id="99"/>
          </w:p>
        </w:tc>
        <w:tc>
          <w:tcPr>
            <w:tcW w:w="6808" w:type="dxa"/>
            <w:shd w:val="clear" w:color="auto" w:fill="auto"/>
          </w:tcPr>
          <w:p w14:paraId="756BAC7A" w14:textId="77777777" w:rsidR="006E7788" w:rsidRPr="0019675B" w:rsidRDefault="006E7788" w:rsidP="006E7788">
            <w:pPr>
              <w:pStyle w:val="BodyText"/>
              <w:jc w:val="both"/>
              <w:rPr>
                <w:rFonts w:ascii="Arial" w:hAnsi="Arial" w:cs="Arial"/>
              </w:rPr>
            </w:pPr>
            <w:bookmarkStart w:id="100"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0"/>
          </w:p>
        </w:tc>
      </w:tr>
      <w:tr w:rsidR="006E7788" w14:paraId="49C4224D" w14:textId="77777777" w:rsidTr="16EDC40A">
        <w:trPr>
          <w:gridAfter w:val="1"/>
          <w:wAfter w:w="289" w:type="dxa"/>
        </w:trPr>
        <w:tc>
          <w:tcPr>
            <w:tcW w:w="3512" w:type="dxa"/>
          </w:tcPr>
          <w:p w14:paraId="199DC981" w14:textId="77777777" w:rsidR="006E7788" w:rsidRDefault="006E7788" w:rsidP="006E7788">
            <w:pPr>
              <w:pStyle w:val="BodyText"/>
              <w:rPr>
                <w:rFonts w:ascii="Arial" w:hAnsi="Arial" w:cs="Arial"/>
                <w:b/>
                <w:bCs/>
              </w:rPr>
            </w:pPr>
            <w:r>
              <w:rPr>
                <w:rFonts w:ascii="Arial" w:hAnsi="Arial" w:cs="Arial"/>
                <w:b/>
                <w:bCs/>
              </w:rPr>
              <w:lastRenderedPageBreak/>
              <w:t>"Notification of ET Restrictions on Availability"</w:t>
            </w:r>
          </w:p>
        </w:tc>
        <w:tc>
          <w:tcPr>
            <w:tcW w:w="6808"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16EDC40A">
        <w:trPr>
          <w:gridAfter w:val="1"/>
          <w:wAfter w:w="289" w:type="dxa"/>
        </w:trPr>
        <w:tc>
          <w:tcPr>
            <w:tcW w:w="3512"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808"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16EDC40A">
        <w:trPr>
          <w:gridAfter w:val="1"/>
          <w:wAfter w:w="289" w:type="dxa"/>
        </w:trPr>
        <w:tc>
          <w:tcPr>
            <w:tcW w:w="3512"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808"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16EDC40A">
        <w:trPr>
          <w:gridAfter w:val="1"/>
          <w:wAfter w:w="289" w:type="dxa"/>
        </w:trPr>
        <w:tc>
          <w:tcPr>
            <w:tcW w:w="3512"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1"/>
            </w:r>
          </w:p>
        </w:tc>
        <w:tc>
          <w:tcPr>
            <w:tcW w:w="6808"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6E7788" w14:paraId="2ED8755B" w14:textId="77777777" w:rsidTr="16EDC40A">
        <w:trPr>
          <w:gridAfter w:val="1"/>
          <w:wAfter w:w="289" w:type="dxa"/>
        </w:trPr>
        <w:tc>
          <w:tcPr>
            <w:tcW w:w="3512"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6808"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16EDC40A">
        <w:trPr>
          <w:gridAfter w:val="1"/>
          <w:wAfter w:w="289" w:type="dxa"/>
        </w:trPr>
        <w:tc>
          <w:tcPr>
            <w:tcW w:w="3512"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808"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16EDC40A">
        <w:trPr>
          <w:gridAfter w:val="1"/>
          <w:wAfter w:w="289" w:type="dxa"/>
        </w:trPr>
        <w:tc>
          <w:tcPr>
            <w:tcW w:w="3512"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808" w:type="dxa"/>
          </w:tcPr>
          <w:p w14:paraId="2A536664" w14:textId="04899AF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2.13.3, 3.7.4, 6.9.2.3 and 9.17.3.</w:t>
            </w:r>
          </w:p>
        </w:tc>
      </w:tr>
      <w:tr w:rsidR="006E7788" w14:paraId="281373DF" w14:textId="77777777" w:rsidTr="16EDC40A">
        <w:trPr>
          <w:gridAfter w:val="1"/>
          <w:wAfter w:w="289" w:type="dxa"/>
        </w:trPr>
        <w:tc>
          <w:tcPr>
            <w:tcW w:w="3512"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808"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16EDC40A">
        <w:tblPrEx>
          <w:tblCellMar>
            <w:left w:w="108" w:type="dxa"/>
            <w:right w:w="108" w:type="dxa"/>
          </w:tblCellMar>
        </w:tblPrEx>
        <w:trPr>
          <w:gridAfter w:val="1"/>
          <w:wAfter w:w="289" w:type="dxa"/>
        </w:trPr>
        <w:tc>
          <w:tcPr>
            <w:tcW w:w="3512"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808"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16EDC40A">
        <w:tblPrEx>
          <w:tblCellMar>
            <w:left w:w="108" w:type="dxa"/>
            <w:right w:w="108" w:type="dxa"/>
          </w:tblCellMar>
        </w:tblPrEx>
        <w:trPr>
          <w:gridAfter w:val="1"/>
          <w:wAfter w:w="289" w:type="dxa"/>
        </w:trPr>
        <w:tc>
          <w:tcPr>
            <w:tcW w:w="3512"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808"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16EDC40A">
        <w:tblPrEx>
          <w:tblCellMar>
            <w:left w:w="108" w:type="dxa"/>
            <w:right w:w="108" w:type="dxa"/>
          </w:tblCellMar>
        </w:tblPrEx>
        <w:trPr>
          <w:gridAfter w:val="1"/>
          <w:wAfter w:w="289" w:type="dxa"/>
        </w:trPr>
        <w:tc>
          <w:tcPr>
            <w:tcW w:w="3512"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808"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16EDC40A">
        <w:tblPrEx>
          <w:tblCellMar>
            <w:left w:w="108" w:type="dxa"/>
            <w:right w:w="108" w:type="dxa"/>
          </w:tblCellMar>
        </w:tblPrEx>
        <w:trPr>
          <w:gridAfter w:val="1"/>
          <w:wAfter w:w="289" w:type="dxa"/>
        </w:trPr>
        <w:tc>
          <w:tcPr>
            <w:tcW w:w="3512"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808"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w:t>
            </w:r>
            <w:r>
              <w:rPr>
                <w:rFonts w:ascii="Arial" w:hAnsi="Arial" w:cs="Arial"/>
              </w:rPr>
              <w:lastRenderedPageBreak/>
              <w:t xml:space="preserve">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16EDC40A">
        <w:tblPrEx>
          <w:tblCellMar>
            <w:left w:w="108" w:type="dxa"/>
            <w:right w:w="108" w:type="dxa"/>
          </w:tblCellMar>
        </w:tblPrEx>
        <w:trPr>
          <w:gridAfter w:val="1"/>
          <w:wAfter w:w="289" w:type="dxa"/>
        </w:trPr>
        <w:tc>
          <w:tcPr>
            <w:tcW w:w="3512" w:type="dxa"/>
          </w:tcPr>
          <w:p w14:paraId="48C4EEA5" w14:textId="77777777" w:rsidR="006E7788" w:rsidRDefault="006E7788" w:rsidP="006E7788">
            <w:pPr>
              <w:pStyle w:val="BodyText"/>
              <w:rPr>
                <w:rFonts w:ascii="Arial" w:hAnsi="Arial" w:cs="Arial"/>
                <w:b/>
                <w:bCs/>
              </w:rPr>
            </w:pPr>
            <w:r>
              <w:rPr>
                <w:rFonts w:ascii="Arial" w:hAnsi="Arial" w:cs="Arial"/>
                <w:b/>
                <w:bCs/>
              </w:rPr>
              <w:lastRenderedPageBreak/>
              <w:t>"Offshore Tender Process"</w:t>
            </w:r>
          </w:p>
        </w:tc>
        <w:tc>
          <w:tcPr>
            <w:tcW w:w="6808"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16EDC40A">
        <w:tblPrEx>
          <w:tblCellMar>
            <w:left w:w="108" w:type="dxa"/>
            <w:right w:w="108" w:type="dxa"/>
          </w:tblCellMar>
        </w:tblPrEx>
        <w:trPr>
          <w:gridAfter w:val="1"/>
          <w:wAfter w:w="289" w:type="dxa"/>
        </w:trPr>
        <w:tc>
          <w:tcPr>
            <w:tcW w:w="3512"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808"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16EDC40A">
        <w:tblPrEx>
          <w:tblCellMar>
            <w:left w:w="108" w:type="dxa"/>
            <w:right w:w="108" w:type="dxa"/>
          </w:tblCellMar>
        </w:tblPrEx>
        <w:trPr>
          <w:gridAfter w:val="1"/>
          <w:wAfter w:w="289" w:type="dxa"/>
        </w:trPr>
        <w:tc>
          <w:tcPr>
            <w:tcW w:w="3512"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808"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16EDC40A">
        <w:tblPrEx>
          <w:tblCellMar>
            <w:left w:w="108" w:type="dxa"/>
            <w:right w:w="108" w:type="dxa"/>
          </w:tblCellMar>
        </w:tblPrEx>
        <w:trPr>
          <w:gridAfter w:val="1"/>
          <w:wAfter w:w="289" w:type="dxa"/>
        </w:trPr>
        <w:tc>
          <w:tcPr>
            <w:tcW w:w="3512"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808"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1"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01"/>
          </w:p>
          <w:p w14:paraId="4523A286" w14:textId="77777777" w:rsidR="006E7788" w:rsidRDefault="006E7788" w:rsidP="006E7788">
            <w:pPr>
              <w:pStyle w:val="BodyText"/>
              <w:jc w:val="both"/>
              <w:rPr>
                <w:rFonts w:ascii="Arial" w:hAnsi="Arial" w:cs="Arial"/>
              </w:rPr>
            </w:pPr>
          </w:p>
        </w:tc>
      </w:tr>
      <w:tr w:rsidR="006E7788" w14:paraId="07D8066C" w14:textId="77777777" w:rsidTr="16EDC40A">
        <w:tblPrEx>
          <w:tblCellMar>
            <w:left w:w="108" w:type="dxa"/>
            <w:right w:w="108" w:type="dxa"/>
          </w:tblCellMar>
        </w:tblPrEx>
        <w:trPr>
          <w:gridAfter w:val="1"/>
          <w:wAfter w:w="289" w:type="dxa"/>
        </w:trPr>
        <w:tc>
          <w:tcPr>
            <w:tcW w:w="3512"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808"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16EDC40A">
        <w:tblPrEx>
          <w:tblCellMar>
            <w:left w:w="108" w:type="dxa"/>
            <w:right w:w="108" w:type="dxa"/>
          </w:tblCellMar>
        </w:tblPrEx>
        <w:trPr>
          <w:gridAfter w:val="1"/>
          <w:wAfter w:w="289" w:type="dxa"/>
        </w:trPr>
        <w:tc>
          <w:tcPr>
            <w:tcW w:w="3512"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808"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16EDC40A">
        <w:tblPrEx>
          <w:tblCellMar>
            <w:left w:w="108" w:type="dxa"/>
            <w:right w:w="108" w:type="dxa"/>
          </w:tblCellMar>
        </w:tblPrEx>
        <w:trPr>
          <w:gridAfter w:val="1"/>
          <w:wAfter w:w="289" w:type="dxa"/>
        </w:trPr>
        <w:tc>
          <w:tcPr>
            <w:tcW w:w="3512"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808"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16EDC40A">
        <w:tblPrEx>
          <w:tblCellMar>
            <w:left w:w="108" w:type="dxa"/>
            <w:right w:w="108" w:type="dxa"/>
          </w:tblCellMar>
        </w:tblPrEx>
        <w:trPr>
          <w:gridAfter w:val="1"/>
          <w:wAfter w:w="289" w:type="dxa"/>
        </w:trPr>
        <w:tc>
          <w:tcPr>
            <w:tcW w:w="3512"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808"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16EDC40A">
        <w:tblPrEx>
          <w:tblCellMar>
            <w:left w:w="108" w:type="dxa"/>
            <w:right w:w="108" w:type="dxa"/>
          </w:tblCellMar>
        </w:tblPrEx>
        <w:trPr>
          <w:gridAfter w:val="1"/>
          <w:wAfter w:w="289" w:type="dxa"/>
        </w:trPr>
        <w:tc>
          <w:tcPr>
            <w:tcW w:w="3512"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808"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16EDC40A">
        <w:tblPrEx>
          <w:tblCellMar>
            <w:left w:w="108" w:type="dxa"/>
            <w:right w:w="108" w:type="dxa"/>
          </w:tblCellMar>
        </w:tblPrEx>
        <w:trPr>
          <w:gridAfter w:val="1"/>
          <w:wAfter w:w="289" w:type="dxa"/>
        </w:trPr>
        <w:tc>
          <w:tcPr>
            <w:tcW w:w="3512"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808"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16EDC40A">
        <w:tblPrEx>
          <w:tblCellMar>
            <w:left w:w="108" w:type="dxa"/>
            <w:right w:w="108" w:type="dxa"/>
          </w:tblCellMar>
        </w:tblPrEx>
        <w:trPr>
          <w:gridAfter w:val="1"/>
          <w:wAfter w:w="289" w:type="dxa"/>
        </w:trPr>
        <w:tc>
          <w:tcPr>
            <w:tcW w:w="3512"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808"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16EDC40A">
        <w:trPr>
          <w:gridAfter w:val="1"/>
          <w:wAfter w:w="289" w:type="dxa"/>
        </w:trPr>
        <w:tc>
          <w:tcPr>
            <w:tcW w:w="3512" w:type="dxa"/>
          </w:tcPr>
          <w:p w14:paraId="1A98320C"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Offtaking</w:t>
            </w:r>
            <w:proofErr w:type="spellEnd"/>
            <w:r>
              <w:rPr>
                <w:rFonts w:ascii="Arial" w:hAnsi="Arial" w:cs="Arial"/>
                <w:b/>
                <w:bCs/>
              </w:rPr>
              <w:t>”</w:t>
            </w:r>
          </w:p>
        </w:tc>
        <w:tc>
          <w:tcPr>
            <w:tcW w:w="6808"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16EDC40A">
        <w:trPr>
          <w:gridAfter w:val="1"/>
          <w:wAfter w:w="289" w:type="dxa"/>
        </w:trPr>
        <w:tc>
          <w:tcPr>
            <w:tcW w:w="3512"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808"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16EDC40A">
        <w:trPr>
          <w:gridAfter w:val="1"/>
          <w:wAfter w:w="289" w:type="dxa"/>
        </w:trPr>
        <w:tc>
          <w:tcPr>
            <w:tcW w:w="3512"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808"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16EDC40A">
        <w:tblPrEx>
          <w:tblCellMar>
            <w:left w:w="108" w:type="dxa"/>
            <w:right w:w="108" w:type="dxa"/>
          </w:tblCellMar>
        </w:tblPrEx>
        <w:trPr>
          <w:gridAfter w:val="1"/>
          <w:wAfter w:w="289" w:type="dxa"/>
        </w:trPr>
        <w:tc>
          <w:tcPr>
            <w:tcW w:w="3512"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77777777" w:rsidR="006E7788" w:rsidRPr="00CE24D1" w:rsidRDefault="006E7788" w:rsidP="006E7788">
            <w:pPr>
              <w:rPr>
                <w:rFonts w:ascii="Arial" w:hAnsi="Arial" w:cs="Arial"/>
              </w:rPr>
            </w:pPr>
            <w:r w:rsidRPr="00CE24D1">
              <w:rPr>
                <w:rFonts w:ascii="Arial" w:hAnsi="Arial" w:cs="Arial"/>
                <w:b/>
              </w:rPr>
              <w:t>“Onshore Transmission Licensee”</w:t>
            </w:r>
          </w:p>
        </w:tc>
        <w:tc>
          <w:tcPr>
            <w:tcW w:w="6808" w:type="dxa"/>
          </w:tcPr>
          <w:p w14:paraId="6EC0725B" w14:textId="77777777" w:rsidR="006E7788" w:rsidRDefault="006E7788" w:rsidP="006E7788">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p w14:paraId="67EFF2CF" w14:textId="77777777" w:rsidR="006E7788" w:rsidRDefault="006E7788" w:rsidP="006E7788">
            <w:pPr>
              <w:pStyle w:val="BodyText"/>
              <w:jc w:val="both"/>
              <w:rPr>
                <w:rFonts w:ascii="Arial" w:hAnsi="Arial" w:cs="Arial"/>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16EDC40A">
        <w:trPr>
          <w:gridAfter w:val="1"/>
          <w:wAfter w:w="289" w:type="dxa"/>
        </w:trPr>
        <w:tc>
          <w:tcPr>
            <w:tcW w:w="3512" w:type="dxa"/>
          </w:tcPr>
          <w:p w14:paraId="500429D1" w14:textId="77777777" w:rsidR="006E7788" w:rsidRDefault="006E7788" w:rsidP="006E7788">
            <w:pPr>
              <w:pStyle w:val="BodyText"/>
              <w:spacing w:before="120" w:after="120"/>
              <w:rPr>
                <w:rFonts w:ascii="Arial" w:hAnsi="Arial"/>
                <w:b/>
              </w:rPr>
            </w:pPr>
            <w:r>
              <w:rPr>
                <w:rFonts w:ascii="Arial" w:hAnsi="Arial"/>
                <w:b/>
              </w:rPr>
              <w:t>Onshore Transmission System</w:t>
            </w:r>
          </w:p>
        </w:tc>
        <w:tc>
          <w:tcPr>
            <w:tcW w:w="6808"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02" w:name="_BPDCI_125"/>
            <w:r w:rsidRPr="002C7E03">
              <w:rPr>
                <w:rFonts w:ascii="Arial" w:hAnsi="Arial" w:cs="Arial"/>
                <w:szCs w:val="22"/>
              </w:rPr>
              <w:t>;</w:t>
            </w:r>
            <w:bookmarkEnd w:id="102"/>
          </w:p>
          <w:p w14:paraId="055A7E4B" w14:textId="77777777" w:rsidR="006E7788" w:rsidRDefault="006E7788" w:rsidP="006E7788">
            <w:pPr>
              <w:rPr>
                <w:rFonts w:ascii="Arial" w:hAnsi="Arial"/>
              </w:rPr>
            </w:pPr>
          </w:p>
        </w:tc>
      </w:tr>
      <w:tr w:rsidR="006E7788" w14:paraId="1F51A497" w14:textId="77777777" w:rsidTr="16EDC40A">
        <w:trPr>
          <w:gridAfter w:val="1"/>
          <w:wAfter w:w="289" w:type="dxa"/>
        </w:trPr>
        <w:tc>
          <w:tcPr>
            <w:tcW w:w="3512"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808"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16EDC40A">
        <w:trPr>
          <w:gridAfter w:val="1"/>
          <w:wAfter w:w="289" w:type="dxa"/>
        </w:trPr>
        <w:tc>
          <w:tcPr>
            <w:tcW w:w="3512"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808"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3" w:name="_BPDCD_126"/>
            <w:r w:rsidRPr="002C7E03">
              <w:rPr>
                <w:rFonts w:ascii="Arial" w:hAnsi="Arial" w:cs="Arial"/>
                <w:szCs w:val="22"/>
              </w:rPr>
              <w:t>;</w:t>
            </w:r>
            <w:bookmarkEnd w:id="103"/>
          </w:p>
        </w:tc>
      </w:tr>
      <w:tr w:rsidR="006E7788" w14:paraId="0D065011" w14:textId="77777777" w:rsidTr="16EDC40A">
        <w:trPr>
          <w:gridAfter w:val="1"/>
          <w:wAfter w:w="289" w:type="dxa"/>
        </w:trPr>
        <w:tc>
          <w:tcPr>
            <w:tcW w:w="3512"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808"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16EDC40A">
        <w:trPr>
          <w:gridAfter w:val="1"/>
          <w:wAfter w:w="289" w:type="dxa"/>
        </w:trPr>
        <w:tc>
          <w:tcPr>
            <w:tcW w:w="3512"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808"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16EDC40A">
        <w:trPr>
          <w:gridAfter w:val="1"/>
          <w:wAfter w:w="289" w:type="dxa"/>
        </w:trPr>
        <w:tc>
          <w:tcPr>
            <w:tcW w:w="3512"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808"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16EDC40A">
        <w:trPr>
          <w:gridAfter w:val="1"/>
          <w:wAfter w:w="289" w:type="dxa"/>
        </w:trPr>
        <w:tc>
          <w:tcPr>
            <w:tcW w:w="3512"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808"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16EDC40A">
        <w:trPr>
          <w:gridAfter w:val="1"/>
          <w:wAfter w:w="289" w:type="dxa"/>
        </w:trPr>
        <w:tc>
          <w:tcPr>
            <w:tcW w:w="3512" w:type="dxa"/>
          </w:tcPr>
          <w:p w14:paraId="30FB4C67" w14:textId="77777777" w:rsidR="006E7788" w:rsidRDefault="006E7788" w:rsidP="006E7788">
            <w:pPr>
              <w:pStyle w:val="BodyText"/>
              <w:rPr>
                <w:rFonts w:ascii="Arial" w:hAnsi="Arial" w:cs="Arial"/>
                <w:b/>
                <w:bCs/>
              </w:rPr>
            </w:pPr>
            <w:r>
              <w:rPr>
                <w:rFonts w:ascii="Arial" w:hAnsi="Arial" w:cs="Arial"/>
                <w:b/>
                <w:bCs/>
              </w:rPr>
              <w:lastRenderedPageBreak/>
              <w:t>"Operational Date"</w:t>
            </w:r>
          </w:p>
        </w:tc>
        <w:tc>
          <w:tcPr>
            <w:tcW w:w="6808"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16EDC40A">
        <w:trPr>
          <w:gridAfter w:val="1"/>
          <w:wAfter w:w="289" w:type="dxa"/>
        </w:trPr>
        <w:tc>
          <w:tcPr>
            <w:tcW w:w="3512"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808"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16EDC40A">
        <w:trPr>
          <w:gridAfter w:val="1"/>
          <w:wAfter w:w="289" w:type="dxa"/>
        </w:trPr>
        <w:tc>
          <w:tcPr>
            <w:tcW w:w="3512" w:type="dxa"/>
          </w:tcPr>
          <w:p w14:paraId="01B14642" w14:textId="77777777" w:rsidR="006E7788" w:rsidRDefault="006E7788" w:rsidP="006E7788">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6808"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6E7788" w14:paraId="2C9E2CEA" w14:textId="77777777" w:rsidTr="16EDC40A">
        <w:trPr>
          <w:gridAfter w:val="1"/>
          <w:wAfter w:w="289" w:type="dxa"/>
        </w:trPr>
        <w:tc>
          <w:tcPr>
            <w:tcW w:w="3512"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808"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16EDC40A">
        <w:trPr>
          <w:gridAfter w:val="1"/>
          <w:wAfter w:w="289" w:type="dxa"/>
        </w:trPr>
        <w:tc>
          <w:tcPr>
            <w:tcW w:w="3512"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808"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16EDC40A">
        <w:trPr>
          <w:gridAfter w:val="1"/>
          <w:wAfter w:w="289" w:type="dxa"/>
        </w:trPr>
        <w:tc>
          <w:tcPr>
            <w:tcW w:w="3512"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808"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16EDC40A">
        <w:trPr>
          <w:gridAfter w:val="1"/>
          <w:wAfter w:w="289" w:type="dxa"/>
        </w:trPr>
        <w:tc>
          <w:tcPr>
            <w:tcW w:w="3512"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808"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16EDC40A">
        <w:trPr>
          <w:gridAfter w:val="1"/>
          <w:wAfter w:w="289" w:type="dxa"/>
        </w:trPr>
        <w:tc>
          <w:tcPr>
            <w:tcW w:w="3512"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808"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16EDC40A">
        <w:trPr>
          <w:gridAfter w:val="1"/>
          <w:wAfter w:w="289" w:type="dxa"/>
        </w:trPr>
        <w:tc>
          <w:tcPr>
            <w:tcW w:w="3512" w:type="dxa"/>
          </w:tcPr>
          <w:p w14:paraId="5364E061" w14:textId="77777777" w:rsidR="006E7788" w:rsidRDefault="006E7788" w:rsidP="006E7788">
            <w:pPr>
              <w:pStyle w:val="BodyText"/>
              <w:rPr>
                <w:rFonts w:ascii="Arial" w:hAnsi="Arial" w:cs="Arial"/>
                <w:b/>
                <w:bCs/>
              </w:rPr>
            </w:pPr>
            <w:r>
              <w:rPr>
                <w:rFonts w:ascii="Arial" w:hAnsi="Arial" w:cs="Arial"/>
                <w:b/>
                <w:bCs/>
              </w:rPr>
              <w:t>"Other User"</w:t>
            </w:r>
          </w:p>
        </w:tc>
        <w:tc>
          <w:tcPr>
            <w:tcW w:w="6808" w:type="dxa"/>
          </w:tcPr>
          <w:p w14:paraId="6000DB34" w14:textId="77777777" w:rsidR="006E7788" w:rsidRDefault="006E7788" w:rsidP="006E7788">
            <w:pPr>
              <w:pStyle w:val="BodyText"/>
              <w:jc w:val="both"/>
              <w:rPr>
                <w:rFonts w:ascii="Arial" w:hAnsi="Arial" w:cs="Arial"/>
                <w:b/>
                <w:i/>
              </w:rPr>
            </w:pPr>
            <w:r>
              <w:rPr>
                <w:rFonts w:ascii="Arial" w:hAnsi="Arial" w:cs="Arial"/>
              </w:rPr>
              <w:t>as defined in Paragraph 6.10.3;</w:t>
            </w:r>
          </w:p>
        </w:tc>
      </w:tr>
      <w:tr w:rsidR="006E7788" w14:paraId="723F82FD" w14:textId="77777777" w:rsidTr="16EDC40A">
        <w:trPr>
          <w:gridAfter w:val="1"/>
          <w:wAfter w:w="289" w:type="dxa"/>
        </w:trPr>
        <w:tc>
          <w:tcPr>
            <w:tcW w:w="3512"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808"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16EDC40A">
        <w:trPr>
          <w:gridAfter w:val="1"/>
          <w:wAfter w:w="289" w:type="dxa"/>
        </w:trPr>
        <w:tc>
          <w:tcPr>
            <w:tcW w:w="3512"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808"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16EDC40A">
        <w:trPr>
          <w:gridAfter w:val="1"/>
          <w:wAfter w:w="289" w:type="dxa"/>
        </w:trPr>
        <w:tc>
          <w:tcPr>
            <w:tcW w:w="3512"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808"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16EDC40A">
        <w:trPr>
          <w:gridAfter w:val="1"/>
          <w:wAfter w:w="289" w:type="dxa"/>
        </w:trPr>
        <w:tc>
          <w:tcPr>
            <w:tcW w:w="3512"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808"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16EDC40A">
        <w:trPr>
          <w:gridAfter w:val="1"/>
          <w:wAfter w:w="289" w:type="dxa"/>
        </w:trPr>
        <w:tc>
          <w:tcPr>
            <w:tcW w:w="3512"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808"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lastRenderedPageBreak/>
              <w:t xml:space="preserve"> </w:t>
            </w:r>
          </w:p>
        </w:tc>
      </w:tr>
      <w:tr w:rsidR="006E7788" w14:paraId="6120910C" w14:textId="77777777" w:rsidTr="16EDC40A">
        <w:trPr>
          <w:gridAfter w:val="1"/>
          <w:wAfter w:w="289" w:type="dxa"/>
        </w:trPr>
        <w:tc>
          <w:tcPr>
            <w:tcW w:w="3512"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lastRenderedPageBreak/>
              <w:t>“OTSUA Completion Notice”</w:t>
            </w:r>
          </w:p>
        </w:tc>
        <w:tc>
          <w:tcPr>
            <w:tcW w:w="6808"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16EDC40A">
        <w:trPr>
          <w:gridAfter w:val="1"/>
          <w:wAfter w:w="289" w:type="dxa"/>
        </w:trPr>
        <w:tc>
          <w:tcPr>
            <w:tcW w:w="3512"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808"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57F544AF" w14:textId="77777777" w:rsidR="006E7788" w:rsidRPr="00BA5C7B" w:rsidRDefault="006E7788" w:rsidP="006E7788">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p w14:paraId="7758CDC7" w14:textId="77777777" w:rsidR="006E7788" w:rsidRPr="00BA5C7B" w:rsidRDefault="006E7788" w:rsidP="006E7788">
            <w:pPr>
              <w:pStyle w:val="Heading5"/>
              <w:numPr>
                <w:ilvl w:val="0"/>
                <w:numId w:val="0"/>
              </w:numPr>
              <w:ind w:left="59"/>
              <w:rPr>
                <w:rFonts w:ascii="Arial" w:hAnsi="Arial" w:cs="Arial"/>
                <w:szCs w:val="22"/>
              </w:rPr>
            </w:pPr>
          </w:p>
        </w:tc>
      </w:tr>
      <w:tr w:rsidR="006E7788" w14:paraId="5BA6363B" w14:textId="77777777" w:rsidTr="16EDC40A">
        <w:trPr>
          <w:gridAfter w:val="1"/>
          <w:wAfter w:w="289" w:type="dxa"/>
        </w:trPr>
        <w:tc>
          <w:tcPr>
            <w:tcW w:w="3512"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808"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16EDC40A">
        <w:trPr>
          <w:gridAfter w:val="1"/>
          <w:wAfter w:w="289" w:type="dxa"/>
        </w:trPr>
        <w:tc>
          <w:tcPr>
            <w:tcW w:w="3512"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808" w:type="dxa"/>
          </w:tcPr>
          <w:p w14:paraId="22E45C57" w14:textId="77777777" w:rsidR="006E7788" w:rsidRPr="00BA5C7B" w:rsidRDefault="006E7788" w:rsidP="006E7788">
            <w:pPr>
              <w:pStyle w:val="BodyText"/>
              <w:jc w:val="both"/>
              <w:rPr>
                <w:rFonts w:ascii="Arial" w:hAnsi="Arial" w:cs="Arial"/>
                <w:iCs/>
                <w:szCs w:val="22"/>
              </w:rPr>
            </w:pPr>
            <w:bookmarkStart w:id="104"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4"/>
          </w:p>
        </w:tc>
      </w:tr>
      <w:tr w:rsidR="006E7788" w14:paraId="43F4117D" w14:textId="77777777" w:rsidTr="16EDC40A">
        <w:trPr>
          <w:gridAfter w:val="1"/>
          <w:wAfter w:w="289" w:type="dxa"/>
        </w:trPr>
        <w:tc>
          <w:tcPr>
            <w:tcW w:w="3512"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"Output"</w:t>
            </w:r>
          </w:p>
        </w:tc>
        <w:tc>
          <w:tcPr>
            <w:tcW w:w="6808"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16EDC40A">
        <w:tblPrEx>
          <w:tblCellMar>
            <w:left w:w="108" w:type="dxa"/>
            <w:right w:w="108" w:type="dxa"/>
          </w:tblCellMar>
        </w:tblPrEx>
        <w:trPr>
          <w:gridAfter w:val="1"/>
          <w:wAfter w:w="289" w:type="dxa"/>
        </w:trPr>
        <w:tc>
          <w:tcPr>
            <w:tcW w:w="3512"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808" w:type="dxa"/>
          </w:tcPr>
          <w:p w14:paraId="626B456F" w14:textId="77777777" w:rsidR="006E7788" w:rsidRPr="00BA5C7B" w:rsidRDefault="006E7788" w:rsidP="006E7788">
            <w:pPr>
              <w:pStyle w:val="BodyText"/>
              <w:jc w:val="both"/>
              <w:rPr>
                <w:rFonts w:ascii="Arial" w:hAnsi="Arial" w:cs="Arial"/>
                <w:szCs w:val="22"/>
              </w:rPr>
            </w:pPr>
            <w:bookmarkStart w:id="105" w:name="_BPDCD_127"/>
            <w:r w:rsidRPr="00BA5C7B">
              <w:rPr>
                <w:rFonts w:ascii="Arial" w:hAnsi="Arial" w:cs="Arial"/>
                <w:szCs w:val="22"/>
              </w:rPr>
              <w:t xml:space="preserve">shall </w:t>
            </w:r>
            <w:bookmarkEnd w:id="105"/>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16EDC40A">
        <w:trPr>
          <w:gridAfter w:val="1"/>
          <w:wAfter w:w="289" w:type="dxa"/>
        </w:trPr>
        <w:tc>
          <w:tcPr>
            <w:tcW w:w="3512" w:type="dxa"/>
          </w:tcPr>
          <w:p w14:paraId="4B357515" w14:textId="5582DCDC"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del w:id="106" w:author="Author">
              <w:r w:rsidRPr="00BA5C7B" w:rsidDel="00E42EB2">
                <w:rPr>
                  <w:rFonts w:ascii="Arial" w:hAnsi="Arial" w:cs="Arial"/>
                  <w:b/>
                  <w:bCs/>
                  <w:szCs w:val="22"/>
                </w:rPr>
                <w:delText>man</w:delText>
              </w:r>
            </w:del>
            <w:r w:rsidRPr="00BA5C7B">
              <w:rPr>
                <w:rFonts w:ascii="Arial" w:hAnsi="Arial" w:cs="Arial"/>
                <w:b/>
                <w:bCs/>
                <w:szCs w:val="22"/>
              </w:rPr>
              <w:t>"</w:t>
            </w:r>
          </w:p>
        </w:tc>
        <w:tc>
          <w:tcPr>
            <w:tcW w:w="6808"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16EDC40A">
        <w:trPr>
          <w:gridAfter w:val="1"/>
          <w:wAfter w:w="289" w:type="dxa"/>
        </w:trPr>
        <w:tc>
          <w:tcPr>
            <w:tcW w:w="3512"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808"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16EDC40A">
        <w:trPr>
          <w:gridAfter w:val="1"/>
          <w:wAfter w:w="289" w:type="dxa"/>
        </w:trPr>
        <w:tc>
          <w:tcPr>
            <w:tcW w:w="3512"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808"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16EDC40A">
        <w:trPr>
          <w:gridAfter w:val="1"/>
          <w:wAfter w:w="289" w:type="dxa"/>
        </w:trPr>
        <w:tc>
          <w:tcPr>
            <w:tcW w:w="3512"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808"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16EDC40A">
        <w:trPr>
          <w:gridAfter w:val="1"/>
          <w:wAfter w:w="289" w:type="dxa"/>
        </w:trPr>
        <w:tc>
          <w:tcPr>
            <w:tcW w:w="3512"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808"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16EDC40A">
        <w:trPr>
          <w:gridAfter w:val="1"/>
          <w:wAfter w:w="289" w:type="dxa"/>
        </w:trPr>
        <w:tc>
          <w:tcPr>
            <w:tcW w:w="3512"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808"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16EDC40A">
        <w:trPr>
          <w:gridAfter w:val="1"/>
          <w:wAfter w:w="289" w:type="dxa"/>
        </w:trPr>
        <w:tc>
          <w:tcPr>
            <w:tcW w:w="3512"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808"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16EDC40A">
        <w:trPr>
          <w:gridAfter w:val="1"/>
          <w:wAfter w:w="289" w:type="dxa"/>
        </w:trPr>
        <w:tc>
          <w:tcPr>
            <w:tcW w:w="3512"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808"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16EDC40A">
        <w:trPr>
          <w:gridAfter w:val="1"/>
          <w:wAfter w:w="289" w:type="dxa"/>
        </w:trPr>
        <w:tc>
          <w:tcPr>
            <w:tcW w:w="3512"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808"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16EDC40A">
        <w:trPr>
          <w:gridAfter w:val="1"/>
          <w:wAfter w:w="289" w:type="dxa"/>
        </w:trPr>
        <w:tc>
          <w:tcPr>
            <w:tcW w:w="3512"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808"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16EDC40A">
        <w:trPr>
          <w:gridAfter w:val="1"/>
          <w:wAfter w:w="289" w:type="dxa"/>
        </w:trPr>
        <w:tc>
          <w:tcPr>
            <w:tcW w:w="3512"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808"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7" w:name="_BPDCD_128"/>
            <w:r w:rsidRPr="00BA5C7B">
              <w:rPr>
                <w:rFonts w:ascii="Arial" w:hAnsi="Arial" w:cs="Arial"/>
                <w:b/>
                <w:bCs/>
                <w:szCs w:val="22"/>
              </w:rPr>
              <w:t>The Company</w:t>
            </w:r>
            <w:r w:rsidRPr="00BA5C7B">
              <w:rPr>
                <w:rFonts w:ascii="Arial" w:hAnsi="Arial" w:cs="Arial"/>
                <w:szCs w:val="22"/>
              </w:rPr>
              <w:t xml:space="preserve"> </w:t>
            </w:r>
            <w:bookmarkEnd w:id="107"/>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16EDC40A">
        <w:trPr>
          <w:gridAfter w:val="1"/>
          <w:wAfter w:w="289" w:type="dxa"/>
        </w:trPr>
        <w:tc>
          <w:tcPr>
            <w:tcW w:w="3512"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808"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16EDC40A">
        <w:trPr>
          <w:gridAfter w:val="1"/>
          <w:wAfter w:w="289" w:type="dxa"/>
        </w:trPr>
        <w:tc>
          <w:tcPr>
            <w:tcW w:w="3512"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808"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16EDC40A">
        <w:trPr>
          <w:gridAfter w:val="1"/>
          <w:wAfter w:w="289" w:type="dxa"/>
        </w:trPr>
        <w:tc>
          <w:tcPr>
            <w:tcW w:w="3512"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808"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16EDC40A">
        <w:trPr>
          <w:gridAfter w:val="1"/>
          <w:wAfter w:w="289" w:type="dxa"/>
        </w:trPr>
        <w:tc>
          <w:tcPr>
            <w:tcW w:w="3512"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808"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16EDC40A">
        <w:trPr>
          <w:gridAfter w:val="1"/>
          <w:wAfter w:w="289" w:type="dxa"/>
        </w:trPr>
        <w:tc>
          <w:tcPr>
            <w:tcW w:w="3512" w:type="dxa"/>
          </w:tcPr>
          <w:p w14:paraId="1BE304C0" w14:textId="77777777" w:rsidR="006E7788" w:rsidRDefault="006E7788" w:rsidP="006E7788">
            <w:pPr>
              <w:pStyle w:val="BodyText"/>
              <w:rPr>
                <w:rFonts w:ascii="Arial" w:hAnsi="Arial" w:cs="Arial"/>
                <w:b/>
                <w:bCs/>
              </w:rPr>
            </w:pPr>
            <w:r>
              <w:rPr>
                <w:rFonts w:ascii="Arial" w:hAnsi="Arial" w:cs="Arial"/>
                <w:b/>
                <w:bCs/>
              </w:rPr>
              <w:lastRenderedPageBreak/>
              <w:t xml:space="preserve">"Planned Outage" </w:t>
            </w:r>
          </w:p>
        </w:tc>
        <w:tc>
          <w:tcPr>
            <w:tcW w:w="6808"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16EDC40A">
        <w:trPr>
          <w:gridAfter w:val="1"/>
          <w:wAfter w:w="289" w:type="dxa"/>
        </w:trPr>
        <w:tc>
          <w:tcPr>
            <w:tcW w:w="3512"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808"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16EDC40A">
        <w:trPr>
          <w:gridAfter w:val="1"/>
          <w:wAfter w:w="289" w:type="dxa"/>
        </w:trPr>
        <w:tc>
          <w:tcPr>
            <w:tcW w:w="3512"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808"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16EDC40A">
        <w:trPr>
          <w:gridAfter w:val="1"/>
          <w:wAfter w:w="289" w:type="dxa"/>
        </w:trPr>
        <w:tc>
          <w:tcPr>
            <w:tcW w:w="3512"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808"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16EDC40A">
        <w:trPr>
          <w:gridAfter w:val="1"/>
          <w:wAfter w:w="289" w:type="dxa"/>
        </w:trPr>
        <w:tc>
          <w:tcPr>
            <w:tcW w:w="3512"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808"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16EDC40A">
        <w:trPr>
          <w:gridAfter w:val="1"/>
          <w:wAfter w:w="289" w:type="dxa"/>
        </w:trPr>
        <w:tc>
          <w:tcPr>
            <w:tcW w:w="3512"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808"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16EDC40A">
        <w:trPr>
          <w:gridAfter w:val="1"/>
          <w:wAfter w:w="289" w:type="dxa"/>
        </w:trPr>
        <w:tc>
          <w:tcPr>
            <w:tcW w:w="3512"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808"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16EDC40A">
        <w:trPr>
          <w:gridAfter w:val="1"/>
          <w:wAfter w:w="289" w:type="dxa"/>
        </w:trPr>
        <w:tc>
          <w:tcPr>
            <w:tcW w:w="3512"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808"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16EDC40A">
        <w:trPr>
          <w:gridAfter w:val="1"/>
          <w:wAfter w:w="289" w:type="dxa"/>
        </w:trPr>
        <w:tc>
          <w:tcPr>
            <w:tcW w:w="3512"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808"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8" w:name="_BPDCD_131"/>
            <w:r w:rsidRPr="0019675B">
              <w:rPr>
                <w:rFonts w:ascii="Arial" w:hAnsi="Arial" w:cs="Arial"/>
              </w:rPr>
              <w:t>;</w:t>
            </w:r>
            <w:bookmarkEnd w:id="108"/>
          </w:p>
        </w:tc>
      </w:tr>
      <w:tr w:rsidR="006E7788" w14:paraId="490AC4A6" w14:textId="77777777" w:rsidTr="16EDC40A">
        <w:trPr>
          <w:gridAfter w:val="1"/>
          <w:wAfter w:w="289" w:type="dxa"/>
        </w:trPr>
        <w:tc>
          <w:tcPr>
            <w:tcW w:w="3512"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808"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16EDC40A">
        <w:trPr>
          <w:gridAfter w:val="1"/>
          <w:wAfter w:w="289" w:type="dxa"/>
        </w:trPr>
        <w:tc>
          <w:tcPr>
            <w:tcW w:w="3512"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808"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16EDC40A">
        <w:trPr>
          <w:gridAfter w:val="1"/>
          <w:wAfter w:w="289" w:type="dxa"/>
        </w:trPr>
        <w:tc>
          <w:tcPr>
            <w:tcW w:w="3512"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808"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16EDC40A">
        <w:trPr>
          <w:gridAfter w:val="1"/>
          <w:wAfter w:w="289" w:type="dxa"/>
        </w:trPr>
        <w:tc>
          <w:tcPr>
            <w:tcW w:w="3512" w:type="dxa"/>
            <w:shd w:val="clear" w:color="auto" w:fill="auto"/>
          </w:tcPr>
          <w:p w14:paraId="28FFE0D4" w14:textId="77777777" w:rsidR="006E7788" w:rsidRPr="0019675B" w:rsidRDefault="006E7788" w:rsidP="006E7788">
            <w:pPr>
              <w:pStyle w:val="BodyText"/>
              <w:rPr>
                <w:rFonts w:ascii="Arial" w:hAnsi="Arial" w:cs="Arial"/>
                <w:b/>
                <w:bCs/>
              </w:rPr>
            </w:pPr>
            <w:bookmarkStart w:id="109" w:name="_BPDCI_132"/>
            <w:r w:rsidRPr="0019675B">
              <w:rPr>
                <w:rFonts w:ascii="Arial" w:hAnsi="Arial" w:cs="Arial"/>
                <w:b/>
                <w:bCs/>
              </w:rPr>
              <w:t>"Primary Response"</w:t>
            </w:r>
            <w:bookmarkEnd w:id="109"/>
          </w:p>
        </w:tc>
        <w:tc>
          <w:tcPr>
            <w:tcW w:w="6808" w:type="dxa"/>
            <w:shd w:val="clear" w:color="auto" w:fill="auto"/>
          </w:tcPr>
          <w:p w14:paraId="7B60F230" w14:textId="77777777" w:rsidR="006E7788" w:rsidRPr="0019675B" w:rsidRDefault="006E7788" w:rsidP="006E7788">
            <w:pPr>
              <w:pStyle w:val="BodyText"/>
              <w:jc w:val="both"/>
              <w:rPr>
                <w:rFonts w:ascii="Arial" w:hAnsi="Arial" w:cs="Arial"/>
              </w:rPr>
            </w:pPr>
            <w:bookmarkStart w:id="110"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10"/>
          </w:p>
        </w:tc>
      </w:tr>
      <w:tr w:rsidR="006E7788" w14:paraId="4006B906" w14:textId="77777777" w:rsidTr="16EDC40A">
        <w:trPr>
          <w:gridAfter w:val="1"/>
          <w:wAfter w:w="289" w:type="dxa"/>
        </w:trPr>
        <w:tc>
          <w:tcPr>
            <w:tcW w:w="3512"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808"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16EDC40A">
        <w:trPr>
          <w:gridAfter w:val="1"/>
          <w:wAfter w:w="289" w:type="dxa"/>
        </w:trPr>
        <w:tc>
          <w:tcPr>
            <w:tcW w:w="3512" w:type="dxa"/>
          </w:tcPr>
          <w:p w14:paraId="5CF4DEC3" w14:textId="77777777" w:rsidR="006E7788" w:rsidRDefault="006E7788" w:rsidP="006E7788">
            <w:pPr>
              <w:spacing w:after="240"/>
              <w:rPr>
                <w:rFonts w:ascii="Arial" w:hAnsi="Arial" w:cs="Arial"/>
                <w:b/>
                <w:bCs/>
              </w:rPr>
            </w:pPr>
            <w:r>
              <w:rPr>
                <w:rFonts w:ascii="Arial" w:hAnsi="Arial" w:cs="Arial"/>
                <w:b/>
                <w:bCs/>
              </w:rPr>
              <w:t>“Production”</w:t>
            </w:r>
          </w:p>
        </w:tc>
        <w:tc>
          <w:tcPr>
            <w:tcW w:w="6808" w:type="dxa"/>
          </w:tcPr>
          <w:p w14:paraId="3912D8E6"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tc>
      </w:tr>
      <w:tr w:rsidR="006E7788" w14:paraId="1FD4D76C" w14:textId="77777777" w:rsidTr="16EDC40A">
        <w:trPr>
          <w:gridAfter w:val="1"/>
          <w:wAfter w:w="289" w:type="dxa"/>
        </w:trPr>
        <w:tc>
          <w:tcPr>
            <w:tcW w:w="3512" w:type="dxa"/>
          </w:tcPr>
          <w:p w14:paraId="61F7E079" w14:textId="77777777" w:rsidR="006E7788" w:rsidRDefault="006E7788" w:rsidP="006E7788">
            <w:pPr>
              <w:spacing w:after="240"/>
              <w:rPr>
                <w:rFonts w:ascii="Arial" w:hAnsi="Arial" w:cs="Arial"/>
                <w:b/>
                <w:bCs/>
              </w:rPr>
            </w:pPr>
            <w:r>
              <w:rPr>
                <w:rFonts w:ascii="Arial" w:hAnsi="Arial" w:cs="Arial"/>
                <w:b/>
                <w:bCs/>
              </w:rPr>
              <w:t>"Progress Report"</w:t>
            </w:r>
          </w:p>
        </w:tc>
        <w:tc>
          <w:tcPr>
            <w:tcW w:w="6808" w:type="dxa"/>
          </w:tcPr>
          <w:p w14:paraId="7D6B7E2F" w14:textId="77777777" w:rsidR="006E7788" w:rsidRDefault="006E7788" w:rsidP="006E7788">
            <w:pPr>
              <w:spacing w:after="240"/>
              <w:jc w:val="both"/>
              <w:rPr>
                <w:rFonts w:ascii="Arial" w:hAnsi="Arial" w:cs="Arial"/>
              </w:rPr>
            </w:pPr>
            <w:r>
              <w:rPr>
                <w:rFonts w:ascii="Arial" w:hAnsi="Arial" w:cs="Arial"/>
              </w:rPr>
              <w:t>as defined in Paragraph 8.14;</w:t>
            </w:r>
          </w:p>
        </w:tc>
      </w:tr>
      <w:tr w:rsidR="006E7788" w14:paraId="0711E482" w14:textId="77777777" w:rsidTr="16EDC40A">
        <w:trPr>
          <w:gridAfter w:val="1"/>
          <w:wAfter w:w="289" w:type="dxa"/>
        </w:trPr>
        <w:tc>
          <w:tcPr>
            <w:tcW w:w="3512"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808"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16EDC40A">
        <w:trPr>
          <w:gridAfter w:val="1"/>
          <w:wAfter w:w="289" w:type="dxa"/>
        </w:trPr>
        <w:tc>
          <w:tcPr>
            <w:tcW w:w="3512"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808"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16EDC40A">
        <w:trPr>
          <w:gridAfter w:val="1"/>
          <w:wAfter w:w="289" w:type="dxa"/>
        </w:trPr>
        <w:tc>
          <w:tcPr>
            <w:tcW w:w="3512" w:type="dxa"/>
          </w:tcPr>
          <w:p w14:paraId="2B946515" w14:textId="77777777" w:rsidR="006E7788" w:rsidRDefault="006E7788" w:rsidP="006E7788">
            <w:pPr>
              <w:pStyle w:val="BodyText"/>
              <w:rPr>
                <w:rFonts w:ascii="Arial" w:hAnsi="Arial" w:cs="Arial"/>
                <w:b/>
                <w:bCs/>
              </w:rPr>
            </w:pPr>
            <w:r>
              <w:rPr>
                <w:rFonts w:ascii="Arial" w:hAnsi="Arial" w:cs="Arial"/>
                <w:b/>
                <w:bCs/>
              </w:rPr>
              <w:lastRenderedPageBreak/>
              <w:t>"Protected Information"</w:t>
            </w:r>
          </w:p>
        </w:tc>
        <w:tc>
          <w:tcPr>
            <w:tcW w:w="6808"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16EDC40A">
        <w:trPr>
          <w:gridAfter w:val="1"/>
          <w:wAfter w:w="289" w:type="dxa"/>
        </w:trPr>
        <w:tc>
          <w:tcPr>
            <w:tcW w:w="3512"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808"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16EDC40A">
        <w:trPr>
          <w:gridAfter w:val="1"/>
          <w:wAfter w:w="289" w:type="dxa"/>
        </w:trPr>
        <w:tc>
          <w:tcPr>
            <w:tcW w:w="3512"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808"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16EDC40A">
        <w:trPr>
          <w:gridAfter w:val="1"/>
          <w:wAfter w:w="289" w:type="dxa"/>
        </w:trPr>
        <w:tc>
          <w:tcPr>
            <w:tcW w:w="3512"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808"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16EDC40A">
        <w:trPr>
          <w:gridAfter w:val="1"/>
          <w:wAfter w:w="289" w:type="dxa"/>
        </w:trPr>
        <w:tc>
          <w:tcPr>
            <w:tcW w:w="3512"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808"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16EDC40A">
        <w:trPr>
          <w:gridAfter w:val="1"/>
          <w:wAfter w:w="289" w:type="dxa"/>
        </w:trPr>
        <w:tc>
          <w:tcPr>
            <w:tcW w:w="3512"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808"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16EDC40A">
        <w:trPr>
          <w:gridAfter w:val="1"/>
          <w:wAfter w:w="289" w:type="dxa"/>
          <w:trHeight w:val="80"/>
        </w:trPr>
        <w:tc>
          <w:tcPr>
            <w:tcW w:w="3512"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808"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E7788">
            <w:pPr>
              <w:pStyle w:val="BodyText"/>
              <w:numPr>
                <w:ilvl w:val="0"/>
                <w:numId w:val="40"/>
              </w:numPr>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E7788">
            <w:pPr>
              <w:pStyle w:val="BodyText"/>
              <w:numPr>
                <w:ilvl w:val="0"/>
                <w:numId w:val="40"/>
              </w:numPr>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w:t>
            </w:r>
            <w:r w:rsidRPr="006F5133">
              <w:rPr>
                <w:rFonts w:ascii="Arial" w:hAnsi="Arial" w:cs="Arial"/>
                <w:b/>
                <w:bCs/>
              </w:rPr>
              <w:lastRenderedPageBreak/>
              <w:t xml:space="preserve">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16EDC40A">
        <w:trPr>
          <w:gridAfter w:val="1"/>
          <w:wAfter w:w="289" w:type="dxa"/>
        </w:trPr>
        <w:tc>
          <w:tcPr>
            <w:tcW w:w="3512"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808"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11" w:name="_DV_C3"/>
            <w:r>
              <w:rPr>
                <w:rFonts w:ascii="Arial" w:hAnsi="Arial" w:cs="Arial"/>
              </w:rPr>
              <w:t>:</w:t>
            </w:r>
            <w:bookmarkEnd w:id="111"/>
          </w:p>
          <w:p w14:paraId="4B6627C8" w14:textId="77777777" w:rsidR="006E7788" w:rsidRDefault="006E7788" w:rsidP="006E7788">
            <w:pPr>
              <w:pStyle w:val="BodyText"/>
              <w:jc w:val="both"/>
              <w:rPr>
                <w:rFonts w:ascii="Arial" w:hAnsi="Arial" w:cs="Arial"/>
              </w:rPr>
            </w:pPr>
            <w:bookmarkStart w:id="112" w:name="_DV_C4"/>
            <w:r>
              <w:rPr>
                <w:rStyle w:val="DeltaViewInsertion"/>
                <w:rFonts w:ascii="Arial" w:hAnsi="Arial" w:cs="Arial"/>
                <w:color w:val="auto"/>
                <w:u w:val="none"/>
              </w:rPr>
              <w:t>(a)</w:t>
            </w:r>
            <w:r>
              <w:rPr>
                <w:rFonts w:ascii="Arial" w:hAnsi="Arial" w:cs="Arial"/>
              </w:rPr>
              <w:tab/>
            </w:r>
            <w:bookmarkStart w:id="113" w:name="_DV_M3"/>
            <w:bookmarkEnd w:id="112"/>
            <w:bookmarkEnd w:id="113"/>
            <w:r>
              <w:rPr>
                <w:rFonts w:ascii="Arial" w:hAnsi="Arial" w:cs="Arial"/>
              </w:rPr>
              <w:t>a shareholder of the User or any holding company of such shareholder</w:t>
            </w:r>
            <w:bookmarkStart w:id="114" w:name="_DV_C6"/>
            <w:r>
              <w:rPr>
                <w:rFonts w:ascii="Arial" w:hAnsi="Arial" w:cs="Arial"/>
                <w:strike/>
              </w:rPr>
              <w:t xml:space="preserve"> </w:t>
            </w:r>
            <w:r>
              <w:rPr>
                <w:rFonts w:ascii="Arial" w:hAnsi="Arial" w:cs="Arial"/>
              </w:rPr>
              <w:t>or</w:t>
            </w:r>
            <w:bookmarkEnd w:id="114"/>
          </w:p>
          <w:p w14:paraId="29110417" w14:textId="77777777" w:rsidR="006E7788" w:rsidRDefault="006E7788" w:rsidP="006E7788">
            <w:pPr>
              <w:pStyle w:val="BodyText"/>
              <w:jc w:val="both"/>
              <w:rPr>
                <w:rFonts w:ascii="Arial" w:hAnsi="Arial" w:cs="Arial"/>
              </w:rPr>
            </w:pPr>
            <w:bookmarkStart w:id="115" w:name="_DV_C7"/>
            <w:r>
              <w:rPr>
                <w:rFonts w:ascii="Arial" w:hAnsi="Arial" w:cs="Arial"/>
              </w:rPr>
              <w:t>(b)</w:t>
            </w:r>
            <w:r>
              <w:rPr>
                <w:rFonts w:ascii="Arial" w:hAnsi="Arial" w:cs="Arial"/>
              </w:rPr>
              <w:tab/>
              <w:t xml:space="preserve">any subsidiary of any such </w:t>
            </w:r>
            <w:bookmarkEnd w:id="115"/>
            <w:r>
              <w:rPr>
                <w:rFonts w:ascii="Arial" w:hAnsi="Arial" w:cs="Arial"/>
              </w:rPr>
              <w:t>holding company</w:t>
            </w:r>
            <w:bookmarkStart w:id="116" w:name="_DV_C8"/>
            <w:r>
              <w:rPr>
                <w:rFonts w:ascii="Arial" w:hAnsi="Arial" w:cs="Arial"/>
              </w:rPr>
              <w:t>, but only where the subsidiary</w:t>
            </w:r>
            <w:bookmarkEnd w:id="116"/>
          </w:p>
          <w:p w14:paraId="0CD6B76E" w14:textId="77777777" w:rsidR="006E7788" w:rsidRDefault="006E7788" w:rsidP="006E7788">
            <w:pPr>
              <w:pStyle w:val="BodyText"/>
              <w:jc w:val="both"/>
              <w:rPr>
                <w:rFonts w:ascii="Arial" w:hAnsi="Arial" w:cs="Arial"/>
              </w:rPr>
            </w:pPr>
            <w:bookmarkStart w:id="117"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17"/>
          </w:p>
          <w:p w14:paraId="2447BEF8" w14:textId="77777777" w:rsidR="006E7788" w:rsidRDefault="006E7788" w:rsidP="006E7788">
            <w:pPr>
              <w:pStyle w:val="BodyText"/>
              <w:jc w:val="both"/>
              <w:rPr>
                <w:rFonts w:ascii="Arial" w:hAnsi="Arial" w:cs="Arial"/>
              </w:rPr>
            </w:pPr>
            <w:bookmarkStart w:id="118"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8"/>
          </w:p>
          <w:p w14:paraId="6F75F8EC" w14:textId="77777777" w:rsidR="006E7788" w:rsidRDefault="006E7788" w:rsidP="006E7788">
            <w:pPr>
              <w:pStyle w:val="BodyText"/>
              <w:jc w:val="both"/>
              <w:rPr>
                <w:rFonts w:ascii="Arial" w:hAnsi="Arial" w:cs="Arial"/>
              </w:rPr>
            </w:pPr>
            <w:bookmarkStart w:id="119"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9"/>
          </w:p>
          <w:p w14:paraId="1BDB64DB" w14:textId="77777777" w:rsidR="006E7788" w:rsidRDefault="006E7788" w:rsidP="006E7788">
            <w:pPr>
              <w:pStyle w:val="BodyText"/>
              <w:jc w:val="both"/>
              <w:rPr>
                <w:rFonts w:ascii="Arial" w:hAnsi="Arial" w:cs="Arial"/>
              </w:rPr>
            </w:pPr>
            <w:bookmarkStart w:id="120" w:name="_DV_C13"/>
            <w:r>
              <w:rPr>
                <w:rFonts w:ascii="Arial" w:hAnsi="Arial" w:cs="Arial"/>
              </w:rPr>
              <w:t>(the expressions "holding company" and "subsidiary</w:t>
            </w:r>
            <w:bookmarkStart w:id="121" w:name="_DV_M5"/>
            <w:bookmarkEnd w:id="120"/>
            <w:bookmarkEnd w:id="121"/>
            <w:r>
              <w:rPr>
                <w:rFonts w:ascii="Arial" w:hAnsi="Arial" w:cs="Arial"/>
              </w:rPr>
              <w:t xml:space="preserve">" having the </w:t>
            </w:r>
            <w:bookmarkStart w:id="122" w:name="_DV_C15"/>
            <w:r>
              <w:rPr>
                <w:rFonts w:ascii="Arial" w:hAnsi="Arial" w:cs="Arial"/>
              </w:rPr>
              <w:t>respective meanings</w:t>
            </w:r>
            <w:bookmarkStart w:id="123" w:name="_DV_M6"/>
            <w:bookmarkEnd w:id="122"/>
            <w:bookmarkEnd w:id="123"/>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16EDC40A">
        <w:trPr>
          <w:gridAfter w:val="1"/>
          <w:wAfter w:w="289" w:type="dxa"/>
        </w:trPr>
        <w:tc>
          <w:tcPr>
            <w:tcW w:w="3512"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6808"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7CFFA7B4" w14:textId="77777777" w:rsidR="006E7788" w:rsidRDefault="006E7788" w:rsidP="006E7788">
            <w:pPr>
              <w:pStyle w:val="BodyText"/>
              <w:tabs>
                <w:tab w:val="left" w:pos="308"/>
              </w:tabs>
              <w:ind w:left="3"/>
              <w:jc w:val="both"/>
              <w:rPr>
                <w:rFonts w:ascii="Arial" w:hAnsi="Arial" w:cs="Arial"/>
                <w:bCs/>
              </w:rPr>
            </w:pPr>
            <w:r>
              <w:rPr>
                <w:rFonts w:ascii="Arial" w:hAnsi="Arial" w:cs="Arial"/>
              </w:rPr>
              <w:t xml:space="preserve">(i)  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4" w:name="_DV_M4"/>
            <w:bookmarkEnd w:id="124"/>
            <w:r>
              <w:rPr>
                <w:rFonts w:ascii="Arial" w:hAnsi="Arial" w:cs="Arial"/>
                <w:bCs/>
              </w:rPr>
              <w:t xml:space="preserve"> or</w:t>
            </w:r>
          </w:p>
          <w:p w14:paraId="76D1A4E4" w14:textId="77777777" w:rsidR="006E7788" w:rsidRDefault="006E7788" w:rsidP="006E7788">
            <w:pPr>
              <w:pStyle w:val="BodyText"/>
              <w:jc w:val="both"/>
              <w:rPr>
                <w:rFonts w:ascii="Arial" w:hAnsi="Arial" w:cs="Arial"/>
                <w:bCs/>
              </w:rPr>
            </w:pPr>
            <w:r>
              <w:rPr>
                <w:rFonts w:ascii="Arial" w:hAnsi="Arial" w:cs="Arial"/>
                <w:bCs/>
              </w:rPr>
              <w:t xml:space="preserve">(ii) 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77777777" w:rsidR="006E7788" w:rsidRDefault="006E7788" w:rsidP="006E7788">
            <w:pPr>
              <w:pStyle w:val="BodyText"/>
              <w:jc w:val="both"/>
              <w:rPr>
                <w:rFonts w:ascii="Arial" w:hAnsi="Arial" w:cs="Arial"/>
              </w:rPr>
            </w:pPr>
            <w:r>
              <w:rPr>
                <w:rFonts w:ascii="Arial" w:hAnsi="Arial" w:cs="Arial"/>
                <w:bCs/>
              </w:rPr>
              <w:t xml:space="preserve">(iii) 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16EDC40A">
        <w:trPr>
          <w:gridAfter w:val="1"/>
          <w:wAfter w:w="289" w:type="dxa"/>
        </w:trPr>
        <w:tc>
          <w:tcPr>
            <w:tcW w:w="3512" w:type="dxa"/>
          </w:tcPr>
          <w:p w14:paraId="359EBD24" w14:textId="77777777" w:rsidR="006E7788" w:rsidRPr="0024267F" w:rsidRDefault="006E7788" w:rsidP="006E7788">
            <w:pPr>
              <w:rPr>
                <w:rFonts w:ascii="Arial" w:hAnsi="Arial" w:cs="Arial"/>
                <w:b/>
                <w:szCs w:val="22"/>
              </w:rPr>
            </w:pPr>
            <w:r w:rsidRPr="0024267F">
              <w:rPr>
                <w:rFonts w:ascii="Arial" w:hAnsi="Arial" w:cs="Arial"/>
                <w:b/>
                <w:szCs w:val="22"/>
              </w:rPr>
              <w:t>“Qualifying Project”</w:t>
            </w:r>
          </w:p>
        </w:tc>
        <w:tc>
          <w:tcPr>
            <w:tcW w:w="6808" w:type="dxa"/>
          </w:tcPr>
          <w:p w14:paraId="25CAEE5D" w14:textId="77777777" w:rsidR="006E7788"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E7788" w14:paraId="69E30147" w14:textId="77777777" w:rsidTr="16EDC40A">
        <w:trPr>
          <w:gridAfter w:val="1"/>
          <w:wAfter w:w="289" w:type="dxa"/>
        </w:trPr>
        <w:tc>
          <w:tcPr>
            <w:tcW w:w="3512"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808"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16EDC40A">
        <w:trPr>
          <w:gridAfter w:val="1"/>
          <w:wAfter w:w="289" w:type="dxa"/>
        </w:trPr>
        <w:tc>
          <w:tcPr>
            <w:tcW w:w="3512"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808"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16EDC40A">
        <w:trPr>
          <w:gridAfter w:val="1"/>
          <w:wAfter w:w="289" w:type="dxa"/>
        </w:trPr>
        <w:tc>
          <w:tcPr>
            <w:tcW w:w="3512" w:type="dxa"/>
          </w:tcPr>
          <w:p w14:paraId="258FCE72" w14:textId="77777777" w:rsidR="006E7788" w:rsidRDefault="006E7788" w:rsidP="006E7788">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6808"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16EDC40A">
        <w:trPr>
          <w:gridAfter w:val="1"/>
          <w:wAfter w:w="289" w:type="dxa"/>
        </w:trPr>
        <w:tc>
          <w:tcPr>
            <w:tcW w:w="3512"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808"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16EDC40A">
        <w:trPr>
          <w:gridAfter w:val="1"/>
          <w:wAfter w:w="289" w:type="dxa"/>
        </w:trPr>
        <w:tc>
          <w:tcPr>
            <w:tcW w:w="3512"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808"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6E7788" w14:paraId="11443775" w14:textId="77777777" w:rsidTr="16EDC40A">
        <w:trPr>
          <w:gridAfter w:val="1"/>
          <w:wAfter w:w="289" w:type="dxa"/>
        </w:trPr>
        <w:tc>
          <w:tcPr>
            <w:tcW w:w="3512"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808"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16EDC40A">
        <w:trPr>
          <w:gridAfter w:val="1"/>
          <w:wAfter w:w="289" w:type="dxa"/>
        </w:trPr>
        <w:tc>
          <w:tcPr>
            <w:tcW w:w="3512"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808"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16EDC40A">
        <w:trPr>
          <w:gridAfter w:val="1"/>
          <w:wAfter w:w="289" w:type="dxa"/>
        </w:trPr>
        <w:tc>
          <w:tcPr>
            <w:tcW w:w="3512"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808"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16EDC40A">
        <w:trPr>
          <w:gridAfter w:val="1"/>
          <w:wAfter w:w="289" w:type="dxa"/>
        </w:trPr>
        <w:tc>
          <w:tcPr>
            <w:tcW w:w="3512"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808"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16EDC40A">
        <w:trPr>
          <w:gridAfter w:val="1"/>
          <w:wAfter w:w="289" w:type="dxa"/>
        </w:trPr>
        <w:tc>
          <w:tcPr>
            <w:tcW w:w="3512" w:type="dxa"/>
          </w:tcPr>
          <w:p w14:paraId="08E62273" w14:textId="77777777" w:rsidR="006E7788" w:rsidRDefault="006E7788" w:rsidP="006E7788">
            <w:pPr>
              <w:pStyle w:val="BodyText"/>
              <w:rPr>
                <w:rFonts w:ascii="Arial" w:hAnsi="Arial" w:cs="Arial"/>
                <w:b/>
                <w:bCs/>
              </w:rPr>
            </w:pPr>
            <w:r>
              <w:rPr>
                <w:rFonts w:ascii="Arial" w:hAnsi="Arial" w:cs="Arial"/>
                <w:b/>
                <w:bCs/>
              </w:rPr>
              <w:lastRenderedPageBreak/>
              <w:t>"Reenergisation" or "Reenergised"</w:t>
            </w:r>
          </w:p>
        </w:tc>
        <w:tc>
          <w:tcPr>
            <w:tcW w:w="6808"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6E7788" w14:paraId="1C75CD5F" w14:textId="77777777" w:rsidTr="16EDC40A">
        <w:trPr>
          <w:gridAfter w:val="1"/>
          <w:wAfter w:w="289" w:type="dxa"/>
          <w:trHeight w:val="808"/>
        </w:trPr>
        <w:tc>
          <w:tcPr>
            <w:tcW w:w="3512"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808"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16EDC40A">
        <w:trPr>
          <w:gridAfter w:val="1"/>
          <w:wAfter w:w="289" w:type="dxa"/>
          <w:trHeight w:val="817"/>
        </w:trPr>
        <w:tc>
          <w:tcPr>
            <w:tcW w:w="3512"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808"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16EDC40A">
        <w:trPr>
          <w:gridAfter w:val="1"/>
          <w:wAfter w:w="289" w:type="dxa"/>
        </w:trPr>
        <w:tc>
          <w:tcPr>
            <w:tcW w:w="3512"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808"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16EDC40A">
        <w:trPr>
          <w:gridAfter w:val="1"/>
          <w:wAfter w:w="289" w:type="dxa"/>
        </w:trPr>
        <w:tc>
          <w:tcPr>
            <w:tcW w:w="3512"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808"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16EDC40A">
        <w:trPr>
          <w:gridAfter w:val="1"/>
          <w:wAfter w:w="289" w:type="dxa"/>
        </w:trPr>
        <w:tc>
          <w:tcPr>
            <w:tcW w:w="3512"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808"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16EDC40A">
        <w:trPr>
          <w:gridAfter w:val="1"/>
          <w:wAfter w:w="289" w:type="dxa"/>
        </w:trPr>
        <w:tc>
          <w:tcPr>
            <w:tcW w:w="3512" w:type="dxa"/>
            <w:shd w:val="clear" w:color="auto" w:fill="auto"/>
          </w:tcPr>
          <w:p w14:paraId="4BEE3DC5" w14:textId="77777777" w:rsidR="006E7788" w:rsidRPr="0019675B" w:rsidRDefault="006E7788" w:rsidP="006E7788">
            <w:pPr>
              <w:pStyle w:val="BodyText"/>
              <w:rPr>
                <w:rFonts w:ascii="Arial" w:hAnsi="Arial" w:cs="Arial"/>
                <w:b/>
                <w:bCs/>
              </w:rPr>
            </w:pPr>
            <w:bookmarkStart w:id="125" w:name="_BPDCI_136"/>
            <w:r w:rsidRPr="0019675B">
              <w:rPr>
                <w:rFonts w:ascii="Arial" w:hAnsi="Arial" w:cs="Arial"/>
                <w:b/>
                <w:bCs/>
              </w:rPr>
              <w:t>“Related Person”</w:t>
            </w:r>
            <w:bookmarkEnd w:id="125"/>
          </w:p>
        </w:tc>
        <w:tc>
          <w:tcPr>
            <w:tcW w:w="6808" w:type="dxa"/>
            <w:shd w:val="clear" w:color="auto" w:fill="auto"/>
          </w:tcPr>
          <w:p w14:paraId="0DC49BBE" w14:textId="3FD06B60" w:rsidR="006E7788" w:rsidRPr="0019675B" w:rsidRDefault="006E7788" w:rsidP="006E7788">
            <w:pPr>
              <w:pStyle w:val="BodyText"/>
              <w:jc w:val="both"/>
              <w:rPr>
                <w:rFonts w:ascii="Arial" w:hAnsi="Arial" w:cs="Arial"/>
              </w:rPr>
            </w:pPr>
            <w:bookmarkStart w:id="126" w:name="_BPDCI_137"/>
            <w:r w:rsidRPr="0019675B">
              <w:rPr>
                <w:rFonts w:ascii="Arial" w:hAnsi="Arial" w:cs="Arial"/>
              </w:rPr>
              <w:t xml:space="preserve">means, in relation to an individual, any member of </w:t>
            </w:r>
            <w:del w:id="127" w:author="Author">
              <w:r w:rsidRPr="0019675B" w:rsidDel="00E42EB2">
                <w:rPr>
                  <w:rFonts w:ascii="Arial" w:hAnsi="Arial" w:cs="Arial"/>
                </w:rPr>
                <w:delText xml:space="preserve">his </w:delText>
              </w:r>
            </w:del>
            <w:ins w:id="128" w:author="Author">
              <w:r w:rsidR="00E42EB2">
                <w:rPr>
                  <w:rFonts w:ascii="Arial" w:hAnsi="Arial" w:cs="Arial"/>
                </w:rPr>
                <w:t xml:space="preserve">their </w:t>
              </w:r>
            </w:ins>
            <w:r w:rsidRPr="0019675B">
              <w:rPr>
                <w:rFonts w:ascii="Arial" w:hAnsi="Arial" w:cs="Arial"/>
              </w:rPr>
              <w:t xml:space="preserve">immediate family, </w:t>
            </w:r>
            <w:del w:id="129" w:author="Author">
              <w:r w:rsidRPr="0019675B" w:rsidDel="00E42EB2">
                <w:rPr>
                  <w:rFonts w:ascii="Arial" w:hAnsi="Arial" w:cs="Arial"/>
                </w:rPr>
                <w:delText xml:space="preserve">his </w:delText>
              </w:r>
            </w:del>
            <w:ins w:id="130" w:author="Author">
              <w:r w:rsidR="00E42EB2">
                <w:rPr>
                  <w:rFonts w:ascii="Arial" w:hAnsi="Arial" w:cs="Arial"/>
                </w:rPr>
                <w:t xml:space="preserve">their </w:t>
              </w:r>
            </w:ins>
            <w:r w:rsidRPr="0019675B">
              <w:rPr>
                <w:rFonts w:ascii="Arial" w:hAnsi="Arial" w:cs="Arial"/>
              </w:rPr>
              <w:t xml:space="preserve">employer (and any former employer of </w:t>
            </w:r>
            <w:del w:id="131" w:author="Author">
              <w:r w:rsidRPr="0019675B" w:rsidDel="00E42EB2">
                <w:rPr>
                  <w:rFonts w:ascii="Arial" w:hAnsi="Arial" w:cs="Arial"/>
                </w:rPr>
                <w:delText xml:space="preserve">his </w:delText>
              </w:r>
            </w:del>
            <w:ins w:id="132" w:author="Author">
              <w:r w:rsidR="00E42EB2">
                <w:rPr>
                  <w:rFonts w:ascii="Arial" w:hAnsi="Arial" w:cs="Arial"/>
                </w:rPr>
                <w:t xml:space="preserve">theirs </w:t>
              </w:r>
            </w:ins>
            <w:r w:rsidRPr="0019675B">
              <w:rPr>
                <w:rFonts w:ascii="Arial" w:hAnsi="Arial" w:cs="Arial"/>
              </w:rPr>
              <w:t xml:space="preserve">within the previous 12 months), any partner with whom </w:t>
            </w:r>
            <w:del w:id="133" w:author="Author">
              <w:r w:rsidRPr="0019675B" w:rsidDel="00E42EB2">
                <w:rPr>
                  <w:rFonts w:ascii="Arial" w:hAnsi="Arial" w:cs="Arial"/>
                </w:rPr>
                <w:delText xml:space="preserve">he is </w:delText>
              </w:r>
            </w:del>
            <w:ins w:id="134" w:author="Author">
              <w:r w:rsidR="00E42EB2">
                <w:rPr>
                  <w:rFonts w:ascii="Arial" w:hAnsi="Arial" w:cs="Arial"/>
                </w:rPr>
                <w:t xml:space="preserve">they are </w:t>
              </w:r>
            </w:ins>
            <w:r w:rsidRPr="0019675B">
              <w:rPr>
                <w:rFonts w:ascii="Arial" w:hAnsi="Arial" w:cs="Arial"/>
              </w:rPr>
              <w:t xml:space="preserve">in partnership, and any company or Affiliate of a company in which </w:t>
            </w:r>
            <w:del w:id="135" w:author="Author">
              <w:r w:rsidRPr="0019675B" w:rsidDel="00E42EB2">
                <w:rPr>
                  <w:rFonts w:ascii="Arial" w:hAnsi="Arial" w:cs="Arial"/>
                </w:rPr>
                <w:delText xml:space="preserve">he </w:delText>
              </w:r>
            </w:del>
            <w:ins w:id="136" w:author="Author">
              <w:r w:rsidR="00E42EB2">
                <w:rPr>
                  <w:rFonts w:ascii="Arial" w:hAnsi="Arial" w:cs="Arial"/>
                </w:rPr>
                <w:t xml:space="preserve">they </w:t>
              </w:r>
            </w:ins>
            <w:r w:rsidRPr="0019675B">
              <w:rPr>
                <w:rFonts w:ascii="Arial" w:hAnsi="Arial" w:cs="Arial"/>
              </w:rPr>
              <w:t xml:space="preserve">or any member of </w:t>
            </w:r>
            <w:del w:id="137" w:author="Author">
              <w:r w:rsidRPr="0019675B" w:rsidDel="00E42EB2">
                <w:rPr>
                  <w:rFonts w:ascii="Arial" w:hAnsi="Arial" w:cs="Arial"/>
                </w:rPr>
                <w:delText xml:space="preserve">his </w:delText>
              </w:r>
            </w:del>
            <w:ins w:id="138" w:author="Author">
              <w:r w:rsidR="00E42EB2">
                <w:rPr>
                  <w:rFonts w:ascii="Arial" w:hAnsi="Arial" w:cs="Arial"/>
                </w:rPr>
                <w:t xml:space="preserve">their </w:t>
              </w:r>
            </w:ins>
            <w:r w:rsidRPr="0019675B">
              <w:rPr>
                <w:rFonts w:ascii="Arial" w:hAnsi="Arial" w:cs="Arial"/>
              </w:rPr>
              <w:t>immediate family controls more than 20% of the voting rights in respect of the shares of the company;</w:t>
            </w:r>
            <w:bookmarkEnd w:id="126"/>
          </w:p>
        </w:tc>
      </w:tr>
      <w:tr w:rsidR="006E7788" w14:paraId="1FC290CF" w14:textId="77777777" w:rsidTr="16EDC40A">
        <w:trPr>
          <w:gridAfter w:val="1"/>
          <w:wAfter w:w="289" w:type="dxa"/>
        </w:trPr>
        <w:tc>
          <w:tcPr>
            <w:tcW w:w="3512"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808"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16EDC40A">
        <w:trPr>
          <w:gridAfter w:val="1"/>
          <w:wAfter w:w="289" w:type="dxa"/>
        </w:trPr>
        <w:tc>
          <w:tcPr>
            <w:tcW w:w="3512" w:type="dxa"/>
            <w:shd w:val="clear" w:color="auto" w:fill="auto"/>
          </w:tcPr>
          <w:p w14:paraId="063A0B27" w14:textId="77777777" w:rsidR="006E7788" w:rsidRDefault="006E7788" w:rsidP="006E7788">
            <w:pPr>
              <w:pStyle w:val="BodyText"/>
              <w:rPr>
                <w:rFonts w:ascii="Arial" w:hAnsi="Arial" w:cs="Arial"/>
                <w:b/>
                <w:bCs/>
              </w:rPr>
            </w:pPr>
            <w:r>
              <w:rPr>
                <w:rFonts w:ascii="Arial" w:hAnsi="Arial" w:cs="Arial"/>
                <w:b/>
                <w:bCs/>
              </w:rPr>
              <w:t>"Release Date"</w:t>
            </w:r>
          </w:p>
        </w:tc>
        <w:tc>
          <w:tcPr>
            <w:tcW w:w="6808" w:type="dxa"/>
          </w:tcPr>
          <w:p w14:paraId="7BCA8240" w14:textId="77777777" w:rsidR="006E7788" w:rsidRDefault="006E7788" w:rsidP="006E7788">
            <w:pPr>
              <w:pStyle w:val="BodyText"/>
              <w:jc w:val="both"/>
              <w:rPr>
                <w:rFonts w:ascii="Arial" w:hAnsi="Arial" w:cs="Arial"/>
              </w:rPr>
            </w:pPr>
            <w:r>
              <w:rPr>
                <w:rFonts w:ascii="Arial" w:hAnsi="Arial" w:cs="Arial"/>
              </w:rPr>
              <w:t>as defined in Paragraph 2.22.2;</w:t>
            </w:r>
            <w:r>
              <w:rPr>
                <w:rFonts w:ascii="Arial" w:hAnsi="Arial" w:cs="Arial"/>
                <w:b/>
                <w:i/>
              </w:rPr>
              <w:t xml:space="preserve"> </w:t>
            </w:r>
          </w:p>
        </w:tc>
      </w:tr>
      <w:tr w:rsidR="006E7788" w14:paraId="43C67D02" w14:textId="77777777" w:rsidTr="16EDC40A">
        <w:trPr>
          <w:gridAfter w:val="1"/>
          <w:wAfter w:w="289" w:type="dxa"/>
          <w:trHeight w:val="336"/>
        </w:trPr>
        <w:tc>
          <w:tcPr>
            <w:tcW w:w="3512"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808"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16EDC40A">
        <w:trPr>
          <w:gridAfter w:val="1"/>
          <w:wAfter w:w="289" w:type="dxa"/>
        </w:trPr>
        <w:tc>
          <w:tcPr>
            <w:tcW w:w="3512"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808"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39" w:name="_BPDCD_138"/>
            <w:r>
              <w:rPr>
                <w:rFonts w:ascii="Arial" w:hAnsi="Arial" w:cs="Arial"/>
                <w:strike/>
                <w:snapToGrid w:val="0"/>
                <w:color w:val="FF0000"/>
              </w:rPr>
              <w:t>.</w:t>
            </w:r>
            <w:r>
              <w:rPr>
                <w:rFonts w:ascii="Arial" w:hAnsi="Arial" w:cs="Arial"/>
                <w:snapToGrid w:val="0"/>
                <w:color w:val="0000FF"/>
                <w:u w:val="double"/>
              </w:rPr>
              <w:t>;</w:t>
            </w:r>
            <w:bookmarkEnd w:id="139"/>
          </w:p>
        </w:tc>
      </w:tr>
      <w:tr w:rsidR="006E7788" w14:paraId="29B539BC" w14:textId="77777777" w:rsidTr="16EDC40A">
        <w:trPr>
          <w:gridAfter w:val="1"/>
          <w:wAfter w:w="289" w:type="dxa"/>
        </w:trPr>
        <w:tc>
          <w:tcPr>
            <w:tcW w:w="3512"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808"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16EDC40A">
        <w:tblPrEx>
          <w:tblCellMar>
            <w:left w:w="108" w:type="dxa"/>
            <w:right w:w="108" w:type="dxa"/>
          </w:tblCellMar>
        </w:tblPrEx>
        <w:trPr>
          <w:gridAfter w:val="1"/>
          <w:wAfter w:w="289" w:type="dxa"/>
        </w:trPr>
        <w:tc>
          <w:tcPr>
            <w:tcW w:w="3512"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808"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16EDC40A">
        <w:tblPrEx>
          <w:tblCellMar>
            <w:left w:w="108" w:type="dxa"/>
            <w:right w:w="108" w:type="dxa"/>
          </w:tblCellMar>
        </w:tblPrEx>
        <w:trPr>
          <w:gridAfter w:val="1"/>
          <w:wAfter w:w="289" w:type="dxa"/>
        </w:trPr>
        <w:tc>
          <w:tcPr>
            <w:tcW w:w="3512"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808"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16EDC40A">
        <w:trPr>
          <w:gridAfter w:val="1"/>
          <w:wAfter w:w="289" w:type="dxa"/>
        </w:trPr>
        <w:tc>
          <w:tcPr>
            <w:tcW w:w="3512"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lastRenderedPageBreak/>
              <w:t>"Relevant Transmission Licensee"</w:t>
            </w:r>
          </w:p>
        </w:tc>
        <w:tc>
          <w:tcPr>
            <w:tcW w:w="6808"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16EDC40A">
        <w:trPr>
          <w:gridAfter w:val="1"/>
          <w:wAfter w:w="289" w:type="dxa"/>
        </w:trPr>
        <w:tc>
          <w:tcPr>
            <w:tcW w:w="3512"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808"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16EDC40A">
        <w:trPr>
          <w:gridAfter w:val="1"/>
          <w:wAfter w:w="289" w:type="dxa"/>
        </w:trPr>
        <w:tc>
          <w:tcPr>
            <w:tcW w:w="3512"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808"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16EDC40A">
        <w:trPr>
          <w:gridAfter w:val="1"/>
          <w:wAfter w:w="289" w:type="dxa"/>
        </w:trPr>
        <w:tc>
          <w:tcPr>
            <w:tcW w:w="3512"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808" w:type="dxa"/>
          </w:tcPr>
          <w:p w14:paraId="0FFB211B" w14:textId="77777777"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3.22.7 or paragraph 3.22.8</w:t>
            </w:r>
            <w:bookmarkStart w:id="140" w:name="_BPDCD_139"/>
            <w:r w:rsidRPr="0019675B">
              <w:rPr>
                <w:rFonts w:ascii="Arial" w:hAnsi="Arial" w:cs="Arial"/>
                <w:color w:val="0000FF"/>
              </w:rPr>
              <w:t>;</w:t>
            </w:r>
            <w:bookmarkEnd w:id="140"/>
          </w:p>
        </w:tc>
      </w:tr>
      <w:tr w:rsidR="006E7788" w14:paraId="3B92A012" w14:textId="77777777" w:rsidTr="16EDC40A">
        <w:trPr>
          <w:gridAfter w:val="1"/>
          <w:wAfter w:w="289" w:type="dxa"/>
        </w:trPr>
        <w:tc>
          <w:tcPr>
            <w:tcW w:w="3512"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808" w:type="dxa"/>
          </w:tcPr>
          <w:p w14:paraId="3C2A3DD3" w14:textId="77777777"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Exhibit S to the </w:t>
            </w:r>
            <w:r>
              <w:rPr>
                <w:rFonts w:ascii="Arial" w:hAnsi="Arial" w:cs="Arial"/>
                <w:b/>
                <w:snapToGrid w:val="0"/>
              </w:rPr>
              <w:t>CUSC</w:t>
            </w:r>
            <w:bookmarkStart w:id="141" w:name="_BPDCD_140"/>
            <w:r w:rsidRPr="0019675B">
              <w:rPr>
                <w:rFonts w:ascii="Arial" w:hAnsi="Arial" w:cs="Arial"/>
                <w:snapToGrid w:val="0"/>
                <w:color w:val="0000FF"/>
              </w:rPr>
              <w:t>;</w:t>
            </w:r>
            <w:bookmarkEnd w:id="141"/>
          </w:p>
        </w:tc>
      </w:tr>
      <w:tr w:rsidR="006E7788" w14:paraId="10D5DBA6" w14:textId="77777777" w:rsidTr="16EDC40A">
        <w:trPr>
          <w:gridAfter w:val="1"/>
          <w:wAfter w:w="289" w:type="dxa"/>
        </w:trPr>
        <w:tc>
          <w:tcPr>
            <w:tcW w:w="3512"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808"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42" w:name="_BPDCD_141"/>
            <w:r w:rsidRPr="0019675B">
              <w:rPr>
                <w:rFonts w:ascii="Arial" w:hAnsi="Arial" w:cs="Arial"/>
              </w:rPr>
              <w:t>;</w:t>
            </w:r>
            <w:bookmarkEnd w:id="142"/>
          </w:p>
        </w:tc>
      </w:tr>
      <w:tr w:rsidR="006E7788" w14:paraId="5D5A2366" w14:textId="77777777" w:rsidTr="16EDC40A">
        <w:trPr>
          <w:gridAfter w:val="1"/>
          <w:wAfter w:w="289" w:type="dxa"/>
        </w:trPr>
        <w:tc>
          <w:tcPr>
            <w:tcW w:w="3512"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808"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43" w:name="_BPDCD_142"/>
            <w:r w:rsidRPr="0019675B">
              <w:rPr>
                <w:rFonts w:ascii="Arial" w:hAnsi="Arial" w:cs="Arial"/>
                <w:lang w:val="en-US"/>
              </w:rPr>
              <w:t>;</w:t>
            </w:r>
            <w:bookmarkEnd w:id="143"/>
          </w:p>
        </w:tc>
      </w:tr>
      <w:tr w:rsidR="006E7788" w14:paraId="5589F294" w14:textId="77777777" w:rsidTr="16EDC40A">
        <w:trPr>
          <w:gridAfter w:val="1"/>
          <w:wAfter w:w="289" w:type="dxa"/>
        </w:trPr>
        <w:tc>
          <w:tcPr>
            <w:tcW w:w="3512"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808"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16EDC40A">
        <w:trPr>
          <w:gridAfter w:val="1"/>
          <w:wAfter w:w="289" w:type="dxa"/>
        </w:trPr>
        <w:tc>
          <w:tcPr>
            <w:tcW w:w="3512"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808"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6E7788" w14:paraId="134B9D9C" w14:textId="77777777" w:rsidTr="16EDC40A">
        <w:trPr>
          <w:gridAfter w:val="1"/>
          <w:wAfter w:w="289" w:type="dxa"/>
        </w:trPr>
        <w:tc>
          <w:tcPr>
            <w:tcW w:w="3512"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lastRenderedPageBreak/>
              <w:t>"Required Standard"</w:t>
            </w:r>
          </w:p>
        </w:tc>
        <w:tc>
          <w:tcPr>
            <w:tcW w:w="6808"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16EDC40A">
        <w:trPr>
          <w:gridAfter w:val="1"/>
          <w:wAfter w:w="289" w:type="dxa"/>
        </w:trPr>
        <w:tc>
          <w:tcPr>
            <w:tcW w:w="3512" w:type="dxa"/>
            <w:shd w:val="clear" w:color="auto" w:fill="auto"/>
          </w:tcPr>
          <w:p w14:paraId="56EA3486" w14:textId="77777777" w:rsidR="006E7788" w:rsidRDefault="006E7788" w:rsidP="006E7788">
            <w:pPr>
              <w:pStyle w:val="BodyText"/>
              <w:rPr>
                <w:rFonts w:ascii="Arial" w:hAnsi="Arial" w:cs="Arial"/>
                <w:b/>
                <w:bCs/>
              </w:rPr>
            </w:pPr>
            <w:r>
              <w:rPr>
                <w:rFonts w:ascii="Arial" w:hAnsi="Arial" w:cs="Arial"/>
                <w:b/>
                <w:bCs/>
              </w:rPr>
              <w:t>"Requirements"</w:t>
            </w:r>
          </w:p>
        </w:tc>
        <w:tc>
          <w:tcPr>
            <w:tcW w:w="6808"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security provided is </w:t>
            </w:r>
            <w:r>
              <w:rPr>
                <w:rFonts w:ascii="Arial" w:hAnsi="Arial" w:cs="Arial"/>
                <w:b/>
              </w:rPr>
              <w:t>Enforceable</w:t>
            </w:r>
            <w:r>
              <w:rPr>
                <w:rFonts w:ascii="Arial" w:hAnsi="Arial" w:cs="Arial"/>
              </w:rPr>
              <w:t xml:space="preserve">; and </w:t>
            </w:r>
          </w:p>
          <w:p w14:paraId="623CCDE2" w14:textId="77777777" w:rsidR="006E7788" w:rsidRDefault="006E7788" w:rsidP="006E7788">
            <w:pPr>
              <w:pStyle w:val="BodyText"/>
              <w:tabs>
                <w:tab w:val="left" w:pos="2"/>
              </w:tabs>
              <w:jc w:val="both"/>
              <w:rPr>
                <w:rFonts w:ascii="Arial" w:hAnsi="Arial" w:cs="Arial"/>
                <w:b/>
                <w:i/>
              </w:rPr>
            </w:pPr>
            <w:r>
              <w:rPr>
                <w:rFonts w:ascii="Arial" w:hAnsi="Arial" w:cs="Arial"/>
              </w:rPr>
              <w:t xml:space="preserve">(d)  there are no material conditions </w:t>
            </w:r>
            <w:proofErr w:type="gramStart"/>
            <w:r>
              <w:rPr>
                <w:rFonts w:ascii="Arial" w:hAnsi="Arial" w:cs="Arial"/>
              </w:rPr>
              <w:t>preventing  the</w:t>
            </w:r>
            <w:proofErr w:type="gramEnd"/>
            <w:r>
              <w:rPr>
                <w:rFonts w:ascii="Arial" w:hAnsi="Arial" w:cs="Arial"/>
              </w:rPr>
              <w:t xml:space="preserve"> exercise by </w:t>
            </w:r>
            <w:r>
              <w:rPr>
                <w:rFonts w:ascii="Arial" w:hAnsi="Arial" w:cs="Arial"/>
                <w:b/>
                <w:bCs/>
              </w:rPr>
              <w:t>The Company</w:t>
            </w:r>
            <w:r>
              <w:rPr>
                <w:rFonts w:ascii="Arial" w:hAnsi="Arial" w:cs="Arial"/>
              </w:rPr>
              <w:t xml:space="preserve"> of its rights under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w:t>
            </w:r>
            <w:r w:rsidRPr="0019675B">
              <w:rPr>
                <w:rFonts w:ascii="Arial" w:hAnsi="Arial" w:cs="Arial"/>
                <w:b/>
              </w:rPr>
              <w:t>t</w:t>
            </w:r>
            <w:bookmarkStart w:id="144" w:name="_BPDCD_143"/>
            <w:r w:rsidRPr="0019675B">
              <w:rPr>
                <w:rFonts w:ascii="Arial" w:hAnsi="Arial" w:cs="Arial"/>
                <w:color w:val="0000FF"/>
              </w:rPr>
              <w:t>;</w:t>
            </w:r>
            <w:bookmarkEnd w:id="144"/>
          </w:p>
        </w:tc>
      </w:tr>
      <w:tr w:rsidR="006E7788" w14:paraId="61D514B6" w14:textId="77777777" w:rsidTr="16EDC40A">
        <w:trPr>
          <w:gridAfter w:val="1"/>
          <w:wAfter w:w="289" w:type="dxa"/>
        </w:trPr>
        <w:tc>
          <w:tcPr>
            <w:tcW w:w="3512"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6808"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45" w:name="_BPDCD_144"/>
            <w:r w:rsidRPr="0019675B">
              <w:rPr>
                <w:rFonts w:ascii="Arial" w:hAnsi="Arial" w:cs="Arial"/>
              </w:rPr>
              <w:t>as</w:t>
            </w:r>
            <w:r w:rsidRPr="0019675B">
              <w:rPr>
                <w:rFonts w:ascii="Arial" w:hAnsi="Arial" w:cs="Arial"/>
                <w:color w:val="0000FF"/>
              </w:rPr>
              <w:t xml:space="preserve"> </w:t>
            </w:r>
            <w:bookmarkEnd w:id="145"/>
            <w:r w:rsidRPr="0019675B">
              <w:rPr>
                <w:rFonts w:ascii="Arial" w:hAnsi="Arial" w:cs="Arial"/>
              </w:rPr>
              <w:t>defined in Paragraph 8A.4.1.3</w:t>
            </w:r>
            <w:bookmarkStart w:id="146" w:name="_BPDCD_145"/>
            <w:r w:rsidRPr="0019675B">
              <w:rPr>
                <w:rFonts w:ascii="Arial" w:hAnsi="Arial" w:cs="Arial"/>
              </w:rPr>
              <w:t>;</w:t>
            </w:r>
            <w:bookmarkEnd w:id="146"/>
          </w:p>
        </w:tc>
      </w:tr>
      <w:tr w:rsidR="006E7788" w14:paraId="020C019C" w14:textId="77777777" w:rsidTr="16EDC40A">
        <w:trPr>
          <w:gridAfter w:val="1"/>
          <w:wAfter w:w="289" w:type="dxa"/>
        </w:trPr>
        <w:tc>
          <w:tcPr>
            <w:tcW w:w="3512"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808"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47" w:name="_BPDCD_146"/>
            <w:r w:rsidRPr="0019675B">
              <w:rPr>
                <w:rFonts w:ascii="Arial" w:hAnsi="Arial" w:cs="Arial"/>
              </w:rPr>
              <w:t>;</w:t>
            </w:r>
            <w:bookmarkEnd w:id="147"/>
          </w:p>
        </w:tc>
      </w:tr>
      <w:tr w:rsidR="006E7788" w14:paraId="1CCF5579" w14:textId="77777777" w:rsidTr="16EDC40A">
        <w:trPr>
          <w:gridAfter w:val="1"/>
          <w:wAfter w:w="289" w:type="dxa"/>
        </w:trPr>
        <w:tc>
          <w:tcPr>
            <w:tcW w:w="3512"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808"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16EDC40A">
        <w:trPr>
          <w:gridAfter w:val="1"/>
          <w:wAfter w:w="289" w:type="dxa"/>
        </w:trPr>
        <w:tc>
          <w:tcPr>
            <w:tcW w:w="3512"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808"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16EDC40A">
        <w:trPr>
          <w:gridAfter w:val="1"/>
          <w:wAfter w:w="289" w:type="dxa"/>
        </w:trPr>
        <w:tc>
          <w:tcPr>
            <w:tcW w:w="3512"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808"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48" w:name="_DV_C139"/>
            <w:r>
              <w:rPr>
                <w:rFonts w:ascii="Arial" w:hAnsi="Arial" w:cs="Arial"/>
              </w:rPr>
              <w:t>The higher of:</w:t>
            </w:r>
            <w:bookmarkEnd w:id="148"/>
          </w:p>
          <w:p w14:paraId="499D174C" w14:textId="77777777" w:rsidR="006E7788" w:rsidRDefault="006E7788" w:rsidP="006E7788">
            <w:pPr>
              <w:pStyle w:val="BodyText"/>
              <w:jc w:val="both"/>
              <w:rPr>
                <w:rFonts w:ascii="Arial" w:hAnsi="Arial" w:cs="Arial"/>
              </w:rPr>
            </w:pPr>
            <w:bookmarkStart w:id="149"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rate;  or</w:t>
            </w:r>
            <w:bookmarkStart w:id="150" w:name="_DV_C141"/>
            <w:bookmarkEnd w:id="149"/>
          </w:p>
          <w:p w14:paraId="2A938A70" w14:textId="77777777" w:rsidR="006E7788" w:rsidRDefault="006E7788" w:rsidP="006E7788">
            <w:pPr>
              <w:pStyle w:val="BodyText"/>
              <w:jc w:val="both"/>
              <w:rPr>
                <w:rFonts w:ascii="Arial" w:hAnsi="Arial" w:cs="Arial"/>
              </w:rPr>
            </w:pPr>
            <w:r>
              <w:rPr>
                <w:rFonts w:ascii="Arial" w:hAnsi="Arial" w:cs="Arial"/>
              </w:rPr>
              <w:lastRenderedPageBreak/>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150"/>
          </w:p>
          <w:p w14:paraId="7932BDA1" w14:textId="77777777" w:rsidR="006E7788" w:rsidRDefault="006E7788" w:rsidP="006E7788">
            <w:pPr>
              <w:pStyle w:val="BodyText"/>
              <w:jc w:val="both"/>
              <w:rPr>
                <w:rFonts w:ascii="Arial" w:hAnsi="Arial" w:cs="Arial"/>
              </w:rPr>
            </w:pPr>
            <w:bookmarkStart w:id="151" w:name="_DV_C142"/>
            <w:r>
              <w:rPr>
                <w:rFonts w:ascii="Arial" w:hAnsi="Arial" w:cs="Arial"/>
              </w:rPr>
              <w:t>A or B are then multiplied by:</w:t>
            </w:r>
            <w:bookmarkEnd w:id="151"/>
          </w:p>
          <w:p w14:paraId="2AA1CC9D" w14:textId="77777777" w:rsidR="006E7788" w:rsidRDefault="006E7788" w:rsidP="006E7788">
            <w:pPr>
              <w:pStyle w:val="BodyText"/>
              <w:jc w:val="both"/>
              <w:rPr>
                <w:rFonts w:ascii="Arial" w:hAnsi="Arial" w:cs="Arial"/>
              </w:rPr>
            </w:pPr>
            <w:bookmarkStart w:id="152" w:name="_DV_C143"/>
            <w:r>
              <w:rPr>
                <w:rFonts w:ascii="Arial" w:hAnsi="Arial" w:cs="Arial"/>
              </w:rPr>
              <w:t>the MW arrived at after deducting from the Transmission Entry Capacity for the Connection Site the Restricted MW Export Level;</w:t>
            </w:r>
            <w:bookmarkEnd w:id="152"/>
          </w:p>
        </w:tc>
      </w:tr>
      <w:tr w:rsidR="006E7788" w14:paraId="36499F13" w14:textId="77777777" w:rsidTr="16EDC40A">
        <w:trPr>
          <w:gridAfter w:val="1"/>
          <w:wAfter w:w="289" w:type="dxa"/>
        </w:trPr>
        <w:tc>
          <w:tcPr>
            <w:tcW w:w="3512" w:type="dxa"/>
            <w:shd w:val="clear" w:color="auto" w:fill="auto"/>
          </w:tcPr>
          <w:p w14:paraId="7D927752" w14:textId="77777777" w:rsidR="006E7788" w:rsidRDefault="006E7788" w:rsidP="006E7788">
            <w:pPr>
              <w:spacing w:after="240"/>
              <w:rPr>
                <w:rFonts w:ascii="Arial" w:hAnsi="Arial" w:cs="Arial"/>
                <w:b/>
                <w:bCs/>
              </w:rPr>
            </w:pPr>
            <w:bookmarkStart w:id="153" w:name="_DV_C137"/>
            <w:r>
              <w:rPr>
                <w:rFonts w:ascii="Arial" w:hAnsi="Arial" w:cs="Arial"/>
                <w:b/>
                <w:bCs/>
              </w:rPr>
              <w:lastRenderedPageBreak/>
              <w:t>"Restricted Export Level Period"</w:t>
            </w:r>
            <w:bookmarkEnd w:id="153"/>
          </w:p>
        </w:tc>
        <w:tc>
          <w:tcPr>
            <w:tcW w:w="6808" w:type="dxa"/>
          </w:tcPr>
          <w:p w14:paraId="76F87FBE" w14:textId="77777777" w:rsidR="006E7788" w:rsidRDefault="006E7788" w:rsidP="006E7788">
            <w:pPr>
              <w:spacing w:after="240"/>
              <w:rPr>
                <w:rFonts w:ascii="Arial" w:hAnsi="Arial" w:cs="Arial"/>
              </w:rPr>
            </w:pPr>
            <w:bookmarkStart w:id="154" w:name="_DV_C138"/>
            <w:r>
              <w:rPr>
                <w:rFonts w:ascii="Arial" w:hAnsi="Arial" w:cs="Arial"/>
              </w:rPr>
              <w:t>as defined in Paragraph 4.2A.4(b)(ii);</w:t>
            </w:r>
            <w:bookmarkEnd w:id="154"/>
          </w:p>
        </w:tc>
      </w:tr>
      <w:tr w:rsidR="006E7788" w14:paraId="4F12EA54" w14:textId="77777777" w:rsidTr="16EDC40A">
        <w:trPr>
          <w:gridAfter w:val="1"/>
          <w:wAfter w:w="289" w:type="dxa"/>
        </w:trPr>
        <w:tc>
          <w:tcPr>
            <w:tcW w:w="3512" w:type="dxa"/>
            <w:shd w:val="clear" w:color="auto" w:fill="auto"/>
          </w:tcPr>
          <w:p w14:paraId="416869E7" w14:textId="77777777" w:rsidR="006E7788" w:rsidRDefault="006E7788" w:rsidP="006E7788">
            <w:pPr>
              <w:spacing w:after="240"/>
              <w:rPr>
                <w:rFonts w:ascii="Arial" w:hAnsi="Arial" w:cs="Arial"/>
                <w:b/>
                <w:bCs/>
              </w:rPr>
            </w:pPr>
            <w:bookmarkStart w:id="155" w:name="_DV_C144"/>
            <w:r>
              <w:rPr>
                <w:rFonts w:ascii="Arial" w:hAnsi="Arial" w:cs="Arial"/>
                <w:b/>
                <w:bCs/>
              </w:rPr>
              <w:t>"Restricted MW Export Level"</w:t>
            </w:r>
            <w:bookmarkEnd w:id="155"/>
          </w:p>
        </w:tc>
        <w:tc>
          <w:tcPr>
            <w:tcW w:w="6808" w:type="dxa"/>
          </w:tcPr>
          <w:p w14:paraId="5DB3A021" w14:textId="77777777" w:rsidR="006E7788" w:rsidRDefault="006E7788" w:rsidP="006E7788">
            <w:pPr>
              <w:spacing w:after="240"/>
              <w:rPr>
                <w:rFonts w:ascii="Arial" w:hAnsi="Arial" w:cs="Arial"/>
              </w:rPr>
            </w:pPr>
            <w:bookmarkStart w:id="156" w:name="_DV_C145"/>
            <w:r>
              <w:rPr>
                <w:rFonts w:ascii="Arial" w:hAnsi="Arial" w:cs="Arial"/>
              </w:rPr>
              <w:t>as defined in Paragraph 4.2A.2.1(c)(i);</w:t>
            </w:r>
            <w:bookmarkEnd w:id="156"/>
          </w:p>
        </w:tc>
      </w:tr>
      <w:tr w:rsidR="006E7788" w14:paraId="0B984F66" w14:textId="77777777" w:rsidTr="16EDC40A">
        <w:trPr>
          <w:gridAfter w:val="1"/>
          <w:wAfter w:w="289" w:type="dxa"/>
        </w:trPr>
        <w:tc>
          <w:tcPr>
            <w:tcW w:w="3512" w:type="dxa"/>
            <w:shd w:val="clear" w:color="auto" w:fill="auto"/>
          </w:tcPr>
          <w:p w14:paraId="23B47847" w14:textId="77777777" w:rsidR="006E7788" w:rsidRDefault="006E7788" w:rsidP="006E7788">
            <w:pPr>
              <w:pStyle w:val="BodyText"/>
              <w:rPr>
                <w:rFonts w:ascii="Arial" w:hAnsi="Arial" w:cs="Arial"/>
                <w:b/>
                <w:bCs/>
                <w:color w:val="000000"/>
                <w:w w:val="0"/>
              </w:rPr>
            </w:pPr>
            <w:bookmarkStart w:id="157" w:name="_DV_C146"/>
            <w:r>
              <w:rPr>
                <w:rFonts w:ascii="Arial" w:hAnsi="Arial" w:cs="Arial"/>
                <w:b/>
                <w:bCs/>
                <w:color w:val="000000"/>
                <w:w w:val="0"/>
              </w:rPr>
              <w:t>"Restrictions on Availability"</w:t>
            </w:r>
          </w:p>
          <w:bookmarkEnd w:id="157"/>
          <w:p w14:paraId="5D76F483" w14:textId="77777777" w:rsidR="006E7788" w:rsidRDefault="006E7788" w:rsidP="006E7788">
            <w:pPr>
              <w:pStyle w:val="BodyText"/>
              <w:rPr>
                <w:rFonts w:ascii="Arial" w:hAnsi="Arial" w:cs="Arial"/>
                <w:b/>
                <w:bCs/>
                <w:color w:val="000000"/>
                <w:w w:val="0"/>
              </w:rPr>
            </w:pPr>
          </w:p>
        </w:tc>
        <w:tc>
          <w:tcPr>
            <w:tcW w:w="6808" w:type="dxa"/>
          </w:tcPr>
          <w:p w14:paraId="378F32B0" w14:textId="77777777" w:rsidR="006E7788" w:rsidRDefault="006E7788" w:rsidP="006E7788">
            <w:pPr>
              <w:pStyle w:val="BodyText"/>
              <w:spacing w:line="240" w:lineRule="atLeast"/>
              <w:rPr>
                <w:rFonts w:ascii="Arial" w:hAnsi="Arial" w:cs="Arial"/>
                <w:color w:val="000000"/>
                <w:w w:val="0"/>
              </w:rPr>
            </w:pPr>
            <w:bookmarkStart w:id="158"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58"/>
          </w:p>
        </w:tc>
      </w:tr>
      <w:tr w:rsidR="006E7788" w14:paraId="5C97CB93" w14:textId="77777777" w:rsidTr="16EDC40A">
        <w:trPr>
          <w:gridAfter w:val="1"/>
          <w:wAfter w:w="289" w:type="dxa"/>
        </w:trPr>
        <w:tc>
          <w:tcPr>
            <w:tcW w:w="3512"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808"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16EDC40A">
        <w:trPr>
          <w:gridAfter w:val="1"/>
          <w:wAfter w:w="289" w:type="dxa"/>
        </w:trPr>
        <w:tc>
          <w:tcPr>
            <w:tcW w:w="3512"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lastRenderedPageBreak/>
              <w:t>“Retained EU Law”</w:t>
            </w:r>
          </w:p>
        </w:tc>
        <w:tc>
          <w:tcPr>
            <w:tcW w:w="6808"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16EDC40A">
        <w:trPr>
          <w:gridAfter w:val="1"/>
          <w:wAfter w:w="289" w:type="dxa"/>
        </w:trPr>
        <w:tc>
          <w:tcPr>
            <w:tcW w:w="3512"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808"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59" w:name="_BPDCD_147"/>
            <w:r w:rsidRPr="0019675B">
              <w:rPr>
                <w:rFonts w:ascii="Arial" w:hAnsi="Arial" w:cs="Arial"/>
              </w:rPr>
              <w:t>;</w:t>
            </w:r>
            <w:bookmarkEnd w:id="159"/>
          </w:p>
        </w:tc>
      </w:tr>
      <w:tr w:rsidR="006E7788" w14:paraId="0CFFF37D" w14:textId="77777777" w:rsidTr="16EDC40A">
        <w:trPr>
          <w:gridAfter w:val="1"/>
          <w:wAfter w:w="289" w:type="dxa"/>
        </w:trPr>
        <w:tc>
          <w:tcPr>
            <w:tcW w:w="3512"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808"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60" w:name="_BPDCD_148"/>
            <w:r w:rsidRPr="0019675B">
              <w:rPr>
                <w:rFonts w:ascii="Arial" w:hAnsi="Arial" w:cs="Arial"/>
              </w:rPr>
              <w:t>;</w:t>
            </w:r>
            <w:bookmarkEnd w:id="160"/>
          </w:p>
        </w:tc>
      </w:tr>
      <w:tr w:rsidR="006E7788" w14:paraId="4B874DE2" w14:textId="77777777" w:rsidTr="16EDC40A">
        <w:trPr>
          <w:gridAfter w:val="1"/>
          <w:wAfter w:w="289" w:type="dxa"/>
        </w:trPr>
        <w:tc>
          <w:tcPr>
            <w:tcW w:w="3512"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808"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16EDC40A">
        <w:trPr>
          <w:gridAfter w:val="1"/>
          <w:wAfter w:w="289" w:type="dxa"/>
        </w:trPr>
        <w:tc>
          <w:tcPr>
            <w:tcW w:w="3512"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808"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16EDC40A">
        <w:trPr>
          <w:gridAfter w:val="1"/>
          <w:wAfter w:w="289" w:type="dxa"/>
        </w:trPr>
        <w:tc>
          <w:tcPr>
            <w:tcW w:w="3512"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808"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16EDC40A">
        <w:trPr>
          <w:gridAfter w:val="1"/>
          <w:wAfter w:w="289" w:type="dxa"/>
        </w:trPr>
        <w:tc>
          <w:tcPr>
            <w:tcW w:w="3512"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808"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16EDC40A">
        <w:trPr>
          <w:gridAfter w:val="1"/>
          <w:wAfter w:w="289" w:type="dxa"/>
        </w:trPr>
        <w:tc>
          <w:tcPr>
            <w:tcW w:w="3512"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808"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16EDC40A">
        <w:trPr>
          <w:gridAfter w:val="1"/>
          <w:wAfter w:w="289" w:type="dxa"/>
        </w:trPr>
        <w:tc>
          <w:tcPr>
            <w:tcW w:w="3512"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808"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16EDC40A">
        <w:trPr>
          <w:gridAfter w:val="1"/>
          <w:wAfter w:w="289" w:type="dxa"/>
        </w:trPr>
        <w:tc>
          <w:tcPr>
            <w:tcW w:w="3512"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808"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16EDC40A">
        <w:trPr>
          <w:gridAfter w:val="1"/>
          <w:wAfter w:w="289" w:type="dxa"/>
        </w:trPr>
        <w:tc>
          <w:tcPr>
            <w:tcW w:w="3512"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808"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16EDC40A">
        <w:trPr>
          <w:gridAfter w:val="1"/>
          <w:wAfter w:w="289" w:type="dxa"/>
        </w:trPr>
        <w:tc>
          <w:tcPr>
            <w:tcW w:w="3512"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808"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16EDC40A">
        <w:trPr>
          <w:gridAfter w:val="1"/>
          <w:wAfter w:w="289" w:type="dxa"/>
        </w:trPr>
        <w:tc>
          <w:tcPr>
            <w:tcW w:w="3512"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808"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16EDC40A">
        <w:trPr>
          <w:gridAfter w:val="1"/>
          <w:wAfter w:w="289" w:type="dxa"/>
        </w:trPr>
        <w:tc>
          <w:tcPr>
            <w:tcW w:w="3512"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808"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16EDC40A">
        <w:trPr>
          <w:gridAfter w:val="1"/>
          <w:wAfter w:w="289" w:type="dxa"/>
        </w:trPr>
        <w:tc>
          <w:tcPr>
            <w:tcW w:w="3512" w:type="dxa"/>
          </w:tcPr>
          <w:p w14:paraId="0F4B382F" w14:textId="77777777" w:rsidR="006E7788" w:rsidRDefault="006E7788" w:rsidP="006E7788">
            <w:pPr>
              <w:pStyle w:val="BodyText"/>
              <w:rPr>
                <w:rFonts w:ascii="Arial" w:hAnsi="Arial" w:cs="Arial"/>
                <w:b/>
                <w:bCs/>
              </w:rPr>
            </w:pPr>
            <w:r>
              <w:rPr>
                <w:rFonts w:ascii="Arial" w:hAnsi="Arial" w:cs="Arial"/>
                <w:b/>
                <w:bCs/>
              </w:rPr>
              <w:lastRenderedPageBreak/>
              <w:t>"Security Amount"</w:t>
            </w:r>
          </w:p>
        </w:tc>
        <w:tc>
          <w:tcPr>
            <w:tcW w:w="6808"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16EDC40A">
        <w:trPr>
          <w:gridAfter w:val="1"/>
          <w:wAfter w:w="289" w:type="dxa"/>
        </w:trPr>
        <w:tc>
          <w:tcPr>
            <w:tcW w:w="3512"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808"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16EDC40A">
        <w:trPr>
          <w:gridAfter w:val="1"/>
          <w:wAfter w:w="289" w:type="dxa"/>
        </w:trPr>
        <w:tc>
          <w:tcPr>
            <w:tcW w:w="3512"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808"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16EDC40A">
        <w:trPr>
          <w:gridAfter w:val="1"/>
          <w:wAfter w:w="289" w:type="dxa"/>
        </w:trPr>
        <w:tc>
          <w:tcPr>
            <w:tcW w:w="3512"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808"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16EDC40A">
        <w:trPr>
          <w:gridAfter w:val="1"/>
          <w:wAfter w:w="289" w:type="dxa"/>
        </w:trPr>
        <w:tc>
          <w:tcPr>
            <w:tcW w:w="3512" w:type="dxa"/>
          </w:tcPr>
          <w:p w14:paraId="6B5EA866" w14:textId="77777777" w:rsidR="006E7788" w:rsidRDefault="006E7788" w:rsidP="006E7788">
            <w:pPr>
              <w:pStyle w:val="BodyText"/>
              <w:rPr>
                <w:rFonts w:ascii="Arial" w:hAnsi="Arial" w:cs="Arial"/>
                <w:b/>
                <w:bCs/>
                <w:color w:val="000000"/>
                <w:w w:val="0"/>
              </w:rPr>
            </w:pPr>
            <w:bookmarkStart w:id="161" w:name="_DV_C148"/>
            <w:r>
              <w:rPr>
                <w:rFonts w:ascii="Arial" w:hAnsi="Arial" w:cs="Arial"/>
                <w:b/>
                <w:bCs/>
              </w:rPr>
              <w:t>"Security Requirement"</w:t>
            </w:r>
            <w:bookmarkEnd w:id="161"/>
          </w:p>
        </w:tc>
        <w:tc>
          <w:tcPr>
            <w:tcW w:w="6808"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62" w:name="_BPDCD_150"/>
            <w:r w:rsidRPr="0019675B">
              <w:rPr>
                <w:rFonts w:ascii="Arial Bold" w:hAnsi="Arial Bold" w:cs="Arial"/>
                <w:b/>
                <w:bCs/>
              </w:rPr>
              <w:t>The Company</w:t>
            </w:r>
            <w:r w:rsidRPr="0019675B">
              <w:rPr>
                <w:rFonts w:ascii="Arial Bold" w:hAnsi="Arial Bold" w:cs="Arial"/>
              </w:rPr>
              <w:t xml:space="preserve"> </w:t>
            </w:r>
            <w:bookmarkEnd w:id="162"/>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16EDC40A">
        <w:trPr>
          <w:gridAfter w:val="1"/>
          <w:wAfter w:w="289" w:type="dxa"/>
        </w:trPr>
        <w:tc>
          <w:tcPr>
            <w:tcW w:w="3512"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808"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16EDC40A">
        <w:trPr>
          <w:gridAfter w:val="1"/>
          <w:wAfter w:w="289" w:type="dxa"/>
        </w:trPr>
        <w:tc>
          <w:tcPr>
            <w:tcW w:w="3512"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808"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77777777" w:rsidR="006E7788" w:rsidRPr="00042B66" w:rsidRDefault="006E7788" w:rsidP="006E7788">
            <w:pPr>
              <w:pStyle w:val="BodyText"/>
              <w:jc w:val="both"/>
              <w:rPr>
                <w:rFonts w:ascii="Arial" w:hAnsi="Arial" w:cs="Arial"/>
              </w:rPr>
            </w:pPr>
            <w:r w:rsidRPr="00042B66">
              <w:rPr>
                <w:rFonts w:ascii="Arial" w:hAnsi="Arial" w:cs="Arial"/>
              </w:rPr>
              <w:lastRenderedPageBreak/>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EBGL Amendment.</w:t>
            </w:r>
          </w:p>
        </w:tc>
      </w:tr>
      <w:tr w:rsidR="006E7788" w14:paraId="149CC26D" w14:textId="77777777" w:rsidTr="16EDC40A">
        <w:trPr>
          <w:gridAfter w:val="1"/>
          <w:wAfter w:w="289" w:type="dxa"/>
        </w:trPr>
        <w:tc>
          <w:tcPr>
            <w:tcW w:w="3512" w:type="dxa"/>
          </w:tcPr>
          <w:p w14:paraId="18455B9D" w14:textId="77777777" w:rsidR="006E7788" w:rsidRDefault="006E7788" w:rsidP="006E7788">
            <w:pPr>
              <w:pStyle w:val="BodyText"/>
              <w:rPr>
                <w:rFonts w:ascii="Arial" w:hAnsi="Arial" w:cs="Arial"/>
                <w:b/>
                <w:bCs/>
              </w:rPr>
            </w:pPr>
            <w:r>
              <w:rPr>
                <w:rFonts w:ascii="Arial" w:hAnsi="Arial" w:cs="Arial"/>
                <w:b/>
                <w:bCs/>
              </w:rPr>
              <w:lastRenderedPageBreak/>
              <w:t>“Self-Governance Statement”</w:t>
            </w:r>
          </w:p>
        </w:tc>
        <w:tc>
          <w:tcPr>
            <w:tcW w:w="6808"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16EDC40A">
        <w:trPr>
          <w:gridAfter w:val="1"/>
          <w:wAfter w:w="289" w:type="dxa"/>
        </w:trPr>
        <w:tc>
          <w:tcPr>
            <w:tcW w:w="3512"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808"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16EDC40A">
        <w:trPr>
          <w:gridAfter w:val="1"/>
          <w:wAfter w:w="289" w:type="dxa"/>
        </w:trPr>
        <w:tc>
          <w:tcPr>
            <w:tcW w:w="3512"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808"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16EDC40A">
        <w:trPr>
          <w:gridAfter w:val="1"/>
          <w:wAfter w:w="289" w:type="dxa"/>
        </w:trPr>
        <w:tc>
          <w:tcPr>
            <w:tcW w:w="3512"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808"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16EDC40A">
        <w:trPr>
          <w:gridAfter w:val="1"/>
          <w:wAfter w:w="289" w:type="dxa"/>
        </w:trPr>
        <w:tc>
          <w:tcPr>
            <w:tcW w:w="3512"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808"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16EDC40A">
        <w:trPr>
          <w:gridAfter w:val="1"/>
          <w:wAfter w:w="289" w:type="dxa"/>
        </w:trPr>
        <w:tc>
          <w:tcPr>
            <w:tcW w:w="3512"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808"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13DB0362" w14:textId="77777777" w:rsidTr="16EDC40A">
        <w:trPr>
          <w:gridAfter w:val="1"/>
          <w:wAfter w:w="289" w:type="dxa"/>
        </w:trPr>
        <w:tc>
          <w:tcPr>
            <w:tcW w:w="3512" w:type="dxa"/>
          </w:tcPr>
          <w:p w14:paraId="064DB2BC" w14:textId="77777777" w:rsidR="006E7788" w:rsidRPr="00B87B3A" w:rsidRDefault="006E7788" w:rsidP="006E7788">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DCE868C" w14:textId="77777777" w:rsidR="006E7788" w:rsidRPr="00B87B3A" w:rsidRDefault="006E7788" w:rsidP="006E7788">
            <w:pPr>
              <w:tabs>
                <w:tab w:val="left" w:pos="0"/>
              </w:tabs>
              <w:rPr>
                <w:rFonts w:ascii="Arial" w:hAnsi="Arial" w:cs="Arial"/>
                <w:b/>
                <w:szCs w:val="22"/>
              </w:rPr>
            </w:pPr>
          </w:p>
          <w:p w14:paraId="270CA82A" w14:textId="77777777" w:rsidR="006E7788" w:rsidRPr="00F96CF5" w:rsidRDefault="006E7788" w:rsidP="006E7788">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2B9C1E1D"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1F3C039F" w14:textId="77777777" w:rsidR="006E7788" w:rsidRPr="00F96CF5" w:rsidRDefault="006E7788" w:rsidP="006E7788">
            <w:pPr>
              <w:tabs>
                <w:tab w:val="left" w:pos="0"/>
              </w:tabs>
              <w:rPr>
                <w:rFonts w:ascii="Arial,Bold" w:hAnsi="Arial,Bold" w:cs="Arial,Bold"/>
                <w:b/>
                <w:bCs/>
                <w:szCs w:val="22"/>
                <w:lang w:eastAsia="en-GB"/>
              </w:rPr>
            </w:pPr>
          </w:p>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808" w:type="dxa"/>
          </w:tcPr>
          <w:p w14:paraId="6AF1ED4E" w14:textId="77777777" w:rsidR="006E7788" w:rsidRPr="00B87B3A" w:rsidRDefault="006E7788" w:rsidP="006E7788">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5E29CBEF" w14:textId="77777777" w:rsidR="006E7788" w:rsidRPr="00E127E2" w:rsidRDefault="006E7788" w:rsidP="006E7788">
            <w:pPr>
              <w:tabs>
                <w:tab w:val="left" w:pos="0"/>
              </w:tabs>
              <w:rPr>
                <w:rFonts w:ascii="Arial" w:hAnsi="Arial" w:cs="Arial"/>
              </w:rPr>
            </w:pPr>
          </w:p>
          <w:p w14:paraId="048180BF"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7734C898" w14:textId="77777777" w:rsidR="006E7788" w:rsidRPr="00F96CF5" w:rsidRDefault="006E7788" w:rsidP="006E7788">
            <w:pPr>
              <w:autoSpaceDE w:val="0"/>
              <w:autoSpaceDN w:val="0"/>
              <w:adjustRightInd w:val="0"/>
              <w:rPr>
                <w:rFonts w:ascii="Arial" w:hAnsi="Arial" w:cs="Arial"/>
                <w:szCs w:val="22"/>
                <w:lang w:eastAsia="en-GB"/>
              </w:rPr>
            </w:pPr>
          </w:p>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w:t>
            </w:r>
            <w:r w:rsidRPr="00B87B3A">
              <w:rPr>
                <w:rFonts w:ascii="Arial" w:hAnsi="Arial" w:cs="Arial"/>
                <w:szCs w:val="22"/>
                <w:lang w:eastAsia="en-GB"/>
              </w:rPr>
              <w:lastRenderedPageBreak/>
              <w:t xml:space="preserve">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16EDC40A">
        <w:trPr>
          <w:gridAfter w:val="1"/>
          <w:wAfter w:w="289" w:type="dxa"/>
        </w:trPr>
        <w:tc>
          <w:tcPr>
            <w:tcW w:w="3512" w:type="dxa"/>
          </w:tcPr>
          <w:p w14:paraId="541D83AB" w14:textId="77777777" w:rsidR="006E7788" w:rsidRDefault="006E7788" w:rsidP="006E7788">
            <w:pPr>
              <w:pStyle w:val="BodyText"/>
              <w:rPr>
                <w:rFonts w:ascii="Arial" w:hAnsi="Arial" w:cs="Arial"/>
                <w:b/>
                <w:bCs/>
              </w:rPr>
            </w:pPr>
            <w:r>
              <w:rPr>
                <w:rFonts w:ascii="Arial" w:hAnsi="Arial" w:cs="Arial"/>
                <w:b/>
                <w:bCs/>
              </w:rPr>
              <w:lastRenderedPageBreak/>
              <w:t>"Short Term Capacity"</w:t>
            </w:r>
          </w:p>
        </w:tc>
        <w:tc>
          <w:tcPr>
            <w:tcW w:w="6808"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63" w:name="_BPDCD_151"/>
            <w:r w:rsidRPr="0019675B">
              <w:rPr>
                <w:rFonts w:ascii="Arial" w:hAnsi="Arial" w:cs="Arial"/>
              </w:rPr>
              <w:t>;</w:t>
            </w:r>
            <w:bookmarkEnd w:id="163"/>
          </w:p>
        </w:tc>
      </w:tr>
      <w:tr w:rsidR="006E7788" w14:paraId="48DC5CED" w14:textId="77777777" w:rsidTr="16EDC40A">
        <w:trPr>
          <w:gridAfter w:val="1"/>
          <w:wAfter w:w="289" w:type="dxa"/>
        </w:trPr>
        <w:tc>
          <w:tcPr>
            <w:tcW w:w="3512"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808"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16EDC40A">
        <w:trPr>
          <w:gridAfter w:val="1"/>
          <w:wAfter w:w="289" w:type="dxa"/>
        </w:trPr>
        <w:tc>
          <w:tcPr>
            <w:tcW w:w="3512"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6808"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lastRenderedPageBreak/>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16EDC40A">
        <w:trPr>
          <w:gridAfter w:val="1"/>
          <w:wAfter w:w="289" w:type="dxa"/>
        </w:trPr>
        <w:tc>
          <w:tcPr>
            <w:tcW w:w="3512"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6808"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16EDC40A">
        <w:trPr>
          <w:gridAfter w:val="1"/>
          <w:wAfter w:w="289" w:type="dxa"/>
        </w:trPr>
        <w:tc>
          <w:tcPr>
            <w:tcW w:w="3512"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808"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16EDC40A">
        <w:trPr>
          <w:gridAfter w:val="1"/>
          <w:wAfter w:w="289" w:type="dxa"/>
        </w:trPr>
        <w:tc>
          <w:tcPr>
            <w:tcW w:w="3512"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808"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16EDC40A">
        <w:trPr>
          <w:gridAfter w:val="1"/>
          <w:wAfter w:w="289" w:type="dxa"/>
        </w:trPr>
        <w:tc>
          <w:tcPr>
            <w:tcW w:w="3512"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808"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16EDC40A">
        <w:trPr>
          <w:gridAfter w:val="1"/>
          <w:wAfter w:w="289" w:type="dxa"/>
        </w:trPr>
        <w:tc>
          <w:tcPr>
            <w:tcW w:w="3512"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808"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16EDC40A">
        <w:trPr>
          <w:gridAfter w:val="1"/>
          <w:wAfter w:w="289" w:type="dxa"/>
        </w:trPr>
        <w:tc>
          <w:tcPr>
            <w:tcW w:w="3512"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808"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lastRenderedPageBreak/>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64" w:name="_BPDCD_152"/>
            <w:r w:rsidRPr="0019675B">
              <w:rPr>
                <w:rFonts w:ascii="Arial" w:hAnsi="Arial" w:cs="Arial"/>
                <w:color w:val="0000FF"/>
              </w:rPr>
              <w:t>;</w:t>
            </w:r>
            <w:bookmarkEnd w:id="164"/>
          </w:p>
        </w:tc>
      </w:tr>
      <w:tr w:rsidR="006E7788" w14:paraId="1F707E2E" w14:textId="77777777" w:rsidTr="16EDC40A">
        <w:trPr>
          <w:gridAfter w:val="1"/>
          <w:wAfter w:w="289" w:type="dxa"/>
        </w:trPr>
        <w:tc>
          <w:tcPr>
            <w:tcW w:w="3512" w:type="dxa"/>
          </w:tcPr>
          <w:p w14:paraId="477942F0" w14:textId="77777777" w:rsidR="006E7788" w:rsidRDefault="006E7788" w:rsidP="006E7788">
            <w:pPr>
              <w:spacing w:after="240"/>
              <w:rPr>
                <w:rFonts w:ascii="Arial" w:hAnsi="Arial" w:cs="Arial"/>
                <w:b/>
                <w:bCs/>
                <w:snapToGrid w:val="0"/>
              </w:rPr>
            </w:pPr>
            <w:r>
              <w:rPr>
                <w:rFonts w:ascii="Arial" w:hAnsi="Arial" w:cs="Arial"/>
                <w:b/>
                <w:bCs/>
              </w:rPr>
              <w:lastRenderedPageBreak/>
              <w:t>"Small Independent Generating Plant"</w:t>
            </w:r>
          </w:p>
        </w:tc>
        <w:tc>
          <w:tcPr>
            <w:tcW w:w="6808"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16EDC40A">
        <w:trPr>
          <w:gridAfter w:val="1"/>
          <w:wAfter w:w="289" w:type="dxa"/>
        </w:trPr>
        <w:tc>
          <w:tcPr>
            <w:tcW w:w="3512"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808"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16EDC40A">
        <w:trPr>
          <w:gridAfter w:val="1"/>
          <w:wAfter w:w="289" w:type="dxa"/>
        </w:trPr>
        <w:tc>
          <w:tcPr>
            <w:tcW w:w="3512"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808"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16EDC40A">
        <w:trPr>
          <w:gridAfter w:val="1"/>
          <w:wAfter w:w="289" w:type="dxa"/>
        </w:trPr>
        <w:tc>
          <w:tcPr>
            <w:tcW w:w="3512"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808"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16EDC40A">
        <w:trPr>
          <w:gridAfter w:val="1"/>
          <w:wAfter w:w="289" w:type="dxa"/>
        </w:trPr>
        <w:tc>
          <w:tcPr>
            <w:tcW w:w="3512"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808"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16EDC40A">
        <w:trPr>
          <w:gridAfter w:val="1"/>
          <w:wAfter w:w="289" w:type="dxa"/>
        </w:trPr>
        <w:tc>
          <w:tcPr>
            <w:tcW w:w="3512"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808"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16EDC40A">
        <w:trPr>
          <w:gridAfter w:val="1"/>
          <w:wAfter w:w="289" w:type="dxa"/>
        </w:trPr>
        <w:tc>
          <w:tcPr>
            <w:tcW w:w="3512"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808"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65" w:name="_BPDCD_153"/>
            <w:r w:rsidRPr="0019675B">
              <w:rPr>
                <w:rFonts w:ascii="Arial" w:hAnsi="Arial" w:cs="Arial"/>
              </w:rPr>
              <w:t xml:space="preserve">does not fall within the scope of </w:t>
            </w:r>
            <w:bookmarkEnd w:id="16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6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6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16EDC40A">
        <w:trPr>
          <w:gridAfter w:val="1"/>
          <w:wAfter w:w="289" w:type="dxa"/>
        </w:trPr>
        <w:tc>
          <w:tcPr>
            <w:tcW w:w="3512"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808"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16EDC40A">
        <w:trPr>
          <w:gridAfter w:val="1"/>
          <w:wAfter w:w="289" w:type="dxa"/>
        </w:trPr>
        <w:tc>
          <w:tcPr>
            <w:tcW w:w="3512"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808"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16EDC40A">
        <w:trPr>
          <w:gridAfter w:val="1"/>
          <w:wAfter w:w="289" w:type="dxa"/>
        </w:trPr>
        <w:tc>
          <w:tcPr>
            <w:tcW w:w="3512"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808"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16EDC40A">
        <w:trPr>
          <w:gridAfter w:val="1"/>
          <w:wAfter w:w="289" w:type="dxa"/>
        </w:trPr>
        <w:tc>
          <w:tcPr>
            <w:tcW w:w="3512"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808"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w:t>
            </w:r>
            <w:r>
              <w:rPr>
                <w:rFonts w:ascii="Arial" w:hAnsi="Arial" w:cs="Arial"/>
              </w:rPr>
              <w:lastRenderedPageBreak/>
              <w:t>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16EDC40A">
        <w:trPr>
          <w:gridAfter w:val="1"/>
          <w:wAfter w:w="289" w:type="dxa"/>
        </w:trPr>
        <w:tc>
          <w:tcPr>
            <w:tcW w:w="3512" w:type="dxa"/>
          </w:tcPr>
          <w:p w14:paraId="25B4D2DA" w14:textId="77777777" w:rsidR="006E7788" w:rsidRDefault="006E7788" w:rsidP="006E7788">
            <w:pPr>
              <w:pStyle w:val="BodyText"/>
              <w:rPr>
                <w:rFonts w:ascii="Arial" w:hAnsi="Arial" w:cs="Arial"/>
                <w:b/>
                <w:bCs/>
              </w:rPr>
            </w:pPr>
            <w:r>
              <w:rPr>
                <w:rFonts w:ascii="Arial" w:hAnsi="Arial" w:cs="Arial"/>
                <w:b/>
                <w:bCs/>
              </w:rPr>
              <w:lastRenderedPageBreak/>
              <w:t>“Station Load”</w:t>
            </w:r>
          </w:p>
        </w:tc>
        <w:tc>
          <w:tcPr>
            <w:tcW w:w="6808"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16EDC40A">
        <w:trPr>
          <w:gridAfter w:val="1"/>
          <w:wAfter w:w="289" w:type="dxa"/>
        </w:trPr>
        <w:tc>
          <w:tcPr>
            <w:tcW w:w="3512"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808"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16EDC40A">
        <w:trPr>
          <w:gridAfter w:val="1"/>
          <w:wAfter w:w="289" w:type="dxa"/>
        </w:trPr>
        <w:tc>
          <w:tcPr>
            <w:tcW w:w="3512"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808"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16EDC40A">
        <w:trPr>
          <w:gridAfter w:val="1"/>
          <w:wAfter w:w="289" w:type="dxa"/>
        </w:trPr>
        <w:tc>
          <w:tcPr>
            <w:tcW w:w="3512" w:type="dxa"/>
            <w:shd w:val="clear" w:color="auto" w:fill="auto"/>
          </w:tcPr>
          <w:p w14:paraId="6A2F7EB0" w14:textId="77777777" w:rsidR="006E7788" w:rsidRPr="0019675B" w:rsidRDefault="006E7788" w:rsidP="006E7788">
            <w:pPr>
              <w:pStyle w:val="BodyText"/>
              <w:rPr>
                <w:rFonts w:ascii="Arial" w:hAnsi="Arial" w:cs="Arial"/>
                <w:b/>
                <w:bCs/>
                <w:w w:val="0"/>
              </w:rPr>
            </w:pPr>
            <w:bookmarkStart w:id="167" w:name="_BPDCI_155"/>
            <w:bookmarkStart w:id="168" w:name="_DV_C150"/>
            <w:r w:rsidRPr="0019675B">
              <w:rPr>
                <w:rFonts w:ascii="Arial" w:hAnsi="Arial" w:cs="Arial"/>
                <w:b/>
                <w:bCs/>
                <w:lang w:val="en-US"/>
              </w:rPr>
              <w:t>"STC"</w:t>
            </w:r>
            <w:bookmarkEnd w:id="167"/>
            <w:bookmarkEnd w:id="168"/>
          </w:p>
        </w:tc>
        <w:tc>
          <w:tcPr>
            <w:tcW w:w="6808"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69" w:name="_BPDCI_156"/>
            <w:r w:rsidRPr="0019675B">
              <w:rPr>
                <w:rFonts w:ascii="Arial" w:hAnsi="Arial" w:cs="Arial"/>
              </w:rPr>
              <w:t xml:space="preserve">the </w:t>
            </w:r>
            <w:bookmarkStart w:id="170" w:name="_BPDCI_157"/>
            <w:bookmarkEnd w:id="169"/>
            <w:r w:rsidRPr="0019675B">
              <w:rPr>
                <w:rFonts w:ascii="Arial" w:hAnsi="Arial" w:cs="Arial"/>
                <w:b/>
                <w:bCs/>
                <w:lang w:val="en-US"/>
              </w:rPr>
              <w:t>System Operator - Transmission Owner Code</w:t>
            </w:r>
            <w:bookmarkEnd w:id="170"/>
            <w:r w:rsidRPr="0019675B">
              <w:rPr>
                <w:rFonts w:ascii="Arial" w:hAnsi="Arial" w:cs="Arial"/>
                <w:b/>
                <w:bCs/>
                <w:lang w:val="en-US"/>
              </w:rPr>
              <w:t xml:space="preserve"> </w:t>
            </w:r>
            <w:bookmarkStart w:id="171"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71"/>
          </w:p>
        </w:tc>
      </w:tr>
      <w:tr w:rsidR="00F17F42" w14:paraId="770B2397" w14:textId="77777777" w:rsidTr="16EDC40A">
        <w:trPr>
          <w:gridAfter w:val="1"/>
          <w:wAfter w:w="289" w:type="dxa"/>
        </w:trPr>
        <w:tc>
          <w:tcPr>
            <w:tcW w:w="3512" w:type="dxa"/>
            <w:shd w:val="clear" w:color="auto" w:fill="auto"/>
          </w:tcPr>
          <w:p w14:paraId="61AF64A9" w14:textId="77777777" w:rsidR="00F17F42" w:rsidRPr="00F17F42" w:rsidRDefault="00F17F42" w:rsidP="00F17F42">
            <w:pPr>
              <w:pStyle w:val="BodyText"/>
              <w:rPr>
                <w:rFonts w:ascii="Arial" w:hAnsi="Arial" w:cs="Arial"/>
                <w:b/>
                <w:bCs/>
                <w:lang w:val="en-US"/>
              </w:rPr>
            </w:pPr>
            <w:r w:rsidRPr="00F17F42">
              <w:rPr>
                <w:rFonts w:ascii="Arial" w:hAnsi="Arial" w:cs="Arial"/>
                <w:b/>
                <w:bCs/>
                <w:color w:val="000000"/>
                <w:lang w:eastAsia="en-GB"/>
              </w:rPr>
              <w:t>“Storage Facility Operator”</w:t>
            </w:r>
          </w:p>
        </w:tc>
        <w:tc>
          <w:tcPr>
            <w:tcW w:w="6808" w:type="dxa"/>
            <w:shd w:val="clear" w:color="auto" w:fill="auto"/>
          </w:tcPr>
          <w:p w14:paraId="20B5838F"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 </w:t>
            </w:r>
            <w:r w:rsidRPr="00F17F42">
              <w:rPr>
                <w:rFonts w:ascii="Arial" w:hAnsi="Arial" w:cs="Arial"/>
                <w:b/>
                <w:color w:val="000000"/>
                <w:lang w:eastAsia="en-GB"/>
              </w:rPr>
              <w:t>Generation Licensee</w:t>
            </w:r>
            <w:r w:rsidRPr="00F17F42">
              <w:rPr>
                <w:rFonts w:ascii="Arial" w:hAnsi="Arial" w:cs="Arial"/>
                <w:color w:val="000000"/>
                <w:lang w:eastAsia="en-GB"/>
              </w:rPr>
              <w:t xml:space="preserve"> who is responsible for the operation of a</w:t>
            </w:r>
          </w:p>
          <w:p w14:paraId="6E84C875" w14:textId="77777777" w:rsidR="00F17F42" w:rsidRPr="00F17F42" w:rsidRDefault="00F17F42" w:rsidP="00F17F42">
            <w:pPr>
              <w:pStyle w:val="BodyText"/>
              <w:jc w:val="both"/>
              <w:rPr>
                <w:rFonts w:ascii="Arial" w:hAnsi="Arial" w:cs="Arial"/>
              </w:rPr>
            </w:pPr>
            <w:r w:rsidRPr="00F17F42">
              <w:rPr>
                <w:rFonts w:ascii="Arial" w:hAnsi="Arial" w:cs="Arial"/>
                <w:b/>
                <w:color w:val="000000"/>
                <w:lang w:eastAsia="en-GB"/>
              </w:rPr>
              <w:t>Storage Facility</w:t>
            </w:r>
          </w:p>
        </w:tc>
      </w:tr>
      <w:tr w:rsidR="006E7788" w14:paraId="4779A386" w14:textId="77777777" w:rsidTr="16EDC40A">
        <w:trPr>
          <w:gridAfter w:val="1"/>
          <w:wAfter w:w="289" w:type="dxa"/>
        </w:trPr>
        <w:tc>
          <w:tcPr>
            <w:tcW w:w="3512"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808"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72" w:name="_BPDCD_159"/>
            <w:r w:rsidRPr="0019675B">
              <w:rPr>
                <w:rFonts w:ascii="Arial" w:hAnsi="Arial" w:cs="Arial"/>
                <w:color w:val="0000FF"/>
              </w:rPr>
              <w:t>;</w:t>
            </w:r>
            <w:bookmarkEnd w:id="172"/>
          </w:p>
        </w:tc>
      </w:tr>
      <w:tr w:rsidR="006E7788" w14:paraId="70324469" w14:textId="77777777" w:rsidTr="16EDC40A">
        <w:trPr>
          <w:gridAfter w:val="1"/>
          <w:wAfter w:w="289" w:type="dxa"/>
        </w:trPr>
        <w:tc>
          <w:tcPr>
            <w:tcW w:w="3512"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808"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73" w:name="_BPDCD_160"/>
            <w:r w:rsidRPr="0019675B">
              <w:rPr>
                <w:rFonts w:ascii="Arial" w:hAnsi="Arial" w:cs="Arial"/>
              </w:rPr>
              <w:t>;</w:t>
            </w:r>
            <w:bookmarkEnd w:id="173"/>
          </w:p>
        </w:tc>
      </w:tr>
      <w:tr w:rsidR="006E7788" w14:paraId="147DC459" w14:textId="77777777" w:rsidTr="16EDC40A">
        <w:trPr>
          <w:gridAfter w:val="1"/>
          <w:wAfter w:w="289" w:type="dxa"/>
        </w:trPr>
        <w:tc>
          <w:tcPr>
            <w:tcW w:w="3512"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808"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74" w:name="_BPDCD_161"/>
            <w:r w:rsidRPr="00530856">
              <w:rPr>
                <w:rFonts w:ascii="Arial" w:hAnsi="Arial" w:cs="Arial"/>
              </w:rPr>
              <w:t>;</w:t>
            </w:r>
            <w:bookmarkEnd w:id="174"/>
          </w:p>
        </w:tc>
      </w:tr>
      <w:tr w:rsidR="006E7788" w14:paraId="40B362B1" w14:textId="77777777" w:rsidTr="16EDC40A">
        <w:trPr>
          <w:gridAfter w:val="1"/>
          <w:wAfter w:w="289" w:type="dxa"/>
        </w:trPr>
        <w:tc>
          <w:tcPr>
            <w:tcW w:w="3512" w:type="dxa"/>
          </w:tcPr>
          <w:p w14:paraId="37E24EBE" w14:textId="77777777" w:rsidR="006E7788" w:rsidRDefault="006E7788" w:rsidP="006E7788">
            <w:pPr>
              <w:pStyle w:val="BodyText"/>
              <w:rPr>
                <w:rFonts w:ascii="Arial" w:hAnsi="Arial" w:cs="Arial"/>
                <w:b/>
                <w:bCs/>
              </w:rPr>
            </w:pPr>
            <w:r>
              <w:rPr>
                <w:rFonts w:ascii="Arial" w:hAnsi="Arial" w:cs="Arial"/>
                <w:b/>
                <w:bCs/>
              </w:rPr>
              <w:lastRenderedPageBreak/>
              <w:t>"STTEC Offer"</w:t>
            </w:r>
          </w:p>
        </w:tc>
        <w:tc>
          <w:tcPr>
            <w:tcW w:w="6808"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75" w:name="_BPDCD_162"/>
            <w:r w:rsidRPr="00530856">
              <w:rPr>
                <w:rFonts w:ascii="Arial" w:hAnsi="Arial" w:cs="Arial"/>
              </w:rPr>
              <w:t>;</w:t>
            </w:r>
            <w:bookmarkEnd w:id="175"/>
          </w:p>
        </w:tc>
      </w:tr>
      <w:tr w:rsidR="006E7788" w14:paraId="2972AC64" w14:textId="77777777" w:rsidTr="16EDC40A">
        <w:trPr>
          <w:gridAfter w:val="1"/>
          <w:wAfter w:w="289" w:type="dxa"/>
        </w:trPr>
        <w:tc>
          <w:tcPr>
            <w:tcW w:w="3512"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808"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76" w:name="_BPDCD_163"/>
            <w:r w:rsidRPr="00530856">
              <w:rPr>
                <w:rFonts w:ascii="Arial" w:hAnsi="Arial" w:cs="Arial"/>
              </w:rPr>
              <w:t>;</w:t>
            </w:r>
            <w:bookmarkEnd w:id="176"/>
          </w:p>
        </w:tc>
      </w:tr>
      <w:tr w:rsidR="006E7788" w14:paraId="4FDA6CD3" w14:textId="77777777" w:rsidTr="16EDC40A">
        <w:trPr>
          <w:gridAfter w:val="1"/>
          <w:wAfter w:w="289" w:type="dxa"/>
        </w:trPr>
        <w:tc>
          <w:tcPr>
            <w:tcW w:w="3512"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808"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77" w:name="_BPDCD_164"/>
            <w:r w:rsidRPr="00530856">
              <w:rPr>
                <w:rFonts w:ascii="Arial" w:hAnsi="Arial" w:cs="Arial"/>
                <w:color w:val="0000FF"/>
              </w:rPr>
              <w:t>;</w:t>
            </w:r>
            <w:bookmarkEnd w:id="177"/>
          </w:p>
        </w:tc>
      </w:tr>
      <w:tr w:rsidR="006E7788" w14:paraId="41CC5EC5" w14:textId="77777777" w:rsidTr="16EDC40A">
        <w:trPr>
          <w:gridAfter w:val="1"/>
          <w:wAfter w:w="289" w:type="dxa"/>
        </w:trPr>
        <w:tc>
          <w:tcPr>
            <w:tcW w:w="3512"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808"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78" w:name="_BPDCD_165"/>
            <w:r w:rsidRPr="00530856">
              <w:rPr>
                <w:rFonts w:ascii="Arial" w:hAnsi="Arial" w:cs="Arial"/>
                <w:color w:val="0000FF"/>
              </w:rPr>
              <w:t>;</w:t>
            </w:r>
            <w:bookmarkEnd w:id="178"/>
          </w:p>
        </w:tc>
      </w:tr>
      <w:tr w:rsidR="006E7788" w14:paraId="40FB2753" w14:textId="77777777" w:rsidTr="16EDC40A">
        <w:trPr>
          <w:gridAfter w:val="1"/>
          <w:wAfter w:w="289" w:type="dxa"/>
        </w:trPr>
        <w:tc>
          <w:tcPr>
            <w:tcW w:w="3512"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808"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79" w:name="_BPDCD_166"/>
            <w:r w:rsidRPr="00530856">
              <w:rPr>
                <w:rFonts w:ascii="Arial" w:hAnsi="Arial" w:cs="Arial"/>
              </w:rPr>
              <w:t>;</w:t>
            </w:r>
            <w:bookmarkEnd w:id="179"/>
          </w:p>
        </w:tc>
      </w:tr>
      <w:tr w:rsidR="006E7788" w14:paraId="347FFC65" w14:textId="77777777" w:rsidTr="16EDC40A">
        <w:trPr>
          <w:gridAfter w:val="1"/>
          <w:wAfter w:w="289" w:type="dxa"/>
        </w:trPr>
        <w:tc>
          <w:tcPr>
            <w:tcW w:w="3512"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808"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16EDC40A">
        <w:trPr>
          <w:gridAfter w:val="1"/>
          <w:wAfter w:w="289" w:type="dxa"/>
        </w:trPr>
        <w:tc>
          <w:tcPr>
            <w:tcW w:w="3512"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808"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16EDC40A">
        <w:trPr>
          <w:gridAfter w:val="1"/>
          <w:wAfter w:w="289" w:type="dxa"/>
        </w:trPr>
        <w:tc>
          <w:tcPr>
            <w:tcW w:w="3512"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808"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16EDC40A">
        <w:trPr>
          <w:gridAfter w:val="1"/>
          <w:wAfter w:w="289" w:type="dxa"/>
        </w:trPr>
        <w:tc>
          <w:tcPr>
            <w:tcW w:w="3512"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808"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16EDC40A">
        <w:trPr>
          <w:gridAfter w:val="1"/>
          <w:wAfter w:w="289" w:type="dxa"/>
        </w:trPr>
        <w:tc>
          <w:tcPr>
            <w:tcW w:w="3512"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808"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16EDC40A">
        <w:trPr>
          <w:gridAfter w:val="1"/>
          <w:wAfter w:w="289" w:type="dxa"/>
        </w:trPr>
        <w:tc>
          <w:tcPr>
            <w:tcW w:w="3512"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808"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16EDC40A">
        <w:trPr>
          <w:gridAfter w:val="1"/>
          <w:wAfter w:w="289" w:type="dxa"/>
        </w:trPr>
        <w:tc>
          <w:tcPr>
            <w:tcW w:w="3512"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808"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(i.e.</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16EDC40A">
        <w:trPr>
          <w:gridAfter w:val="1"/>
          <w:wAfter w:w="289" w:type="dxa"/>
        </w:trPr>
        <w:tc>
          <w:tcPr>
            <w:tcW w:w="3512"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808"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16EDC40A">
        <w:trPr>
          <w:gridAfter w:val="1"/>
          <w:wAfter w:w="289" w:type="dxa"/>
        </w:trPr>
        <w:tc>
          <w:tcPr>
            <w:tcW w:w="3512"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808"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16EDC40A">
        <w:trPr>
          <w:gridAfter w:val="1"/>
          <w:wAfter w:w="289" w:type="dxa"/>
        </w:trPr>
        <w:tc>
          <w:tcPr>
            <w:tcW w:w="3512"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808"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w:t>
            </w:r>
            <w:proofErr w:type="gramStart"/>
            <w:r w:rsidRPr="00F17F42">
              <w:rPr>
                <w:rFonts w:ascii="Arial" w:hAnsi="Arial" w:cs="Arial"/>
                <w:color w:val="000000"/>
                <w:lang w:eastAsia="en-GB"/>
              </w:rPr>
              <w:t>that:</w:t>
            </w:r>
            <w:proofErr w:type="gramEnd"/>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who also holds a generation licence;</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w:t>
            </w:r>
            <w:r w:rsidRPr="00F17F42">
              <w:rPr>
                <w:rFonts w:ascii="Arial" w:eastAsia="Times New Roman" w:hAnsi="Arial" w:cs="Arial"/>
                <w:b/>
                <w:color w:val="000000"/>
                <w:lang w:eastAsia="en-GB"/>
              </w:rPr>
              <w:lastRenderedPageBreak/>
              <w:t xml:space="preserve">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proofErr w:type="gramStart"/>
            <w:r w:rsidRPr="00F17F42">
              <w:rPr>
                <w:rFonts w:ascii="Arial" w:hAnsi="Arial" w:cs="Arial"/>
                <w:b/>
                <w:color w:val="000000"/>
                <w:lang w:eastAsia="en-GB"/>
              </w:rPr>
              <w:t>Declaration</w:t>
            </w:r>
            <w:r w:rsidRPr="00F17F42">
              <w:rPr>
                <w:rFonts w:ascii="Arial" w:hAnsi="Arial" w:cs="Arial"/>
                <w:color w:val="000000"/>
                <w:lang w:eastAsia="en-GB"/>
              </w:rPr>
              <w:t>.</w:t>
            </w:r>
            <w:proofErr w:type="gramEnd"/>
          </w:p>
        </w:tc>
      </w:tr>
      <w:tr w:rsidR="006E7788" w14:paraId="28DB436A" w14:textId="77777777" w:rsidTr="16EDC40A">
        <w:trPr>
          <w:gridAfter w:val="1"/>
          <w:wAfter w:w="289" w:type="dxa"/>
        </w:trPr>
        <w:tc>
          <w:tcPr>
            <w:tcW w:w="3512" w:type="dxa"/>
          </w:tcPr>
          <w:p w14:paraId="2A782377" w14:textId="77777777" w:rsidR="006E7788" w:rsidRDefault="006E7788" w:rsidP="006E7788">
            <w:pPr>
              <w:pStyle w:val="BodyText"/>
              <w:rPr>
                <w:rFonts w:ascii="Arial" w:hAnsi="Arial" w:cs="Arial"/>
                <w:b/>
                <w:bCs/>
              </w:rPr>
            </w:pPr>
            <w:r>
              <w:rPr>
                <w:rFonts w:ascii="Arial" w:hAnsi="Arial" w:cs="Arial"/>
                <w:b/>
                <w:bCs/>
              </w:rPr>
              <w:lastRenderedPageBreak/>
              <w:t>"Synchronous Compensation"</w:t>
            </w:r>
          </w:p>
        </w:tc>
        <w:tc>
          <w:tcPr>
            <w:tcW w:w="6808"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16EDC40A">
        <w:trPr>
          <w:gridAfter w:val="1"/>
          <w:wAfter w:w="289" w:type="dxa"/>
        </w:trPr>
        <w:tc>
          <w:tcPr>
            <w:tcW w:w="3512"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808"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16EDC40A">
        <w:trPr>
          <w:gridAfter w:val="1"/>
          <w:wAfter w:w="289" w:type="dxa"/>
        </w:trPr>
        <w:tc>
          <w:tcPr>
            <w:tcW w:w="3512"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808" w:type="dxa"/>
          </w:tcPr>
          <w:p w14:paraId="1791355B" w14:textId="77777777" w:rsidR="006E7788" w:rsidRDefault="006E7788" w:rsidP="006E7788">
            <w:pPr>
              <w:pStyle w:val="BodyText"/>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16EDC40A">
        <w:trPr>
          <w:gridAfter w:val="1"/>
          <w:wAfter w:w="289" w:type="dxa"/>
        </w:trPr>
        <w:tc>
          <w:tcPr>
            <w:tcW w:w="3512" w:type="dxa"/>
          </w:tcPr>
          <w:p w14:paraId="1C1E9A01" w14:textId="77777777" w:rsidR="006E7788" w:rsidRDefault="006E7788" w:rsidP="006E7788">
            <w:pPr>
              <w:pStyle w:val="BodyText"/>
              <w:rPr>
                <w:rFonts w:ascii="Arial" w:hAnsi="Arial" w:cs="Arial"/>
                <w:b/>
                <w:bCs/>
              </w:rPr>
            </w:pPr>
            <w:r>
              <w:rPr>
                <w:rFonts w:ascii="Arial" w:hAnsi="Arial" w:cs="Arial"/>
                <w:b/>
                <w:bCs/>
              </w:rPr>
              <w:t>"System"</w:t>
            </w:r>
          </w:p>
        </w:tc>
        <w:tc>
          <w:tcPr>
            <w:tcW w:w="6808" w:type="dxa"/>
          </w:tcPr>
          <w:p w14:paraId="5D06E324"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tc>
      </w:tr>
      <w:tr w:rsidR="006E7788" w14:paraId="6AA9DDFB" w14:textId="77777777" w:rsidTr="16EDC40A">
        <w:trPr>
          <w:gridAfter w:val="1"/>
          <w:wAfter w:w="289" w:type="dxa"/>
        </w:trPr>
        <w:tc>
          <w:tcPr>
            <w:tcW w:w="3512"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6808"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16EDC40A">
        <w:trPr>
          <w:gridAfter w:val="1"/>
          <w:wAfter w:w="289" w:type="dxa"/>
        </w:trPr>
        <w:tc>
          <w:tcPr>
            <w:tcW w:w="3512" w:type="dxa"/>
          </w:tcPr>
          <w:p w14:paraId="11B5D6F4" w14:textId="77777777" w:rsidR="006E7788" w:rsidRDefault="006E7788" w:rsidP="006E7788">
            <w:pPr>
              <w:pStyle w:val="BodyText"/>
              <w:rPr>
                <w:rFonts w:ascii="Arial" w:hAnsi="Arial" w:cs="Arial"/>
                <w:b/>
                <w:bCs/>
                <w:w w:val="0"/>
              </w:rPr>
            </w:pPr>
            <w:bookmarkStart w:id="180"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180"/>
          </w:p>
        </w:tc>
        <w:tc>
          <w:tcPr>
            <w:tcW w:w="6808"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16EDC40A">
        <w:trPr>
          <w:gridAfter w:val="1"/>
          <w:wAfter w:w="289" w:type="dxa"/>
        </w:trPr>
        <w:tc>
          <w:tcPr>
            <w:tcW w:w="3512"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808"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16EDC40A">
        <w:trPr>
          <w:gridAfter w:val="1"/>
          <w:wAfter w:w="289" w:type="dxa"/>
        </w:trPr>
        <w:tc>
          <w:tcPr>
            <w:tcW w:w="3512"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808"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81" w:name="_BPDCD_168"/>
            <w:r w:rsidRPr="00530856">
              <w:rPr>
                <w:rFonts w:ascii="Arial" w:hAnsi="Arial" w:cs="Arial"/>
                <w:lang w:val="en-US"/>
              </w:rPr>
              <w:t>;</w:t>
            </w:r>
            <w:bookmarkEnd w:id="181"/>
          </w:p>
        </w:tc>
      </w:tr>
      <w:tr w:rsidR="006E7788" w14:paraId="1903594E" w14:textId="77777777" w:rsidTr="16EDC40A">
        <w:trPr>
          <w:gridAfter w:val="1"/>
          <w:wAfter w:w="289" w:type="dxa"/>
        </w:trPr>
        <w:tc>
          <w:tcPr>
            <w:tcW w:w="3512"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808"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82" w:name="_BPDCD_170"/>
            <w:r w:rsidRPr="00530856">
              <w:rPr>
                <w:rFonts w:ascii="Arial" w:hAnsi="Arial" w:cs="Arial"/>
              </w:rPr>
              <w:t>;</w:t>
            </w:r>
            <w:bookmarkEnd w:id="182"/>
          </w:p>
        </w:tc>
      </w:tr>
      <w:tr w:rsidR="006E7788" w14:paraId="2AE992EA" w14:textId="77777777" w:rsidTr="16EDC40A">
        <w:trPr>
          <w:gridAfter w:val="1"/>
          <w:wAfter w:w="289" w:type="dxa"/>
        </w:trPr>
        <w:tc>
          <w:tcPr>
            <w:tcW w:w="3512"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808" w:type="dxa"/>
          </w:tcPr>
          <w:p w14:paraId="16D600CE" w14:textId="77777777" w:rsidR="006E7788" w:rsidRDefault="006E7788" w:rsidP="006E7788">
            <w:pPr>
              <w:pStyle w:val="BodyText"/>
              <w:jc w:val="both"/>
              <w:rPr>
                <w:rFonts w:ascii="Arial" w:hAnsi="Arial" w:cs="Arial"/>
              </w:rPr>
            </w:pPr>
            <w:r>
              <w:rPr>
                <w:rFonts w:ascii="Arial" w:hAnsi="Arial" w:cs="Arial"/>
              </w:rPr>
              <w:t xml:space="preserve">a trade between parties of their respective </w:t>
            </w:r>
            <w:r>
              <w:rPr>
                <w:rFonts w:ascii="Arial" w:hAnsi="Arial" w:cs="Arial"/>
                <w:b/>
              </w:rPr>
              <w:t>Transmission Entry Capacity</w:t>
            </w:r>
            <w:bookmarkStart w:id="183" w:name="_BPDCD_171"/>
            <w:r w:rsidRPr="00530856">
              <w:rPr>
                <w:rFonts w:ascii="Arial" w:hAnsi="Arial" w:cs="Arial"/>
                <w:color w:val="0000FF"/>
              </w:rPr>
              <w:t>;</w:t>
            </w:r>
            <w:bookmarkEnd w:id="183"/>
          </w:p>
        </w:tc>
      </w:tr>
      <w:tr w:rsidR="006E7788" w14:paraId="195E18CA" w14:textId="77777777" w:rsidTr="16EDC40A">
        <w:trPr>
          <w:gridAfter w:val="1"/>
          <w:wAfter w:w="289" w:type="dxa"/>
        </w:trPr>
        <w:tc>
          <w:tcPr>
            <w:tcW w:w="3512" w:type="dxa"/>
          </w:tcPr>
          <w:p w14:paraId="5DB5D7B3" w14:textId="77777777" w:rsidR="006E7788" w:rsidRDefault="006E7788" w:rsidP="006E7788">
            <w:pPr>
              <w:pStyle w:val="BodyText"/>
              <w:rPr>
                <w:rFonts w:ascii="Arial" w:hAnsi="Arial" w:cs="Arial"/>
                <w:b/>
                <w:bCs/>
              </w:rPr>
            </w:pPr>
            <w:r>
              <w:rPr>
                <w:rFonts w:ascii="Arial" w:hAnsi="Arial" w:cs="Arial"/>
                <w:b/>
                <w:bCs/>
              </w:rPr>
              <w:t>"Tendered Capability Breakpoints"</w:t>
            </w:r>
          </w:p>
        </w:tc>
        <w:tc>
          <w:tcPr>
            <w:tcW w:w="6808"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16EDC40A">
        <w:trPr>
          <w:gridAfter w:val="1"/>
          <w:wAfter w:w="289" w:type="dxa"/>
        </w:trPr>
        <w:tc>
          <w:tcPr>
            <w:tcW w:w="3512"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808"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84" w:name="_BPDCD_172"/>
            <w:r w:rsidRPr="00530856">
              <w:rPr>
                <w:rFonts w:ascii="Arial" w:hAnsi="Arial" w:cs="Arial"/>
                <w:szCs w:val="22"/>
              </w:rPr>
              <w:t>;</w:t>
            </w:r>
            <w:bookmarkEnd w:id="184"/>
          </w:p>
        </w:tc>
      </w:tr>
      <w:tr w:rsidR="006E7788" w14:paraId="72807373" w14:textId="77777777" w:rsidTr="16EDC40A">
        <w:trPr>
          <w:gridAfter w:val="1"/>
          <w:wAfter w:w="289" w:type="dxa"/>
        </w:trPr>
        <w:tc>
          <w:tcPr>
            <w:tcW w:w="3512"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lastRenderedPageBreak/>
              <w:t>"Temporary Received TEC"</w:t>
            </w:r>
          </w:p>
          <w:p w14:paraId="4558A98B" w14:textId="77777777" w:rsidR="006E7788" w:rsidRDefault="006E7788" w:rsidP="006E7788">
            <w:pPr>
              <w:spacing w:after="240"/>
              <w:rPr>
                <w:rFonts w:ascii="Arial" w:hAnsi="Arial" w:cs="Arial"/>
                <w:b/>
                <w:bCs/>
              </w:rPr>
            </w:pPr>
          </w:p>
        </w:tc>
        <w:tc>
          <w:tcPr>
            <w:tcW w:w="6808"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85" w:name="_BPDCD_173"/>
            <w:r w:rsidRPr="00530856">
              <w:rPr>
                <w:rFonts w:ascii="Arial" w:hAnsi="Arial" w:cs="Arial"/>
                <w:szCs w:val="22"/>
                <w:lang w:val="en-US"/>
              </w:rPr>
              <w:t>;</w:t>
            </w:r>
            <w:bookmarkEnd w:id="185"/>
          </w:p>
        </w:tc>
      </w:tr>
      <w:tr w:rsidR="006E7788" w14:paraId="5092749F" w14:textId="77777777" w:rsidTr="16EDC40A">
        <w:trPr>
          <w:gridAfter w:val="1"/>
          <w:wAfter w:w="289" w:type="dxa"/>
        </w:trPr>
        <w:tc>
          <w:tcPr>
            <w:tcW w:w="3512"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808"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86" w:name="_BPDCD_174"/>
            <w:r w:rsidRPr="00530856">
              <w:rPr>
                <w:rFonts w:ascii="Arial" w:hAnsi="Arial" w:cs="Arial"/>
                <w:szCs w:val="22"/>
                <w:lang w:val="en-US"/>
              </w:rPr>
              <w:t>;</w:t>
            </w:r>
            <w:bookmarkEnd w:id="186"/>
          </w:p>
        </w:tc>
      </w:tr>
      <w:tr w:rsidR="006E7788" w14:paraId="1BE3089C" w14:textId="77777777" w:rsidTr="16EDC40A">
        <w:trPr>
          <w:gridAfter w:val="1"/>
          <w:wAfter w:w="289" w:type="dxa"/>
        </w:trPr>
        <w:tc>
          <w:tcPr>
            <w:tcW w:w="3512"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808"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87" w:name="_BPDCD_175"/>
            <w:r w:rsidRPr="00530856">
              <w:rPr>
                <w:rFonts w:ascii="Arial" w:hAnsi="Arial" w:cs="Arial"/>
                <w:szCs w:val="22"/>
                <w:lang w:val="en-US"/>
              </w:rPr>
              <w:t>;</w:t>
            </w:r>
            <w:bookmarkEnd w:id="187"/>
          </w:p>
        </w:tc>
      </w:tr>
      <w:tr w:rsidR="006E7788" w14:paraId="0225C6CF" w14:textId="77777777" w:rsidTr="16EDC40A">
        <w:trPr>
          <w:gridAfter w:val="1"/>
          <w:wAfter w:w="289" w:type="dxa"/>
        </w:trPr>
        <w:tc>
          <w:tcPr>
            <w:tcW w:w="3512"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808"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88" w:name="_BPDCD_176"/>
            <w:r w:rsidRPr="00530856">
              <w:rPr>
                <w:rFonts w:ascii="Arial" w:hAnsi="Arial" w:cs="Arial"/>
                <w:szCs w:val="22"/>
                <w:lang w:val="en-US"/>
              </w:rPr>
              <w:t>;</w:t>
            </w:r>
            <w:bookmarkEnd w:id="188"/>
          </w:p>
        </w:tc>
      </w:tr>
      <w:tr w:rsidR="006E7788" w14:paraId="5483C78F" w14:textId="77777777" w:rsidTr="16EDC40A">
        <w:trPr>
          <w:gridAfter w:val="1"/>
          <w:wAfter w:w="289" w:type="dxa"/>
        </w:trPr>
        <w:tc>
          <w:tcPr>
            <w:tcW w:w="3512"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808"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89" w:name="_BPDCD_177"/>
            <w:r w:rsidRPr="00530856">
              <w:rPr>
                <w:rFonts w:ascii="Arial" w:hAnsi="Arial" w:cs="Arial"/>
                <w:szCs w:val="22"/>
                <w:lang w:val="en-US"/>
              </w:rPr>
              <w:t>;</w:t>
            </w:r>
            <w:bookmarkEnd w:id="189"/>
          </w:p>
        </w:tc>
      </w:tr>
      <w:tr w:rsidR="006E7788" w14:paraId="30A2DDF8" w14:textId="77777777" w:rsidTr="16EDC40A">
        <w:trPr>
          <w:gridAfter w:val="1"/>
          <w:wAfter w:w="289" w:type="dxa"/>
        </w:trPr>
        <w:tc>
          <w:tcPr>
            <w:tcW w:w="3512"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808"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90" w:name="_BPDCD_178"/>
            <w:r w:rsidRPr="00E236F2">
              <w:rPr>
                <w:rFonts w:ascii="Arial" w:hAnsi="Arial" w:cs="Arial"/>
                <w:szCs w:val="22"/>
                <w:lang w:val="en-US"/>
              </w:rPr>
              <w:t>;</w:t>
            </w:r>
            <w:bookmarkEnd w:id="190"/>
          </w:p>
        </w:tc>
      </w:tr>
      <w:tr w:rsidR="006E7788" w14:paraId="418D630C" w14:textId="77777777" w:rsidTr="16EDC40A">
        <w:trPr>
          <w:gridAfter w:val="1"/>
          <w:wAfter w:w="289" w:type="dxa"/>
        </w:trPr>
        <w:tc>
          <w:tcPr>
            <w:tcW w:w="3512"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808"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91" w:name="_BPDCD_179"/>
            <w:r w:rsidRPr="00E236F2">
              <w:rPr>
                <w:rFonts w:ascii="Arial" w:hAnsi="Arial" w:cs="Arial"/>
                <w:szCs w:val="22"/>
                <w:lang w:val="en-US"/>
              </w:rPr>
              <w:t>;</w:t>
            </w:r>
            <w:bookmarkEnd w:id="191"/>
          </w:p>
        </w:tc>
      </w:tr>
      <w:tr w:rsidR="006E7788" w14:paraId="22842467" w14:textId="77777777" w:rsidTr="16EDC40A">
        <w:trPr>
          <w:gridAfter w:val="1"/>
          <w:wAfter w:w="289" w:type="dxa"/>
          <w:trHeight w:val="1069"/>
        </w:trPr>
        <w:tc>
          <w:tcPr>
            <w:tcW w:w="3512"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808"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92" w:name="_BPDCD_180"/>
            <w:r w:rsidRPr="00E236F2">
              <w:rPr>
                <w:rFonts w:ascii="Arial" w:hAnsi="Arial" w:cs="Arial"/>
                <w:szCs w:val="22"/>
                <w:lang w:val="en-US"/>
              </w:rPr>
              <w:t>;</w:t>
            </w:r>
            <w:bookmarkEnd w:id="192"/>
          </w:p>
        </w:tc>
      </w:tr>
      <w:tr w:rsidR="006E7788" w14:paraId="4D11F411" w14:textId="77777777" w:rsidTr="16EDC40A">
        <w:trPr>
          <w:gridAfter w:val="1"/>
          <w:wAfter w:w="289" w:type="dxa"/>
        </w:trPr>
        <w:tc>
          <w:tcPr>
            <w:tcW w:w="3512"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808"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93" w:name="_BPDCD_181"/>
            <w:r w:rsidRPr="00E236F2">
              <w:rPr>
                <w:rFonts w:ascii="Arial" w:hAnsi="Arial" w:cs="Arial"/>
                <w:color w:val="0000FF"/>
                <w:szCs w:val="22"/>
                <w:lang w:val="en-US"/>
              </w:rPr>
              <w:t>;</w:t>
            </w:r>
            <w:bookmarkEnd w:id="193"/>
          </w:p>
        </w:tc>
      </w:tr>
      <w:tr w:rsidR="006E7788" w14:paraId="69614ED9" w14:textId="77777777" w:rsidTr="16EDC40A">
        <w:trPr>
          <w:gridAfter w:val="1"/>
          <w:wAfter w:w="289" w:type="dxa"/>
        </w:trPr>
        <w:tc>
          <w:tcPr>
            <w:tcW w:w="3512"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808"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94" w:name="_BPDCD_182"/>
            <w:r w:rsidRPr="00E236F2">
              <w:rPr>
                <w:rFonts w:ascii="Arial" w:hAnsi="Arial" w:cs="Arial"/>
                <w:szCs w:val="22"/>
                <w:lang w:val="en-US"/>
              </w:rPr>
              <w:t>;</w:t>
            </w:r>
            <w:bookmarkEnd w:id="194"/>
          </w:p>
        </w:tc>
      </w:tr>
      <w:tr w:rsidR="006E7788" w14:paraId="5BF83305" w14:textId="77777777" w:rsidTr="16EDC40A">
        <w:trPr>
          <w:gridAfter w:val="1"/>
          <w:wAfter w:w="289" w:type="dxa"/>
        </w:trPr>
        <w:tc>
          <w:tcPr>
            <w:tcW w:w="3512"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808"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95" w:name="_BPDCD_183"/>
            <w:r w:rsidRPr="00E236F2">
              <w:rPr>
                <w:rFonts w:ascii="Arial" w:hAnsi="Arial" w:cs="Arial"/>
                <w:szCs w:val="22"/>
                <w:lang w:val="en-US"/>
              </w:rPr>
              <w:t>;</w:t>
            </w:r>
            <w:bookmarkEnd w:id="195"/>
          </w:p>
        </w:tc>
      </w:tr>
      <w:tr w:rsidR="006E7788" w14:paraId="0A14C918" w14:textId="77777777" w:rsidTr="16EDC40A">
        <w:trPr>
          <w:gridAfter w:val="1"/>
          <w:wAfter w:w="289" w:type="dxa"/>
        </w:trPr>
        <w:tc>
          <w:tcPr>
            <w:tcW w:w="3512"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808"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16EDC40A">
        <w:trPr>
          <w:gridAfter w:val="1"/>
          <w:wAfter w:w="289" w:type="dxa"/>
        </w:trPr>
        <w:tc>
          <w:tcPr>
            <w:tcW w:w="3512"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808"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16EDC40A">
        <w:trPr>
          <w:gridAfter w:val="1"/>
          <w:wAfter w:w="289" w:type="dxa"/>
        </w:trPr>
        <w:tc>
          <w:tcPr>
            <w:tcW w:w="3512"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808"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16EDC40A">
        <w:trPr>
          <w:gridAfter w:val="1"/>
          <w:wAfter w:w="289" w:type="dxa"/>
        </w:trPr>
        <w:tc>
          <w:tcPr>
            <w:tcW w:w="3512"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808"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lastRenderedPageBreak/>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16EDC40A">
        <w:trPr>
          <w:gridAfter w:val="1"/>
          <w:wAfter w:w="289" w:type="dxa"/>
        </w:trPr>
        <w:tc>
          <w:tcPr>
            <w:tcW w:w="3512" w:type="dxa"/>
          </w:tcPr>
          <w:p w14:paraId="2EAB8186" w14:textId="77777777" w:rsidR="006E7788" w:rsidRDefault="006E7788" w:rsidP="006E7788">
            <w:pPr>
              <w:pStyle w:val="BodyText"/>
              <w:rPr>
                <w:rFonts w:ascii="Arial" w:hAnsi="Arial" w:cs="Arial"/>
                <w:b/>
                <w:bCs/>
              </w:rPr>
            </w:pPr>
            <w:r>
              <w:rPr>
                <w:rFonts w:ascii="Arial" w:hAnsi="Arial" w:cs="Arial"/>
                <w:b/>
                <w:bCs/>
              </w:rPr>
              <w:lastRenderedPageBreak/>
              <w:t>"Termination Amount"</w:t>
            </w:r>
          </w:p>
        </w:tc>
        <w:tc>
          <w:tcPr>
            <w:tcW w:w="6808"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16EDC40A">
        <w:trPr>
          <w:gridAfter w:val="1"/>
          <w:wAfter w:w="289" w:type="dxa"/>
        </w:trPr>
        <w:tc>
          <w:tcPr>
            <w:tcW w:w="3512"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808"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16EDC40A">
        <w:trPr>
          <w:gridAfter w:val="1"/>
          <w:wAfter w:w="289" w:type="dxa"/>
        </w:trPr>
        <w:tc>
          <w:tcPr>
            <w:tcW w:w="3512"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808"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96" w:name="_BPDCD_184"/>
            <w:r w:rsidRPr="00E236F2">
              <w:rPr>
                <w:rFonts w:ascii="Arial" w:hAnsi="Arial" w:cs="Arial"/>
              </w:rPr>
              <w:t>;</w:t>
            </w:r>
            <w:bookmarkEnd w:id="196"/>
          </w:p>
        </w:tc>
      </w:tr>
      <w:tr w:rsidR="006E7788" w14:paraId="47332BF2" w14:textId="77777777" w:rsidTr="16EDC40A">
        <w:trPr>
          <w:gridAfter w:val="1"/>
          <w:wAfter w:w="289" w:type="dxa"/>
        </w:trPr>
        <w:tc>
          <w:tcPr>
            <w:tcW w:w="3512"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6808"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16EDC40A">
        <w:trPr>
          <w:gridAfter w:val="1"/>
          <w:wAfter w:w="289" w:type="dxa"/>
        </w:trPr>
        <w:tc>
          <w:tcPr>
            <w:tcW w:w="3512" w:type="dxa"/>
            <w:shd w:val="clear" w:color="auto" w:fill="auto"/>
          </w:tcPr>
          <w:p w14:paraId="1129BCC2" w14:textId="77777777" w:rsidR="006E7788" w:rsidRPr="00530856" w:rsidRDefault="006E7788" w:rsidP="006E7788">
            <w:pPr>
              <w:spacing w:after="240"/>
              <w:rPr>
                <w:rFonts w:ascii="Arial" w:hAnsi="Arial" w:cs="Arial"/>
                <w:b/>
                <w:bCs/>
              </w:rPr>
            </w:pPr>
            <w:bookmarkStart w:id="197" w:name="_BPDCI_185"/>
            <w:r w:rsidRPr="00530856">
              <w:rPr>
                <w:rFonts w:ascii="Arial" w:hAnsi="Arial" w:cs="Arial"/>
                <w:b/>
                <w:bCs/>
              </w:rPr>
              <w:t>"The Company Prescribed Level"</w:t>
            </w:r>
            <w:bookmarkEnd w:id="197"/>
          </w:p>
        </w:tc>
        <w:tc>
          <w:tcPr>
            <w:tcW w:w="6808" w:type="dxa"/>
            <w:shd w:val="clear" w:color="auto" w:fill="auto"/>
          </w:tcPr>
          <w:p w14:paraId="093B09CA" w14:textId="77777777" w:rsidR="006E7788" w:rsidRPr="00530856" w:rsidRDefault="006E7788" w:rsidP="006E7788">
            <w:pPr>
              <w:spacing w:after="240"/>
              <w:jc w:val="both"/>
              <w:rPr>
                <w:rFonts w:ascii="Arial" w:hAnsi="Arial" w:cs="Arial"/>
              </w:rPr>
            </w:pPr>
            <w:bookmarkStart w:id="198" w:name="_BPDCI_186"/>
            <w:r w:rsidRPr="00530856">
              <w:rPr>
                <w:rFonts w:ascii="Arial" w:hAnsi="Arial" w:cs="Arial"/>
              </w:rPr>
              <w:t xml:space="preserve">the forecast value of the regulatory asset value of </w:t>
            </w:r>
            <w:bookmarkStart w:id="199" w:name="_BPDCI_187"/>
            <w:bookmarkEnd w:id="198"/>
            <w:r>
              <w:rPr>
                <w:rFonts w:ascii="Arial" w:hAnsi="Arial" w:cs="Arial"/>
                <w:b/>
                <w:bCs/>
              </w:rPr>
              <w:t>NGET</w:t>
            </w:r>
            <w:r w:rsidRPr="00530856">
              <w:rPr>
                <w:rFonts w:ascii="Arial" w:hAnsi="Arial" w:cs="Arial"/>
              </w:rPr>
              <w:t xml:space="preserve"> </w:t>
            </w:r>
            <w:bookmarkStart w:id="200" w:name="_BPDCI_188"/>
            <w:bookmarkEnd w:id="19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201" w:name="_BPDCI_189"/>
            <w:bookmarkEnd w:id="200"/>
            <w:r w:rsidRPr="00530856">
              <w:rPr>
                <w:rFonts w:ascii="Arial" w:hAnsi="Arial" w:cs="Arial"/>
              </w:rPr>
              <w:t xml:space="preserve">The Company </w:t>
            </w:r>
            <w:bookmarkStart w:id="202" w:name="_BPDCI_190"/>
            <w:bookmarkEnd w:id="201"/>
            <w:r w:rsidRPr="00530856">
              <w:rPr>
                <w:rFonts w:ascii="Arial" w:hAnsi="Arial" w:cs="Arial"/>
              </w:rPr>
              <w:t xml:space="preserve">– Transmission Owner Final Proposals" such values to be published on </w:t>
            </w:r>
            <w:bookmarkStart w:id="203" w:name="_BPDCI_191"/>
            <w:bookmarkEnd w:id="20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204" w:name="_BPDCI_192"/>
            <w:bookmarkEnd w:id="20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204"/>
          </w:p>
        </w:tc>
      </w:tr>
      <w:tr w:rsidR="006E7788" w14:paraId="33CB6FAE" w14:textId="77777777" w:rsidTr="16EDC40A">
        <w:trPr>
          <w:gridAfter w:val="1"/>
          <w:wAfter w:w="289" w:type="dxa"/>
        </w:trPr>
        <w:tc>
          <w:tcPr>
            <w:tcW w:w="3512"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808"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16EDC40A">
        <w:trPr>
          <w:gridAfter w:val="1"/>
          <w:wAfter w:w="289" w:type="dxa"/>
        </w:trPr>
        <w:tc>
          <w:tcPr>
            <w:tcW w:w="3512"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808" w:type="dxa"/>
          </w:tcPr>
          <w:p w14:paraId="5A877419" w14:textId="77777777" w:rsidR="006E7788" w:rsidRDefault="006E7788" w:rsidP="006E7788">
            <w:pPr>
              <w:spacing w:after="240"/>
              <w:jc w:val="both"/>
              <w:rPr>
                <w:rFonts w:ascii="Arial" w:hAnsi="Arial" w:cs="Arial"/>
              </w:rPr>
            </w:pPr>
            <w:r>
              <w:rPr>
                <w:rFonts w:ascii="Arial" w:hAnsi="Arial" w:cs="Arial"/>
              </w:rPr>
              <w:lastRenderedPageBreak/>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w:t>
            </w:r>
            <w:r>
              <w:rPr>
                <w:rFonts w:ascii="Arial" w:hAnsi="Arial" w:cs="Arial"/>
              </w:rPr>
              <w:lastRenderedPageBreak/>
              <w:t xml:space="preserve">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16EDC40A">
        <w:trPr>
          <w:gridAfter w:val="1"/>
          <w:wAfter w:w="289" w:type="dxa"/>
        </w:trPr>
        <w:tc>
          <w:tcPr>
            <w:tcW w:w="3512" w:type="dxa"/>
          </w:tcPr>
          <w:p w14:paraId="033E96C2" w14:textId="77777777" w:rsidR="006E7788" w:rsidRDefault="006E7788" w:rsidP="006E7788">
            <w:pPr>
              <w:spacing w:after="240"/>
              <w:rPr>
                <w:rFonts w:ascii="Arial" w:hAnsi="Arial" w:cs="Arial"/>
                <w:b/>
                <w:bCs/>
              </w:rPr>
            </w:pPr>
            <w:r>
              <w:rPr>
                <w:rFonts w:ascii="Arial" w:hAnsi="Arial" w:cs="Arial"/>
                <w:b/>
                <w:bCs/>
              </w:rPr>
              <w:lastRenderedPageBreak/>
              <w:t>"Total System"</w:t>
            </w:r>
          </w:p>
        </w:tc>
        <w:tc>
          <w:tcPr>
            <w:tcW w:w="6808"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16EDC40A">
        <w:trPr>
          <w:gridAfter w:val="1"/>
          <w:wAfter w:w="289" w:type="dxa"/>
        </w:trPr>
        <w:tc>
          <w:tcPr>
            <w:tcW w:w="3512"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808"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16EDC40A">
        <w:trPr>
          <w:gridAfter w:val="1"/>
          <w:wAfter w:w="289" w:type="dxa"/>
        </w:trPr>
        <w:tc>
          <w:tcPr>
            <w:tcW w:w="3512"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808"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16EDC40A">
        <w:trPr>
          <w:gridAfter w:val="1"/>
          <w:wAfter w:w="289" w:type="dxa"/>
        </w:trPr>
        <w:tc>
          <w:tcPr>
            <w:tcW w:w="3512"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808"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16EDC40A">
        <w:trPr>
          <w:gridAfter w:val="1"/>
          <w:wAfter w:w="289" w:type="dxa"/>
        </w:trPr>
        <w:tc>
          <w:tcPr>
            <w:tcW w:w="3512"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808"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16EDC40A">
        <w:trPr>
          <w:gridAfter w:val="1"/>
          <w:wAfter w:w="289" w:type="dxa"/>
        </w:trPr>
        <w:tc>
          <w:tcPr>
            <w:tcW w:w="3512"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808"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16EDC40A">
        <w:trPr>
          <w:gridAfter w:val="1"/>
          <w:wAfter w:w="289" w:type="dxa"/>
        </w:trPr>
        <w:tc>
          <w:tcPr>
            <w:tcW w:w="3512"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808"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16EDC40A">
        <w:trPr>
          <w:gridAfter w:val="1"/>
          <w:wAfter w:w="289" w:type="dxa"/>
        </w:trPr>
        <w:tc>
          <w:tcPr>
            <w:tcW w:w="3512"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808"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16EDC40A">
        <w:trPr>
          <w:gridAfter w:val="1"/>
          <w:wAfter w:w="289" w:type="dxa"/>
        </w:trPr>
        <w:tc>
          <w:tcPr>
            <w:tcW w:w="3512"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808"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16EDC40A">
        <w:trPr>
          <w:gridAfter w:val="1"/>
          <w:wAfter w:w="289" w:type="dxa"/>
        </w:trPr>
        <w:tc>
          <w:tcPr>
            <w:tcW w:w="3512" w:type="dxa"/>
          </w:tcPr>
          <w:p w14:paraId="1A9A47D3" w14:textId="77777777" w:rsidR="006E7788" w:rsidRDefault="006E7788" w:rsidP="006E7788">
            <w:pPr>
              <w:pStyle w:val="BodyText"/>
              <w:rPr>
                <w:rFonts w:ascii="Arial" w:hAnsi="Arial" w:cs="Arial"/>
                <w:b/>
                <w:bCs/>
              </w:rPr>
            </w:pPr>
            <w:r>
              <w:rPr>
                <w:rFonts w:ascii="Arial" w:hAnsi="Arial" w:cs="Arial"/>
                <w:b/>
                <w:bCs/>
              </w:rPr>
              <w:lastRenderedPageBreak/>
              <w:t>“Transmission Charging Methodology Forum”</w:t>
            </w:r>
          </w:p>
        </w:tc>
        <w:tc>
          <w:tcPr>
            <w:tcW w:w="6808"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16EDC40A">
        <w:trPr>
          <w:gridAfter w:val="1"/>
          <w:wAfter w:w="289" w:type="dxa"/>
        </w:trPr>
        <w:tc>
          <w:tcPr>
            <w:tcW w:w="3512"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808"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16EDC40A">
        <w:trPr>
          <w:gridAfter w:val="1"/>
          <w:wAfter w:w="289" w:type="dxa"/>
        </w:trPr>
        <w:tc>
          <w:tcPr>
            <w:tcW w:w="3512" w:type="dxa"/>
          </w:tcPr>
          <w:p w14:paraId="78D5FCAA" w14:textId="77777777" w:rsidR="006E7788" w:rsidRDefault="006E7788" w:rsidP="006E7788">
            <w:pPr>
              <w:pStyle w:val="BodyText"/>
              <w:rPr>
                <w:rFonts w:ascii="Arial" w:hAnsi="Arial" w:cs="Arial"/>
                <w:b/>
                <w:bCs/>
              </w:rPr>
            </w:pPr>
            <w:r>
              <w:rPr>
                <w:rFonts w:ascii="Arial" w:hAnsi="Arial" w:cs="Arial"/>
                <w:b/>
                <w:bCs/>
              </w:rPr>
              <w:t>"Transmission Connection Assets"</w:t>
            </w:r>
          </w:p>
        </w:tc>
        <w:tc>
          <w:tcPr>
            <w:tcW w:w="6808" w:type="dxa"/>
          </w:tcPr>
          <w:p w14:paraId="444AFF24" w14:textId="77777777" w:rsidR="006E7788" w:rsidRDefault="006E7788" w:rsidP="006E7788">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6E7788" w14:paraId="7F8D97F4" w14:textId="77777777" w:rsidTr="16EDC40A">
        <w:trPr>
          <w:gridAfter w:val="1"/>
          <w:wAfter w:w="289" w:type="dxa"/>
        </w:trPr>
        <w:tc>
          <w:tcPr>
            <w:tcW w:w="3512"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808"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16EDC40A">
        <w:trPr>
          <w:gridAfter w:val="1"/>
          <w:wAfter w:w="289" w:type="dxa"/>
        </w:trPr>
        <w:tc>
          <w:tcPr>
            <w:tcW w:w="3512" w:type="dxa"/>
          </w:tcPr>
          <w:p w14:paraId="760B5942" w14:textId="77777777" w:rsidR="006E7788" w:rsidRDefault="006E7788" w:rsidP="006E7788">
            <w:pPr>
              <w:pStyle w:val="BodyText"/>
              <w:rPr>
                <w:rFonts w:ascii="Arial" w:hAnsi="Arial" w:cs="Arial"/>
                <w:b/>
                <w:bCs/>
              </w:rPr>
            </w:pPr>
            <w:r>
              <w:rPr>
                <w:rFonts w:ascii="Arial" w:hAnsi="Arial" w:cs="Arial"/>
                <w:b/>
                <w:bCs/>
              </w:rPr>
              <w:t>"Transmission Entry Capacity"</w:t>
            </w:r>
          </w:p>
        </w:tc>
        <w:tc>
          <w:tcPr>
            <w:tcW w:w="6808" w:type="dxa"/>
          </w:tcPr>
          <w:p w14:paraId="2C6C2F4A" w14:textId="77777777" w:rsidR="006E7788" w:rsidRDefault="006E7788" w:rsidP="006E7788">
            <w:pPr>
              <w:pStyle w:val="BodyText"/>
              <w:jc w:val="both"/>
              <w:rPr>
                <w:rFonts w:ascii="Arial" w:hAnsi="Arial" w:cs="Arial"/>
              </w:rPr>
            </w:pPr>
            <w:r>
              <w:rPr>
                <w:rFonts w:ascii="Arial" w:hAnsi="Arial" w:cs="Arial"/>
              </w:rPr>
              <w:t xml:space="preserve">the figure specified as such as set out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r>
              <w:rPr>
                <w:rFonts w:ascii="Arial" w:hAnsi="Arial" w:cs="Arial"/>
              </w:rPr>
              <w:t>;</w:t>
            </w:r>
          </w:p>
        </w:tc>
      </w:tr>
      <w:tr w:rsidR="006E7788" w14:paraId="14CDC2C0" w14:textId="77777777" w:rsidTr="16EDC40A">
        <w:trPr>
          <w:gridAfter w:val="1"/>
          <w:wAfter w:w="289" w:type="dxa"/>
        </w:trPr>
        <w:tc>
          <w:tcPr>
            <w:tcW w:w="3512"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808"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16EDC40A">
        <w:trPr>
          <w:gridAfter w:val="1"/>
          <w:wAfter w:w="289" w:type="dxa"/>
        </w:trPr>
        <w:tc>
          <w:tcPr>
            <w:tcW w:w="3512"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808"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16EDC40A">
        <w:trPr>
          <w:gridAfter w:val="1"/>
          <w:wAfter w:w="289" w:type="dxa"/>
        </w:trPr>
        <w:tc>
          <w:tcPr>
            <w:tcW w:w="3512"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808"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16EDC40A">
        <w:trPr>
          <w:gridAfter w:val="1"/>
          <w:wAfter w:w="289" w:type="dxa"/>
        </w:trPr>
        <w:tc>
          <w:tcPr>
            <w:tcW w:w="3512"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808"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16EDC40A">
        <w:trPr>
          <w:gridAfter w:val="1"/>
          <w:wAfter w:w="289" w:type="dxa"/>
        </w:trPr>
        <w:tc>
          <w:tcPr>
            <w:tcW w:w="3512"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808"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16EDC40A">
        <w:trPr>
          <w:gridAfter w:val="1"/>
          <w:wAfter w:w="289" w:type="dxa"/>
        </w:trPr>
        <w:tc>
          <w:tcPr>
            <w:tcW w:w="3512"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808"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16EDC40A">
        <w:trPr>
          <w:gridAfter w:val="1"/>
          <w:wAfter w:w="289" w:type="dxa"/>
        </w:trPr>
        <w:tc>
          <w:tcPr>
            <w:tcW w:w="3512"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808" w:type="dxa"/>
          </w:tcPr>
          <w:p w14:paraId="6C0CA379"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w:t>
            </w:r>
            <w:r>
              <w:rPr>
                <w:rFonts w:ascii="Arial" w:hAnsi="Arial" w:cs="Arial"/>
              </w:rPr>
              <w:lastRenderedPageBreak/>
              <w:t xml:space="preserve">doubt </w:t>
            </w:r>
            <w:r>
              <w:rPr>
                <w:rFonts w:ascii="Arial" w:hAnsi="Arial" w:cs="Arial"/>
                <w:b/>
              </w:rPr>
              <w:t xml:space="preserve">Transmission Network Use </w:t>
            </w:r>
            <w:r>
              <w:rPr>
                <w:rFonts w:ascii="Arial" w:hAnsi="Arial" w:cs="Arial"/>
                <w:b/>
              </w:rPr>
              <w:tab/>
              <w:t>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16EDC40A">
        <w:trPr>
          <w:gridAfter w:val="1"/>
          <w:wAfter w:w="289" w:type="dxa"/>
        </w:trPr>
        <w:tc>
          <w:tcPr>
            <w:tcW w:w="3512" w:type="dxa"/>
          </w:tcPr>
          <w:p w14:paraId="57F6F694" w14:textId="77777777" w:rsidR="006E7788" w:rsidRDefault="006E7788" w:rsidP="006E7788">
            <w:pPr>
              <w:pStyle w:val="BodyText"/>
              <w:rPr>
                <w:rFonts w:ascii="Arial" w:hAnsi="Arial" w:cs="Arial"/>
                <w:b/>
                <w:bCs/>
              </w:rPr>
            </w:pPr>
            <w:r>
              <w:rPr>
                <w:rFonts w:ascii="Arial" w:hAnsi="Arial" w:cs="Arial"/>
                <w:b/>
                <w:bCs/>
              </w:rPr>
              <w:lastRenderedPageBreak/>
              <w:t>"Transmission Network Use of System Demand Charges"</w:t>
            </w:r>
          </w:p>
        </w:tc>
        <w:tc>
          <w:tcPr>
            <w:tcW w:w="6808" w:type="dxa"/>
          </w:tcPr>
          <w:p w14:paraId="385E5F3D" w14:textId="77777777" w:rsidR="006E7788"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Pr>
                <w:rFonts w:ascii="Arial" w:hAnsi="Arial" w:cs="Arial"/>
              </w:rPr>
              <w:t>;</w:t>
            </w:r>
          </w:p>
        </w:tc>
      </w:tr>
      <w:tr w:rsidR="006E7788" w14:paraId="75BF1CE0" w14:textId="77777777" w:rsidTr="16EDC40A">
        <w:trPr>
          <w:gridAfter w:val="1"/>
          <w:wAfter w:w="289" w:type="dxa"/>
        </w:trPr>
        <w:tc>
          <w:tcPr>
            <w:tcW w:w="3512"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808"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16EDC40A">
        <w:trPr>
          <w:gridAfter w:val="1"/>
          <w:wAfter w:w="289" w:type="dxa"/>
        </w:trPr>
        <w:tc>
          <w:tcPr>
            <w:tcW w:w="3512"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808"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16EDC40A">
        <w:tblPrEx>
          <w:tblCellMar>
            <w:left w:w="108" w:type="dxa"/>
            <w:right w:w="108" w:type="dxa"/>
          </w:tblCellMar>
        </w:tblPrEx>
        <w:trPr>
          <w:gridAfter w:val="1"/>
          <w:wAfter w:w="289" w:type="dxa"/>
        </w:trPr>
        <w:tc>
          <w:tcPr>
            <w:tcW w:w="3512"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808"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16EDC40A">
        <w:tblPrEx>
          <w:tblCellMar>
            <w:left w:w="108" w:type="dxa"/>
            <w:right w:w="108" w:type="dxa"/>
          </w:tblCellMar>
        </w:tblPrEx>
        <w:trPr>
          <w:gridAfter w:val="1"/>
          <w:wAfter w:w="289" w:type="dxa"/>
        </w:trPr>
        <w:tc>
          <w:tcPr>
            <w:tcW w:w="3512"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808"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16EDC40A">
        <w:tblPrEx>
          <w:tblCellMar>
            <w:left w:w="108" w:type="dxa"/>
            <w:right w:w="108" w:type="dxa"/>
          </w:tblCellMar>
        </w:tblPrEx>
        <w:trPr>
          <w:gridAfter w:val="1"/>
          <w:wAfter w:w="289" w:type="dxa"/>
        </w:trPr>
        <w:tc>
          <w:tcPr>
            <w:tcW w:w="3512"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808"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16EDC40A">
        <w:trPr>
          <w:gridAfter w:val="1"/>
          <w:wAfter w:w="289" w:type="dxa"/>
        </w:trPr>
        <w:tc>
          <w:tcPr>
            <w:tcW w:w="3512"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808"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16EDC40A">
        <w:trPr>
          <w:gridAfter w:val="1"/>
          <w:wAfter w:w="289" w:type="dxa"/>
        </w:trPr>
        <w:tc>
          <w:tcPr>
            <w:tcW w:w="3512"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808"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16EDC40A">
        <w:trPr>
          <w:gridAfter w:val="1"/>
          <w:wAfter w:w="289" w:type="dxa"/>
        </w:trPr>
        <w:tc>
          <w:tcPr>
            <w:tcW w:w="3512"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808"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16EDC40A">
        <w:trPr>
          <w:gridAfter w:val="1"/>
          <w:wAfter w:w="289" w:type="dxa"/>
        </w:trPr>
        <w:tc>
          <w:tcPr>
            <w:tcW w:w="3512"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808"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16EDC40A">
        <w:trPr>
          <w:gridAfter w:val="1"/>
          <w:wAfter w:w="289" w:type="dxa"/>
        </w:trPr>
        <w:tc>
          <w:tcPr>
            <w:tcW w:w="3512"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808"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16EDC40A">
        <w:trPr>
          <w:gridAfter w:val="1"/>
          <w:wAfter w:w="289" w:type="dxa"/>
        </w:trPr>
        <w:tc>
          <w:tcPr>
            <w:tcW w:w="3512"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808"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6E7788" w14:paraId="2E1DB4D3" w14:textId="77777777" w:rsidTr="16EDC40A">
        <w:trPr>
          <w:gridAfter w:val="1"/>
          <w:wAfter w:w="289" w:type="dxa"/>
        </w:trPr>
        <w:tc>
          <w:tcPr>
            <w:tcW w:w="3512"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808"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16EDC40A">
        <w:trPr>
          <w:gridAfter w:val="1"/>
          <w:wAfter w:w="289" w:type="dxa"/>
        </w:trPr>
        <w:tc>
          <w:tcPr>
            <w:tcW w:w="3512" w:type="dxa"/>
          </w:tcPr>
          <w:p w14:paraId="44AEC69D" w14:textId="77777777" w:rsidR="006E7788" w:rsidRPr="009625ED" w:rsidRDefault="006E7788" w:rsidP="006E7788">
            <w:pPr>
              <w:tabs>
                <w:tab w:val="left" w:pos="0"/>
              </w:tabs>
              <w:rPr>
                <w:rFonts w:ascii="Arial" w:hAnsi="Arial" w:cs="Arial"/>
                <w:bCs/>
              </w:rPr>
            </w:pPr>
            <w:r w:rsidRPr="009625ED">
              <w:rPr>
                <w:rFonts w:ascii="Arial" w:hAnsi="Arial" w:cs="Arial"/>
                <w:bCs/>
              </w:rPr>
              <w:lastRenderedPageBreak/>
              <w:t>“</w:t>
            </w:r>
            <w:r w:rsidRPr="009625ED">
              <w:rPr>
                <w:rFonts w:ascii="Arial" w:hAnsi="Arial" w:cs="Arial"/>
                <w:b/>
                <w:bCs/>
              </w:rPr>
              <w:t>Trigger Date</w:t>
            </w:r>
            <w:r w:rsidRPr="009625ED">
              <w:rPr>
                <w:rFonts w:ascii="Arial" w:hAnsi="Arial" w:cs="Arial"/>
                <w:bCs/>
              </w:rPr>
              <w:t>”</w:t>
            </w:r>
          </w:p>
          <w:p w14:paraId="00064536" w14:textId="77777777" w:rsidR="006E7788" w:rsidRPr="007454CC" w:rsidRDefault="006E7788" w:rsidP="006E7788">
            <w:pPr>
              <w:tabs>
                <w:tab w:val="left" w:pos="0"/>
              </w:tabs>
              <w:rPr>
                <w:rFonts w:ascii="Arial" w:hAnsi="Arial" w:cs="Arial"/>
                <w:bCs/>
              </w:rPr>
            </w:pPr>
          </w:p>
          <w:p w14:paraId="0B99E9BC" w14:textId="77777777" w:rsidR="006E7788" w:rsidRPr="007454CC" w:rsidRDefault="006E7788" w:rsidP="006E7788">
            <w:pPr>
              <w:tabs>
                <w:tab w:val="left" w:pos="0"/>
              </w:tabs>
              <w:rPr>
                <w:rFonts w:ascii="Arial" w:hAnsi="Arial" w:cs="Arial"/>
                <w:bCs/>
              </w:rPr>
            </w:pPr>
          </w:p>
          <w:p w14:paraId="2AA87EDB" w14:textId="77777777" w:rsidR="006E7788" w:rsidRPr="007454CC" w:rsidRDefault="006E7788" w:rsidP="006E7788">
            <w:pPr>
              <w:tabs>
                <w:tab w:val="left" w:pos="0"/>
              </w:tabs>
              <w:rPr>
                <w:rFonts w:ascii="Arial" w:hAnsi="Arial" w:cs="Arial"/>
                <w:bCs/>
              </w:rPr>
            </w:pPr>
          </w:p>
          <w:p w14:paraId="1D17697A"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26362D63" w14:textId="77777777" w:rsidR="006E7788" w:rsidRPr="007454CC" w:rsidRDefault="006E7788" w:rsidP="006E7788">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0777EE0F" w14:textId="77777777" w:rsidR="006E7788" w:rsidRPr="009625ED" w:rsidRDefault="006E7788" w:rsidP="006E7788">
            <w:pPr>
              <w:tabs>
                <w:tab w:val="left" w:pos="0"/>
              </w:tabs>
              <w:rPr>
                <w:rFonts w:ascii="Arial" w:hAnsi="Arial" w:cs="Arial"/>
                <w:b/>
                <w:bCs/>
              </w:rPr>
            </w:pPr>
          </w:p>
        </w:tc>
        <w:tc>
          <w:tcPr>
            <w:tcW w:w="6808" w:type="dxa"/>
          </w:tcPr>
          <w:p w14:paraId="1EF466AE" w14:textId="77777777" w:rsidR="006E7788" w:rsidRPr="007454CC"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12C47F3D"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17520A26"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415C161E"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04C94D3A" w14:textId="77777777" w:rsidR="006E7788" w:rsidRPr="007454CC" w:rsidRDefault="006E7788" w:rsidP="006E7788">
            <w:pPr>
              <w:autoSpaceDE w:val="0"/>
              <w:autoSpaceDN w:val="0"/>
              <w:adjustRightInd w:val="0"/>
              <w:rPr>
                <w:rFonts w:ascii="Arial" w:hAnsi="Arial" w:cs="Arial"/>
                <w:szCs w:val="22"/>
                <w:lang w:eastAsia="en-GB"/>
              </w:rPr>
            </w:pPr>
          </w:p>
          <w:p w14:paraId="39A452C2"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7007A827" w14:textId="77777777" w:rsidR="006E7788" w:rsidRPr="007454CC" w:rsidRDefault="006E7788" w:rsidP="006E7788">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70CACB8A"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EEF5236" w14:textId="77777777" w:rsidR="006E7788" w:rsidRPr="007454CC" w:rsidRDefault="006E7788" w:rsidP="006E7788">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2E31BCCE" w14:textId="77777777" w:rsidR="006E7788" w:rsidRPr="009625ED" w:rsidRDefault="006E7788" w:rsidP="006E7788">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452506D9" w14:textId="77777777" w:rsidR="006E7788" w:rsidRPr="007454CC" w:rsidRDefault="006E7788" w:rsidP="006E7788">
            <w:pPr>
              <w:tabs>
                <w:tab w:val="left" w:pos="0"/>
              </w:tabs>
              <w:rPr>
                <w:rFonts w:ascii="Arial" w:hAnsi="Arial" w:cs="Arial"/>
              </w:rPr>
            </w:pPr>
          </w:p>
        </w:tc>
      </w:tr>
      <w:tr w:rsidR="006E7788" w14:paraId="5CC720A3" w14:textId="77777777" w:rsidTr="16EDC40A">
        <w:trPr>
          <w:gridAfter w:val="1"/>
          <w:wAfter w:w="289" w:type="dxa"/>
        </w:trPr>
        <w:tc>
          <w:tcPr>
            <w:tcW w:w="3512" w:type="dxa"/>
          </w:tcPr>
          <w:p w14:paraId="5065F089" w14:textId="77777777" w:rsidR="006E7788" w:rsidRDefault="006E7788" w:rsidP="006E7788">
            <w:pPr>
              <w:pStyle w:val="BodyText"/>
              <w:rPr>
                <w:rFonts w:ascii="Arial" w:hAnsi="Arial" w:cs="Arial"/>
                <w:b/>
                <w:bCs/>
              </w:rPr>
            </w:pPr>
            <w:r>
              <w:rPr>
                <w:rFonts w:ascii="Arial" w:hAnsi="Arial" w:cs="Arial"/>
                <w:b/>
                <w:bCs/>
              </w:rPr>
              <w:t>"Undertaking"</w:t>
            </w:r>
          </w:p>
        </w:tc>
        <w:tc>
          <w:tcPr>
            <w:tcW w:w="6808" w:type="dxa"/>
          </w:tcPr>
          <w:p w14:paraId="71C990DB" w14:textId="77777777" w:rsidR="006E7788" w:rsidRDefault="006E7788" w:rsidP="006E7788">
            <w:pPr>
              <w:spacing w:after="240"/>
              <w:jc w:val="both"/>
              <w:rPr>
                <w:rFonts w:ascii="Arial" w:hAnsi="Arial" w:cs="Arial"/>
                <w:b/>
              </w:rPr>
            </w:pPr>
            <w:r>
              <w:rPr>
                <w:rFonts w:ascii="Arial" w:hAnsi="Arial" w:cs="Arial"/>
              </w:rPr>
              <w:t>as defined in section 259 of the Companies Act 1985;</w:t>
            </w:r>
          </w:p>
        </w:tc>
      </w:tr>
      <w:tr w:rsidR="006E7788" w14:paraId="7EB1895D" w14:textId="77777777" w:rsidTr="16EDC40A">
        <w:trPr>
          <w:gridAfter w:val="1"/>
          <w:wAfter w:w="289" w:type="dxa"/>
        </w:trPr>
        <w:tc>
          <w:tcPr>
            <w:tcW w:w="3512"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808"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205"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205"/>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16EDC40A">
        <w:trPr>
          <w:gridAfter w:val="1"/>
          <w:wAfter w:w="289" w:type="dxa"/>
        </w:trPr>
        <w:tc>
          <w:tcPr>
            <w:tcW w:w="3512"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808"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06" w:name="_BPDCD_199"/>
            <w:r w:rsidRPr="00530856">
              <w:rPr>
                <w:rFonts w:ascii="Arial" w:hAnsi="Arial" w:cs="Arial"/>
                <w:color w:val="0000FF"/>
              </w:rPr>
              <w:t>;</w:t>
            </w:r>
            <w:r>
              <w:rPr>
                <w:rFonts w:ascii="Arial" w:hAnsi="Arial" w:cs="Arial"/>
                <w:color w:val="0000FF"/>
                <w:u w:val="double"/>
              </w:rPr>
              <w:t xml:space="preserve"> </w:t>
            </w:r>
            <w:bookmarkEnd w:id="206"/>
          </w:p>
        </w:tc>
      </w:tr>
      <w:tr w:rsidR="006E7788" w14:paraId="5171EDF6" w14:textId="77777777" w:rsidTr="16EDC40A">
        <w:trPr>
          <w:gridAfter w:val="1"/>
          <w:wAfter w:w="289" w:type="dxa"/>
        </w:trPr>
        <w:tc>
          <w:tcPr>
            <w:tcW w:w="3512"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808"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16EDC40A">
        <w:trPr>
          <w:gridAfter w:val="1"/>
          <w:wAfter w:w="289" w:type="dxa"/>
        </w:trPr>
        <w:tc>
          <w:tcPr>
            <w:tcW w:w="3512"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808"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16EDC40A">
        <w:trPr>
          <w:gridAfter w:val="1"/>
          <w:wAfter w:w="289" w:type="dxa"/>
        </w:trPr>
        <w:tc>
          <w:tcPr>
            <w:tcW w:w="3512"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808"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16EDC40A">
        <w:trPr>
          <w:gridAfter w:val="1"/>
          <w:wAfter w:w="289" w:type="dxa"/>
        </w:trPr>
        <w:tc>
          <w:tcPr>
            <w:tcW w:w="3512"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808"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w:t>
            </w:r>
            <w:proofErr w:type="spellStart"/>
            <w:r>
              <w:rPr>
                <w:rFonts w:ascii="Arial" w:hAnsi="Arial" w:cs="Arial"/>
              </w:rPr>
              <w:t>ofthe</w:t>
            </w:r>
            <w:proofErr w:type="spellEnd"/>
            <w:r>
              <w:rPr>
                <w:rFonts w:ascii="Arial" w:hAnsi="Arial" w:cs="Arial"/>
              </w:rPr>
              <w:t xml:space="preserv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16EDC40A">
        <w:trPr>
          <w:gridAfter w:val="1"/>
          <w:wAfter w:w="289" w:type="dxa"/>
        </w:trPr>
        <w:tc>
          <w:tcPr>
            <w:tcW w:w="3512"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808"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207" w:name="_BPDCD_200"/>
            <w:r w:rsidRPr="00530856">
              <w:rPr>
                <w:rFonts w:ascii="Arial" w:hAnsi="Arial" w:cs="Arial"/>
              </w:rPr>
              <w:t>14</w:t>
            </w:r>
            <w:bookmarkEnd w:id="207"/>
            <w:r>
              <w:rPr>
                <w:rFonts w:ascii="Arial" w:hAnsi="Arial" w:cs="Arial"/>
              </w:rPr>
              <w:t>;</w:t>
            </w:r>
          </w:p>
        </w:tc>
      </w:tr>
      <w:tr w:rsidR="006E7788" w14:paraId="4F5E3755" w14:textId="77777777" w:rsidTr="16EDC40A">
        <w:trPr>
          <w:gridAfter w:val="1"/>
          <w:wAfter w:w="289" w:type="dxa"/>
        </w:trPr>
        <w:tc>
          <w:tcPr>
            <w:tcW w:w="3512" w:type="dxa"/>
          </w:tcPr>
          <w:p w14:paraId="267A1FC8" w14:textId="77777777" w:rsidR="006E7788" w:rsidRDefault="006E7788" w:rsidP="006E7788">
            <w:pPr>
              <w:pStyle w:val="BodyText"/>
              <w:rPr>
                <w:rFonts w:ascii="Arial" w:hAnsi="Arial" w:cs="Arial"/>
                <w:b/>
                <w:bCs/>
              </w:rPr>
            </w:pPr>
            <w:r>
              <w:rPr>
                <w:rFonts w:ascii="Arial" w:hAnsi="Arial" w:cs="Arial"/>
                <w:b/>
                <w:bCs/>
              </w:rPr>
              <w:lastRenderedPageBreak/>
              <w:t>"Use of System Interconnector Confirmation Notice"</w:t>
            </w:r>
          </w:p>
        </w:tc>
        <w:tc>
          <w:tcPr>
            <w:tcW w:w="6808"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16EDC40A">
        <w:trPr>
          <w:gridAfter w:val="1"/>
          <w:wAfter w:w="289" w:type="dxa"/>
        </w:trPr>
        <w:tc>
          <w:tcPr>
            <w:tcW w:w="3512"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808"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16EDC40A">
        <w:trPr>
          <w:gridAfter w:val="1"/>
          <w:wAfter w:w="289" w:type="dxa"/>
        </w:trPr>
        <w:tc>
          <w:tcPr>
            <w:tcW w:w="3512"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808"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16EDC40A">
        <w:trPr>
          <w:gridAfter w:val="1"/>
          <w:wAfter w:w="289" w:type="dxa"/>
        </w:trPr>
        <w:tc>
          <w:tcPr>
            <w:tcW w:w="3512"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808"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16EDC40A">
        <w:trPr>
          <w:gridAfter w:val="1"/>
          <w:wAfter w:w="289" w:type="dxa"/>
        </w:trPr>
        <w:tc>
          <w:tcPr>
            <w:tcW w:w="3512"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808"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16EDC40A">
        <w:trPr>
          <w:gridAfter w:val="1"/>
          <w:wAfter w:w="289" w:type="dxa"/>
        </w:trPr>
        <w:tc>
          <w:tcPr>
            <w:tcW w:w="3512"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808"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16EDC40A">
        <w:trPr>
          <w:gridAfter w:val="1"/>
          <w:wAfter w:w="289" w:type="dxa"/>
        </w:trPr>
        <w:tc>
          <w:tcPr>
            <w:tcW w:w="3512"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808" w:type="dxa"/>
          </w:tcPr>
          <w:p w14:paraId="11EE18DF"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tc>
      </w:tr>
      <w:tr w:rsidR="006E7788" w14:paraId="757215B3" w14:textId="77777777" w:rsidTr="16EDC40A">
        <w:trPr>
          <w:gridAfter w:val="1"/>
          <w:wAfter w:w="289" w:type="dxa"/>
        </w:trPr>
        <w:tc>
          <w:tcPr>
            <w:tcW w:w="3512"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808"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007203F8" w14:textId="77777777" w:rsidTr="16EDC40A">
        <w:trPr>
          <w:gridAfter w:val="1"/>
          <w:wAfter w:w="289" w:type="dxa"/>
        </w:trPr>
        <w:tc>
          <w:tcPr>
            <w:tcW w:w="3512" w:type="dxa"/>
          </w:tcPr>
          <w:p w14:paraId="34B75D01" w14:textId="77777777" w:rsidR="006E7788" w:rsidRDefault="006E7788" w:rsidP="006E7788">
            <w:pPr>
              <w:pStyle w:val="BodyText"/>
              <w:rPr>
                <w:rFonts w:ascii="Arial" w:hAnsi="Arial" w:cs="Arial"/>
                <w:b/>
                <w:bCs/>
              </w:rPr>
            </w:pPr>
          </w:p>
        </w:tc>
        <w:tc>
          <w:tcPr>
            <w:tcW w:w="6808" w:type="dxa"/>
          </w:tcPr>
          <w:p w14:paraId="7977B545" w14:textId="77777777" w:rsidR="006E7788" w:rsidRDefault="006E7788" w:rsidP="006E7788">
            <w:pPr>
              <w:pStyle w:val="BodyText"/>
              <w:jc w:val="both"/>
              <w:rPr>
                <w:rFonts w:ascii="Arial" w:hAnsi="Arial" w:cs="Arial"/>
              </w:rPr>
            </w:pPr>
          </w:p>
        </w:tc>
      </w:tr>
      <w:tr w:rsidR="006E7788" w14:paraId="3A73C180" w14:textId="77777777" w:rsidTr="16EDC40A">
        <w:trPr>
          <w:gridAfter w:val="1"/>
          <w:wAfter w:w="289" w:type="dxa"/>
        </w:trPr>
        <w:tc>
          <w:tcPr>
            <w:tcW w:w="3512"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808"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16EDC40A">
        <w:trPr>
          <w:gridAfter w:val="1"/>
          <w:wAfter w:w="289" w:type="dxa"/>
        </w:trPr>
        <w:tc>
          <w:tcPr>
            <w:tcW w:w="3512"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808"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16EDC40A">
        <w:trPr>
          <w:gridAfter w:val="1"/>
          <w:wAfter w:w="289" w:type="dxa"/>
        </w:trPr>
        <w:tc>
          <w:tcPr>
            <w:tcW w:w="3512" w:type="dxa"/>
          </w:tcPr>
          <w:p w14:paraId="2296F2CC" w14:textId="77777777" w:rsidR="006E7788" w:rsidRDefault="006E7788" w:rsidP="006E7788">
            <w:pPr>
              <w:pStyle w:val="BodyText"/>
              <w:rPr>
                <w:rFonts w:ascii="Arial" w:hAnsi="Arial" w:cs="Arial"/>
                <w:b/>
                <w:bCs/>
              </w:rPr>
            </w:pPr>
            <w:r>
              <w:rPr>
                <w:rFonts w:ascii="Arial" w:hAnsi="Arial" w:cs="Arial"/>
                <w:b/>
                <w:bCs/>
              </w:rPr>
              <w:t>"User Development"</w:t>
            </w:r>
          </w:p>
        </w:tc>
        <w:tc>
          <w:tcPr>
            <w:tcW w:w="6808" w:type="dxa"/>
          </w:tcPr>
          <w:p w14:paraId="13ED3D4D" w14:textId="77777777" w:rsidR="006E7788" w:rsidRDefault="006E7788" w:rsidP="006E7788">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6E7788" w14:paraId="5919F8EA" w14:textId="77777777" w:rsidTr="16EDC40A">
        <w:trPr>
          <w:gridAfter w:val="1"/>
          <w:wAfter w:w="289" w:type="dxa"/>
        </w:trPr>
        <w:tc>
          <w:tcPr>
            <w:tcW w:w="3512" w:type="dxa"/>
          </w:tcPr>
          <w:p w14:paraId="5A7059A3" w14:textId="77777777" w:rsidR="006E7788" w:rsidRPr="007454CC" w:rsidRDefault="006E7788" w:rsidP="006E7788">
            <w:pPr>
              <w:pStyle w:val="BodyText"/>
              <w:rPr>
                <w:rFonts w:ascii="Arial" w:hAnsi="Arial" w:cs="Arial"/>
                <w:b/>
                <w:bCs/>
              </w:rPr>
            </w:pPr>
            <w:r w:rsidRPr="007454CC">
              <w:rPr>
                <w:rFonts w:ascii="Arial" w:hAnsi="Arial" w:cs="Arial"/>
                <w:b/>
                <w:bCs/>
              </w:rPr>
              <w:lastRenderedPageBreak/>
              <w:t>"User’s Allowed Credit"</w:t>
            </w:r>
          </w:p>
          <w:p w14:paraId="232BAEA3" w14:textId="77777777" w:rsidR="006E7788" w:rsidRPr="007454CC" w:rsidRDefault="006E7788" w:rsidP="006E7788">
            <w:pPr>
              <w:pStyle w:val="BodyText"/>
              <w:rPr>
                <w:rFonts w:ascii="Arial" w:hAnsi="Arial" w:cs="Arial"/>
                <w:b/>
                <w:bCs/>
              </w:rPr>
            </w:pPr>
          </w:p>
          <w:p w14:paraId="5DD776AF"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2DF0FEC0" w14:textId="77777777" w:rsidR="006E7788" w:rsidRPr="007454CC" w:rsidRDefault="006E7788" w:rsidP="006E7788">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6808" w:type="dxa"/>
          </w:tcPr>
          <w:p w14:paraId="1169EA2A" w14:textId="77777777" w:rsidR="006E7788" w:rsidRPr="007454CC" w:rsidRDefault="006E7788" w:rsidP="006E7788">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208" w:name="_BPDCD_201"/>
            <w:r w:rsidRPr="007454CC">
              <w:rPr>
                <w:rFonts w:ascii="Arial Bold" w:hAnsi="Arial Bold" w:cs="Arial"/>
                <w:b/>
                <w:bCs/>
              </w:rPr>
              <w:t>The Company</w:t>
            </w:r>
            <w:r w:rsidRPr="007454CC">
              <w:rPr>
                <w:rFonts w:ascii="Arial" w:hAnsi="Arial" w:cs="Arial"/>
              </w:rPr>
              <w:t xml:space="preserve"> </w:t>
            </w:r>
            <w:bookmarkEnd w:id="208"/>
            <w:r w:rsidRPr="007454CC">
              <w:rPr>
                <w:rFonts w:ascii="Arial" w:hAnsi="Arial" w:cs="Arial"/>
              </w:rPr>
              <w:t>as calculated in accordance with Paragraph 3.26;</w:t>
            </w:r>
          </w:p>
          <w:p w14:paraId="2748FBA4"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35EA86C4"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0140CBEC" w14:textId="77777777" w:rsidR="006E7788" w:rsidRPr="007454CC" w:rsidRDefault="006E7788" w:rsidP="006E7788">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2DDBD17C"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Paragraph 5.2.2 or by automatic means as a direct consequence of</w:t>
            </w:r>
          </w:p>
          <w:p w14:paraId="65005717" w14:textId="77777777" w:rsidR="006E7788" w:rsidRPr="007454CC" w:rsidRDefault="006E7788" w:rsidP="006E7788">
            <w:pPr>
              <w:pStyle w:val="BodyText"/>
              <w:jc w:val="both"/>
              <w:rPr>
                <w:rFonts w:ascii="Arial" w:hAnsi="Arial" w:cs="Arial"/>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16EDC40A">
        <w:trPr>
          <w:gridAfter w:val="1"/>
          <w:wAfter w:w="289" w:type="dxa"/>
        </w:trPr>
        <w:tc>
          <w:tcPr>
            <w:tcW w:w="3512"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808"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16EDC40A">
        <w:trPr>
          <w:gridAfter w:val="1"/>
          <w:wAfter w:w="289" w:type="dxa"/>
        </w:trPr>
        <w:tc>
          <w:tcPr>
            <w:tcW w:w="3512"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6808"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16EDC40A">
        <w:trPr>
          <w:gridAfter w:val="1"/>
          <w:wAfter w:w="289" w:type="dxa"/>
        </w:trPr>
        <w:tc>
          <w:tcPr>
            <w:tcW w:w="3512"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808"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16EDC40A">
        <w:trPr>
          <w:gridAfter w:val="1"/>
          <w:wAfter w:w="289" w:type="dxa"/>
        </w:trPr>
        <w:tc>
          <w:tcPr>
            <w:tcW w:w="3512"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808"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16EDC40A">
        <w:trPr>
          <w:gridAfter w:val="1"/>
          <w:wAfter w:w="289" w:type="dxa"/>
        </w:trPr>
        <w:tc>
          <w:tcPr>
            <w:tcW w:w="3512"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808"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16EDC40A">
        <w:trPr>
          <w:gridAfter w:val="1"/>
          <w:wAfter w:w="289" w:type="dxa"/>
        </w:trPr>
        <w:tc>
          <w:tcPr>
            <w:tcW w:w="3512"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lastRenderedPageBreak/>
              <w:t>"Value Added Tax"</w:t>
            </w:r>
          </w:p>
        </w:tc>
        <w:tc>
          <w:tcPr>
            <w:tcW w:w="6808"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16EDC40A">
        <w:trPr>
          <w:gridAfter w:val="1"/>
          <w:wAfter w:w="289" w:type="dxa"/>
        </w:trPr>
        <w:tc>
          <w:tcPr>
            <w:tcW w:w="3512"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808"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09" w:name="_BPDCD_202"/>
            <w:r w:rsidRPr="00E236F2">
              <w:rPr>
                <w:rFonts w:ascii="Arial" w:hAnsi="Arial" w:cs="Arial"/>
              </w:rPr>
              <w:t>;</w:t>
            </w:r>
            <w:bookmarkEnd w:id="209"/>
          </w:p>
        </w:tc>
      </w:tr>
      <w:tr w:rsidR="006E7788" w14:paraId="09F37121" w14:textId="77777777" w:rsidTr="16EDC40A">
        <w:trPr>
          <w:gridAfter w:val="1"/>
          <w:wAfter w:w="289" w:type="dxa"/>
        </w:trPr>
        <w:tc>
          <w:tcPr>
            <w:tcW w:w="3512"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808"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10" w:name="_BPDCD_203"/>
            <w:r w:rsidRPr="00E236F2">
              <w:rPr>
                <w:rFonts w:ascii="Arial" w:hAnsi="Arial" w:cs="Arial"/>
              </w:rPr>
              <w:t>;</w:t>
            </w:r>
            <w:bookmarkEnd w:id="210"/>
          </w:p>
        </w:tc>
      </w:tr>
      <w:tr w:rsidR="006E7788" w14:paraId="0D5FDBB0" w14:textId="77777777" w:rsidTr="16EDC40A">
        <w:trPr>
          <w:gridAfter w:val="1"/>
          <w:wAfter w:w="289" w:type="dxa"/>
        </w:trPr>
        <w:tc>
          <w:tcPr>
            <w:tcW w:w="3512"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808"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11" w:name="_BPDCD_204"/>
            <w:r w:rsidRPr="00530856">
              <w:rPr>
                <w:rFonts w:ascii="Arial" w:hAnsi="Arial" w:cs="Arial"/>
              </w:rPr>
              <w:t>;</w:t>
            </w:r>
            <w:bookmarkEnd w:id="211"/>
          </w:p>
          <w:p w14:paraId="659E84F7" w14:textId="77777777" w:rsidR="006E7788" w:rsidRDefault="006E7788" w:rsidP="006E7788">
            <w:pPr>
              <w:pStyle w:val="BodyText"/>
              <w:jc w:val="both"/>
              <w:rPr>
                <w:rFonts w:ascii="Arial" w:hAnsi="Arial" w:cs="Arial"/>
              </w:rPr>
            </w:pPr>
          </w:p>
        </w:tc>
      </w:tr>
      <w:tr w:rsidR="006E7788" w14:paraId="455AAED3" w14:textId="77777777" w:rsidTr="16EDC40A">
        <w:trPr>
          <w:gridAfter w:val="1"/>
          <w:wAfter w:w="289" w:type="dxa"/>
        </w:trPr>
        <w:tc>
          <w:tcPr>
            <w:tcW w:w="3512"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808"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16EDC40A">
        <w:trPr>
          <w:gridAfter w:val="1"/>
          <w:wAfter w:w="289" w:type="dxa"/>
        </w:trPr>
        <w:tc>
          <w:tcPr>
            <w:tcW w:w="3512"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808"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16EDC40A">
        <w:trPr>
          <w:gridAfter w:val="1"/>
          <w:wAfter w:w="289" w:type="dxa"/>
        </w:trPr>
        <w:tc>
          <w:tcPr>
            <w:tcW w:w="3512"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808"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16EDC40A">
        <w:trPr>
          <w:gridAfter w:val="1"/>
          <w:wAfter w:w="289" w:type="dxa"/>
        </w:trPr>
        <w:tc>
          <w:tcPr>
            <w:tcW w:w="3512"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808"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16EDC40A">
        <w:trPr>
          <w:gridAfter w:val="1"/>
          <w:wAfter w:w="289" w:type="dxa"/>
        </w:trPr>
        <w:tc>
          <w:tcPr>
            <w:tcW w:w="3512"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808"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16EDC40A">
        <w:trPr>
          <w:gridAfter w:val="1"/>
          <w:wAfter w:w="289" w:type="dxa"/>
        </w:trPr>
        <w:tc>
          <w:tcPr>
            <w:tcW w:w="3512"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808"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16EDC40A">
        <w:trPr>
          <w:gridAfter w:val="1"/>
          <w:wAfter w:w="289" w:type="dxa"/>
        </w:trPr>
        <w:tc>
          <w:tcPr>
            <w:tcW w:w="3512"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808"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16EDC40A">
        <w:trPr>
          <w:gridAfter w:val="1"/>
          <w:wAfter w:w="289" w:type="dxa"/>
        </w:trPr>
        <w:tc>
          <w:tcPr>
            <w:tcW w:w="3512"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808"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16EDC40A">
        <w:trPr>
          <w:gridAfter w:val="1"/>
          <w:wAfter w:w="289" w:type="dxa"/>
        </w:trPr>
        <w:tc>
          <w:tcPr>
            <w:tcW w:w="3512"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808"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16EDC40A">
        <w:trPr>
          <w:gridAfter w:val="1"/>
          <w:wAfter w:w="289" w:type="dxa"/>
        </w:trPr>
        <w:tc>
          <w:tcPr>
            <w:tcW w:w="3512"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808"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16EDC40A">
        <w:trPr>
          <w:gridAfter w:val="1"/>
          <w:wAfter w:w="289" w:type="dxa"/>
        </w:trPr>
        <w:tc>
          <w:tcPr>
            <w:tcW w:w="3512"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808"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16EDC40A">
        <w:trPr>
          <w:gridAfter w:val="1"/>
          <w:wAfter w:w="289" w:type="dxa"/>
          <w:trHeight w:val="1201"/>
        </w:trPr>
        <w:tc>
          <w:tcPr>
            <w:tcW w:w="3512" w:type="dxa"/>
          </w:tcPr>
          <w:p w14:paraId="2D275E2C" w14:textId="77777777" w:rsidR="006E7788" w:rsidRDefault="006E7788" w:rsidP="006E7788">
            <w:pPr>
              <w:pStyle w:val="BodyText"/>
              <w:rPr>
                <w:rFonts w:ascii="Arial" w:hAnsi="Arial" w:cs="Arial"/>
                <w:b/>
                <w:bCs/>
                <w:lang w:val="en-US"/>
              </w:rPr>
            </w:pPr>
            <w:bookmarkStart w:id="212" w:name="_DV_C28"/>
            <w:r>
              <w:rPr>
                <w:rStyle w:val="DeltaViewInsertion"/>
                <w:rFonts w:ascii="Arial" w:hAnsi="Arial" w:cs="Arial"/>
                <w:b/>
                <w:bCs/>
                <w:color w:val="auto"/>
                <w:u w:val="none"/>
                <w:lang w:val="en-US"/>
              </w:rPr>
              <w:lastRenderedPageBreak/>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12"/>
          </w:p>
        </w:tc>
        <w:tc>
          <w:tcPr>
            <w:tcW w:w="6808" w:type="dxa"/>
          </w:tcPr>
          <w:p w14:paraId="5A549174" w14:textId="6169EC87" w:rsidR="006E7788" w:rsidRDefault="006E7788" w:rsidP="006E7788">
            <w:pPr>
              <w:pStyle w:val="BodyText"/>
              <w:jc w:val="both"/>
              <w:rPr>
                <w:rFonts w:ascii="Arial" w:hAnsi="Arial" w:cs="Arial"/>
              </w:rPr>
            </w:pPr>
            <w:bookmarkStart w:id="213" w:name="_BPDCD_206"/>
            <w:bookmarkStart w:id="214" w:name="_DV_C29"/>
            <w:r w:rsidRPr="00530856">
              <w:rPr>
                <w:rStyle w:val="DeltaViewInsertion"/>
                <w:rFonts w:ascii="Arial" w:hAnsi="Arial" w:cs="Arial"/>
                <w:color w:val="auto"/>
                <w:u w:val="none"/>
              </w:rPr>
              <w:t xml:space="preserve">as </w:t>
            </w:r>
            <w:bookmarkEnd w:id="213"/>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14"/>
          </w:p>
        </w:tc>
      </w:tr>
      <w:tr w:rsidR="006E7788" w14:paraId="60F2A4AB" w14:textId="77777777" w:rsidTr="16EDC40A">
        <w:trPr>
          <w:gridAfter w:val="1"/>
          <w:wAfter w:w="289" w:type="dxa"/>
          <w:trHeight w:val="1201"/>
        </w:trPr>
        <w:tc>
          <w:tcPr>
            <w:tcW w:w="3512"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15" w:name="_BPDCD_207"/>
            <w:r w:rsidRPr="00530856">
              <w:rPr>
                <w:rStyle w:val="DeltaViewInsertion"/>
                <w:rFonts w:ascii="Arial" w:hAnsi="Arial" w:cs="Arial"/>
                <w:b/>
                <w:bCs/>
                <w:color w:val="auto"/>
                <w:u w:val="none"/>
              </w:rPr>
              <w:t xml:space="preserve">Workgroup </w:t>
            </w:r>
            <w:bookmarkStart w:id="216" w:name="_DV_M8"/>
            <w:bookmarkEnd w:id="215"/>
            <w:bookmarkEnd w:id="216"/>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17" w:name="_DV_M9"/>
            <w:bookmarkEnd w:id="217"/>
            <w:r w:rsidRPr="00530856">
              <w:rPr>
                <w:rFonts w:ascii="Arial" w:hAnsi="Arial" w:cs="Arial"/>
                <w:b/>
                <w:bCs/>
                <w:lang w:val="en-US"/>
              </w:rPr>
              <w:t>"</w:t>
            </w:r>
          </w:p>
        </w:tc>
        <w:tc>
          <w:tcPr>
            <w:tcW w:w="6808"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18"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19" w:name="_DV_M10"/>
            <w:bookmarkEnd w:id="218"/>
            <w:bookmarkEnd w:id="219"/>
            <w:r w:rsidRPr="00530856">
              <w:rPr>
                <w:rFonts w:ascii="Arial" w:hAnsi="Arial" w:cs="Arial"/>
              </w:rPr>
              <w:t xml:space="preserve"> </w:t>
            </w:r>
            <w:r w:rsidRPr="00530856">
              <w:rPr>
                <w:rFonts w:ascii="Arial" w:hAnsi="Arial" w:cs="Arial"/>
                <w:b/>
                <w:bCs/>
              </w:rPr>
              <w:t xml:space="preserve">Workgroup Alternative CUSC Modification </w:t>
            </w:r>
            <w:bookmarkStart w:id="220" w:name="_BPDCI_208"/>
            <w:bookmarkStart w:id="221" w:name="_DV_C21"/>
            <w:r w:rsidRPr="00530856">
              <w:rPr>
                <w:rFonts w:ascii="Arial" w:hAnsi="Arial" w:cs="Arial"/>
                <w:bCs/>
              </w:rPr>
              <w:t>to</w:t>
            </w:r>
            <w:r w:rsidRPr="00530856">
              <w:rPr>
                <w:rFonts w:ascii="Arial" w:hAnsi="Arial" w:cs="Arial"/>
                <w:b/>
                <w:bCs/>
              </w:rPr>
              <w:t xml:space="preserve"> </w:t>
            </w:r>
            <w:bookmarkEnd w:id="220"/>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22" w:name="_DV_X17"/>
            <w:bookmarkStart w:id="223" w:name="_DV_C22"/>
            <w:bookmarkEnd w:id="221"/>
            <w:r w:rsidRPr="00530856">
              <w:rPr>
                <w:rStyle w:val="DeltaViewMoveDestination"/>
                <w:rFonts w:ascii="Arial" w:hAnsi="Arial" w:cs="Arial"/>
                <w:color w:val="auto"/>
                <w:u w:val="none"/>
              </w:rPr>
              <w:t xml:space="preserve">which contains the information </w:t>
            </w:r>
            <w:bookmarkStart w:id="224" w:name="_DV_C23"/>
            <w:bookmarkEnd w:id="222"/>
            <w:bookmarkEnd w:id="223"/>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25" w:name="_DV_M11"/>
            <w:bookmarkEnd w:id="224"/>
            <w:bookmarkEnd w:id="225"/>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16EDC40A">
        <w:trPr>
          <w:gridAfter w:val="1"/>
          <w:wAfter w:w="289" w:type="dxa"/>
          <w:trHeight w:val="1201"/>
        </w:trPr>
        <w:tc>
          <w:tcPr>
            <w:tcW w:w="3512"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808" w:type="dxa"/>
          </w:tcPr>
          <w:p w14:paraId="4E72E89D" w14:textId="185FC987" w:rsidR="006E7788" w:rsidRPr="00530856" w:rsidRDefault="006E7788" w:rsidP="006E7788">
            <w:pPr>
              <w:pStyle w:val="BodyText"/>
              <w:jc w:val="both"/>
              <w:rPr>
                <w:rFonts w:ascii="Arial" w:hAnsi="Arial" w:cs="Arial"/>
              </w:rPr>
            </w:pPr>
            <w:bookmarkStart w:id="226" w:name="_BPDCD_211"/>
            <w:r w:rsidRPr="00530856">
              <w:rPr>
                <w:rFonts w:ascii="Arial" w:hAnsi="Arial" w:cs="Arial"/>
              </w:rPr>
              <w:t xml:space="preserve">an </w:t>
            </w:r>
            <w:bookmarkEnd w:id="226"/>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27"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28" w:name="_DV_M12"/>
            <w:bookmarkEnd w:id="227"/>
            <w:bookmarkEnd w:id="228"/>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29" w:name="_DV_C26"/>
            <w:r w:rsidRPr="00530856">
              <w:rPr>
                <w:rStyle w:val="DeltaViewInsertion"/>
                <w:rFonts w:ascii="Arial" w:hAnsi="Arial" w:cs="Arial"/>
                <w:color w:val="auto"/>
                <w:u w:val="none"/>
              </w:rPr>
              <w:t>majority of the</w:t>
            </w:r>
            <w:bookmarkStart w:id="230" w:name="_DV_M13"/>
            <w:bookmarkEnd w:id="229"/>
            <w:bookmarkEnd w:id="230"/>
            <w:r w:rsidRPr="00530856">
              <w:rPr>
                <w:rFonts w:ascii="Arial" w:hAnsi="Arial" w:cs="Arial"/>
              </w:rPr>
              <w:t xml:space="preserve"> members</w:t>
            </w:r>
            <w:bookmarkStart w:id="231"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del w:id="232" w:author="Author">
              <w:r w:rsidRPr="00530856" w:rsidDel="00E42EB2">
                <w:rPr>
                  <w:rStyle w:val="DeltaViewInsertion"/>
                  <w:rFonts w:ascii="Arial" w:hAnsi="Arial" w:cs="Arial"/>
                  <w:color w:val="auto"/>
                  <w:u w:val="none"/>
                </w:rPr>
                <w:delText>man</w:delText>
              </w:r>
            </w:del>
            <w:bookmarkStart w:id="233" w:name="_DV_M14"/>
            <w:bookmarkEnd w:id="231"/>
            <w:bookmarkEnd w:id="233"/>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B33D02" w14:textId="77777777" w:rsidR="007350DA" w:rsidRDefault="007350DA" w:rsidP="00642115"/>
    <w:p w14:paraId="43384D51" w14:textId="77777777" w:rsidR="007350DA" w:rsidRDefault="007350DA" w:rsidP="00642115"/>
    <w:p w14:paraId="61FB033A" w14:textId="77777777" w:rsidR="007350DA" w:rsidRDefault="007350DA" w:rsidP="00642115"/>
    <w:p w14:paraId="75B7AA00" w14:textId="77777777" w:rsidR="007350DA" w:rsidRDefault="007350DA" w:rsidP="00642115"/>
    <w:p w14:paraId="2201AB5A" w14:textId="77777777" w:rsidR="007350DA" w:rsidRDefault="007350DA" w:rsidP="00642115"/>
    <w:p w14:paraId="35175E28" w14:textId="77777777" w:rsidR="007350DA" w:rsidRDefault="007350DA" w:rsidP="00642115"/>
    <w:p w14:paraId="5C8402CA" w14:textId="77777777" w:rsidR="007350DA" w:rsidRDefault="007350DA" w:rsidP="00642115"/>
    <w:p w14:paraId="4F6BEC8D" w14:textId="77777777" w:rsidR="007350DA" w:rsidRDefault="007350DA" w:rsidP="00642115"/>
    <w:p w14:paraId="7A5ED002" w14:textId="77777777" w:rsidR="007350DA" w:rsidRDefault="007350DA" w:rsidP="00642115"/>
    <w:p w14:paraId="225EE76C" w14:textId="77777777" w:rsidR="007350DA" w:rsidRDefault="007350DA" w:rsidP="00642115"/>
    <w:p w14:paraId="2DE0D61A" w14:textId="77777777" w:rsidR="007350DA" w:rsidRDefault="007350DA" w:rsidP="00642115"/>
    <w:p w14:paraId="2582824E" w14:textId="77777777" w:rsidR="007350DA" w:rsidRDefault="007350DA" w:rsidP="00642115"/>
    <w:p w14:paraId="1ACDC287" w14:textId="77777777" w:rsidR="007350DA" w:rsidRDefault="007350DA" w:rsidP="00642115"/>
    <w:p w14:paraId="62AC86DD" w14:textId="77777777" w:rsidR="007350DA" w:rsidRDefault="007350DA" w:rsidP="00642115"/>
    <w:p w14:paraId="0FBEB39D" w14:textId="77777777" w:rsidR="007350DA" w:rsidRDefault="007350DA" w:rsidP="00642115"/>
    <w:p w14:paraId="21FD5405" w14:textId="77777777" w:rsidR="007350DA" w:rsidRDefault="007350DA" w:rsidP="00642115"/>
    <w:p w14:paraId="0E8D1052" w14:textId="77777777" w:rsidR="007350DA" w:rsidRDefault="007350DA" w:rsidP="00642115"/>
    <w:p w14:paraId="54B7DEB9" w14:textId="77777777" w:rsidR="007350DA" w:rsidRDefault="007350DA" w:rsidP="00642115"/>
    <w:p w14:paraId="2CE83D3E" w14:textId="77777777" w:rsidR="007350DA" w:rsidRDefault="007350DA" w:rsidP="00642115"/>
    <w:p w14:paraId="64824BC9" w14:textId="77777777" w:rsidR="007350DA" w:rsidRDefault="007350DA" w:rsidP="00642115"/>
    <w:p w14:paraId="75A25D2B" w14:textId="77777777" w:rsidR="007350DA" w:rsidRDefault="007350DA" w:rsidP="00642115"/>
    <w:p w14:paraId="70DD4430" w14:textId="77777777" w:rsidR="007350DA" w:rsidRDefault="007350DA" w:rsidP="00642115"/>
    <w:p w14:paraId="738DD228" w14:textId="77777777" w:rsidR="007350DA" w:rsidRDefault="007350DA" w:rsidP="00642115"/>
    <w:p w14:paraId="22C437F4" w14:textId="77777777" w:rsidR="007350DA" w:rsidRDefault="007350DA" w:rsidP="00642115"/>
    <w:p w14:paraId="5CA34303" w14:textId="77777777" w:rsidR="007350DA" w:rsidRDefault="007350DA" w:rsidP="00642115"/>
    <w:p w14:paraId="7E4EACD8" w14:textId="77777777" w:rsidR="007350DA" w:rsidRDefault="007350DA" w:rsidP="00642115"/>
    <w:p w14:paraId="2B49C3BF" w14:textId="77777777" w:rsidR="007350DA" w:rsidRDefault="007350DA" w:rsidP="00642115"/>
    <w:p w14:paraId="47E731CE" w14:textId="77777777" w:rsidR="007350DA" w:rsidRDefault="007350DA" w:rsidP="00642115"/>
    <w:p w14:paraId="0B6E8741" w14:textId="77777777" w:rsidR="007350DA" w:rsidRDefault="007350DA" w:rsidP="00642115"/>
    <w:p w14:paraId="2A476CCE" w14:textId="77777777" w:rsidR="00642115" w:rsidRDefault="00642115" w:rsidP="00642115"/>
    <w:p w14:paraId="1125EA6A" w14:textId="77777777" w:rsidR="00642115" w:rsidRDefault="00642115" w:rsidP="00642115"/>
    <w:p w14:paraId="769E943C" w14:textId="77777777" w:rsidR="00642115" w:rsidRDefault="00642115"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55201" w14:textId="77777777" w:rsidR="005865FA" w:rsidRDefault="005865FA">
      <w:r>
        <w:separator/>
      </w:r>
    </w:p>
  </w:endnote>
  <w:endnote w:type="continuationSeparator" w:id="0">
    <w:p w14:paraId="2F2BBB64" w14:textId="77777777" w:rsidR="005865FA" w:rsidRDefault="0058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CA8D4" w14:textId="7DC86955" w:rsidR="00BA40C9" w:rsidRDefault="00BA40C9" w:rsidP="0052642F">
    <w:pPr>
      <w:autoSpaceDE w:val="0"/>
      <w:autoSpaceDN w:val="0"/>
      <w:adjustRightInd w:val="0"/>
      <w:ind w:right="-852"/>
      <w:jc w:val="right"/>
      <w:rPr>
        <w:rFonts w:ascii="Arial" w:hAnsi="Arial" w:cs="Arial"/>
        <w:sz w:val="20"/>
        <w:szCs w:val="20"/>
        <w:lang w:eastAsia="en-GB"/>
      </w:rPr>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0A3FD7">
      <w:rPr>
        <w:rFonts w:ascii="Arial" w:hAnsi="Arial" w:cs="Arial"/>
        <w:sz w:val="20"/>
        <w:szCs w:val="20"/>
        <w:lang w:eastAsia="en-GB"/>
      </w:rPr>
      <w:t>8</w:t>
    </w:r>
    <w:r w:rsidR="006E7F33">
      <w:rPr>
        <w:rFonts w:ascii="Arial" w:hAnsi="Arial" w:cs="Arial"/>
        <w:sz w:val="20"/>
        <w:szCs w:val="20"/>
        <w:lang w:eastAsia="en-GB"/>
      </w:rPr>
      <w:t>6</w:t>
    </w:r>
    <w:r>
      <w:rPr>
        <w:rFonts w:ascii="Arial" w:hAnsi="Arial" w:cs="Arial"/>
        <w:sz w:val="20"/>
        <w:szCs w:val="20"/>
        <w:lang w:eastAsia="en-GB"/>
      </w:rPr>
      <w:t xml:space="preserve"> – </w:t>
    </w:r>
    <w:r w:rsidR="006E7F33">
      <w:rPr>
        <w:rFonts w:ascii="Arial" w:hAnsi="Arial" w:cs="Arial"/>
        <w:sz w:val="20"/>
        <w:szCs w:val="20"/>
        <w:lang w:eastAsia="en-GB"/>
      </w:rPr>
      <w:t>4 October</w:t>
    </w:r>
    <w:r w:rsidR="00885CA5">
      <w:rPr>
        <w:rFonts w:ascii="Arial" w:hAnsi="Arial" w:cs="Arial"/>
        <w:sz w:val="20"/>
        <w:szCs w:val="20"/>
        <w:lang w:eastAsia="en-GB"/>
      </w:rPr>
      <w:t xml:space="preserve"> </w:t>
    </w:r>
    <w:r w:rsidR="00670844">
      <w:rPr>
        <w:rFonts w:ascii="Arial" w:hAnsi="Arial" w:cs="Arial"/>
        <w:sz w:val="20"/>
        <w:szCs w:val="20"/>
        <w:lang w:eastAsia="en-GB"/>
      </w:rPr>
      <w:t>202</w:t>
    </w:r>
    <w:r w:rsidR="00D22F4C">
      <w:rPr>
        <w:rFonts w:ascii="Arial" w:hAnsi="Arial" w:cs="Arial"/>
        <w:sz w:val="20"/>
        <w:szCs w:val="20"/>
        <w:lang w:eastAsia="en-GB"/>
      </w:rPr>
      <w:t>1</w:t>
    </w:r>
  </w:p>
  <w:p w14:paraId="4175A5F5" w14:textId="77777777" w:rsidR="00BA40C9" w:rsidRDefault="00BA40C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C6139" w14:textId="77777777" w:rsidR="005865FA" w:rsidRDefault="005865FA">
      <w:r>
        <w:separator/>
      </w:r>
    </w:p>
  </w:footnote>
  <w:footnote w:type="continuationSeparator" w:id="0">
    <w:p w14:paraId="456F975A" w14:textId="77777777" w:rsidR="005865FA" w:rsidRDefault="005865FA">
      <w:r>
        <w:continuationSeparator/>
      </w:r>
    </w:p>
  </w:footnote>
  <w:footnote w:id="1">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A428F" w14:textId="3FF62BBF" w:rsidR="00BA40C9" w:rsidRDefault="00BA40C9">
    <w:pPr>
      <w:pStyle w:val="Header"/>
    </w:pPr>
    <w:r>
      <w:rPr>
        <w:rFonts w:ascii="Arial" w:hAnsi="Arial" w:cs="Arial"/>
        <w:sz w:val="20"/>
      </w:rPr>
      <w:t>CUSC v1.</w:t>
    </w:r>
    <w:r w:rsidR="000A3FD7">
      <w:rPr>
        <w:rFonts w:ascii="Arial" w:hAnsi="Arial" w:cs="Arial"/>
        <w:sz w:val="20"/>
      </w:rPr>
      <w:t>8</w:t>
    </w:r>
    <w:r w:rsidR="00397964">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4A9CC" w14:textId="77777777" w:rsidR="00BA40C9" w:rsidRDefault="00BA40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5"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0"/>
  </w:num>
  <w:num w:numId="18">
    <w:abstractNumId w:val="25"/>
  </w:num>
  <w:num w:numId="19">
    <w:abstractNumId w:val="10"/>
  </w:num>
  <w:num w:numId="20">
    <w:abstractNumId w:val="10"/>
  </w:num>
  <w:num w:numId="21">
    <w:abstractNumId w:val="10"/>
  </w:num>
  <w:num w:numId="22">
    <w:abstractNumId w:val="10"/>
  </w:num>
  <w:num w:numId="23">
    <w:abstractNumId w:val="29"/>
  </w:num>
  <w:num w:numId="24">
    <w:abstractNumId w:val="24"/>
  </w:num>
  <w:num w:numId="25">
    <w:abstractNumId w:val="31"/>
  </w:num>
  <w:num w:numId="26">
    <w:abstractNumId w:val="33"/>
  </w:num>
  <w:num w:numId="27">
    <w:abstractNumId w:val="28"/>
  </w:num>
  <w:num w:numId="28">
    <w:abstractNumId w:val="32"/>
  </w:num>
  <w:num w:numId="29">
    <w:abstractNumId w:val="34"/>
  </w:num>
  <w:num w:numId="30">
    <w:abstractNumId w:val="17"/>
  </w:num>
  <w:num w:numId="31">
    <w:abstractNumId w:val="13"/>
  </w:num>
  <w:num w:numId="32">
    <w:abstractNumId w:val="27"/>
  </w:num>
  <w:num w:numId="33">
    <w:abstractNumId w:val="20"/>
  </w:num>
  <w:num w:numId="34">
    <w:abstractNumId w:val="23"/>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abstractNumId w:val="15"/>
  </w:num>
  <w:num w:numId="37">
    <w:abstractNumId w:val="22"/>
  </w:num>
  <w:num w:numId="38">
    <w:abstractNumId w:val="11"/>
  </w:num>
  <w:num w:numId="39">
    <w:abstractNumId w:val="16"/>
  </w:num>
  <w:num w:numId="40">
    <w:abstractNumId w:val="18"/>
  </w:num>
  <w:num w:numId="41">
    <w:abstractNumId w:val="35"/>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26"/>
  </w:num>
  <w:num w:numId="45">
    <w:abstractNumId w:val="19"/>
  </w:num>
  <w:num w:numId="46">
    <w:abstractNumId w:val="36"/>
  </w:num>
  <w:num w:numId="47">
    <w:abstractNumId w:val="21"/>
  </w:num>
  <w:num w:numId="48">
    <w:abstractNumId w:val="30"/>
  </w:num>
  <w:num w:numId="49">
    <w:abstractNumId w:val="14"/>
  </w:num>
  <w:num w:numId="50">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13C0"/>
    <w:rsid w:val="00010604"/>
    <w:rsid w:val="000117E4"/>
    <w:rsid w:val="000150E8"/>
    <w:rsid w:val="00022A63"/>
    <w:rsid w:val="00024F58"/>
    <w:rsid w:val="00027F0D"/>
    <w:rsid w:val="00042B66"/>
    <w:rsid w:val="00057D3C"/>
    <w:rsid w:val="00062C0A"/>
    <w:rsid w:val="000632ED"/>
    <w:rsid w:val="00075E76"/>
    <w:rsid w:val="00077047"/>
    <w:rsid w:val="00091B4E"/>
    <w:rsid w:val="00097F4B"/>
    <w:rsid w:val="000A17E9"/>
    <w:rsid w:val="000A1921"/>
    <w:rsid w:val="000A2E14"/>
    <w:rsid w:val="000A3FD7"/>
    <w:rsid w:val="000B1274"/>
    <w:rsid w:val="000B5BC4"/>
    <w:rsid w:val="000C6231"/>
    <w:rsid w:val="000D097E"/>
    <w:rsid w:val="000D40DF"/>
    <w:rsid w:val="000E0CA1"/>
    <w:rsid w:val="000E213B"/>
    <w:rsid w:val="000F31AD"/>
    <w:rsid w:val="00100F8E"/>
    <w:rsid w:val="00101EC2"/>
    <w:rsid w:val="001022E6"/>
    <w:rsid w:val="00124F0D"/>
    <w:rsid w:val="0013489E"/>
    <w:rsid w:val="0014007E"/>
    <w:rsid w:val="00141FC6"/>
    <w:rsid w:val="00146FD7"/>
    <w:rsid w:val="001502C3"/>
    <w:rsid w:val="001502E7"/>
    <w:rsid w:val="001504E1"/>
    <w:rsid w:val="0015052C"/>
    <w:rsid w:val="00152684"/>
    <w:rsid w:val="00152786"/>
    <w:rsid w:val="00155C35"/>
    <w:rsid w:val="0016761E"/>
    <w:rsid w:val="001729A6"/>
    <w:rsid w:val="00172E01"/>
    <w:rsid w:val="00174197"/>
    <w:rsid w:val="00190FFA"/>
    <w:rsid w:val="0019675B"/>
    <w:rsid w:val="001A11A2"/>
    <w:rsid w:val="001A14F0"/>
    <w:rsid w:val="001A3CD3"/>
    <w:rsid w:val="001A7023"/>
    <w:rsid w:val="001A739C"/>
    <w:rsid w:val="001B56CF"/>
    <w:rsid w:val="001B5AF3"/>
    <w:rsid w:val="001C08C9"/>
    <w:rsid w:val="001C0C62"/>
    <w:rsid w:val="001C2507"/>
    <w:rsid w:val="001C7267"/>
    <w:rsid w:val="001D7803"/>
    <w:rsid w:val="001D7F87"/>
    <w:rsid w:val="001E606E"/>
    <w:rsid w:val="001E7AFC"/>
    <w:rsid w:val="00206C6E"/>
    <w:rsid w:val="00207985"/>
    <w:rsid w:val="002104BC"/>
    <w:rsid w:val="00212EA3"/>
    <w:rsid w:val="00216241"/>
    <w:rsid w:val="00221021"/>
    <w:rsid w:val="00227AC3"/>
    <w:rsid w:val="0023295F"/>
    <w:rsid w:val="00232A1A"/>
    <w:rsid w:val="0024267F"/>
    <w:rsid w:val="0025279F"/>
    <w:rsid w:val="00253DEE"/>
    <w:rsid w:val="00254053"/>
    <w:rsid w:val="002573C0"/>
    <w:rsid w:val="00257721"/>
    <w:rsid w:val="00260A77"/>
    <w:rsid w:val="00265F13"/>
    <w:rsid w:val="0028619E"/>
    <w:rsid w:val="002A13DF"/>
    <w:rsid w:val="002A66B2"/>
    <w:rsid w:val="002B1569"/>
    <w:rsid w:val="002B193F"/>
    <w:rsid w:val="002B44D3"/>
    <w:rsid w:val="002B51E6"/>
    <w:rsid w:val="002B5A24"/>
    <w:rsid w:val="002C3B7E"/>
    <w:rsid w:val="002C7E03"/>
    <w:rsid w:val="002D1E6F"/>
    <w:rsid w:val="002D5EF7"/>
    <w:rsid w:val="002E20D5"/>
    <w:rsid w:val="002E4452"/>
    <w:rsid w:val="002F0DA2"/>
    <w:rsid w:val="00300623"/>
    <w:rsid w:val="00304DC6"/>
    <w:rsid w:val="003132E4"/>
    <w:rsid w:val="003176BF"/>
    <w:rsid w:val="00323775"/>
    <w:rsid w:val="00333F37"/>
    <w:rsid w:val="0035142F"/>
    <w:rsid w:val="00366337"/>
    <w:rsid w:val="00366999"/>
    <w:rsid w:val="0037173A"/>
    <w:rsid w:val="00372C62"/>
    <w:rsid w:val="00373D88"/>
    <w:rsid w:val="003758D7"/>
    <w:rsid w:val="00375C70"/>
    <w:rsid w:val="00380239"/>
    <w:rsid w:val="0039011C"/>
    <w:rsid w:val="0039031E"/>
    <w:rsid w:val="00397964"/>
    <w:rsid w:val="003A1547"/>
    <w:rsid w:val="003A7390"/>
    <w:rsid w:val="003A7A97"/>
    <w:rsid w:val="003A7BED"/>
    <w:rsid w:val="003B2757"/>
    <w:rsid w:val="003B6004"/>
    <w:rsid w:val="003B6E7E"/>
    <w:rsid w:val="003C1EC9"/>
    <w:rsid w:val="003C5874"/>
    <w:rsid w:val="003D338C"/>
    <w:rsid w:val="003D36AD"/>
    <w:rsid w:val="003D5B5F"/>
    <w:rsid w:val="003D703C"/>
    <w:rsid w:val="003E22B2"/>
    <w:rsid w:val="003E5677"/>
    <w:rsid w:val="003E5726"/>
    <w:rsid w:val="003F06AD"/>
    <w:rsid w:val="004000B5"/>
    <w:rsid w:val="00400D46"/>
    <w:rsid w:val="004041D1"/>
    <w:rsid w:val="00406800"/>
    <w:rsid w:val="00416BDE"/>
    <w:rsid w:val="00416C4B"/>
    <w:rsid w:val="0042202A"/>
    <w:rsid w:val="00423432"/>
    <w:rsid w:val="00424287"/>
    <w:rsid w:val="004257DF"/>
    <w:rsid w:val="00430D27"/>
    <w:rsid w:val="00433F49"/>
    <w:rsid w:val="0043775A"/>
    <w:rsid w:val="00442E09"/>
    <w:rsid w:val="00465D1D"/>
    <w:rsid w:val="00466296"/>
    <w:rsid w:val="00471AA1"/>
    <w:rsid w:val="00475CC7"/>
    <w:rsid w:val="00485979"/>
    <w:rsid w:val="00490AB5"/>
    <w:rsid w:val="004A1AFF"/>
    <w:rsid w:val="004A3465"/>
    <w:rsid w:val="004A3D84"/>
    <w:rsid w:val="004A757D"/>
    <w:rsid w:val="004A7982"/>
    <w:rsid w:val="004B6504"/>
    <w:rsid w:val="004C2C98"/>
    <w:rsid w:val="004C54B2"/>
    <w:rsid w:val="004C79EC"/>
    <w:rsid w:val="004C7A9B"/>
    <w:rsid w:val="004D0F5D"/>
    <w:rsid w:val="004D379C"/>
    <w:rsid w:val="004D3892"/>
    <w:rsid w:val="004D5A11"/>
    <w:rsid w:val="004D7064"/>
    <w:rsid w:val="004E4C04"/>
    <w:rsid w:val="0051343C"/>
    <w:rsid w:val="00515067"/>
    <w:rsid w:val="0052642F"/>
    <w:rsid w:val="00530856"/>
    <w:rsid w:val="00531F9C"/>
    <w:rsid w:val="00550CBA"/>
    <w:rsid w:val="00554FD8"/>
    <w:rsid w:val="0055630E"/>
    <w:rsid w:val="00561F63"/>
    <w:rsid w:val="0056290A"/>
    <w:rsid w:val="00573326"/>
    <w:rsid w:val="0057340A"/>
    <w:rsid w:val="0057457E"/>
    <w:rsid w:val="00577F6C"/>
    <w:rsid w:val="005806AB"/>
    <w:rsid w:val="00585A61"/>
    <w:rsid w:val="005865FA"/>
    <w:rsid w:val="00586792"/>
    <w:rsid w:val="005A2DD3"/>
    <w:rsid w:val="005A4259"/>
    <w:rsid w:val="005A52BD"/>
    <w:rsid w:val="005A7196"/>
    <w:rsid w:val="005B061B"/>
    <w:rsid w:val="005B0784"/>
    <w:rsid w:val="005D09EC"/>
    <w:rsid w:val="005D784F"/>
    <w:rsid w:val="005E26B2"/>
    <w:rsid w:val="005E3C8A"/>
    <w:rsid w:val="005E3EED"/>
    <w:rsid w:val="005F0934"/>
    <w:rsid w:val="005F267D"/>
    <w:rsid w:val="005F6BED"/>
    <w:rsid w:val="00601D31"/>
    <w:rsid w:val="00601EC4"/>
    <w:rsid w:val="00603AD1"/>
    <w:rsid w:val="0060519A"/>
    <w:rsid w:val="006148C6"/>
    <w:rsid w:val="006153B7"/>
    <w:rsid w:val="00617C5D"/>
    <w:rsid w:val="00626525"/>
    <w:rsid w:val="00626A70"/>
    <w:rsid w:val="00627D27"/>
    <w:rsid w:val="00633F2D"/>
    <w:rsid w:val="00642115"/>
    <w:rsid w:val="00650014"/>
    <w:rsid w:val="00652B62"/>
    <w:rsid w:val="00652DFF"/>
    <w:rsid w:val="006541C7"/>
    <w:rsid w:val="006602AE"/>
    <w:rsid w:val="0066213B"/>
    <w:rsid w:val="00670844"/>
    <w:rsid w:val="00674C7B"/>
    <w:rsid w:val="0068070A"/>
    <w:rsid w:val="0068375A"/>
    <w:rsid w:val="006853AC"/>
    <w:rsid w:val="006862FB"/>
    <w:rsid w:val="00696D72"/>
    <w:rsid w:val="006A0828"/>
    <w:rsid w:val="006A408C"/>
    <w:rsid w:val="006A4C76"/>
    <w:rsid w:val="006A6BB3"/>
    <w:rsid w:val="006A707F"/>
    <w:rsid w:val="006B4BD0"/>
    <w:rsid w:val="006B59DB"/>
    <w:rsid w:val="006B5BE4"/>
    <w:rsid w:val="006C67D3"/>
    <w:rsid w:val="006D0627"/>
    <w:rsid w:val="006D0BD0"/>
    <w:rsid w:val="006D4452"/>
    <w:rsid w:val="006E0BC8"/>
    <w:rsid w:val="006E10F8"/>
    <w:rsid w:val="006E2076"/>
    <w:rsid w:val="006E3D76"/>
    <w:rsid w:val="006E7788"/>
    <w:rsid w:val="006E7F33"/>
    <w:rsid w:val="006F2309"/>
    <w:rsid w:val="006F5133"/>
    <w:rsid w:val="007011A2"/>
    <w:rsid w:val="00701F81"/>
    <w:rsid w:val="007100FD"/>
    <w:rsid w:val="00710A95"/>
    <w:rsid w:val="007122F3"/>
    <w:rsid w:val="007134F2"/>
    <w:rsid w:val="00716A49"/>
    <w:rsid w:val="0072062B"/>
    <w:rsid w:val="007206FD"/>
    <w:rsid w:val="007232A4"/>
    <w:rsid w:val="00733F8A"/>
    <w:rsid w:val="007350DA"/>
    <w:rsid w:val="00736933"/>
    <w:rsid w:val="00736B31"/>
    <w:rsid w:val="00740F6C"/>
    <w:rsid w:val="007454CC"/>
    <w:rsid w:val="007526CA"/>
    <w:rsid w:val="00753D47"/>
    <w:rsid w:val="00754C9C"/>
    <w:rsid w:val="0076226B"/>
    <w:rsid w:val="00766A3D"/>
    <w:rsid w:val="00787855"/>
    <w:rsid w:val="007A54B4"/>
    <w:rsid w:val="007B002F"/>
    <w:rsid w:val="007C03D8"/>
    <w:rsid w:val="007D143A"/>
    <w:rsid w:val="007E0E25"/>
    <w:rsid w:val="007E2499"/>
    <w:rsid w:val="007E3532"/>
    <w:rsid w:val="00801763"/>
    <w:rsid w:val="00805197"/>
    <w:rsid w:val="00817B42"/>
    <w:rsid w:val="008259E1"/>
    <w:rsid w:val="0082609B"/>
    <w:rsid w:val="00832304"/>
    <w:rsid w:val="00833B0A"/>
    <w:rsid w:val="00834014"/>
    <w:rsid w:val="00842A97"/>
    <w:rsid w:val="0085203B"/>
    <w:rsid w:val="00857088"/>
    <w:rsid w:val="00863EDA"/>
    <w:rsid w:val="008654EE"/>
    <w:rsid w:val="00882E85"/>
    <w:rsid w:val="008832B3"/>
    <w:rsid w:val="00885CA5"/>
    <w:rsid w:val="00890CE9"/>
    <w:rsid w:val="00897BC6"/>
    <w:rsid w:val="008A1AA0"/>
    <w:rsid w:val="008A2129"/>
    <w:rsid w:val="008A5A0E"/>
    <w:rsid w:val="008A5A96"/>
    <w:rsid w:val="008B3708"/>
    <w:rsid w:val="008B5329"/>
    <w:rsid w:val="008C05C1"/>
    <w:rsid w:val="008C398B"/>
    <w:rsid w:val="008C55D2"/>
    <w:rsid w:val="008C5BB8"/>
    <w:rsid w:val="008D2736"/>
    <w:rsid w:val="008D2E20"/>
    <w:rsid w:val="008D4233"/>
    <w:rsid w:val="008E2718"/>
    <w:rsid w:val="008E5C4D"/>
    <w:rsid w:val="008F1F3B"/>
    <w:rsid w:val="00901434"/>
    <w:rsid w:val="00901AFB"/>
    <w:rsid w:val="00903A8E"/>
    <w:rsid w:val="00905B15"/>
    <w:rsid w:val="00915E7C"/>
    <w:rsid w:val="00925AAD"/>
    <w:rsid w:val="00926E2A"/>
    <w:rsid w:val="00930E21"/>
    <w:rsid w:val="0093429F"/>
    <w:rsid w:val="00936ECC"/>
    <w:rsid w:val="009370B0"/>
    <w:rsid w:val="0093761D"/>
    <w:rsid w:val="00946DED"/>
    <w:rsid w:val="0096109A"/>
    <w:rsid w:val="009625ED"/>
    <w:rsid w:val="00967F6F"/>
    <w:rsid w:val="00976E4F"/>
    <w:rsid w:val="0098778F"/>
    <w:rsid w:val="00990BEB"/>
    <w:rsid w:val="009969D6"/>
    <w:rsid w:val="009A2FB7"/>
    <w:rsid w:val="009B41AF"/>
    <w:rsid w:val="009B7FC7"/>
    <w:rsid w:val="009C0E68"/>
    <w:rsid w:val="009C27F6"/>
    <w:rsid w:val="009C4388"/>
    <w:rsid w:val="009C59C0"/>
    <w:rsid w:val="009C6F58"/>
    <w:rsid w:val="009D3627"/>
    <w:rsid w:val="009D49E6"/>
    <w:rsid w:val="009E15E7"/>
    <w:rsid w:val="009E7A7A"/>
    <w:rsid w:val="009F4267"/>
    <w:rsid w:val="009F7A98"/>
    <w:rsid w:val="009F7CE1"/>
    <w:rsid w:val="009F7F7C"/>
    <w:rsid w:val="00A0211B"/>
    <w:rsid w:val="00A036D5"/>
    <w:rsid w:val="00A037DA"/>
    <w:rsid w:val="00A12D2A"/>
    <w:rsid w:val="00A13303"/>
    <w:rsid w:val="00A22A2D"/>
    <w:rsid w:val="00A24373"/>
    <w:rsid w:val="00A248B9"/>
    <w:rsid w:val="00A24930"/>
    <w:rsid w:val="00A25CFC"/>
    <w:rsid w:val="00A30610"/>
    <w:rsid w:val="00A322E8"/>
    <w:rsid w:val="00A3467C"/>
    <w:rsid w:val="00A45A14"/>
    <w:rsid w:val="00A45DCA"/>
    <w:rsid w:val="00A47926"/>
    <w:rsid w:val="00A55C80"/>
    <w:rsid w:val="00A63071"/>
    <w:rsid w:val="00A64E8D"/>
    <w:rsid w:val="00A7178F"/>
    <w:rsid w:val="00A742E1"/>
    <w:rsid w:val="00A76038"/>
    <w:rsid w:val="00A77017"/>
    <w:rsid w:val="00A777E8"/>
    <w:rsid w:val="00A84F95"/>
    <w:rsid w:val="00A947A9"/>
    <w:rsid w:val="00A95F1E"/>
    <w:rsid w:val="00AA50AD"/>
    <w:rsid w:val="00AA6ED0"/>
    <w:rsid w:val="00AB21BF"/>
    <w:rsid w:val="00AB4593"/>
    <w:rsid w:val="00AB6C50"/>
    <w:rsid w:val="00AB6DCB"/>
    <w:rsid w:val="00AB736C"/>
    <w:rsid w:val="00AC042E"/>
    <w:rsid w:val="00AC1DFD"/>
    <w:rsid w:val="00AC39F4"/>
    <w:rsid w:val="00AC4885"/>
    <w:rsid w:val="00AC4D09"/>
    <w:rsid w:val="00AC718A"/>
    <w:rsid w:val="00AD152E"/>
    <w:rsid w:val="00AD2DA9"/>
    <w:rsid w:val="00AD5688"/>
    <w:rsid w:val="00AE20FC"/>
    <w:rsid w:val="00AE2433"/>
    <w:rsid w:val="00AE4777"/>
    <w:rsid w:val="00B037B0"/>
    <w:rsid w:val="00B05914"/>
    <w:rsid w:val="00B06914"/>
    <w:rsid w:val="00B1127B"/>
    <w:rsid w:val="00B11FE1"/>
    <w:rsid w:val="00B21A85"/>
    <w:rsid w:val="00B26BC7"/>
    <w:rsid w:val="00B27720"/>
    <w:rsid w:val="00B31F98"/>
    <w:rsid w:val="00B4623F"/>
    <w:rsid w:val="00B50ACF"/>
    <w:rsid w:val="00B53096"/>
    <w:rsid w:val="00B60E4B"/>
    <w:rsid w:val="00B61528"/>
    <w:rsid w:val="00B71C7C"/>
    <w:rsid w:val="00B739A8"/>
    <w:rsid w:val="00B73CDA"/>
    <w:rsid w:val="00B74A4C"/>
    <w:rsid w:val="00B8175B"/>
    <w:rsid w:val="00B82265"/>
    <w:rsid w:val="00B84282"/>
    <w:rsid w:val="00B87B3A"/>
    <w:rsid w:val="00B87DA9"/>
    <w:rsid w:val="00B9063E"/>
    <w:rsid w:val="00B91AF5"/>
    <w:rsid w:val="00B95903"/>
    <w:rsid w:val="00B979F7"/>
    <w:rsid w:val="00BA1C7B"/>
    <w:rsid w:val="00BA34C0"/>
    <w:rsid w:val="00BA40C9"/>
    <w:rsid w:val="00BA5C7B"/>
    <w:rsid w:val="00BA60D9"/>
    <w:rsid w:val="00BB683E"/>
    <w:rsid w:val="00BC5AE0"/>
    <w:rsid w:val="00BD656E"/>
    <w:rsid w:val="00BE1671"/>
    <w:rsid w:val="00BE7381"/>
    <w:rsid w:val="00BF1EBF"/>
    <w:rsid w:val="00BF2D43"/>
    <w:rsid w:val="00BF77B2"/>
    <w:rsid w:val="00C03B94"/>
    <w:rsid w:val="00C11654"/>
    <w:rsid w:val="00C11EB9"/>
    <w:rsid w:val="00C13242"/>
    <w:rsid w:val="00C3272F"/>
    <w:rsid w:val="00C33398"/>
    <w:rsid w:val="00C342C8"/>
    <w:rsid w:val="00C34A6B"/>
    <w:rsid w:val="00C363DD"/>
    <w:rsid w:val="00C41037"/>
    <w:rsid w:val="00C52077"/>
    <w:rsid w:val="00C64D09"/>
    <w:rsid w:val="00C65245"/>
    <w:rsid w:val="00C656A2"/>
    <w:rsid w:val="00C706F2"/>
    <w:rsid w:val="00C72704"/>
    <w:rsid w:val="00C72F80"/>
    <w:rsid w:val="00C76584"/>
    <w:rsid w:val="00C906A8"/>
    <w:rsid w:val="00C906AA"/>
    <w:rsid w:val="00C95B84"/>
    <w:rsid w:val="00CB01CD"/>
    <w:rsid w:val="00CB03FF"/>
    <w:rsid w:val="00CC2624"/>
    <w:rsid w:val="00CD11C1"/>
    <w:rsid w:val="00CD3D7A"/>
    <w:rsid w:val="00CE24D1"/>
    <w:rsid w:val="00CF7254"/>
    <w:rsid w:val="00D025A5"/>
    <w:rsid w:val="00D04E79"/>
    <w:rsid w:val="00D05254"/>
    <w:rsid w:val="00D10333"/>
    <w:rsid w:val="00D10581"/>
    <w:rsid w:val="00D211F3"/>
    <w:rsid w:val="00D22F4C"/>
    <w:rsid w:val="00D24F76"/>
    <w:rsid w:val="00D3028E"/>
    <w:rsid w:val="00D311D6"/>
    <w:rsid w:val="00D352E2"/>
    <w:rsid w:val="00D36D69"/>
    <w:rsid w:val="00D43DD7"/>
    <w:rsid w:val="00D45239"/>
    <w:rsid w:val="00D506DF"/>
    <w:rsid w:val="00D52BE0"/>
    <w:rsid w:val="00D52E54"/>
    <w:rsid w:val="00D54AF1"/>
    <w:rsid w:val="00D578BF"/>
    <w:rsid w:val="00D61665"/>
    <w:rsid w:val="00D62155"/>
    <w:rsid w:val="00D634EB"/>
    <w:rsid w:val="00D63D05"/>
    <w:rsid w:val="00D72015"/>
    <w:rsid w:val="00D73C12"/>
    <w:rsid w:val="00D86274"/>
    <w:rsid w:val="00D863E8"/>
    <w:rsid w:val="00D92D7D"/>
    <w:rsid w:val="00D92EBB"/>
    <w:rsid w:val="00DA285E"/>
    <w:rsid w:val="00DA3D8D"/>
    <w:rsid w:val="00DC0672"/>
    <w:rsid w:val="00DC4C6A"/>
    <w:rsid w:val="00DC5D2E"/>
    <w:rsid w:val="00DD63C3"/>
    <w:rsid w:val="00DD6DD0"/>
    <w:rsid w:val="00DE3AF2"/>
    <w:rsid w:val="00DE41AF"/>
    <w:rsid w:val="00DE668F"/>
    <w:rsid w:val="00E000A3"/>
    <w:rsid w:val="00E04415"/>
    <w:rsid w:val="00E05B15"/>
    <w:rsid w:val="00E07FEE"/>
    <w:rsid w:val="00E10881"/>
    <w:rsid w:val="00E127E2"/>
    <w:rsid w:val="00E14D69"/>
    <w:rsid w:val="00E160EE"/>
    <w:rsid w:val="00E236F2"/>
    <w:rsid w:val="00E24FDF"/>
    <w:rsid w:val="00E271A5"/>
    <w:rsid w:val="00E34D19"/>
    <w:rsid w:val="00E3640D"/>
    <w:rsid w:val="00E400B2"/>
    <w:rsid w:val="00E42EB2"/>
    <w:rsid w:val="00E4516E"/>
    <w:rsid w:val="00E45C22"/>
    <w:rsid w:val="00E5146D"/>
    <w:rsid w:val="00E61CCC"/>
    <w:rsid w:val="00E6393A"/>
    <w:rsid w:val="00E65E8A"/>
    <w:rsid w:val="00E7557D"/>
    <w:rsid w:val="00E80BA9"/>
    <w:rsid w:val="00E937B3"/>
    <w:rsid w:val="00E97140"/>
    <w:rsid w:val="00E97F6A"/>
    <w:rsid w:val="00EA586E"/>
    <w:rsid w:val="00EA607C"/>
    <w:rsid w:val="00EA697D"/>
    <w:rsid w:val="00EA7F96"/>
    <w:rsid w:val="00EB4727"/>
    <w:rsid w:val="00EB65D8"/>
    <w:rsid w:val="00EC7D5A"/>
    <w:rsid w:val="00ED2602"/>
    <w:rsid w:val="00ED68F8"/>
    <w:rsid w:val="00EF078C"/>
    <w:rsid w:val="00EF3B70"/>
    <w:rsid w:val="00F01F66"/>
    <w:rsid w:val="00F04DF0"/>
    <w:rsid w:val="00F0624B"/>
    <w:rsid w:val="00F06C91"/>
    <w:rsid w:val="00F13A14"/>
    <w:rsid w:val="00F17F42"/>
    <w:rsid w:val="00F26FEE"/>
    <w:rsid w:val="00F327CF"/>
    <w:rsid w:val="00F372DF"/>
    <w:rsid w:val="00F412CD"/>
    <w:rsid w:val="00F55B81"/>
    <w:rsid w:val="00F61ABE"/>
    <w:rsid w:val="00F64E07"/>
    <w:rsid w:val="00F72310"/>
    <w:rsid w:val="00F728C9"/>
    <w:rsid w:val="00F75420"/>
    <w:rsid w:val="00F7577E"/>
    <w:rsid w:val="00F77A4C"/>
    <w:rsid w:val="00F77CDC"/>
    <w:rsid w:val="00F77FE1"/>
    <w:rsid w:val="00F8108A"/>
    <w:rsid w:val="00F83219"/>
    <w:rsid w:val="00F857C8"/>
    <w:rsid w:val="00F91DC3"/>
    <w:rsid w:val="00F95176"/>
    <w:rsid w:val="00F96CF5"/>
    <w:rsid w:val="00F9778A"/>
    <w:rsid w:val="00FA5BAA"/>
    <w:rsid w:val="00FB5A3E"/>
    <w:rsid w:val="00FC550B"/>
    <w:rsid w:val="00FC5A53"/>
    <w:rsid w:val="00FD3C5D"/>
    <w:rsid w:val="00FD47D9"/>
    <w:rsid w:val="00FD64AF"/>
    <w:rsid w:val="00FD7E2A"/>
    <w:rsid w:val="00FE163B"/>
    <w:rsid w:val="00FF609F"/>
    <w:rsid w:val="00FF74C3"/>
    <w:rsid w:val="16EDC40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3E008-B9DF-4889-8227-81DC57521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26341</Words>
  <Characters>150145</Characters>
  <Application>Microsoft Office Word</Application>
  <DocSecurity>0</DocSecurity>
  <Lines>1251</Lines>
  <Paragraphs>352</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176134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
  <cp:revision>1</cp:revision>
  <cp:lastPrinted>2014-03-31T15:51:00Z</cp:lastPrinted>
  <dcterms:created xsi:type="dcterms:W3CDTF">2021-10-04T16:23:00Z</dcterms:created>
  <dcterms:modified xsi:type="dcterms:W3CDTF">2021-11-01T12:32:00Z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