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C80D" w14:textId="6A231293" w:rsidR="0066035B" w:rsidRDefault="009F380E" w:rsidP="0066035B">
      <w:pPr>
        <w:pStyle w:val="paragraph"/>
        <w:spacing w:before="0" w:beforeAutospacing="0" w:after="0" w:afterAutospacing="0"/>
        <w:textAlignment w:val="baseline"/>
        <w:rPr>
          <w:rStyle w:val="eop"/>
          <w:rFonts w:ascii="Arial" w:eastAsia="MS PGothic" w:hAnsi="Arial" w:cs="Arial"/>
          <w:b/>
          <w:sz w:val="20"/>
          <w:szCs w:val="20"/>
        </w:rPr>
      </w:pPr>
      <w:r>
        <w:rPr>
          <w:rStyle w:val="normaltextrun"/>
          <w:rFonts w:ascii="Arial" w:eastAsia="MS PGothic" w:hAnsi="Arial" w:cs="Arial"/>
          <w:b/>
          <w:sz w:val="20"/>
          <w:szCs w:val="20"/>
          <w:u w:val="single"/>
        </w:rPr>
        <w:t xml:space="preserve">Draft </w:t>
      </w:r>
      <w:r w:rsidR="0066035B" w:rsidRPr="0066035B">
        <w:rPr>
          <w:rStyle w:val="normaltextrun"/>
          <w:rFonts w:ascii="Arial" w:eastAsia="MS PGothic" w:hAnsi="Arial" w:cs="Arial"/>
          <w:b/>
          <w:sz w:val="20"/>
          <w:szCs w:val="20"/>
          <w:u w:val="single"/>
        </w:rPr>
        <w:t>Business rules </w:t>
      </w:r>
      <w:r w:rsidR="0066035B" w:rsidRPr="0066035B">
        <w:rPr>
          <w:rStyle w:val="normaltextrun"/>
          <w:rFonts w:ascii="Arial" w:eastAsia="MS PGothic" w:hAnsi="Arial" w:cs="Arial"/>
          <w:b/>
          <w:sz w:val="20"/>
          <w:szCs w:val="20"/>
        </w:rPr>
        <w:t> </w:t>
      </w:r>
      <w:r w:rsidR="0066035B" w:rsidRPr="0066035B">
        <w:rPr>
          <w:rStyle w:val="eop"/>
          <w:rFonts w:ascii="Arial" w:eastAsia="MS PGothic" w:hAnsi="Arial" w:cs="Arial"/>
          <w:b/>
          <w:sz w:val="20"/>
          <w:szCs w:val="20"/>
        </w:rPr>
        <w:t> </w:t>
      </w:r>
    </w:p>
    <w:p w14:paraId="6CC77323"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636462"/>
          <w:sz w:val="22"/>
          <w:szCs w:val="22"/>
        </w:rPr>
      </w:pPr>
    </w:p>
    <w:p w14:paraId="3A98EC71"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636462"/>
          <w:sz w:val="22"/>
          <w:szCs w:val="22"/>
        </w:rPr>
      </w:pPr>
      <w:r w:rsidRPr="0066035B">
        <w:rPr>
          <w:rStyle w:val="normaltextrun"/>
          <w:rFonts w:ascii="Arial" w:eastAsia="MS PGothic" w:hAnsi="Arial" w:cs="Arial"/>
          <w:b/>
          <w:sz w:val="20"/>
          <w:szCs w:val="20"/>
        </w:rPr>
        <w:t>Introduction of ex-ante fixed BSUoS tariff</w:t>
      </w:r>
      <w:r w:rsidRPr="0066035B">
        <w:rPr>
          <w:rStyle w:val="eop"/>
          <w:rFonts w:ascii="Arial" w:eastAsia="MS PGothic" w:hAnsi="Arial" w:cs="Arial"/>
          <w:b/>
          <w:sz w:val="20"/>
          <w:szCs w:val="20"/>
        </w:rPr>
        <w:t> </w:t>
      </w:r>
    </w:p>
    <w:p w14:paraId="17B38617" w14:textId="77777777" w:rsidR="0066035B" w:rsidRDefault="0066035B" w:rsidP="0066035B">
      <w:pPr>
        <w:pStyle w:val="paragraph"/>
        <w:numPr>
          <w:ilvl w:val="0"/>
          <w:numId w:val="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BSUoS charges are calculated and levied on a fixed price £/MWh (the “Fixed BSUoS Price”) per day for a period of twelve months (“the Fixed Price Period”) and notified to users three months in advance.</w:t>
      </w:r>
      <w:r>
        <w:rPr>
          <w:rStyle w:val="eop"/>
          <w:rFonts w:ascii="Calibri" w:eastAsia="MS PGothic" w:hAnsi="Calibri" w:cs="Calibri"/>
          <w:sz w:val="22"/>
          <w:szCs w:val="22"/>
        </w:rPr>
        <w:t> </w:t>
      </w:r>
    </w:p>
    <w:p w14:paraId="5D2BEE6E" w14:textId="77777777" w:rsidR="0066035B" w:rsidRDefault="0066035B" w:rsidP="0066035B">
      <w:pPr>
        <w:pStyle w:val="paragraph"/>
        <w:numPr>
          <w:ilvl w:val="0"/>
          <w:numId w:val="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Fixed BSUoS Price will be applied to each </w:t>
      </w:r>
      <w:r w:rsidRPr="0036450D">
        <w:rPr>
          <w:rStyle w:val="normaltextrun"/>
          <w:rFonts w:ascii="Calibri" w:eastAsia="MS PGothic" w:hAnsi="Calibri" w:cs="Calibri"/>
          <w:sz w:val="22"/>
          <w:szCs w:val="22"/>
        </w:rPr>
        <w:t xml:space="preserve">BSUoS Liable User’s actual final demand metered volumes (including transmission losses) to derive that BSUoS Liable </w:t>
      </w:r>
      <w:r>
        <w:rPr>
          <w:rStyle w:val="normaltextrun"/>
          <w:rFonts w:ascii="Calibri" w:eastAsia="MS PGothic" w:hAnsi="Calibri" w:cs="Calibri"/>
          <w:sz w:val="22"/>
          <w:szCs w:val="22"/>
        </w:rPr>
        <w:t>User’s BSUoS charge.</w:t>
      </w:r>
      <w:r>
        <w:rPr>
          <w:rStyle w:val="eop"/>
          <w:rFonts w:ascii="Calibri" w:eastAsia="MS PGothic" w:hAnsi="Calibri" w:cs="Calibri"/>
          <w:sz w:val="22"/>
          <w:szCs w:val="22"/>
        </w:rPr>
        <w:t> </w:t>
      </w:r>
    </w:p>
    <w:p w14:paraId="7966D623" w14:textId="77777777" w:rsidR="0066035B" w:rsidRPr="0066035B" w:rsidRDefault="0066035B" w:rsidP="0066035B">
      <w:pPr>
        <w:pStyle w:val="paragraph"/>
        <w:numPr>
          <w:ilvl w:val="0"/>
          <w:numId w:val="2"/>
        </w:numPr>
        <w:spacing w:before="0" w:beforeAutospacing="0" w:after="0" w:afterAutospacing="0"/>
        <w:ind w:left="360" w:firstLine="0"/>
        <w:textAlignment w:val="baseline"/>
        <w:rPr>
          <w:rStyle w:val="eop"/>
          <w:rFonts w:ascii="Calibri" w:eastAsia="MS PGothic" w:hAnsi="Calibri" w:cs="Calibri"/>
          <w:color w:val="454545"/>
          <w:sz w:val="22"/>
          <w:szCs w:val="22"/>
        </w:rPr>
      </w:pPr>
      <w:r>
        <w:rPr>
          <w:rStyle w:val="normaltextrun"/>
          <w:rFonts w:ascii="Calibri" w:eastAsia="MS PGothic" w:hAnsi="Calibri" w:cs="Calibri"/>
          <w:sz w:val="22"/>
          <w:szCs w:val="22"/>
        </w:rPr>
        <w:t>The Fixed Price Period will begin on the 1st of the respective calendar month </w:t>
      </w:r>
      <w:r>
        <w:rPr>
          <w:rStyle w:val="eop"/>
          <w:rFonts w:ascii="Calibri" w:eastAsia="MS PGothic" w:hAnsi="Calibri" w:cs="Calibri"/>
          <w:sz w:val="22"/>
          <w:szCs w:val="22"/>
        </w:rPr>
        <w:t> </w:t>
      </w:r>
    </w:p>
    <w:p w14:paraId="7931F74B" w14:textId="77777777" w:rsidR="0066035B" w:rsidRPr="0066035B" w:rsidRDefault="0066035B" w:rsidP="0066035B">
      <w:pPr>
        <w:pStyle w:val="paragraph"/>
        <w:spacing w:before="0" w:beforeAutospacing="0" w:after="0" w:afterAutospacing="0"/>
        <w:ind w:left="360"/>
        <w:textAlignment w:val="baseline"/>
        <w:rPr>
          <w:rFonts w:ascii="Calibri" w:eastAsia="MS PGothic" w:hAnsi="Calibri" w:cs="Calibri"/>
          <w:b/>
          <w:color w:val="454545"/>
          <w:sz w:val="22"/>
          <w:szCs w:val="22"/>
        </w:rPr>
      </w:pPr>
    </w:p>
    <w:p w14:paraId="0CE8FEBF" w14:textId="657B0226" w:rsidR="0066035B" w:rsidRPr="0066035B" w:rsidRDefault="0066035B" w:rsidP="0066035B">
      <w:pPr>
        <w:pStyle w:val="paragraph"/>
        <w:spacing w:before="0" w:beforeAutospacing="0" w:after="0" w:afterAutospacing="0"/>
        <w:textAlignment w:val="baseline"/>
        <w:rPr>
          <w:rFonts w:ascii="MS PGothic" w:eastAsia="MS PGothic" w:hAnsi="MS PGothic"/>
          <w:b/>
          <w:color w:val="454545"/>
          <w:sz w:val="22"/>
          <w:szCs w:val="22"/>
        </w:rPr>
      </w:pPr>
      <w:del w:id="0" w:author="Doherty (ESO), Jennifer" w:date="2021-08-03T15:48:00Z">
        <w:r w:rsidRPr="0066035B" w:rsidDel="004C530C">
          <w:rPr>
            <w:rStyle w:val="normaltextrun"/>
            <w:rFonts w:ascii="Arial" w:eastAsia="MS PGothic" w:hAnsi="Arial" w:cs="Arial"/>
            <w:b/>
            <w:sz w:val="20"/>
            <w:szCs w:val="20"/>
          </w:rPr>
          <w:delText xml:space="preserve">Reconciliation </w:delText>
        </w:r>
      </w:del>
      <w:ins w:id="1" w:author="Doherty (ESO), Jennifer" w:date="2021-08-03T15:48:00Z">
        <w:r w:rsidR="004C530C">
          <w:rPr>
            <w:rStyle w:val="normaltextrun"/>
            <w:rFonts w:ascii="Arial" w:eastAsia="MS PGothic" w:hAnsi="Arial" w:cs="Arial"/>
            <w:b/>
            <w:sz w:val="20"/>
            <w:szCs w:val="20"/>
          </w:rPr>
          <w:t>Over / under recovery</w:t>
        </w:r>
        <w:r w:rsidR="004C530C" w:rsidRPr="0066035B">
          <w:rPr>
            <w:rStyle w:val="normaltextrun"/>
            <w:rFonts w:ascii="Arial" w:eastAsia="MS PGothic" w:hAnsi="Arial" w:cs="Arial"/>
            <w:b/>
            <w:sz w:val="20"/>
            <w:szCs w:val="20"/>
          </w:rPr>
          <w:t xml:space="preserve"> </w:t>
        </w:r>
      </w:ins>
      <w:r w:rsidRPr="0066035B">
        <w:rPr>
          <w:rStyle w:val="normaltextrun"/>
          <w:rFonts w:ascii="Arial" w:eastAsia="MS PGothic" w:hAnsi="Arial" w:cs="Arial"/>
          <w:b/>
          <w:sz w:val="20"/>
          <w:szCs w:val="20"/>
        </w:rPr>
        <w:t>Process</w:t>
      </w:r>
      <w:r w:rsidRPr="0066035B">
        <w:rPr>
          <w:rStyle w:val="eop"/>
          <w:rFonts w:ascii="Arial" w:eastAsia="MS PGothic" w:hAnsi="Arial" w:cs="Arial"/>
          <w:b/>
          <w:sz w:val="20"/>
          <w:szCs w:val="20"/>
        </w:rPr>
        <w:t> </w:t>
      </w:r>
    </w:p>
    <w:p w14:paraId="61819AA9" w14:textId="67F298A5" w:rsidR="0066035B" w:rsidRDefault="0066035B" w:rsidP="00E93DA0">
      <w:pPr>
        <w:pStyle w:val="paragraph"/>
        <w:numPr>
          <w:ilvl w:val="0"/>
          <w:numId w:val="3"/>
        </w:numPr>
        <w:spacing w:before="0" w:beforeAutospacing="0" w:after="0" w:afterAutospacing="0"/>
        <w:ind w:firstLine="0"/>
        <w:textAlignment w:val="baseline"/>
        <w:rPr>
          <w:rFonts w:ascii="Calibri" w:eastAsia="MS PGothic" w:hAnsi="Calibri" w:cs="Calibri"/>
          <w:color w:val="454545"/>
          <w:sz w:val="22"/>
          <w:szCs w:val="22"/>
        </w:rPr>
      </w:pPr>
      <w:r w:rsidRPr="002462BD">
        <w:rPr>
          <w:rStyle w:val="normaltextrun"/>
          <w:rFonts w:ascii="Calibri" w:eastAsia="MS PGothic" w:hAnsi="Calibri" w:cs="Calibri"/>
          <w:sz w:val="22"/>
          <w:szCs w:val="22"/>
        </w:rPr>
        <w:t>Any over or under recovery can be reconciled through inclusion into future Fixed BSUoS tariffs</w:t>
      </w:r>
      <w:r>
        <w:rPr>
          <w:rStyle w:val="normaltextrun"/>
          <w:rFonts w:ascii="Calibri" w:eastAsia="MS PGothic" w:hAnsi="Calibri" w:cs="Calibri"/>
          <w:sz w:val="22"/>
          <w:szCs w:val="22"/>
        </w:rPr>
        <w:t>, this can be both for actual and forecast values. </w:t>
      </w:r>
      <w:r>
        <w:rPr>
          <w:rStyle w:val="eop"/>
          <w:rFonts w:ascii="Calibri" w:eastAsia="MS PGothic" w:hAnsi="Calibri" w:cs="Calibri"/>
          <w:sz w:val="22"/>
          <w:szCs w:val="22"/>
        </w:rPr>
        <w:t> </w:t>
      </w:r>
    </w:p>
    <w:p w14:paraId="441724DA" w14:textId="77777777" w:rsidR="0066035B" w:rsidRPr="002462BD" w:rsidRDefault="0066035B" w:rsidP="00E93DA0">
      <w:pPr>
        <w:pStyle w:val="paragraph"/>
        <w:numPr>
          <w:ilvl w:val="0"/>
          <w:numId w:val="3"/>
        </w:numPr>
        <w:spacing w:before="0" w:beforeAutospacing="0" w:after="0" w:afterAutospacing="0"/>
        <w:ind w:firstLine="0"/>
        <w:textAlignment w:val="baseline"/>
        <w:rPr>
          <w:rFonts w:ascii="MS PGothic" w:eastAsia="MS PGothic" w:hAnsi="MS PGothic"/>
          <w:color w:val="454545"/>
          <w:sz w:val="22"/>
          <w:szCs w:val="22"/>
        </w:rPr>
      </w:pPr>
      <w:r w:rsidRPr="002462BD">
        <w:rPr>
          <w:rStyle w:val="eop"/>
          <w:rFonts w:ascii="MS PGothic" w:eastAsia="MS PGothic" w:hAnsi="MS PGothic" w:hint="eastAsia"/>
          <w:color w:val="7030A0"/>
          <w:sz w:val="20"/>
          <w:szCs w:val="20"/>
        </w:rPr>
        <w:t> </w:t>
      </w:r>
    </w:p>
    <w:p w14:paraId="46EDA8C5" w14:textId="77777777" w:rsidR="0066035B" w:rsidRPr="0066035B" w:rsidRDefault="0066035B" w:rsidP="0066035B">
      <w:pPr>
        <w:pStyle w:val="paragraph"/>
        <w:spacing w:before="0" w:beforeAutospacing="0" w:after="0" w:afterAutospacing="0"/>
        <w:jc w:val="both"/>
        <w:textAlignment w:val="baseline"/>
        <w:rPr>
          <w:rFonts w:ascii="MS PGothic" w:eastAsia="MS PGothic" w:hAnsi="MS PGothic"/>
          <w:b/>
          <w:color w:val="454545"/>
          <w:sz w:val="22"/>
          <w:szCs w:val="22"/>
        </w:rPr>
      </w:pPr>
      <w:r w:rsidRPr="0066035B">
        <w:rPr>
          <w:rStyle w:val="normaltextrun"/>
          <w:rFonts w:ascii="Arial" w:eastAsia="MS PGothic" w:hAnsi="Arial" w:cs="Arial"/>
          <w:b/>
          <w:sz w:val="20"/>
          <w:szCs w:val="20"/>
        </w:rPr>
        <w:t>BSUoS Charge for a Liable User</w:t>
      </w:r>
      <w:r w:rsidRPr="0066035B">
        <w:rPr>
          <w:rStyle w:val="eop"/>
          <w:rFonts w:ascii="Arial" w:eastAsia="MS PGothic" w:hAnsi="Arial" w:cs="Arial"/>
          <w:b/>
          <w:sz w:val="20"/>
          <w:szCs w:val="20"/>
        </w:rPr>
        <w:t> </w:t>
      </w:r>
    </w:p>
    <w:p w14:paraId="267064C9" w14:textId="77777777" w:rsidR="0066035B" w:rsidRDefault="0066035B" w:rsidP="0066035B">
      <w:pPr>
        <w:pStyle w:val="paragraph"/>
        <w:numPr>
          <w:ilvl w:val="0"/>
          <w:numId w:val="4"/>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daily BSUoS charge for each BSUoS liable user is calculated through:</w:t>
      </w:r>
      <w:r>
        <w:rPr>
          <w:rStyle w:val="eop"/>
          <w:rFonts w:ascii="Calibri" w:eastAsia="MS PGothic" w:hAnsi="Calibri" w:cs="Calibri"/>
          <w:sz w:val="22"/>
          <w:szCs w:val="22"/>
        </w:rPr>
        <w:t> </w:t>
      </w:r>
    </w:p>
    <w:p w14:paraId="40D736FB" w14:textId="77777777" w:rsidR="0066035B" w:rsidRDefault="0066035B" w:rsidP="0066035B">
      <w:pPr>
        <w:pStyle w:val="paragraph"/>
        <w:spacing w:before="0" w:beforeAutospacing="0" w:after="0" w:afterAutospacing="0"/>
        <w:ind w:left="495"/>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User’s chargeable volume for the day (as reconciled through SF and RF)</w:t>
      </w:r>
      <w:r>
        <w:rPr>
          <w:rStyle w:val="eop"/>
          <w:rFonts w:ascii="Calibri" w:eastAsia="MS PGothic" w:hAnsi="Calibri" w:cs="Calibri"/>
          <w:sz w:val="22"/>
          <w:szCs w:val="22"/>
        </w:rPr>
        <w:t> </w:t>
      </w:r>
    </w:p>
    <w:p w14:paraId="1B650B5C" w14:textId="77777777" w:rsidR="0066035B" w:rsidRDefault="0066035B" w:rsidP="0066035B">
      <w:pPr>
        <w:pStyle w:val="paragraph"/>
        <w:spacing w:before="0" w:beforeAutospacing="0" w:after="0" w:afterAutospacing="0"/>
        <w:ind w:left="495"/>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Multiplied by</w:t>
      </w:r>
      <w:r>
        <w:rPr>
          <w:rStyle w:val="eop"/>
          <w:rFonts w:ascii="Calibri" w:eastAsia="MS PGothic" w:hAnsi="Calibri" w:cs="Calibri"/>
          <w:sz w:val="22"/>
          <w:szCs w:val="22"/>
        </w:rPr>
        <w:t> </w:t>
      </w:r>
    </w:p>
    <w:p w14:paraId="0E71898A" w14:textId="77777777" w:rsidR="0066035B" w:rsidRDefault="0066035B" w:rsidP="0066035B">
      <w:pPr>
        <w:pStyle w:val="paragraph"/>
        <w:spacing w:before="0" w:beforeAutospacing="0" w:after="0" w:afterAutospacing="0"/>
        <w:ind w:left="495"/>
        <w:textAlignment w:val="baseline"/>
        <w:rPr>
          <w:rStyle w:val="eop"/>
          <w:rFonts w:ascii="Calibri" w:eastAsia="MS PGothic" w:hAnsi="Calibri" w:cs="Calibri"/>
          <w:sz w:val="22"/>
          <w:szCs w:val="22"/>
        </w:rPr>
      </w:pPr>
      <w:r>
        <w:rPr>
          <w:rStyle w:val="normaltextrun"/>
          <w:rFonts w:ascii="Calibri" w:eastAsia="MS PGothic" w:hAnsi="Calibri" w:cs="Calibri"/>
          <w:sz w:val="22"/>
          <w:szCs w:val="22"/>
        </w:rPr>
        <w:t>Fixed BSUoS Price for the fixed price period </w:t>
      </w:r>
      <w:r>
        <w:rPr>
          <w:rStyle w:val="eop"/>
          <w:rFonts w:ascii="Calibri" w:eastAsia="MS PGothic" w:hAnsi="Calibri" w:cs="Calibri"/>
          <w:sz w:val="22"/>
          <w:szCs w:val="22"/>
        </w:rPr>
        <w:t> </w:t>
      </w:r>
    </w:p>
    <w:p w14:paraId="34B620B1" w14:textId="77777777" w:rsidR="0066035B" w:rsidRDefault="0066035B" w:rsidP="0066035B">
      <w:pPr>
        <w:pStyle w:val="paragraph"/>
        <w:spacing w:before="0" w:beforeAutospacing="0" w:after="0" w:afterAutospacing="0"/>
        <w:ind w:left="495"/>
        <w:textAlignment w:val="baseline"/>
        <w:rPr>
          <w:rFonts w:ascii="MS PGothic" w:eastAsia="MS PGothic" w:hAnsi="MS PGothic"/>
          <w:color w:val="454545"/>
          <w:sz w:val="22"/>
          <w:szCs w:val="22"/>
        </w:rPr>
      </w:pPr>
    </w:p>
    <w:p w14:paraId="4A10EA8F" w14:textId="77777777" w:rsidR="0066035B" w:rsidRDefault="0066035B" w:rsidP="0066035B">
      <w:pPr>
        <w:pStyle w:val="paragraph"/>
        <w:spacing w:before="0" w:beforeAutospacing="0" w:after="0" w:afterAutospacing="0"/>
        <w:ind w:left="495"/>
        <w:textAlignment w:val="baseline"/>
        <w:rPr>
          <w:rFonts w:ascii="MS PGothic" w:eastAsia="MS PGothic" w:hAnsi="MS PGothic"/>
          <w:color w:val="454545"/>
          <w:sz w:val="22"/>
          <w:szCs w:val="22"/>
        </w:rPr>
      </w:pPr>
      <w:r>
        <w:rPr>
          <w:rStyle w:val="eop"/>
          <w:rFonts w:ascii="Calibri" w:eastAsia="MS PGothic" w:hAnsi="Calibri" w:cs="Calibri"/>
          <w:sz w:val="10"/>
          <w:szCs w:val="10"/>
        </w:rPr>
        <w:t> </w:t>
      </w:r>
    </w:p>
    <w:p w14:paraId="06035C00" w14:textId="77777777" w:rsidR="0066035B" w:rsidRPr="0066035B" w:rsidRDefault="0066035B" w:rsidP="0066035B">
      <w:pPr>
        <w:pStyle w:val="paragraph"/>
        <w:spacing w:before="0" w:beforeAutospacing="0" w:after="0" w:afterAutospacing="0"/>
        <w:textAlignment w:val="baseline"/>
        <w:rPr>
          <w:rFonts w:ascii="Arial" w:eastAsia="MS PGothic" w:hAnsi="Arial" w:cs="Arial"/>
          <w:b/>
          <w:sz w:val="20"/>
          <w:szCs w:val="20"/>
        </w:rPr>
      </w:pPr>
      <w:r w:rsidRPr="0066035B">
        <w:rPr>
          <w:rStyle w:val="normaltextrun"/>
          <w:rFonts w:ascii="Arial" w:eastAsia="MS PGothic" w:hAnsi="Arial" w:cs="Arial"/>
          <w:b/>
          <w:sz w:val="20"/>
          <w:szCs w:val="20"/>
        </w:rPr>
        <w:t>Costs recoverable through BSUoS</w:t>
      </w:r>
      <w:r w:rsidRPr="0066035B">
        <w:rPr>
          <w:rStyle w:val="eop"/>
          <w:rFonts w:ascii="Arial" w:eastAsia="MS PGothic" w:hAnsi="Arial" w:cs="Arial"/>
          <w:b/>
          <w:sz w:val="20"/>
          <w:szCs w:val="20"/>
        </w:rPr>
        <w:t> </w:t>
      </w:r>
    </w:p>
    <w:p w14:paraId="49ED1CA1" w14:textId="77777777" w:rsidR="0066035B" w:rsidRPr="0066035B" w:rsidRDefault="0066035B" w:rsidP="0066035B">
      <w:pPr>
        <w:pStyle w:val="paragraph"/>
        <w:numPr>
          <w:ilvl w:val="0"/>
          <w:numId w:val="5"/>
        </w:numPr>
        <w:spacing w:before="0" w:beforeAutospacing="0" w:after="0" w:afterAutospacing="0"/>
        <w:ind w:left="360" w:firstLine="0"/>
        <w:textAlignment w:val="baseline"/>
        <w:rPr>
          <w:rStyle w:val="normaltextrun"/>
          <w:rFonts w:ascii="MS PGothic" w:eastAsia="MS PGothic" w:hAnsi="MS PGothic"/>
          <w:color w:val="454545"/>
          <w:sz w:val="22"/>
          <w:szCs w:val="22"/>
        </w:rPr>
      </w:pPr>
      <w:r>
        <w:rPr>
          <w:rStyle w:val="normaltextrun"/>
          <w:rFonts w:ascii="Calibri" w:eastAsia="MS PGothic" w:hAnsi="Calibri" w:cs="Calibri"/>
          <w:sz w:val="22"/>
          <w:szCs w:val="22"/>
        </w:rPr>
        <w:t>The ESO can recover allowed revenue for BSUoS as per the Electricity Transmission Licence. </w:t>
      </w:r>
    </w:p>
    <w:p w14:paraId="287021E9" w14:textId="77777777" w:rsidR="0066035B" w:rsidRDefault="0066035B" w:rsidP="0066035B">
      <w:pPr>
        <w:pStyle w:val="paragraph"/>
        <w:spacing w:before="0" w:beforeAutospacing="0" w:after="0" w:afterAutospacing="0"/>
        <w:ind w:left="36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70D19DD1" w14:textId="157E194A" w:rsidR="0066035B" w:rsidRPr="0066035B" w:rsidRDefault="0066035B" w:rsidP="0066035B">
      <w:pPr>
        <w:pStyle w:val="paragraph"/>
        <w:spacing w:before="0" w:beforeAutospacing="0" w:after="0" w:afterAutospacing="0"/>
        <w:textAlignment w:val="baseline"/>
        <w:rPr>
          <w:rFonts w:ascii="MS PGothic" w:eastAsia="MS PGothic" w:hAnsi="MS PGothic"/>
          <w:b/>
          <w:color w:val="454545"/>
          <w:sz w:val="22"/>
          <w:szCs w:val="22"/>
        </w:rPr>
      </w:pPr>
      <w:del w:id="2" w:author="Doherty (ESO), Jennifer" w:date="2021-08-03T15:49:00Z">
        <w:r w:rsidRPr="0066035B" w:rsidDel="002466FF">
          <w:rPr>
            <w:rStyle w:val="normaltextrun"/>
            <w:rFonts w:ascii="Arial" w:eastAsia="MS PGothic" w:hAnsi="Arial" w:cs="Arial"/>
            <w:b/>
            <w:sz w:val="20"/>
            <w:szCs w:val="20"/>
          </w:rPr>
          <w:delText>Risk Mitigation</w:delText>
        </w:r>
      </w:del>
      <w:ins w:id="3" w:author="Doherty (ESO), Jennifer" w:date="2021-08-03T15:49:00Z">
        <w:r w:rsidR="002466FF">
          <w:rPr>
            <w:rStyle w:val="normaltextrun"/>
            <w:rFonts w:ascii="Arial" w:eastAsia="MS PGothic" w:hAnsi="Arial" w:cs="Arial"/>
            <w:b/>
            <w:sz w:val="20"/>
            <w:szCs w:val="20"/>
          </w:rPr>
          <w:t>Tariff Setting</w:t>
        </w:r>
      </w:ins>
      <w:r w:rsidRPr="0066035B">
        <w:rPr>
          <w:rStyle w:val="normaltextrun"/>
          <w:rFonts w:ascii="Arial" w:eastAsia="MS PGothic" w:hAnsi="Arial" w:cs="Arial"/>
          <w:b/>
          <w:sz w:val="20"/>
          <w:szCs w:val="20"/>
        </w:rPr>
        <w:t xml:space="preserve"> Process</w:t>
      </w:r>
      <w:r w:rsidRPr="0066035B">
        <w:rPr>
          <w:rStyle w:val="eop"/>
          <w:rFonts w:ascii="Arial" w:eastAsia="MS PGothic" w:hAnsi="Arial" w:cs="Arial"/>
          <w:b/>
          <w:sz w:val="20"/>
          <w:szCs w:val="20"/>
        </w:rPr>
        <w:t> </w:t>
      </w:r>
    </w:p>
    <w:p w14:paraId="34A04147" w14:textId="77777777" w:rsidR="0066035B" w:rsidRDefault="0066035B" w:rsidP="0066035B">
      <w:pPr>
        <w:pStyle w:val="paragraph"/>
        <w:numPr>
          <w:ilvl w:val="0"/>
          <w:numId w:val="6"/>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probability of the fixed BSUoS price being valid for the fixed price period is set at a p99 level (1 in 100-year event would lead to restating tariffs)</w:t>
      </w:r>
      <w:r>
        <w:rPr>
          <w:rStyle w:val="eop"/>
          <w:rFonts w:ascii="Calibri" w:eastAsia="MS PGothic" w:hAnsi="Calibri" w:cs="Calibri"/>
          <w:sz w:val="22"/>
          <w:szCs w:val="22"/>
        </w:rPr>
        <w:t> </w:t>
      </w:r>
    </w:p>
    <w:p w14:paraId="02F51F6E" w14:textId="3BCC2A9C" w:rsidR="0066035B" w:rsidRDefault="0036450D" w:rsidP="0066035B">
      <w:pPr>
        <w:pStyle w:val="paragraph"/>
        <w:numPr>
          <w:ilvl w:val="0"/>
          <w:numId w:val="6"/>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 xml:space="preserve">The </w:t>
      </w:r>
      <w:r w:rsidR="0066035B">
        <w:rPr>
          <w:rStyle w:val="normaltextrun"/>
          <w:rFonts w:ascii="Calibri" w:eastAsia="MS PGothic" w:hAnsi="Calibri" w:cs="Calibri"/>
          <w:sz w:val="22"/>
          <w:szCs w:val="22"/>
        </w:rPr>
        <w:t>ESO can calculate</w:t>
      </w:r>
      <w:r w:rsidR="0066035B" w:rsidRPr="0036450D">
        <w:rPr>
          <w:rStyle w:val="normaltextrun"/>
          <w:rFonts w:ascii="Calibri" w:eastAsia="MS PGothic" w:hAnsi="Calibri" w:cs="Calibri"/>
          <w:sz w:val="22"/>
          <w:szCs w:val="22"/>
        </w:rPr>
        <w:t xml:space="preserve"> and collect a BSUoS Fund as an element of the Fixed BSUoS Price, this combined with the forecast of recoverable costs and the ESO WCF will result in P99 being covered. </w:t>
      </w:r>
      <w:r w:rsidR="0066035B" w:rsidRPr="0036450D">
        <w:rPr>
          <w:rStyle w:val="eop"/>
          <w:rFonts w:ascii="Calibri" w:eastAsia="MS PGothic" w:hAnsi="Calibri" w:cs="Calibri"/>
          <w:sz w:val="22"/>
          <w:szCs w:val="22"/>
        </w:rPr>
        <w:t> </w:t>
      </w:r>
    </w:p>
    <w:p w14:paraId="10C38240" w14:textId="77777777" w:rsidR="0066035B" w:rsidRDefault="0066035B" w:rsidP="0066035B">
      <w:pPr>
        <w:pStyle w:val="paragraph"/>
        <w:numPr>
          <w:ilvl w:val="0"/>
          <w:numId w:val="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same notice and fix periods that are used for the Fixed BSUoS Price apply for the BSUoS Fund. The combined ESO WCF and BSUoS fund is expected to cover the P99 risk of BSUoS cost volatility.</w:t>
      </w:r>
      <w:r>
        <w:rPr>
          <w:rStyle w:val="eop"/>
          <w:rFonts w:ascii="Calibri" w:eastAsia="MS PGothic" w:hAnsi="Calibri" w:cs="Calibri"/>
          <w:sz w:val="22"/>
          <w:szCs w:val="22"/>
        </w:rPr>
        <w:t> </w:t>
      </w:r>
    </w:p>
    <w:p w14:paraId="37688913" w14:textId="09773E5B" w:rsidR="0066035B" w:rsidRDefault="0066035B" w:rsidP="0066035B">
      <w:pPr>
        <w:pStyle w:val="paragraph"/>
        <w:numPr>
          <w:ilvl w:val="0"/>
          <w:numId w:val="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ESO WCF, and therefore liability, is capped at the size of the ESO ring fenced working capital facility. This is agreed between the ESO and Ofgem</w:t>
      </w:r>
      <w:r>
        <w:rPr>
          <w:rStyle w:val="eop"/>
          <w:rFonts w:ascii="Calibri" w:eastAsia="MS PGothic" w:hAnsi="Calibri" w:cs="Calibri"/>
          <w:sz w:val="22"/>
          <w:szCs w:val="22"/>
        </w:rPr>
        <w:t> </w:t>
      </w:r>
    </w:p>
    <w:p w14:paraId="405F74BF"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F26522"/>
          <w:sz w:val="20"/>
          <w:szCs w:val="20"/>
        </w:rPr>
        <w:t> </w:t>
      </w:r>
    </w:p>
    <w:p w14:paraId="290E8ADF"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454545"/>
          <w:sz w:val="22"/>
          <w:szCs w:val="22"/>
        </w:rPr>
      </w:pPr>
      <w:commentRangeStart w:id="4"/>
      <w:r w:rsidRPr="0066035B">
        <w:rPr>
          <w:rStyle w:val="normaltextrun"/>
          <w:rFonts w:ascii="Arial" w:eastAsia="MS PGothic" w:hAnsi="Arial" w:cs="Arial"/>
          <w:b/>
          <w:sz w:val="20"/>
          <w:szCs w:val="20"/>
        </w:rPr>
        <w:t>To calculate whether a BSUoS fund is required </w:t>
      </w:r>
      <w:r w:rsidRPr="0066035B">
        <w:rPr>
          <w:rStyle w:val="eop"/>
          <w:rFonts w:ascii="Arial" w:eastAsia="MS PGothic" w:hAnsi="Arial" w:cs="Arial"/>
          <w:b/>
          <w:sz w:val="20"/>
          <w:szCs w:val="20"/>
        </w:rPr>
        <w:t> </w:t>
      </w:r>
      <w:commentRangeEnd w:id="4"/>
      <w:r w:rsidR="009330E0">
        <w:rPr>
          <w:rStyle w:val="CommentReference"/>
          <w:rFonts w:asciiTheme="minorHAnsi" w:eastAsiaTheme="minorHAnsi" w:hAnsiTheme="minorHAnsi" w:cstheme="minorBidi"/>
          <w:lang w:eastAsia="en-US"/>
        </w:rPr>
        <w:commentReference w:id="4"/>
      </w:r>
    </w:p>
    <w:p w14:paraId="2DF24B6E" w14:textId="19292D81" w:rsidR="0066035B" w:rsidRDefault="0066035B" w:rsidP="0066035B">
      <w:pPr>
        <w:pStyle w:val="paragraph"/>
        <w:numPr>
          <w:ilvl w:val="0"/>
          <w:numId w:val="8"/>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 xml:space="preserve">Every tariff setting period, the ESO produces a </w:t>
      </w:r>
      <w:r w:rsidR="00A02903">
        <w:rPr>
          <w:rStyle w:val="normaltextrun"/>
          <w:rFonts w:ascii="Calibri" w:eastAsia="MS PGothic" w:hAnsi="Calibri" w:cs="Calibri"/>
          <w:sz w:val="22"/>
          <w:szCs w:val="22"/>
        </w:rPr>
        <w:t xml:space="preserve">forecast </w:t>
      </w:r>
      <w:r>
        <w:rPr>
          <w:rStyle w:val="normaltextrun"/>
          <w:rFonts w:ascii="Calibri" w:eastAsia="MS PGothic" w:hAnsi="Calibri" w:cs="Calibri"/>
          <w:sz w:val="22"/>
          <w:szCs w:val="22"/>
        </w:rPr>
        <w:t xml:space="preserve">cost variability analysis </w:t>
      </w:r>
      <w:del w:id="5" w:author="Doherty (ESO), Jennifer" w:date="2021-08-03T15:52:00Z">
        <w:r w:rsidDel="006B2C24">
          <w:rPr>
            <w:rStyle w:val="normaltextrun"/>
            <w:rFonts w:ascii="Calibri" w:eastAsia="MS PGothic" w:hAnsi="Calibri" w:cs="Calibri"/>
            <w:sz w:val="22"/>
            <w:szCs w:val="22"/>
          </w:rPr>
          <w:delText>for that period and the subsequent period. </w:delText>
        </w:r>
      </w:del>
    </w:p>
    <w:p w14:paraId="43447A33"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3510DC0E" w14:textId="77777777" w:rsidR="0066035B" w:rsidRDefault="0066035B" w:rsidP="0066035B">
      <w:pPr>
        <w:pStyle w:val="paragraph"/>
        <w:numPr>
          <w:ilvl w:val="0"/>
          <w:numId w:val="9"/>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Should the variability value exceed that of the ESO WCF then a BSUoS fund is required </w:t>
      </w:r>
      <w:r>
        <w:rPr>
          <w:rStyle w:val="eop"/>
          <w:rFonts w:ascii="Calibri" w:eastAsia="MS PGothic" w:hAnsi="Calibri" w:cs="Calibri"/>
          <w:sz w:val="22"/>
          <w:szCs w:val="22"/>
        </w:rPr>
        <w:t> </w:t>
      </w:r>
    </w:p>
    <w:p w14:paraId="62D6E3A5" w14:textId="77777777" w:rsidR="0066035B" w:rsidRDefault="0066035B" w:rsidP="0066035B">
      <w:pPr>
        <w:pStyle w:val="paragraph"/>
        <w:numPr>
          <w:ilvl w:val="0"/>
          <w:numId w:val="9"/>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BSUoS fund requirement will be calculated as *:</w:t>
      </w:r>
      <w:r>
        <w:rPr>
          <w:rStyle w:val="eop"/>
          <w:rFonts w:ascii="Calibri" w:eastAsia="MS PGothic" w:hAnsi="Calibri" w:cs="Calibri"/>
          <w:sz w:val="22"/>
          <w:szCs w:val="22"/>
        </w:rPr>
        <w:t> </w:t>
      </w:r>
    </w:p>
    <w:p w14:paraId="68E8139F" w14:textId="73F9DFF6"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sidRPr="00E66CAE">
        <w:rPr>
          <w:rStyle w:val="normaltextrun"/>
          <w:rFonts w:ascii="Calibri" w:eastAsia="MS PGothic" w:hAnsi="Calibri" w:cs="Calibri"/>
          <w:sz w:val="22"/>
          <w:szCs w:val="22"/>
        </w:rPr>
        <w:t xml:space="preserve">[maximum total WCF required] </w:t>
      </w:r>
      <w:ins w:id="6" w:author="Doherty (ESO), Jennifer" w:date="2021-08-03T15:52:00Z">
        <w:r w:rsidR="00E66CAE" w:rsidRPr="00E66CAE">
          <w:rPr>
            <w:rStyle w:val="normaltextrun"/>
            <w:rFonts w:ascii="Calibri" w:eastAsia="MS PGothic" w:hAnsi="Calibri" w:cs="Calibri"/>
            <w:sz w:val="22"/>
            <w:szCs w:val="22"/>
          </w:rPr>
          <w:t xml:space="preserve">for the </w:t>
        </w:r>
      </w:ins>
      <w:ins w:id="7" w:author="Doherty (ESO), Jennifer" w:date="2021-08-03T15:53:00Z">
        <w:r w:rsidR="0096644D">
          <w:rPr>
            <w:rStyle w:val="normaltextrun"/>
            <w:rFonts w:ascii="Calibri" w:eastAsia="MS PGothic" w:hAnsi="Calibri" w:cs="Calibri"/>
            <w:sz w:val="22"/>
            <w:szCs w:val="22"/>
          </w:rPr>
          <w:t>year</w:t>
        </w:r>
      </w:ins>
      <w:del w:id="8" w:author="Doherty (ESO), Jennifer" w:date="2021-08-03T15:52:00Z">
        <w:r w:rsidRPr="00E66CAE" w:rsidDel="006B2C24">
          <w:rPr>
            <w:rStyle w:val="normaltextrun"/>
            <w:rFonts w:ascii="Calibri" w:eastAsia="MS PGothic" w:hAnsi="Calibri" w:cs="Calibri"/>
            <w:sz w:val="22"/>
            <w:szCs w:val="22"/>
          </w:rPr>
          <w:delText>in [the next 2 years]</w:delText>
        </w:r>
        <w:r w:rsidDel="006B2C24">
          <w:rPr>
            <w:rStyle w:val="normaltextrun"/>
            <w:rFonts w:ascii="Calibri" w:eastAsia="MS PGothic" w:hAnsi="Calibri" w:cs="Calibri"/>
            <w:sz w:val="22"/>
            <w:szCs w:val="22"/>
          </w:rPr>
          <w:delText> </w:delText>
        </w:r>
        <w:r w:rsidDel="006B2C24">
          <w:rPr>
            <w:rStyle w:val="eop"/>
            <w:rFonts w:ascii="Calibri" w:eastAsia="MS PGothic" w:hAnsi="Calibri" w:cs="Calibri"/>
            <w:sz w:val="22"/>
            <w:szCs w:val="22"/>
          </w:rPr>
          <w:delText> </w:delText>
        </w:r>
      </w:del>
    </w:p>
    <w:p w14:paraId="2A459D12"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Less  </w:t>
      </w:r>
      <w:r>
        <w:rPr>
          <w:rStyle w:val="eop"/>
          <w:rFonts w:ascii="Calibri" w:eastAsia="MS PGothic" w:hAnsi="Calibri" w:cs="Calibri"/>
          <w:sz w:val="22"/>
          <w:szCs w:val="22"/>
        </w:rPr>
        <w:t> </w:t>
      </w:r>
    </w:p>
    <w:p w14:paraId="4BA77B01"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Currently available ESO WCF </w:t>
      </w:r>
      <w:r>
        <w:rPr>
          <w:rStyle w:val="eop"/>
          <w:rFonts w:ascii="Calibri" w:eastAsia="MS PGothic" w:hAnsi="Calibri" w:cs="Calibri"/>
          <w:sz w:val="22"/>
          <w:szCs w:val="22"/>
        </w:rPr>
        <w:t> </w:t>
      </w:r>
    </w:p>
    <w:p w14:paraId="7326A96E"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Less</w:t>
      </w:r>
      <w:r>
        <w:rPr>
          <w:rStyle w:val="eop"/>
          <w:rFonts w:ascii="Calibri" w:eastAsia="MS PGothic" w:hAnsi="Calibri" w:cs="Calibri"/>
          <w:sz w:val="22"/>
          <w:szCs w:val="22"/>
        </w:rPr>
        <w:t> </w:t>
      </w:r>
    </w:p>
    <w:p w14:paraId="2D3ED986"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Current BSUoS fund</w:t>
      </w:r>
      <w:r>
        <w:rPr>
          <w:rStyle w:val="eop"/>
          <w:rFonts w:ascii="Calibri" w:eastAsia="MS PGothic" w:hAnsi="Calibri" w:cs="Calibri"/>
          <w:sz w:val="22"/>
          <w:szCs w:val="22"/>
        </w:rPr>
        <w:t> </w:t>
      </w:r>
    </w:p>
    <w:p w14:paraId="5F2BA732"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28BA07E0"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 exception to this calculation is </w:t>
      </w:r>
      <w:r>
        <w:rPr>
          <w:rStyle w:val="eop"/>
          <w:rFonts w:ascii="Calibri" w:eastAsia="MS PGothic" w:hAnsi="Calibri" w:cs="Calibri"/>
          <w:sz w:val="22"/>
          <w:szCs w:val="22"/>
        </w:rPr>
        <w:t> </w:t>
      </w:r>
    </w:p>
    <w:p w14:paraId="03CCE6A2" w14:textId="32E65EA2"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IF</w:t>
      </w:r>
      <w:r>
        <w:rPr>
          <w:rStyle w:val="normaltextrun"/>
          <w:rFonts w:ascii="Calibri" w:eastAsia="MS PGothic" w:hAnsi="Calibri" w:cs="Calibri"/>
          <w:sz w:val="22"/>
          <w:szCs w:val="22"/>
        </w:rPr>
        <w:t xml:space="preserve"> [maximum total WCF required] in [the </w:t>
      </w:r>
      <w:del w:id="9" w:author="Doherty (ESO), Jennifer" w:date="2021-08-03T15:53:00Z">
        <w:r w:rsidDel="00E66CAE">
          <w:rPr>
            <w:rStyle w:val="normaltextrun"/>
            <w:rFonts w:ascii="Calibri" w:eastAsia="MS PGothic" w:hAnsi="Calibri" w:cs="Calibri"/>
            <w:sz w:val="22"/>
            <w:szCs w:val="22"/>
          </w:rPr>
          <w:delText>next 2 years</w:delText>
        </w:r>
      </w:del>
      <w:ins w:id="10" w:author="Doherty (ESO), Jennifer" w:date="2021-08-03T15:53:00Z">
        <w:r w:rsidR="0096644D">
          <w:rPr>
            <w:rStyle w:val="normaltextrun"/>
            <w:rFonts w:ascii="Calibri" w:eastAsia="MS PGothic" w:hAnsi="Calibri" w:cs="Calibri"/>
            <w:sz w:val="22"/>
            <w:szCs w:val="22"/>
          </w:rPr>
          <w:t>year</w:t>
        </w:r>
      </w:ins>
      <w:r>
        <w:rPr>
          <w:rStyle w:val="normaltextrun"/>
          <w:rFonts w:ascii="Calibri" w:eastAsia="MS PGothic" w:hAnsi="Calibri" w:cs="Calibri"/>
          <w:sz w:val="22"/>
          <w:szCs w:val="22"/>
        </w:rPr>
        <w:t>] </w:t>
      </w:r>
      <w:r>
        <w:rPr>
          <w:rStyle w:val="normaltextrun"/>
          <w:rFonts w:ascii="Calibri" w:eastAsia="MS PGothic" w:hAnsi="Calibri" w:cs="Calibri"/>
          <w:b/>
          <w:bCs/>
          <w:sz w:val="22"/>
          <w:szCs w:val="22"/>
        </w:rPr>
        <w:t>&lt;</w:t>
      </w:r>
      <w:r>
        <w:rPr>
          <w:rStyle w:val="normaltextrun"/>
          <w:rFonts w:ascii="Calibri" w:eastAsia="MS PGothic" w:hAnsi="Calibri" w:cs="Calibri"/>
          <w:sz w:val="22"/>
          <w:szCs w:val="22"/>
        </w:rPr>
        <w:t> [Currently available ESO WCF]</w:t>
      </w:r>
      <w:r>
        <w:rPr>
          <w:rStyle w:val="eop"/>
          <w:rFonts w:ascii="Calibri" w:eastAsia="MS PGothic" w:hAnsi="Calibri" w:cs="Calibri"/>
          <w:sz w:val="22"/>
          <w:szCs w:val="22"/>
        </w:rPr>
        <w:t> </w:t>
      </w:r>
    </w:p>
    <w:p w14:paraId="66B8888D"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THEN </w:t>
      </w:r>
      <w:r>
        <w:rPr>
          <w:rStyle w:val="normaltextrun"/>
          <w:rFonts w:ascii="Calibri" w:eastAsia="MS PGothic" w:hAnsi="Calibri" w:cs="Calibri"/>
          <w:sz w:val="22"/>
          <w:szCs w:val="22"/>
        </w:rPr>
        <w:t>return existing BSUoS fund (</w:t>
      </w:r>
      <w:proofErr w:type="spellStart"/>
      <w:r>
        <w:rPr>
          <w:rStyle w:val="normaltextrun"/>
          <w:rFonts w:ascii="Calibri" w:eastAsia="MS PGothic" w:hAnsi="Calibri" w:cs="Calibri"/>
          <w:sz w:val="22"/>
          <w:szCs w:val="22"/>
        </w:rPr>
        <w:t>ie</w:t>
      </w:r>
      <w:proofErr w:type="spellEnd"/>
      <w:r>
        <w:rPr>
          <w:rStyle w:val="normaltextrun"/>
          <w:rFonts w:ascii="Calibri" w:eastAsia="MS PGothic" w:hAnsi="Calibri" w:cs="Calibri"/>
          <w:sz w:val="22"/>
          <w:szCs w:val="22"/>
        </w:rPr>
        <w:t>. set BSUoS fund to zero)</w:t>
      </w:r>
      <w:r>
        <w:rPr>
          <w:rStyle w:val="eop"/>
          <w:rFonts w:ascii="Calibri" w:eastAsia="MS PGothic" w:hAnsi="Calibri" w:cs="Calibri"/>
          <w:sz w:val="22"/>
          <w:szCs w:val="22"/>
        </w:rPr>
        <w:t> </w:t>
      </w:r>
    </w:p>
    <w:p w14:paraId="505B6FCC" w14:textId="77777777" w:rsidR="0066035B" w:rsidRDefault="0066035B" w:rsidP="0066035B">
      <w:pPr>
        <w:pStyle w:val="paragraph"/>
        <w:spacing w:before="0" w:beforeAutospacing="0" w:after="0" w:afterAutospacing="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5EDCD87F"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lastRenderedPageBreak/>
        <w:t>Terms:</w:t>
      </w:r>
      <w:r>
        <w:rPr>
          <w:rStyle w:val="eop"/>
          <w:rFonts w:ascii="Calibri" w:eastAsia="MS PGothic" w:hAnsi="Calibri" w:cs="Calibri"/>
          <w:sz w:val="22"/>
          <w:szCs w:val="22"/>
        </w:rPr>
        <w:t> </w:t>
      </w:r>
    </w:p>
    <w:p w14:paraId="596A75D9"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[maximum total WCF required] = largest cumulative difference between [forecast cumulative BSUoS recovered in a fixed period if recovered at mean cost] and the [forecast cumulative BSUoS incurred in a fixed period], based on [1-in-100 year probability of high cost and high variability]</w:t>
      </w:r>
      <w:r>
        <w:rPr>
          <w:rStyle w:val="eop"/>
          <w:rFonts w:ascii="Calibri" w:eastAsia="MS PGothic" w:hAnsi="Calibri" w:cs="Calibri"/>
          <w:sz w:val="22"/>
          <w:szCs w:val="22"/>
        </w:rPr>
        <w:t> </w:t>
      </w:r>
    </w:p>
    <w:p w14:paraId="6437ED62" w14:textId="389072B1"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 xml:space="preserve">[the next </w:t>
      </w:r>
      <w:del w:id="11" w:author="Doherty (ESO), Jennifer" w:date="2021-08-03T15:54:00Z">
        <w:r w:rsidDel="0096644D">
          <w:rPr>
            <w:rStyle w:val="normaltextrun"/>
            <w:rFonts w:ascii="Calibri" w:eastAsia="MS PGothic" w:hAnsi="Calibri" w:cs="Calibri"/>
            <w:sz w:val="22"/>
            <w:szCs w:val="22"/>
          </w:rPr>
          <w:delText>2</w:delText>
        </w:r>
      </w:del>
      <w:r>
        <w:rPr>
          <w:rStyle w:val="normaltextrun"/>
          <w:rFonts w:ascii="Calibri" w:eastAsia="MS PGothic" w:hAnsi="Calibri" w:cs="Calibri"/>
          <w:sz w:val="22"/>
          <w:szCs w:val="22"/>
        </w:rPr>
        <w:t xml:space="preserve"> year</w:t>
      </w:r>
      <w:del w:id="12" w:author="Doherty (ESO), Jennifer" w:date="2021-08-03T15:54:00Z">
        <w:r w:rsidDel="0096644D">
          <w:rPr>
            <w:rStyle w:val="normaltextrun"/>
            <w:rFonts w:ascii="Calibri" w:eastAsia="MS PGothic" w:hAnsi="Calibri" w:cs="Calibri"/>
            <w:sz w:val="22"/>
            <w:szCs w:val="22"/>
          </w:rPr>
          <w:delText>s</w:delText>
        </w:r>
      </w:del>
      <w:r>
        <w:rPr>
          <w:rStyle w:val="normaltextrun"/>
          <w:rFonts w:ascii="Calibri" w:eastAsia="MS PGothic" w:hAnsi="Calibri" w:cs="Calibri"/>
          <w:sz w:val="22"/>
          <w:szCs w:val="22"/>
        </w:rPr>
        <w:t xml:space="preserve">] = “WCF forecast horizon” = notice period + fixed period </w:t>
      </w:r>
      <w:del w:id="13" w:author="Doherty (ESO), Jennifer" w:date="2021-08-03T15:54:00Z">
        <w:r w:rsidDel="0096644D">
          <w:rPr>
            <w:rStyle w:val="normaltextrun"/>
            <w:rFonts w:ascii="Calibri" w:eastAsia="MS PGothic" w:hAnsi="Calibri" w:cs="Calibri"/>
            <w:sz w:val="22"/>
            <w:szCs w:val="22"/>
          </w:rPr>
          <w:delText>+ period to build up required additional WCF</w:delText>
        </w:r>
        <w:r w:rsidDel="0096644D">
          <w:rPr>
            <w:rStyle w:val="eop"/>
            <w:rFonts w:ascii="Calibri" w:eastAsia="MS PGothic" w:hAnsi="Calibri" w:cs="Calibri"/>
            <w:sz w:val="22"/>
            <w:szCs w:val="22"/>
          </w:rPr>
          <w:delText> </w:delText>
        </w:r>
      </w:del>
    </w:p>
    <w:p w14:paraId="509AA37D"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49041997" w14:textId="77777777" w:rsidR="00200B7F" w:rsidRDefault="00200B7F" w:rsidP="00200B7F">
      <w:pPr>
        <w:pStyle w:val="paragraph"/>
        <w:spacing w:before="0" w:beforeAutospacing="0" w:after="0" w:afterAutospacing="0"/>
        <w:textAlignment w:val="baseline"/>
        <w:rPr>
          <w:ins w:id="14" w:author="Doherty (ESO), Jennifer" w:date="2021-08-03T16:06:00Z"/>
          <w:rStyle w:val="normaltextrun"/>
          <w:rFonts w:ascii="Calibri" w:eastAsia="MS PGothic" w:hAnsi="Calibri" w:cs="Calibri"/>
          <w:b/>
          <w:bCs/>
          <w:sz w:val="22"/>
          <w:szCs w:val="22"/>
        </w:rPr>
      </w:pPr>
      <w:ins w:id="15" w:author="Doherty (ESO), Jennifer" w:date="2021-08-03T16:06:00Z">
        <w:r>
          <w:rPr>
            <w:rStyle w:val="normaltextrun"/>
            <w:rFonts w:ascii="Calibri" w:eastAsia="MS PGothic" w:hAnsi="Calibri" w:cs="Calibri"/>
            <w:b/>
            <w:bCs/>
            <w:sz w:val="22"/>
            <w:szCs w:val="22"/>
          </w:rPr>
          <w:t xml:space="preserve">BSUoS fund in year 1 </w:t>
        </w:r>
      </w:ins>
    </w:p>
    <w:p w14:paraId="29146827" w14:textId="77777777" w:rsidR="00F8596C" w:rsidRPr="00E93DA0" w:rsidRDefault="00200B7F" w:rsidP="00200B7F">
      <w:pPr>
        <w:pStyle w:val="paragraph"/>
        <w:numPr>
          <w:ilvl w:val="0"/>
          <w:numId w:val="20"/>
        </w:numPr>
        <w:spacing w:before="0" w:beforeAutospacing="0" w:after="0" w:afterAutospacing="0"/>
        <w:textAlignment w:val="baseline"/>
        <w:rPr>
          <w:ins w:id="16" w:author="Doherty (ESO), Jennifer" w:date="2021-08-03T16:35:00Z"/>
          <w:rStyle w:val="normaltextrun"/>
          <w:rFonts w:ascii="Calibri" w:eastAsia="MS PGothic" w:hAnsi="Calibri" w:cs="Calibri"/>
          <w:b/>
          <w:bCs/>
          <w:sz w:val="22"/>
          <w:szCs w:val="22"/>
        </w:rPr>
      </w:pPr>
      <w:ins w:id="17" w:author="Doherty (ESO), Jennifer" w:date="2021-08-03T16:06:00Z">
        <w:r>
          <w:rPr>
            <w:rStyle w:val="normaltextrun"/>
            <w:rFonts w:ascii="Calibri" w:eastAsia="MS PGothic" w:hAnsi="Calibri" w:cs="Calibri"/>
            <w:bCs/>
            <w:sz w:val="22"/>
            <w:szCs w:val="22"/>
          </w:rPr>
          <w:t xml:space="preserve">To reduce the impact of BSUoS fund collection in the first fixed period, half of the BSUoS fund requirement will be added to the first fixed tariff. The remaining BSUoS fund requirement will be collected via the second fixed tariff </w:t>
        </w:r>
      </w:ins>
    </w:p>
    <w:p w14:paraId="30DB5B7D" w14:textId="77777777" w:rsidR="00844CF0" w:rsidRPr="00E93DA0" w:rsidRDefault="00F8596C" w:rsidP="00F8596C">
      <w:pPr>
        <w:pStyle w:val="paragraph"/>
        <w:numPr>
          <w:ilvl w:val="1"/>
          <w:numId w:val="20"/>
        </w:numPr>
        <w:spacing w:before="0" w:beforeAutospacing="0" w:after="0" w:afterAutospacing="0"/>
        <w:textAlignment w:val="baseline"/>
        <w:rPr>
          <w:ins w:id="18" w:author="Doherty (ESO), Jennifer" w:date="2021-08-03T16:38:00Z"/>
          <w:rStyle w:val="normaltextrun"/>
          <w:rFonts w:ascii="Calibri" w:eastAsia="MS PGothic" w:hAnsi="Calibri" w:cs="Calibri"/>
          <w:b/>
          <w:bCs/>
          <w:sz w:val="22"/>
          <w:szCs w:val="22"/>
        </w:rPr>
      </w:pPr>
      <w:ins w:id="19" w:author="Doherty (ESO), Jennifer" w:date="2021-08-03T16:35:00Z">
        <w:r>
          <w:rPr>
            <w:rStyle w:val="normaltextrun"/>
            <w:rFonts w:ascii="Calibri" w:eastAsia="MS PGothic" w:hAnsi="Calibri" w:cs="Calibri"/>
            <w:bCs/>
            <w:sz w:val="22"/>
            <w:szCs w:val="22"/>
          </w:rPr>
          <w:t>T</w:t>
        </w:r>
      </w:ins>
      <w:ins w:id="20" w:author="Doherty (ESO), Jennifer" w:date="2021-08-03T16:06:00Z">
        <w:r w:rsidR="00200B7F">
          <w:rPr>
            <w:rStyle w:val="normaltextrun"/>
            <w:rFonts w:ascii="Calibri" w:eastAsia="MS PGothic" w:hAnsi="Calibri" w:cs="Calibri"/>
            <w:bCs/>
            <w:sz w:val="22"/>
            <w:szCs w:val="22"/>
          </w:rPr>
          <w:t>h</w:t>
        </w:r>
      </w:ins>
      <w:ins w:id="21" w:author="Doherty (ESO), Jennifer" w:date="2021-08-03T16:35:00Z">
        <w:r>
          <w:rPr>
            <w:rStyle w:val="normaltextrun"/>
            <w:rFonts w:ascii="Calibri" w:eastAsia="MS PGothic" w:hAnsi="Calibri" w:cs="Calibri"/>
            <w:bCs/>
            <w:sz w:val="22"/>
            <w:szCs w:val="22"/>
          </w:rPr>
          <w:t xml:space="preserve">e </w:t>
        </w:r>
      </w:ins>
      <w:ins w:id="22" w:author="Doherty (ESO), Jennifer" w:date="2021-08-03T16:36:00Z">
        <w:r w:rsidR="00E32B81">
          <w:rPr>
            <w:rStyle w:val="normaltextrun"/>
            <w:rFonts w:ascii="Calibri" w:eastAsia="MS PGothic" w:hAnsi="Calibri" w:cs="Calibri"/>
            <w:bCs/>
            <w:sz w:val="22"/>
            <w:szCs w:val="22"/>
          </w:rPr>
          <w:t xml:space="preserve">remaining </w:t>
        </w:r>
      </w:ins>
      <w:ins w:id="23" w:author="Doherty (ESO), Jennifer" w:date="2021-08-03T16:35:00Z">
        <w:r>
          <w:rPr>
            <w:rStyle w:val="normaltextrun"/>
            <w:rFonts w:ascii="Calibri" w:eastAsia="MS PGothic" w:hAnsi="Calibri" w:cs="Calibri"/>
            <w:bCs/>
            <w:sz w:val="22"/>
            <w:szCs w:val="22"/>
          </w:rPr>
          <w:t>BSUoS fund requirement in the second tariff</w:t>
        </w:r>
      </w:ins>
      <w:ins w:id="24" w:author="Doherty (ESO), Jennifer" w:date="2021-08-03T16:06:00Z">
        <w:r w:rsidR="00200B7F">
          <w:rPr>
            <w:rStyle w:val="normaltextrun"/>
            <w:rFonts w:ascii="Calibri" w:eastAsia="MS PGothic" w:hAnsi="Calibri" w:cs="Calibri"/>
            <w:bCs/>
            <w:sz w:val="22"/>
            <w:szCs w:val="22"/>
          </w:rPr>
          <w:t xml:space="preserve"> may be</w:t>
        </w:r>
      </w:ins>
      <w:ins w:id="25" w:author="Doherty (ESO), Jennifer" w:date="2021-08-03T16:38:00Z">
        <w:r w:rsidR="00844CF0">
          <w:rPr>
            <w:rStyle w:val="normaltextrun"/>
            <w:rFonts w:ascii="Calibri" w:eastAsia="MS PGothic" w:hAnsi="Calibri" w:cs="Calibri"/>
            <w:bCs/>
            <w:sz w:val="22"/>
            <w:szCs w:val="22"/>
          </w:rPr>
          <w:t xml:space="preserve"> different than 50% for a number of reasons:</w:t>
        </w:r>
      </w:ins>
    </w:p>
    <w:p w14:paraId="7D698EC3" w14:textId="23C49CEA" w:rsidR="00302CB6" w:rsidRPr="0050205F" w:rsidRDefault="00302CB6" w:rsidP="00844CF0">
      <w:pPr>
        <w:pStyle w:val="paragraph"/>
        <w:numPr>
          <w:ilvl w:val="2"/>
          <w:numId w:val="20"/>
        </w:numPr>
        <w:spacing w:before="0" w:beforeAutospacing="0" w:after="0" w:afterAutospacing="0"/>
        <w:textAlignment w:val="baseline"/>
        <w:rPr>
          <w:ins w:id="26" w:author="Doherty (ESO), Jennifer" w:date="2021-08-03T16:38:00Z"/>
          <w:rStyle w:val="normaltextrun"/>
          <w:rFonts w:ascii="Calibri" w:eastAsia="MS PGothic" w:hAnsi="Calibri" w:cs="Calibri"/>
          <w:bCs/>
          <w:sz w:val="22"/>
          <w:szCs w:val="22"/>
        </w:rPr>
      </w:pPr>
      <w:ins w:id="27" w:author="Doherty (ESO), Jennifer" w:date="2021-08-03T16:38:00Z">
        <w:r w:rsidRPr="00E93DA0">
          <w:rPr>
            <w:rStyle w:val="normaltextrun"/>
            <w:rFonts w:ascii="Calibri" w:eastAsia="MS PGothic" w:hAnsi="Calibri" w:cs="Calibri"/>
            <w:bCs/>
            <w:sz w:val="22"/>
            <w:szCs w:val="22"/>
          </w:rPr>
          <w:t>The</w:t>
        </w:r>
      </w:ins>
      <w:ins w:id="28" w:author="Doherty (ESO), Jennifer" w:date="2021-08-03T16:39:00Z">
        <w:r w:rsidRPr="00E93DA0">
          <w:rPr>
            <w:rStyle w:val="normaltextrun"/>
            <w:rFonts w:ascii="Calibri" w:eastAsia="MS PGothic" w:hAnsi="Calibri" w:cs="Calibri"/>
            <w:bCs/>
            <w:sz w:val="22"/>
            <w:szCs w:val="22"/>
          </w:rPr>
          <w:t xml:space="preserve"> overall BSUoS fund requirement may change if the variability changes from year 1 to year 2 (it could be higher or lower)</w:t>
        </w:r>
      </w:ins>
    </w:p>
    <w:p w14:paraId="3D569790" w14:textId="0EE39CE0" w:rsidR="00200B7F" w:rsidRPr="00E93DA0" w:rsidRDefault="00302CB6" w:rsidP="0050205F">
      <w:pPr>
        <w:pStyle w:val="paragraph"/>
        <w:numPr>
          <w:ilvl w:val="2"/>
          <w:numId w:val="20"/>
        </w:numPr>
        <w:spacing w:before="0" w:beforeAutospacing="0" w:after="0" w:afterAutospacing="0"/>
        <w:textAlignment w:val="baseline"/>
        <w:rPr>
          <w:ins w:id="29" w:author="Doherty (ESO), Jennifer" w:date="2021-08-03T16:38:00Z"/>
          <w:rStyle w:val="normaltextrun"/>
          <w:rFonts w:ascii="Calibri" w:eastAsia="MS PGothic" w:hAnsi="Calibri" w:cs="Calibri"/>
          <w:b/>
          <w:bCs/>
          <w:sz w:val="22"/>
          <w:szCs w:val="22"/>
        </w:rPr>
      </w:pPr>
      <w:ins w:id="30" w:author="Doherty (ESO), Jennifer" w:date="2021-08-03T16:39:00Z">
        <w:r w:rsidRPr="0050205F">
          <w:rPr>
            <w:rStyle w:val="normaltextrun"/>
            <w:rFonts w:ascii="Calibri" w:eastAsia="MS PGothic" w:hAnsi="Calibri" w:cs="Calibri"/>
            <w:bCs/>
            <w:sz w:val="22"/>
            <w:szCs w:val="22"/>
          </w:rPr>
          <w:t xml:space="preserve">If the overall requirement remains the same, it may still not be 50% in </w:t>
        </w:r>
        <w:r w:rsidR="0050205F" w:rsidRPr="0050205F">
          <w:rPr>
            <w:rStyle w:val="normaltextrun"/>
            <w:rFonts w:ascii="Calibri" w:eastAsia="MS PGothic" w:hAnsi="Calibri" w:cs="Calibri"/>
            <w:bCs/>
            <w:sz w:val="22"/>
            <w:szCs w:val="22"/>
          </w:rPr>
          <w:t xml:space="preserve">the second period. </w:t>
        </w:r>
      </w:ins>
      <w:ins w:id="31" w:author="Doherty (ESO), Jennifer" w:date="2021-08-03T16:38:00Z">
        <w:r w:rsidR="00844CF0" w:rsidRPr="0050205F">
          <w:rPr>
            <w:rStyle w:val="normaltextrun"/>
            <w:rFonts w:ascii="Calibri" w:eastAsia="MS PGothic" w:hAnsi="Calibri" w:cs="Calibri"/>
            <w:bCs/>
            <w:sz w:val="22"/>
            <w:szCs w:val="22"/>
          </w:rPr>
          <w:t>The requirement may</w:t>
        </w:r>
      </w:ins>
      <w:ins w:id="32" w:author="Doherty (ESO), Jennifer" w:date="2021-08-03T16:06:00Z">
        <w:r w:rsidR="00200B7F" w:rsidRPr="0050205F">
          <w:rPr>
            <w:rStyle w:val="normaltextrun"/>
            <w:rFonts w:ascii="Calibri" w:eastAsia="MS PGothic" w:hAnsi="Calibri" w:cs="Calibri"/>
            <w:bCs/>
            <w:sz w:val="22"/>
            <w:szCs w:val="22"/>
          </w:rPr>
          <w:t xml:space="preserve"> be higher if the fund has been used in the first fixed period</w:t>
        </w:r>
      </w:ins>
      <w:ins w:id="33" w:author="Doherty (ESO), Jennifer" w:date="2021-08-03T16:39:00Z">
        <w:r w:rsidR="0050205F" w:rsidRPr="0050205F">
          <w:rPr>
            <w:rStyle w:val="normaltextrun"/>
            <w:rFonts w:ascii="Calibri" w:eastAsia="MS PGothic" w:hAnsi="Calibri" w:cs="Calibri"/>
            <w:bCs/>
            <w:sz w:val="22"/>
            <w:szCs w:val="22"/>
          </w:rPr>
          <w:t>.</w:t>
        </w:r>
        <w:r w:rsidR="0050205F">
          <w:rPr>
            <w:rStyle w:val="normaltextrun"/>
            <w:rFonts w:ascii="Calibri" w:eastAsia="MS PGothic" w:hAnsi="Calibri" w:cs="Calibri"/>
            <w:bCs/>
            <w:sz w:val="22"/>
            <w:szCs w:val="22"/>
          </w:rPr>
          <w:t xml:space="preserve"> </w:t>
        </w:r>
      </w:ins>
      <w:ins w:id="34" w:author="Doherty (ESO), Jennifer" w:date="2021-08-03T16:38:00Z">
        <w:r w:rsidR="00844CF0" w:rsidRPr="0050205F">
          <w:rPr>
            <w:rStyle w:val="normaltextrun"/>
            <w:rFonts w:ascii="Calibri" w:eastAsia="MS PGothic" w:hAnsi="Calibri" w:cs="Calibri"/>
            <w:bCs/>
            <w:sz w:val="22"/>
            <w:szCs w:val="22"/>
          </w:rPr>
          <w:t xml:space="preserve">It </w:t>
        </w:r>
      </w:ins>
      <w:ins w:id="35" w:author="Doherty (ESO), Jennifer" w:date="2021-08-03T16:06:00Z">
        <w:r w:rsidR="00200B7F" w:rsidRPr="0050205F">
          <w:rPr>
            <w:rStyle w:val="normaltextrun"/>
            <w:rFonts w:ascii="Calibri" w:eastAsia="MS PGothic" w:hAnsi="Calibri" w:cs="Calibri"/>
            <w:bCs/>
            <w:sz w:val="22"/>
            <w:szCs w:val="22"/>
          </w:rPr>
          <w:t xml:space="preserve">may be less if we over recovered </w:t>
        </w:r>
      </w:ins>
      <w:ins w:id="36" w:author="Doherty (ESO), Jennifer" w:date="2021-08-03T16:38:00Z">
        <w:r w:rsidR="00844CF0" w:rsidRPr="0050205F">
          <w:rPr>
            <w:rStyle w:val="normaltextrun"/>
            <w:rFonts w:ascii="Calibri" w:eastAsia="MS PGothic" w:hAnsi="Calibri" w:cs="Calibri"/>
            <w:bCs/>
            <w:sz w:val="22"/>
            <w:szCs w:val="22"/>
          </w:rPr>
          <w:t xml:space="preserve">BSUoS </w:t>
        </w:r>
      </w:ins>
      <w:ins w:id="37" w:author="Doherty (ESO), Jennifer" w:date="2021-08-03T16:06:00Z">
        <w:r w:rsidR="00200B7F" w:rsidRPr="0050205F">
          <w:rPr>
            <w:rStyle w:val="normaltextrun"/>
            <w:rFonts w:ascii="Calibri" w:eastAsia="MS PGothic" w:hAnsi="Calibri" w:cs="Calibri"/>
            <w:bCs/>
            <w:sz w:val="22"/>
            <w:szCs w:val="22"/>
          </w:rPr>
          <w:t>in the first fixed period</w:t>
        </w:r>
      </w:ins>
    </w:p>
    <w:p w14:paraId="159CAFBE" w14:textId="77777777" w:rsidR="00844CF0" w:rsidRPr="00E93DA0" w:rsidRDefault="00844CF0" w:rsidP="00E93DA0">
      <w:pPr>
        <w:pStyle w:val="paragraph"/>
        <w:spacing w:before="0" w:beforeAutospacing="0" w:after="0" w:afterAutospacing="0"/>
        <w:ind w:left="2160"/>
        <w:textAlignment w:val="baseline"/>
        <w:rPr>
          <w:ins w:id="38" w:author="Doherty (ESO), Jennifer" w:date="2021-08-03T16:36:00Z"/>
          <w:rStyle w:val="normaltextrun"/>
          <w:rFonts w:ascii="Calibri" w:eastAsia="MS PGothic" w:hAnsi="Calibri" w:cs="Calibri"/>
          <w:b/>
          <w:bCs/>
          <w:sz w:val="22"/>
          <w:szCs w:val="22"/>
        </w:rPr>
      </w:pPr>
    </w:p>
    <w:p w14:paraId="3E0143C2" w14:textId="429CF8E3" w:rsidR="00200B7F" w:rsidRPr="00E93DA0" w:rsidRDefault="00200B7F" w:rsidP="00200B7F">
      <w:pPr>
        <w:pStyle w:val="paragraph"/>
        <w:numPr>
          <w:ilvl w:val="0"/>
          <w:numId w:val="20"/>
        </w:numPr>
        <w:spacing w:before="0" w:beforeAutospacing="0" w:after="0" w:afterAutospacing="0"/>
        <w:textAlignment w:val="baseline"/>
        <w:rPr>
          <w:ins w:id="39" w:author="Doherty (ESO), Jennifer" w:date="2021-08-03T16:06:00Z"/>
          <w:rStyle w:val="normaltextrun"/>
          <w:rFonts w:ascii="Calibri" w:eastAsia="MS PGothic" w:hAnsi="Calibri" w:cs="Calibri"/>
          <w:b/>
          <w:bCs/>
          <w:sz w:val="22"/>
          <w:szCs w:val="22"/>
        </w:rPr>
      </w:pPr>
      <w:ins w:id="40" w:author="Doherty (ESO), Jennifer" w:date="2021-08-03T16:06:00Z">
        <w:r>
          <w:rPr>
            <w:rStyle w:val="normaltextrun"/>
            <w:rFonts w:ascii="Calibri" w:eastAsia="MS PGothic" w:hAnsi="Calibri" w:cs="Calibri"/>
            <w:bCs/>
            <w:sz w:val="22"/>
            <w:szCs w:val="22"/>
          </w:rPr>
          <w:t xml:space="preserve">This means that in practice, P99 will not be covered in the first fixed period as only part of the fund has been collected, and therefore the likelihood of tariffs being reset in the first period will be higher. </w:t>
        </w:r>
      </w:ins>
    </w:p>
    <w:p w14:paraId="4B23FF5E" w14:textId="77777777" w:rsidR="00200B7F" w:rsidRDefault="00200B7F" w:rsidP="00E93DA0">
      <w:pPr>
        <w:pStyle w:val="paragraph"/>
        <w:spacing w:before="0" w:beforeAutospacing="0" w:after="0" w:afterAutospacing="0"/>
        <w:textAlignment w:val="baseline"/>
        <w:rPr>
          <w:ins w:id="41" w:author="Doherty (ESO), Jennifer" w:date="2021-08-03T16:06:00Z"/>
          <w:rStyle w:val="normaltextrun"/>
          <w:rFonts w:ascii="Calibri" w:eastAsia="MS PGothic" w:hAnsi="Calibri" w:cs="Calibri"/>
          <w:b/>
          <w:bCs/>
          <w:sz w:val="22"/>
          <w:szCs w:val="22"/>
        </w:rPr>
      </w:pPr>
    </w:p>
    <w:p w14:paraId="577ED8E9"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454545"/>
          <w:sz w:val="22"/>
          <w:szCs w:val="22"/>
        </w:rPr>
      </w:pPr>
      <w:r w:rsidRPr="0066035B">
        <w:rPr>
          <w:rStyle w:val="normaltextrun"/>
          <w:rFonts w:ascii="Calibri" w:eastAsia="MS PGothic" w:hAnsi="Calibri" w:cs="Calibri"/>
          <w:b/>
          <w:sz w:val="22"/>
          <w:szCs w:val="22"/>
        </w:rPr>
        <w:t>BSUoS fund principles</w:t>
      </w:r>
      <w:r w:rsidRPr="0066035B">
        <w:rPr>
          <w:rStyle w:val="eop"/>
          <w:rFonts w:ascii="Calibri" w:eastAsia="MS PGothic" w:hAnsi="Calibri" w:cs="Calibri"/>
          <w:b/>
          <w:sz w:val="22"/>
          <w:szCs w:val="22"/>
        </w:rPr>
        <w:t> </w:t>
      </w:r>
    </w:p>
    <w:p w14:paraId="38544F11" w14:textId="4C15965B" w:rsidR="0066035B" w:rsidRDefault="0066035B" w:rsidP="0066035B">
      <w:pPr>
        <w:pStyle w:val="paragraph"/>
        <w:numPr>
          <w:ilvl w:val="0"/>
          <w:numId w:val="10"/>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 xml:space="preserve">The BSUoS fund will be held in a </w:t>
      </w:r>
      <w:del w:id="42" w:author="Doherty (ESO), Jennifer" w:date="2021-08-09T13:26:00Z">
        <w:r w:rsidRPr="0036450D" w:rsidDel="005955B9">
          <w:rPr>
            <w:rStyle w:val="normaltextrun"/>
            <w:rFonts w:ascii="Calibri" w:eastAsia="MS PGothic" w:hAnsi="Calibri" w:cs="Calibri"/>
            <w:sz w:val="22"/>
            <w:szCs w:val="22"/>
          </w:rPr>
          <w:delText>separate </w:delText>
        </w:r>
      </w:del>
      <w:ins w:id="43" w:author="Doherty (ESO), Jennifer" w:date="2021-08-09T13:26:00Z">
        <w:r w:rsidR="005955B9">
          <w:rPr>
            <w:rStyle w:val="normaltextrun"/>
            <w:rFonts w:ascii="Calibri" w:eastAsia="MS PGothic" w:hAnsi="Calibri" w:cs="Calibri"/>
            <w:sz w:val="22"/>
            <w:szCs w:val="22"/>
          </w:rPr>
          <w:t>ringfenc</w:t>
        </w:r>
      </w:ins>
      <w:ins w:id="44" w:author="Doherty (ESO), Jennifer" w:date="2021-08-09T13:27:00Z">
        <w:r w:rsidR="005955B9">
          <w:rPr>
            <w:rStyle w:val="normaltextrun"/>
            <w:rFonts w:ascii="Calibri" w:eastAsia="MS PGothic" w:hAnsi="Calibri" w:cs="Calibri"/>
            <w:sz w:val="22"/>
            <w:szCs w:val="22"/>
          </w:rPr>
          <w:t>ed</w:t>
        </w:r>
      </w:ins>
      <w:ins w:id="45" w:author="Doherty (ESO), Jennifer" w:date="2021-08-09T13:26:00Z">
        <w:r w:rsidR="005955B9" w:rsidRPr="0036450D">
          <w:rPr>
            <w:rStyle w:val="normaltextrun"/>
            <w:rFonts w:ascii="Calibri" w:eastAsia="MS PGothic" w:hAnsi="Calibri" w:cs="Calibri"/>
            <w:sz w:val="22"/>
            <w:szCs w:val="22"/>
          </w:rPr>
          <w:t> </w:t>
        </w:r>
      </w:ins>
      <w:r w:rsidRPr="0036450D">
        <w:rPr>
          <w:rStyle w:val="normaltextrun"/>
          <w:rFonts w:ascii="Calibri" w:eastAsia="MS PGothic" w:hAnsi="Calibri" w:cs="Calibri"/>
          <w:sz w:val="22"/>
          <w:szCs w:val="22"/>
        </w:rPr>
        <w:t>ESO account </w:t>
      </w:r>
      <w:r w:rsidRPr="0036450D">
        <w:rPr>
          <w:rStyle w:val="eop"/>
          <w:rFonts w:ascii="Calibri" w:eastAsia="MS PGothic" w:hAnsi="Calibri" w:cs="Calibri"/>
          <w:sz w:val="22"/>
          <w:szCs w:val="22"/>
        </w:rPr>
        <w:t> </w:t>
      </w:r>
    </w:p>
    <w:p w14:paraId="156A12A6" w14:textId="77777777" w:rsidR="0066035B" w:rsidRDefault="0066035B" w:rsidP="0066035B">
      <w:pPr>
        <w:pStyle w:val="paragraph"/>
        <w:numPr>
          <w:ilvl w:val="0"/>
          <w:numId w:val="10"/>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Once the BSUoS fund requirement has been met, any additional over-recovery is passed back through reconciliation (k) via tariffs set for the next fixed period</w:t>
      </w:r>
      <w:r>
        <w:rPr>
          <w:rStyle w:val="eop"/>
          <w:rFonts w:ascii="Calibri" w:eastAsia="MS PGothic" w:hAnsi="Calibri" w:cs="Calibri"/>
          <w:sz w:val="22"/>
          <w:szCs w:val="22"/>
        </w:rPr>
        <w:t> </w:t>
      </w:r>
    </w:p>
    <w:p w14:paraId="215A2B1F" w14:textId="77777777" w:rsidR="0066035B"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Any interest accrued in the BSUoS fund account will be consolidated into the BSUoS fund </w:t>
      </w:r>
      <w:r>
        <w:rPr>
          <w:rStyle w:val="eop"/>
          <w:rFonts w:ascii="Calibri" w:eastAsia="MS PGothic" w:hAnsi="Calibri" w:cs="Calibri"/>
          <w:sz w:val="22"/>
          <w:szCs w:val="22"/>
        </w:rPr>
        <w:t> </w:t>
      </w:r>
    </w:p>
    <w:p w14:paraId="1B34FC50" w14:textId="77777777" w:rsidR="0066035B" w:rsidRPr="0036450D"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sz w:val="22"/>
          <w:szCs w:val="22"/>
        </w:rPr>
      </w:pPr>
      <w:r>
        <w:rPr>
          <w:rStyle w:val="normaltextrun"/>
          <w:rFonts w:ascii="Calibri" w:eastAsia="MS PGothic" w:hAnsi="Calibri" w:cs="Calibri"/>
          <w:sz w:val="22"/>
          <w:szCs w:val="22"/>
        </w:rPr>
        <w:t xml:space="preserve">Should the BSUoS fund requirement decrease in future years, then additional money held in the fund will be passed back through the reconciliation </w:t>
      </w:r>
      <w:r w:rsidRPr="0036450D">
        <w:rPr>
          <w:rStyle w:val="normaltextrun"/>
          <w:rFonts w:ascii="Calibri" w:eastAsia="MS PGothic" w:hAnsi="Calibri" w:cs="Calibri"/>
          <w:sz w:val="22"/>
          <w:szCs w:val="22"/>
        </w:rPr>
        <w:t>process (k)</w:t>
      </w:r>
      <w:r w:rsidRPr="0036450D">
        <w:rPr>
          <w:rStyle w:val="eop"/>
          <w:rFonts w:ascii="Calibri" w:eastAsia="MS PGothic" w:hAnsi="Calibri" w:cs="Calibri"/>
          <w:sz w:val="22"/>
          <w:szCs w:val="22"/>
        </w:rPr>
        <w:t> </w:t>
      </w:r>
    </w:p>
    <w:p w14:paraId="5AC03771" w14:textId="77777777" w:rsidR="0066035B"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Should the BSUoS fund requirement increase in future years, then tariffs will increase accordingly </w:t>
      </w:r>
      <w:r>
        <w:rPr>
          <w:rStyle w:val="eop"/>
          <w:rFonts w:ascii="Calibri" w:eastAsia="MS PGothic" w:hAnsi="Calibri" w:cs="Calibri"/>
          <w:sz w:val="22"/>
          <w:szCs w:val="22"/>
        </w:rPr>
        <w:t> </w:t>
      </w:r>
    </w:p>
    <w:p w14:paraId="1B1BD49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40198725" w14:textId="77777777" w:rsidR="001B1C39" w:rsidRDefault="001B1C39" w:rsidP="0066035B">
      <w:pPr>
        <w:pStyle w:val="paragraph"/>
        <w:spacing w:before="0" w:beforeAutospacing="0" w:after="0" w:afterAutospacing="0"/>
        <w:textAlignment w:val="baseline"/>
        <w:rPr>
          <w:ins w:id="46" w:author="Doherty (ESO), Jennifer" w:date="2021-08-03T15:58:00Z"/>
          <w:rStyle w:val="normaltextrun"/>
          <w:rFonts w:ascii="Calibri" w:eastAsia="MS PGothic" w:hAnsi="Calibri" w:cs="Calibri"/>
          <w:b/>
          <w:bCs/>
          <w:sz w:val="22"/>
          <w:szCs w:val="22"/>
        </w:rPr>
      </w:pPr>
    </w:p>
    <w:p w14:paraId="15B7D6AA" w14:textId="646C8453" w:rsidR="0066035B" w:rsidRDefault="0066035B" w:rsidP="0066035B">
      <w:pPr>
        <w:pStyle w:val="paragraph"/>
        <w:spacing w:before="0" w:beforeAutospacing="0" w:after="0" w:afterAutospacing="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To set tariffs</w:t>
      </w:r>
      <w:r>
        <w:rPr>
          <w:rStyle w:val="eop"/>
          <w:rFonts w:ascii="Calibri" w:eastAsia="MS PGothic" w:hAnsi="Calibri" w:cs="Calibri"/>
          <w:sz w:val="22"/>
          <w:szCs w:val="22"/>
        </w:rPr>
        <w:t> </w:t>
      </w:r>
    </w:p>
    <w:p w14:paraId="48B2EC82" w14:textId="77777777" w:rsidR="0066035B" w:rsidRDefault="0066035B" w:rsidP="0066035B">
      <w:pPr>
        <w:pStyle w:val="paragraph"/>
        <w:numPr>
          <w:ilvl w:val="0"/>
          <w:numId w:val="12"/>
        </w:numPr>
        <w:spacing w:before="0" w:beforeAutospacing="0" w:after="0" w:afterAutospacing="0"/>
        <w:ind w:left="360" w:firstLine="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The following calculation will be used:</w:t>
      </w:r>
      <w:r>
        <w:rPr>
          <w:rStyle w:val="eop"/>
          <w:rFonts w:ascii="Calibri" w:eastAsia="MS PGothic" w:hAnsi="Calibri" w:cs="Calibri"/>
          <w:sz w:val="22"/>
          <w:szCs w:val="22"/>
        </w:rPr>
        <w:t> </w:t>
      </w:r>
    </w:p>
    <w:p w14:paraId="13280C46" w14:textId="77777777" w:rsidR="0066035B" w:rsidRDefault="0066035B" w:rsidP="0066035B">
      <w:pPr>
        <w:pStyle w:val="paragraph"/>
        <w:spacing w:before="0" w:beforeAutospacing="0" w:after="0" w:afterAutospacing="0"/>
        <w:ind w:left="42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Forecast of BSUoS recoverable costs for the fixed price period + reconciliation adjustment + “applicable BSUoS fund amount”</w:t>
      </w:r>
      <w:r>
        <w:rPr>
          <w:rStyle w:val="eop"/>
          <w:rFonts w:ascii="Calibri" w:eastAsia="MS PGothic" w:hAnsi="Calibri" w:cs="Calibri"/>
          <w:sz w:val="22"/>
          <w:szCs w:val="22"/>
        </w:rPr>
        <w:t> </w:t>
      </w:r>
    </w:p>
    <w:p w14:paraId="026B9321" w14:textId="77777777" w:rsidR="0066035B" w:rsidRDefault="0066035B" w:rsidP="0066035B">
      <w:pPr>
        <w:pStyle w:val="paragraph"/>
        <w:spacing w:before="0" w:beforeAutospacing="0" w:after="0" w:afterAutospacing="0"/>
        <w:ind w:left="720" w:hanging="21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Divided by</w:t>
      </w:r>
      <w:r>
        <w:rPr>
          <w:rStyle w:val="eop"/>
          <w:rFonts w:ascii="Calibri" w:eastAsia="MS PGothic" w:hAnsi="Calibri" w:cs="Calibri"/>
          <w:sz w:val="22"/>
          <w:szCs w:val="22"/>
        </w:rPr>
        <w:t> </w:t>
      </w:r>
    </w:p>
    <w:p w14:paraId="73F80737" w14:textId="77777777" w:rsidR="0066035B" w:rsidRDefault="0066035B" w:rsidP="0066035B">
      <w:pPr>
        <w:pStyle w:val="paragraph"/>
        <w:spacing w:before="0" w:beforeAutospacing="0" w:after="0" w:afterAutospacing="0"/>
        <w:ind w:left="720" w:hanging="21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Forecast of BSUoS chargeable volume for the fixed price period</w:t>
      </w:r>
      <w:r>
        <w:rPr>
          <w:rStyle w:val="eop"/>
          <w:rFonts w:ascii="Calibri" w:eastAsia="MS PGothic" w:hAnsi="Calibri" w:cs="Calibri"/>
          <w:sz w:val="22"/>
          <w:szCs w:val="22"/>
        </w:rPr>
        <w:t> </w:t>
      </w:r>
    </w:p>
    <w:p w14:paraId="0D39CBF6" w14:textId="77777777" w:rsidR="0066035B" w:rsidRDefault="0066035B" w:rsidP="0066035B">
      <w:pPr>
        <w:pStyle w:val="paragraph"/>
        <w:spacing w:before="0" w:beforeAutospacing="0" w:after="0" w:afterAutospacing="0"/>
        <w:ind w:firstLine="72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7D525409" w14:textId="77777777" w:rsidR="0066035B" w:rsidRDefault="0066035B" w:rsidP="0066035B">
      <w:pPr>
        <w:pStyle w:val="paragraph"/>
        <w:spacing w:before="0" w:beforeAutospacing="0" w:after="0" w:afterAutospacing="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Final measure</w:t>
      </w:r>
      <w:r>
        <w:rPr>
          <w:rStyle w:val="eop"/>
          <w:rFonts w:ascii="Calibri" w:eastAsia="MS PGothic" w:hAnsi="Calibri" w:cs="Calibri"/>
          <w:sz w:val="22"/>
          <w:szCs w:val="22"/>
        </w:rPr>
        <w:t> </w:t>
      </w:r>
    </w:p>
    <w:p w14:paraId="5A6EDBE6" w14:textId="77777777" w:rsidR="0066035B" w:rsidRDefault="0066035B" w:rsidP="0066035B">
      <w:pPr>
        <w:pStyle w:val="paragraph"/>
        <w:numPr>
          <w:ilvl w:val="0"/>
          <w:numId w:val="13"/>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Should the ESO forecast that it will not have sufficient funds available (the 1 in 100 year event has happened), tariffs can be re-set within the fixed notice period</w:t>
      </w:r>
      <w:r>
        <w:rPr>
          <w:rStyle w:val="eop"/>
          <w:rFonts w:ascii="Calibri" w:eastAsia="MS PGothic" w:hAnsi="Calibri" w:cs="Calibri"/>
          <w:sz w:val="22"/>
          <w:szCs w:val="22"/>
        </w:rPr>
        <w:t> </w:t>
      </w:r>
    </w:p>
    <w:p w14:paraId="69F6DF7E" w14:textId="77777777" w:rsidR="0066035B" w:rsidRDefault="0066035B" w:rsidP="0066035B">
      <w:pPr>
        <w:pStyle w:val="paragraph"/>
        <w:numPr>
          <w:ilvl w:val="0"/>
          <w:numId w:val="13"/>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When re-setting tariffs the following calculation will be used:</w:t>
      </w:r>
      <w:r>
        <w:rPr>
          <w:rStyle w:val="eop"/>
          <w:rFonts w:ascii="Calibri" w:eastAsia="MS PGothic" w:hAnsi="Calibri" w:cs="Calibri"/>
          <w:sz w:val="22"/>
          <w:szCs w:val="22"/>
        </w:rPr>
        <w:t> </w:t>
      </w:r>
    </w:p>
    <w:p w14:paraId="3EE8D5E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0563567E"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(ESO forecast of costs for remainder of fixed period + reconciliation adjustment) / ESO forecast of Final Demand for remainder of fixed period</w:t>
      </w:r>
      <w:r>
        <w:rPr>
          <w:rStyle w:val="eop"/>
          <w:rFonts w:ascii="Calibri" w:eastAsia="MS PGothic" w:hAnsi="Calibri" w:cs="Calibri"/>
          <w:sz w:val="22"/>
          <w:szCs w:val="22"/>
        </w:rPr>
        <w:t> </w:t>
      </w:r>
    </w:p>
    <w:p w14:paraId="4EF9C324" w14:textId="09574053" w:rsidR="0066035B" w:rsidRDefault="0066035B" w:rsidP="0066035B">
      <w:pPr>
        <w:pStyle w:val="paragraph"/>
        <w:numPr>
          <w:ilvl w:val="0"/>
          <w:numId w:val="14"/>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 xml:space="preserve">A minimum of </w:t>
      </w:r>
      <w:r w:rsidR="00F856BB">
        <w:rPr>
          <w:rStyle w:val="normaltextrun"/>
          <w:rFonts w:ascii="Calibri" w:eastAsia="MS PGothic" w:hAnsi="Calibri" w:cs="Calibri"/>
          <w:sz w:val="22"/>
          <w:szCs w:val="22"/>
        </w:rPr>
        <w:t>5</w:t>
      </w:r>
      <w:r>
        <w:rPr>
          <w:rStyle w:val="normaltextrun"/>
          <w:rFonts w:ascii="Calibri" w:eastAsia="MS PGothic" w:hAnsi="Calibri" w:cs="Calibri"/>
          <w:sz w:val="22"/>
          <w:szCs w:val="22"/>
        </w:rPr>
        <w:t xml:space="preserve"> Business </w:t>
      </w:r>
      <w:proofErr w:type="spellStart"/>
      <w:r>
        <w:rPr>
          <w:rStyle w:val="normaltextrun"/>
          <w:rFonts w:ascii="Calibri" w:eastAsia="MS PGothic" w:hAnsi="Calibri" w:cs="Calibri"/>
          <w:sz w:val="22"/>
          <w:szCs w:val="22"/>
        </w:rPr>
        <w:t>Days notice</w:t>
      </w:r>
      <w:proofErr w:type="spellEnd"/>
      <w:r>
        <w:rPr>
          <w:rStyle w:val="normaltextrun"/>
          <w:rFonts w:ascii="Calibri" w:eastAsia="MS PGothic" w:hAnsi="Calibri" w:cs="Calibri"/>
          <w:sz w:val="22"/>
          <w:szCs w:val="22"/>
        </w:rPr>
        <w:t> will be provided ahead of tariffs being re-set</w:t>
      </w:r>
      <w:r>
        <w:rPr>
          <w:rStyle w:val="eop"/>
          <w:rFonts w:ascii="Calibri" w:eastAsia="MS PGothic" w:hAnsi="Calibri" w:cs="Calibri"/>
          <w:sz w:val="22"/>
          <w:szCs w:val="22"/>
        </w:rPr>
        <w:t> </w:t>
      </w:r>
    </w:p>
    <w:p w14:paraId="5EC00BB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088EBBA3" w14:textId="77777777" w:rsidR="0066035B" w:rsidRDefault="0066035B" w:rsidP="0066035B">
      <w:pPr>
        <w:pStyle w:val="paragraph"/>
        <w:spacing w:before="0" w:beforeAutospacing="0" w:after="0" w:afterAutospacing="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lastRenderedPageBreak/>
        <w:t>Providing transparency to industry</w:t>
      </w:r>
      <w:r>
        <w:rPr>
          <w:rStyle w:val="eop"/>
          <w:rFonts w:ascii="Calibri" w:eastAsia="MS PGothic" w:hAnsi="Calibri" w:cs="Calibri"/>
          <w:sz w:val="22"/>
          <w:szCs w:val="22"/>
        </w:rPr>
        <w:t> </w:t>
      </w:r>
    </w:p>
    <w:p w14:paraId="66C10041" w14:textId="77777777" w:rsidR="0066035B" w:rsidRDefault="0066035B" w:rsidP="0066035B">
      <w:pPr>
        <w:pStyle w:val="paragraph"/>
        <w:numPr>
          <w:ilvl w:val="0"/>
          <w:numId w:val="15"/>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If using a 3 month notice, 12 month fix approach – the ESO will provide quarterly BSUoS forecasts to industry. </w:t>
      </w:r>
      <w:r>
        <w:rPr>
          <w:rStyle w:val="eop"/>
          <w:rFonts w:ascii="Calibri" w:eastAsia="MS PGothic" w:hAnsi="Calibri" w:cs="Calibri"/>
          <w:sz w:val="22"/>
          <w:szCs w:val="22"/>
        </w:rPr>
        <w:t> </w:t>
      </w:r>
    </w:p>
    <w:p w14:paraId="1533A59E" w14:textId="77777777" w:rsidR="0066035B" w:rsidRDefault="0066035B" w:rsidP="0066035B">
      <w:pPr>
        <w:pStyle w:val="paragraph"/>
        <w:numPr>
          <w:ilvl w:val="0"/>
          <w:numId w:val="16"/>
        </w:numPr>
        <w:spacing w:before="0" w:beforeAutospacing="0" w:after="0" w:afterAutospacing="0"/>
        <w:ind w:left="108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As an example: In March we would produce initial tariffs for the following year, which is updated in June, with draft tariffs in September ahead of final tariffs in December each year.</w:t>
      </w:r>
      <w:r>
        <w:rPr>
          <w:rStyle w:val="eop"/>
          <w:rFonts w:ascii="Calibri" w:eastAsia="MS PGothic" w:hAnsi="Calibri" w:cs="Calibri"/>
          <w:sz w:val="22"/>
          <w:szCs w:val="22"/>
        </w:rPr>
        <w:t> </w:t>
      </w:r>
    </w:p>
    <w:p w14:paraId="7965565E"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3FAF484A" w14:textId="77777777" w:rsidR="0066035B" w:rsidRDefault="0066035B" w:rsidP="0066035B">
      <w:pPr>
        <w:pStyle w:val="paragraph"/>
        <w:numPr>
          <w:ilvl w:val="0"/>
          <w:numId w:val="1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ESO will produce a calendar annually, which sets out the new tariff publication dates, and also the implementation date for the respective tariff</w:t>
      </w:r>
      <w:r>
        <w:rPr>
          <w:rStyle w:val="eop"/>
          <w:rFonts w:ascii="Calibri" w:eastAsia="MS PGothic" w:hAnsi="Calibri" w:cs="Calibri"/>
          <w:sz w:val="22"/>
          <w:szCs w:val="22"/>
        </w:rPr>
        <w:t> </w:t>
      </w:r>
    </w:p>
    <w:p w14:paraId="42750757" w14:textId="77777777" w:rsidR="0066035B" w:rsidRDefault="0066035B" w:rsidP="0066035B">
      <w:pPr>
        <w:pStyle w:val="paragraph"/>
        <w:numPr>
          <w:ilvl w:val="0"/>
          <w:numId w:val="1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ESO will provide monthly updates to industry on the usage of the funds available (i.e. ESO WCF and BSUoS fund)</w:t>
      </w:r>
      <w:r>
        <w:rPr>
          <w:rStyle w:val="eop"/>
          <w:rFonts w:ascii="Calibri" w:eastAsia="MS PGothic" w:hAnsi="Calibri" w:cs="Calibri"/>
          <w:sz w:val="22"/>
          <w:szCs w:val="22"/>
        </w:rPr>
        <w:t> </w:t>
      </w:r>
    </w:p>
    <w:p w14:paraId="1EA760E3" w14:textId="6A98AE0E" w:rsidR="0066035B" w:rsidRPr="00E93DA0" w:rsidRDefault="0066035B" w:rsidP="0066035B">
      <w:pPr>
        <w:pStyle w:val="paragraph"/>
        <w:numPr>
          <w:ilvl w:val="0"/>
          <w:numId w:val="17"/>
        </w:numPr>
        <w:spacing w:before="0" w:beforeAutospacing="0" w:after="0" w:afterAutospacing="0"/>
        <w:ind w:left="360" w:firstLine="0"/>
        <w:textAlignment w:val="baseline"/>
        <w:rPr>
          <w:ins w:id="47" w:author="Doherty (ESO), Jennifer" w:date="2021-08-03T15:54:00Z"/>
          <w:rStyle w:val="eop"/>
          <w:rFonts w:ascii="MS PGothic" w:eastAsia="MS PGothic" w:hAnsi="MS PGothic"/>
          <w:color w:val="454545"/>
          <w:sz w:val="22"/>
          <w:szCs w:val="22"/>
        </w:rPr>
      </w:pPr>
      <w:r>
        <w:rPr>
          <w:rStyle w:val="normaltextrun"/>
          <w:rFonts w:ascii="Calibri" w:eastAsia="MS PGothic" w:hAnsi="Calibri" w:cs="Calibri"/>
          <w:sz w:val="22"/>
          <w:szCs w:val="22"/>
        </w:rPr>
        <w:t>Should 80% of total funds available be used, the ESO will begin providing  updates each working day on usage to industry </w:t>
      </w:r>
      <w:r>
        <w:rPr>
          <w:rStyle w:val="eop"/>
          <w:rFonts w:ascii="Calibri" w:eastAsia="MS PGothic" w:hAnsi="Calibri" w:cs="Calibri"/>
          <w:sz w:val="22"/>
          <w:szCs w:val="22"/>
        </w:rPr>
        <w:t> </w:t>
      </w:r>
    </w:p>
    <w:p w14:paraId="7E5A4B3D" w14:textId="69056289" w:rsidR="00F46F16" w:rsidRDefault="00F46F16" w:rsidP="00F46F16">
      <w:pPr>
        <w:pStyle w:val="paragraph"/>
        <w:spacing w:before="0" w:beforeAutospacing="0" w:after="0" w:afterAutospacing="0"/>
        <w:textAlignment w:val="baseline"/>
        <w:rPr>
          <w:ins w:id="48" w:author="Doherty (ESO), Jennifer" w:date="2021-08-03T15:55:00Z"/>
          <w:rStyle w:val="eop"/>
          <w:rFonts w:ascii="Calibri" w:eastAsia="MS PGothic" w:hAnsi="Calibri" w:cs="Calibri"/>
          <w:sz w:val="22"/>
          <w:szCs w:val="22"/>
        </w:rPr>
      </w:pPr>
    </w:p>
    <w:p w14:paraId="0EA219E2" w14:textId="2D118116" w:rsidR="00F46F16" w:rsidRPr="0066035B" w:rsidRDefault="00F46F16" w:rsidP="00E93DA0">
      <w:pPr>
        <w:pStyle w:val="paragraph"/>
        <w:numPr>
          <w:ilvl w:val="0"/>
          <w:numId w:val="19"/>
        </w:numPr>
        <w:spacing w:before="0" w:beforeAutospacing="0" w:after="0" w:afterAutospacing="0"/>
        <w:textAlignment w:val="baseline"/>
        <w:rPr>
          <w:rStyle w:val="eop"/>
          <w:rFonts w:ascii="MS PGothic" w:eastAsia="MS PGothic" w:hAnsi="MS PGothic"/>
          <w:color w:val="454545"/>
          <w:sz w:val="22"/>
          <w:szCs w:val="22"/>
        </w:rPr>
      </w:pPr>
      <w:ins w:id="49" w:author="Doherty (ESO), Jennifer" w:date="2021-08-03T15:55:00Z">
        <w:r>
          <w:rPr>
            <w:rStyle w:val="eop"/>
            <w:rFonts w:ascii="Calibri" w:eastAsia="MS PGothic" w:hAnsi="Calibri" w:cs="Calibri"/>
            <w:sz w:val="22"/>
            <w:szCs w:val="22"/>
          </w:rPr>
          <w:t>As today, balancing service cost forecasts will continue to be published over a 2</w:t>
        </w:r>
      </w:ins>
      <w:ins w:id="50" w:author="Donner (ESO), Sean" w:date="2021-08-03T15:32:00Z">
        <w:r w:rsidR="61123DAC" w:rsidRPr="423C03B1">
          <w:rPr>
            <w:rStyle w:val="eop"/>
            <w:rFonts w:ascii="Calibri" w:eastAsia="MS PGothic" w:hAnsi="Calibri" w:cs="Calibri"/>
            <w:sz w:val="22"/>
            <w:szCs w:val="22"/>
          </w:rPr>
          <w:t>-</w:t>
        </w:r>
      </w:ins>
      <w:ins w:id="51" w:author="Doherty (ESO), Jennifer" w:date="2021-08-03T15:55:00Z">
        <w:del w:id="52" w:author="Donner (ESO), Sean" w:date="2021-08-03T15:32:00Z">
          <w:r>
            <w:rPr>
              <w:rStyle w:val="eop"/>
              <w:rFonts w:ascii="Calibri" w:eastAsia="MS PGothic" w:hAnsi="Calibri" w:cs="Calibri"/>
              <w:sz w:val="22"/>
              <w:szCs w:val="22"/>
            </w:rPr>
            <w:delText xml:space="preserve"> </w:delText>
          </w:r>
        </w:del>
        <w:r>
          <w:rPr>
            <w:rStyle w:val="eop"/>
            <w:rFonts w:ascii="Calibri" w:eastAsia="MS PGothic" w:hAnsi="Calibri" w:cs="Calibri"/>
            <w:sz w:val="22"/>
            <w:szCs w:val="22"/>
          </w:rPr>
          <w:t xml:space="preserve">year time horizon, and updated monthly. </w:t>
        </w:r>
      </w:ins>
    </w:p>
    <w:p w14:paraId="163C947F" w14:textId="77777777" w:rsidR="0066035B" w:rsidRDefault="0066035B" w:rsidP="0066035B">
      <w:pPr>
        <w:pStyle w:val="paragraph"/>
        <w:spacing w:before="0" w:beforeAutospacing="0" w:after="0" w:afterAutospacing="0"/>
        <w:ind w:left="360"/>
        <w:textAlignment w:val="baseline"/>
        <w:rPr>
          <w:rFonts w:ascii="MS PGothic" w:eastAsia="MS PGothic" w:hAnsi="MS PGothic"/>
          <w:color w:val="454545"/>
          <w:sz w:val="22"/>
          <w:szCs w:val="22"/>
        </w:rPr>
      </w:pPr>
    </w:p>
    <w:p w14:paraId="2D19902C" w14:textId="77777777" w:rsidR="0066035B" w:rsidRDefault="0066035B" w:rsidP="0066035B">
      <w:pPr>
        <w:pStyle w:val="paragraph"/>
        <w:spacing w:before="0" w:beforeAutospacing="0" w:after="0" w:afterAutospacing="0"/>
        <w:textAlignment w:val="baseline"/>
        <w:rPr>
          <w:rFonts w:ascii="MS PGothic" w:eastAsia="MS PGothic" w:hAnsi="MS PGothic"/>
          <w:color w:val="454545"/>
          <w:sz w:val="22"/>
          <w:szCs w:val="22"/>
        </w:rPr>
      </w:pPr>
      <w:r>
        <w:rPr>
          <w:rStyle w:val="normaltextrun"/>
          <w:rFonts w:ascii="Calibri" w:eastAsia="MS PGothic" w:hAnsi="Calibri" w:cs="Calibri"/>
          <w:b/>
          <w:bCs/>
          <w:sz w:val="22"/>
          <w:szCs w:val="22"/>
        </w:rPr>
        <w:t>Invoicing </w:t>
      </w:r>
      <w:r>
        <w:rPr>
          <w:rStyle w:val="eop"/>
          <w:rFonts w:ascii="Calibri" w:eastAsia="MS PGothic" w:hAnsi="Calibri" w:cs="Calibri"/>
          <w:sz w:val="22"/>
          <w:szCs w:val="22"/>
        </w:rPr>
        <w:t> </w:t>
      </w:r>
    </w:p>
    <w:p w14:paraId="48BCBF20" w14:textId="77777777" w:rsidR="0066035B" w:rsidRDefault="0066035B" w:rsidP="0066035B">
      <w:pPr>
        <w:pStyle w:val="paragraph"/>
        <w:numPr>
          <w:ilvl w:val="0"/>
          <w:numId w:val="18"/>
        </w:numPr>
        <w:spacing w:before="0" w:beforeAutospacing="0" w:after="0" w:afterAutospacing="0"/>
        <w:ind w:left="360" w:firstLine="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It is expected that invoicing through SF and RF runs continue as today</w:t>
      </w:r>
      <w:r>
        <w:rPr>
          <w:rStyle w:val="eop"/>
          <w:rFonts w:ascii="Calibri" w:eastAsia="MS PGothic" w:hAnsi="Calibri" w:cs="Calibri"/>
          <w:sz w:val="22"/>
          <w:szCs w:val="22"/>
        </w:rPr>
        <w:t> </w:t>
      </w:r>
    </w:p>
    <w:p w14:paraId="06A79E7B" w14:textId="61BC0421" w:rsidR="00943EBA" w:rsidRDefault="0066035B" w:rsidP="0050205F">
      <w:pPr>
        <w:pStyle w:val="paragraph"/>
        <w:numPr>
          <w:ilvl w:val="0"/>
          <w:numId w:val="18"/>
        </w:numPr>
        <w:spacing w:before="0" w:beforeAutospacing="0" w:after="0" w:afterAutospacing="0"/>
        <w:ind w:left="360" w:firstLine="0"/>
        <w:textAlignment w:val="baseline"/>
      </w:pPr>
      <w:r w:rsidRPr="0036450D">
        <w:rPr>
          <w:rStyle w:val="normaltextrun"/>
          <w:rFonts w:ascii="Calibri" w:eastAsia="MS PGothic" w:hAnsi="Calibri" w:cs="Calibri"/>
          <w:sz w:val="22"/>
          <w:szCs w:val="22"/>
        </w:rPr>
        <w:t>The only variable through these runs will be on actual demand (compared to cost also being a variant today). </w:t>
      </w:r>
      <w:r w:rsidRPr="0036450D">
        <w:rPr>
          <w:rStyle w:val="eop"/>
          <w:rFonts w:ascii="Calibri" w:eastAsia="MS PGothic" w:hAnsi="Calibri" w:cs="Calibri"/>
          <w:sz w:val="22"/>
          <w:szCs w:val="22"/>
        </w:rPr>
        <w:t> </w:t>
      </w:r>
      <w:bookmarkStart w:id="53" w:name="_GoBack"/>
      <w:bookmarkEnd w:id="53"/>
    </w:p>
    <w:sectPr w:rsidR="00943EB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Doherty (ESO), Jennifer" w:date="2021-07-22T10:54:00Z" w:initials="D(J">
    <w:p w14:paraId="3A382D3F" w14:textId="35DA8F97" w:rsidR="009330E0" w:rsidRDefault="009330E0">
      <w:pPr>
        <w:pStyle w:val="CommentText"/>
      </w:pPr>
      <w:r>
        <w:rPr>
          <w:rStyle w:val="CommentReference"/>
        </w:rPr>
        <w:annotationRef/>
      </w:r>
      <w:r w:rsidR="00EE1418">
        <w:t>Detail n</w:t>
      </w:r>
      <w:r>
        <w:t>ot needed in the CUSC</w:t>
      </w:r>
      <w:r w:rsidR="00EE1418">
        <w:t xml:space="preserve">, but helpful to set out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382D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382D3F" w16cid:durableId="24A3CCE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0C02"/>
    <w:multiLevelType w:val="multilevel"/>
    <w:tmpl w:val="910AD0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45B5753"/>
    <w:multiLevelType w:val="multilevel"/>
    <w:tmpl w:val="B91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C21D39"/>
    <w:multiLevelType w:val="multilevel"/>
    <w:tmpl w:val="B5CC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2D01B2"/>
    <w:multiLevelType w:val="multilevel"/>
    <w:tmpl w:val="5F24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076A39"/>
    <w:multiLevelType w:val="multilevel"/>
    <w:tmpl w:val="AF3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620F52"/>
    <w:multiLevelType w:val="hybridMultilevel"/>
    <w:tmpl w:val="CDD62F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E95606"/>
    <w:multiLevelType w:val="multilevel"/>
    <w:tmpl w:val="BC70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8F2671"/>
    <w:multiLevelType w:val="multilevel"/>
    <w:tmpl w:val="0426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9A23E0"/>
    <w:multiLevelType w:val="multilevel"/>
    <w:tmpl w:val="EF10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E2C6DDC"/>
    <w:multiLevelType w:val="multilevel"/>
    <w:tmpl w:val="9D66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2865AE"/>
    <w:multiLevelType w:val="multilevel"/>
    <w:tmpl w:val="2F02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0E1C2A"/>
    <w:multiLevelType w:val="multilevel"/>
    <w:tmpl w:val="680E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2E73BA"/>
    <w:multiLevelType w:val="multilevel"/>
    <w:tmpl w:val="D5D8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BA830D3"/>
    <w:multiLevelType w:val="multilevel"/>
    <w:tmpl w:val="7740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4FC0138"/>
    <w:multiLevelType w:val="multilevel"/>
    <w:tmpl w:val="FE12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CFF7050"/>
    <w:multiLevelType w:val="multilevel"/>
    <w:tmpl w:val="E098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387D78"/>
    <w:multiLevelType w:val="hybridMultilevel"/>
    <w:tmpl w:val="4C8CE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FF1C00"/>
    <w:multiLevelType w:val="multilevel"/>
    <w:tmpl w:val="E804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604593B"/>
    <w:multiLevelType w:val="multilevel"/>
    <w:tmpl w:val="DAF22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215D43"/>
    <w:multiLevelType w:val="multilevel"/>
    <w:tmpl w:val="26B6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0"/>
  </w:num>
  <w:num w:numId="3">
    <w:abstractNumId w:val="1"/>
  </w:num>
  <w:num w:numId="4">
    <w:abstractNumId w:val="19"/>
  </w:num>
  <w:num w:numId="5">
    <w:abstractNumId w:val="15"/>
  </w:num>
  <w:num w:numId="6">
    <w:abstractNumId w:val="3"/>
  </w:num>
  <w:num w:numId="7">
    <w:abstractNumId w:val="7"/>
  </w:num>
  <w:num w:numId="8">
    <w:abstractNumId w:val="9"/>
  </w:num>
  <w:num w:numId="9">
    <w:abstractNumId w:val="6"/>
  </w:num>
  <w:num w:numId="10">
    <w:abstractNumId w:val="8"/>
  </w:num>
  <w:num w:numId="11">
    <w:abstractNumId w:val="17"/>
  </w:num>
  <w:num w:numId="12">
    <w:abstractNumId w:val="4"/>
  </w:num>
  <w:num w:numId="13">
    <w:abstractNumId w:val="2"/>
  </w:num>
  <w:num w:numId="14">
    <w:abstractNumId w:val="11"/>
  </w:num>
  <w:num w:numId="15">
    <w:abstractNumId w:val="13"/>
  </w:num>
  <w:num w:numId="16">
    <w:abstractNumId w:val="0"/>
  </w:num>
  <w:num w:numId="17">
    <w:abstractNumId w:val="18"/>
  </w:num>
  <w:num w:numId="18">
    <w:abstractNumId w:val="12"/>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5B"/>
    <w:rsid w:val="00017ED9"/>
    <w:rsid w:val="0006792B"/>
    <w:rsid w:val="00085324"/>
    <w:rsid w:val="000B2B5F"/>
    <w:rsid w:val="000C0B10"/>
    <w:rsid w:val="000D157D"/>
    <w:rsid w:val="0014100C"/>
    <w:rsid w:val="001B1C39"/>
    <w:rsid w:val="00200B7F"/>
    <w:rsid w:val="00211D93"/>
    <w:rsid w:val="00230CF6"/>
    <w:rsid w:val="002462BD"/>
    <w:rsid w:val="002466FF"/>
    <w:rsid w:val="002915CF"/>
    <w:rsid w:val="002B4564"/>
    <w:rsid w:val="002B60FB"/>
    <w:rsid w:val="00302CB6"/>
    <w:rsid w:val="00346146"/>
    <w:rsid w:val="0036450D"/>
    <w:rsid w:val="003A65F0"/>
    <w:rsid w:val="00415BFD"/>
    <w:rsid w:val="004C530C"/>
    <w:rsid w:val="0050205F"/>
    <w:rsid w:val="00511589"/>
    <w:rsid w:val="005955B9"/>
    <w:rsid w:val="00602C4E"/>
    <w:rsid w:val="0066035B"/>
    <w:rsid w:val="0069638E"/>
    <w:rsid w:val="006B2C24"/>
    <w:rsid w:val="006B7F9E"/>
    <w:rsid w:val="006C06CF"/>
    <w:rsid w:val="007126B1"/>
    <w:rsid w:val="008369EE"/>
    <w:rsid w:val="00844CF0"/>
    <w:rsid w:val="008F350E"/>
    <w:rsid w:val="00912185"/>
    <w:rsid w:val="00927CCA"/>
    <w:rsid w:val="009330E0"/>
    <w:rsid w:val="00943EBA"/>
    <w:rsid w:val="0096644D"/>
    <w:rsid w:val="009E1AF2"/>
    <w:rsid w:val="009F380E"/>
    <w:rsid w:val="00A02903"/>
    <w:rsid w:val="00A2009E"/>
    <w:rsid w:val="00A56E89"/>
    <w:rsid w:val="00A931EE"/>
    <w:rsid w:val="00B436C5"/>
    <w:rsid w:val="00B55E5D"/>
    <w:rsid w:val="00C3732D"/>
    <w:rsid w:val="00E24AC8"/>
    <w:rsid w:val="00E32B81"/>
    <w:rsid w:val="00E40BA6"/>
    <w:rsid w:val="00E66CAE"/>
    <w:rsid w:val="00E93DA0"/>
    <w:rsid w:val="00EA2B90"/>
    <w:rsid w:val="00EE1418"/>
    <w:rsid w:val="00EE6165"/>
    <w:rsid w:val="00EF5EDB"/>
    <w:rsid w:val="00F30A61"/>
    <w:rsid w:val="00F366EB"/>
    <w:rsid w:val="00F46F16"/>
    <w:rsid w:val="00F856BB"/>
    <w:rsid w:val="00F8596C"/>
    <w:rsid w:val="423C03B1"/>
    <w:rsid w:val="61123D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46ABB"/>
  <w15:chartTrackingRefBased/>
  <w15:docId w15:val="{C556DAD0-37A1-4DF6-90FB-536E8370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603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6035B"/>
  </w:style>
  <w:style w:type="character" w:customStyle="1" w:styleId="eop">
    <w:name w:val="eop"/>
    <w:basedOn w:val="DefaultParagraphFont"/>
    <w:rsid w:val="0066035B"/>
  </w:style>
  <w:style w:type="paragraph" w:styleId="BalloonText">
    <w:name w:val="Balloon Text"/>
    <w:basedOn w:val="Normal"/>
    <w:link w:val="BalloonTextChar"/>
    <w:uiPriority w:val="99"/>
    <w:semiHidden/>
    <w:unhideWhenUsed/>
    <w:rsid w:val="002462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2BD"/>
    <w:rPr>
      <w:rFonts w:ascii="Segoe UI" w:hAnsi="Segoe UI" w:cs="Segoe UI"/>
      <w:sz w:val="18"/>
      <w:szCs w:val="18"/>
    </w:rPr>
  </w:style>
  <w:style w:type="character" w:styleId="CommentReference">
    <w:name w:val="annotation reference"/>
    <w:basedOn w:val="DefaultParagraphFont"/>
    <w:uiPriority w:val="99"/>
    <w:semiHidden/>
    <w:unhideWhenUsed/>
    <w:rsid w:val="00EA2B90"/>
    <w:rPr>
      <w:sz w:val="16"/>
      <w:szCs w:val="16"/>
    </w:rPr>
  </w:style>
  <w:style w:type="paragraph" w:styleId="CommentText">
    <w:name w:val="annotation text"/>
    <w:basedOn w:val="Normal"/>
    <w:link w:val="CommentTextChar"/>
    <w:uiPriority w:val="99"/>
    <w:semiHidden/>
    <w:unhideWhenUsed/>
    <w:rsid w:val="00EA2B90"/>
    <w:pPr>
      <w:spacing w:line="240" w:lineRule="auto"/>
    </w:pPr>
    <w:rPr>
      <w:sz w:val="20"/>
      <w:szCs w:val="20"/>
    </w:rPr>
  </w:style>
  <w:style w:type="character" w:customStyle="1" w:styleId="CommentTextChar">
    <w:name w:val="Comment Text Char"/>
    <w:basedOn w:val="DefaultParagraphFont"/>
    <w:link w:val="CommentText"/>
    <w:uiPriority w:val="99"/>
    <w:semiHidden/>
    <w:rsid w:val="00EA2B90"/>
    <w:rPr>
      <w:sz w:val="20"/>
      <w:szCs w:val="20"/>
    </w:rPr>
  </w:style>
  <w:style w:type="paragraph" w:styleId="CommentSubject">
    <w:name w:val="annotation subject"/>
    <w:basedOn w:val="CommentText"/>
    <w:next w:val="CommentText"/>
    <w:link w:val="CommentSubjectChar"/>
    <w:uiPriority w:val="99"/>
    <w:semiHidden/>
    <w:unhideWhenUsed/>
    <w:rsid w:val="00EA2B90"/>
    <w:rPr>
      <w:b/>
      <w:bCs/>
    </w:rPr>
  </w:style>
  <w:style w:type="character" w:customStyle="1" w:styleId="CommentSubjectChar">
    <w:name w:val="Comment Subject Char"/>
    <w:basedOn w:val="CommentTextChar"/>
    <w:link w:val="CommentSubject"/>
    <w:uiPriority w:val="99"/>
    <w:semiHidden/>
    <w:rsid w:val="00EA2B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799383">
      <w:bodyDiv w:val="1"/>
      <w:marLeft w:val="0"/>
      <w:marRight w:val="0"/>
      <w:marTop w:val="0"/>
      <w:marBottom w:val="0"/>
      <w:divBdr>
        <w:top w:val="none" w:sz="0" w:space="0" w:color="auto"/>
        <w:left w:val="none" w:sz="0" w:space="0" w:color="auto"/>
        <w:bottom w:val="none" w:sz="0" w:space="0" w:color="auto"/>
        <w:right w:val="none" w:sz="0" w:space="0" w:color="auto"/>
      </w:divBdr>
      <w:divsChild>
        <w:div w:id="59640559">
          <w:marLeft w:val="0"/>
          <w:marRight w:val="0"/>
          <w:marTop w:val="0"/>
          <w:marBottom w:val="0"/>
          <w:divBdr>
            <w:top w:val="none" w:sz="0" w:space="0" w:color="auto"/>
            <w:left w:val="none" w:sz="0" w:space="0" w:color="auto"/>
            <w:bottom w:val="none" w:sz="0" w:space="0" w:color="auto"/>
            <w:right w:val="none" w:sz="0" w:space="0" w:color="auto"/>
          </w:divBdr>
        </w:div>
        <w:div w:id="71398148">
          <w:marLeft w:val="0"/>
          <w:marRight w:val="0"/>
          <w:marTop w:val="0"/>
          <w:marBottom w:val="0"/>
          <w:divBdr>
            <w:top w:val="none" w:sz="0" w:space="0" w:color="auto"/>
            <w:left w:val="none" w:sz="0" w:space="0" w:color="auto"/>
            <w:bottom w:val="none" w:sz="0" w:space="0" w:color="auto"/>
            <w:right w:val="none" w:sz="0" w:space="0" w:color="auto"/>
          </w:divBdr>
        </w:div>
        <w:div w:id="112603780">
          <w:marLeft w:val="0"/>
          <w:marRight w:val="0"/>
          <w:marTop w:val="0"/>
          <w:marBottom w:val="0"/>
          <w:divBdr>
            <w:top w:val="none" w:sz="0" w:space="0" w:color="auto"/>
            <w:left w:val="none" w:sz="0" w:space="0" w:color="auto"/>
            <w:bottom w:val="none" w:sz="0" w:space="0" w:color="auto"/>
            <w:right w:val="none" w:sz="0" w:space="0" w:color="auto"/>
          </w:divBdr>
        </w:div>
        <w:div w:id="116457638">
          <w:marLeft w:val="0"/>
          <w:marRight w:val="0"/>
          <w:marTop w:val="0"/>
          <w:marBottom w:val="0"/>
          <w:divBdr>
            <w:top w:val="none" w:sz="0" w:space="0" w:color="auto"/>
            <w:left w:val="none" w:sz="0" w:space="0" w:color="auto"/>
            <w:bottom w:val="none" w:sz="0" w:space="0" w:color="auto"/>
            <w:right w:val="none" w:sz="0" w:space="0" w:color="auto"/>
          </w:divBdr>
        </w:div>
        <w:div w:id="157161162">
          <w:marLeft w:val="0"/>
          <w:marRight w:val="0"/>
          <w:marTop w:val="0"/>
          <w:marBottom w:val="0"/>
          <w:divBdr>
            <w:top w:val="none" w:sz="0" w:space="0" w:color="auto"/>
            <w:left w:val="none" w:sz="0" w:space="0" w:color="auto"/>
            <w:bottom w:val="none" w:sz="0" w:space="0" w:color="auto"/>
            <w:right w:val="none" w:sz="0" w:space="0" w:color="auto"/>
          </w:divBdr>
        </w:div>
        <w:div w:id="242180821">
          <w:marLeft w:val="0"/>
          <w:marRight w:val="0"/>
          <w:marTop w:val="0"/>
          <w:marBottom w:val="0"/>
          <w:divBdr>
            <w:top w:val="none" w:sz="0" w:space="0" w:color="auto"/>
            <w:left w:val="none" w:sz="0" w:space="0" w:color="auto"/>
            <w:bottom w:val="none" w:sz="0" w:space="0" w:color="auto"/>
            <w:right w:val="none" w:sz="0" w:space="0" w:color="auto"/>
          </w:divBdr>
        </w:div>
        <w:div w:id="380636180">
          <w:marLeft w:val="0"/>
          <w:marRight w:val="0"/>
          <w:marTop w:val="0"/>
          <w:marBottom w:val="0"/>
          <w:divBdr>
            <w:top w:val="none" w:sz="0" w:space="0" w:color="auto"/>
            <w:left w:val="none" w:sz="0" w:space="0" w:color="auto"/>
            <w:bottom w:val="none" w:sz="0" w:space="0" w:color="auto"/>
            <w:right w:val="none" w:sz="0" w:space="0" w:color="auto"/>
          </w:divBdr>
        </w:div>
        <w:div w:id="413673801">
          <w:marLeft w:val="0"/>
          <w:marRight w:val="0"/>
          <w:marTop w:val="0"/>
          <w:marBottom w:val="0"/>
          <w:divBdr>
            <w:top w:val="none" w:sz="0" w:space="0" w:color="auto"/>
            <w:left w:val="none" w:sz="0" w:space="0" w:color="auto"/>
            <w:bottom w:val="none" w:sz="0" w:space="0" w:color="auto"/>
            <w:right w:val="none" w:sz="0" w:space="0" w:color="auto"/>
          </w:divBdr>
        </w:div>
        <w:div w:id="447706028">
          <w:marLeft w:val="0"/>
          <w:marRight w:val="0"/>
          <w:marTop w:val="0"/>
          <w:marBottom w:val="0"/>
          <w:divBdr>
            <w:top w:val="none" w:sz="0" w:space="0" w:color="auto"/>
            <w:left w:val="none" w:sz="0" w:space="0" w:color="auto"/>
            <w:bottom w:val="none" w:sz="0" w:space="0" w:color="auto"/>
            <w:right w:val="none" w:sz="0" w:space="0" w:color="auto"/>
          </w:divBdr>
        </w:div>
        <w:div w:id="494539099">
          <w:marLeft w:val="0"/>
          <w:marRight w:val="0"/>
          <w:marTop w:val="0"/>
          <w:marBottom w:val="0"/>
          <w:divBdr>
            <w:top w:val="none" w:sz="0" w:space="0" w:color="auto"/>
            <w:left w:val="none" w:sz="0" w:space="0" w:color="auto"/>
            <w:bottom w:val="none" w:sz="0" w:space="0" w:color="auto"/>
            <w:right w:val="none" w:sz="0" w:space="0" w:color="auto"/>
          </w:divBdr>
        </w:div>
        <w:div w:id="586161235">
          <w:marLeft w:val="0"/>
          <w:marRight w:val="0"/>
          <w:marTop w:val="0"/>
          <w:marBottom w:val="0"/>
          <w:divBdr>
            <w:top w:val="none" w:sz="0" w:space="0" w:color="auto"/>
            <w:left w:val="none" w:sz="0" w:space="0" w:color="auto"/>
            <w:bottom w:val="none" w:sz="0" w:space="0" w:color="auto"/>
            <w:right w:val="none" w:sz="0" w:space="0" w:color="auto"/>
          </w:divBdr>
        </w:div>
        <w:div w:id="718241068">
          <w:marLeft w:val="0"/>
          <w:marRight w:val="0"/>
          <w:marTop w:val="0"/>
          <w:marBottom w:val="0"/>
          <w:divBdr>
            <w:top w:val="none" w:sz="0" w:space="0" w:color="auto"/>
            <w:left w:val="none" w:sz="0" w:space="0" w:color="auto"/>
            <w:bottom w:val="none" w:sz="0" w:space="0" w:color="auto"/>
            <w:right w:val="none" w:sz="0" w:space="0" w:color="auto"/>
          </w:divBdr>
        </w:div>
        <w:div w:id="747457986">
          <w:marLeft w:val="0"/>
          <w:marRight w:val="0"/>
          <w:marTop w:val="0"/>
          <w:marBottom w:val="0"/>
          <w:divBdr>
            <w:top w:val="none" w:sz="0" w:space="0" w:color="auto"/>
            <w:left w:val="none" w:sz="0" w:space="0" w:color="auto"/>
            <w:bottom w:val="none" w:sz="0" w:space="0" w:color="auto"/>
            <w:right w:val="none" w:sz="0" w:space="0" w:color="auto"/>
          </w:divBdr>
        </w:div>
        <w:div w:id="754133587">
          <w:marLeft w:val="0"/>
          <w:marRight w:val="0"/>
          <w:marTop w:val="0"/>
          <w:marBottom w:val="0"/>
          <w:divBdr>
            <w:top w:val="none" w:sz="0" w:space="0" w:color="auto"/>
            <w:left w:val="none" w:sz="0" w:space="0" w:color="auto"/>
            <w:bottom w:val="none" w:sz="0" w:space="0" w:color="auto"/>
            <w:right w:val="none" w:sz="0" w:space="0" w:color="auto"/>
          </w:divBdr>
        </w:div>
        <w:div w:id="760183034">
          <w:marLeft w:val="0"/>
          <w:marRight w:val="0"/>
          <w:marTop w:val="0"/>
          <w:marBottom w:val="0"/>
          <w:divBdr>
            <w:top w:val="none" w:sz="0" w:space="0" w:color="auto"/>
            <w:left w:val="none" w:sz="0" w:space="0" w:color="auto"/>
            <w:bottom w:val="none" w:sz="0" w:space="0" w:color="auto"/>
            <w:right w:val="none" w:sz="0" w:space="0" w:color="auto"/>
          </w:divBdr>
        </w:div>
        <w:div w:id="767769924">
          <w:marLeft w:val="0"/>
          <w:marRight w:val="0"/>
          <w:marTop w:val="0"/>
          <w:marBottom w:val="0"/>
          <w:divBdr>
            <w:top w:val="none" w:sz="0" w:space="0" w:color="auto"/>
            <w:left w:val="none" w:sz="0" w:space="0" w:color="auto"/>
            <w:bottom w:val="none" w:sz="0" w:space="0" w:color="auto"/>
            <w:right w:val="none" w:sz="0" w:space="0" w:color="auto"/>
          </w:divBdr>
        </w:div>
        <w:div w:id="801537734">
          <w:marLeft w:val="0"/>
          <w:marRight w:val="0"/>
          <w:marTop w:val="0"/>
          <w:marBottom w:val="0"/>
          <w:divBdr>
            <w:top w:val="none" w:sz="0" w:space="0" w:color="auto"/>
            <w:left w:val="none" w:sz="0" w:space="0" w:color="auto"/>
            <w:bottom w:val="none" w:sz="0" w:space="0" w:color="auto"/>
            <w:right w:val="none" w:sz="0" w:space="0" w:color="auto"/>
          </w:divBdr>
        </w:div>
        <w:div w:id="901209262">
          <w:marLeft w:val="0"/>
          <w:marRight w:val="0"/>
          <w:marTop w:val="0"/>
          <w:marBottom w:val="0"/>
          <w:divBdr>
            <w:top w:val="none" w:sz="0" w:space="0" w:color="auto"/>
            <w:left w:val="none" w:sz="0" w:space="0" w:color="auto"/>
            <w:bottom w:val="none" w:sz="0" w:space="0" w:color="auto"/>
            <w:right w:val="none" w:sz="0" w:space="0" w:color="auto"/>
          </w:divBdr>
        </w:div>
        <w:div w:id="965350970">
          <w:marLeft w:val="0"/>
          <w:marRight w:val="0"/>
          <w:marTop w:val="0"/>
          <w:marBottom w:val="0"/>
          <w:divBdr>
            <w:top w:val="none" w:sz="0" w:space="0" w:color="auto"/>
            <w:left w:val="none" w:sz="0" w:space="0" w:color="auto"/>
            <w:bottom w:val="none" w:sz="0" w:space="0" w:color="auto"/>
            <w:right w:val="none" w:sz="0" w:space="0" w:color="auto"/>
          </w:divBdr>
        </w:div>
        <w:div w:id="975448134">
          <w:marLeft w:val="0"/>
          <w:marRight w:val="0"/>
          <w:marTop w:val="0"/>
          <w:marBottom w:val="0"/>
          <w:divBdr>
            <w:top w:val="none" w:sz="0" w:space="0" w:color="auto"/>
            <w:left w:val="none" w:sz="0" w:space="0" w:color="auto"/>
            <w:bottom w:val="none" w:sz="0" w:space="0" w:color="auto"/>
            <w:right w:val="none" w:sz="0" w:space="0" w:color="auto"/>
          </w:divBdr>
        </w:div>
        <w:div w:id="1037506108">
          <w:marLeft w:val="0"/>
          <w:marRight w:val="0"/>
          <w:marTop w:val="0"/>
          <w:marBottom w:val="0"/>
          <w:divBdr>
            <w:top w:val="none" w:sz="0" w:space="0" w:color="auto"/>
            <w:left w:val="none" w:sz="0" w:space="0" w:color="auto"/>
            <w:bottom w:val="none" w:sz="0" w:space="0" w:color="auto"/>
            <w:right w:val="none" w:sz="0" w:space="0" w:color="auto"/>
          </w:divBdr>
        </w:div>
        <w:div w:id="1037660957">
          <w:marLeft w:val="0"/>
          <w:marRight w:val="0"/>
          <w:marTop w:val="0"/>
          <w:marBottom w:val="0"/>
          <w:divBdr>
            <w:top w:val="none" w:sz="0" w:space="0" w:color="auto"/>
            <w:left w:val="none" w:sz="0" w:space="0" w:color="auto"/>
            <w:bottom w:val="none" w:sz="0" w:space="0" w:color="auto"/>
            <w:right w:val="none" w:sz="0" w:space="0" w:color="auto"/>
          </w:divBdr>
        </w:div>
        <w:div w:id="1083646538">
          <w:marLeft w:val="0"/>
          <w:marRight w:val="0"/>
          <w:marTop w:val="0"/>
          <w:marBottom w:val="0"/>
          <w:divBdr>
            <w:top w:val="none" w:sz="0" w:space="0" w:color="auto"/>
            <w:left w:val="none" w:sz="0" w:space="0" w:color="auto"/>
            <w:bottom w:val="none" w:sz="0" w:space="0" w:color="auto"/>
            <w:right w:val="none" w:sz="0" w:space="0" w:color="auto"/>
          </w:divBdr>
        </w:div>
        <w:div w:id="1084257428">
          <w:marLeft w:val="0"/>
          <w:marRight w:val="0"/>
          <w:marTop w:val="0"/>
          <w:marBottom w:val="0"/>
          <w:divBdr>
            <w:top w:val="none" w:sz="0" w:space="0" w:color="auto"/>
            <w:left w:val="none" w:sz="0" w:space="0" w:color="auto"/>
            <w:bottom w:val="none" w:sz="0" w:space="0" w:color="auto"/>
            <w:right w:val="none" w:sz="0" w:space="0" w:color="auto"/>
          </w:divBdr>
        </w:div>
        <w:div w:id="1140685352">
          <w:marLeft w:val="0"/>
          <w:marRight w:val="0"/>
          <w:marTop w:val="0"/>
          <w:marBottom w:val="0"/>
          <w:divBdr>
            <w:top w:val="none" w:sz="0" w:space="0" w:color="auto"/>
            <w:left w:val="none" w:sz="0" w:space="0" w:color="auto"/>
            <w:bottom w:val="none" w:sz="0" w:space="0" w:color="auto"/>
            <w:right w:val="none" w:sz="0" w:space="0" w:color="auto"/>
          </w:divBdr>
        </w:div>
        <w:div w:id="1141390455">
          <w:marLeft w:val="0"/>
          <w:marRight w:val="0"/>
          <w:marTop w:val="0"/>
          <w:marBottom w:val="0"/>
          <w:divBdr>
            <w:top w:val="none" w:sz="0" w:space="0" w:color="auto"/>
            <w:left w:val="none" w:sz="0" w:space="0" w:color="auto"/>
            <w:bottom w:val="none" w:sz="0" w:space="0" w:color="auto"/>
            <w:right w:val="none" w:sz="0" w:space="0" w:color="auto"/>
          </w:divBdr>
        </w:div>
        <w:div w:id="1142964504">
          <w:marLeft w:val="0"/>
          <w:marRight w:val="0"/>
          <w:marTop w:val="0"/>
          <w:marBottom w:val="0"/>
          <w:divBdr>
            <w:top w:val="none" w:sz="0" w:space="0" w:color="auto"/>
            <w:left w:val="none" w:sz="0" w:space="0" w:color="auto"/>
            <w:bottom w:val="none" w:sz="0" w:space="0" w:color="auto"/>
            <w:right w:val="none" w:sz="0" w:space="0" w:color="auto"/>
          </w:divBdr>
        </w:div>
        <w:div w:id="1206672338">
          <w:marLeft w:val="0"/>
          <w:marRight w:val="0"/>
          <w:marTop w:val="0"/>
          <w:marBottom w:val="0"/>
          <w:divBdr>
            <w:top w:val="none" w:sz="0" w:space="0" w:color="auto"/>
            <w:left w:val="none" w:sz="0" w:space="0" w:color="auto"/>
            <w:bottom w:val="none" w:sz="0" w:space="0" w:color="auto"/>
            <w:right w:val="none" w:sz="0" w:space="0" w:color="auto"/>
          </w:divBdr>
        </w:div>
        <w:div w:id="1243024134">
          <w:marLeft w:val="0"/>
          <w:marRight w:val="0"/>
          <w:marTop w:val="0"/>
          <w:marBottom w:val="0"/>
          <w:divBdr>
            <w:top w:val="none" w:sz="0" w:space="0" w:color="auto"/>
            <w:left w:val="none" w:sz="0" w:space="0" w:color="auto"/>
            <w:bottom w:val="none" w:sz="0" w:space="0" w:color="auto"/>
            <w:right w:val="none" w:sz="0" w:space="0" w:color="auto"/>
          </w:divBdr>
        </w:div>
        <w:div w:id="1254128022">
          <w:marLeft w:val="0"/>
          <w:marRight w:val="0"/>
          <w:marTop w:val="0"/>
          <w:marBottom w:val="0"/>
          <w:divBdr>
            <w:top w:val="none" w:sz="0" w:space="0" w:color="auto"/>
            <w:left w:val="none" w:sz="0" w:space="0" w:color="auto"/>
            <w:bottom w:val="none" w:sz="0" w:space="0" w:color="auto"/>
            <w:right w:val="none" w:sz="0" w:space="0" w:color="auto"/>
          </w:divBdr>
        </w:div>
        <w:div w:id="1267273537">
          <w:marLeft w:val="0"/>
          <w:marRight w:val="0"/>
          <w:marTop w:val="0"/>
          <w:marBottom w:val="0"/>
          <w:divBdr>
            <w:top w:val="none" w:sz="0" w:space="0" w:color="auto"/>
            <w:left w:val="none" w:sz="0" w:space="0" w:color="auto"/>
            <w:bottom w:val="none" w:sz="0" w:space="0" w:color="auto"/>
            <w:right w:val="none" w:sz="0" w:space="0" w:color="auto"/>
          </w:divBdr>
        </w:div>
        <w:div w:id="1323048257">
          <w:marLeft w:val="0"/>
          <w:marRight w:val="0"/>
          <w:marTop w:val="0"/>
          <w:marBottom w:val="0"/>
          <w:divBdr>
            <w:top w:val="none" w:sz="0" w:space="0" w:color="auto"/>
            <w:left w:val="none" w:sz="0" w:space="0" w:color="auto"/>
            <w:bottom w:val="none" w:sz="0" w:space="0" w:color="auto"/>
            <w:right w:val="none" w:sz="0" w:space="0" w:color="auto"/>
          </w:divBdr>
        </w:div>
        <w:div w:id="1433823435">
          <w:marLeft w:val="0"/>
          <w:marRight w:val="0"/>
          <w:marTop w:val="0"/>
          <w:marBottom w:val="0"/>
          <w:divBdr>
            <w:top w:val="none" w:sz="0" w:space="0" w:color="auto"/>
            <w:left w:val="none" w:sz="0" w:space="0" w:color="auto"/>
            <w:bottom w:val="none" w:sz="0" w:space="0" w:color="auto"/>
            <w:right w:val="none" w:sz="0" w:space="0" w:color="auto"/>
          </w:divBdr>
        </w:div>
        <w:div w:id="1449663480">
          <w:marLeft w:val="0"/>
          <w:marRight w:val="0"/>
          <w:marTop w:val="0"/>
          <w:marBottom w:val="0"/>
          <w:divBdr>
            <w:top w:val="none" w:sz="0" w:space="0" w:color="auto"/>
            <w:left w:val="none" w:sz="0" w:space="0" w:color="auto"/>
            <w:bottom w:val="none" w:sz="0" w:space="0" w:color="auto"/>
            <w:right w:val="none" w:sz="0" w:space="0" w:color="auto"/>
          </w:divBdr>
        </w:div>
        <w:div w:id="1464690612">
          <w:marLeft w:val="0"/>
          <w:marRight w:val="0"/>
          <w:marTop w:val="0"/>
          <w:marBottom w:val="0"/>
          <w:divBdr>
            <w:top w:val="none" w:sz="0" w:space="0" w:color="auto"/>
            <w:left w:val="none" w:sz="0" w:space="0" w:color="auto"/>
            <w:bottom w:val="none" w:sz="0" w:space="0" w:color="auto"/>
            <w:right w:val="none" w:sz="0" w:space="0" w:color="auto"/>
          </w:divBdr>
        </w:div>
        <w:div w:id="1473254680">
          <w:marLeft w:val="0"/>
          <w:marRight w:val="0"/>
          <w:marTop w:val="0"/>
          <w:marBottom w:val="0"/>
          <w:divBdr>
            <w:top w:val="none" w:sz="0" w:space="0" w:color="auto"/>
            <w:left w:val="none" w:sz="0" w:space="0" w:color="auto"/>
            <w:bottom w:val="none" w:sz="0" w:space="0" w:color="auto"/>
            <w:right w:val="none" w:sz="0" w:space="0" w:color="auto"/>
          </w:divBdr>
        </w:div>
        <w:div w:id="1501697143">
          <w:marLeft w:val="0"/>
          <w:marRight w:val="0"/>
          <w:marTop w:val="0"/>
          <w:marBottom w:val="0"/>
          <w:divBdr>
            <w:top w:val="none" w:sz="0" w:space="0" w:color="auto"/>
            <w:left w:val="none" w:sz="0" w:space="0" w:color="auto"/>
            <w:bottom w:val="none" w:sz="0" w:space="0" w:color="auto"/>
            <w:right w:val="none" w:sz="0" w:space="0" w:color="auto"/>
          </w:divBdr>
        </w:div>
        <w:div w:id="1505973230">
          <w:marLeft w:val="0"/>
          <w:marRight w:val="0"/>
          <w:marTop w:val="0"/>
          <w:marBottom w:val="0"/>
          <w:divBdr>
            <w:top w:val="none" w:sz="0" w:space="0" w:color="auto"/>
            <w:left w:val="none" w:sz="0" w:space="0" w:color="auto"/>
            <w:bottom w:val="none" w:sz="0" w:space="0" w:color="auto"/>
            <w:right w:val="none" w:sz="0" w:space="0" w:color="auto"/>
          </w:divBdr>
        </w:div>
        <w:div w:id="1620574723">
          <w:marLeft w:val="0"/>
          <w:marRight w:val="0"/>
          <w:marTop w:val="0"/>
          <w:marBottom w:val="0"/>
          <w:divBdr>
            <w:top w:val="none" w:sz="0" w:space="0" w:color="auto"/>
            <w:left w:val="none" w:sz="0" w:space="0" w:color="auto"/>
            <w:bottom w:val="none" w:sz="0" w:space="0" w:color="auto"/>
            <w:right w:val="none" w:sz="0" w:space="0" w:color="auto"/>
          </w:divBdr>
        </w:div>
        <w:div w:id="1737245684">
          <w:marLeft w:val="0"/>
          <w:marRight w:val="0"/>
          <w:marTop w:val="0"/>
          <w:marBottom w:val="0"/>
          <w:divBdr>
            <w:top w:val="none" w:sz="0" w:space="0" w:color="auto"/>
            <w:left w:val="none" w:sz="0" w:space="0" w:color="auto"/>
            <w:bottom w:val="none" w:sz="0" w:space="0" w:color="auto"/>
            <w:right w:val="none" w:sz="0" w:space="0" w:color="auto"/>
          </w:divBdr>
        </w:div>
        <w:div w:id="1753159902">
          <w:marLeft w:val="0"/>
          <w:marRight w:val="0"/>
          <w:marTop w:val="0"/>
          <w:marBottom w:val="0"/>
          <w:divBdr>
            <w:top w:val="none" w:sz="0" w:space="0" w:color="auto"/>
            <w:left w:val="none" w:sz="0" w:space="0" w:color="auto"/>
            <w:bottom w:val="none" w:sz="0" w:space="0" w:color="auto"/>
            <w:right w:val="none" w:sz="0" w:space="0" w:color="auto"/>
          </w:divBdr>
        </w:div>
        <w:div w:id="1846675621">
          <w:marLeft w:val="0"/>
          <w:marRight w:val="0"/>
          <w:marTop w:val="0"/>
          <w:marBottom w:val="0"/>
          <w:divBdr>
            <w:top w:val="none" w:sz="0" w:space="0" w:color="auto"/>
            <w:left w:val="none" w:sz="0" w:space="0" w:color="auto"/>
            <w:bottom w:val="none" w:sz="0" w:space="0" w:color="auto"/>
            <w:right w:val="none" w:sz="0" w:space="0" w:color="auto"/>
          </w:divBdr>
        </w:div>
        <w:div w:id="1868983802">
          <w:marLeft w:val="0"/>
          <w:marRight w:val="0"/>
          <w:marTop w:val="0"/>
          <w:marBottom w:val="0"/>
          <w:divBdr>
            <w:top w:val="none" w:sz="0" w:space="0" w:color="auto"/>
            <w:left w:val="none" w:sz="0" w:space="0" w:color="auto"/>
            <w:bottom w:val="none" w:sz="0" w:space="0" w:color="auto"/>
            <w:right w:val="none" w:sz="0" w:space="0" w:color="auto"/>
          </w:divBdr>
        </w:div>
        <w:div w:id="1900824963">
          <w:marLeft w:val="0"/>
          <w:marRight w:val="0"/>
          <w:marTop w:val="0"/>
          <w:marBottom w:val="0"/>
          <w:divBdr>
            <w:top w:val="none" w:sz="0" w:space="0" w:color="auto"/>
            <w:left w:val="none" w:sz="0" w:space="0" w:color="auto"/>
            <w:bottom w:val="none" w:sz="0" w:space="0" w:color="auto"/>
            <w:right w:val="none" w:sz="0" w:space="0" w:color="auto"/>
          </w:divBdr>
        </w:div>
        <w:div w:id="1905141371">
          <w:marLeft w:val="0"/>
          <w:marRight w:val="0"/>
          <w:marTop w:val="0"/>
          <w:marBottom w:val="0"/>
          <w:divBdr>
            <w:top w:val="none" w:sz="0" w:space="0" w:color="auto"/>
            <w:left w:val="none" w:sz="0" w:space="0" w:color="auto"/>
            <w:bottom w:val="none" w:sz="0" w:space="0" w:color="auto"/>
            <w:right w:val="none" w:sz="0" w:space="0" w:color="auto"/>
          </w:divBdr>
        </w:div>
        <w:div w:id="2031686482">
          <w:marLeft w:val="0"/>
          <w:marRight w:val="0"/>
          <w:marTop w:val="0"/>
          <w:marBottom w:val="0"/>
          <w:divBdr>
            <w:top w:val="none" w:sz="0" w:space="0" w:color="auto"/>
            <w:left w:val="none" w:sz="0" w:space="0" w:color="auto"/>
            <w:bottom w:val="none" w:sz="0" w:space="0" w:color="auto"/>
            <w:right w:val="none" w:sz="0" w:space="0" w:color="auto"/>
          </w:divBdr>
        </w:div>
        <w:div w:id="2045130520">
          <w:marLeft w:val="0"/>
          <w:marRight w:val="0"/>
          <w:marTop w:val="0"/>
          <w:marBottom w:val="0"/>
          <w:divBdr>
            <w:top w:val="none" w:sz="0" w:space="0" w:color="auto"/>
            <w:left w:val="none" w:sz="0" w:space="0" w:color="auto"/>
            <w:bottom w:val="none" w:sz="0" w:space="0" w:color="auto"/>
            <w:right w:val="none" w:sz="0" w:space="0" w:color="auto"/>
          </w:divBdr>
        </w:div>
        <w:div w:id="2048791111">
          <w:marLeft w:val="0"/>
          <w:marRight w:val="0"/>
          <w:marTop w:val="0"/>
          <w:marBottom w:val="0"/>
          <w:divBdr>
            <w:top w:val="none" w:sz="0" w:space="0" w:color="auto"/>
            <w:left w:val="none" w:sz="0" w:space="0" w:color="auto"/>
            <w:bottom w:val="none" w:sz="0" w:space="0" w:color="auto"/>
            <w:right w:val="none" w:sz="0" w:space="0" w:color="auto"/>
          </w:divBdr>
        </w:div>
        <w:div w:id="2055349590">
          <w:marLeft w:val="0"/>
          <w:marRight w:val="0"/>
          <w:marTop w:val="0"/>
          <w:marBottom w:val="0"/>
          <w:divBdr>
            <w:top w:val="none" w:sz="0" w:space="0" w:color="auto"/>
            <w:left w:val="none" w:sz="0" w:space="0" w:color="auto"/>
            <w:bottom w:val="none" w:sz="0" w:space="0" w:color="auto"/>
            <w:right w:val="none" w:sz="0" w:space="0" w:color="auto"/>
          </w:divBdr>
        </w:div>
        <w:div w:id="2129812363">
          <w:marLeft w:val="0"/>
          <w:marRight w:val="0"/>
          <w:marTop w:val="0"/>
          <w:marBottom w:val="0"/>
          <w:divBdr>
            <w:top w:val="none" w:sz="0" w:space="0" w:color="auto"/>
            <w:left w:val="none" w:sz="0" w:space="0" w:color="auto"/>
            <w:bottom w:val="none" w:sz="0" w:space="0" w:color="auto"/>
            <w:right w:val="none" w:sz="0" w:space="0" w:color="auto"/>
          </w:divBdr>
        </w:div>
      </w:divsChild>
    </w:div>
    <w:div w:id="842165868">
      <w:bodyDiv w:val="1"/>
      <w:marLeft w:val="0"/>
      <w:marRight w:val="0"/>
      <w:marTop w:val="0"/>
      <w:marBottom w:val="0"/>
      <w:divBdr>
        <w:top w:val="none" w:sz="0" w:space="0" w:color="auto"/>
        <w:left w:val="none" w:sz="0" w:space="0" w:color="auto"/>
        <w:bottom w:val="none" w:sz="0" w:space="0" w:color="auto"/>
        <w:right w:val="none" w:sz="0" w:space="0" w:color="auto"/>
      </w:divBdr>
      <w:divsChild>
        <w:div w:id="1471831">
          <w:marLeft w:val="0"/>
          <w:marRight w:val="0"/>
          <w:marTop w:val="0"/>
          <w:marBottom w:val="0"/>
          <w:divBdr>
            <w:top w:val="none" w:sz="0" w:space="0" w:color="auto"/>
            <w:left w:val="none" w:sz="0" w:space="0" w:color="auto"/>
            <w:bottom w:val="none" w:sz="0" w:space="0" w:color="auto"/>
            <w:right w:val="none" w:sz="0" w:space="0" w:color="auto"/>
          </w:divBdr>
        </w:div>
        <w:div w:id="144325232">
          <w:marLeft w:val="0"/>
          <w:marRight w:val="0"/>
          <w:marTop w:val="0"/>
          <w:marBottom w:val="0"/>
          <w:divBdr>
            <w:top w:val="none" w:sz="0" w:space="0" w:color="auto"/>
            <w:left w:val="none" w:sz="0" w:space="0" w:color="auto"/>
            <w:bottom w:val="none" w:sz="0" w:space="0" w:color="auto"/>
            <w:right w:val="none" w:sz="0" w:space="0" w:color="auto"/>
          </w:divBdr>
        </w:div>
        <w:div w:id="145584988">
          <w:marLeft w:val="0"/>
          <w:marRight w:val="0"/>
          <w:marTop w:val="0"/>
          <w:marBottom w:val="0"/>
          <w:divBdr>
            <w:top w:val="none" w:sz="0" w:space="0" w:color="auto"/>
            <w:left w:val="none" w:sz="0" w:space="0" w:color="auto"/>
            <w:bottom w:val="none" w:sz="0" w:space="0" w:color="auto"/>
            <w:right w:val="none" w:sz="0" w:space="0" w:color="auto"/>
          </w:divBdr>
        </w:div>
        <w:div w:id="149516801">
          <w:marLeft w:val="0"/>
          <w:marRight w:val="0"/>
          <w:marTop w:val="0"/>
          <w:marBottom w:val="0"/>
          <w:divBdr>
            <w:top w:val="none" w:sz="0" w:space="0" w:color="auto"/>
            <w:left w:val="none" w:sz="0" w:space="0" w:color="auto"/>
            <w:bottom w:val="none" w:sz="0" w:space="0" w:color="auto"/>
            <w:right w:val="none" w:sz="0" w:space="0" w:color="auto"/>
          </w:divBdr>
        </w:div>
        <w:div w:id="226695150">
          <w:marLeft w:val="0"/>
          <w:marRight w:val="0"/>
          <w:marTop w:val="0"/>
          <w:marBottom w:val="0"/>
          <w:divBdr>
            <w:top w:val="none" w:sz="0" w:space="0" w:color="auto"/>
            <w:left w:val="none" w:sz="0" w:space="0" w:color="auto"/>
            <w:bottom w:val="none" w:sz="0" w:space="0" w:color="auto"/>
            <w:right w:val="none" w:sz="0" w:space="0" w:color="auto"/>
          </w:divBdr>
        </w:div>
        <w:div w:id="259291797">
          <w:marLeft w:val="0"/>
          <w:marRight w:val="0"/>
          <w:marTop w:val="0"/>
          <w:marBottom w:val="0"/>
          <w:divBdr>
            <w:top w:val="none" w:sz="0" w:space="0" w:color="auto"/>
            <w:left w:val="none" w:sz="0" w:space="0" w:color="auto"/>
            <w:bottom w:val="none" w:sz="0" w:space="0" w:color="auto"/>
            <w:right w:val="none" w:sz="0" w:space="0" w:color="auto"/>
          </w:divBdr>
        </w:div>
        <w:div w:id="267086987">
          <w:marLeft w:val="0"/>
          <w:marRight w:val="0"/>
          <w:marTop w:val="0"/>
          <w:marBottom w:val="0"/>
          <w:divBdr>
            <w:top w:val="none" w:sz="0" w:space="0" w:color="auto"/>
            <w:left w:val="none" w:sz="0" w:space="0" w:color="auto"/>
            <w:bottom w:val="none" w:sz="0" w:space="0" w:color="auto"/>
            <w:right w:val="none" w:sz="0" w:space="0" w:color="auto"/>
          </w:divBdr>
        </w:div>
        <w:div w:id="294264935">
          <w:marLeft w:val="0"/>
          <w:marRight w:val="0"/>
          <w:marTop w:val="0"/>
          <w:marBottom w:val="0"/>
          <w:divBdr>
            <w:top w:val="none" w:sz="0" w:space="0" w:color="auto"/>
            <w:left w:val="none" w:sz="0" w:space="0" w:color="auto"/>
            <w:bottom w:val="none" w:sz="0" w:space="0" w:color="auto"/>
            <w:right w:val="none" w:sz="0" w:space="0" w:color="auto"/>
          </w:divBdr>
        </w:div>
        <w:div w:id="310913190">
          <w:marLeft w:val="0"/>
          <w:marRight w:val="0"/>
          <w:marTop w:val="0"/>
          <w:marBottom w:val="0"/>
          <w:divBdr>
            <w:top w:val="none" w:sz="0" w:space="0" w:color="auto"/>
            <w:left w:val="none" w:sz="0" w:space="0" w:color="auto"/>
            <w:bottom w:val="none" w:sz="0" w:space="0" w:color="auto"/>
            <w:right w:val="none" w:sz="0" w:space="0" w:color="auto"/>
          </w:divBdr>
        </w:div>
        <w:div w:id="353580174">
          <w:marLeft w:val="0"/>
          <w:marRight w:val="0"/>
          <w:marTop w:val="0"/>
          <w:marBottom w:val="0"/>
          <w:divBdr>
            <w:top w:val="none" w:sz="0" w:space="0" w:color="auto"/>
            <w:left w:val="none" w:sz="0" w:space="0" w:color="auto"/>
            <w:bottom w:val="none" w:sz="0" w:space="0" w:color="auto"/>
            <w:right w:val="none" w:sz="0" w:space="0" w:color="auto"/>
          </w:divBdr>
        </w:div>
        <w:div w:id="399788226">
          <w:marLeft w:val="0"/>
          <w:marRight w:val="0"/>
          <w:marTop w:val="0"/>
          <w:marBottom w:val="0"/>
          <w:divBdr>
            <w:top w:val="none" w:sz="0" w:space="0" w:color="auto"/>
            <w:left w:val="none" w:sz="0" w:space="0" w:color="auto"/>
            <w:bottom w:val="none" w:sz="0" w:space="0" w:color="auto"/>
            <w:right w:val="none" w:sz="0" w:space="0" w:color="auto"/>
          </w:divBdr>
        </w:div>
        <w:div w:id="405877552">
          <w:marLeft w:val="0"/>
          <w:marRight w:val="0"/>
          <w:marTop w:val="0"/>
          <w:marBottom w:val="0"/>
          <w:divBdr>
            <w:top w:val="none" w:sz="0" w:space="0" w:color="auto"/>
            <w:left w:val="none" w:sz="0" w:space="0" w:color="auto"/>
            <w:bottom w:val="none" w:sz="0" w:space="0" w:color="auto"/>
            <w:right w:val="none" w:sz="0" w:space="0" w:color="auto"/>
          </w:divBdr>
        </w:div>
        <w:div w:id="479155456">
          <w:marLeft w:val="0"/>
          <w:marRight w:val="0"/>
          <w:marTop w:val="0"/>
          <w:marBottom w:val="0"/>
          <w:divBdr>
            <w:top w:val="none" w:sz="0" w:space="0" w:color="auto"/>
            <w:left w:val="none" w:sz="0" w:space="0" w:color="auto"/>
            <w:bottom w:val="none" w:sz="0" w:space="0" w:color="auto"/>
            <w:right w:val="none" w:sz="0" w:space="0" w:color="auto"/>
          </w:divBdr>
        </w:div>
        <w:div w:id="534081300">
          <w:marLeft w:val="0"/>
          <w:marRight w:val="0"/>
          <w:marTop w:val="0"/>
          <w:marBottom w:val="0"/>
          <w:divBdr>
            <w:top w:val="none" w:sz="0" w:space="0" w:color="auto"/>
            <w:left w:val="none" w:sz="0" w:space="0" w:color="auto"/>
            <w:bottom w:val="none" w:sz="0" w:space="0" w:color="auto"/>
            <w:right w:val="none" w:sz="0" w:space="0" w:color="auto"/>
          </w:divBdr>
        </w:div>
        <w:div w:id="565531731">
          <w:marLeft w:val="0"/>
          <w:marRight w:val="0"/>
          <w:marTop w:val="0"/>
          <w:marBottom w:val="0"/>
          <w:divBdr>
            <w:top w:val="none" w:sz="0" w:space="0" w:color="auto"/>
            <w:left w:val="none" w:sz="0" w:space="0" w:color="auto"/>
            <w:bottom w:val="none" w:sz="0" w:space="0" w:color="auto"/>
            <w:right w:val="none" w:sz="0" w:space="0" w:color="auto"/>
          </w:divBdr>
        </w:div>
        <w:div w:id="645403033">
          <w:marLeft w:val="0"/>
          <w:marRight w:val="0"/>
          <w:marTop w:val="0"/>
          <w:marBottom w:val="0"/>
          <w:divBdr>
            <w:top w:val="none" w:sz="0" w:space="0" w:color="auto"/>
            <w:left w:val="none" w:sz="0" w:space="0" w:color="auto"/>
            <w:bottom w:val="none" w:sz="0" w:space="0" w:color="auto"/>
            <w:right w:val="none" w:sz="0" w:space="0" w:color="auto"/>
          </w:divBdr>
        </w:div>
        <w:div w:id="684984905">
          <w:marLeft w:val="0"/>
          <w:marRight w:val="0"/>
          <w:marTop w:val="0"/>
          <w:marBottom w:val="0"/>
          <w:divBdr>
            <w:top w:val="none" w:sz="0" w:space="0" w:color="auto"/>
            <w:left w:val="none" w:sz="0" w:space="0" w:color="auto"/>
            <w:bottom w:val="none" w:sz="0" w:space="0" w:color="auto"/>
            <w:right w:val="none" w:sz="0" w:space="0" w:color="auto"/>
          </w:divBdr>
        </w:div>
        <w:div w:id="686904214">
          <w:marLeft w:val="0"/>
          <w:marRight w:val="0"/>
          <w:marTop w:val="0"/>
          <w:marBottom w:val="0"/>
          <w:divBdr>
            <w:top w:val="none" w:sz="0" w:space="0" w:color="auto"/>
            <w:left w:val="none" w:sz="0" w:space="0" w:color="auto"/>
            <w:bottom w:val="none" w:sz="0" w:space="0" w:color="auto"/>
            <w:right w:val="none" w:sz="0" w:space="0" w:color="auto"/>
          </w:divBdr>
        </w:div>
        <w:div w:id="716051390">
          <w:marLeft w:val="0"/>
          <w:marRight w:val="0"/>
          <w:marTop w:val="0"/>
          <w:marBottom w:val="0"/>
          <w:divBdr>
            <w:top w:val="none" w:sz="0" w:space="0" w:color="auto"/>
            <w:left w:val="none" w:sz="0" w:space="0" w:color="auto"/>
            <w:bottom w:val="none" w:sz="0" w:space="0" w:color="auto"/>
            <w:right w:val="none" w:sz="0" w:space="0" w:color="auto"/>
          </w:divBdr>
        </w:div>
        <w:div w:id="748238549">
          <w:marLeft w:val="0"/>
          <w:marRight w:val="0"/>
          <w:marTop w:val="0"/>
          <w:marBottom w:val="0"/>
          <w:divBdr>
            <w:top w:val="none" w:sz="0" w:space="0" w:color="auto"/>
            <w:left w:val="none" w:sz="0" w:space="0" w:color="auto"/>
            <w:bottom w:val="none" w:sz="0" w:space="0" w:color="auto"/>
            <w:right w:val="none" w:sz="0" w:space="0" w:color="auto"/>
          </w:divBdr>
        </w:div>
        <w:div w:id="748356654">
          <w:marLeft w:val="0"/>
          <w:marRight w:val="0"/>
          <w:marTop w:val="0"/>
          <w:marBottom w:val="0"/>
          <w:divBdr>
            <w:top w:val="none" w:sz="0" w:space="0" w:color="auto"/>
            <w:left w:val="none" w:sz="0" w:space="0" w:color="auto"/>
            <w:bottom w:val="none" w:sz="0" w:space="0" w:color="auto"/>
            <w:right w:val="none" w:sz="0" w:space="0" w:color="auto"/>
          </w:divBdr>
        </w:div>
        <w:div w:id="759175927">
          <w:marLeft w:val="0"/>
          <w:marRight w:val="0"/>
          <w:marTop w:val="0"/>
          <w:marBottom w:val="0"/>
          <w:divBdr>
            <w:top w:val="none" w:sz="0" w:space="0" w:color="auto"/>
            <w:left w:val="none" w:sz="0" w:space="0" w:color="auto"/>
            <w:bottom w:val="none" w:sz="0" w:space="0" w:color="auto"/>
            <w:right w:val="none" w:sz="0" w:space="0" w:color="auto"/>
          </w:divBdr>
        </w:div>
        <w:div w:id="762411005">
          <w:marLeft w:val="0"/>
          <w:marRight w:val="0"/>
          <w:marTop w:val="0"/>
          <w:marBottom w:val="0"/>
          <w:divBdr>
            <w:top w:val="none" w:sz="0" w:space="0" w:color="auto"/>
            <w:left w:val="none" w:sz="0" w:space="0" w:color="auto"/>
            <w:bottom w:val="none" w:sz="0" w:space="0" w:color="auto"/>
            <w:right w:val="none" w:sz="0" w:space="0" w:color="auto"/>
          </w:divBdr>
        </w:div>
        <w:div w:id="865171400">
          <w:marLeft w:val="0"/>
          <w:marRight w:val="0"/>
          <w:marTop w:val="0"/>
          <w:marBottom w:val="0"/>
          <w:divBdr>
            <w:top w:val="none" w:sz="0" w:space="0" w:color="auto"/>
            <w:left w:val="none" w:sz="0" w:space="0" w:color="auto"/>
            <w:bottom w:val="none" w:sz="0" w:space="0" w:color="auto"/>
            <w:right w:val="none" w:sz="0" w:space="0" w:color="auto"/>
          </w:divBdr>
        </w:div>
        <w:div w:id="883180421">
          <w:marLeft w:val="0"/>
          <w:marRight w:val="0"/>
          <w:marTop w:val="0"/>
          <w:marBottom w:val="0"/>
          <w:divBdr>
            <w:top w:val="none" w:sz="0" w:space="0" w:color="auto"/>
            <w:left w:val="none" w:sz="0" w:space="0" w:color="auto"/>
            <w:bottom w:val="none" w:sz="0" w:space="0" w:color="auto"/>
            <w:right w:val="none" w:sz="0" w:space="0" w:color="auto"/>
          </w:divBdr>
        </w:div>
        <w:div w:id="899752860">
          <w:marLeft w:val="0"/>
          <w:marRight w:val="0"/>
          <w:marTop w:val="0"/>
          <w:marBottom w:val="0"/>
          <w:divBdr>
            <w:top w:val="none" w:sz="0" w:space="0" w:color="auto"/>
            <w:left w:val="none" w:sz="0" w:space="0" w:color="auto"/>
            <w:bottom w:val="none" w:sz="0" w:space="0" w:color="auto"/>
            <w:right w:val="none" w:sz="0" w:space="0" w:color="auto"/>
          </w:divBdr>
        </w:div>
        <w:div w:id="967854742">
          <w:marLeft w:val="0"/>
          <w:marRight w:val="0"/>
          <w:marTop w:val="0"/>
          <w:marBottom w:val="0"/>
          <w:divBdr>
            <w:top w:val="none" w:sz="0" w:space="0" w:color="auto"/>
            <w:left w:val="none" w:sz="0" w:space="0" w:color="auto"/>
            <w:bottom w:val="none" w:sz="0" w:space="0" w:color="auto"/>
            <w:right w:val="none" w:sz="0" w:space="0" w:color="auto"/>
          </w:divBdr>
        </w:div>
        <w:div w:id="1067536554">
          <w:marLeft w:val="0"/>
          <w:marRight w:val="0"/>
          <w:marTop w:val="0"/>
          <w:marBottom w:val="0"/>
          <w:divBdr>
            <w:top w:val="none" w:sz="0" w:space="0" w:color="auto"/>
            <w:left w:val="none" w:sz="0" w:space="0" w:color="auto"/>
            <w:bottom w:val="none" w:sz="0" w:space="0" w:color="auto"/>
            <w:right w:val="none" w:sz="0" w:space="0" w:color="auto"/>
          </w:divBdr>
        </w:div>
        <w:div w:id="1113479269">
          <w:marLeft w:val="0"/>
          <w:marRight w:val="0"/>
          <w:marTop w:val="0"/>
          <w:marBottom w:val="0"/>
          <w:divBdr>
            <w:top w:val="none" w:sz="0" w:space="0" w:color="auto"/>
            <w:left w:val="none" w:sz="0" w:space="0" w:color="auto"/>
            <w:bottom w:val="none" w:sz="0" w:space="0" w:color="auto"/>
            <w:right w:val="none" w:sz="0" w:space="0" w:color="auto"/>
          </w:divBdr>
        </w:div>
        <w:div w:id="1158688284">
          <w:marLeft w:val="0"/>
          <w:marRight w:val="0"/>
          <w:marTop w:val="0"/>
          <w:marBottom w:val="0"/>
          <w:divBdr>
            <w:top w:val="none" w:sz="0" w:space="0" w:color="auto"/>
            <w:left w:val="none" w:sz="0" w:space="0" w:color="auto"/>
            <w:bottom w:val="none" w:sz="0" w:space="0" w:color="auto"/>
            <w:right w:val="none" w:sz="0" w:space="0" w:color="auto"/>
          </w:divBdr>
        </w:div>
        <w:div w:id="1259607323">
          <w:marLeft w:val="0"/>
          <w:marRight w:val="0"/>
          <w:marTop w:val="0"/>
          <w:marBottom w:val="0"/>
          <w:divBdr>
            <w:top w:val="none" w:sz="0" w:space="0" w:color="auto"/>
            <w:left w:val="none" w:sz="0" w:space="0" w:color="auto"/>
            <w:bottom w:val="none" w:sz="0" w:space="0" w:color="auto"/>
            <w:right w:val="none" w:sz="0" w:space="0" w:color="auto"/>
          </w:divBdr>
        </w:div>
        <w:div w:id="1270774230">
          <w:marLeft w:val="0"/>
          <w:marRight w:val="0"/>
          <w:marTop w:val="0"/>
          <w:marBottom w:val="0"/>
          <w:divBdr>
            <w:top w:val="none" w:sz="0" w:space="0" w:color="auto"/>
            <w:left w:val="none" w:sz="0" w:space="0" w:color="auto"/>
            <w:bottom w:val="none" w:sz="0" w:space="0" w:color="auto"/>
            <w:right w:val="none" w:sz="0" w:space="0" w:color="auto"/>
          </w:divBdr>
        </w:div>
        <w:div w:id="1282222937">
          <w:marLeft w:val="0"/>
          <w:marRight w:val="0"/>
          <w:marTop w:val="0"/>
          <w:marBottom w:val="0"/>
          <w:divBdr>
            <w:top w:val="none" w:sz="0" w:space="0" w:color="auto"/>
            <w:left w:val="none" w:sz="0" w:space="0" w:color="auto"/>
            <w:bottom w:val="none" w:sz="0" w:space="0" w:color="auto"/>
            <w:right w:val="none" w:sz="0" w:space="0" w:color="auto"/>
          </w:divBdr>
        </w:div>
        <w:div w:id="1338002501">
          <w:marLeft w:val="0"/>
          <w:marRight w:val="0"/>
          <w:marTop w:val="0"/>
          <w:marBottom w:val="0"/>
          <w:divBdr>
            <w:top w:val="none" w:sz="0" w:space="0" w:color="auto"/>
            <w:left w:val="none" w:sz="0" w:space="0" w:color="auto"/>
            <w:bottom w:val="none" w:sz="0" w:space="0" w:color="auto"/>
            <w:right w:val="none" w:sz="0" w:space="0" w:color="auto"/>
          </w:divBdr>
        </w:div>
        <w:div w:id="1450707065">
          <w:marLeft w:val="0"/>
          <w:marRight w:val="0"/>
          <w:marTop w:val="0"/>
          <w:marBottom w:val="0"/>
          <w:divBdr>
            <w:top w:val="none" w:sz="0" w:space="0" w:color="auto"/>
            <w:left w:val="none" w:sz="0" w:space="0" w:color="auto"/>
            <w:bottom w:val="none" w:sz="0" w:space="0" w:color="auto"/>
            <w:right w:val="none" w:sz="0" w:space="0" w:color="auto"/>
          </w:divBdr>
        </w:div>
        <w:div w:id="1465466987">
          <w:marLeft w:val="0"/>
          <w:marRight w:val="0"/>
          <w:marTop w:val="0"/>
          <w:marBottom w:val="0"/>
          <w:divBdr>
            <w:top w:val="none" w:sz="0" w:space="0" w:color="auto"/>
            <w:left w:val="none" w:sz="0" w:space="0" w:color="auto"/>
            <w:bottom w:val="none" w:sz="0" w:space="0" w:color="auto"/>
            <w:right w:val="none" w:sz="0" w:space="0" w:color="auto"/>
          </w:divBdr>
        </w:div>
        <w:div w:id="1577276758">
          <w:marLeft w:val="0"/>
          <w:marRight w:val="0"/>
          <w:marTop w:val="0"/>
          <w:marBottom w:val="0"/>
          <w:divBdr>
            <w:top w:val="none" w:sz="0" w:space="0" w:color="auto"/>
            <w:left w:val="none" w:sz="0" w:space="0" w:color="auto"/>
            <w:bottom w:val="none" w:sz="0" w:space="0" w:color="auto"/>
            <w:right w:val="none" w:sz="0" w:space="0" w:color="auto"/>
          </w:divBdr>
        </w:div>
        <w:div w:id="1578705716">
          <w:marLeft w:val="0"/>
          <w:marRight w:val="0"/>
          <w:marTop w:val="0"/>
          <w:marBottom w:val="0"/>
          <w:divBdr>
            <w:top w:val="none" w:sz="0" w:space="0" w:color="auto"/>
            <w:left w:val="none" w:sz="0" w:space="0" w:color="auto"/>
            <w:bottom w:val="none" w:sz="0" w:space="0" w:color="auto"/>
            <w:right w:val="none" w:sz="0" w:space="0" w:color="auto"/>
          </w:divBdr>
        </w:div>
        <w:div w:id="1606225332">
          <w:marLeft w:val="0"/>
          <w:marRight w:val="0"/>
          <w:marTop w:val="0"/>
          <w:marBottom w:val="0"/>
          <w:divBdr>
            <w:top w:val="none" w:sz="0" w:space="0" w:color="auto"/>
            <w:left w:val="none" w:sz="0" w:space="0" w:color="auto"/>
            <w:bottom w:val="none" w:sz="0" w:space="0" w:color="auto"/>
            <w:right w:val="none" w:sz="0" w:space="0" w:color="auto"/>
          </w:divBdr>
        </w:div>
        <w:div w:id="1606768311">
          <w:marLeft w:val="0"/>
          <w:marRight w:val="0"/>
          <w:marTop w:val="0"/>
          <w:marBottom w:val="0"/>
          <w:divBdr>
            <w:top w:val="none" w:sz="0" w:space="0" w:color="auto"/>
            <w:left w:val="none" w:sz="0" w:space="0" w:color="auto"/>
            <w:bottom w:val="none" w:sz="0" w:space="0" w:color="auto"/>
            <w:right w:val="none" w:sz="0" w:space="0" w:color="auto"/>
          </w:divBdr>
        </w:div>
        <w:div w:id="1623531515">
          <w:marLeft w:val="0"/>
          <w:marRight w:val="0"/>
          <w:marTop w:val="0"/>
          <w:marBottom w:val="0"/>
          <w:divBdr>
            <w:top w:val="none" w:sz="0" w:space="0" w:color="auto"/>
            <w:left w:val="none" w:sz="0" w:space="0" w:color="auto"/>
            <w:bottom w:val="none" w:sz="0" w:space="0" w:color="auto"/>
            <w:right w:val="none" w:sz="0" w:space="0" w:color="auto"/>
          </w:divBdr>
        </w:div>
        <w:div w:id="1638949198">
          <w:marLeft w:val="0"/>
          <w:marRight w:val="0"/>
          <w:marTop w:val="0"/>
          <w:marBottom w:val="0"/>
          <w:divBdr>
            <w:top w:val="none" w:sz="0" w:space="0" w:color="auto"/>
            <w:left w:val="none" w:sz="0" w:space="0" w:color="auto"/>
            <w:bottom w:val="none" w:sz="0" w:space="0" w:color="auto"/>
            <w:right w:val="none" w:sz="0" w:space="0" w:color="auto"/>
          </w:divBdr>
        </w:div>
        <w:div w:id="1687781368">
          <w:marLeft w:val="0"/>
          <w:marRight w:val="0"/>
          <w:marTop w:val="0"/>
          <w:marBottom w:val="0"/>
          <w:divBdr>
            <w:top w:val="none" w:sz="0" w:space="0" w:color="auto"/>
            <w:left w:val="none" w:sz="0" w:space="0" w:color="auto"/>
            <w:bottom w:val="none" w:sz="0" w:space="0" w:color="auto"/>
            <w:right w:val="none" w:sz="0" w:space="0" w:color="auto"/>
          </w:divBdr>
        </w:div>
        <w:div w:id="1714572928">
          <w:marLeft w:val="0"/>
          <w:marRight w:val="0"/>
          <w:marTop w:val="0"/>
          <w:marBottom w:val="0"/>
          <w:divBdr>
            <w:top w:val="none" w:sz="0" w:space="0" w:color="auto"/>
            <w:left w:val="none" w:sz="0" w:space="0" w:color="auto"/>
            <w:bottom w:val="none" w:sz="0" w:space="0" w:color="auto"/>
            <w:right w:val="none" w:sz="0" w:space="0" w:color="auto"/>
          </w:divBdr>
        </w:div>
        <w:div w:id="1724255615">
          <w:marLeft w:val="0"/>
          <w:marRight w:val="0"/>
          <w:marTop w:val="0"/>
          <w:marBottom w:val="0"/>
          <w:divBdr>
            <w:top w:val="none" w:sz="0" w:space="0" w:color="auto"/>
            <w:left w:val="none" w:sz="0" w:space="0" w:color="auto"/>
            <w:bottom w:val="none" w:sz="0" w:space="0" w:color="auto"/>
            <w:right w:val="none" w:sz="0" w:space="0" w:color="auto"/>
          </w:divBdr>
        </w:div>
        <w:div w:id="1733118128">
          <w:marLeft w:val="0"/>
          <w:marRight w:val="0"/>
          <w:marTop w:val="0"/>
          <w:marBottom w:val="0"/>
          <w:divBdr>
            <w:top w:val="none" w:sz="0" w:space="0" w:color="auto"/>
            <w:left w:val="none" w:sz="0" w:space="0" w:color="auto"/>
            <w:bottom w:val="none" w:sz="0" w:space="0" w:color="auto"/>
            <w:right w:val="none" w:sz="0" w:space="0" w:color="auto"/>
          </w:divBdr>
        </w:div>
        <w:div w:id="1862350735">
          <w:marLeft w:val="0"/>
          <w:marRight w:val="0"/>
          <w:marTop w:val="0"/>
          <w:marBottom w:val="0"/>
          <w:divBdr>
            <w:top w:val="none" w:sz="0" w:space="0" w:color="auto"/>
            <w:left w:val="none" w:sz="0" w:space="0" w:color="auto"/>
            <w:bottom w:val="none" w:sz="0" w:space="0" w:color="auto"/>
            <w:right w:val="none" w:sz="0" w:space="0" w:color="auto"/>
          </w:divBdr>
        </w:div>
        <w:div w:id="2000620732">
          <w:marLeft w:val="0"/>
          <w:marRight w:val="0"/>
          <w:marTop w:val="0"/>
          <w:marBottom w:val="0"/>
          <w:divBdr>
            <w:top w:val="none" w:sz="0" w:space="0" w:color="auto"/>
            <w:left w:val="none" w:sz="0" w:space="0" w:color="auto"/>
            <w:bottom w:val="none" w:sz="0" w:space="0" w:color="auto"/>
            <w:right w:val="none" w:sz="0" w:space="0" w:color="auto"/>
          </w:divBdr>
        </w:div>
        <w:div w:id="2075394253">
          <w:marLeft w:val="0"/>
          <w:marRight w:val="0"/>
          <w:marTop w:val="0"/>
          <w:marBottom w:val="0"/>
          <w:divBdr>
            <w:top w:val="none" w:sz="0" w:space="0" w:color="auto"/>
            <w:left w:val="none" w:sz="0" w:space="0" w:color="auto"/>
            <w:bottom w:val="none" w:sz="0" w:space="0" w:color="auto"/>
            <w:right w:val="none" w:sz="0" w:space="0" w:color="auto"/>
          </w:divBdr>
        </w:div>
        <w:div w:id="2120953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BFBEE4-AD5A-461C-BDB3-32568B6360BD}">
  <ds:schemaRefs>
    <ds:schemaRef ds:uri="http://schemas.microsoft.com/sharepoint/v3/contenttype/forms"/>
  </ds:schemaRefs>
</ds:datastoreItem>
</file>

<file path=customXml/itemProps2.xml><?xml version="1.0" encoding="utf-8"?>
<ds:datastoreItem xmlns:ds="http://schemas.openxmlformats.org/officeDocument/2006/customXml" ds:itemID="{1607B59D-6B2B-451B-8FD3-EC2E1A61F917}">
  <ds:schemaRefs>
    <ds:schemaRef ds:uri="http://schemas.microsoft.com/office/2006/metadata/properties"/>
    <ds:schemaRef ds:uri="f71abe4e-f5ff-49cd-8eff-5f4949acc51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C239872B-C384-446B-9F36-94BA057ED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Doherty</dc:creator>
  <cp:keywords/>
  <dc:description/>
  <cp:lastModifiedBy>CMP306</cp:lastModifiedBy>
  <cp:revision>2</cp:revision>
  <dcterms:created xsi:type="dcterms:W3CDTF">2021-08-09T16:00:00Z</dcterms:created>
  <dcterms:modified xsi:type="dcterms:W3CDTF">2021-08-09T16:00:00Z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