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6D381" w14:textId="77777777" w:rsidR="006B69AD" w:rsidRPr="00702352" w:rsidRDefault="001E6B69" w:rsidP="00E24628">
      <w:pPr>
        <w:pStyle w:val="DocumentTitle"/>
        <w:framePr w:w="10490" w:wrap="notBeside"/>
      </w:pPr>
      <w:r>
        <w:t>Agenda</w:t>
      </w:r>
    </w:p>
    <w:p w14:paraId="70BD8B9B" w14:textId="33E97B25" w:rsidR="00AC662F" w:rsidRDefault="15DA2FCE" w:rsidP="00AC662F">
      <w:pPr>
        <w:pStyle w:val="Heading2"/>
      </w:pPr>
      <w:r>
        <w:t xml:space="preserve">Workgroup Meeting:  </w:t>
      </w:r>
      <w:r w:rsidR="004354F5">
        <w:t xml:space="preserve">GC0139 – Meeting </w:t>
      </w:r>
      <w:r w:rsidR="00E03D63">
        <w:t>8</w:t>
      </w: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851"/>
        <w:gridCol w:w="1984"/>
        <w:gridCol w:w="1134"/>
        <w:gridCol w:w="6519"/>
      </w:tblGrid>
      <w:tr w:rsidR="009B7149" w14:paraId="1A57EBA4" w14:textId="77777777" w:rsidTr="00DB6C33">
        <w:tc>
          <w:tcPr>
            <w:tcW w:w="851" w:type="dxa"/>
          </w:tcPr>
          <w:p w14:paraId="32A19AA4" w14:textId="77777777" w:rsidR="009B7149" w:rsidRPr="00DF7557" w:rsidRDefault="009B7149" w:rsidP="00DB6C33">
            <w:pPr>
              <w:pStyle w:val="TableColumnHeading"/>
            </w:pPr>
            <w:r w:rsidRPr="00DF7557">
              <w:t>Date:</w:t>
            </w:r>
          </w:p>
        </w:tc>
        <w:sdt>
          <w:sdtPr>
            <w:id w:val="1496834383"/>
            <w:placeholder>
              <w:docPart w:val="3C2957A1E62A4452B734DD011F7B4D72"/>
            </w:placeholder>
            <w:date w:fullDate="2021-03-24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14:paraId="7CB65D9E" w14:textId="2DEA642B" w:rsidR="009B7149" w:rsidRPr="004354F5" w:rsidRDefault="00146ECC" w:rsidP="007D4797">
                <w:pPr>
                  <w:pStyle w:val="TableBody"/>
                </w:pPr>
                <w:r>
                  <w:t>2</w:t>
                </w:r>
                <w:r w:rsidR="00210345">
                  <w:t>4</w:t>
                </w:r>
                <w:r w:rsidR="000E63A9">
                  <w:t>/0</w:t>
                </w:r>
                <w:r w:rsidR="00B96018">
                  <w:t>3</w:t>
                </w:r>
                <w:r w:rsidR="000E63A9">
                  <w:t>/202</w:t>
                </w:r>
                <w:r>
                  <w:t>1</w:t>
                </w:r>
              </w:p>
            </w:tc>
          </w:sdtContent>
        </w:sdt>
        <w:tc>
          <w:tcPr>
            <w:tcW w:w="1134" w:type="dxa"/>
          </w:tcPr>
          <w:p w14:paraId="7B3260A5" w14:textId="77777777" w:rsidR="009B7149" w:rsidRPr="004354F5" w:rsidRDefault="009B7149" w:rsidP="00DB6C33">
            <w:pPr>
              <w:pStyle w:val="TableColumnHeading"/>
            </w:pPr>
            <w:r w:rsidRPr="004354F5">
              <w:t>Location:</w:t>
            </w:r>
          </w:p>
        </w:tc>
        <w:sdt>
          <w:sdtPr>
            <w:id w:val="-1114744613"/>
            <w:placeholder>
              <w:docPart w:val="30B116EAC2C64CA3A44ACF47E1FF96F9"/>
            </w:placeholder>
            <w:text/>
          </w:sdtPr>
          <w:sdtEndPr/>
          <w:sdtContent>
            <w:tc>
              <w:tcPr>
                <w:tcW w:w="6519" w:type="dxa"/>
              </w:tcPr>
              <w:p w14:paraId="56B289A9" w14:textId="4254B05E" w:rsidR="009B7149" w:rsidRPr="004354F5" w:rsidRDefault="00E03D63" w:rsidP="00DB6C33">
                <w:pPr>
                  <w:pStyle w:val="TableBody"/>
                </w:pPr>
                <w:r>
                  <w:t>Microsoft Teams</w:t>
                </w:r>
              </w:p>
            </w:tc>
          </w:sdtContent>
        </w:sdt>
      </w:tr>
      <w:tr w:rsidR="009B7149" w14:paraId="544C46C9" w14:textId="77777777" w:rsidTr="00DB6C33">
        <w:tc>
          <w:tcPr>
            <w:tcW w:w="851" w:type="dxa"/>
          </w:tcPr>
          <w:p w14:paraId="39F7C4DA" w14:textId="77777777" w:rsidR="009B7149" w:rsidRPr="00DF7557" w:rsidRDefault="009B7149" w:rsidP="00DB6C33">
            <w:pPr>
              <w:pStyle w:val="TableColumnHeading"/>
            </w:pPr>
            <w:r w:rsidRPr="00DF7557">
              <w:t>Start:</w:t>
            </w:r>
          </w:p>
        </w:tc>
        <w:sdt>
          <w:sdtPr>
            <w:id w:val="1154033511"/>
            <w:placeholder>
              <w:docPart w:val="9390963286334B8CA88766FB5960DEAA"/>
            </w:placeholder>
            <w:text/>
          </w:sdtPr>
          <w:sdtEndPr/>
          <w:sdtContent>
            <w:tc>
              <w:tcPr>
                <w:tcW w:w="1984" w:type="dxa"/>
              </w:tcPr>
              <w:p w14:paraId="7147A39A" w14:textId="5B8E10AF" w:rsidR="009B7149" w:rsidRPr="004354F5" w:rsidRDefault="007D4797" w:rsidP="007D4797">
                <w:pPr>
                  <w:pStyle w:val="TableBody"/>
                </w:pPr>
                <w:r w:rsidRPr="004354F5">
                  <w:t>1</w:t>
                </w:r>
                <w:r w:rsidR="000E63A9">
                  <w:t>3</w:t>
                </w:r>
                <w:r w:rsidR="00AC662F" w:rsidRPr="004354F5">
                  <w:t>:00</w:t>
                </w:r>
              </w:p>
            </w:tc>
          </w:sdtContent>
        </w:sdt>
        <w:tc>
          <w:tcPr>
            <w:tcW w:w="1134" w:type="dxa"/>
          </w:tcPr>
          <w:p w14:paraId="645C44ED" w14:textId="77777777" w:rsidR="009B7149" w:rsidRPr="004354F5" w:rsidRDefault="009B7149" w:rsidP="00DB6C33">
            <w:pPr>
              <w:pStyle w:val="TableColumnHeading"/>
            </w:pPr>
            <w:r w:rsidRPr="004354F5">
              <w:t>End:</w:t>
            </w:r>
          </w:p>
        </w:tc>
        <w:tc>
          <w:tcPr>
            <w:tcW w:w="6519" w:type="dxa"/>
          </w:tcPr>
          <w:p w14:paraId="42CD2D36" w14:textId="54676A02" w:rsidR="009B7149" w:rsidRPr="004354F5" w:rsidRDefault="00E03D63" w:rsidP="00AC662F">
            <w:pPr>
              <w:pStyle w:val="TableBody"/>
            </w:pPr>
            <w:sdt>
              <w:sdtPr>
                <w:id w:val="575173402"/>
                <w:placeholder>
                  <w:docPart w:val="D47420E11EA84CA7B7A58E0DDBFCC75A"/>
                </w:placeholder>
                <w:text/>
              </w:sdtPr>
              <w:sdtEndPr/>
              <w:sdtContent>
                <w:r w:rsidR="007D4797" w:rsidRPr="004354F5">
                  <w:t>1</w:t>
                </w:r>
                <w:r w:rsidR="00B96018">
                  <w:t>5</w:t>
                </w:r>
                <w:r w:rsidR="006A0139" w:rsidRPr="004354F5">
                  <w:t>:</w:t>
                </w:r>
                <w:r w:rsidR="00B96018">
                  <w:t>3</w:t>
                </w:r>
                <w:r w:rsidR="006A0139" w:rsidRPr="004354F5">
                  <w:t>0</w:t>
                </w:r>
              </w:sdtContent>
            </w:sdt>
          </w:p>
        </w:tc>
      </w:tr>
    </w:tbl>
    <w:p w14:paraId="0D446284" w14:textId="77777777" w:rsidR="009B7149" w:rsidRDefault="009B7149" w:rsidP="009B7149">
      <w:pPr>
        <w:pStyle w:val="Heading2"/>
      </w:pPr>
      <w:r>
        <w:t>Agenda</w:t>
      </w:r>
    </w:p>
    <w:tbl>
      <w:tblPr>
        <w:tblStyle w:val="NationalGrid"/>
        <w:tblW w:w="0" w:type="auto"/>
        <w:tblLook w:val="04A0" w:firstRow="1" w:lastRow="0" w:firstColumn="1" w:lastColumn="0" w:noHBand="0" w:noVBand="1"/>
      </w:tblPr>
      <w:tblGrid>
        <w:gridCol w:w="402"/>
        <w:gridCol w:w="4485"/>
        <w:gridCol w:w="2932"/>
        <w:gridCol w:w="2669"/>
      </w:tblGrid>
      <w:tr w:rsidR="00475BD5" w:rsidRPr="00DF7557" w14:paraId="3F95961A" w14:textId="77777777" w:rsidTr="00B960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2" w:type="dxa"/>
          </w:tcPr>
          <w:p w14:paraId="13841F19" w14:textId="77777777" w:rsidR="00475BD5" w:rsidRPr="00DF7557" w:rsidRDefault="00475BD5" w:rsidP="00DB6C33">
            <w:pPr>
              <w:pStyle w:val="TableColumnHeading"/>
            </w:pPr>
          </w:p>
        </w:tc>
        <w:tc>
          <w:tcPr>
            <w:tcW w:w="4485" w:type="dxa"/>
          </w:tcPr>
          <w:p w14:paraId="4EA9BDF3" w14:textId="77777777" w:rsidR="00475BD5" w:rsidRPr="00DF7557" w:rsidRDefault="00475BD5" w:rsidP="00DB6C33">
            <w:pPr>
              <w:pStyle w:val="TableColumnHeading"/>
            </w:pPr>
            <w:r>
              <w:t>Topics to be discussed</w:t>
            </w:r>
          </w:p>
        </w:tc>
        <w:tc>
          <w:tcPr>
            <w:tcW w:w="2932" w:type="dxa"/>
          </w:tcPr>
          <w:p w14:paraId="60E8F223" w14:textId="77777777" w:rsidR="00475BD5" w:rsidRDefault="00475BD5" w:rsidP="004A1715">
            <w:pPr>
              <w:pStyle w:val="TableColumnHeading"/>
              <w:jc w:val="center"/>
            </w:pPr>
            <w:r>
              <w:t>Lead</w:t>
            </w:r>
          </w:p>
        </w:tc>
        <w:tc>
          <w:tcPr>
            <w:tcW w:w="2669" w:type="dxa"/>
          </w:tcPr>
          <w:p w14:paraId="639E00E7" w14:textId="31569DE8" w:rsidR="00475BD5" w:rsidRDefault="00475BD5" w:rsidP="004A1715">
            <w:pPr>
              <w:pStyle w:val="TableColumnHeading"/>
              <w:jc w:val="center"/>
            </w:pPr>
            <w:r>
              <w:t>Timing</w:t>
            </w:r>
            <w:r w:rsidR="00722E56">
              <w:t xml:space="preserve"> </w:t>
            </w:r>
            <w:r w:rsidR="00722E56" w:rsidRPr="00722E56">
              <w:rPr>
                <w:sz w:val="13"/>
                <w:szCs w:val="13"/>
              </w:rPr>
              <w:t>(estimated)</w:t>
            </w:r>
          </w:p>
        </w:tc>
      </w:tr>
      <w:sdt>
        <w:sdtPr>
          <w:rPr>
            <w:rFonts w:ascii="Calibri" w:hAnsi="Calibri" w:cs="Calibri"/>
            <w:color w:val="auto"/>
            <w:sz w:val="22"/>
            <w:szCs w:val="22"/>
            <w:lang w:eastAsia="en-NZ"/>
          </w:rPr>
          <w:id w:val="1108319034"/>
        </w:sdtPr>
        <w:sdtEndPr/>
        <w:sdtContent>
          <w:sdt>
            <w:sdtPr>
              <w:rPr>
                <w:rFonts w:ascii="Calibri" w:hAnsi="Calibri" w:cs="Calibri"/>
                <w:color w:val="auto"/>
                <w:sz w:val="22"/>
                <w:szCs w:val="22"/>
                <w:lang w:eastAsia="en-NZ"/>
              </w:rPr>
              <w:id w:val="-1024938222"/>
              <w:placeholder>
                <w:docPart w:val="34C9E8A65C214DE8BAF7CBC3DB373AFA"/>
              </w:placeholder>
            </w:sdtPr>
            <w:sdtEndPr/>
            <w:sdtContent>
              <w:tr w:rsidR="00475BD5" w14:paraId="305224B7" w14:textId="77777777" w:rsidTr="00B96018">
                <w:tc>
                  <w:tcPr>
                    <w:tcW w:w="402" w:type="dxa"/>
                  </w:tcPr>
                  <w:p w14:paraId="68AC4AC5" w14:textId="77777777" w:rsidR="00475BD5" w:rsidRPr="00846C23" w:rsidRDefault="00475BD5" w:rsidP="00DB6C33">
                    <w:pPr>
                      <w:pStyle w:val="NumberedBullet1"/>
                      <w:rPr>
                        <w:rFonts w:ascii="Calibri" w:hAnsi="Calibri" w:cs="Calibri"/>
                        <w:color w:val="auto"/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4485" w:type="dxa"/>
                  </w:tcPr>
                  <w:p w14:paraId="6D4C15C1" w14:textId="77777777" w:rsidR="00475BD5" w:rsidRDefault="00475BD5" w:rsidP="00DB6C33">
                    <w:pPr>
                      <w:pStyle w:val="TableBody"/>
                      <w:rPr>
                        <w:rFonts w:ascii="Calibri" w:hAnsi="Calibri" w:cs="Calibri"/>
                        <w:color w:val="auto"/>
                        <w:sz w:val="22"/>
                        <w:szCs w:val="22"/>
                      </w:rPr>
                    </w:pPr>
                    <w:r w:rsidRPr="00846C23">
                      <w:rPr>
                        <w:rFonts w:ascii="Calibri" w:hAnsi="Calibri" w:cs="Calibri"/>
                        <w:color w:val="auto"/>
                        <w:sz w:val="22"/>
                        <w:szCs w:val="22"/>
                      </w:rPr>
                      <w:t>Introductions/Meeting Objectives</w:t>
                    </w:r>
                  </w:p>
                  <w:p w14:paraId="34BD53EA" w14:textId="2656DC3F" w:rsidR="00B96018" w:rsidRPr="00846C23" w:rsidRDefault="00B96018" w:rsidP="00DB6C33">
                    <w:pPr>
                      <w:pStyle w:val="TableBody"/>
                      <w:rPr>
                        <w:rFonts w:ascii="Calibri" w:hAnsi="Calibri" w:cs="Calibri"/>
                        <w:color w:val="auto"/>
                        <w:sz w:val="22"/>
                        <w:szCs w:val="22"/>
                      </w:rPr>
                    </w:pPr>
                  </w:p>
                </w:tc>
                <w:sdt>
                  <w:sdtPr>
                    <w:rPr>
                      <w:rFonts w:ascii="Calibri" w:hAnsi="Calibri" w:cs="Calibri"/>
                      <w:color w:val="auto"/>
                      <w:sz w:val="22"/>
                      <w:szCs w:val="22"/>
                    </w:rPr>
                    <w:id w:val="-246653814"/>
                    <w:placeholder>
                      <w:docPart w:val="96F771658A784F489FDB9D8260E6BC2B"/>
                    </w:placeholder>
                    <w:text/>
                  </w:sdtPr>
                  <w:sdtEndPr/>
                  <w:sdtContent>
                    <w:tc>
                      <w:tcPr>
                        <w:tcW w:w="2932" w:type="dxa"/>
                      </w:tcPr>
                      <w:p w14:paraId="5E490482" w14:textId="3AD24622" w:rsidR="00475BD5" w:rsidRPr="00846C23" w:rsidRDefault="004354F5" w:rsidP="00D0453C">
                        <w:pPr>
                          <w:pStyle w:val="TableBody"/>
                          <w:jc w:val="center"/>
                          <w:rPr>
                            <w:rFonts w:ascii="Calibri" w:hAnsi="Calibri" w:cs="Calibri"/>
                            <w:color w:val="auto"/>
                            <w:sz w:val="22"/>
                            <w:szCs w:val="22"/>
                          </w:rPr>
                        </w:pPr>
                        <w:r w:rsidRPr="00846C23">
                          <w:rPr>
                            <w:rFonts w:ascii="Calibri" w:hAnsi="Calibri" w:cs="Calibri"/>
                            <w:color w:val="auto"/>
                            <w:sz w:val="22"/>
                            <w:szCs w:val="22"/>
                          </w:rPr>
                          <w:t>Rob Pears - Chair</w:t>
                        </w:r>
                      </w:p>
                    </w:tc>
                  </w:sdtContent>
                </w:sdt>
                <w:tc>
                  <w:tcPr>
                    <w:tcW w:w="2669" w:type="dxa"/>
                  </w:tcPr>
                  <w:p w14:paraId="323EDA86" w14:textId="4EB647E8" w:rsidR="00475BD5" w:rsidRPr="00846C23" w:rsidRDefault="004354F5" w:rsidP="00D0453C">
                    <w:pPr>
                      <w:pStyle w:val="TableBody"/>
                      <w:jc w:val="center"/>
                      <w:rPr>
                        <w:rFonts w:ascii="Calibri" w:hAnsi="Calibri" w:cs="Calibri"/>
                        <w:color w:val="auto"/>
                        <w:sz w:val="22"/>
                        <w:szCs w:val="22"/>
                      </w:rPr>
                    </w:pPr>
                    <w:r w:rsidRPr="00846C23">
                      <w:rPr>
                        <w:rFonts w:ascii="Calibri" w:hAnsi="Calibri" w:cs="Calibri"/>
                        <w:color w:val="auto"/>
                        <w:sz w:val="22"/>
                        <w:szCs w:val="22"/>
                      </w:rPr>
                      <w:t>1</w:t>
                    </w:r>
                    <w:r w:rsidR="00821FDB" w:rsidRPr="00846C23">
                      <w:rPr>
                        <w:rFonts w:ascii="Calibri" w:hAnsi="Calibri" w:cs="Calibri"/>
                        <w:color w:val="auto"/>
                        <w:sz w:val="22"/>
                        <w:szCs w:val="22"/>
                      </w:rPr>
                      <w:t>3</w:t>
                    </w:r>
                    <w:r w:rsidRPr="00846C23">
                      <w:rPr>
                        <w:rFonts w:ascii="Calibri" w:hAnsi="Calibri" w:cs="Calibri"/>
                        <w:color w:val="auto"/>
                        <w:sz w:val="22"/>
                        <w:szCs w:val="22"/>
                      </w:rPr>
                      <w:t>:00-1</w:t>
                    </w:r>
                    <w:r w:rsidR="00821FDB" w:rsidRPr="00846C23">
                      <w:rPr>
                        <w:rFonts w:ascii="Calibri" w:hAnsi="Calibri" w:cs="Calibri"/>
                        <w:color w:val="auto"/>
                        <w:sz w:val="22"/>
                        <w:szCs w:val="22"/>
                      </w:rPr>
                      <w:t>3</w:t>
                    </w:r>
                    <w:r w:rsidRPr="00846C23">
                      <w:rPr>
                        <w:rFonts w:ascii="Calibri" w:hAnsi="Calibri" w:cs="Calibri"/>
                        <w:color w:val="auto"/>
                        <w:sz w:val="22"/>
                        <w:szCs w:val="22"/>
                      </w:rPr>
                      <w:t>:0</w:t>
                    </w:r>
                    <w:r w:rsidR="0075319C" w:rsidRPr="00846C23">
                      <w:rPr>
                        <w:rFonts w:ascii="Calibri" w:hAnsi="Calibri" w:cs="Calibri"/>
                        <w:color w:val="auto"/>
                        <w:sz w:val="22"/>
                        <w:szCs w:val="22"/>
                      </w:rPr>
                      <w:t>5</w:t>
                    </w:r>
                  </w:p>
                </w:tc>
              </w:tr>
            </w:sdtContent>
          </w:sdt>
        </w:sdtContent>
      </w:sdt>
      <w:tr w:rsidR="00821FDB" w14:paraId="5D7BD95B" w14:textId="77777777" w:rsidTr="00B96018">
        <w:tc>
          <w:tcPr>
            <w:tcW w:w="402" w:type="dxa"/>
          </w:tcPr>
          <w:p w14:paraId="5CACDF57" w14:textId="77777777" w:rsidR="00821FDB" w:rsidRPr="00846C23" w:rsidRDefault="00821FDB" w:rsidP="00E910FA">
            <w:pPr>
              <w:pStyle w:val="NumberedBullet1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485" w:type="dxa"/>
          </w:tcPr>
          <w:p w14:paraId="31BC27B9" w14:textId="0F2C8164" w:rsidR="00846C23" w:rsidRPr="00A61B56" w:rsidRDefault="00846C23" w:rsidP="00B96018">
            <w:pPr>
              <w:spacing w:after="0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GB"/>
              </w:rPr>
            </w:pPr>
            <w:r w:rsidRPr="00A61B56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GB"/>
              </w:rPr>
              <w:t xml:space="preserve">Review </w:t>
            </w:r>
            <w:r w:rsidR="00B9601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GB"/>
              </w:rPr>
              <w:t>t</w:t>
            </w:r>
            <w:r w:rsidRPr="00A61B56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GB"/>
              </w:rPr>
              <w:t xml:space="preserve">he </w:t>
            </w:r>
            <w:r w:rsidR="00B96018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GB"/>
              </w:rPr>
              <w:t xml:space="preserve">amended </w:t>
            </w:r>
            <w:r w:rsidRPr="00A61B56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GB"/>
              </w:rPr>
              <w:t>“How” section</w:t>
            </w:r>
          </w:p>
          <w:p w14:paraId="6CEB9F9B" w14:textId="14333996" w:rsidR="006B0206" w:rsidRDefault="00B96018" w:rsidP="00B96018">
            <w:pPr>
              <w:numPr>
                <w:ilvl w:val="0"/>
                <w:numId w:val="39"/>
              </w:numPr>
              <w:spacing w:after="0"/>
              <w:ind w:left="393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GB"/>
              </w:rPr>
              <w:t xml:space="preserve">Discuss </w:t>
            </w:r>
            <w:r w:rsidR="00980921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GB"/>
              </w:rPr>
              <w:t xml:space="preserve">and </w:t>
            </w:r>
            <w:r w:rsidR="00846C23" w:rsidRPr="00A61B56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GB"/>
              </w:rPr>
              <w:t xml:space="preserve">agree any 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GB"/>
              </w:rPr>
              <w:t xml:space="preserve">further </w:t>
            </w:r>
            <w:r w:rsidR="00846C23" w:rsidRPr="00A61B56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GB"/>
              </w:rPr>
              <w:t>changes</w:t>
            </w:r>
          </w:p>
          <w:p w14:paraId="6F00EB89" w14:textId="58310DCF" w:rsidR="00B96018" w:rsidRPr="00B96018" w:rsidRDefault="00B96018" w:rsidP="00B96018">
            <w:pPr>
              <w:spacing w:after="0"/>
              <w:ind w:left="393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GB"/>
              </w:rPr>
            </w:pPr>
          </w:p>
        </w:tc>
        <w:tc>
          <w:tcPr>
            <w:tcW w:w="2932" w:type="dxa"/>
          </w:tcPr>
          <w:p w14:paraId="1158EC4C" w14:textId="60B6BF6C" w:rsidR="00821FDB" w:rsidRPr="00846C23" w:rsidRDefault="00B96018" w:rsidP="00E910FA">
            <w:pPr>
              <w:pStyle w:val="TableBody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Everyone</w:t>
            </w:r>
          </w:p>
        </w:tc>
        <w:tc>
          <w:tcPr>
            <w:tcW w:w="2669" w:type="dxa"/>
          </w:tcPr>
          <w:p w14:paraId="1B6DC719" w14:textId="7C8DAA43" w:rsidR="00821FDB" w:rsidRPr="00846C23" w:rsidRDefault="00821FDB" w:rsidP="00E910FA">
            <w:pPr>
              <w:pStyle w:val="TableBody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46C23">
              <w:rPr>
                <w:rFonts w:ascii="Calibri" w:hAnsi="Calibri" w:cs="Calibri"/>
                <w:color w:val="auto"/>
                <w:sz w:val="22"/>
                <w:szCs w:val="22"/>
              </w:rPr>
              <w:t>1</w:t>
            </w:r>
            <w:r w:rsidR="00210345" w:rsidRPr="00846C23">
              <w:rPr>
                <w:rFonts w:ascii="Calibri" w:hAnsi="Calibri" w:cs="Calibri"/>
                <w:color w:val="auto"/>
                <w:sz w:val="22"/>
                <w:szCs w:val="22"/>
              </w:rPr>
              <w:t>3</w:t>
            </w:r>
            <w:r w:rsidRPr="00846C23">
              <w:rPr>
                <w:rFonts w:ascii="Calibri" w:hAnsi="Calibri" w:cs="Calibri"/>
                <w:color w:val="auto"/>
                <w:sz w:val="22"/>
                <w:szCs w:val="22"/>
              </w:rPr>
              <w:t>:0</w:t>
            </w:r>
            <w:r w:rsidR="00210345" w:rsidRPr="00846C23">
              <w:rPr>
                <w:rFonts w:ascii="Calibri" w:hAnsi="Calibri" w:cs="Calibri"/>
                <w:color w:val="auto"/>
                <w:sz w:val="22"/>
                <w:szCs w:val="22"/>
              </w:rPr>
              <w:t>5</w:t>
            </w:r>
            <w:r w:rsidRPr="00846C23">
              <w:rPr>
                <w:rFonts w:ascii="Calibri" w:hAnsi="Calibri" w:cs="Calibri"/>
                <w:color w:val="auto"/>
                <w:sz w:val="22"/>
                <w:szCs w:val="22"/>
              </w:rPr>
              <w:t>-1</w:t>
            </w:r>
            <w:r w:rsidR="00994B59">
              <w:rPr>
                <w:rFonts w:ascii="Calibri" w:hAnsi="Calibri" w:cs="Calibri"/>
                <w:color w:val="auto"/>
                <w:sz w:val="22"/>
                <w:szCs w:val="22"/>
              </w:rPr>
              <w:t>4</w:t>
            </w:r>
            <w:r w:rsidRPr="00846C23">
              <w:rPr>
                <w:rFonts w:ascii="Calibri" w:hAnsi="Calibri" w:cs="Calibri"/>
                <w:color w:val="auto"/>
                <w:sz w:val="22"/>
                <w:szCs w:val="22"/>
              </w:rPr>
              <w:t>:</w:t>
            </w:r>
            <w:r w:rsidR="00647F53">
              <w:rPr>
                <w:rFonts w:ascii="Calibri" w:hAnsi="Calibri" w:cs="Calibri"/>
                <w:color w:val="auto"/>
                <w:sz w:val="22"/>
                <w:szCs w:val="22"/>
              </w:rPr>
              <w:t>00</w:t>
            </w:r>
          </w:p>
        </w:tc>
      </w:tr>
      <w:tr w:rsidR="00821FDB" w14:paraId="78B8BAE9" w14:textId="77777777" w:rsidTr="00B96018">
        <w:tc>
          <w:tcPr>
            <w:tcW w:w="402" w:type="dxa"/>
          </w:tcPr>
          <w:p w14:paraId="4B6A2044" w14:textId="77777777" w:rsidR="00821FDB" w:rsidRPr="00846C23" w:rsidRDefault="00821FDB" w:rsidP="00E910FA">
            <w:pPr>
              <w:pStyle w:val="NumberedBullet1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485" w:type="dxa"/>
          </w:tcPr>
          <w:p w14:paraId="31E27862" w14:textId="77777777" w:rsidR="009E5D72" w:rsidRDefault="00846C23" w:rsidP="00B96018">
            <w:pPr>
              <w:pStyle w:val="NumberedBullet1"/>
              <w:numPr>
                <w:ilvl w:val="0"/>
                <w:numId w:val="0"/>
              </w:numPr>
              <w:rPr>
                <w:rFonts w:ascii="Calibri" w:hAnsi="Calibri" w:cs="Calibri"/>
                <w:color w:val="auto"/>
                <w:sz w:val="22"/>
                <w:szCs w:val="22"/>
                <w:lang w:eastAsia="en-GB"/>
              </w:rPr>
            </w:pPr>
            <w:r w:rsidRPr="00846C23">
              <w:rPr>
                <w:rFonts w:ascii="Calibri" w:hAnsi="Calibri" w:cs="Calibri"/>
                <w:color w:val="auto"/>
                <w:sz w:val="22"/>
                <w:szCs w:val="22"/>
                <w:lang w:eastAsia="en-GB"/>
              </w:rPr>
              <w:t xml:space="preserve">Review of GC0139 </w:t>
            </w:r>
            <w:r w:rsidR="00B96018">
              <w:rPr>
                <w:rFonts w:ascii="Calibri" w:hAnsi="Calibri" w:cs="Calibri"/>
                <w:color w:val="auto"/>
                <w:sz w:val="22"/>
                <w:szCs w:val="22"/>
                <w:lang w:eastAsia="en-GB"/>
              </w:rPr>
              <w:t>timeline and next steps</w:t>
            </w:r>
          </w:p>
          <w:p w14:paraId="41649FAE" w14:textId="2968BB34" w:rsidR="00B96018" w:rsidRPr="00846C23" w:rsidRDefault="00B96018" w:rsidP="00B96018">
            <w:pPr>
              <w:pStyle w:val="NumberedBullet1"/>
              <w:numPr>
                <w:ilvl w:val="0"/>
                <w:numId w:val="0"/>
              </w:numPr>
              <w:rPr>
                <w:rFonts w:ascii="Calibri" w:hAnsi="Calibri" w:cs="Calibri"/>
                <w:color w:val="auto"/>
                <w:sz w:val="22"/>
                <w:szCs w:val="22"/>
                <w:lang w:eastAsia="en-GB"/>
              </w:rPr>
            </w:pPr>
          </w:p>
        </w:tc>
        <w:sdt>
          <w:sdtPr>
            <w:rPr>
              <w:rFonts w:ascii="Calibri" w:hAnsi="Calibri" w:cs="Calibri"/>
              <w:color w:val="auto"/>
              <w:sz w:val="22"/>
              <w:szCs w:val="22"/>
            </w:rPr>
            <w:id w:val="-1968268137"/>
            <w:placeholder>
              <w:docPart w:val="EF6B0CE01DA21D49A97B4C82B217F5E0"/>
            </w:placeholder>
            <w:text/>
          </w:sdtPr>
          <w:sdtEndPr/>
          <w:sdtContent>
            <w:tc>
              <w:tcPr>
                <w:tcW w:w="2932" w:type="dxa"/>
              </w:tcPr>
              <w:p w14:paraId="4C4E9AEB" w14:textId="5600F958" w:rsidR="00821FDB" w:rsidRPr="00846C23" w:rsidRDefault="00846C23" w:rsidP="00E910FA">
                <w:pPr>
                  <w:pStyle w:val="TableBody"/>
                  <w:jc w:val="center"/>
                  <w:rPr>
                    <w:rFonts w:ascii="Calibri" w:hAnsi="Calibri" w:cs="Calibri"/>
                    <w:color w:val="auto"/>
                    <w:sz w:val="22"/>
                    <w:szCs w:val="22"/>
                  </w:rPr>
                </w:pPr>
                <w:r w:rsidRPr="00846C23">
                  <w:rPr>
                    <w:rFonts w:ascii="Calibri" w:hAnsi="Calibri" w:cs="Calibri"/>
                    <w:color w:val="auto"/>
                    <w:sz w:val="22"/>
                    <w:szCs w:val="22"/>
                  </w:rPr>
                  <w:t>Rob Pears - Chair</w:t>
                </w:r>
              </w:p>
            </w:tc>
          </w:sdtContent>
        </w:sdt>
        <w:tc>
          <w:tcPr>
            <w:tcW w:w="2669" w:type="dxa"/>
          </w:tcPr>
          <w:p w14:paraId="7E9A18DC" w14:textId="6CF4EB2F" w:rsidR="00821FDB" w:rsidRPr="00846C23" w:rsidRDefault="00821FDB" w:rsidP="00E910FA">
            <w:pPr>
              <w:pStyle w:val="TableBody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46C23">
              <w:rPr>
                <w:rFonts w:ascii="Calibri" w:hAnsi="Calibri" w:cs="Calibri"/>
                <w:color w:val="auto"/>
                <w:sz w:val="22"/>
                <w:szCs w:val="22"/>
              </w:rPr>
              <w:t>1</w:t>
            </w:r>
            <w:r w:rsidR="00994B59">
              <w:rPr>
                <w:rFonts w:ascii="Calibri" w:hAnsi="Calibri" w:cs="Calibri"/>
                <w:color w:val="auto"/>
                <w:sz w:val="22"/>
                <w:szCs w:val="22"/>
              </w:rPr>
              <w:t>4</w:t>
            </w:r>
            <w:r w:rsidRPr="00846C23">
              <w:rPr>
                <w:rFonts w:ascii="Calibri" w:hAnsi="Calibri" w:cs="Calibri"/>
                <w:color w:val="auto"/>
                <w:sz w:val="22"/>
                <w:szCs w:val="22"/>
              </w:rPr>
              <w:t>:</w:t>
            </w:r>
            <w:r w:rsidR="00647F53">
              <w:rPr>
                <w:rFonts w:ascii="Calibri" w:hAnsi="Calibri" w:cs="Calibri"/>
                <w:color w:val="auto"/>
                <w:sz w:val="22"/>
                <w:szCs w:val="22"/>
              </w:rPr>
              <w:t>0</w:t>
            </w:r>
            <w:r w:rsidRPr="00846C23">
              <w:rPr>
                <w:rFonts w:ascii="Calibri" w:hAnsi="Calibri" w:cs="Calibri"/>
                <w:color w:val="auto"/>
                <w:sz w:val="22"/>
                <w:szCs w:val="22"/>
              </w:rPr>
              <w:t>0-1</w:t>
            </w:r>
            <w:r w:rsidR="00994B59">
              <w:rPr>
                <w:rFonts w:ascii="Calibri" w:hAnsi="Calibri" w:cs="Calibri"/>
                <w:color w:val="auto"/>
                <w:sz w:val="22"/>
                <w:szCs w:val="22"/>
              </w:rPr>
              <w:t>4</w:t>
            </w:r>
            <w:r w:rsidRPr="00846C23">
              <w:rPr>
                <w:rFonts w:ascii="Calibri" w:hAnsi="Calibri" w:cs="Calibri"/>
                <w:color w:val="auto"/>
                <w:sz w:val="22"/>
                <w:szCs w:val="22"/>
              </w:rPr>
              <w:t>:</w:t>
            </w:r>
            <w:r w:rsidR="00B96018">
              <w:rPr>
                <w:rFonts w:ascii="Calibri" w:hAnsi="Calibri" w:cs="Calibri"/>
                <w:color w:val="auto"/>
                <w:sz w:val="22"/>
                <w:szCs w:val="22"/>
              </w:rPr>
              <w:t>3</w:t>
            </w:r>
            <w:r w:rsidR="00846C23" w:rsidRPr="00846C23">
              <w:rPr>
                <w:rFonts w:ascii="Calibri" w:hAnsi="Calibri" w:cs="Calibri"/>
                <w:color w:val="auto"/>
                <w:sz w:val="22"/>
                <w:szCs w:val="22"/>
              </w:rPr>
              <w:t>0</w:t>
            </w:r>
          </w:p>
        </w:tc>
      </w:tr>
      <w:tr w:rsidR="00B96018" w14:paraId="1511A392" w14:textId="77777777" w:rsidTr="00B96018">
        <w:tc>
          <w:tcPr>
            <w:tcW w:w="402" w:type="dxa"/>
          </w:tcPr>
          <w:p w14:paraId="1D332517" w14:textId="77777777" w:rsidR="00B96018" w:rsidRPr="00846C23" w:rsidRDefault="00B96018" w:rsidP="00E910FA">
            <w:pPr>
              <w:pStyle w:val="NumberedBullet1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485" w:type="dxa"/>
          </w:tcPr>
          <w:p w14:paraId="1953C7E0" w14:textId="77777777" w:rsidR="00B96018" w:rsidRPr="00A61B56" w:rsidRDefault="00B96018" w:rsidP="00846C23">
            <w:pPr>
              <w:spacing w:after="0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GB"/>
              </w:rPr>
            </w:pPr>
            <w:r w:rsidRPr="00A61B56"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GB"/>
              </w:rPr>
              <w:t>Review of Open Actions</w:t>
            </w:r>
          </w:p>
          <w:p w14:paraId="4E22A1D8" w14:textId="166A5BFD" w:rsidR="00B96018" w:rsidRPr="00846C23" w:rsidRDefault="00B96018" w:rsidP="00846C23">
            <w:pPr>
              <w:spacing w:after="0"/>
              <w:rPr>
                <w:rFonts w:ascii="Calibri" w:eastAsia="Times New Roman" w:hAnsi="Calibri" w:cs="Calibri"/>
                <w:color w:val="auto"/>
                <w:sz w:val="22"/>
                <w:szCs w:val="22"/>
                <w:lang w:eastAsia="en-GB"/>
              </w:rPr>
            </w:pPr>
          </w:p>
        </w:tc>
        <w:tc>
          <w:tcPr>
            <w:tcW w:w="2932" w:type="dxa"/>
          </w:tcPr>
          <w:p w14:paraId="21A7C80B" w14:textId="0E50952C" w:rsidR="00B96018" w:rsidRPr="00846C23" w:rsidRDefault="00B96018" w:rsidP="00E910FA">
            <w:pPr>
              <w:pStyle w:val="TableBody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Everyone</w:t>
            </w:r>
          </w:p>
        </w:tc>
        <w:tc>
          <w:tcPr>
            <w:tcW w:w="2669" w:type="dxa"/>
          </w:tcPr>
          <w:p w14:paraId="3CB2090A" w14:textId="1C4EA8D1" w:rsidR="00B96018" w:rsidRPr="00846C23" w:rsidRDefault="00B96018" w:rsidP="00E910FA">
            <w:pPr>
              <w:pStyle w:val="TableBody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14:30-15:30</w:t>
            </w:r>
          </w:p>
        </w:tc>
      </w:tr>
      <w:tr w:rsidR="00B96018" w14:paraId="7D6F27D8" w14:textId="77777777" w:rsidTr="00B96018">
        <w:tc>
          <w:tcPr>
            <w:tcW w:w="402" w:type="dxa"/>
          </w:tcPr>
          <w:p w14:paraId="79744CA9" w14:textId="77777777" w:rsidR="00B96018" w:rsidRPr="00846C23" w:rsidRDefault="00B96018" w:rsidP="00E910FA">
            <w:pPr>
              <w:pStyle w:val="NumberedBullet1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485" w:type="dxa"/>
          </w:tcPr>
          <w:p w14:paraId="7DADDC90" w14:textId="1D63439D" w:rsidR="00B96018" w:rsidRPr="00846C23" w:rsidRDefault="00B96018" w:rsidP="00846C23">
            <w:pPr>
              <w:spacing w:after="0"/>
              <w:rPr>
                <w:rFonts w:ascii="Calibri" w:hAnsi="Calibri" w:cs="Calibri"/>
                <w:color w:val="auto"/>
                <w:sz w:val="22"/>
                <w:szCs w:val="22"/>
                <w:lang w:eastAsia="en-GB"/>
              </w:rPr>
            </w:pPr>
            <w:r w:rsidRPr="00846C23">
              <w:rPr>
                <w:rFonts w:ascii="Calibri" w:hAnsi="Calibri" w:cs="Calibri"/>
                <w:color w:val="auto"/>
                <w:sz w:val="22"/>
                <w:szCs w:val="22"/>
              </w:rPr>
              <w:t>Close</w:t>
            </w:r>
          </w:p>
        </w:tc>
        <w:sdt>
          <w:sdtPr>
            <w:rPr>
              <w:rFonts w:ascii="Calibri" w:hAnsi="Calibri" w:cs="Calibri"/>
              <w:color w:val="auto"/>
              <w:sz w:val="22"/>
              <w:szCs w:val="22"/>
            </w:rPr>
            <w:id w:val="1705745231"/>
            <w:placeholder>
              <w:docPart w:val="2CF083D4733B1E45BC081B91D6CF2589"/>
            </w:placeholder>
            <w:text/>
          </w:sdtPr>
          <w:sdtContent>
            <w:tc>
              <w:tcPr>
                <w:tcW w:w="2932" w:type="dxa"/>
              </w:tcPr>
              <w:p w14:paraId="11F3732E" w14:textId="40EF38FC" w:rsidR="00B96018" w:rsidRPr="00846C23" w:rsidRDefault="00B96018" w:rsidP="00E910FA">
                <w:pPr>
                  <w:pStyle w:val="TableBody"/>
                  <w:jc w:val="center"/>
                  <w:rPr>
                    <w:rFonts w:ascii="Calibri" w:hAnsi="Calibri" w:cs="Calibri"/>
                    <w:color w:val="auto"/>
                    <w:sz w:val="22"/>
                    <w:szCs w:val="22"/>
                  </w:rPr>
                </w:pPr>
                <w:r w:rsidRPr="00846C23">
                  <w:rPr>
                    <w:rFonts w:ascii="Calibri" w:hAnsi="Calibri" w:cs="Calibri"/>
                    <w:color w:val="auto"/>
                    <w:sz w:val="22"/>
                    <w:szCs w:val="22"/>
                  </w:rPr>
                  <w:t>Rob Pears - Chair</w:t>
                </w:r>
              </w:p>
            </w:tc>
          </w:sdtContent>
        </w:sdt>
        <w:tc>
          <w:tcPr>
            <w:tcW w:w="2669" w:type="dxa"/>
          </w:tcPr>
          <w:p w14:paraId="439670B8" w14:textId="027068EC" w:rsidR="00B96018" w:rsidRPr="00846C23" w:rsidRDefault="00B96018" w:rsidP="00E910FA">
            <w:pPr>
              <w:pStyle w:val="TableBody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46C23">
              <w:rPr>
                <w:rFonts w:ascii="Calibri" w:hAnsi="Calibri" w:cs="Calibri"/>
                <w:color w:val="auto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5</w:t>
            </w:r>
            <w:r w:rsidRPr="00846C23">
              <w:rPr>
                <w:rFonts w:ascii="Calibri" w:hAnsi="Calibri" w:cs="Calibri"/>
                <w:color w:val="auto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>3</w:t>
            </w:r>
            <w:r w:rsidRPr="00846C23">
              <w:rPr>
                <w:rFonts w:ascii="Calibri" w:hAnsi="Calibri" w:cs="Calibri"/>
                <w:color w:val="auto"/>
                <w:sz w:val="22"/>
                <w:szCs w:val="22"/>
              </w:rPr>
              <w:t>0</w:t>
            </w:r>
          </w:p>
        </w:tc>
      </w:tr>
    </w:tbl>
    <w:p w14:paraId="0A246C8A" w14:textId="3EBCC8B3" w:rsidR="00B83796" w:rsidRDefault="00B83796" w:rsidP="00146ECC"/>
    <w:p w14:paraId="6B6C5CF5" w14:textId="50C9E993" w:rsidR="00A61B56" w:rsidRDefault="00A61B56" w:rsidP="00146ECC"/>
    <w:p w14:paraId="6D129992" w14:textId="77777777" w:rsidR="00A61B56" w:rsidRDefault="00A61B56" w:rsidP="00146ECC"/>
    <w:sectPr w:rsidR="00A61B56" w:rsidSect="00B03EE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588" w:right="709" w:bottom="1531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E0146" w14:textId="77777777" w:rsidR="002074A6" w:rsidRDefault="002074A6" w:rsidP="00A62BFF">
      <w:pPr>
        <w:spacing w:after="0"/>
      </w:pPr>
      <w:r>
        <w:separator/>
      </w:r>
    </w:p>
  </w:endnote>
  <w:endnote w:type="continuationSeparator" w:id="0">
    <w:p w14:paraId="5FCE1FE0" w14:textId="77777777" w:rsidR="002074A6" w:rsidRDefault="002074A6" w:rsidP="00A62B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B26D29" w14:paraId="654F9BD6" w14:textId="77777777" w:rsidTr="00B26D29">
      <w:tc>
        <w:tcPr>
          <w:tcW w:w="8789" w:type="dxa"/>
          <w:vAlign w:val="bottom"/>
        </w:tcPr>
        <w:p w14:paraId="181A1120" w14:textId="77777777" w:rsidR="00B26D29" w:rsidRDefault="00B26D29" w:rsidP="00DD2F95">
          <w:pPr>
            <w:pStyle w:val="Footer"/>
          </w:pPr>
        </w:p>
      </w:tc>
      <w:tc>
        <w:tcPr>
          <w:tcW w:w="1699" w:type="dxa"/>
          <w:vAlign w:val="bottom"/>
        </w:tcPr>
        <w:p w14:paraId="3B0FB997" w14:textId="1FE02CAC" w:rsidR="00B26D29" w:rsidRDefault="00B26D29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1E4306">
            <w:t>2</w:t>
          </w:r>
          <w:r>
            <w:fldChar w:fldCharType="end"/>
          </w:r>
        </w:p>
      </w:tc>
    </w:tr>
  </w:tbl>
  <w:p w14:paraId="3A1A539C" w14:textId="77777777" w:rsidR="00B26D29" w:rsidRDefault="00B26D29" w:rsidP="00B1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B26D29" w14:paraId="68778462" w14:textId="77777777" w:rsidTr="00B17C6A">
      <w:tc>
        <w:tcPr>
          <w:tcW w:w="8789" w:type="dxa"/>
          <w:vAlign w:val="bottom"/>
        </w:tcPr>
        <w:p w14:paraId="58491296" w14:textId="77777777" w:rsidR="00B26D29" w:rsidRDefault="0029281D" w:rsidP="0029281D">
          <w:pPr>
            <w:pStyle w:val="Dateofpapers"/>
          </w:pPr>
          <w:r>
            <w:t xml:space="preserve"> </w:t>
          </w:r>
        </w:p>
      </w:tc>
      <w:tc>
        <w:tcPr>
          <w:tcW w:w="1699" w:type="dxa"/>
          <w:vAlign w:val="bottom"/>
        </w:tcPr>
        <w:p w14:paraId="065AE7B3" w14:textId="0F50279A" w:rsidR="00B26D29" w:rsidRDefault="00B26D29" w:rsidP="00B03EE4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7E5FCD">
            <w:t>1</w:t>
          </w:r>
          <w:r>
            <w:fldChar w:fldCharType="end"/>
          </w:r>
        </w:p>
      </w:tc>
    </w:tr>
  </w:tbl>
  <w:p w14:paraId="4C1E92F2" w14:textId="77777777" w:rsidR="00B26D29" w:rsidRDefault="00B26D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76E80" w14:textId="77777777" w:rsidR="002074A6" w:rsidRDefault="002074A6" w:rsidP="00A62BFF">
      <w:pPr>
        <w:spacing w:after="0"/>
      </w:pPr>
      <w:r>
        <w:separator/>
      </w:r>
    </w:p>
  </w:footnote>
  <w:footnote w:type="continuationSeparator" w:id="0">
    <w:p w14:paraId="26CAEA72" w14:textId="77777777" w:rsidR="002074A6" w:rsidRDefault="002074A6" w:rsidP="00A62B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1B380" w14:textId="77777777" w:rsidR="00B26D29" w:rsidRDefault="009C67D3" w:rsidP="00D256C4">
    <w:pPr>
      <w:pStyle w:val="Header"/>
    </w:pPr>
    <w:r w:rsidRPr="005B7D51">
      <w:rPr>
        <w:lang w:eastAsia="en-GB"/>
      </w:rPr>
      <w:drawing>
        <wp:anchor distT="0" distB="0" distL="114300" distR="114300" simplePos="0" relativeHeight="251740160" behindDoc="0" locked="1" layoutInCell="1" allowOverlap="1" wp14:anchorId="0776E101" wp14:editId="76A2A1DA">
          <wp:simplePos x="0" y="0"/>
          <wp:positionH relativeFrom="page">
            <wp:posOffset>449580</wp:posOffset>
          </wp:positionH>
          <wp:positionV relativeFrom="page">
            <wp:posOffset>236855</wp:posOffset>
          </wp:positionV>
          <wp:extent cx="1878965" cy="305435"/>
          <wp:effectExtent l="0" t="0" r="6985" b="0"/>
          <wp:wrapNone/>
          <wp:docPr id="1" name="Picture 10">
            <a:extLst xmlns:a="http://schemas.openxmlformats.org/drawingml/2006/main">
              <a:ext uri="{FF2B5EF4-FFF2-40B4-BE49-F238E27FC236}">
                <a16:creationId xmlns:a16="http://schemas.microsoft.com/office/drawing/2014/main" id="{30F594D7-F5C2-4EDC-A8B2-9976FDC95DE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>
                    <a:extLst>
                      <a:ext uri="{FF2B5EF4-FFF2-40B4-BE49-F238E27FC236}">
                        <a16:creationId xmlns:a16="http://schemas.microsoft.com/office/drawing/2014/main" id="{30F594D7-F5C2-4EDC-A8B2-9976FDC95DE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896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5B458" w14:textId="71F67462" w:rsidR="00B26D29" w:rsidRPr="00A6517C" w:rsidRDefault="00D15A9B" w:rsidP="009C67D3">
    <w:pPr>
      <w:pStyle w:val="Header"/>
      <w:ind w:left="0"/>
      <w:jc w:val="left"/>
    </w:pPr>
    <w:r>
      <w:rPr>
        <w:lang w:eastAsia="en-GB"/>
      </w:rPr>
      <w:drawing>
        <wp:anchor distT="0" distB="0" distL="114300" distR="114300" simplePos="0" relativeHeight="251741184" behindDoc="0" locked="1" layoutInCell="1" allowOverlap="1" wp14:anchorId="7B9C0422" wp14:editId="2EFB8DEA">
          <wp:simplePos x="0" y="0"/>
          <wp:positionH relativeFrom="column">
            <wp:posOffset>-297815</wp:posOffset>
          </wp:positionH>
          <wp:positionV relativeFrom="page">
            <wp:posOffset>190500</wp:posOffset>
          </wp:positionV>
          <wp:extent cx="1723390" cy="257175"/>
          <wp:effectExtent l="0" t="0" r="0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39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6D29">
      <w:rPr>
        <w:lang w:eastAsia="en-GB"/>
      </w:rPr>
      <w:drawing>
        <wp:anchor distT="0" distB="215900" distL="114300" distR="114300" simplePos="0" relativeHeight="251732992" behindDoc="1" locked="1" layoutInCell="1" allowOverlap="1" wp14:anchorId="793C1379" wp14:editId="3769274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5865" cy="2758440"/>
          <wp:effectExtent l="0" t="0" r="6985" b="3810"/>
          <wp:wrapTopAndBottom/>
          <wp:docPr id="127" name="Picture 1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ackground-03.png"/>
                  <pic:cNvPicPr preferRelativeResize="0"/>
                </pic:nvPicPr>
                <pic:blipFill rotWithShape="1">
                  <a:blip r:embed="rId2"/>
                  <a:srcRect b="74193"/>
                  <a:stretch/>
                </pic:blipFill>
                <pic:spPr bwMode="auto">
                  <a:xfrm>
                    <a:off x="0" y="0"/>
                    <a:ext cx="7556400" cy="27591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6D29">
      <w:rPr>
        <w:lang w:eastAsia="en-GB"/>
      </w:rPr>
      <w:drawing>
        <wp:anchor distT="0" distB="0" distL="114300" distR="114300" simplePos="0" relativeHeight="251735040" behindDoc="0" locked="0" layoutInCell="1" allowOverlap="1" wp14:anchorId="4BCE3992" wp14:editId="41838130">
          <wp:simplePos x="0" y="0"/>
          <wp:positionH relativeFrom="margin">
            <wp:posOffset>-449580</wp:posOffset>
          </wp:positionH>
          <wp:positionV relativeFrom="paragraph">
            <wp:posOffset>-355600</wp:posOffset>
          </wp:positionV>
          <wp:extent cx="4889500" cy="1327017"/>
          <wp:effectExtent l="0" t="0" r="6350" b="6985"/>
          <wp:wrapNone/>
          <wp:docPr id="128" name="Graphic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0" cy="1327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2830EE9"/>
    <w:multiLevelType w:val="hybridMultilevel"/>
    <w:tmpl w:val="57722C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724149"/>
    <w:multiLevelType w:val="multilevel"/>
    <w:tmpl w:val="F8461CFE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058F7DDB"/>
    <w:multiLevelType w:val="hybridMultilevel"/>
    <w:tmpl w:val="220456A8"/>
    <w:lvl w:ilvl="0" w:tplc="217E460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C23693"/>
    <w:multiLevelType w:val="hybridMultilevel"/>
    <w:tmpl w:val="B936F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3825A2"/>
    <w:multiLevelType w:val="hybridMultilevel"/>
    <w:tmpl w:val="80748966"/>
    <w:lvl w:ilvl="0" w:tplc="5F2A2AAC">
      <w:numFmt w:val="bullet"/>
      <w:lvlText w:val="-"/>
      <w:lvlJc w:val="left"/>
      <w:pPr>
        <w:ind w:left="2250" w:hanging="360"/>
      </w:pPr>
      <w:rPr>
        <w:rFonts w:ascii="Arial" w:eastAsiaTheme="minorHAnsi" w:hAnsi="Arial" w:cs="Arial" w:hint="default"/>
        <w:i w:val="0"/>
      </w:rPr>
    </w:lvl>
    <w:lvl w:ilvl="1" w:tplc="08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15" w15:restartNumberingAfterBreak="0">
    <w:nsid w:val="106760D2"/>
    <w:multiLevelType w:val="multilevel"/>
    <w:tmpl w:val="60FC1E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1F938FF"/>
    <w:multiLevelType w:val="hybridMultilevel"/>
    <w:tmpl w:val="B3BE09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D05E35"/>
    <w:multiLevelType w:val="hybridMultilevel"/>
    <w:tmpl w:val="9DFC43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DB51A2"/>
    <w:multiLevelType w:val="hybridMultilevel"/>
    <w:tmpl w:val="D122B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384A7B"/>
    <w:multiLevelType w:val="hybridMultilevel"/>
    <w:tmpl w:val="3F90C5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20301B40"/>
    <w:multiLevelType w:val="hybridMultilevel"/>
    <w:tmpl w:val="36500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2E6E90"/>
    <w:multiLevelType w:val="hybridMultilevel"/>
    <w:tmpl w:val="8F344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662AAC"/>
    <w:multiLevelType w:val="multilevel"/>
    <w:tmpl w:val="9418C61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5" w15:restartNumberingAfterBreak="0">
    <w:nsid w:val="38C108A1"/>
    <w:multiLevelType w:val="hybridMultilevel"/>
    <w:tmpl w:val="5A34F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3A6174"/>
    <w:multiLevelType w:val="hybridMultilevel"/>
    <w:tmpl w:val="C04CA5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8C2B74"/>
    <w:multiLevelType w:val="hybridMultilevel"/>
    <w:tmpl w:val="2F3EC53E"/>
    <w:lvl w:ilvl="0" w:tplc="D16A7864">
      <w:numFmt w:val="bullet"/>
      <w:lvlText w:val="-"/>
      <w:lvlJc w:val="left"/>
      <w:pPr>
        <w:ind w:left="2250" w:hanging="360"/>
      </w:pPr>
      <w:rPr>
        <w:rFonts w:ascii="Arial" w:eastAsiaTheme="minorHAnsi" w:hAnsi="Arial" w:cs="Arial" w:hint="default"/>
        <w:i w:val="0"/>
      </w:rPr>
    </w:lvl>
    <w:lvl w:ilvl="1" w:tplc="08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8" w15:restartNumberingAfterBreak="0">
    <w:nsid w:val="4B152281"/>
    <w:multiLevelType w:val="hybridMultilevel"/>
    <w:tmpl w:val="D54A3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A00248"/>
    <w:multiLevelType w:val="multilevel"/>
    <w:tmpl w:val="6AFE2C76"/>
    <w:lvl w:ilvl="0">
      <w:start w:val="1"/>
      <w:numFmt w:val="bullet"/>
      <w:lvlText w:val=""/>
      <w:lvlJc w:val="left"/>
      <w:pPr>
        <w:tabs>
          <w:tab w:val="num" w:pos="-2332"/>
        </w:tabs>
        <w:ind w:left="-233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-1612"/>
        </w:tabs>
        <w:ind w:left="-161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-892"/>
        </w:tabs>
        <w:ind w:left="-89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-172"/>
        </w:tabs>
        <w:ind w:left="-17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48"/>
        </w:tabs>
        <w:ind w:left="5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1268"/>
        </w:tabs>
        <w:ind w:left="12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1988"/>
        </w:tabs>
        <w:ind w:left="19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2708"/>
        </w:tabs>
        <w:ind w:left="27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3428"/>
        </w:tabs>
        <w:ind w:left="3428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3901420"/>
    <w:multiLevelType w:val="multilevel"/>
    <w:tmpl w:val="7A9C5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265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32" w15:restartNumberingAfterBreak="0">
    <w:nsid w:val="68CA5A1F"/>
    <w:multiLevelType w:val="hybridMultilevel"/>
    <w:tmpl w:val="3FDE9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34" w15:restartNumberingAfterBreak="0">
    <w:nsid w:val="6AD3657F"/>
    <w:multiLevelType w:val="multilevel"/>
    <w:tmpl w:val="F8461CFE"/>
    <w:numStyleLink w:val="Bullets"/>
  </w:abstractNum>
  <w:abstractNum w:abstractNumId="35" w15:restartNumberingAfterBreak="0">
    <w:nsid w:val="778E4D1C"/>
    <w:multiLevelType w:val="multilevel"/>
    <w:tmpl w:val="7D7CA560"/>
    <w:numStyleLink w:val="NumberedBulletsList"/>
  </w:abstractNum>
  <w:abstractNum w:abstractNumId="36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4626F6"/>
    <w:multiLevelType w:val="hybridMultilevel"/>
    <w:tmpl w:val="B694E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3"/>
  </w:num>
  <w:num w:numId="12">
    <w:abstractNumId w:val="23"/>
  </w:num>
  <w:num w:numId="13">
    <w:abstractNumId w:val="36"/>
  </w:num>
  <w:num w:numId="14">
    <w:abstractNumId w:val="11"/>
  </w:num>
  <w:num w:numId="15">
    <w:abstractNumId w:val="34"/>
  </w:num>
  <w:num w:numId="16">
    <w:abstractNumId w:val="35"/>
    <w:lvlOverride w:ilvl="0"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  <w:strike w:val="0"/>
        </w:rPr>
      </w:lvl>
    </w:lvlOverride>
  </w:num>
  <w:num w:numId="17">
    <w:abstractNumId w:val="20"/>
  </w:num>
  <w:num w:numId="18">
    <w:abstractNumId w:val="31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</w:num>
  <w:num w:numId="22">
    <w:abstractNumId w:val="16"/>
  </w:num>
  <w:num w:numId="23">
    <w:abstractNumId w:val="21"/>
  </w:num>
  <w:num w:numId="24">
    <w:abstractNumId w:val="10"/>
  </w:num>
  <w:num w:numId="25">
    <w:abstractNumId w:val="12"/>
  </w:num>
  <w:num w:numId="26">
    <w:abstractNumId w:val="14"/>
  </w:num>
  <w:num w:numId="27">
    <w:abstractNumId w:val="27"/>
  </w:num>
  <w:num w:numId="28">
    <w:abstractNumId w:val="19"/>
  </w:num>
  <w:num w:numId="29">
    <w:abstractNumId w:val="13"/>
  </w:num>
  <w:num w:numId="30">
    <w:abstractNumId w:val="25"/>
  </w:num>
  <w:num w:numId="31">
    <w:abstractNumId w:val="22"/>
  </w:num>
  <w:num w:numId="32">
    <w:abstractNumId w:val="37"/>
  </w:num>
  <w:num w:numId="33">
    <w:abstractNumId w:val="28"/>
  </w:num>
  <w:num w:numId="34">
    <w:abstractNumId w:val="24"/>
  </w:num>
  <w:num w:numId="35">
    <w:abstractNumId w:val="26"/>
  </w:num>
  <w:num w:numId="36">
    <w:abstractNumId w:val="18"/>
  </w:num>
  <w:num w:numId="37">
    <w:abstractNumId w:val="17"/>
  </w:num>
  <w:num w:numId="38">
    <w:abstractNumId w:val="30"/>
  </w:num>
  <w:num w:numId="39">
    <w:abstractNumId w:val="29"/>
  </w:num>
  <w:num w:numId="4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attachedTemplate r:id="rId1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993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DA4"/>
    <w:rsid w:val="0004599D"/>
    <w:rsid w:val="000501BC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0E82"/>
    <w:rsid w:val="00081106"/>
    <w:rsid w:val="000816B3"/>
    <w:rsid w:val="00081F84"/>
    <w:rsid w:val="00081FD6"/>
    <w:rsid w:val="000821BE"/>
    <w:rsid w:val="00083974"/>
    <w:rsid w:val="00083E12"/>
    <w:rsid w:val="000847DC"/>
    <w:rsid w:val="00084C5F"/>
    <w:rsid w:val="00087020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B0F9C"/>
    <w:rsid w:val="000B19B2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4E87"/>
    <w:rsid w:val="000C5017"/>
    <w:rsid w:val="000C53DB"/>
    <w:rsid w:val="000C64F6"/>
    <w:rsid w:val="000C66C7"/>
    <w:rsid w:val="000D16EC"/>
    <w:rsid w:val="000D2220"/>
    <w:rsid w:val="000D3A7B"/>
    <w:rsid w:val="000D3E58"/>
    <w:rsid w:val="000D4C01"/>
    <w:rsid w:val="000D65A7"/>
    <w:rsid w:val="000E010A"/>
    <w:rsid w:val="000E068A"/>
    <w:rsid w:val="000E1ECB"/>
    <w:rsid w:val="000E3824"/>
    <w:rsid w:val="000E43B5"/>
    <w:rsid w:val="000E496F"/>
    <w:rsid w:val="000E5122"/>
    <w:rsid w:val="000E6380"/>
    <w:rsid w:val="000E63A9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6ECC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67752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1745"/>
    <w:rsid w:val="001C185D"/>
    <w:rsid w:val="001C1930"/>
    <w:rsid w:val="001C30D3"/>
    <w:rsid w:val="001C4ABF"/>
    <w:rsid w:val="001C4DB5"/>
    <w:rsid w:val="001C67DA"/>
    <w:rsid w:val="001C7E4B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080"/>
    <w:rsid w:val="001E4306"/>
    <w:rsid w:val="001E4924"/>
    <w:rsid w:val="001E54FC"/>
    <w:rsid w:val="001E6636"/>
    <w:rsid w:val="001E6B69"/>
    <w:rsid w:val="001E74F3"/>
    <w:rsid w:val="001E7752"/>
    <w:rsid w:val="001F04C9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4A6"/>
    <w:rsid w:val="00207EBF"/>
    <w:rsid w:val="00207FF1"/>
    <w:rsid w:val="00210345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6FF1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0E66"/>
    <w:rsid w:val="002A21AE"/>
    <w:rsid w:val="002A42A5"/>
    <w:rsid w:val="002A47B7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5E2D"/>
    <w:rsid w:val="002B60E1"/>
    <w:rsid w:val="002B6AD9"/>
    <w:rsid w:val="002C112B"/>
    <w:rsid w:val="002C1211"/>
    <w:rsid w:val="002C1261"/>
    <w:rsid w:val="002C2938"/>
    <w:rsid w:val="002C3C01"/>
    <w:rsid w:val="002C4AC0"/>
    <w:rsid w:val="002C4BAB"/>
    <w:rsid w:val="002C67B0"/>
    <w:rsid w:val="002C7A80"/>
    <w:rsid w:val="002D02A7"/>
    <w:rsid w:val="002D02F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237D"/>
    <w:rsid w:val="00313E6E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031"/>
    <w:rsid w:val="00341DBA"/>
    <w:rsid w:val="003426AA"/>
    <w:rsid w:val="00342D7A"/>
    <w:rsid w:val="00342D8D"/>
    <w:rsid w:val="00342DF2"/>
    <w:rsid w:val="00343F8C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3519"/>
    <w:rsid w:val="00404065"/>
    <w:rsid w:val="0040422E"/>
    <w:rsid w:val="0040521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35BD"/>
    <w:rsid w:val="004354F5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869"/>
    <w:rsid w:val="00464A3D"/>
    <w:rsid w:val="00467853"/>
    <w:rsid w:val="004710DC"/>
    <w:rsid w:val="004713FB"/>
    <w:rsid w:val="00473562"/>
    <w:rsid w:val="00473C1A"/>
    <w:rsid w:val="00474271"/>
    <w:rsid w:val="00474678"/>
    <w:rsid w:val="00475BD5"/>
    <w:rsid w:val="00477C68"/>
    <w:rsid w:val="00480421"/>
    <w:rsid w:val="004808CC"/>
    <w:rsid w:val="0048102A"/>
    <w:rsid w:val="004833B0"/>
    <w:rsid w:val="00483E04"/>
    <w:rsid w:val="0048569C"/>
    <w:rsid w:val="00485B0F"/>
    <w:rsid w:val="00486CB3"/>
    <w:rsid w:val="00486CFC"/>
    <w:rsid w:val="004870CC"/>
    <w:rsid w:val="004907D0"/>
    <w:rsid w:val="00490BA7"/>
    <w:rsid w:val="0049205D"/>
    <w:rsid w:val="00493C98"/>
    <w:rsid w:val="00496719"/>
    <w:rsid w:val="00496763"/>
    <w:rsid w:val="004969EE"/>
    <w:rsid w:val="00497673"/>
    <w:rsid w:val="004A07FA"/>
    <w:rsid w:val="004A1715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FF5"/>
    <w:rsid w:val="004C318D"/>
    <w:rsid w:val="004C4C01"/>
    <w:rsid w:val="004C5EA5"/>
    <w:rsid w:val="004C70EC"/>
    <w:rsid w:val="004C7495"/>
    <w:rsid w:val="004D0A0E"/>
    <w:rsid w:val="004D0BC9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4F60C1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6A05"/>
    <w:rsid w:val="00517A92"/>
    <w:rsid w:val="00522096"/>
    <w:rsid w:val="005220C6"/>
    <w:rsid w:val="005228B8"/>
    <w:rsid w:val="00522F09"/>
    <w:rsid w:val="00524110"/>
    <w:rsid w:val="00524B3D"/>
    <w:rsid w:val="005253BF"/>
    <w:rsid w:val="00527EF2"/>
    <w:rsid w:val="00530B60"/>
    <w:rsid w:val="0053334A"/>
    <w:rsid w:val="005337E8"/>
    <w:rsid w:val="00533C8E"/>
    <w:rsid w:val="00535700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0EE6"/>
    <w:rsid w:val="0055236E"/>
    <w:rsid w:val="005526FA"/>
    <w:rsid w:val="00552D0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34A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366"/>
    <w:rsid w:val="00572DD8"/>
    <w:rsid w:val="005741D5"/>
    <w:rsid w:val="005745FE"/>
    <w:rsid w:val="00574FB6"/>
    <w:rsid w:val="005753B3"/>
    <w:rsid w:val="0057651A"/>
    <w:rsid w:val="005767E1"/>
    <w:rsid w:val="005771C5"/>
    <w:rsid w:val="00577A69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D78AF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1022B"/>
    <w:rsid w:val="00610A63"/>
    <w:rsid w:val="006114A6"/>
    <w:rsid w:val="00611B4B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47F53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0139"/>
    <w:rsid w:val="006A11C9"/>
    <w:rsid w:val="006A2517"/>
    <w:rsid w:val="006A644C"/>
    <w:rsid w:val="006A69E4"/>
    <w:rsid w:val="006A7045"/>
    <w:rsid w:val="006B0206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D4919"/>
    <w:rsid w:val="006D6073"/>
    <w:rsid w:val="006D6266"/>
    <w:rsid w:val="006E055E"/>
    <w:rsid w:val="006E0E6C"/>
    <w:rsid w:val="006E1030"/>
    <w:rsid w:val="006E5041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FD2"/>
    <w:rsid w:val="007155D1"/>
    <w:rsid w:val="00716462"/>
    <w:rsid w:val="00717C5D"/>
    <w:rsid w:val="00722224"/>
    <w:rsid w:val="00722E56"/>
    <w:rsid w:val="007246A2"/>
    <w:rsid w:val="00725C76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319C"/>
    <w:rsid w:val="00754B6E"/>
    <w:rsid w:val="007554B0"/>
    <w:rsid w:val="007578B1"/>
    <w:rsid w:val="00757CBA"/>
    <w:rsid w:val="00757E52"/>
    <w:rsid w:val="007612FB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BB4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416A"/>
    <w:rsid w:val="00794C2B"/>
    <w:rsid w:val="0079523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4797"/>
    <w:rsid w:val="007D6535"/>
    <w:rsid w:val="007D706B"/>
    <w:rsid w:val="007E09AC"/>
    <w:rsid w:val="007E24ED"/>
    <w:rsid w:val="007E436B"/>
    <w:rsid w:val="007E5FCD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CA9"/>
    <w:rsid w:val="007F6E70"/>
    <w:rsid w:val="007F6EB7"/>
    <w:rsid w:val="007F6EFC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1FDB"/>
    <w:rsid w:val="0082256B"/>
    <w:rsid w:val="0082344F"/>
    <w:rsid w:val="00823F60"/>
    <w:rsid w:val="00824204"/>
    <w:rsid w:val="00824427"/>
    <w:rsid w:val="00825B5A"/>
    <w:rsid w:val="0082679B"/>
    <w:rsid w:val="00826993"/>
    <w:rsid w:val="00827A4B"/>
    <w:rsid w:val="00830436"/>
    <w:rsid w:val="008307B9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C23"/>
    <w:rsid w:val="00846D9A"/>
    <w:rsid w:val="0085011D"/>
    <w:rsid w:val="008503F5"/>
    <w:rsid w:val="00850743"/>
    <w:rsid w:val="008519C5"/>
    <w:rsid w:val="00851FCD"/>
    <w:rsid w:val="00852AA7"/>
    <w:rsid w:val="00854A1A"/>
    <w:rsid w:val="008555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5A27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3A5F"/>
    <w:rsid w:val="00905AFB"/>
    <w:rsid w:val="00906BC2"/>
    <w:rsid w:val="00906DCA"/>
    <w:rsid w:val="00907A53"/>
    <w:rsid w:val="00910067"/>
    <w:rsid w:val="0091036B"/>
    <w:rsid w:val="00910CE2"/>
    <w:rsid w:val="00911589"/>
    <w:rsid w:val="00912100"/>
    <w:rsid w:val="00912347"/>
    <w:rsid w:val="00913D11"/>
    <w:rsid w:val="00916FA7"/>
    <w:rsid w:val="0091763D"/>
    <w:rsid w:val="00917FD0"/>
    <w:rsid w:val="009201C2"/>
    <w:rsid w:val="00922001"/>
    <w:rsid w:val="00924420"/>
    <w:rsid w:val="0092544F"/>
    <w:rsid w:val="00931300"/>
    <w:rsid w:val="00934D6B"/>
    <w:rsid w:val="00936933"/>
    <w:rsid w:val="00937B12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698C"/>
    <w:rsid w:val="009772B7"/>
    <w:rsid w:val="00977EC0"/>
    <w:rsid w:val="00980623"/>
    <w:rsid w:val="00980921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4B59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34E8"/>
    <w:rsid w:val="009C44D0"/>
    <w:rsid w:val="009C4983"/>
    <w:rsid w:val="009C4E4E"/>
    <w:rsid w:val="009C4EF5"/>
    <w:rsid w:val="009C5B29"/>
    <w:rsid w:val="009C621C"/>
    <w:rsid w:val="009C67D3"/>
    <w:rsid w:val="009C7EDF"/>
    <w:rsid w:val="009D063C"/>
    <w:rsid w:val="009D29E9"/>
    <w:rsid w:val="009D3DB6"/>
    <w:rsid w:val="009D4FA1"/>
    <w:rsid w:val="009D6762"/>
    <w:rsid w:val="009D76F3"/>
    <w:rsid w:val="009E0CC0"/>
    <w:rsid w:val="009E1F2D"/>
    <w:rsid w:val="009E23AE"/>
    <w:rsid w:val="009E2FBC"/>
    <w:rsid w:val="009E40C0"/>
    <w:rsid w:val="009E40C8"/>
    <w:rsid w:val="009E5D72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1A9D"/>
    <w:rsid w:val="00A430BD"/>
    <w:rsid w:val="00A448EB"/>
    <w:rsid w:val="00A47633"/>
    <w:rsid w:val="00A52359"/>
    <w:rsid w:val="00A53D94"/>
    <w:rsid w:val="00A554C3"/>
    <w:rsid w:val="00A56E6F"/>
    <w:rsid w:val="00A57BBD"/>
    <w:rsid w:val="00A60EE5"/>
    <w:rsid w:val="00A61393"/>
    <w:rsid w:val="00A61B56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47CE"/>
    <w:rsid w:val="00A74C1D"/>
    <w:rsid w:val="00A7636B"/>
    <w:rsid w:val="00A77D5B"/>
    <w:rsid w:val="00A85844"/>
    <w:rsid w:val="00A86291"/>
    <w:rsid w:val="00A87456"/>
    <w:rsid w:val="00A87471"/>
    <w:rsid w:val="00A8770E"/>
    <w:rsid w:val="00A907DE"/>
    <w:rsid w:val="00A90FC5"/>
    <w:rsid w:val="00A938C7"/>
    <w:rsid w:val="00A95EB0"/>
    <w:rsid w:val="00A967FD"/>
    <w:rsid w:val="00A97281"/>
    <w:rsid w:val="00AA0280"/>
    <w:rsid w:val="00AA3692"/>
    <w:rsid w:val="00AA640B"/>
    <w:rsid w:val="00AA7BEB"/>
    <w:rsid w:val="00AB05A1"/>
    <w:rsid w:val="00AB0A4D"/>
    <w:rsid w:val="00AB0CB2"/>
    <w:rsid w:val="00AB4765"/>
    <w:rsid w:val="00AB4A75"/>
    <w:rsid w:val="00AB4D36"/>
    <w:rsid w:val="00AB510E"/>
    <w:rsid w:val="00AB5A67"/>
    <w:rsid w:val="00AB6717"/>
    <w:rsid w:val="00AC0A59"/>
    <w:rsid w:val="00AC2267"/>
    <w:rsid w:val="00AC613B"/>
    <w:rsid w:val="00AC662F"/>
    <w:rsid w:val="00AC721F"/>
    <w:rsid w:val="00AC78CA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6F7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309B6"/>
    <w:rsid w:val="00B30D62"/>
    <w:rsid w:val="00B31D55"/>
    <w:rsid w:val="00B3753F"/>
    <w:rsid w:val="00B379FC"/>
    <w:rsid w:val="00B37DFD"/>
    <w:rsid w:val="00B4166E"/>
    <w:rsid w:val="00B425FB"/>
    <w:rsid w:val="00B4286A"/>
    <w:rsid w:val="00B42BC6"/>
    <w:rsid w:val="00B47721"/>
    <w:rsid w:val="00B51375"/>
    <w:rsid w:val="00B528EA"/>
    <w:rsid w:val="00B54EFE"/>
    <w:rsid w:val="00B552D5"/>
    <w:rsid w:val="00B55BEB"/>
    <w:rsid w:val="00B60E8B"/>
    <w:rsid w:val="00B6242E"/>
    <w:rsid w:val="00B64D66"/>
    <w:rsid w:val="00B71156"/>
    <w:rsid w:val="00B73DF8"/>
    <w:rsid w:val="00B7445D"/>
    <w:rsid w:val="00B74EB4"/>
    <w:rsid w:val="00B763EA"/>
    <w:rsid w:val="00B76ABF"/>
    <w:rsid w:val="00B81592"/>
    <w:rsid w:val="00B81B6D"/>
    <w:rsid w:val="00B83796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6018"/>
    <w:rsid w:val="00B96EBA"/>
    <w:rsid w:val="00B9781B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5E9"/>
    <w:rsid w:val="00BB755E"/>
    <w:rsid w:val="00BC099D"/>
    <w:rsid w:val="00BC0E63"/>
    <w:rsid w:val="00BC1019"/>
    <w:rsid w:val="00BC1612"/>
    <w:rsid w:val="00BC249A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7EB3"/>
    <w:rsid w:val="00C2083D"/>
    <w:rsid w:val="00C231A3"/>
    <w:rsid w:val="00C2348B"/>
    <w:rsid w:val="00C23A3B"/>
    <w:rsid w:val="00C23EC0"/>
    <w:rsid w:val="00C23F96"/>
    <w:rsid w:val="00C248CA"/>
    <w:rsid w:val="00C25268"/>
    <w:rsid w:val="00C256AC"/>
    <w:rsid w:val="00C26718"/>
    <w:rsid w:val="00C278B6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530B"/>
    <w:rsid w:val="00C4690E"/>
    <w:rsid w:val="00C46A57"/>
    <w:rsid w:val="00C51235"/>
    <w:rsid w:val="00C51387"/>
    <w:rsid w:val="00C531AF"/>
    <w:rsid w:val="00C54A40"/>
    <w:rsid w:val="00C54AEA"/>
    <w:rsid w:val="00C55842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A78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453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5A9B"/>
    <w:rsid w:val="00D16096"/>
    <w:rsid w:val="00D163C8"/>
    <w:rsid w:val="00D1706F"/>
    <w:rsid w:val="00D2040D"/>
    <w:rsid w:val="00D2182C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3B05"/>
    <w:rsid w:val="00D34518"/>
    <w:rsid w:val="00D35562"/>
    <w:rsid w:val="00D36137"/>
    <w:rsid w:val="00D36ADA"/>
    <w:rsid w:val="00D40CF5"/>
    <w:rsid w:val="00D43277"/>
    <w:rsid w:val="00D434A8"/>
    <w:rsid w:val="00D43EAB"/>
    <w:rsid w:val="00D45F83"/>
    <w:rsid w:val="00D4627A"/>
    <w:rsid w:val="00D4680A"/>
    <w:rsid w:val="00D479C1"/>
    <w:rsid w:val="00D50BDF"/>
    <w:rsid w:val="00D52C83"/>
    <w:rsid w:val="00D53510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5FAE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34A"/>
    <w:rsid w:val="00D90712"/>
    <w:rsid w:val="00D94027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086"/>
    <w:rsid w:val="00DB4920"/>
    <w:rsid w:val="00DB4A0A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1FA"/>
    <w:rsid w:val="00DE326A"/>
    <w:rsid w:val="00DE52BF"/>
    <w:rsid w:val="00DE7D00"/>
    <w:rsid w:val="00DF09E2"/>
    <w:rsid w:val="00DF3165"/>
    <w:rsid w:val="00DF371E"/>
    <w:rsid w:val="00DF6407"/>
    <w:rsid w:val="00DF6561"/>
    <w:rsid w:val="00DF6613"/>
    <w:rsid w:val="00DF7557"/>
    <w:rsid w:val="00E002D6"/>
    <w:rsid w:val="00E02DF9"/>
    <w:rsid w:val="00E03154"/>
    <w:rsid w:val="00E039D5"/>
    <w:rsid w:val="00E03D63"/>
    <w:rsid w:val="00E052B7"/>
    <w:rsid w:val="00E062A4"/>
    <w:rsid w:val="00E06BA3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62E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3E92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10FA"/>
    <w:rsid w:val="00E932E0"/>
    <w:rsid w:val="00E93A90"/>
    <w:rsid w:val="00E94720"/>
    <w:rsid w:val="00E9638B"/>
    <w:rsid w:val="00E96BBC"/>
    <w:rsid w:val="00E97DBE"/>
    <w:rsid w:val="00EA1BE6"/>
    <w:rsid w:val="00EA229A"/>
    <w:rsid w:val="00EA2DC7"/>
    <w:rsid w:val="00EA5402"/>
    <w:rsid w:val="00EA5950"/>
    <w:rsid w:val="00EA660C"/>
    <w:rsid w:val="00EA6CF6"/>
    <w:rsid w:val="00EA79DA"/>
    <w:rsid w:val="00EA7B24"/>
    <w:rsid w:val="00EB2129"/>
    <w:rsid w:val="00EB2266"/>
    <w:rsid w:val="00EB5163"/>
    <w:rsid w:val="00EC01C7"/>
    <w:rsid w:val="00EC0C90"/>
    <w:rsid w:val="00EC45E1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24CC"/>
    <w:rsid w:val="00F02534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1759F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731D"/>
    <w:rsid w:val="00F50F86"/>
    <w:rsid w:val="00F51851"/>
    <w:rsid w:val="00F51E39"/>
    <w:rsid w:val="00F5214B"/>
    <w:rsid w:val="00F5365E"/>
    <w:rsid w:val="00F543FA"/>
    <w:rsid w:val="00F54AE8"/>
    <w:rsid w:val="00F56048"/>
    <w:rsid w:val="00F5660C"/>
    <w:rsid w:val="00F578E1"/>
    <w:rsid w:val="00F61DBB"/>
    <w:rsid w:val="00F6520E"/>
    <w:rsid w:val="00F65FDF"/>
    <w:rsid w:val="00F666EB"/>
    <w:rsid w:val="00F70822"/>
    <w:rsid w:val="00F720A6"/>
    <w:rsid w:val="00F726CD"/>
    <w:rsid w:val="00F730BF"/>
    <w:rsid w:val="00F7344F"/>
    <w:rsid w:val="00F73A24"/>
    <w:rsid w:val="00F75C23"/>
    <w:rsid w:val="00F761A6"/>
    <w:rsid w:val="00F768CC"/>
    <w:rsid w:val="00F76E6E"/>
    <w:rsid w:val="00F771F6"/>
    <w:rsid w:val="00F777FC"/>
    <w:rsid w:val="00F779AA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A1B"/>
    <w:rsid w:val="00FC33FC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  <w:rsid w:val="121BC142"/>
    <w:rsid w:val="15DA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A6823B2"/>
  <w15:docId w15:val="{8332EC98-CC9B-4BF0-B20B-D444F140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unhideWhenUsed="1" w:qFormat="1"/>
    <w:lsdException w:name="heading 5" w:semiHidden="1" w:uiPriority="23" w:unhideWhenUsed="1" w:qFormat="1"/>
    <w:lsdException w:name="heading 6" w:semiHidden="1" w:uiPriority="23" w:unhideWhenUsed="1" w:qFormat="1"/>
    <w:lsdException w:name="heading 7" w:semiHidden="1" w:uiPriority="23" w:unhideWhenUsed="1" w:qFormat="1"/>
    <w:lsdException w:name="heading 8" w:semiHidden="1" w:uiPriority="23" w:unhideWhenUsed="1" w:qFormat="1"/>
    <w:lsdException w:name="heading 9" w:semiHidden="1" w:uiPriority="2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0" w:qFormat="1"/>
    <w:lsdException w:name="Intense Quote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6" w:qFormat="1"/>
    <w:lsdException w:name="Intense Emphasis" w:uiPriority="28" w:qFormat="1"/>
    <w:lsdException w:name="Subtle Reference" w:uiPriority="32" w:qFormat="1"/>
    <w:lsdException w:name="Intense Reference" w:uiPriority="33" w:qFormat="1"/>
    <w:lsdException w:name="Book Title" w:semiHidden="1" w:uiPriority="34" w:qFormat="1"/>
    <w:lsdException w:name="Bibliography" w:semiHidden="1" w:uiPriority="38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801E7C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/>
      <w:outlineLvl w:val="0"/>
    </w:pPr>
    <w:rPr>
      <w:rFonts w:asciiTheme="majorHAnsi" w:hAnsiTheme="majorHAnsi"/>
      <w:b/>
      <w:noProof/>
      <w:color w:val="F26522" w:themeColor="accent1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4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4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4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6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6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6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755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E01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emf"/><Relationship Id="rId4" Type="http://schemas.openxmlformats.org/officeDocument/2006/relationships/image" Target="media/image5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CHEL.HINSLEY1\Documents\Draft%20CUSC%20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C2957A1E62A4452B734DD011F7B4D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5D88E-9800-41BA-9AE4-B64FD18A6F76}"/>
      </w:docPartPr>
      <w:docPartBody>
        <w:p w:rsidR="00A929A0" w:rsidRDefault="008375C9">
          <w:pPr>
            <w:pStyle w:val="3C2957A1E62A4452B734DD011F7B4D72"/>
          </w:pPr>
          <w:r w:rsidRPr="000770F3">
            <w:rPr>
              <w:rStyle w:val="PlaceholderText"/>
            </w:rPr>
            <w:t>Click or tap to enter a date.</w:t>
          </w:r>
        </w:p>
      </w:docPartBody>
    </w:docPart>
    <w:docPart>
      <w:docPartPr>
        <w:name w:val="30B116EAC2C64CA3A44ACF47E1FF9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56004-2893-4E69-885D-C2E13659D6ED}"/>
      </w:docPartPr>
      <w:docPartBody>
        <w:p w:rsidR="00A929A0" w:rsidRDefault="008375C9">
          <w:pPr>
            <w:pStyle w:val="30B116EAC2C64CA3A44ACF47E1FF96F9"/>
          </w:pPr>
          <w:r>
            <w:rPr>
              <w:rStyle w:val="PlaceholderText"/>
            </w:rPr>
            <w:t>Enter room name</w:t>
          </w:r>
        </w:p>
      </w:docPartBody>
    </w:docPart>
    <w:docPart>
      <w:docPartPr>
        <w:name w:val="9390963286334B8CA88766FB5960D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0B95F8-C424-421E-B266-F834E9C14902}"/>
      </w:docPartPr>
      <w:docPartBody>
        <w:p w:rsidR="00A929A0" w:rsidRDefault="008375C9">
          <w:pPr>
            <w:pStyle w:val="9390963286334B8CA88766FB5960DEAA"/>
          </w:pPr>
          <w:r>
            <w:rPr>
              <w:rStyle w:val="PlaceholderText"/>
            </w:rPr>
            <w:t>##:## AM/PM</w:t>
          </w:r>
        </w:p>
      </w:docPartBody>
    </w:docPart>
    <w:docPart>
      <w:docPartPr>
        <w:name w:val="D47420E11EA84CA7B7A58E0DDBFCC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A87F3-D7F1-4157-AA01-0767DBD62C79}"/>
      </w:docPartPr>
      <w:docPartBody>
        <w:p w:rsidR="00A929A0" w:rsidRDefault="008375C9">
          <w:pPr>
            <w:pStyle w:val="D47420E11EA84CA7B7A58E0DDBFCC75A"/>
          </w:pPr>
          <w:r>
            <w:rPr>
              <w:rStyle w:val="PlaceholderText"/>
            </w:rPr>
            <w:t>##:## AM/PM</w:t>
          </w:r>
        </w:p>
      </w:docPartBody>
    </w:docPart>
    <w:docPart>
      <w:docPartPr>
        <w:name w:val="34C9E8A65C214DE8BAF7CBC3DB373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E197A6-20F8-4C6E-8999-9B721AE0BBB0}"/>
      </w:docPartPr>
      <w:docPartBody>
        <w:p w:rsidR="004D3A63" w:rsidRDefault="00CD053B" w:rsidP="00CD053B">
          <w:pPr>
            <w:pStyle w:val="34C9E8A65C214DE8BAF7CBC3DB373AFA"/>
          </w:pPr>
          <w:r w:rsidRPr="00A16AB5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96F771658A784F489FDB9D8260E6B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B42DD-81FE-4807-96C4-CC4C9C7467C0}"/>
      </w:docPartPr>
      <w:docPartBody>
        <w:p w:rsidR="004D3A63" w:rsidRDefault="00CD053B" w:rsidP="00CD053B">
          <w:pPr>
            <w:pStyle w:val="96F771658A784F489FDB9D8260E6BC2B"/>
          </w:pPr>
          <w:r>
            <w:rPr>
              <w:rStyle w:val="PlaceholderText"/>
            </w:rPr>
            <w:t>Owner (X minutes)</w:t>
          </w:r>
        </w:p>
      </w:docPartBody>
    </w:docPart>
    <w:docPart>
      <w:docPartPr>
        <w:name w:val="EF6B0CE01DA21D49A97B4C82B217F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F08BBD-F58D-E146-A375-E658577EAA0E}"/>
      </w:docPartPr>
      <w:docPartBody>
        <w:p w:rsidR="00ED0BF7" w:rsidRDefault="00486B47" w:rsidP="00486B47">
          <w:pPr>
            <w:pStyle w:val="EF6B0CE01DA21D49A97B4C82B217F5E0"/>
          </w:pPr>
          <w:r>
            <w:rPr>
              <w:rStyle w:val="PlaceholderText"/>
            </w:rPr>
            <w:t>Owner (X minutes)</w:t>
          </w:r>
        </w:p>
      </w:docPartBody>
    </w:docPart>
    <w:docPart>
      <w:docPartPr>
        <w:name w:val="2CF083D4733B1E45BC081B91D6CF2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584C1B-8C7F-0C43-9257-DB19016B245F}"/>
      </w:docPartPr>
      <w:docPartBody>
        <w:p w:rsidR="00000000" w:rsidRDefault="00ED0BF7" w:rsidP="00ED0BF7">
          <w:pPr>
            <w:pStyle w:val="2CF083D4733B1E45BC081B91D6CF2589"/>
          </w:pPr>
          <w:r>
            <w:rPr>
              <w:rStyle w:val="PlaceholderText"/>
            </w:rPr>
            <w:t>Owner (X minutes)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75C9"/>
    <w:rsid w:val="002E3681"/>
    <w:rsid w:val="00486B47"/>
    <w:rsid w:val="004D3A63"/>
    <w:rsid w:val="008375C9"/>
    <w:rsid w:val="00A8671E"/>
    <w:rsid w:val="00A929A0"/>
    <w:rsid w:val="00A96AAB"/>
    <w:rsid w:val="00AF3D4A"/>
    <w:rsid w:val="00B212C5"/>
    <w:rsid w:val="00B263B5"/>
    <w:rsid w:val="00BF690D"/>
    <w:rsid w:val="00C03E0E"/>
    <w:rsid w:val="00C378D6"/>
    <w:rsid w:val="00C74581"/>
    <w:rsid w:val="00CD053B"/>
    <w:rsid w:val="00ED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0BF7"/>
    <w:rPr>
      <w:color w:val="808080"/>
    </w:rPr>
  </w:style>
  <w:style w:type="paragraph" w:customStyle="1" w:styleId="3C2957A1E62A4452B734DD011F7B4D72">
    <w:name w:val="3C2957A1E62A4452B734DD011F7B4D72"/>
  </w:style>
  <w:style w:type="paragraph" w:customStyle="1" w:styleId="30B116EAC2C64CA3A44ACF47E1FF96F9">
    <w:name w:val="30B116EAC2C64CA3A44ACF47E1FF96F9"/>
  </w:style>
  <w:style w:type="paragraph" w:customStyle="1" w:styleId="9390963286334B8CA88766FB5960DEAA">
    <w:name w:val="9390963286334B8CA88766FB5960DEAA"/>
  </w:style>
  <w:style w:type="paragraph" w:customStyle="1" w:styleId="D47420E11EA84CA7B7A58E0DDBFCC75A">
    <w:name w:val="D47420E11EA84CA7B7A58E0DDBFCC75A"/>
  </w:style>
  <w:style w:type="paragraph" w:customStyle="1" w:styleId="34C9E8A65C214DE8BAF7CBC3DB373AFA">
    <w:name w:val="34C9E8A65C214DE8BAF7CBC3DB373AFA"/>
    <w:rsid w:val="00CD053B"/>
    <w:pPr>
      <w:spacing w:after="160" w:line="259" w:lineRule="auto"/>
    </w:pPr>
  </w:style>
  <w:style w:type="paragraph" w:customStyle="1" w:styleId="96F771658A784F489FDB9D8260E6BC2B">
    <w:name w:val="96F771658A784F489FDB9D8260E6BC2B"/>
    <w:rsid w:val="00CD053B"/>
    <w:pPr>
      <w:spacing w:after="160" w:line="259" w:lineRule="auto"/>
    </w:pPr>
  </w:style>
  <w:style w:type="paragraph" w:customStyle="1" w:styleId="4752A14D7B1E7549AD3F78D6035B8B6E">
    <w:name w:val="4752A14D7B1E7549AD3F78D6035B8B6E"/>
    <w:rsid w:val="00ED0BF7"/>
    <w:pPr>
      <w:spacing w:after="0" w:line="240" w:lineRule="auto"/>
    </w:pPr>
    <w:rPr>
      <w:sz w:val="24"/>
      <w:szCs w:val="24"/>
    </w:rPr>
  </w:style>
  <w:style w:type="paragraph" w:customStyle="1" w:styleId="F95606C901769D40981BC778E1DD2F89">
    <w:name w:val="F95606C901769D40981BC778E1DD2F89"/>
    <w:rsid w:val="00B263B5"/>
    <w:pPr>
      <w:spacing w:after="0" w:line="240" w:lineRule="auto"/>
    </w:pPr>
    <w:rPr>
      <w:sz w:val="24"/>
      <w:szCs w:val="24"/>
    </w:rPr>
  </w:style>
  <w:style w:type="paragraph" w:customStyle="1" w:styleId="EF6B0CE01DA21D49A97B4C82B217F5E0">
    <w:name w:val="EF6B0CE01DA21D49A97B4C82B217F5E0"/>
    <w:rsid w:val="00486B47"/>
    <w:pPr>
      <w:spacing w:after="0" w:line="240" w:lineRule="auto"/>
    </w:pPr>
    <w:rPr>
      <w:sz w:val="24"/>
      <w:szCs w:val="24"/>
    </w:rPr>
  </w:style>
  <w:style w:type="paragraph" w:customStyle="1" w:styleId="2CF083D4733B1E45BC081B91D6CF2589">
    <w:name w:val="2CF083D4733B1E45BC081B91D6CF2589"/>
    <w:rsid w:val="00ED0BF7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602f8bc30f54c39c2bfc2199499fbe2e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e991611b92c05ebad96601fa61622e0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6B23DE-14EA-4FD5-8BFC-F2812B2FFB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0424AF-8D4E-4445-BD57-067A108484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692409-653D-40FC-B8E6-ECEEA309EC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30679C-A7BC-412A-8523-6BA637F7B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C:\Users\RACHEL.HINSLEY1\Documents\Draft CUSC agenda.dotx</Template>
  <TotalTime>104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GC0139 Workgroup Meeting 7 Agenda</vt:lpstr>
    </vt:vector>
  </TitlesOfParts>
  <Manager/>
  <Company>National Grid ESO</Company>
  <LinksUpToDate>false</LinksUpToDate>
  <CharactersWithSpaces>505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GC0139 Workgroup Meeting 7 Agenda</dc:title>
  <dc:subject/>
  <dc:creator>Rob Pears</dc:creator>
  <cp:keywords/>
  <dc:description/>
  <cp:lastModifiedBy>Pears(ESO), Rob</cp:lastModifiedBy>
  <cp:revision>21</cp:revision>
  <cp:lastPrinted>2018-02-21T09:46:00Z</cp:lastPrinted>
  <dcterms:created xsi:type="dcterms:W3CDTF">2020-08-04T10:53:00Z</dcterms:created>
  <dcterms:modified xsi:type="dcterms:W3CDTF">2021-03-16T13:19:00Z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_AdHocReviewCycleID">
    <vt:i4>1773235454</vt:i4>
  </property>
  <property fmtid="{D5CDD505-2E9C-101B-9397-08002B2CF9AE}" pid="4" name="_NewReviewCycle">
    <vt:lpwstr/>
  </property>
  <property fmtid="{D5CDD505-2E9C-101B-9397-08002B2CF9AE}" pid="5" name="_EmailSubject">
    <vt:lpwstr>Draft Agenda</vt:lpwstr>
  </property>
  <property fmtid="{D5CDD505-2E9C-101B-9397-08002B2CF9AE}" pid="6" name="_AuthorEmail">
    <vt:lpwstr>Rachel.Hinsley1@nationalgrid.com</vt:lpwstr>
  </property>
  <property fmtid="{D5CDD505-2E9C-101B-9397-08002B2CF9AE}" pid="7" name="_AuthorEmailDisplayName">
    <vt:lpwstr>Hinsley1, Rachel</vt:lpwstr>
  </property>
  <property fmtid="{D5CDD505-2E9C-101B-9397-08002B2CF9AE}" pid="8" name="_ReviewingToolsShownOnce">
    <vt:lpwstr/>
  </property>
</Properties>
</file>