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C7DB6" w14:textId="29ECDA2B" w:rsidR="007656F0" w:rsidRPr="001D580A" w:rsidRDefault="00173259" w:rsidP="007656F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O</w:t>
      </w:r>
      <w:r w:rsidR="007656F0" w:rsidRPr="001D580A">
        <w:rPr>
          <w:b/>
          <w:sz w:val="28"/>
          <w:szCs w:val="28"/>
        </w:rPr>
        <w:t>PERATING CODE NO. 8</w:t>
      </w:r>
    </w:p>
    <w:p w14:paraId="5ABF832F" w14:textId="77777777" w:rsidR="007656F0" w:rsidRPr="001D580A" w:rsidRDefault="007656F0" w:rsidP="007656F0">
      <w:pPr>
        <w:jc w:val="center"/>
        <w:rPr>
          <w:b/>
        </w:rPr>
      </w:pPr>
      <w:r w:rsidRPr="001D580A">
        <w:rPr>
          <w:b/>
        </w:rPr>
        <w:t>(OC8)</w:t>
      </w:r>
    </w:p>
    <w:p w14:paraId="00189AA3" w14:textId="77777777" w:rsidR="007656F0" w:rsidRPr="001D580A" w:rsidRDefault="007656F0" w:rsidP="007656F0"/>
    <w:p w14:paraId="4AF11CA8" w14:textId="77777777" w:rsidR="007656F0" w:rsidRPr="001D580A" w:rsidRDefault="007656F0" w:rsidP="007656F0">
      <w:pPr>
        <w:jc w:val="center"/>
        <w:rPr>
          <w:b/>
          <w:bCs/>
          <w:sz w:val="24"/>
          <w:szCs w:val="24"/>
        </w:rPr>
      </w:pPr>
      <w:r w:rsidRPr="001D580A">
        <w:rPr>
          <w:b/>
          <w:bCs/>
          <w:sz w:val="24"/>
          <w:szCs w:val="24"/>
        </w:rPr>
        <w:t>SAFETY CO-ORDINATION</w:t>
      </w:r>
    </w:p>
    <w:p w14:paraId="1EE530C7" w14:textId="77777777" w:rsidR="007656F0" w:rsidRPr="001D580A" w:rsidRDefault="007656F0" w:rsidP="007656F0"/>
    <w:p w14:paraId="598CF7F1" w14:textId="77777777" w:rsidR="007656F0" w:rsidRPr="001D580A" w:rsidRDefault="007656F0" w:rsidP="007656F0">
      <w:pPr>
        <w:jc w:val="center"/>
        <w:rPr>
          <w:b/>
          <w:bCs/>
          <w:sz w:val="24"/>
          <w:szCs w:val="24"/>
        </w:rPr>
      </w:pPr>
      <w:r w:rsidRPr="001D580A">
        <w:rPr>
          <w:b/>
          <w:bCs/>
          <w:sz w:val="24"/>
          <w:szCs w:val="24"/>
        </w:rPr>
        <w:t>CONTENTS</w:t>
      </w:r>
    </w:p>
    <w:p w14:paraId="1010B47E" w14:textId="77777777" w:rsidR="007656F0" w:rsidRPr="001D580A" w:rsidRDefault="007656F0" w:rsidP="007656F0"/>
    <w:p w14:paraId="6BE8F460" w14:textId="77777777" w:rsidR="007656F0" w:rsidRPr="001D580A" w:rsidRDefault="007656F0" w:rsidP="007656F0">
      <w:pPr>
        <w:jc w:val="center"/>
      </w:pPr>
      <w:r w:rsidRPr="001D580A">
        <w:t>(This contents page does not form part of the Grid Code)</w:t>
      </w:r>
    </w:p>
    <w:p w14:paraId="62F40654" w14:textId="77777777" w:rsidR="007656F0" w:rsidRPr="001D580A" w:rsidRDefault="007656F0" w:rsidP="007656F0"/>
    <w:p w14:paraId="46A39D4E" w14:textId="77777777" w:rsidR="007656F0" w:rsidRPr="001D580A" w:rsidRDefault="007656F0" w:rsidP="007656F0">
      <w:pPr>
        <w:tabs>
          <w:tab w:val="right" w:pos="9639"/>
        </w:tabs>
      </w:pPr>
      <w:r w:rsidRPr="001D580A">
        <w:rPr>
          <w:u w:val="single"/>
        </w:rPr>
        <w:t>Paragraph No/Title</w:t>
      </w:r>
      <w:r w:rsidRPr="001D580A">
        <w:tab/>
      </w:r>
      <w:r w:rsidRPr="001D580A">
        <w:rPr>
          <w:u w:val="single"/>
        </w:rPr>
        <w:t>Page Number</w:t>
      </w:r>
    </w:p>
    <w:p w14:paraId="2278E91D" w14:textId="78A6CA19" w:rsidR="00284876" w:rsidRDefault="007656F0">
      <w:pPr>
        <w:pStyle w:val="TOC1"/>
        <w:rPr>
          <w:rFonts w:asciiTheme="minorHAnsi" w:eastAsiaTheme="minorEastAsia" w:hAnsiTheme="minorHAnsi" w:cstheme="minorBidi"/>
          <w:snapToGrid/>
          <w:sz w:val="22"/>
          <w:szCs w:val="22"/>
          <w:lang w:eastAsia="en-GB"/>
        </w:rPr>
      </w:pPr>
      <w:r w:rsidRPr="001D580A">
        <w:fldChar w:fldCharType="begin"/>
      </w:r>
      <w:r w:rsidRPr="001D580A">
        <w:instrText xml:space="preserve"> TOC \f </w:instrText>
      </w:r>
      <w:r w:rsidRPr="001D580A">
        <w:fldChar w:fldCharType="separate"/>
      </w:r>
      <w:r w:rsidR="00284876" w:rsidRPr="00E34A11">
        <w:t>OC8.1   INTRODUCTION</w:t>
      </w:r>
      <w:r w:rsidR="00284876">
        <w:tab/>
      </w:r>
      <w:r w:rsidR="00284876">
        <w:fldChar w:fldCharType="begin"/>
      </w:r>
      <w:r w:rsidR="00284876">
        <w:instrText xml:space="preserve"> PAGEREF _Toc4424775 \h </w:instrText>
      </w:r>
      <w:r w:rsidR="00284876">
        <w:fldChar w:fldCharType="separate"/>
      </w:r>
      <w:r w:rsidR="002E7850">
        <w:t>2</w:t>
      </w:r>
      <w:r w:rsidR="00284876">
        <w:fldChar w:fldCharType="end"/>
      </w:r>
    </w:p>
    <w:p w14:paraId="1393CB04" w14:textId="7E8CD70F" w:rsidR="00284876" w:rsidRDefault="00284876">
      <w:pPr>
        <w:pStyle w:val="TOC1"/>
        <w:rPr>
          <w:rFonts w:asciiTheme="minorHAnsi" w:eastAsiaTheme="minorEastAsia" w:hAnsiTheme="minorHAnsi" w:cstheme="minorBidi"/>
          <w:snapToGrid/>
          <w:sz w:val="22"/>
          <w:szCs w:val="22"/>
          <w:lang w:eastAsia="en-GB"/>
        </w:rPr>
      </w:pPr>
      <w:r w:rsidRPr="00E34A11">
        <w:t>OC8.2   OBJECTIVE</w:t>
      </w:r>
      <w:r>
        <w:tab/>
      </w:r>
      <w:r>
        <w:fldChar w:fldCharType="begin"/>
      </w:r>
      <w:r>
        <w:instrText xml:space="preserve"> PAGEREF _Toc4424776 \h </w:instrText>
      </w:r>
      <w:r>
        <w:fldChar w:fldCharType="separate"/>
      </w:r>
      <w:r w:rsidR="002E7850">
        <w:t>2</w:t>
      </w:r>
      <w:r>
        <w:fldChar w:fldCharType="end"/>
      </w:r>
    </w:p>
    <w:p w14:paraId="27E004E3" w14:textId="72FAAEC1" w:rsidR="00284876" w:rsidRDefault="00284876">
      <w:pPr>
        <w:pStyle w:val="TOC1"/>
        <w:rPr>
          <w:rFonts w:asciiTheme="minorHAnsi" w:eastAsiaTheme="minorEastAsia" w:hAnsiTheme="minorHAnsi" w:cstheme="minorBidi"/>
          <w:snapToGrid/>
          <w:sz w:val="22"/>
          <w:szCs w:val="22"/>
          <w:lang w:eastAsia="en-GB"/>
        </w:rPr>
      </w:pPr>
      <w:r w:rsidRPr="00E34A11">
        <w:t>OC8.3   SCOPE</w:t>
      </w:r>
      <w:r>
        <w:tab/>
      </w:r>
      <w:r>
        <w:fldChar w:fldCharType="begin"/>
      </w:r>
      <w:r>
        <w:instrText xml:space="preserve"> PAGEREF _Toc4424777 \h </w:instrText>
      </w:r>
      <w:r>
        <w:fldChar w:fldCharType="separate"/>
      </w:r>
      <w:r w:rsidR="002E7850">
        <w:t>2</w:t>
      </w:r>
      <w:r>
        <w:fldChar w:fldCharType="end"/>
      </w:r>
    </w:p>
    <w:p w14:paraId="5828474A" w14:textId="5D0ED5E5" w:rsidR="00284876" w:rsidRDefault="00284876">
      <w:pPr>
        <w:pStyle w:val="TOC1"/>
        <w:rPr>
          <w:rFonts w:asciiTheme="minorHAnsi" w:eastAsiaTheme="minorEastAsia" w:hAnsiTheme="minorHAnsi" w:cstheme="minorBidi"/>
          <w:snapToGrid/>
          <w:sz w:val="22"/>
          <w:szCs w:val="22"/>
          <w:lang w:eastAsia="en-GB"/>
        </w:rPr>
      </w:pPr>
      <w:r w:rsidRPr="00E34A11">
        <w:t>OC8.4   PROCEDURE</w:t>
      </w:r>
      <w:r>
        <w:tab/>
      </w:r>
      <w:r>
        <w:fldChar w:fldCharType="begin"/>
      </w:r>
      <w:r>
        <w:instrText xml:space="preserve"> PAGEREF _Toc4424778 \h </w:instrText>
      </w:r>
      <w:r>
        <w:fldChar w:fldCharType="separate"/>
      </w:r>
      <w:r w:rsidR="002E7850">
        <w:t>2</w:t>
      </w:r>
      <w:r>
        <w:fldChar w:fldCharType="end"/>
      </w:r>
    </w:p>
    <w:p w14:paraId="1C43BF05" w14:textId="6ED14E87" w:rsidR="00284876" w:rsidRDefault="00284876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r w:rsidRPr="00E34A11">
        <w:t>OC8.4.1   Safety Co-Ordination In Respect Of The E&amp;W Transmission Systems Or The Systems Of E&amp;W Users</w:t>
      </w:r>
      <w:r>
        <w:tab/>
      </w:r>
      <w:r>
        <w:fldChar w:fldCharType="begin"/>
      </w:r>
      <w:r>
        <w:instrText xml:space="preserve"> PAGEREF _Toc4424779 \h </w:instrText>
      </w:r>
      <w:r>
        <w:fldChar w:fldCharType="separate"/>
      </w:r>
      <w:r w:rsidR="002E7850">
        <w:t>2</w:t>
      </w:r>
      <w:r>
        <w:fldChar w:fldCharType="end"/>
      </w:r>
    </w:p>
    <w:p w14:paraId="6E03F430" w14:textId="1C7B763B" w:rsidR="00284876" w:rsidRDefault="00284876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r w:rsidRPr="00E34A11">
        <w:t>OC8.4.2   Safety Co-Ordination In Respect Of The Scottish Transmission Systems Or The Systems Of Scottish Users</w:t>
      </w:r>
      <w:r>
        <w:tab/>
      </w:r>
      <w:r>
        <w:fldChar w:fldCharType="begin"/>
      </w:r>
      <w:r>
        <w:instrText xml:space="preserve"> PAGEREF _Toc4424780 \h </w:instrText>
      </w:r>
      <w:r>
        <w:fldChar w:fldCharType="separate"/>
      </w:r>
      <w:r w:rsidR="002E7850">
        <w:t>3</w:t>
      </w:r>
      <w:r>
        <w:fldChar w:fldCharType="end"/>
      </w:r>
    </w:p>
    <w:p w14:paraId="48DECAF2" w14:textId="4CE258E3" w:rsidR="007656F0" w:rsidRPr="001D580A" w:rsidRDefault="007656F0" w:rsidP="008D2D29">
      <w:pPr>
        <w:tabs>
          <w:tab w:val="right" w:leader="dot" w:pos="9600"/>
        </w:tabs>
        <w:sectPr w:rsidR="007656F0" w:rsidRPr="001D580A" w:rsidSect="00DE56DD">
          <w:headerReference w:type="default" r:id="rId10"/>
          <w:footerReference w:type="default" r:id="rId11"/>
          <w:type w:val="continuous"/>
          <w:pgSz w:w="11905" w:h="16837" w:code="9"/>
          <w:pgMar w:top="851" w:right="851" w:bottom="851" w:left="1418" w:header="851" w:footer="567" w:gutter="0"/>
          <w:pgNumType w:fmt="lowerRoman"/>
          <w:cols w:space="720"/>
          <w:noEndnote/>
        </w:sectPr>
      </w:pPr>
      <w:r w:rsidRPr="001D580A">
        <w:fldChar w:fldCharType="end"/>
      </w:r>
    </w:p>
    <w:p w14:paraId="261C927D" w14:textId="77777777" w:rsidR="00295D22" w:rsidRPr="00173259" w:rsidRDefault="00295D22" w:rsidP="007656F0">
      <w:pPr>
        <w:pStyle w:val="Level1Text"/>
        <w:rPr>
          <w:color w:val="auto"/>
        </w:rPr>
        <w:sectPr w:rsidR="00295D22" w:rsidRPr="00173259" w:rsidSect="00DE56DD">
          <w:footerReference w:type="default" r:id="rId12"/>
          <w:type w:val="continuous"/>
          <w:pgSz w:w="11905" w:h="16837" w:code="9"/>
          <w:pgMar w:top="851" w:right="851" w:bottom="851" w:left="1418" w:header="851" w:footer="567" w:gutter="0"/>
          <w:pgNumType w:start="1"/>
          <w:cols w:space="708"/>
          <w:noEndnote/>
          <w:docGrid w:linePitch="326"/>
        </w:sectPr>
      </w:pPr>
    </w:p>
    <w:p w14:paraId="312C8074" w14:textId="72D1CEFF" w:rsidR="007C61F8" w:rsidRDefault="007C61F8" w:rsidP="007656F0">
      <w:pPr>
        <w:pStyle w:val="Level1Text"/>
        <w:rPr>
          <w:color w:val="auto"/>
        </w:rPr>
      </w:pPr>
    </w:p>
    <w:p w14:paraId="0F78B10F" w14:textId="77777777" w:rsidR="007C61F8" w:rsidRPr="007C61F8" w:rsidRDefault="007C61F8" w:rsidP="007C61F8"/>
    <w:p w14:paraId="78504960" w14:textId="77777777" w:rsidR="007C61F8" w:rsidRPr="007C61F8" w:rsidRDefault="007C61F8" w:rsidP="007C61F8"/>
    <w:p w14:paraId="39D0EB5C" w14:textId="77777777" w:rsidR="007C61F8" w:rsidRPr="007C61F8" w:rsidRDefault="007C61F8" w:rsidP="007C61F8"/>
    <w:p w14:paraId="5DD14948" w14:textId="77777777" w:rsidR="007C61F8" w:rsidRPr="007C61F8" w:rsidRDefault="007C61F8" w:rsidP="007C61F8"/>
    <w:p w14:paraId="1829F0B3" w14:textId="77777777" w:rsidR="007C61F8" w:rsidRPr="007C61F8" w:rsidRDefault="007C61F8" w:rsidP="007C61F8"/>
    <w:p w14:paraId="57464FF9" w14:textId="77777777" w:rsidR="007C61F8" w:rsidRPr="007C61F8" w:rsidRDefault="007C61F8" w:rsidP="007C61F8"/>
    <w:p w14:paraId="4D8D645C" w14:textId="77777777" w:rsidR="007C61F8" w:rsidRPr="007C61F8" w:rsidRDefault="007C61F8" w:rsidP="007C61F8"/>
    <w:p w14:paraId="4B04348E" w14:textId="77777777" w:rsidR="007C61F8" w:rsidRPr="007C61F8" w:rsidRDefault="007C61F8" w:rsidP="007C61F8"/>
    <w:p w14:paraId="53CC5BC3" w14:textId="77777777" w:rsidR="007C61F8" w:rsidRPr="007C61F8" w:rsidRDefault="007C61F8" w:rsidP="007C61F8"/>
    <w:p w14:paraId="471CE920" w14:textId="77777777" w:rsidR="007C61F8" w:rsidRPr="007C61F8" w:rsidRDefault="007C61F8" w:rsidP="007C61F8"/>
    <w:p w14:paraId="13C348A6" w14:textId="77777777" w:rsidR="007C61F8" w:rsidRPr="007C61F8" w:rsidRDefault="007C61F8" w:rsidP="007C61F8"/>
    <w:p w14:paraId="72D14854" w14:textId="77777777" w:rsidR="007C61F8" w:rsidRPr="007C61F8" w:rsidRDefault="007C61F8" w:rsidP="007C61F8"/>
    <w:p w14:paraId="1D06CF10" w14:textId="77777777" w:rsidR="007C61F8" w:rsidRPr="007C61F8" w:rsidRDefault="007C61F8" w:rsidP="007C61F8"/>
    <w:p w14:paraId="721EC5E7" w14:textId="77777777" w:rsidR="007C61F8" w:rsidRPr="007C61F8" w:rsidRDefault="007C61F8" w:rsidP="007C61F8"/>
    <w:p w14:paraId="56B6C940" w14:textId="77777777" w:rsidR="007C61F8" w:rsidRPr="007C61F8" w:rsidRDefault="007C61F8" w:rsidP="007C61F8"/>
    <w:p w14:paraId="4747B21F" w14:textId="77777777" w:rsidR="007C61F8" w:rsidRPr="007C61F8" w:rsidRDefault="007C61F8" w:rsidP="007C61F8"/>
    <w:p w14:paraId="3BB00AFD" w14:textId="77777777" w:rsidR="007C61F8" w:rsidRPr="007C61F8" w:rsidRDefault="007C61F8" w:rsidP="007C61F8"/>
    <w:p w14:paraId="521D51CA" w14:textId="77777777" w:rsidR="007C61F8" w:rsidRPr="007C61F8" w:rsidRDefault="007C61F8" w:rsidP="007C61F8"/>
    <w:p w14:paraId="6E44EBB4" w14:textId="77777777" w:rsidR="007C61F8" w:rsidRPr="007C61F8" w:rsidRDefault="007C61F8" w:rsidP="007C61F8"/>
    <w:p w14:paraId="2F2134A9" w14:textId="77777777" w:rsidR="007C61F8" w:rsidRPr="007C61F8" w:rsidRDefault="007C61F8" w:rsidP="007C61F8"/>
    <w:p w14:paraId="720CA87E" w14:textId="77777777" w:rsidR="007C61F8" w:rsidRPr="007C61F8" w:rsidRDefault="007C61F8" w:rsidP="007C61F8"/>
    <w:p w14:paraId="6D054EEA" w14:textId="77777777" w:rsidR="007C61F8" w:rsidRPr="007C61F8" w:rsidRDefault="007C61F8" w:rsidP="007C61F8"/>
    <w:p w14:paraId="4F0BAB67" w14:textId="77777777" w:rsidR="007C61F8" w:rsidRPr="007C61F8" w:rsidRDefault="007C61F8" w:rsidP="007C61F8"/>
    <w:p w14:paraId="69A6FD21" w14:textId="77777777" w:rsidR="007C61F8" w:rsidRPr="007C61F8" w:rsidRDefault="007C61F8" w:rsidP="007C61F8"/>
    <w:p w14:paraId="17E115B4" w14:textId="77777777" w:rsidR="007C61F8" w:rsidRPr="007C61F8" w:rsidRDefault="007C61F8" w:rsidP="007C61F8"/>
    <w:p w14:paraId="74E0FDBB" w14:textId="77777777" w:rsidR="007C61F8" w:rsidRPr="007C61F8" w:rsidRDefault="007C61F8" w:rsidP="007C61F8"/>
    <w:p w14:paraId="2EBACC97" w14:textId="77777777" w:rsidR="007C61F8" w:rsidRPr="007C61F8" w:rsidRDefault="007C61F8" w:rsidP="007C61F8"/>
    <w:p w14:paraId="0495E892" w14:textId="77777777" w:rsidR="007C61F8" w:rsidRPr="007C61F8" w:rsidRDefault="007C61F8" w:rsidP="007C61F8"/>
    <w:p w14:paraId="751117BA" w14:textId="77777777" w:rsidR="007C61F8" w:rsidRPr="007C61F8" w:rsidRDefault="007C61F8" w:rsidP="007C61F8"/>
    <w:p w14:paraId="3BABCDDE" w14:textId="77777777" w:rsidR="007C61F8" w:rsidRPr="007C61F8" w:rsidRDefault="007C61F8" w:rsidP="007C61F8"/>
    <w:p w14:paraId="74A5DE32" w14:textId="77777777" w:rsidR="007C61F8" w:rsidRPr="007C61F8" w:rsidRDefault="007C61F8" w:rsidP="007C61F8"/>
    <w:p w14:paraId="25B04685" w14:textId="77777777" w:rsidR="007C61F8" w:rsidRPr="007C61F8" w:rsidRDefault="007C61F8" w:rsidP="007C61F8"/>
    <w:p w14:paraId="75FEF95B" w14:textId="1DBD089E" w:rsidR="007C61F8" w:rsidRDefault="007C61F8" w:rsidP="007656F0">
      <w:pPr>
        <w:pStyle w:val="Level1Text"/>
      </w:pPr>
    </w:p>
    <w:p w14:paraId="6780E02E" w14:textId="77777777" w:rsidR="007C61F8" w:rsidRPr="007C61F8" w:rsidRDefault="007C61F8" w:rsidP="007C61F8">
      <w:pPr>
        <w:jc w:val="right"/>
      </w:pPr>
    </w:p>
    <w:p w14:paraId="78004533" w14:textId="3F337D7B" w:rsidR="007C61F8" w:rsidRDefault="007C61F8" w:rsidP="007656F0">
      <w:pPr>
        <w:pStyle w:val="Level1Text"/>
      </w:pPr>
    </w:p>
    <w:p w14:paraId="35619B92" w14:textId="5DC32145" w:rsidR="007656F0" w:rsidRPr="00173259" w:rsidRDefault="007656F0" w:rsidP="007C61F8">
      <w:pPr>
        <w:pStyle w:val="Level1Text"/>
        <w:ind w:left="0" w:firstLine="0"/>
        <w:rPr>
          <w:color w:val="auto"/>
        </w:rPr>
      </w:pPr>
      <w:r w:rsidRPr="00173259">
        <w:rPr>
          <w:color w:val="auto"/>
        </w:rPr>
        <w:t>OC8.1</w:t>
      </w:r>
      <w:r w:rsidRPr="00173259">
        <w:rPr>
          <w:color w:val="auto"/>
        </w:rPr>
        <w:tab/>
      </w:r>
      <w:r w:rsidRPr="00173259">
        <w:rPr>
          <w:color w:val="auto"/>
          <w:u w:val="single"/>
        </w:rPr>
        <w:t>INTRODUCTION</w:t>
      </w:r>
      <w:r w:rsidRPr="00173259">
        <w:rPr>
          <w:color w:val="auto"/>
        </w:rPr>
        <w:fldChar w:fldCharType="begin"/>
      </w:r>
      <w:r w:rsidRPr="00173259">
        <w:rPr>
          <w:color w:val="auto"/>
        </w:rPr>
        <w:instrText xml:space="preserve"> TC "</w:instrText>
      </w:r>
      <w:bookmarkStart w:id="1" w:name="_Toc491743917"/>
      <w:bookmarkStart w:id="2" w:name="_Toc516563382"/>
      <w:bookmarkStart w:id="3" w:name="_Toc516565251"/>
      <w:bookmarkStart w:id="4" w:name="_Toc516566309"/>
      <w:bookmarkStart w:id="5" w:name="_Toc516642418"/>
      <w:bookmarkStart w:id="6" w:name="_Toc516980098"/>
      <w:bookmarkStart w:id="7" w:name="_Toc333226138"/>
      <w:bookmarkStart w:id="8" w:name="_Toc4424775"/>
      <w:r w:rsidRPr="00173259">
        <w:rPr>
          <w:color w:val="auto"/>
        </w:rPr>
        <w:instrText>OC8.1   INTRODUCTION</w:instrTex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173259">
        <w:rPr>
          <w:color w:val="auto"/>
        </w:rPr>
        <w:instrText xml:space="preserve">"\L 1 </w:instrText>
      </w:r>
      <w:r w:rsidRPr="00173259">
        <w:rPr>
          <w:color w:val="auto"/>
        </w:rPr>
        <w:fldChar w:fldCharType="end"/>
      </w:r>
    </w:p>
    <w:p w14:paraId="1348C114" w14:textId="33A34965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>OC8.1.1</w:t>
      </w:r>
      <w:r w:rsidRPr="00173259">
        <w:rPr>
          <w:color w:val="auto"/>
        </w:rPr>
        <w:tab/>
      </w:r>
      <w:r w:rsidRPr="000813EF">
        <w:rPr>
          <w:color w:val="auto"/>
          <w:rPrChange w:id="9" w:author="Baller(ESO), Matt" w:date="2020-10-15T15:38:00Z">
            <w:rPr>
              <w:b/>
              <w:color w:val="auto"/>
            </w:rPr>
          </w:rPrChange>
        </w:rPr>
        <w:t>OC8</w:t>
      </w:r>
      <w:r w:rsidRPr="00173259">
        <w:rPr>
          <w:color w:val="auto"/>
        </w:rPr>
        <w:t xml:space="preserve"> specifies the standard procedures to be used for the co-ordination, establishment and maintenance of necessary </w:t>
      </w:r>
      <w:r w:rsidRPr="00173259">
        <w:rPr>
          <w:b/>
          <w:color w:val="auto"/>
        </w:rPr>
        <w:t>Safety Precautions</w:t>
      </w:r>
      <w:r w:rsidRPr="00173259">
        <w:rPr>
          <w:color w:val="auto"/>
        </w:rPr>
        <w:t xml:space="preserve"> when work is to be carried out on or near the </w:t>
      </w:r>
      <w:r w:rsidRPr="00173259">
        <w:rPr>
          <w:b/>
          <w:color w:val="auto"/>
        </w:rPr>
        <w:t>National Electricity Transmission System</w:t>
      </w:r>
      <w:r w:rsidRPr="00173259">
        <w:rPr>
          <w:color w:val="auto"/>
        </w:rPr>
        <w:t xml:space="preserve"> or the</w:t>
      </w:r>
      <w:r w:rsidRPr="00173259">
        <w:rPr>
          <w:b/>
          <w:color w:val="auto"/>
        </w:rPr>
        <w:t xml:space="preserve"> System</w:t>
      </w:r>
      <w:r w:rsidRPr="00173259">
        <w:rPr>
          <w:color w:val="auto"/>
        </w:rPr>
        <w:t xml:space="preserve"> of a </w:t>
      </w:r>
      <w:r w:rsidRPr="00173259">
        <w:rPr>
          <w:b/>
          <w:color w:val="auto"/>
        </w:rPr>
        <w:t>User</w:t>
      </w:r>
      <w:r w:rsidR="006A40C4" w:rsidRPr="00173259">
        <w:rPr>
          <w:color w:val="auto"/>
        </w:rPr>
        <w:t xml:space="preserve"> </w:t>
      </w:r>
      <w:r w:rsidRPr="00173259">
        <w:rPr>
          <w:color w:val="auto"/>
        </w:rPr>
        <w:t xml:space="preserve">and when there is a need for </w:t>
      </w:r>
      <w:r w:rsidRPr="00173259">
        <w:rPr>
          <w:b/>
          <w:color w:val="auto"/>
        </w:rPr>
        <w:t>Safety Precautions</w:t>
      </w:r>
      <w:r w:rsidRPr="00173259">
        <w:rPr>
          <w:color w:val="auto"/>
        </w:rPr>
        <w:t xml:space="preserve"> on </w:t>
      </w:r>
      <w:r w:rsidRPr="00173259">
        <w:rPr>
          <w:b/>
          <w:color w:val="auto"/>
        </w:rPr>
        <w:t>HV Apparatus</w:t>
      </w:r>
      <w:r w:rsidRPr="00173259">
        <w:rPr>
          <w:color w:val="auto"/>
        </w:rPr>
        <w:t xml:space="preserve"> on the other </w:t>
      </w:r>
      <w:r w:rsidRPr="00173259">
        <w:rPr>
          <w:b/>
          <w:color w:val="auto"/>
        </w:rPr>
        <w:t xml:space="preserve">System </w:t>
      </w:r>
      <w:r w:rsidRPr="00173259">
        <w:rPr>
          <w:color w:val="auto"/>
        </w:rPr>
        <w:t xml:space="preserve">for this work to be carried out safely. </w:t>
      </w:r>
      <w:r w:rsidRPr="000813EF">
        <w:rPr>
          <w:color w:val="auto"/>
          <w:rPrChange w:id="10" w:author="Baller(ESO), Matt" w:date="2020-10-15T15:38:00Z">
            <w:rPr>
              <w:b/>
              <w:color w:val="auto"/>
            </w:rPr>
          </w:rPrChange>
        </w:rPr>
        <w:t>OC8</w:t>
      </w:r>
      <w:r w:rsidRPr="00173259">
        <w:rPr>
          <w:color w:val="auto"/>
        </w:rPr>
        <w:t xml:space="preserve"> Appendix 1 applies when work is to be carried out on or near to </w:t>
      </w:r>
      <w:r w:rsidRPr="00173259">
        <w:rPr>
          <w:b/>
          <w:color w:val="auto"/>
        </w:rPr>
        <w:t xml:space="preserve">E&amp;W Transmission Systems </w:t>
      </w:r>
      <w:r w:rsidRPr="00173259">
        <w:rPr>
          <w:color w:val="auto"/>
        </w:rPr>
        <w:t xml:space="preserve">or the </w:t>
      </w:r>
      <w:r w:rsidRPr="00173259">
        <w:rPr>
          <w:b/>
          <w:color w:val="auto"/>
        </w:rPr>
        <w:t xml:space="preserve">Systems </w:t>
      </w:r>
      <w:r w:rsidRPr="00173259">
        <w:rPr>
          <w:color w:val="auto"/>
        </w:rPr>
        <w:t xml:space="preserve">of </w:t>
      </w:r>
      <w:r w:rsidRPr="00173259">
        <w:rPr>
          <w:b/>
          <w:color w:val="auto"/>
        </w:rPr>
        <w:t xml:space="preserve">E&amp;W Users </w:t>
      </w:r>
      <w:r w:rsidRPr="00173259">
        <w:rPr>
          <w:color w:val="auto"/>
        </w:rPr>
        <w:t xml:space="preserve">and </w:t>
      </w:r>
      <w:r w:rsidRPr="000813EF">
        <w:rPr>
          <w:color w:val="auto"/>
          <w:rPrChange w:id="11" w:author="Baller(ESO), Matt" w:date="2020-10-15T15:38:00Z">
            <w:rPr>
              <w:b/>
              <w:color w:val="auto"/>
            </w:rPr>
          </w:rPrChange>
        </w:rPr>
        <w:t>OC8</w:t>
      </w:r>
      <w:r w:rsidRPr="00173259">
        <w:rPr>
          <w:b/>
          <w:color w:val="auto"/>
        </w:rPr>
        <w:t xml:space="preserve"> </w:t>
      </w:r>
      <w:r w:rsidRPr="00173259">
        <w:rPr>
          <w:color w:val="auto"/>
        </w:rPr>
        <w:t xml:space="preserve">Appendix 2 applies when work is to be carried out on or near to </w:t>
      </w:r>
      <w:r w:rsidRPr="00173259">
        <w:rPr>
          <w:b/>
          <w:color w:val="auto"/>
        </w:rPr>
        <w:t xml:space="preserve">Scottish Transmission Systems </w:t>
      </w:r>
      <w:r w:rsidRPr="00173259">
        <w:rPr>
          <w:color w:val="auto"/>
        </w:rPr>
        <w:t xml:space="preserve">or the </w:t>
      </w:r>
      <w:r w:rsidRPr="00173259">
        <w:rPr>
          <w:b/>
          <w:color w:val="auto"/>
        </w:rPr>
        <w:t xml:space="preserve">Systems </w:t>
      </w:r>
      <w:r w:rsidRPr="00173259">
        <w:rPr>
          <w:color w:val="auto"/>
        </w:rPr>
        <w:t xml:space="preserve">of </w:t>
      </w:r>
      <w:r w:rsidRPr="00173259">
        <w:rPr>
          <w:b/>
          <w:color w:val="auto"/>
        </w:rPr>
        <w:t>Scottish Users</w:t>
      </w:r>
      <w:r w:rsidRPr="00173259">
        <w:rPr>
          <w:color w:val="auto"/>
        </w:rPr>
        <w:t>.</w:t>
      </w:r>
    </w:p>
    <w:p w14:paraId="6923D50F" w14:textId="18E40721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>OC8.1.2</w:t>
      </w:r>
      <w:r w:rsidRPr="00173259">
        <w:rPr>
          <w:color w:val="auto"/>
        </w:rPr>
        <w:tab/>
      </w:r>
      <w:r w:rsidRPr="000813EF">
        <w:rPr>
          <w:color w:val="auto"/>
          <w:rPrChange w:id="12" w:author="Baller(ESO), Matt" w:date="2020-10-15T15:38:00Z">
            <w:rPr>
              <w:b/>
              <w:color w:val="auto"/>
            </w:rPr>
          </w:rPrChange>
        </w:rPr>
        <w:t>OC8</w:t>
      </w:r>
      <w:r w:rsidRPr="00173259">
        <w:rPr>
          <w:color w:val="auto"/>
        </w:rPr>
        <w:t xml:space="preserve"> also covers the co-ordination, establishment and maintenance of necessary safety precautions on the </w:t>
      </w:r>
      <w:r w:rsidRPr="00173259">
        <w:rPr>
          <w:b/>
          <w:color w:val="auto"/>
        </w:rPr>
        <w:t>Implementing Safety Co-ordinator’s System</w:t>
      </w:r>
      <w:r w:rsidRPr="00173259">
        <w:rPr>
          <w:color w:val="auto"/>
        </w:rPr>
        <w:t xml:space="preserve"> when work is to be carried out at a </w:t>
      </w:r>
      <w:r w:rsidRPr="00173259">
        <w:rPr>
          <w:b/>
          <w:color w:val="auto"/>
        </w:rPr>
        <w:t>User’s Site</w:t>
      </w:r>
      <w:r w:rsidRPr="00173259">
        <w:rPr>
          <w:color w:val="auto"/>
        </w:rPr>
        <w:t xml:space="preserve"> or a </w:t>
      </w:r>
      <w:r w:rsidRPr="00173259">
        <w:rPr>
          <w:b/>
          <w:color w:val="auto"/>
        </w:rPr>
        <w:t>Transmission Site</w:t>
      </w:r>
      <w:r w:rsidRPr="00173259">
        <w:rPr>
          <w:color w:val="auto"/>
        </w:rPr>
        <w:t xml:space="preserve"> (as the case may be) on equipment of the </w:t>
      </w:r>
      <w:r w:rsidRPr="00173259">
        <w:rPr>
          <w:b/>
          <w:color w:val="auto"/>
        </w:rPr>
        <w:t>User</w:t>
      </w:r>
      <w:r w:rsidRPr="00173259">
        <w:rPr>
          <w:color w:val="auto"/>
        </w:rPr>
        <w:t xml:space="preserve"> or</w:t>
      </w:r>
      <w:r w:rsidRPr="00173259">
        <w:rPr>
          <w:b/>
          <w:color w:val="auto"/>
        </w:rPr>
        <w:t xml:space="preserve"> </w:t>
      </w:r>
      <w:r w:rsidRPr="00173259">
        <w:rPr>
          <w:color w:val="auto"/>
        </w:rPr>
        <w:t>a</w:t>
      </w:r>
      <w:r w:rsidRPr="00173259">
        <w:rPr>
          <w:b/>
          <w:color w:val="auto"/>
        </w:rPr>
        <w:t xml:space="preserve"> </w:t>
      </w:r>
      <w:r w:rsidR="00284876">
        <w:rPr>
          <w:b/>
          <w:color w:val="auto"/>
        </w:rPr>
        <w:t xml:space="preserve">Relevant </w:t>
      </w:r>
      <w:r w:rsidRPr="00173259">
        <w:rPr>
          <w:b/>
          <w:color w:val="auto"/>
        </w:rPr>
        <w:t xml:space="preserve">Transmission Licensee </w:t>
      </w:r>
      <w:r w:rsidRPr="00173259">
        <w:rPr>
          <w:color w:val="auto"/>
        </w:rPr>
        <w:t xml:space="preserve">as the case may be where the work or equipment is near to </w:t>
      </w:r>
      <w:r w:rsidRPr="00173259">
        <w:rPr>
          <w:b/>
          <w:color w:val="auto"/>
        </w:rPr>
        <w:t>HV</w:t>
      </w:r>
      <w:r w:rsidRPr="00173259">
        <w:rPr>
          <w:color w:val="auto"/>
        </w:rPr>
        <w:t xml:space="preserve"> </w:t>
      </w:r>
      <w:r w:rsidRPr="00173259">
        <w:rPr>
          <w:b/>
          <w:color w:val="auto"/>
        </w:rPr>
        <w:t>Apparatus</w:t>
      </w:r>
      <w:r w:rsidRPr="00173259">
        <w:rPr>
          <w:color w:val="auto"/>
        </w:rPr>
        <w:t xml:space="preserve"> on the </w:t>
      </w:r>
      <w:r w:rsidRPr="00173259">
        <w:rPr>
          <w:b/>
          <w:color w:val="auto"/>
        </w:rPr>
        <w:t>Implementing</w:t>
      </w:r>
      <w:r w:rsidRPr="00173259">
        <w:rPr>
          <w:color w:val="auto"/>
        </w:rPr>
        <w:t xml:space="preserve"> </w:t>
      </w:r>
      <w:r w:rsidRPr="00173259">
        <w:rPr>
          <w:b/>
          <w:color w:val="auto"/>
        </w:rPr>
        <w:t>Safety</w:t>
      </w:r>
      <w:r w:rsidRPr="00173259">
        <w:rPr>
          <w:color w:val="auto"/>
        </w:rPr>
        <w:t xml:space="preserve"> </w:t>
      </w:r>
      <w:r w:rsidRPr="00173259">
        <w:rPr>
          <w:b/>
          <w:color w:val="auto"/>
        </w:rPr>
        <w:t>Co-ordinator’s</w:t>
      </w:r>
      <w:r w:rsidRPr="00173259">
        <w:rPr>
          <w:color w:val="auto"/>
        </w:rPr>
        <w:t xml:space="preserve"> </w:t>
      </w:r>
      <w:r w:rsidRPr="00173259">
        <w:rPr>
          <w:b/>
          <w:color w:val="auto"/>
        </w:rPr>
        <w:t>System</w:t>
      </w:r>
      <w:r w:rsidRPr="00173259">
        <w:rPr>
          <w:color w:val="auto"/>
        </w:rPr>
        <w:t>.</w:t>
      </w:r>
    </w:p>
    <w:p w14:paraId="1EB19484" w14:textId="77777777" w:rsidR="007656F0" w:rsidRPr="00173259" w:rsidRDefault="007656F0" w:rsidP="007656F0">
      <w:pPr>
        <w:pStyle w:val="Level1Text"/>
        <w:rPr>
          <w:color w:val="auto"/>
        </w:rPr>
      </w:pPr>
    </w:p>
    <w:p w14:paraId="1D9B4D4B" w14:textId="77777777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>OC8.2</w:t>
      </w:r>
      <w:r w:rsidRPr="00173259">
        <w:rPr>
          <w:color w:val="auto"/>
        </w:rPr>
        <w:tab/>
      </w:r>
      <w:r w:rsidRPr="00173259">
        <w:rPr>
          <w:color w:val="auto"/>
          <w:u w:val="single"/>
        </w:rPr>
        <w:t>OBJECTIVE</w:t>
      </w:r>
      <w:r w:rsidRPr="00173259">
        <w:rPr>
          <w:color w:val="auto"/>
        </w:rPr>
        <w:fldChar w:fldCharType="begin"/>
      </w:r>
      <w:r w:rsidRPr="00173259">
        <w:rPr>
          <w:color w:val="auto"/>
        </w:rPr>
        <w:instrText xml:space="preserve"> TC "</w:instrText>
      </w:r>
      <w:bookmarkStart w:id="13" w:name="_Toc333226139"/>
      <w:bookmarkStart w:id="14" w:name="_Toc4424776"/>
      <w:r w:rsidRPr="00173259">
        <w:rPr>
          <w:color w:val="auto"/>
        </w:rPr>
        <w:instrText>OC8.2   OBJECTIVE</w:instrText>
      </w:r>
      <w:bookmarkEnd w:id="13"/>
      <w:bookmarkEnd w:id="14"/>
      <w:r w:rsidRPr="00173259">
        <w:rPr>
          <w:color w:val="auto"/>
        </w:rPr>
        <w:instrText xml:space="preserve">"\L 1 </w:instrText>
      </w:r>
      <w:r w:rsidRPr="00173259">
        <w:rPr>
          <w:color w:val="auto"/>
        </w:rPr>
        <w:fldChar w:fldCharType="end"/>
      </w:r>
    </w:p>
    <w:p w14:paraId="69F0F8B5" w14:textId="77777777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 xml:space="preserve">OC8.2.1 </w:t>
      </w:r>
      <w:r w:rsidRPr="00173259">
        <w:rPr>
          <w:color w:val="auto"/>
        </w:rPr>
        <w:tab/>
        <w:t>The objective of OC8 is to achieve:</w:t>
      </w:r>
    </w:p>
    <w:p w14:paraId="5C821603" w14:textId="77777777" w:rsidR="007656F0" w:rsidRPr="001D580A" w:rsidRDefault="007656F0" w:rsidP="007656F0">
      <w:pPr>
        <w:pStyle w:val="Level2Text"/>
      </w:pPr>
      <w:r w:rsidRPr="001D580A">
        <w:t>(</w:t>
      </w:r>
      <w:proofErr w:type="spellStart"/>
      <w:r w:rsidRPr="001D580A">
        <w:t>i</w:t>
      </w:r>
      <w:proofErr w:type="spellEnd"/>
      <w:r w:rsidRPr="001D580A">
        <w:t>)</w:t>
      </w:r>
      <w:r w:rsidRPr="001D580A">
        <w:rPr>
          <w:b/>
        </w:rPr>
        <w:tab/>
        <w:t xml:space="preserve">Safety </w:t>
      </w:r>
      <w:proofErr w:type="gramStart"/>
      <w:r w:rsidRPr="001D580A">
        <w:rPr>
          <w:b/>
        </w:rPr>
        <w:t>From</w:t>
      </w:r>
      <w:proofErr w:type="gramEnd"/>
      <w:r w:rsidRPr="001D580A">
        <w:rPr>
          <w:b/>
        </w:rPr>
        <w:t xml:space="preserve"> The System</w:t>
      </w:r>
      <w:r w:rsidRPr="001D580A">
        <w:t xml:space="preserve"> when work on or near a </w:t>
      </w:r>
      <w:r w:rsidRPr="001D580A">
        <w:rPr>
          <w:b/>
        </w:rPr>
        <w:t>System</w:t>
      </w:r>
      <w:r w:rsidRPr="001D580A">
        <w:t xml:space="preserve"> necessitates the provision of </w:t>
      </w:r>
      <w:r w:rsidRPr="001D580A">
        <w:rPr>
          <w:b/>
        </w:rPr>
        <w:t>Safety Precautions</w:t>
      </w:r>
      <w:r w:rsidRPr="001D580A">
        <w:t xml:space="preserve"> on another </w:t>
      </w:r>
      <w:r w:rsidRPr="001D580A">
        <w:rPr>
          <w:b/>
        </w:rPr>
        <w:t>System</w:t>
      </w:r>
      <w:r w:rsidRPr="001D580A">
        <w:t xml:space="preserve"> on </w:t>
      </w:r>
      <w:r w:rsidRPr="001D580A">
        <w:rPr>
          <w:b/>
        </w:rPr>
        <w:t>HV Apparatus</w:t>
      </w:r>
      <w:r w:rsidRPr="001D580A">
        <w:t xml:space="preserve"> up to a </w:t>
      </w:r>
      <w:r w:rsidRPr="001D580A">
        <w:rPr>
          <w:b/>
        </w:rPr>
        <w:t>Connection Point</w:t>
      </w:r>
      <w:r w:rsidRPr="001D580A">
        <w:t>; and</w:t>
      </w:r>
    </w:p>
    <w:p w14:paraId="05935E44" w14:textId="7835DF1D" w:rsidR="007656F0" w:rsidRPr="001D580A" w:rsidRDefault="007656F0" w:rsidP="007656F0">
      <w:pPr>
        <w:pStyle w:val="Level2Text"/>
      </w:pPr>
      <w:r w:rsidRPr="001D580A">
        <w:t>(ii)</w:t>
      </w:r>
      <w:r w:rsidRPr="001D580A">
        <w:tab/>
      </w:r>
      <w:r w:rsidRPr="001D580A">
        <w:rPr>
          <w:b/>
        </w:rPr>
        <w:t xml:space="preserve">Safety </w:t>
      </w:r>
      <w:proofErr w:type="gramStart"/>
      <w:r w:rsidRPr="001D580A">
        <w:rPr>
          <w:b/>
        </w:rPr>
        <w:t>From</w:t>
      </w:r>
      <w:proofErr w:type="gramEnd"/>
      <w:r w:rsidRPr="001D580A">
        <w:rPr>
          <w:b/>
        </w:rPr>
        <w:t xml:space="preserve"> The System</w:t>
      </w:r>
      <w:r w:rsidRPr="001D580A">
        <w:t xml:space="preserve"> when work is to be carried out at a </w:t>
      </w:r>
      <w:r w:rsidRPr="001D580A">
        <w:rPr>
          <w:b/>
        </w:rPr>
        <w:t>User’s Site</w:t>
      </w:r>
      <w:r w:rsidRPr="001D580A">
        <w:t xml:space="preserve"> or a </w:t>
      </w:r>
      <w:r w:rsidRPr="001D580A">
        <w:rPr>
          <w:b/>
        </w:rPr>
        <w:t>Transmission Site</w:t>
      </w:r>
      <w:r w:rsidRPr="001D580A">
        <w:t xml:space="preserve"> (as the case may be) on equipment of the </w:t>
      </w:r>
      <w:r w:rsidRPr="001D580A">
        <w:rPr>
          <w:b/>
        </w:rPr>
        <w:t>User</w:t>
      </w:r>
      <w:r w:rsidRPr="001D580A">
        <w:t xml:space="preserve"> or</w:t>
      </w:r>
      <w:r w:rsidRPr="001D580A">
        <w:rPr>
          <w:b/>
        </w:rPr>
        <w:t xml:space="preserve"> </w:t>
      </w:r>
      <w:r w:rsidRPr="00173259">
        <w:t>a</w:t>
      </w:r>
      <w:r w:rsidRPr="00173259">
        <w:rPr>
          <w:b/>
        </w:rPr>
        <w:t xml:space="preserve"> </w:t>
      </w:r>
      <w:r w:rsidR="00284876">
        <w:rPr>
          <w:b/>
        </w:rPr>
        <w:t xml:space="preserve">Relevant </w:t>
      </w:r>
      <w:r w:rsidRPr="00173259">
        <w:rPr>
          <w:b/>
        </w:rPr>
        <w:t>Transmission Licensee</w:t>
      </w:r>
      <w:r w:rsidRPr="001D580A">
        <w:rPr>
          <w:b/>
        </w:rPr>
        <w:t xml:space="preserve"> </w:t>
      </w:r>
      <w:r w:rsidRPr="001D580A">
        <w:t xml:space="preserve">(as the case may be) where the work or equipment is near to </w:t>
      </w:r>
      <w:r w:rsidRPr="001D580A">
        <w:rPr>
          <w:b/>
        </w:rPr>
        <w:t>HV Apparatus</w:t>
      </w:r>
      <w:r w:rsidRPr="001D580A">
        <w:t xml:space="preserve"> on the </w:t>
      </w:r>
      <w:r w:rsidRPr="001D580A">
        <w:rPr>
          <w:b/>
        </w:rPr>
        <w:t>Implementing Safety Co-ordinator’s System</w:t>
      </w:r>
      <w:r w:rsidRPr="001D580A">
        <w:t>.</w:t>
      </w:r>
    </w:p>
    <w:p w14:paraId="0193FCC5" w14:textId="77777777" w:rsidR="007656F0" w:rsidRPr="00173259" w:rsidRDefault="007656F0" w:rsidP="007656F0">
      <w:pPr>
        <w:pStyle w:val="Level1Text"/>
        <w:rPr>
          <w:color w:val="auto"/>
        </w:rPr>
      </w:pPr>
    </w:p>
    <w:p w14:paraId="2554CF89" w14:textId="77777777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 xml:space="preserve">OC8.3 </w:t>
      </w:r>
      <w:r w:rsidRPr="00173259">
        <w:rPr>
          <w:color w:val="auto"/>
        </w:rPr>
        <w:tab/>
      </w:r>
      <w:r w:rsidRPr="00173259">
        <w:rPr>
          <w:color w:val="auto"/>
          <w:u w:val="single"/>
        </w:rPr>
        <w:t>SCOPE</w:t>
      </w:r>
      <w:r w:rsidRPr="00173259">
        <w:rPr>
          <w:color w:val="auto"/>
        </w:rPr>
        <w:fldChar w:fldCharType="begin"/>
      </w:r>
      <w:r w:rsidRPr="00173259">
        <w:rPr>
          <w:color w:val="auto"/>
        </w:rPr>
        <w:instrText xml:space="preserve"> TC "</w:instrText>
      </w:r>
      <w:bookmarkStart w:id="15" w:name="_Toc333226140"/>
      <w:bookmarkStart w:id="16" w:name="_Toc4424777"/>
      <w:r w:rsidRPr="00173259">
        <w:rPr>
          <w:color w:val="auto"/>
        </w:rPr>
        <w:instrText>OC8.3   SCOPE</w:instrText>
      </w:r>
      <w:bookmarkEnd w:id="15"/>
      <w:bookmarkEnd w:id="16"/>
      <w:r w:rsidRPr="00173259">
        <w:rPr>
          <w:color w:val="auto"/>
        </w:rPr>
        <w:instrText xml:space="preserve">"\L 1 </w:instrText>
      </w:r>
      <w:r w:rsidRPr="00173259">
        <w:rPr>
          <w:color w:val="auto"/>
        </w:rPr>
        <w:fldChar w:fldCharType="end"/>
      </w:r>
    </w:p>
    <w:p w14:paraId="41AA7690" w14:textId="0A65B2AC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 xml:space="preserve">OC8.3.1 </w:t>
      </w:r>
      <w:r w:rsidRPr="00173259">
        <w:rPr>
          <w:color w:val="auto"/>
        </w:rPr>
        <w:tab/>
      </w:r>
      <w:r w:rsidRPr="000813EF">
        <w:rPr>
          <w:color w:val="auto"/>
          <w:rPrChange w:id="17" w:author="Baller(ESO), Matt" w:date="2020-10-15T15:38:00Z">
            <w:rPr>
              <w:b/>
              <w:color w:val="auto"/>
            </w:rPr>
          </w:rPrChange>
        </w:rPr>
        <w:t>OC8</w:t>
      </w:r>
      <w:r w:rsidRPr="00173259">
        <w:rPr>
          <w:color w:val="auto"/>
        </w:rPr>
        <w:t xml:space="preserve"> applies to </w:t>
      </w:r>
      <w:r w:rsidR="002C27A8">
        <w:rPr>
          <w:b/>
        </w:rPr>
        <w:t>The Company</w:t>
      </w:r>
      <w:r w:rsidR="002C27A8" w:rsidRPr="000813EF">
        <w:t xml:space="preserve"> </w:t>
      </w:r>
      <w:del w:id="18" w:author="Baller(ESO), Matt" w:date="2020-10-15T15:38:00Z">
        <w:r w:rsidRPr="00173259">
          <w:rPr>
            <w:b/>
            <w:color w:val="auto"/>
          </w:rPr>
          <w:delText xml:space="preserve"> </w:delText>
        </w:r>
      </w:del>
      <w:r w:rsidRPr="00173259">
        <w:rPr>
          <w:color w:val="auto"/>
        </w:rPr>
        <w:t xml:space="preserve">and to </w:t>
      </w:r>
      <w:r w:rsidRPr="00173259">
        <w:rPr>
          <w:b/>
          <w:color w:val="auto"/>
        </w:rPr>
        <w:t>Users</w:t>
      </w:r>
      <w:r w:rsidRPr="00173259">
        <w:rPr>
          <w:color w:val="auto"/>
        </w:rPr>
        <w:t xml:space="preserve">, which in </w:t>
      </w:r>
      <w:r w:rsidRPr="000813EF">
        <w:rPr>
          <w:color w:val="auto"/>
          <w:rPrChange w:id="19" w:author="Baller(ESO), Matt" w:date="2020-10-15T15:38:00Z">
            <w:rPr>
              <w:b/>
              <w:color w:val="auto"/>
            </w:rPr>
          </w:rPrChange>
        </w:rPr>
        <w:t>OC8</w:t>
      </w:r>
      <w:r w:rsidRPr="00173259">
        <w:rPr>
          <w:color w:val="auto"/>
        </w:rPr>
        <w:t xml:space="preserve"> means:</w:t>
      </w:r>
    </w:p>
    <w:p w14:paraId="439355B4" w14:textId="77777777" w:rsidR="007656F0" w:rsidRPr="001D580A" w:rsidRDefault="007656F0" w:rsidP="007656F0">
      <w:pPr>
        <w:pStyle w:val="Level2Text"/>
      </w:pPr>
      <w:r w:rsidRPr="001D580A">
        <w:t>(a)</w:t>
      </w:r>
      <w:r w:rsidRPr="001D580A">
        <w:tab/>
      </w:r>
      <w:r w:rsidRPr="00173259">
        <w:rPr>
          <w:b/>
        </w:rPr>
        <w:t>Generators</w:t>
      </w:r>
      <w:r w:rsidR="00506728" w:rsidRPr="001D580A">
        <w:t xml:space="preserve"> (including where undertaking </w:t>
      </w:r>
      <w:r w:rsidR="00506728" w:rsidRPr="001D580A">
        <w:rPr>
          <w:b/>
        </w:rPr>
        <w:t>OTSDUW</w:t>
      </w:r>
      <w:r w:rsidR="00506728" w:rsidRPr="001D580A">
        <w:t>)</w:t>
      </w:r>
      <w:r w:rsidRPr="001D580A">
        <w:t>;</w:t>
      </w:r>
    </w:p>
    <w:p w14:paraId="064BC564" w14:textId="77777777" w:rsidR="007656F0" w:rsidRPr="001D580A" w:rsidRDefault="007656F0" w:rsidP="007656F0">
      <w:pPr>
        <w:pStyle w:val="Level2Text"/>
      </w:pPr>
      <w:r w:rsidRPr="001D580A">
        <w:t>(b)</w:t>
      </w:r>
      <w:r w:rsidRPr="001D580A">
        <w:tab/>
      </w:r>
      <w:r w:rsidRPr="001D580A">
        <w:rPr>
          <w:b/>
        </w:rPr>
        <w:t>Network Operators</w:t>
      </w:r>
      <w:r w:rsidRPr="001D580A">
        <w:t>; and</w:t>
      </w:r>
    </w:p>
    <w:p w14:paraId="23E04F7E" w14:textId="77777777" w:rsidR="007656F0" w:rsidRPr="001D580A" w:rsidRDefault="007656F0" w:rsidP="007656F0">
      <w:pPr>
        <w:pStyle w:val="Level2Text"/>
      </w:pPr>
      <w:r w:rsidRPr="001D580A">
        <w:t>(c)</w:t>
      </w:r>
      <w:r w:rsidRPr="001D580A">
        <w:tab/>
      </w:r>
      <w:r w:rsidRPr="001D580A">
        <w:rPr>
          <w:b/>
        </w:rPr>
        <w:t>Non-Embedded Customers</w:t>
      </w:r>
      <w:r w:rsidRPr="001D580A">
        <w:t>.</w:t>
      </w:r>
    </w:p>
    <w:p w14:paraId="6F565728" w14:textId="401CEAFD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ab/>
      </w:r>
      <w:r w:rsidRPr="000813EF">
        <w:rPr>
          <w:color w:val="auto"/>
          <w:rPrChange w:id="20" w:author="Baller(ESO), Matt" w:date="2020-10-15T15:38:00Z">
            <w:rPr>
              <w:b/>
              <w:color w:val="auto"/>
            </w:rPr>
          </w:rPrChange>
        </w:rPr>
        <w:t>OC8</w:t>
      </w:r>
      <w:r w:rsidRPr="00173259">
        <w:rPr>
          <w:color w:val="auto"/>
        </w:rPr>
        <w:t xml:space="preserve"> also applies to </w:t>
      </w:r>
      <w:r w:rsidRPr="00173259">
        <w:rPr>
          <w:b/>
          <w:color w:val="auto"/>
        </w:rPr>
        <w:t>Relevant Transmission Licensees</w:t>
      </w:r>
      <w:r w:rsidRPr="00173259">
        <w:rPr>
          <w:color w:val="auto"/>
        </w:rPr>
        <w:t>.</w:t>
      </w:r>
    </w:p>
    <w:p w14:paraId="5E5A972F" w14:textId="7A84174B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ab/>
        <w:t xml:space="preserve">The procedures for the establishment of safety co-ordination by </w:t>
      </w:r>
      <w:r w:rsidR="002C27A8">
        <w:rPr>
          <w:b/>
        </w:rPr>
        <w:t>The Company</w:t>
      </w:r>
      <w:del w:id="21" w:author="Baller(ESO), Matt" w:date="2020-10-15T15:38:00Z">
        <w:r w:rsidR="002C27A8">
          <w:delText xml:space="preserve"> </w:delText>
        </w:r>
      </w:del>
      <w:r w:rsidR="002C27A8" w:rsidRPr="000813EF">
        <w:rPr>
          <w:rPrChange w:id="22" w:author="Baller(ESO), Matt" w:date="2020-10-15T15:38:00Z">
            <w:rPr>
              <w:color w:val="auto"/>
            </w:rPr>
          </w:rPrChange>
        </w:rPr>
        <w:t xml:space="preserve"> </w:t>
      </w:r>
      <w:r w:rsidRPr="00173259">
        <w:rPr>
          <w:color w:val="auto"/>
        </w:rPr>
        <w:t xml:space="preserve">in relation to </w:t>
      </w:r>
      <w:r w:rsidRPr="00173259">
        <w:rPr>
          <w:b/>
          <w:color w:val="auto"/>
        </w:rPr>
        <w:t>External Interconnections</w:t>
      </w:r>
      <w:r w:rsidRPr="00173259">
        <w:rPr>
          <w:color w:val="auto"/>
        </w:rPr>
        <w:t xml:space="preserve"> are set out in </w:t>
      </w:r>
      <w:r w:rsidRPr="00173259">
        <w:rPr>
          <w:b/>
          <w:color w:val="auto"/>
        </w:rPr>
        <w:t>Interconnection Agreements</w:t>
      </w:r>
      <w:r w:rsidRPr="00173259">
        <w:rPr>
          <w:color w:val="auto"/>
        </w:rPr>
        <w:t xml:space="preserve"> with relevant</w:t>
      </w:r>
      <w:r w:rsidRPr="00173259">
        <w:rPr>
          <w:b/>
          <w:color w:val="auto"/>
        </w:rPr>
        <w:t xml:space="preserve"> </w:t>
      </w:r>
      <w:r w:rsidRPr="00173259">
        <w:rPr>
          <w:color w:val="auto"/>
        </w:rPr>
        <w:t>persons</w:t>
      </w:r>
      <w:r w:rsidRPr="00173259">
        <w:rPr>
          <w:b/>
          <w:color w:val="auto"/>
        </w:rPr>
        <w:t xml:space="preserve"> </w:t>
      </w:r>
      <w:r w:rsidRPr="00173259">
        <w:rPr>
          <w:color w:val="auto"/>
        </w:rPr>
        <w:t>for</w:t>
      </w:r>
      <w:r w:rsidRPr="00173259">
        <w:rPr>
          <w:b/>
          <w:color w:val="auto"/>
        </w:rPr>
        <w:t xml:space="preserve"> </w:t>
      </w:r>
      <w:r w:rsidRPr="00173259">
        <w:rPr>
          <w:color w:val="auto"/>
        </w:rPr>
        <w:t>the</w:t>
      </w:r>
      <w:r w:rsidRPr="00173259">
        <w:rPr>
          <w:b/>
          <w:color w:val="auto"/>
        </w:rPr>
        <w:t xml:space="preserve"> External Interconnections</w:t>
      </w:r>
      <w:r w:rsidRPr="00173259">
        <w:rPr>
          <w:color w:val="auto"/>
        </w:rPr>
        <w:t>.</w:t>
      </w:r>
    </w:p>
    <w:p w14:paraId="5466D771" w14:textId="77777777" w:rsidR="007656F0" w:rsidRPr="00173259" w:rsidRDefault="007656F0" w:rsidP="007656F0">
      <w:pPr>
        <w:pStyle w:val="Level1Text"/>
        <w:rPr>
          <w:color w:val="auto"/>
        </w:rPr>
      </w:pPr>
    </w:p>
    <w:p w14:paraId="0863DD13" w14:textId="77777777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>OC8.4</w:t>
      </w:r>
      <w:r w:rsidRPr="00173259">
        <w:rPr>
          <w:color w:val="auto"/>
        </w:rPr>
        <w:tab/>
      </w:r>
      <w:r w:rsidRPr="00173259">
        <w:rPr>
          <w:color w:val="auto"/>
          <w:u w:val="single"/>
        </w:rPr>
        <w:t>PROCEDURE</w:t>
      </w:r>
      <w:r w:rsidRPr="00173259">
        <w:rPr>
          <w:color w:val="auto"/>
        </w:rPr>
        <w:fldChar w:fldCharType="begin"/>
      </w:r>
      <w:r w:rsidRPr="00173259">
        <w:rPr>
          <w:color w:val="auto"/>
        </w:rPr>
        <w:instrText xml:space="preserve"> TC "</w:instrText>
      </w:r>
      <w:bookmarkStart w:id="23" w:name="_Toc333226141"/>
      <w:bookmarkStart w:id="24" w:name="_Toc4424778"/>
      <w:r w:rsidRPr="00173259">
        <w:rPr>
          <w:color w:val="auto"/>
        </w:rPr>
        <w:instrText>OC8.4   PROCEDURE</w:instrText>
      </w:r>
      <w:bookmarkEnd w:id="23"/>
      <w:bookmarkEnd w:id="24"/>
      <w:r w:rsidRPr="00173259">
        <w:rPr>
          <w:color w:val="auto"/>
        </w:rPr>
        <w:instrText xml:space="preserve">"\L 1 </w:instrText>
      </w:r>
      <w:r w:rsidRPr="00173259">
        <w:rPr>
          <w:color w:val="auto"/>
        </w:rPr>
        <w:fldChar w:fldCharType="end"/>
      </w:r>
    </w:p>
    <w:p w14:paraId="7A24DF44" w14:textId="77777777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 xml:space="preserve">OC8.4.1 </w:t>
      </w:r>
      <w:r w:rsidRPr="00173259">
        <w:rPr>
          <w:color w:val="auto"/>
        </w:rPr>
        <w:tab/>
      </w:r>
      <w:r w:rsidRPr="00173259">
        <w:rPr>
          <w:color w:val="auto"/>
          <w:u w:val="single"/>
        </w:rPr>
        <w:t>Safety Co-Ordination In Respect Of The E&amp;W Transmission Systems Or The Systems Of E&amp;W Users</w:t>
      </w:r>
      <w:r w:rsidRPr="00173259">
        <w:rPr>
          <w:color w:val="auto"/>
        </w:rPr>
        <w:fldChar w:fldCharType="begin"/>
      </w:r>
      <w:r w:rsidRPr="00173259">
        <w:rPr>
          <w:color w:val="auto"/>
        </w:rPr>
        <w:instrText xml:space="preserve"> TC "</w:instrText>
      </w:r>
      <w:bookmarkStart w:id="25" w:name="_Toc333226142"/>
      <w:bookmarkStart w:id="26" w:name="_Toc4424779"/>
      <w:r w:rsidRPr="00173259">
        <w:rPr>
          <w:color w:val="auto"/>
        </w:rPr>
        <w:instrText>OC8.4.1   Safety Co-Ordination In Respect Of The E&amp;W Transmission Systems Or The Systems Of E&amp;W Users</w:instrText>
      </w:r>
      <w:bookmarkEnd w:id="25"/>
      <w:bookmarkEnd w:id="26"/>
      <w:r w:rsidRPr="00173259">
        <w:rPr>
          <w:color w:val="auto"/>
        </w:rPr>
        <w:instrText xml:space="preserve"> "\L 2 </w:instrText>
      </w:r>
      <w:r w:rsidRPr="00173259">
        <w:rPr>
          <w:color w:val="auto"/>
        </w:rPr>
        <w:fldChar w:fldCharType="end"/>
      </w:r>
    </w:p>
    <w:p w14:paraId="73962AD6" w14:textId="77777777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>OC8.4.1.1</w:t>
      </w:r>
      <w:r w:rsidRPr="00173259">
        <w:rPr>
          <w:color w:val="auto"/>
        </w:rPr>
        <w:tab/>
      </w:r>
      <w:r w:rsidRPr="000813EF">
        <w:rPr>
          <w:color w:val="auto"/>
          <w:rPrChange w:id="27" w:author="Baller(ESO), Matt" w:date="2020-10-15T15:38:00Z">
            <w:rPr>
              <w:b/>
              <w:color w:val="auto"/>
            </w:rPr>
          </w:rPrChange>
        </w:rPr>
        <w:t>OC8</w:t>
      </w:r>
      <w:r w:rsidRPr="00173259">
        <w:rPr>
          <w:b/>
          <w:color w:val="auto"/>
        </w:rPr>
        <w:t xml:space="preserve"> </w:t>
      </w:r>
      <w:r w:rsidRPr="00173259">
        <w:rPr>
          <w:color w:val="auto"/>
        </w:rPr>
        <w:t xml:space="preserve">Appendix 1, OC8A, applies when work is to be carried out on or near to the </w:t>
      </w:r>
      <w:r w:rsidRPr="00173259">
        <w:rPr>
          <w:b/>
          <w:color w:val="auto"/>
        </w:rPr>
        <w:t xml:space="preserve">E&amp;W Transmission System </w:t>
      </w:r>
      <w:r w:rsidRPr="00173259">
        <w:rPr>
          <w:color w:val="auto"/>
        </w:rPr>
        <w:t xml:space="preserve">or the </w:t>
      </w:r>
      <w:r w:rsidRPr="00173259">
        <w:rPr>
          <w:b/>
          <w:color w:val="auto"/>
        </w:rPr>
        <w:t xml:space="preserve">Systems </w:t>
      </w:r>
      <w:r w:rsidRPr="00173259">
        <w:rPr>
          <w:color w:val="auto"/>
        </w:rPr>
        <w:t xml:space="preserve">of </w:t>
      </w:r>
      <w:r w:rsidRPr="00173259">
        <w:rPr>
          <w:b/>
          <w:color w:val="auto"/>
        </w:rPr>
        <w:t>E&amp;W Users</w:t>
      </w:r>
      <w:r w:rsidRPr="00173259">
        <w:rPr>
          <w:color w:val="auto"/>
        </w:rPr>
        <w:t xml:space="preserve"> or when </w:t>
      </w:r>
      <w:r w:rsidRPr="00173259">
        <w:rPr>
          <w:b/>
          <w:color w:val="auto"/>
        </w:rPr>
        <w:t>Safety Precautions</w:t>
      </w:r>
      <w:r w:rsidRPr="00173259">
        <w:rPr>
          <w:color w:val="auto"/>
        </w:rPr>
        <w:t xml:space="preserve"> are required to be established on the </w:t>
      </w:r>
      <w:r w:rsidRPr="00173259">
        <w:rPr>
          <w:b/>
          <w:color w:val="auto"/>
        </w:rPr>
        <w:t xml:space="preserve">E&amp;W Transmission System </w:t>
      </w:r>
      <w:r w:rsidRPr="00173259">
        <w:rPr>
          <w:color w:val="auto"/>
        </w:rPr>
        <w:t xml:space="preserve">or the </w:t>
      </w:r>
      <w:r w:rsidRPr="00173259">
        <w:rPr>
          <w:b/>
          <w:color w:val="auto"/>
        </w:rPr>
        <w:t xml:space="preserve">Systems </w:t>
      </w:r>
      <w:r w:rsidRPr="00173259">
        <w:rPr>
          <w:color w:val="auto"/>
        </w:rPr>
        <w:t xml:space="preserve">of </w:t>
      </w:r>
      <w:r w:rsidRPr="00173259">
        <w:rPr>
          <w:b/>
          <w:color w:val="auto"/>
        </w:rPr>
        <w:t>E&amp;W Users</w:t>
      </w:r>
      <w:r w:rsidRPr="00173259">
        <w:rPr>
          <w:color w:val="auto"/>
        </w:rPr>
        <w:t xml:space="preserve"> when work is to be carried out on or near to the </w:t>
      </w:r>
      <w:r w:rsidRPr="00173259">
        <w:rPr>
          <w:b/>
          <w:color w:val="auto"/>
        </w:rPr>
        <w:t xml:space="preserve">Scottish Transmission System </w:t>
      </w:r>
      <w:r w:rsidRPr="00173259">
        <w:rPr>
          <w:color w:val="auto"/>
        </w:rPr>
        <w:t xml:space="preserve">or the </w:t>
      </w:r>
      <w:r w:rsidRPr="00173259">
        <w:rPr>
          <w:b/>
          <w:color w:val="auto"/>
        </w:rPr>
        <w:t xml:space="preserve">Systems </w:t>
      </w:r>
      <w:r w:rsidRPr="00173259">
        <w:rPr>
          <w:color w:val="auto"/>
        </w:rPr>
        <w:t xml:space="preserve">of </w:t>
      </w:r>
      <w:r w:rsidRPr="00173259">
        <w:rPr>
          <w:b/>
          <w:color w:val="auto"/>
        </w:rPr>
        <w:t>Scottish Users</w:t>
      </w:r>
      <w:r w:rsidRPr="00173259">
        <w:rPr>
          <w:color w:val="auto"/>
        </w:rPr>
        <w:t>.</w:t>
      </w:r>
    </w:p>
    <w:p w14:paraId="62F64C9A" w14:textId="77777777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br w:type="page"/>
      </w:r>
      <w:r w:rsidRPr="00173259">
        <w:rPr>
          <w:color w:val="auto"/>
        </w:rPr>
        <w:lastRenderedPageBreak/>
        <w:t>OC8.4.2</w:t>
      </w:r>
      <w:r w:rsidRPr="00173259">
        <w:rPr>
          <w:color w:val="auto"/>
        </w:rPr>
        <w:tab/>
      </w:r>
      <w:r w:rsidRPr="00173259">
        <w:rPr>
          <w:color w:val="auto"/>
          <w:u w:val="single"/>
        </w:rPr>
        <w:t>Safety Co-Ordination In Respect Of The Scottish Transmission Systems Or The Systems Of Scottish Users</w:t>
      </w:r>
      <w:r w:rsidRPr="00173259">
        <w:rPr>
          <w:color w:val="auto"/>
        </w:rPr>
        <w:fldChar w:fldCharType="begin"/>
      </w:r>
      <w:r w:rsidRPr="00173259">
        <w:rPr>
          <w:color w:val="auto"/>
        </w:rPr>
        <w:instrText xml:space="preserve"> TC "</w:instrText>
      </w:r>
      <w:bookmarkStart w:id="28" w:name="_Toc333226143"/>
      <w:bookmarkStart w:id="29" w:name="_Toc4424780"/>
      <w:r w:rsidRPr="00173259">
        <w:rPr>
          <w:color w:val="auto"/>
        </w:rPr>
        <w:instrText>OC8.4.2   Safety Co-Ordination In Respect Of The Scottish Transmission Systems Or The Systems Of Scottish Users</w:instrText>
      </w:r>
      <w:bookmarkEnd w:id="28"/>
      <w:bookmarkEnd w:id="29"/>
      <w:r w:rsidRPr="00173259">
        <w:rPr>
          <w:color w:val="auto"/>
        </w:rPr>
        <w:instrText xml:space="preserve"> "\L 2 </w:instrText>
      </w:r>
      <w:r w:rsidRPr="00173259">
        <w:rPr>
          <w:color w:val="auto"/>
        </w:rPr>
        <w:fldChar w:fldCharType="end"/>
      </w:r>
    </w:p>
    <w:p w14:paraId="1DE58956" w14:textId="77777777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>OC8.4.2.1</w:t>
      </w:r>
      <w:r w:rsidRPr="00173259">
        <w:rPr>
          <w:color w:val="auto"/>
        </w:rPr>
        <w:tab/>
      </w:r>
      <w:r w:rsidRPr="000813EF">
        <w:rPr>
          <w:color w:val="auto"/>
          <w:rPrChange w:id="30" w:author="Baller(ESO), Matt" w:date="2020-10-15T15:38:00Z">
            <w:rPr>
              <w:b/>
              <w:color w:val="auto"/>
            </w:rPr>
          </w:rPrChange>
        </w:rPr>
        <w:t>OC8</w:t>
      </w:r>
      <w:r w:rsidRPr="00173259">
        <w:rPr>
          <w:color w:val="auto"/>
        </w:rPr>
        <w:t xml:space="preserve"> Appendix 2, OC8B, applies when work is to be carried out on or near to the </w:t>
      </w:r>
      <w:r w:rsidRPr="00173259">
        <w:rPr>
          <w:b/>
          <w:color w:val="auto"/>
        </w:rPr>
        <w:t>Scottish Transmission System</w:t>
      </w:r>
      <w:r w:rsidRPr="00173259">
        <w:rPr>
          <w:color w:val="auto"/>
        </w:rPr>
        <w:t xml:space="preserve"> or the </w:t>
      </w:r>
      <w:r w:rsidRPr="00173259">
        <w:rPr>
          <w:b/>
          <w:color w:val="auto"/>
        </w:rPr>
        <w:t xml:space="preserve">Systems </w:t>
      </w:r>
      <w:r w:rsidRPr="00173259">
        <w:rPr>
          <w:color w:val="auto"/>
        </w:rPr>
        <w:t xml:space="preserve">of </w:t>
      </w:r>
      <w:r w:rsidRPr="00173259">
        <w:rPr>
          <w:b/>
          <w:color w:val="auto"/>
        </w:rPr>
        <w:t>Scottish Users</w:t>
      </w:r>
      <w:r w:rsidRPr="00173259">
        <w:rPr>
          <w:color w:val="auto"/>
        </w:rPr>
        <w:t xml:space="preserve"> or when </w:t>
      </w:r>
      <w:r w:rsidRPr="00173259">
        <w:rPr>
          <w:b/>
          <w:color w:val="auto"/>
        </w:rPr>
        <w:t>Safety Precautions</w:t>
      </w:r>
      <w:r w:rsidRPr="00173259">
        <w:rPr>
          <w:color w:val="auto"/>
        </w:rPr>
        <w:t xml:space="preserve"> are required to be established on the </w:t>
      </w:r>
      <w:r w:rsidRPr="00173259">
        <w:rPr>
          <w:b/>
          <w:color w:val="auto"/>
        </w:rPr>
        <w:t>Scottish Transmission System</w:t>
      </w:r>
      <w:r w:rsidRPr="00173259">
        <w:rPr>
          <w:color w:val="auto"/>
        </w:rPr>
        <w:t xml:space="preserve"> or the </w:t>
      </w:r>
      <w:r w:rsidRPr="00173259">
        <w:rPr>
          <w:b/>
          <w:color w:val="auto"/>
        </w:rPr>
        <w:t xml:space="preserve">Systems </w:t>
      </w:r>
      <w:r w:rsidRPr="00173259">
        <w:rPr>
          <w:color w:val="auto"/>
        </w:rPr>
        <w:t xml:space="preserve">of </w:t>
      </w:r>
      <w:r w:rsidRPr="00173259">
        <w:rPr>
          <w:b/>
          <w:color w:val="auto"/>
        </w:rPr>
        <w:t>Scottish Users</w:t>
      </w:r>
      <w:r w:rsidRPr="00173259">
        <w:rPr>
          <w:color w:val="auto"/>
        </w:rPr>
        <w:t xml:space="preserve"> when work is to be carried out on or near to the </w:t>
      </w:r>
      <w:r w:rsidRPr="00173259">
        <w:rPr>
          <w:b/>
          <w:color w:val="auto"/>
        </w:rPr>
        <w:t>E&amp;W Transmission System</w:t>
      </w:r>
      <w:r w:rsidRPr="00173259">
        <w:rPr>
          <w:color w:val="auto"/>
        </w:rPr>
        <w:t xml:space="preserve"> or the </w:t>
      </w:r>
      <w:r w:rsidRPr="00173259">
        <w:rPr>
          <w:b/>
          <w:color w:val="auto"/>
        </w:rPr>
        <w:t xml:space="preserve">Systems </w:t>
      </w:r>
      <w:r w:rsidRPr="00173259">
        <w:rPr>
          <w:color w:val="auto"/>
        </w:rPr>
        <w:t xml:space="preserve">of </w:t>
      </w:r>
      <w:r w:rsidRPr="00173259">
        <w:rPr>
          <w:b/>
          <w:color w:val="auto"/>
        </w:rPr>
        <w:t>E&amp;W Users</w:t>
      </w:r>
      <w:r w:rsidRPr="00173259">
        <w:rPr>
          <w:color w:val="auto"/>
        </w:rPr>
        <w:t>.</w:t>
      </w:r>
    </w:p>
    <w:p w14:paraId="09D27679" w14:textId="77777777" w:rsidR="007656F0" w:rsidRPr="00173259" w:rsidRDefault="007656F0" w:rsidP="007656F0">
      <w:pPr>
        <w:pStyle w:val="Level1Text"/>
        <w:rPr>
          <w:b/>
          <w:color w:val="auto"/>
        </w:rPr>
      </w:pPr>
      <w:r w:rsidRPr="00173259">
        <w:rPr>
          <w:color w:val="auto"/>
        </w:rPr>
        <w:t>OC8.4.3</w:t>
      </w:r>
      <w:r w:rsidRPr="00173259">
        <w:rPr>
          <w:color w:val="auto"/>
        </w:rPr>
        <w:tab/>
      </w:r>
      <w:r w:rsidRPr="00173259">
        <w:rPr>
          <w:color w:val="auto"/>
          <w:u w:val="single"/>
        </w:rPr>
        <w:t>Safety Co-ordination Offshore</w:t>
      </w:r>
    </w:p>
    <w:p w14:paraId="6A17A558" w14:textId="77777777" w:rsidR="007656F0" w:rsidRPr="00173259" w:rsidRDefault="007656F0" w:rsidP="007656F0">
      <w:pPr>
        <w:pStyle w:val="Level1Text"/>
        <w:rPr>
          <w:color w:val="auto"/>
        </w:rPr>
      </w:pPr>
      <w:r w:rsidRPr="00173259">
        <w:rPr>
          <w:color w:val="auto"/>
        </w:rPr>
        <w:t>OC8.4.3.1</w:t>
      </w:r>
      <w:r w:rsidRPr="00173259">
        <w:rPr>
          <w:color w:val="auto"/>
        </w:rPr>
        <w:tab/>
        <w:t xml:space="preserve">For the purposes of </w:t>
      </w:r>
      <w:r w:rsidRPr="000813EF">
        <w:rPr>
          <w:color w:val="auto"/>
          <w:rPrChange w:id="31" w:author="Baller(ESO), Matt" w:date="2020-10-15T15:38:00Z">
            <w:rPr>
              <w:b/>
              <w:color w:val="auto"/>
            </w:rPr>
          </w:rPrChange>
        </w:rPr>
        <w:t>OC8</w:t>
      </w:r>
      <w:r w:rsidRPr="00173259">
        <w:rPr>
          <w:color w:val="auto"/>
        </w:rPr>
        <w:t xml:space="preserve"> Appendix 1, OC8A, </w:t>
      </w:r>
      <w:r w:rsidRPr="000813EF">
        <w:rPr>
          <w:color w:val="auto"/>
          <w:rPrChange w:id="32" w:author="Baller(ESO), Matt" w:date="2020-10-15T15:38:00Z">
            <w:rPr>
              <w:b/>
              <w:color w:val="auto"/>
            </w:rPr>
          </w:rPrChange>
        </w:rPr>
        <w:t>OC8</w:t>
      </w:r>
      <w:r w:rsidRPr="00173259">
        <w:rPr>
          <w:color w:val="auto"/>
        </w:rPr>
        <w:t xml:space="preserve"> Appendix 2 and OC8B, when work is to be carried out on or near to </w:t>
      </w:r>
      <w:r w:rsidRPr="00173259">
        <w:rPr>
          <w:b/>
          <w:color w:val="auto"/>
        </w:rPr>
        <w:t xml:space="preserve">Offshore Transmission Systems Safety Precautions </w:t>
      </w:r>
      <w:r w:rsidRPr="00173259">
        <w:rPr>
          <w:color w:val="auto"/>
        </w:rPr>
        <w:t xml:space="preserve">shall be established by the </w:t>
      </w:r>
      <w:r w:rsidRPr="00173259">
        <w:rPr>
          <w:b/>
          <w:color w:val="auto"/>
        </w:rPr>
        <w:t>Offshore Transmission Licensee</w:t>
      </w:r>
      <w:r w:rsidRPr="00173259">
        <w:rPr>
          <w:color w:val="auto"/>
        </w:rPr>
        <w:t xml:space="preserve"> and the </w:t>
      </w:r>
      <w:r w:rsidRPr="00173259">
        <w:rPr>
          <w:b/>
          <w:color w:val="auto"/>
        </w:rPr>
        <w:t>Offshore User</w:t>
      </w:r>
      <w:r w:rsidRPr="00173259">
        <w:rPr>
          <w:color w:val="auto"/>
        </w:rPr>
        <w:t>.</w:t>
      </w:r>
    </w:p>
    <w:p w14:paraId="282F1350" w14:textId="77777777" w:rsidR="004A461E" w:rsidRPr="00173259" w:rsidRDefault="004A461E" w:rsidP="007656F0">
      <w:pPr>
        <w:pStyle w:val="Level1Text"/>
        <w:rPr>
          <w:color w:val="auto"/>
        </w:rPr>
      </w:pPr>
    </w:p>
    <w:p w14:paraId="31049E95" w14:textId="77777777" w:rsidR="002C7FF5" w:rsidRPr="001D580A" w:rsidRDefault="004A461E" w:rsidP="004A461E">
      <w:pPr>
        <w:widowControl/>
        <w:jc w:val="center"/>
        <w:rPr>
          <w:b/>
        </w:rPr>
        <w:sectPr w:rsidR="002C7FF5" w:rsidRPr="001D580A" w:rsidSect="00DE56DD">
          <w:type w:val="continuous"/>
          <w:pgSz w:w="11905" w:h="16837" w:code="9"/>
          <w:pgMar w:top="851" w:right="851" w:bottom="851" w:left="1418" w:header="851" w:footer="567" w:gutter="0"/>
          <w:pgNumType w:start="1"/>
          <w:cols w:space="708"/>
          <w:noEndnote/>
          <w:docGrid w:linePitch="326"/>
        </w:sectPr>
      </w:pPr>
      <w:r w:rsidRPr="001D580A">
        <w:rPr>
          <w:b/>
        </w:rPr>
        <w:t>&lt; END OF OPERATING CODE NO. 8 &gt;</w:t>
      </w:r>
    </w:p>
    <w:p w14:paraId="19448EA7" w14:textId="77777777" w:rsidR="004A461E" w:rsidRPr="001D580A" w:rsidRDefault="00C86030" w:rsidP="004A461E">
      <w:pPr>
        <w:widowControl/>
        <w:jc w:val="center"/>
      </w:pPr>
      <w:r w:rsidRPr="001D580A">
        <w:br w:type="page"/>
      </w:r>
    </w:p>
    <w:sectPr w:rsidR="004A461E" w:rsidRPr="001D580A" w:rsidSect="00DE56DD">
      <w:headerReference w:type="default" r:id="rId13"/>
      <w:footerReference w:type="default" r:id="rId14"/>
      <w:type w:val="continuous"/>
      <w:pgSz w:w="11905" w:h="16837" w:code="9"/>
      <w:pgMar w:top="851" w:right="851" w:bottom="851" w:left="1418" w:header="851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EEB95" w14:textId="77777777" w:rsidR="0035437B" w:rsidRDefault="0035437B">
      <w:r>
        <w:separator/>
      </w:r>
    </w:p>
  </w:endnote>
  <w:endnote w:type="continuationSeparator" w:id="0">
    <w:p w14:paraId="43E8EE95" w14:textId="77777777" w:rsidR="0035437B" w:rsidRDefault="0035437B">
      <w:r>
        <w:continuationSeparator/>
      </w:r>
    </w:p>
  </w:endnote>
  <w:endnote w:type="continuationNotice" w:id="1">
    <w:p w14:paraId="0D53FAD8" w14:textId="77777777" w:rsidR="0035437B" w:rsidRDefault="003543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BA10D" w14:textId="13EE17C5" w:rsidR="00B81846" w:rsidRDefault="00822057" w:rsidP="007517C4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2C27A8">
      <w:rPr>
        <w:sz w:val="16"/>
        <w:szCs w:val="16"/>
      </w:rPr>
      <w:t xml:space="preserve">ssue 5 Revision </w:t>
    </w:r>
    <w:r w:rsidR="00284876">
      <w:rPr>
        <w:sz w:val="16"/>
        <w:szCs w:val="16"/>
      </w:rPr>
      <w:t>32</w:t>
    </w:r>
    <w:r w:rsidR="00B81846">
      <w:rPr>
        <w:sz w:val="16"/>
        <w:szCs w:val="16"/>
      </w:rPr>
      <w:tab/>
      <w:t>OC8</w:t>
    </w:r>
    <w:r w:rsidR="00B81846" w:rsidRPr="004C0D15">
      <w:rPr>
        <w:sz w:val="16"/>
        <w:szCs w:val="16"/>
      </w:rPr>
      <w:tab/>
    </w:r>
    <w:r w:rsidR="00284876">
      <w:rPr>
        <w:sz w:val="16"/>
        <w:szCs w:val="16"/>
      </w:rPr>
      <w:t>1 April 2019</w:t>
    </w:r>
  </w:p>
  <w:p w14:paraId="3D3E290B" w14:textId="44917339" w:rsidR="00B81846" w:rsidRDefault="00B81846" w:rsidP="007517C4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2E7850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C1A64" w14:textId="565FA109" w:rsidR="00B81846" w:rsidRDefault="00822057" w:rsidP="007517C4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2C27A8">
      <w:rPr>
        <w:sz w:val="16"/>
        <w:szCs w:val="16"/>
      </w:rPr>
      <w:t xml:space="preserve">ssue 5 Revision </w:t>
    </w:r>
    <w:r w:rsidR="00284876">
      <w:rPr>
        <w:sz w:val="16"/>
        <w:szCs w:val="16"/>
      </w:rPr>
      <w:t>32</w:t>
    </w:r>
    <w:r w:rsidR="00B81846">
      <w:rPr>
        <w:sz w:val="16"/>
        <w:szCs w:val="16"/>
      </w:rPr>
      <w:tab/>
      <w:t>OC8</w:t>
    </w:r>
    <w:r w:rsidR="00B81846" w:rsidRPr="004C0D15">
      <w:rPr>
        <w:sz w:val="16"/>
        <w:szCs w:val="16"/>
      </w:rPr>
      <w:tab/>
    </w:r>
    <w:r w:rsidR="00284876">
      <w:rPr>
        <w:sz w:val="16"/>
        <w:szCs w:val="16"/>
      </w:rPr>
      <w:t>1 April 2019</w:t>
    </w:r>
  </w:p>
  <w:p w14:paraId="7C2D3369" w14:textId="711C16BF" w:rsidR="00B81846" w:rsidRDefault="00B81846" w:rsidP="007517C4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2E7850">
      <w:rPr>
        <w:rStyle w:val="PageNumber"/>
        <w:noProof/>
        <w:sz w:val="16"/>
        <w:szCs w:val="16"/>
      </w:rPr>
      <w:t>2</w:t>
    </w:r>
    <w:r w:rsidRPr="004A040A">
      <w:rPr>
        <w:rStyle w:val="PageNumber"/>
        <w:sz w:val="16"/>
        <w:szCs w:val="16"/>
      </w:rPr>
      <w:fldChar w:fldCharType="end"/>
    </w:r>
    <w:r>
      <w:rPr>
        <w:rStyle w:val="PageNumber"/>
        <w:sz w:val="16"/>
        <w:szCs w:val="16"/>
      </w:rPr>
      <w:t xml:space="preserve"> of 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C75B" w14:textId="77777777" w:rsidR="00B81846" w:rsidRDefault="00B81846" w:rsidP="007517C4">
    <w:pPr>
      <w:tabs>
        <w:tab w:val="center" w:pos="4820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753A6" w14:textId="77777777" w:rsidR="0035437B" w:rsidRDefault="0035437B">
      <w:r>
        <w:separator/>
      </w:r>
    </w:p>
  </w:footnote>
  <w:footnote w:type="continuationSeparator" w:id="0">
    <w:p w14:paraId="28C331DB" w14:textId="77777777" w:rsidR="0035437B" w:rsidRDefault="0035437B">
      <w:r>
        <w:continuationSeparator/>
      </w:r>
    </w:p>
  </w:footnote>
  <w:footnote w:type="continuationNotice" w:id="1">
    <w:p w14:paraId="696A81EE" w14:textId="77777777" w:rsidR="0035437B" w:rsidRDefault="0035437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14BF2" w14:textId="77777777" w:rsidR="00B81846" w:rsidRDefault="00B81846">
    <w:pPr>
      <w:spacing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E6200" w14:textId="77777777" w:rsidR="00B81846" w:rsidRDefault="00B81846">
    <w:pPr>
      <w:spacing w:line="240" w:lineRule="exac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aller(ESO), Matt">
    <w15:presenceInfo w15:providerId="AD" w15:userId="S::matt.baller@uk.nationalgrid.com::80ea22bc-43b3-4500-89e0-565e3d2fb2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656F0"/>
    <w:rsid w:val="00002C8F"/>
    <w:rsid w:val="0001061B"/>
    <w:rsid w:val="00014126"/>
    <w:rsid w:val="00015318"/>
    <w:rsid w:val="000245C7"/>
    <w:rsid w:val="00025343"/>
    <w:rsid w:val="00025663"/>
    <w:rsid w:val="00027334"/>
    <w:rsid w:val="00031630"/>
    <w:rsid w:val="000317EB"/>
    <w:rsid w:val="0003213A"/>
    <w:rsid w:val="00033374"/>
    <w:rsid w:val="000362F8"/>
    <w:rsid w:val="000450BC"/>
    <w:rsid w:val="000642CC"/>
    <w:rsid w:val="000757AB"/>
    <w:rsid w:val="000759AF"/>
    <w:rsid w:val="00080969"/>
    <w:rsid w:val="000813EF"/>
    <w:rsid w:val="00083788"/>
    <w:rsid w:val="000840E3"/>
    <w:rsid w:val="00091DE7"/>
    <w:rsid w:val="00097048"/>
    <w:rsid w:val="000975DA"/>
    <w:rsid w:val="000A0333"/>
    <w:rsid w:val="000A249F"/>
    <w:rsid w:val="000A5328"/>
    <w:rsid w:val="000A683F"/>
    <w:rsid w:val="000A76DB"/>
    <w:rsid w:val="000C129B"/>
    <w:rsid w:val="000C1BB4"/>
    <w:rsid w:val="000C5080"/>
    <w:rsid w:val="000F1B45"/>
    <w:rsid w:val="00100103"/>
    <w:rsid w:val="0010032A"/>
    <w:rsid w:val="00100EA5"/>
    <w:rsid w:val="00101875"/>
    <w:rsid w:val="00104B3C"/>
    <w:rsid w:val="00124A50"/>
    <w:rsid w:val="00124AFE"/>
    <w:rsid w:val="00131847"/>
    <w:rsid w:val="00132166"/>
    <w:rsid w:val="001365B7"/>
    <w:rsid w:val="00147586"/>
    <w:rsid w:val="0014796B"/>
    <w:rsid w:val="0016760B"/>
    <w:rsid w:val="001710CF"/>
    <w:rsid w:val="00173259"/>
    <w:rsid w:val="001739B7"/>
    <w:rsid w:val="00196A22"/>
    <w:rsid w:val="001A187F"/>
    <w:rsid w:val="001A1C07"/>
    <w:rsid w:val="001A3852"/>
    <w:rsid w:val="001A38EA"/>
    <w:rsid w:val="001A7557"/>
    <w:rsid w:val="001B0A42"/>
    <w:rsid w:val="001B1B75"/>
    <w:rsid w:val="001D2A93"/>
    <w:rsid w:val="001D54AD"/>
    <w:rsid w:val="001D580A"/>
    <w:rsid w:val="001D68E2"/>
    <w:rsid w:val="001D7E46"/>
    <w:rsid w:val="001F14D1"/>
    <w:rsid w:val="001F431D"/>
    <w:rsid w:val="00200593"/>
    <w:rsid w:val="00201962"/>
    <w:rsid w:val="002060CE"/>
    <w:rsid w:val="0020739A"/>
    <w:rsid w:val="00210BE6"/>
    <w:rsid w:val="00216F13"/>
    <w:rsid w:val="0022795D"/>
    <w:rsid w:val="00227CDD"/>
    <w:rsid w:val="00233137"/>
    <w:rsid w:val="00233BFB"/>
    <w:rsid w:val="002362A8"/>
    <w:rsid w:val="002423F5"/>
    <w:rsid w:val="00242625"/>
    <w:rsid w:val="0024382C"/>
    <w:rsid w:val="00243D79"/>
    <w:rsid w:val="00245330"/>
    <w:rsid w:val="00253EEF"/>
    <w:rsid w:val="0025409B"/>
    <w:rsid w:val="00260AE8"/>
    <w:rsid w:val="00262190"/>
    <w:rsid w:val="00284876"/>
    <w:rsid w:val="002947EF"/>
    <w:rsid w:val="00295D22"/>
    <w:rsid w:val="002A6DA8"/>
    <w:rsid w:val="002A7646"/>
    <w:rsid w:val="002C1202"/>
    <w:rsid w:val="002C16B0"/>
    <w:rsid w:val="002C27A8"/>
    <w:rsid w:val="002C71FC"/>
    <w:rsid w:val="002C7FF5"/>
    <w:rsid w:val="002D72DE"/>
    <w:rsid w:val="002E102B"/>
    <w:rsid w:val="002E3677"/>
    <w:rsid w:val="002E4C32"/>
    <w:rsid w:val="002E4D10"/>
    <w:rsid w:val="002E7850"/>
    <w:rsid w:val="002F11C0"/>
    <w:rsid w:val="002F2D8C"/>
    <w:rsid w:val="002F5322"/>
    <w:rsid w:val="00302DC4"/>
    <w:rsid w:val="00303C2B"/>
    <w:rsid w:val="00306436"/>
    <w:rsid w:val="00306AAF"/>
    <w:rsid w:val="003113C6"/>
    <w:rsid w:val="0031460E"/>
    <w:rsid w:val="00316810"/>
    <w:rsid w:val="00320A03"/>
    <w:rsid w:val="00321956"/>
    <w:rsid w:val="00321D71"/>
    <w:rsid w:val="0033423F"/>
    <w:rsid w:val="00341E2C"/>
    <w:rsid w:val="00341ED6"/>
    <w:rsid w:val="003431C1"/>
    <w:rsid w:val="00352E12"/>
    <w:rsid w:val="0035437B"/>
    <w:rsid w:val="003601FC"/>
    <w:rsid w:val="00360A16"/>
    <w:rsid w:val="00365A4B"/>
    <w:rsid w:val="0037065B"/>
    <w:rsid w:val="003721E7"/>
    <w:rsid w:val="00376F00"/>
    <w:rsid w:val="003774EE"/>
    <w:rsid w:val="00390539"/>
    <w:rsid w:val="00392AB4"/>
    <w:rsid w:val="00397F43"/>
    <w:rsid w:val="003B600A"/>
    <w:rsid w:val="003B642E"/>
    <w:rsid w:val="003C1EC1"/>
    <w:rsid w:val="003D1AD5"/>
    <w:rsid w:val="003D6E55"/>
    <w:rsid w:val="003E399C"/>
    <w:rsid w:val="003E6752"/>
    <w:rsid w:val="003F230F"/>
    <w:rsid w:val="00401EF1"/>
    <w:rsid w:val="00410139"/>
    <w:rsid w:val="00417BF2"/>
    <w:rsid w:val="00423A90"/>
    <w:rsid w:val="004241BF"/>
    <w:rsid w:val="004318C6"/>
    <w:rsid w:val="004342E0"/>
    <w:rsid w:val="00442BCE"/>
    <w:rsid w:val="00445433"/>
    <w:rsid w:val="0046005C"/>
    <w:rsid w:val="00460DE9"/>
    <w:rsid w:val="00463997"/>
    <w:rsid w:val="00463B52"/>
    <w:rsid w:val="00464B95"/>
    <w:rsid w:val="004743BD"/>
    <w:rsid w:val="004747C3"/>
    <w:rsid w:val="00487486"/>
    <w:rsid w:val="004909DE"/>
    <w:rsid w:val="004911DF"/>
    <w:rsid w:val="004939FF"/>
    <w:rsid w:val="00493DE7"/>
    <w:rsid w:val="00494B73"/>
    <w:rsid w:val="004A461E"/>
    <w:rsid w:val="004A78DB"/>
    <w:rsid w:val="004B2969"/>
    <w:rsid w:val="004B4F7C"/>
    <w:rsid w:val="004D17A2"/>
    <w:rsid w:val="004D17B6"/>
    <w:rsid w:val="004D3414"/>
    <w:rsid w:val="004D5F5A"/>
    <w:rsid w:val="004D6770"/>
    <w:rsid w:val="004E7A2B"/>
    <w:rsid w:val="004F786F"/>
    <w:rsid w:val="00502C4E"/>
    <w:rsid w:val="00503378"/>
    <w:rsid w:val="00503F6D"/>
    <w:rsid w:val="00506728"/>
    <w:rsid w:val="005069C2"/>
    <w:rsid w:val="00516DDF"/>
    <w:rsid w:val="005226D7"/>
    <w:rsid w:val="005230B1"/>
    <w:rsid w:val="00523654"/>
    <w:rsid w:val="005279E5"/>
    <w:rsid w:val="005324A2"/>
    <w:rsid w:val="00532982"/>
    <w:rsid w:val="00535401"/>
    <w:rsid w:val="00537F3F"/>
    <w:rsid w:val="00551D62"/>
    <w:rsid w:val="00564137"/>
    <w:rsid w:val="00574667"/>
    <w:rsid w:val="00575BF7"/>
    <w:rsid w:val="0057622D"/>
    <w:rsid w:val="00576315"/>
    <w:rsid w:val="005774C5"/>
    <w:rsid w:val="00583258"/>
    <w:rsid w:val="005B437C"/>
    <w:rsid w:val="005C64BE"/>
    <w:rsid w:val="005D1369"/>
    <w:rsid w:val="005F57D9"/>
    <w:rsid w:val="006000B5"/>
    <w:rsid w:val="0060530E"/>
    <w:rsid w:val="006053B6"/>
    <w:rsid w:val="006070F3"/>
    <w:rsid w:val="00607162"/>
    <w:rsid w:val="006201CC"/>
    <w:rsid w:val="00631FFD"/>
    <w:rsid w:val="006334A8"/>
    <w:rsid w:val="0063389C"/>
    <w:rsid w:val="00641CD4"/>
    <w:rsid w:val="006479A6"/>
    <w:rsid w:val="00650E3E"/>
    <w:rsid w:val="00650F65"/>
    <w:rsid w:val="00655166"/>
    <w:rsid w:val="00664C8E"/>
    <w:rsid w:val="006720B4"/>
    <w:rsid w:val="006739EB"/>
    <w:rsid w:val="00674163"/>
    <w:rsid w:val="006748C7"/>
    <w:rsid w:val="0067767F"/>
    <w:rsid w:val="006815E7"/>
    <w:rsid w:val="0068351E"/>
    <w:rsid w:val="00690E2E"/>
    <w:rsid w:val="00695286"/>
    <w:rsid w:val="006A2358"/>
    <w:rsid w:val="006A40C4"/>
    <w:rsid w:val="006B0908"/>
    <w:rsid w:val="006B5D6F"/>
    <w:rsid w:val="006B6DEA"/>
    <w:rsid w:val="006C44EA"/>
    <w:rsid w:val="006C5231"/>
    <w:rsid w:val="006D14B9"/>
    <w:rsid w:val="006F2525"/>
    <w:rsid w:val="006F400B"/>
    <w:rsid w:val="006F4B30"/>
    <w:rsid w:val="006F6F25"/>
    <w:rsid w:val="006F7239"/>
    <w:rsid w:val="007006B8"/>
    <w:rsid w:val="00703421"/>
    <w:rsid w:val="007057C8"/>
    <w:rsid w:val="00706EA5"/>
    <w:rsid w:val="0071765D"/>
    <w:rsid w:val="00731325"/>
    <w:rsid w:val="00733388"/>
    <w:rsid w:val="007374FC"/>
    <w:rsid w:val="00745A4F"/>
    <w:rsid w:val="007517C4"/>
    <w:rsid w:val="00762C75"/>
    <w:rsid w:val="007640EA"/>
    <w:rsid w:val="007656F0"/>
    <w:rsid w:val="00766B45"/>
    <w:rsid w:val="00772927"/>
    <w:rsid w:val="007759D7"/>
    <w:rsid w:val="0079166F"/>
    <w:rsid w:val="00791E12"/>
    <w:rsid w:val="00792155"/>
    <w:rsid w:val="00794648"/>
    <w:rsid w:val="007A3D1C"/>
    <w:rsid w:val="007A53C3"/>
    <w:rsid w:val="007B25D9"/>
    <w:rsid w:val="007B4FB0"/>
    <w:rsid w:val="007C61F8"/>
    <w:rsid w:val="007D28C3"/>
    <w:rsid w:val="007E2599"/>
    <w:rsid w:val="007F68E5"/>
    <w:rsid w:val="00803051"/>
    <w:rsid w:val="0080459B"/>
    <w:rsid w:val="00804EEC"/>
    <w:rsid w:val="008066F4"/>
    <w:rsid w:val="00812F14"/>
    <w:rsid w:val="008135C6"/>
    <w:rsid w:val="00813AC0"/>
    <w:rsid w:val="00820E7F"/>
    <w:rsid w:val="00822057"/>
    <w:rsid w:val="00822E03"/>
    <w:rsid w:val="00835EAC"/>
    <w:rsid w:val="00860C1A"/>
    <w:rsid w:val="00862DE2"/>
    <w:rsid w:val="00874824"/>
    <w:rsid w:val="00874F37"/>
    <w:rsid w:val="008803D9"/>
    <w:rsid w:val="0089100D"/>
    <w:rsid w:val="0089771B"/>
    <w:rsid w:val="008A3746"/>
    <w:rsid w:val="008A525C"/>
    <w:rsid w:val="008B2356"/>
    <w:rsid w:val="008D2D29"/>
    <w:rsid w:val="008D4CEF"/>
    <w:rsid w:val="008E0C16"/>
    <w:rsid w:val="009061A0"/>
    <w:rsid w:val="00907E5B"/>
    <w:rsid w:val="00910A0D"/>
    <w:rsid w:val="00923A0E"/>
    <w:rsid w:val="0093010B"/>
    <w:rsid w:val="0093184F"/>
    <w:rsid w:val="009356FB"/>
    <w:rsid w:val="009358EB"/>
    <w:rsid w:val="00941876"/>
    <w:rsid w:val="009463AE"/>
    <w:rsid w:val="00950134"/>
    <w:rsid w:val="00950FBF"/>
    <w:rsid w:val="009511FE"/>
    <w:rsid w:val="00957999"/>
    <w:rsid w:val="009646AD"/>
    <w:rsid w:val="0097582C"/>
    <w:rsid w:val="009836DD"/>
    <w:rsid w:val="0099115E"/>
    <w:rsid w:val="009922BD"/>
    <w:rsid w:val="00993B79"/>
    <w:rsid w:val="009B04F0"/>
    <w:rsid w:val="009B1AA8"/>
    <w:rsid w:val="009C00B0"/>
    <w:rsid w:val="009C1FDF"/>
    <w:rsid w:val="009C25CA"/>
    <w:rsid w:val="009C7C6E"/>
    <w:rsid w:val="009D0C1A"/>
    <w:rsid w:val="009D1708"/>
    <w:rsid w:val="009D1890"/>
    <w:rsid w:val="009D5725"/>
    <w:rsid w:val="009D7375"/>
    <w:rsid w:val="009E15DB"/>
    <w:rsid w:val="009E2779"/>
    <w:rsid w:val="009E7F1A"/>
    <w:rsid w:val="00A00BE6"/>
    <w:rsid w:val="00A03424"/>
    <w:rsid w:val="00A04AFE"/>
    <w:rsid w:val="00A06C17"/>
    <w:rsid w:val="00A0712C"/>
    <w:rsid w:val="00A13D11"/>
    <w:rsid w:val="00A24175"/>
    <w:rsid w:val="00A27F43"/>
    <w:rsid w:val="00A3211E"/>
    <w:rsid w:val="00A361E5"/>
    <w:rsid w:val="00A36F18"/>
    <w:rsid w:val="00A43DCA"/>
    <w:rsid w:val="00A550C3"/>
    <w:rsid w:val="00A55BC1"/>
    <w:rsid w:val="00A62E4F"/>
    <w:rsid w:val="00A63EE9"/>
    <w:rsid w:val="00A678E7"/>
    <w:rsid w:val="00A70311"/>
    <w:rsid w:val="00A72623"/>
    <w:rsid w:val="00A72997"/>
    <w:rsid w:val="00A733EA"/>
    <w:rsid w:val="00A77D2B"/>
    <w:rsid w:val="00A800D4"/>
    <w:rsid w:val="00A8089D"/>
    <w:rsid w:val="00A80EBD"/>
    <w:rsid w:val="00A861C4"/>
    <w:rsid w:val="00A957F0"/>
    <w:rsid w:val="00AC05A6"/>
    <w:rsid w:val="00AC0E64"/>
    <w:rsid w:val="00AC7841"/>
    <w:rsid w:val="00AD1CC8"/>
    <w:rsid w:val="00AD708A"/>
    <w:rsid w:val="00AE454C"/>
    <w:rsid w:val="00AE69B6"/>
    <w:rsid w:val="00AE7BC0"/>
    <w:rsid w:val="00AF3627"/>
    <w:rsid w:val="00B13174"/>
    <w:rsid w:val="00B165B5"/>
    <w:rsid w:val="00B202E3"/>
    <w:rsid w:val="00B2348F"/>
    <w:rsid w:val="00B27176"/>
    <w:rsid w:val="00B27C81"/>
    <w:rsid w:val="00B35DE3"/>
    <w:rsid w:val="00B4121E"/>
    <w:rsid w:val="00B4122C"/>
    <w:rsid w:val="00B41AE6"/>
    <w:rsid w:val="00B443FF"/>
    <w:rsid w:val="00B449D5"/>
    <w:rsid w:val="00B46046"/>
    <w:rsid w:val="00B5137F"/>
    <w:rsid w:val="00B513C2"/>
    <w:rsid w:val="00B520FB"/>
    <w:rsid w:val="00B53B86"/>
    <w:rsid w:val="00B654B1"/>
    <w:rsid w:val="00B65736"/>
    <w:rsid w:val="00B71636"/>
    <w:rsid w:val="00B71FB4"/>
    <w:rsid w:val="00B77ABB"/>
    <w:rsid w:val="00B81846"/>
    <w:rsid w:val="00B8555A"/>
    <w:rsid w:val="00B86158"/>
    <w:rsid w:val="00B927C6"/>
    <w:rsid w:val="00B928E5"/>
    <w:rsid w:val="00B92E02"/>
    <w:rsid w:val="00BA114D"/>
    <w:rsid w:val="00BA26FA"/>
    <w:rsid w:val="00BA2F94"/>
    <w:rsid w:val="00BB5D09"/>
    <w:rsid w:val="00BB7D02"/>
    <w:rsid w:val="00BC1E7B"/>
    <w:rsid w:val="00BC52FB"/>
    <w:rsid w:val="00BD45F3"/>
    <w:rsid w:val="00BD4BCF"/>
    <w:rsid w:val="00BD63FE"/>
    <w:rsid w:val="00BD77BF"/>
    <w:rsid w:val="00BE3373"/>
    <w:rsid w:val="00BE3C5B"/>
    <w:rsid w:val="00BF086D"/>
    <w:rsid w:val="00BF1237"/>
    <w:rsid w:val="00BF4072"/>
    <w:rsid w:val="00BF7F37"/>
    <w:rsid w:val="00C0030D"/>
    <w:rsid w:val="00C05471"/>
    <w:rsid w:val="00C079E9"/>
    <w:rsid w:val="00C11CC8"/>
    <w:rsid w:val="00C160D8"/>
    <w:rsid w:val="00C17009"/>
    <w:rsid w:val="00C20D54"/>
    <w:rsid w:val="00C22DE6"/>
    <w:rsid w:val="00C22EB5"/>
    <w:rsid w:val="00C23B41"/>
    <w:rsid w:val="00C248F0"/>
    <w:rsid w:val="00C24BD9"/>
    <w:rsid w:val="00C272AC"/>
    <w:rsid w:val="00C3235E"/>
    <w:rsid w:val="00C33567"/>
    <w:rsid w:val="00C34C5F"/>
    <w:rsid w:val="00C419FB"/>
    <w:rsid w:val="00C42913"/>
    <w:rsid w:val="00C46017"/>
    <w:rsid w:val="00C46B3D"/>
    <w:rsid w:val="00C529CB"/>
    <w:rsid w:val="00C567B7"/>
    <w:rsid w:val="00C6406F"/>
    <w:rsid w:val="00C64BCE"/>
    <w:rsid w:val="00C67ACC"/>
    <w:rsid w:val="00C72016"/>
    <w:rsid w:val="00C734F3"/>
    <w:rsid w:val="00C8597A"/>
    <w:rsid w:val="00C86030"/>
    <w:rsid w:val="00C90785"/>
    <w:rsid w:val="00CA29E7"/>
    <w:rsid w:val="00CA3243"/>
    <w:rsid w:val="00CB26B7"/>
    <w:rsid w:val="00CB2AE1"/>
    <w:rsid w:val="00CB6B01"/>
    <w:rsid w:val="00CB76B1"/>
    <w:rsid w:val="00CB7EF6"/>
    <w:rsid w:val="00CC0007"/>
    <w:rsid w:val="00CC18EE"/>
    <w:rsid w:val="00CC1E11"/>
    <w:rsid w:val="00CC5812"/>
    <w:rsid w:val="00CD0E77"/>
    <w:rsid w:val="00CD5624"/>
    <w:rsid w:val="00CE235F"/>
    <w:rsid w:val="00CF1CC8"/>
    <w:rsid w:val="00CF500D"/>
    <w:rsid w:val="00D04B4D"/>
    <w:rsid w:val="00D05DEC"/>
    <w:rsid w:val="00D0664F"/>
    <w:rsid w:val="00D0732D"/>
    <w:rsid w:val="00D13B12"/>
    <w:rsid w:val="00D21E61"/>
    <w:rsid w:val="00D2477F"/>
    <w:rsid w:val="00D26555"/>
    <w:rsid w:val="00D26D09"/>
    <w:rsid w:val="00D31C6F"/>
    <w:rsid w:val="00D32B1C"/>
    <w:rsid w:val="00D40A2B"/>
    <w:rsid w:val="00D51151"/>
    <w:rsid w:val="00D56A2C"/>
    <w:rsid w:val="00D5712D"/>
    <w:rsid w:val="00D6191B"/>
    <w:rsid w:val="00D6688E"/>
    <w:rsid w:val="00D72FD5"/>
    <w:rsid w:val="00D735D5"/>
    <w:rsid w:val="00D91F5C"/>
    <w:rsid w:val="00D9224A"/>
    <w:rsid w:val="00D94547"/>
    <w:rsid w:val="00D94FB2"/>
    <w:rsid w:val="00DB7EA1"/>
    <w:rsid w:val="00DC2D15"/>
    <w:rsid w:val="00DC2DAD"/>
    <w:rsid w:val="00DC3DC3"/>
    <w:rsid w:val="00DC5F35"/>
    <w:rsid w:val="00DC6195"/>
    <w:rsid w:val="00DC69E7"/>
    <w:rsid w:val="00DD25EF"/>
    <w:rsid w:val="00DD2906"/>
    <w:rsid w:val="00DD79CA"/>
    <w:rsid w:val="00DE151C"/>
    <w:rsid w:val="00DE56DD"/>
    <w:rsid w:val="00DF1C9D"/>
    <w:rsid w:val="00DF54AB"/>
    <w:rsid w:val="00DF5FA5"/>
    <w:rsid w:val="00DF650D"/>
    <w:rsid w:val="00E04AB4"/>
    <w:rsid w:val="00E16DF9"/>
    <w:rsid w:val="00E21277"/>
    <w:rsid w:val="00E21378"/>
    <w:rsid w:val="00E26718"/>
    <w:rsid w:val="00E26A2B"/>
    <w:rsid w:val="00E27292"/>
    <w:rsid w:val="00E32326"/>
    <w:rsid w:val="00E36ECF"/>
    <w:rsid w:val="00E43148"/>
    <w:rsid w:val="00E445DE"/>
    <w:rsid w:val="00E445EC"/>
    <w:rsid w:val="00E52628"/>
    <w:rsid w:val="00E607EC"/>
    <w:rsid w:val="00E61CEA"/>
    <w:rsid w:val="00E67316"/>
    <w:rsid w:val="00E6788A"/>
    <w:rsid w:val="00E67C65"/>
    <w:rsid w:val="00E96D23"/>
    <w:rsid w:val="00EA292D"/>
    <w:rsid w:val="00EA3401"/>
    <w:rsid w:val="00EA53B7"/>
    <w:rsid w:val="00EA6D54"/>
    <w:rsid w:val="00EB3096"/>
    <w:rsid w:val="00EB3DB6"/>
    <w:rsid w:val="00EB3E20"/>
    <w:rsid w:val="00EB6EA4"/>
    <w:rsid w:val="00EC00DE"/>
    <w:rsid w:val="00EC3BE1"/>
    <w:rsid w:val="00EC7F06"/>
    <w:rsid w:val="00ED2903"/>
    <w:rsid w:val="00ED7399"/>
    <w:rsid w:val="00EF6675"/>
    <w:rsid w:val="00F018B6"/>
    <w:rsid w:val="00F0297E"/>
    <w:rsid w:val="00F0556E"/>
    <w:rsid w:val="00F06905"/>
    <w:rsid w:val="00F160C3"/>
    <w:rsid w:val="00F324F3"/>
    <w:rsid w:val="00F40B9A"/>
    <w:rsid w:val="00F4133D"/>
    <w:rsid w:val="00F45A37"/>
    <w:rsid w:val="00F502C4"/>
    <w:rsid w:val="00F53DEA"/>
    <w:rsid w:val="00F553AA"/>
    <w:rsid w:val="00F60FD8"/>
    <w:rsid w:val="00F62ED7"/>
    <w:rsid w:val="00F66661"/>
    <w:rsid w:val="00F700E3"/>
    <w:rsid w:val="00F724BB"/>
    <w:rsid w:val="00F76351"/>
    <w:rsid w:val="00F77542"/>
    <w:rsid w:val="00F83765"/>
    <w:rsid w:val="00F8432E"/>
    <w:rsid w:val="00F95779"/>
    <w:rsid w:val="00FA1538"/>
    <w:rsid w:val="00FA2D41"/>
    <w:rsid w:val="00FC0540"/>
    <w:rsid w:val="00FC2F0A"/>
    <w:rsid w:val="00FC5F30"/>
    <w:rsid w:val="00FE1255"/>
    <w:rsid w:val="00FE24DB"/>
    <w:rsid w:val="00FE28C4"/>
    <w:rsid w:val="00FF07EF"/>
    <w:rsid w:val="00FF2EAE"/>
    <w:rsid w:val="00FF4358"/>
    <w:rsid w:val="00FF581B"/>
    <w:rsid w:val="00FF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DEFA7C"/>
  <w15:docId w15:val="{6E84CE1D-A2C2-4A05-B559-7C2642AF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656F0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95D22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rsid w:val="008D2D29"/>
    <w:pPr>
      <w:tabs>
        <w:tab w:val="right" w:leader="dot" w:pos="9600"/>
      </w:tabs>
      <w:spacing w:before="60" w:after="60"/>
      <w:ind w:right="567"/>
      <w:jc w:val="both"/>
    </w:pPr>
    <w:rPr>
      <w:noProof/>
    </w:rPr>
  </w:style>
  <w:style w:type="paragraph" w:styleId="TOC2">
    <w:name w:val="toc 2"/>
    <w:basedOn w:val="Normal"/>
    <w:next w:val="Normal"/>
    <w:uiPriority w:val="39"/>
    <w:rsid w:val="008D2D29"/>
    <w:pPr>
      <w:tabs>
        <w:tab w:val="right" w:leader="dot" w:pos="9600"/>
      </w:tabs>
      <w:spacing w:before="60" w:after="60"/>
      <w:ind w:left="425" w:right="567"/>
      <w:jc w:val="both"/>
    </w:pPr>
    <w:rPr>
      <w:bCs/>
      <w:noProof/>
    </w:rPr>
  </w:style>
  <w:style w:type="paragraph" w:styleId="TOC3">
    <w:name w:val="toc 3"/>
    <w:basedOn w:val="Normal"/>
    <w:next w:val="Normal"/>
    <w:rsid w:val="007656F0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character" w:styleId="PageNumber">
    <w:name w:val="page number"/>
    <w:basedOn w:val="DefaultParagraphFont"/>
    <w:rsid w:val="007656F0"/>
  </w:style>
  <w:style w:type="character" w:customStyle="1" w:styleId="Level1TextChar">
    <w:name w:val="Level 1 Text Char"/>
    <w:link w:val="Level1Text"/>
    <w:rsid w:val="007656F0"/>
    <w:rPr>
      <w:rFonts w:ascii="Arial" w:hAnsi="Arial"/>
      <w:snapToGrid w:val="0"/>
      <w:color w:val="000000"/>
      <w:lang w:val="en-GB" w:eastAsia="en-US" w:bidi="ar-SA"/>
    </w:rPr>
  </w:style>
  <w:style w:type="paragraph" w:customStyle="1" w:styleId="Level1Text">
    <w:name w:val="Level 1 Text"/>
    <w:basedOn w:val="Normal"/>
    <w:link w:val="Level1TextChar"/>
    <w:rsid w:val="007656F0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7656F0"/>
    <w:pPr>
      <w:keepLines/>
      <w:tabs>
        <w:tab w:val="left" w:pos="1843"/>
      </w:tabs>
      <w:spacing w:after="120"/>
      <w:ind w:left="1843" w:hanging="425"/>
      <w:jc w:val="both"/>
    </w:pPr>
  </w:style>
  <w:style w:type="paragraph" w:styleId="Header">
    <w:name w:val="header"/>
    <w:basedOn w:val="Normal"/>
    <w:rsid w:val="007656F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656F0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494B73"/>
    <w:pPr>
      <w:ind w:left="720"/>
    </w:pPr>
  </w:style>
  <w:style w:type="character" w:styleId="CommentReference">
    <w:name w:val="annotation reference"/>
    <w:rsid w:val="006A40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40C4"/>
  </w:style>
  <w:style w:type="character" w:customStyle="1" w:styleId="CommentTextChar">
    <w:name w:val="Comment Text Char"/>
    <w:link w:val="CommentText"/>
    <w:rsid w:val="006A40C4"/>
    <w:rPr>
      <w:rFonts w:ascii="Arial" w:hAnsi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A40C4"/>
    <w:rPr>
      <w:b/>
      <w:bCs/>
    </w:rPr>
  </w:style>
  <w:style w:type="character" w:customStyle="1" w:styleId="CommentSubjectChar">
    <w:name w:val="Comment Subject Char"/>
    <w:link w:val="CommentSubject"/>
    <w:rsid w:val="006A40C4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6A40C4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1C96C9C61DD7429FE1C0DCC99D2EBF" ma:contentTypeVersion="13" ma:contentTypeDescription="Create a new document." ma:contentTypeScope="" ma:versionID="f2f518ea442dcecff2e143faa753d0de">
  <xsd:schema xmlns:xsd="http://www.w3.org/2001/XMLSchema" xmlns:xs="http://www.w3.org/2001/XMLSchema" xmlns:p="http://schemas.microsoft.com/office/2006/metadata/properties" xmlns:ns3="993b64f0-84ed-44d5-b9a7-abe5b79272e7" xmlns:ns4="c5d811f4-7523-4668-9f09-f852c9e005fb" targetNamespace="http://schemas.microsoft.com/office/2006/metadata/properties" ma:root="true" ma:fieldsID="c4ea2738bccdd92664345c89fdca66e3" ns3:_="" ns4:_="">
    <xsd:import namespace="993b64f0-84ed-44d5-b9a7-abe5b79272e7"/>
    <xsd:import namespace="c5d811f4-7523-4668-9f09-f852c9e005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b64f0-84ed-44d5-b9a7-abe5b7927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811f4-7523-4668-9f09-f852c9e005f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602f8bc30f54c39c2bfc2199499fbe2e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e991611b92c05ebad96601fa61622e0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9C1C76-6864-4334-AEEB-C57B154A76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D89602-1FE5-4AAB-860F-6F0004C0A31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93b64f0-84ed-44d5-b9a7-abe5b79272e7"/>
    <ds:schemaRef ds:uri="http://purl.org/dc/elements/1.1/"/>
    <ds:schemaRef ds:uri="http://schemas.microsoft.com/office/2006/metadata/properties"/>
    <ds:schemaRef ds:uri="http://purl.org/dc/terms/"/>
    <ds:schemaRef ds:uri="c5d811f4-7523-4668-9f09-f852c9e005f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C625CAF-BA41-4AF2-A327-E671BA555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b64f0-84ed-44d5-b9a7-abe5b79272e7"/>
    <ds:schemaRef ds:uri="c5d811f4-7523-4668-9f09-f852c9e005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5CFA86-D400-4DBB-9F2C-E35AF9B1CB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OPERATING CODE NO</vt:lpstr>
    </vt:vector>
  </TitlesOfParts>
  <Company>National Grid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OPERATING CODE NO</dc:title>
  <dc:creator>Thomas.Derry</dc:creator>
  <cp:lastModifiedBy>Baller(ESO), Matt</cp:lastModifiedBy>
  <cp:revision>1</cp:revision>
  <cp:lastPrinted>2019-03-28T08:44:00Z</cp:lastPrinted>
  <dcterms:created xsi:type="dcterms:W3CDTF">2020-10-12T11:50:00Z</dcterms:created>
  <dcterms:modified xsi:type="dcterms:W3CDTF">2020-10-15T14:39:00Z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1834665948</vt:i4>
  </property>
  <property fmtid="{D5CDD505-2E9C-101B-9397-08002B2CF9AE}" pid="3" name="_NewReviewCycle">
    <vt:lpwstr/>
  </property>
  <property fmtid="{D5CDD505-2E9C-101B-9397-08002B2CF9AE}" pid="4" name="_EmailSubject">
    <vt:lpwstr>GC0102 - Legal Text - Phase 3 - Operating Codes</vt:lpwstr>
  </property>
  <property fmtid="{D5CDD505-2E9C-101B-9397-08002B2CF9AE}" pid="5" name="_AuthorEmail">
    <vt:lpwstr>Robert.Wilson2@nationalgrid.com</vt:lpwstr>
  </property>
  <property fmtid="{D5CDD505-2E9C-101B-9397-08002B2CF9AE}" pid="6" name="_AuthorEmailDisplayName">
    <vt:lpwstr>Wilson, Robert - UK</vt:lpwstr>
  </property>
  <property fmtid="{D5CDD505-2E9C-101B-9397-08002B2CF9AE}" pid="7" name="_PreviousAdHocReviewCycleID">
    <vt:i4>1594697730</vt:i4>
  </property>
  <property fmtid="{D5CDD505-2E9C-101B-9397-08002B2CF9AE}" pid="8" name="_ReviewingToolsShownOnce">
    <vt:lpwstr/>
  </property>
  <property fmtid="{D5CDD505-2E9C-101B-9397-08002B2CF9AE}" pid="9" name="ContentTypeId">
    <vt:lpwstr>0x010100D6D827E7FA3BF940826F8BFC00472608</vt:lpwstr>
  </property>
</Properties>
</file>