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2F4DADC2" w:rsidR="00B47B6F" w:rsidRPr="00BE6A2E" w:rsidRDefault="00781BE8" w:rsidP="00BE6A2E">
      <w:pPr>
        <w:pStyle w:val="TOC1"/>
        <w:rPr>
          <w:rFonts w:ascii="Calibri" w:hAnsi="Calibri"/>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775459">
        <w:rPr>
          <w:noProof/>
        </w:rPr>
        <w:t>2</w:t>
      </w:r>
      <w:r w:rsidR="00B47B6F">
        <w:rPr>
          <w:noProof/>
        </w:rPr>
        <w:fldChar w:fldCharType="end"/>
      </w:r>
    </w:p>
    <w:p w14:paraId="3CA76341" w14:textId="3F7C63D8" w:rsidR="00B47B6F" w:rsidRPr="00BE6A2E" w:rsidRDefault="00B47B6F" w:rsidP="00BE6A2E">
      <w:pPr>
        <w:pStyle w:val="TOC1"/>
        <w:rPr>
          <w:rFonts w:ascii="Calibri" w:hAnsi="Calibri"/>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775459">
        <w:rPr>
          <w:noProof/>
        </w:rPr>
        <w:t>3</w:t>
      </w:r>
      <w:r>
        <w:rPr>
          <w:noProof/>
        </w:rPr>
        <w:fldChar w:fldCharType="end"/>
      </w:r>
    </w:p>
    <w:p w14:paraId="7C979890" w14:textId="39D64F8C" w:rsidR="00B47B6F" w:rsidRPr="00BE6A2E" w:rsidRDefault="00B47B6F" w:rsidP="00BE6A2E">
      <w:pPr>
        <w:pStyle w:val="TOC1"/>
        <w:rPr>
          <w:rFonts w:ascii="Calibri" w:hAnsi="Calibri"/>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775459">
        <w:rPr>
          <w:noProof/>
        </w:rPr>
        <w:t>3</w:t>
      </w:r>
      <w:r>
        <w:rPr>
          <w:noProof/>
        </w:rPr>
        <w:fldChar w:fldCharType="end"/>
      </w:r>
    </w:p>
    <w:p w14:paraId="5EC4D85A" w14:textId="0D0B0084" w:rsidR="00B47B6F" w:rsidRPr="00BE6A2E" w:rsidRDefault="00B47B6F" w:rsidP="00BE6A2E">
      <w:pPr>
        <w:pStyle w:val="TOC1"/>
        <w:rPr>
          <w:rFonts w:ascii="Calibri" w:hAnsi="Calibri"/>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775459">
        <w:rPr>
          <w:noProof/>
        </w:rPr>
        <w:t>4</w:t>
      </w:r>
      <w:r>
        <w:rPr>
          <w:noProof/>
        </w:rPr>
        <w:fldChar w:fldCharType="end"/>
      </w:r>
    </w:p>
    <w:p w14:paraId="40ACE144" w14:textId="2489FFBD" w:rsidR="00B47B6F" w:rsidRPr="00BE6A2E" w:rsidRDefault="00B47B6F" w:rsidP="00BE6A2E">
      <w:pPr>
        <w:pStyle w:val="TOC1"/>
        <w:rPr>
          <w:rFonts w:ascii="Calibri" w:hAnsi="Calibri"/>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775459">
        <w:rPr>
          <w:noProof/>
        </w:rPr>
        <w:t>6</w:t>
      </w:r>
      <w:r>
        <w:rPr>
          <w:noProof/>
        </w:rPr>
        <w:fldChar w:fldCharType="end"/>
      </w:r>
    </w:p>
    <w:p w14:paraId="434ACF1C" w14:textId="65C0CF9F" w:rsidR="00B47B6F" w:rsidRPr="00BE6A2E" w:rsidRDefault="00B47B6F" w:rsidP="00BE6A2E">
      <w:pPr>
        <w:pStyle w:val="TOC1"/>
        <w:rPr>
          <w:rFonts w:ascii="Calibri" w:hAnsi="Calibri"/>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775459">
        <w:rPr>
          <w:noProof/>
        </w:rPr>
        <w:t>9</w:t>
      </w:r>
      <w:r>
        <w:rPr>
          <w:noProof/>
        </w:rPr>
        <w:fldChar w:fldCharType="end"/>
      </w:r>
    </w:p>
    <w:p w14:paraId="27F8441C" w14:textId="1AEC5C7E" w:rsidR="00B47B6F" w:rsidRPr="00BE6A2E" w:rsidRDefault="00B47B6F" w:rsidP="00BE6A2E">
      <w:pPr>
        <w:pStyle w:val="TOC1"/>
        <w:rPr>
          <w:rFonts w:ascii="Calibri" w:hAnsi="Calibri"/>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775459">
        <w:rPr>
          <w:noProof/>
        </w:rPr>
        <w:t>10</w:t>
      </w:r>
      <w:r>
        <w:rPr>
          <w:noProof/>
        </w:rPr>
        <w:fldChar w:fldCharType="end"/>
      </w:r>
    </w:p>
    <w:p w14:paraId="7A599EF7" w14:textId="71F08F16" w:rsidR="00B47B6F" w:rsidRPr="00BE6A2E" w:rsidRDefault="00B47B6F" w:rsidP="00BE6A2E">
      <w:pPr>
        <w:pStyle w:val="TOC1"/>
        <w:rPr>
          <w:rFonts w:ascii="Calibri" w:hAnsi="Calibri"/>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775459">
        <w:rPr>
          <w:noProof/>
        </w:rPr>
        <w:t>11</w:t>
      </w:r>
      <w:r>
        <w:rPr>
          <w:noProof/>
        </w:rPr>
        <w:fldChar w:fldCharType="end"/>
      </w:r>
    </w:p>
    <w:p w14:paraId="5B345DCB" w14:textId="188AD7A4" w:rsidR="00B47B6F" w:rsidRPr="00BE6A2E" w:rsidRDefault="00B47B6F" w:rsidP="00BE6A2E">
      <w:pPr>
        <w:pStyle w:val="TOC1"/>
        <w:rPr>
          <w:rFonts w:ascii="Calibri" w:hAnsi="Calibri"/>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sidR="00775459">
        <w:rPr>
          <w:noProof/>
        </w:rPr>
        <w:t>12</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D25291">
          <w:headerReference w:type="default" r:id="rId13"/>
          <w:footerReference w:type="even" r:id="rId14"/>
          <w:footerReference w:type="default" r:id="rId15"/>
          <w:endnotePr>
            <w:numFmt w:val="decimal"/>
          </w:endnotePr>
          <w:type w:val="continuous"/>
          <w:pgSz w:w="11906" w:h="16838" w:code="9"/>
          <w:pgMar w:top="851" w:right="851" w:bottom="851" w:left="1418" w:header="851" w:footer="567" w:gutter="0"/>
          <w:pgNumType w:fmt="lowerRoman"/>
          <w:cols w:space="720"/>
          <w:noEndnote/>
        </w:sectPr>
      </w:pPr>
    </w:p>
    <w:p w14:paraId="6CEEAE4F" w14:textId="77777777" w:rsidR="00FA7BAA" w:rsidRPr="00BE6A2E" w:rsidRDefault="00D25291" w:rsidP="00781BE8">
      <w:pPr>
        <w:pStyle w:val="Level1Text"/>
        <w:rPr>
          <w:color w:val="auto"/>
        </w:rPr>
      </w:pPr>
      <w:r w:rsidRPr="00BE6A2E">
        <w:rPr>
          <w:color w:val="auto"/>
        </w:rPr>
        <w:br w:type="page"/>
      </w:r>
      <w:r w:rsidR="00FA7BAA" w:rsidRPr="00BE6A2E">
        <w:rPr>
          <w:color w:val="auto"/>
        </w:rPr>
        <w:lastRenderedPageBreak/>
        <w:t>OC6.1</w:t>
      </w:r>
      <w:r w:rsidR="00FA7BAA" w:rsidRPr="00BE6A2E">
        <w:rPr>
          <w:color w:val="auto"/>
        </w:rPr>
        <w:tab/>
      </w:r>
      <w:r w:rsidR="00FA7BAA"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0" w:name="_Toc493493537"/>
      <w:bookmarkStart w:id="1" w:name="_Toc51598221"/>
      <w:bookmarkStart w:id="2" w:name="_Toc131233467"/>
      <w:bookmarkStart w:id="3" w:name="_Toc332821274"/>
      <w:bookmarkStart w:id="4" w:name="_Toc332899787"/>
      <w:bookmarkStart w:id="5" w:name="_Toc503446022"/>
      <w:bookmarkStart w:id="6" w:name="_Toc333226007"/>
      <w:r w:rsidR="00434577" w:rsidRPr="00BE6A2E">
        <w:rPr>
          <w:color w:val="auto"/>
        </w:rPr>
        <w:instrText>OC6.1   INTRODUCTION</w:instrText>
      </w:r>
      <w:bookmarkEnd w:id="0"/>
      <w:bookmarkEnd w:id="1"/>
      <w:bookmarkEnd w:id="2"/>
      <w:bookmarkEnd w:id="3"/>
      <w:bookmarkEnd w:id="4"/>
      <w:bookmarkEnd w:id="5"/>
      <w:bookmarkEnd w:id="6"/>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w:t>
      </w:r>
      <w:proofErr w:type="gramStart"/>
      <w:r w:rsidR="00FA7BAA" w:rsidRPr="00BE6A2E">
        <w:rPr>
          <w:color w:val="auto"/>
        </w:rPr>
        <w:t>all of</w:t>
      </w:r>
      <w:proofErr w:type="gramEnd"/>
      <w:r w:rsidR="00FA7BAA" w:rsidRPr="00BE6A2E">
        <w:rPr>
          <w:color w:val="auto"/>
        </w:rPr>
        <w:t xml:space="preserve">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42463B4E" w14:textId="77777777" w:rsidR="00FA7BAA" w:rsidRPr="00B47B6F" w:rsidRDefault="00FA7BAA" w:rsidP="009E0F11">
      <w:pPr>
        <w:pStyle w:val="Level1Text"/>
        <w:rPr>
          <w:color w:val="auto"/>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Pr="00B47B6F">
        <w:rPr>
          <w:color w:val="auto"/>
        </w:rPr>
        <w:t xml:space="preserve">No such protection can be given in relation to </w:t>
      </w:r>
      <w:r w:rsidRPr="00B47B6F">
        <w:rPr>
          <w:b/>
          <w:color w:val="auto"/>
        </w:rPr>
        <w:t>Demand Control</w:t>
      </w:r>
      <w:r w:rsidRPr="00B47B6F">
        <w:rPr>
          <w:color w:val="auto"/>
        </w:rPr>
        <w:t xml:space="preserve"> under the </w:t>
      </w:r>
      <w:r w:rsidRPr="00B47B6F">
        <w:rPr>
          <w:b/>
          <w:color w:val="auto"/>
        </w:rPr>
        <w:t>Grid Code</w:t>
      </w:r>
      <w:r w:rsidRPr="00B47B6F">
        <w:rPr>
          <w:color w:val="auto"/>
        </w:rPr>
        <w:t>.</w:t>
      </w:r>
    </w:p>
    <w:p w14:paraId="1B5DFB5A" w14:textId="46C42917" w:rsidR="009E0F11" w:rsidRPr="00B47B6F" w:rsidRDefault="009E0F11" w:rsidP="009E0F11">
      <w:pPr>
        <w:tabs>
          <w:tab w:val="left" w:pos="1418"/>
          <w:tab w:val="left" w:pos="2016"/>
          <w:tab w:val="left" w:pos="2736"/>
          <w:tab w:val="left" w:pos="3600"/>
          <w:tab w:val="left" w:pos="4608"/>
          <w:tab w:val="left" w:pos="5904"/>
        </w:tabs>
        <w:ind w:left="1418" w:hanging="1418"/>
        <w:jc w:val="both"/>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his behalf for this purpose.</w:t>
      </w:r>
      <w:r w:rsidRPr="00B47B6F">
        <w:rPr>
          <w:b/>
          <w:bCs/>
        </w:rPr>
        <w:t xml:space="preserve"> </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7" w:name="_Toc332899788"/>
      <w:bookmarkStart w:id="8" w:name="_Toc503446023"/>
      <w:bookmarkStart w:id="9" w:name="_Toc333226008"/>
      <w:r w:rsidR="00434577" w:rsidRPr="00BE6A2E">
        <w:rPr>
          <w:color w:val="auto"/>
        </w:rPr>
        <w:instrText>OC6.2   OBJECTIVE</w:instrText>
      </w:r>
      <w:bookmarkEnd w:id="7"/>
      <w:bookmarkEnd w:id="8"/>
      <w:bookmarkEnd w:id="9"/>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F4601A">
        <w:rPr>
          <w:rPrChange w:id="10" w:author="Author">
            <w:rPr>
              <w:b/>
            </w:rPr>
          </w:rPrChange>
        </w:rPr>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1" w:name="_Toc332899789"/>
      <w:bookmarkStart w:id="12" w:name="_Toc332900779"/>
      <w:bookmarkStart w:id="13" w:name="_Toc503446024"/>
      <w:bookmarkStart w:id="14" w:name="_Toc333226009"/>
      <w:r w:rsidR="00434577" w:rsidRPr="00BE6A2E">
        <w:rPr>
          <w:color w:val="auto"/>
        </w:rPr>
        <w:instrText>OC6.3   SCOPE</w:instrText>
      </w:r>
      <w:bookmarkEnd w:id="11"/>
      <w:bookmarkEnd w:id="12"/>
      <w:bookmarkEnd w:id="13"/>
      <w:bookmarkEnd w:id="14"/>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F4601A">
        <w:rPr>
          <w:b/>
          <w:rPrChange w:id="15" w:author="Author">
            <w:rPr/>
          </w:rPrChange>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lastRenderedPageBreak/>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6" w:name="_Toc503446025"/>
      <w:bookmarkStart w:id="17" w:name="_Toc333226010"/>
      <w:r w:rsidR="00434577" w:rsidRPr="00BE6A2E">
        <w:rPr>
          <w:color w:val="auto"/>
        </w:rPr>
        <w:instrText>OC6.4   PROCEDURE FOR THE NOTIFICATION OF DEMAND CONTROL INITIATED BY NETWORK OPERATORS</w:instrText>
      </w:r>
      <w:bookmarkEnd w:id="16"/>
      <w:bookmarkEnd w:id="17"/>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lastRenderedPageBreak/>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18" w:name="_Toc503446026"/>
      <w:bookmarkStart w:id="19" w:name="_Toc333226011"/>
      <w:r w:rsidR="00434577" w:rsidRPr="00BE6A2E">
        <w:rPr>
          <w:color w:val="auto"/>
        </w:rPr>
        <w:instrText>OC6.5   PROCEDURE FOR THE IMPLEMENTATION OF DEMAND CONTROL ON THE INSTRUCTIONS OF NGET</w:instrText>
      </w:r>
      <w:bookmarkEnd w:id="18"/>
      <w:bookmarkEnd w:id="19"/>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6FB6DBA7" w:rsidR="00FA7BAA" w:rsidRPr="00B47B6F" w:rsidRDefault="002A551E" w:rsidP="002A551E">
      <w:pPr>
        <w:pStyle w:val="Level3Text"/>
        <w:numPr>
          <w:ilvl w:val="0"/>
          <w:numId w:val="5"/>
        </w:numPr>
        <w:tabs>
          <w:tab w:val="clear" w:pos="2268"/>
          <w:tab w:val="clear" w:pos="2563"/>
        </w:tabs>
        <w:ind w:left="2268" w:hanging="425"/>
      </w:pPr>
      <w:del w:id="20" w:author="Author">
        <w:r w:rsidRPr="00B47B6F">
          <w:delText xml:space="preserve">  </w:delText>
        </w:r>
      </w:del>
      <w:r w:rsidR="00FA7BAA" w:rsidRPr="00B47B6F">
        <w:t xml:space="preserve">provided the instruction relates to not more than 20 per cent of its total </w:t>
      </w:r>
      <w:r w:rsidR="00FA7BAA" w:rsidRPr="00B47B6F">
        <w:rPr>
          <w:b/>
        </w:rPr>
        <w:t>Demand</w:t>
      </w:r>
      <w:r w:rsidRPr="00B47B6F">
        <w:t xml:space="preserve"> </w:t>
      </w:r>
      <w:r w:rsidR="00FA7BAA" w:rsidRPr="00B47B6F">
        <w:t xml:space="preserve">(measured at the time the </w:t>
      </w:r>
      <w:r w:rsidR="00FA7BAA" w:rsidRPr="00B47B6F">
        <w:rPr>
          <w:b/>
        </w:rPr>
        <w:t>Demand</w:t>
      </w:r>
      <w:r w:rsidR="00FA7BAA" w:rsidRPr="00B47B6F">
        <w:t xml:space="preserve"> reduction is required);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two voltage reduction stages of between 2 and 4 percent, each of which can 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55158097" w:rsidR="00FA7BAA" w:rsidRPr="00B47B6F" w:rsidRDefault="002A551E" w:rsidP="002A551E">
      <w:pPr>
        <w:pStyle w:val="Level3Text"/>
        <w:numPr>
          <w:ilvl w:val="0"/>
          <w:numId w:val="5"/>
        </w:numPr>
        <w:tabs>
          <w:tab w:val="clear" w:pos="2268"/>
          <w:tab w:val="clear" w:pos="2563"/>
        </w:tabs>
        <w:ind w:left="2268" w:hanging="425"/>
      </w:pPr>
      <w:del w:id="21" w:author="Author">
        <w:r w:rsidRPr="00B47B6F">
          <w:delText xml:space="preserve">  </w:delText>
        </w:r>
      </w:del>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34F3027D"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(d)</w:t>
      </w:r>
      <w:del w:id="22" w:author="Author">
        <w:r w:rsidRPr="00B47B6F">
          <w:rPr>
            <w:rFonts w:cs="Arial"/>
            <w:szCs w:val="22"/>
          </w:rPr>
          <w:delText xml:space="preserve"> </w:delText>
        </w:r>
      </w:del>
      <w:r w:rsidRPr="00B47B6F">
        <w:rPr>
          <w:rFonts w:cs="Arial"/>
          <w:szCs w:val="22"/>
        </w:rPr>
        <w:t xml:space="preserve">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w:t>
      </w:r>
      <w:proofErr w:type="gramStart"/>
      <w:r w:rsidRPr="00B47B6F">
        <w:rPr>
          <w:rFonts w:cs="Arial"/>
          <w:szCs w:val="22"/>
        </w:rPr>
        <w:t>but in any event</w:t>
      </w:r>
      <w:proofErr w:type="gramEnd"/>
      <w:r w:rsidRPr="00B47B6F">
        <w:rPr>
          <w:rFonts w:cs="Arial"/>
          <w:szCs w:val="22"/>
        </w:rPr>
        <w:t xml:space="preserve">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018B949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62CFD21F" w14:textId="00A12782"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(e) </w:t>
      </w:r>
      <w:r w:rsidR="00B55617" w:rsidRPr="00B47B6F">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proofErr w:type="spellStart"/>
      <w:r w:rsidRPr="00B47B6F">
        <w:rPr>
          <w:bCs/>
          <w:iCs/>
          <w:szCs w:val="26"/>
        </w:rPr>
        <w:t>i</w:t>
      </w:r>
      <w:proofErr w:type="spellEnd"/>
      <w:r w:rsidRPr="00B47B6F">
        <w:rPr>
          <w:bCs/>
          <w:iCs/>
          <w:szCs w:val="26"/>
        </w:rPr>
        <w:t xml:space="preserve">)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lastRenderedPageBreak/>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6DA27707"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(measured at the time the </w:t>
      </w:r>
      <w:r w:rsidRPr="00B47B6F">
        <w:rPr>
          <w:b/>
        </w:rPr>
        <w:t>Demand</w:t>
      </w:r>
      <w:r w:rsidRPr="00B47B6F">
        <w:t xml:space="preserve"> reduction is required),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(measured at the time the </w:t>
      </w:r>
      <w:r w:rsidRPr="00B47B6F">
        <w:rPr>
          <w:b/>
        </w:rPr>
        <w:t>Demand</w:t>
      </w:r>
      <w:r w:rsidRPr="00B47B6F">
        <w:t xml:space="preserve"> reduction is required). </w:t>
      </w:r>
    </w:p>
    <w:p w14:paraId="7CC2771D" w14:textId="639CCFF3"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OC6.5.3(c) up to (and including) 20 per cent and of five per cent above 20 per cent and will not relate to more than 40 per cent of </w:t>
      </w:r>
      <w:r w:rsidRPr="00B47B6F">
        <w:rPr>
          <w:b/>
        </w:rPr>
        <w:t>Demand</w:t>
      </w:r>
      <w:r w:rsidRPr="00B47B6F">
        <w:t xml:space="preserve"> (measured at the time the </w:t>
      </w:r>
      <w:r w:rsidRPr="00B47B6F">
        <w:rPr>
          <w:b/>
        </w:rPr>
        <w:t>Demand</w:t>
      </w:r>
      <w:r w:rsidRPr="00B47B6F">
        <w:t xml:space="preserve"> reduction is required) of the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proofErr w:type="gramStart"/>
      <w:r w:rsidR="00BE071E">
        <w:rPr>
          <w:b/>
        </w:rPr>
        <w:t>The</w:t>
      </w:r>
      <w:proofErr w:type="gramEnd"/>
      <w:r w:rsidR="00BE071E">
        <w:rPr>
          <w:b/>
        </w:rPr>
        <w:t xml:space="preserv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ins w:id="23" w:author="Author">
        <w:r w:rsidR="00362830">
          <w:t>,</w:t>
        </w:r>
      </w:ins>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1E9AC85A" w:rsidR="00FA7BAA" w:rsidRPr="00B47B6F"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(measured at the time the </w:t>
      </w:r>
      <w:r w:rsidRPr="00B47B6F">
        <w:rPr>
          <w:b/>
        </w:rPr>
        <w:t>Demand</w:t>
      </w:r>
      <w:r w:rsidRPr="00B47B6F">
        <w:t xml:space="preserve"> reduction is required) from that set out in the </w:t>
      </w:r>
      <w:r w:rsidR="00761736" w:rsidRPr="00B47B6F">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14:paraId="46D4BBD2" w14:textId="77777777" w:rsidR="00FA7BAA" w:rsidRPr="00B47B6F" w:rsidRDefault="00FA7BAA" w:rsidP="0078060A">
      <w:pPr>
        <w:pStyle w:val="Level2Text"/>
      </w:pPr>
      <w:r w:rsidRPr="00B47B6F">
        <w:t>(c)</w:t>
      </w:r>
      <w:r w:rsidRPr="00B47B6F">
        <w:tab/>
        <w:t>Other than with regard to the proviso, the provisions of OC6.5.3 shall apply to those instructions.</w:t>
      </w: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w:t>
      </w:r>
      <w:proofErr w:type="spellStart"/>
      <w:r w:rsidRPr="00B47B6F">
        <w:t>i</w:t>
      </w:r>
      <w:proofErr w:type="spellEnd"/>
      <w:r w:rsidRPr="00B47B6F">
        <w:t>)</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lastRenderedPageBreak/>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w:t>
      </w:r>
      <w:proofErr w:type="gramStart"/>
      <w:r w:rsidRPr="00BE6A2E">
        <w:rPr>
          <w:color w:val="auto"/>
        </w:rPr>
        <w:t>achieved, as the case may be</w:t>
      </w:r>
      <w:proofErr w:type="gramEnd"/>
      <w:r w:rsidRPr="00BE6A2E">
        <w:rPr>
          <w:color w:val="auto"/>
        </w:rPr>
        <w:t>.</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4" w:name="_Toc503446027"/>
      <w:bookmarkStart w:id="25" w:name="_Toc333226012"/>
      <w:r w:rsidR="00434577" w:rsidRPr="00BE6A2E">
        <w:rPr>
          <w:color w:val="auto"/>
        </w:rPr>
        <w:instrText>OC6.6   AUTOMATIC LOW FREQUENCY DEMAND DISCONNECTION</w:instrText>
      </w:r>
      <w:bookmarkEnd w:id="24"/>
      <w:bookmarkEnd w:id="25"/>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69B342E2"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del w:id="26" w:author="Author">
        <w:r w:rsidRPr="00B47B6F">
          <w:delText>.</w:delText>
        </w:r>
      </w:del>
      <w:ins w:id="27" w:author="Author">
        <w:r w:rsidR="008E1DE3">
          <w:t xml:space="preserve"> and Table ECC.A.5.5.1a</w:t>
        </w:r>
        <w:r w:rsidRPr="00B47B6F">
          <w:t>.</w:t>
        </w:r>
      </w:ins>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ins w:id="28" w:author="Author">
        <w:r w:rsidR="00E565E0" w:rsidRPr="00996259">
          <w:rPr>
            <w:b/>
          </w:rPr>
          <w:t>Demand</w:t>
        </w:r>
        <w:r w:rsidR="00E565E0">
          <w:rPr>
            <w:b/>
          </w:rPr>
          <w:t xml:space="preserve"> </w:t>
        </w:r>
      </w:ins>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4626316A" w14:textId="465EEF01" w:rsidR="00FA7BAA" w:rsidRPr="00BE6A2E" w:rsidRDefault="00FA7BAA" w:rsidP="00B506DE">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225F7871" w14:textId="6EE8E3BC" w:rsidR="004D61C8" w:rsidRPr="009F1E3D" w:rsidRDefault="00FA7BAA" w:rsidP="005D0807">
      <w:pPr>
        <w:pStyle w:val="CommentText"/>
        <w:ind w:left="2127" w:hanging="2127"/>
      </w:pPr>
      <w:r w:rsidRPr="00B47B6F">
        <w:t>OC6.6.6</w:t>
      </w:r>
      <w:r w:rsidR="009F1E3D">
        <w:tab/>
      </w:r>
      <w:r w:rsidRPr="00B47B6F">
        <w:t>(a)</w:t>
      </w:r>
      <w:r w:rsidR="00C2632D">
        <w:tab/>
      </w:r>
      <w:r w:rsidR="004D61C8" w:rsidRPr="009F1E3D">
        <w:rPr>
          <w:b/>
          <w:bCs/>
        </w:rPr>
        <w:t xml:space="preserve">Non-Embedded </w:t>
      </w:r>
      <w:del w:id="29" w:author="Author">
        <w:r w:rsidR="004D61C8" w:rsidRPr="009F1E3D">
          <w:rPr>
            <w:b/>
            <w:bCs/>
          </w:rPr>
          <w:delText>Customers</w:delText>
        </w:r>
        <w:r w:rsidR="004D61C8" w:rsidRPr="009F1E3D">
          <w:delText>,</w:delText>
        </w:r>
      </w:del>
      <w:ins w:id="30" w:author="Author">
        <w:r w:rsidR="004D61C8" w:rsidRPr="009F1E3D">
          <w:rPr>
            <w:b/>
            <w:bCs/>
          </w:rPr>
          <w:t>Customers</w:t>
        </w:r>
      </w:ins>
      <w:r w:rsidR="000F06AE">
        <w:rPr>
          <w:b/>
          <w:bCs/>
        </w:rPr>
        <w:t xml:space="preserve"> </w:t>
      </w:r>
      <w:ins w:id="31" w:author="Author">
        <w:r w:rsidR="004D61C8" w:rsidRPr="009F1E3D">
          <w:rPr>
            <w:b/>
            <w:bCs/>
          </w:rPr>
          <w:t>Pumped Storage Generators</w:t>
        </w:r>
        <w:r w:rsidR="004D61C8" w:rsidRPr="009F1E3D">
          <w:t xml:space="preserve"> and </w:t>
        </w:r>
      </w:ins>
      <w:bookmarkStart w:id="32" w:name="_GoBack"/>
      <w:bookmarkEnd w:id="32"/>
      <w:r w:rsidRPr="00B47B6F">
        <w:rPr>
          <w:b/>
        </w:rPr>
        <w:t>Pumped Storage Generator</w:t>
      </w:r>
      <w:r w:rsidR="00364AE5">
        <w:rPr>
          <w:b/>
        </w:rPr>
        <w:t>s</w:t>
      </w:r>
      <w:del w:id="33" w:author="Author">
        <w:r w:rsidR="004D61C8" w:rsidRPr="009F1E3D">
          <w:delText xml:space="preserve"> and </w:delText>
        </w:r>
        <w:r w:rsidR="004D61C8" w:rsidRPr="009F1E3D">
          <w:rPr>
            <w:b/>
            <w:bCs/>
          </w:rPr>
          <w:delText>Generators</w:delText>
        </w:r>
        <w:r w:rsidR="004D61C8" w:rsidRPr="009F1E3D">
          <w:delText xml:space="preserve"> in respect of </w:delText>
        </w:r>
        <w:r w:rsidR="004D61C8" w:rsidRPr="009F1E3D">
          <w:rPr>
            <w:b/>
            <w:bCs/>
          </w:rPr>
          <w:delText>Electricity Storage Modules</w:delText>
        </w:r>
      </w:del>
      <w:r w:rsidR="004D61C8" w:rsidRPr="009F1E3D">
        <w:t xml:space="preserve">, must provide automatic low </w:t>
      </w:r>
      <w:r w:rsidR="004D61C8" w:rsidRPr="009F1E3D">
        <w:rPr>
          <w:b/>
          <w:bCs/>
        </w:rPr>
        <w:t>Frequency</w:t>
      </w:r>
      <w:r w:rsidR="004D61C8" w:rsidRPr="005D0807">
        <w:rPr>
          <w:b/>
        </w:rPr>
        <w:t xml:space="preserve"> </w:t>
      </w:r>
      <w:r w:rsidR="004D61C8" w:rsidRPr="009F1E3D">
        <w:t>disconnection, which will be split into discrete blocks. For the avoidance of doubt, the data required</w:t>
      </w:r>
      <w:r w:rsidR="000E5C21" w:rsidRPr="009F1E3D">
        <w:t xml:space="preserve"> </w:t>
      </w:r>
      <w:r w:rsidR="000E5C21" w:rsidRPr="00CA2E8A">
        <w:t>f</w:t>
      </w:r>
      <w:r w:rsidR="00CA2E8A">
        <w:t>rom</w:t>
      </w:r>
      <w:r w:rsidR="004D61C8" w:rsidRPr="009F1E3D">
        <w:t xml:space="preserve"> </w:t>
      </w:r>
      <w:r w:rsidR="004D61C8" w:rsidRPr="009F1E3D">
        <w:rPr>
          <w:b/>
          <w:bCs/>
        </w:rPr>
        <w:t xml:space="preserve">Pumped Storage </w:t>
      </w:r>
      <w:r w:rsidR="004D61C8" w:rsidRPr="009F1E3D">
        <w:rPr>
          <w:b/>
          <w:bCs/>
        </w:rPr>
        <w:lastRenderedPageBreak/>
        <w:t>Generators</w:t>
      </w:r>
      <w:r w:rsidR="004D61C8" w:rsidRPr="009F1E3D">
        <w:t xml:space="preserve"> and </w:t>
      </w:r>
      <w:r w:rsidR="004D61C8" w:rsidRPr="009F1E3D">
        <w:rPr>
          <w:b/>
          <w:bCs/>
        </w:rPr>
        <w:t>Electricity Storage Modules</w:t>
      </w:r>
      <w:r w:rsidR="004D61C8" w:rsidRPr="009F1E3D">
        <w:t xml:space="preserve"> would only apply when they operate in a mode analogous to </w:t>
      </w:r>
      <w:r w:rsidR="004D61C8" w:rsidRPr="009F1E3D">
        <w:rPr>
          <w:b/>
          <w:bCs/>
        </w:rPr>
        <w:t>Demand</w:t>
      </w:r>
      <w:r w:rsidR="004D61C8" w:rsidRPr="009F1E3D">
        <w:t>.</w:t>
      </w:r>
    </w:p>
    <w:p w14:paraId="0DBB8B96" w14:textId="2E281665" w:rsidR="00FA7BAA" w:rsidRPr="00B47B6F" w:rsidRDefault="004D61C8" w:rsidP="005D0807">
      <w:pPr>
        <w:pStyle w:val="Level2Text"/>
        <w:tabs>
          <w:tab w:val="left" w:pos="1418"/>
        </w:tabs>
      </w:pPr>
      <w:r w:rsidRPr="006835A7" w:rsidDel="004D61C8">
        <w:rPr>
          <w:b/>
        </w:rPr>
        <w:t xml:space="preserve"> </w:t>
      </w:r>
      <w:r w:rsidR="00FA7BAA" w:rsidRPr="006835A7">
        <w:t>(b)</w:t>
      </w:r>
      <w:r w:rsidR="00FA7BAA" w:rsidRPr="006835A7">
        <w:tab/>
        <w:t xml:space="preserve">The number and size of blocks and the associated low </w:t>
      </w:r>
      <w:r w:rsidR="00FA7BAA" w:rsidRPr="006835A7">
        <w:rPr>
          <w:b/>
        </w:rPr>
        <w:t>Frequency</w:t>
      </w:r>
      <w:r w:rsidR="00FA7BAA" w:rsidRPr="006835A7">
        <w:t xml:space="preserve"> settings will be as specified by </w:t>
      </w:r>
      <w:r w:rsidR="00BE071E" w:rsidRPr="006835A7">
        <w:rPr>
          <w:b/>
        </w:rPr>
        <w:t>The Company</w:t>
      </w:r>
      <w:r w:rsidR="00FA7BAA" w:rsidRPr="006835A7">
        <w:t xml:space="preserve"> by week 24 each calendar year following discussion with the </w:t>
      </w:r>
      <w:r w:rsidR="00FA7BAA" w:rsidRPr="006835A7">
        <w:rPr>
          <w:b/>
        </w:rPr>
        <w:t>Non-Embedded Customers</w:t>
      </w:r>
      <w:ins w:id="34" w:author="Author">
        <w:r w:rsidR="00F27A05">
          <w:rPr>
            <w:bCs/>
          </w:rPr>
          <w:t xml:space="preserve"> and</w:t>
        </w:r>
      </w:ins>
      <w:r w:rsidR="00A0713B">
        <w:rPr>
          <w:b/>
        </w:rPr>
        <w:t>,</w:t>
      </w:r>
      <w:r w:rsidR="00FA7BAA" w:rsidRPr="006835A7">
        <w:t xml:space="preserve"> </w:t>
      </w:r>
      <w:r w:rsidR="00FA7BAA" w:rsidRPr="006835A7">
        <w:rPr>
          <w:b/>
        </w:rPr>
        <w:t>Pumped Storage Generator</w:t>
      </w:r>
      <w:r w:rsidR="00A0713B" w:rsidRPr="00C75565">
        <w:rPr>
          <w:b/>
        </w:rPr>
        <w:t>s</w:t>
      </w:r>
      <w:r w:rsidR="00A0713B">
        <w:t xml:space="preserve"> </w:t>
      </w:r>
      <w:del w:id="35" w:author="Author">
        <w:r w:rsidR="00A0713B">
          <w:delText xml:space="preserve">and </w:delText>
        </w:r>
        <w:r w:rsidR="00A0713B" w:rsidRPr="00C75565">
          <w:rPr>
            <w:b/>
          </w:rPr>
          <w:delText>Generators</w:delText>
        </w:r>
        <w:r w:rsidR="00A0713B">
          <w:delText xml:space="preserve"> in respect of </w:delText>
        </w:r>
        <w:r w:rsidR="00A0713B" w:rsidRPr="00C75565">
          <w:rPr>
            <w:b/>
          </w:rPr>
          <w:delText>Electricity Storage</w:delText>
        </w:r>
        <w:r w:rsidR="00A0713B">
          <w:delText xml:space="preserve"> </w:delText>
        </w:r>
        <w:r w:rsidR="00A0713B" w:rsidRPr="00C75565">
          <w:rPr>
            <w:b/>
          </w:rPr>
          <w:delText>Modules</w:delText>
        </w:r>
        <w:r w:rsidR="00FA7BAA" w:rsidRPr="006835A7">
          <w:delText xml:space="preserve"> </w:delText>
        </w:r>
      </w:del>
      <w:r w:rsidR="00FA7BAA" w:rsidRPr="006835A7">
        <w:t xml:space="preserve">in accordance with the relevant </w:t>
      </w:r>
      <w:r w:rsidR="00FA7BAA" w:rsidRPr="006835A7">
        <w:rPr>
          <w:b/>
        </w:rPr>
        <w:t>Bilateral Agreement</w:t>
      </w:r>
      <w:r w:rsidR="00FA7BAA" w:rsidRPr="006835A7">
        <w:t>.</w:t>
      </w:r>
      <w:r w:rsidR="00A00A57" w:rsidRPr="00A00A57">
        <w:t xml:space="preserve"> </w:t>
      </w:r>
      <w:r w:rsidR="00A00A57">
        <w:t xml:space="preserve">For the avoidance of doubt, the data required </w:t>
      </w:r>
      <w:r w:rsidR="00A00A57" w:rsidRPr="001E2286">
        <w:rPr>
          <w:b/>
        </w:rPr>
        <w:t>Pumped Storage Generators</w:t>
      </w:r>
      <w:r w:rsidR="00A00A57">
        <w:t xml:space="preserve"> and </w:t>
      </w:r>
      <w:r w:rsidR="00A00A57" w:rsidRPr="001E2286">
        <w:rPr>
          <w:b/>
        </w:rPr>
        <w:t>Electricity Storage Modules</w:t>
      </w:r>
      <w:r w:rsidR="00A00A57">
        <w:t xml:space="preserve"> would only apply when they operate in a mode analogous to </w:t>
      </w:r>
      <w:r w:rsidR="00A00A57" w:rsidRPr="001E2286">
        <w:rPr>
          <w:b/>
        </w:rPr>
        <w:t>Demand</w:t>
      </w:r>
      <w:r w:rsidR="00A00A57">
        <w:t>.</w:t>
      </w:r>
    </w:p>
    <w:p w14:paraId="6EE6A58C" w14:textId="77777777" w:rsidR="00FA7BAA" w:rsidRPr="00B47B6F" w:rsidRDefault="00FA7BAA" w:rsidP="00B506DE">
      <w:pPr>
        <w:pStyle w:val="Level2Text"/>
        <w:tabs>
          <w:tab w:val="left" w:pos="1418"/>
        </w:tabs>
        <w:ind w:hanging="1843"/>
      </w:pPr>
      <w:r w:rsidRPr="00B47B6F">
        <w:t xml:space="preserve">OC6.6.7 </w:t>
      </w:r>
      <w:r w:rsidRPr="00B47B6F">
        <w:tab/>
        <w:t>(a)</w:t>
      </w:r>
      <w:r w:rsidRPr="00B47B6F">
        <w:tab/>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B506DE">
      <w:pPr>
        <w:pStyle w:val="Level2Text"/>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B506DE">
      <w:pPr>
        <w:pStyle w:val="Level2Text"/>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36" w:name="_Toc503446028"/>
      <w:bookmarkStart w:id="37" w:name="_Toc333226013"/>
      <w:r w:rsidR="00434577" w:rsidRPr="00BE6A2E">
        <w:rPr>
          <w:color w:val="auto"/>
        </w:rPr>
        <w:instrText>OC6.7   EMERGENCY MANUAL DISCONNECTION</w:instrText>
      </w:r>
      <w:bookmarkEnd w:id="36"/>
      <w:bookmarkEnd w:id="37"/>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lastRenderedPageBreak/>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8" w:name="_Toc503446029"/>
      <w:bookmarkStart w:id="39" w:name="_Toc333226014"/>
      <w:r w:rsidR="00434577" w:rsidRPr="00BE6A2E">
        <w:rPr>
          <w:color w:val="auto"/>
        </w:rPr>
        <w:instrText>OC6.8   OPERATION OF THE BALANCING MECHANISM DURING DEMAND CONTROL</w:instrText>
      </w:r>
      <w:bookmarkEnd w:id="38"/>
      <w:bookmarkEnd w:id="39"/>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40" w:name="_Toc211581631"/>
      <w:bookmarkStart w:id="41" w:name="_Toc332703358"/>
      <w:bookmarkStart w:id="42" w:name="_Toc332821282"/>
      <w:bookmarkStart w:id="43" w:name="_Toc332899804"/>
      <w:bookmarkStart w:id="44" w:name="_Toc503446030"/>
      <w:bookmarkStart w:id="45" w:name="_Toc333226015"/>
      <w:r w:rsidR="00F206DC" w:rsidRPr="00B47B6F">
        <w:rPr>
          <w:bCs/>
          <w:sz w:val="28"/>
        </w:rPr>
        <w:instrText xml:space="preserve">APPENDIX 1 - </w:instrText>
      </w:r>
      <w:bookmarkEnd w:id="40"/>
      <w:bookmarkEnd w:id="41"/>
      <w:bookmarkEnd w:id="42"/>
      <w:r w:rsidR="00F206DC" w:rsidRPr="00B47B6F">
        <w:rPr>
          <w:bCs/>
          <w:sz w:val="28"/>
        </w:rPr>
        <w:instrText>EMERGENCY MANUAL DEMAND REDUCTION/DISCONNECTION SUMMARY SHEET</w:instrText>
      </w:r>
      <w:bookmarkEnd w:id="43"/>
      <w:bookmarkEnd w:id="44"/>
      <w:bookmarkEnd w:id="45"/>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63"/>
        <w:gridCol w:w="3516"/>
        <w:gridCol w:w="1701"/>
        <w:gridCol w:w="180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6"/>
          <w:footerReference w:type="default" r:id="rId17"/>
          <w:footerReference w:type="first" r:id="rId18"/>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19"/>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E3B55" w14:textId="77777777" w:rsidR="00CA3ADB" w:rsidRDefault="00CA3ADB">
      <w:r>
        <w:separator/>
      </w:r>
    </w:p>
  </w:endnote>
  <w:endnote w:type="continuationSeparator" w:id="0">
    <w:p w14:paraId="1409D310" w14:textId="77777777" w:rsidR="00CA3ADB" w:rsidRDefault="00CA3ADB">
      <w:r>
        <w:continuationSeparator/>
      </w:r>
    </w:p>
  </w:endnote>
  <w:endnote w:type="continuationNotice" w:id="1">
    <w:p w14:paraId="167A0C0D" w14:textId="77777777" w:rsidR="00CA3ADB" w:rsidRDefault="00CA3A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FFCB4" w14:textId="77777777"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327FC" w14:textId="53ECFE70"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5 Revision </w:t>
    </w:r>
    <w:r w:rsidR="003E480F">
      <w:rPr>
        <w:sz w:val="16"/>
        <w:szCs w:val="16"/>
      </w:rPr>
      <w:t>4</w:t>
    </w:r>
    <w:r w:rsidR="006A668A">
      <w:rPr>
        <w:sz w:val="16"/>
        <w:szCs w:val="16"/>
      </w:rPr>
      <w:t>2</w:t>
    </w:r>
    <w:r>
      <w:rPr>
        <w:sz w:val="16"/>
        <w:szCs w:val="16"/>
      </w:rPr>
      <w:tab/>
      <w:t>OC6</w:t>
    </w:r>
    <w:r w:rsidRPr="004C0D15">
      <w:rPr>
        <w:sz w:val="16"/>
        <w:szCs w:val="16"/>
      </w:rPr>
      <w:tab/>
    </w:r>
    <w:r w:rsidR="003E480F">
      <w:rPr>
        <w:sz w:val="16"/>
        <w:szCs w:val="16"/>
      </w:rPr>
      <w:t xml:space="preserve">04 </w:t>
    </w:r>
    <w:r w:rsidR="00316922">
      <w:rPr>
        <w:sz w:val="16"/>
        <w:szCs w:val="16"/>
      </w:rPr>
      <w:t>June</w:t>
    </w:r>
    <w:r w:rsidR="006A668A">
      <w:rPr>
        <w:sz w:val="16"/>
        <w:szCs w:val="16"/>
      </w:rPr>
      <w:t xml:space="preserve"> 20</w:t>
    </w:r>
    <w:r w:rsidR="003D44CE">
      <w:rPr>
        <w:sz w:val="16"/>
        <w:szCs w:val="16"/>
      </w:rPr>
      <w:t>20</w:t>
    </w:r>
  </w:p>
  <w:p w14:paraId="4F61D965" w14:textId="07F6810C" w:rsidR="00F67FB7" w:rsidRPr="002B6939" w:rsidRDefault="00F67FB7" w:rsidP="002B6939">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7B549" w14:textId="3A6A8AA1" w:rsidR="00F67FB7" w:rsidRDefault="00F67FB7" w:rsidP="002B6939">
    <w:pPr>
      <w:tabs>
        <w:tab w:val="center" w:pos="4820"/>
        <w:tab w:val="right" w:pos="9639"/>
      </w:tabs>
      <w:rPr>
        <w:sz w:val="16"/>
        <w:szCs w:val="16"/>
      </w:rPr>
    </w:pPr>
    <w:r>
      <w:rPr>
        <w:sz w:val="16"/>
        <w:szCs w:val="16"/>
      </w:rPr>
      <w:t xml:space="preserve">Issue 5 Revision </w:t>
    </w:r>
    <w:r w:rsidR="003E480F">
      <w:rPr>
        <w:sz w:val="16"/>
        <w:szCs w:val="16"/>
      </w:rPr>
      <w:t>42</w:t>
    </w:r>
    <w:r>
      <w:rPr>
        <w:sz w:val="16"/>
        <w:szCs w:val="16"/>
      </w:rPr>
      <w:tab/>
      <w:t>0C6</w:t>
    </w:r>
    <w:r w:rsidRPr="004C0D15">
      <w:rPr>
        <w:sz w:val="16"/>
        <w:szCs w:val="16"/>
      </w:rPr>
      <w:tab/>
    </w:r>
    <w:r w:rsidR="003E480F">
      <w:rPr>
        <w:sz w:val="16"/>
        <w:szCs w:val="16"/>
      </w:rPr>
      <w:t xml:space="preserve">04 </w:t>
    </w:r>
    <w:r w:rsidR="00316922">
      <w:rPr>
        <w:sz w:val="16"/>
        <w:szCs w:val="16"/>
      </w:rPr>
      <w:t>June</w:t>
    </w:r>
    <w:r w:rsidR="006A668A">
      <w:rPr>
        <w:sz w:val="16"/>
        <w:szCs w:val="16"/>
      </w:rPr>
      <w:t xml:space="preserve"> 20</w:t>
    </w:r>
    <w:r w:rsidR="003D44CE">
      <w:rPr>
        <w:sz w:val="16"/>
        <w:szCs w:val="16"/>
      </w:rPr>
      <w:t>20</w:t>
    </w:r>
  </w:p>
  <w:p w14:paraId="3302806C" w14:textId="2572FE13"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BE6A2E">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7E32A" w14:textId="77777777" w:rsidR="00CA3ADB" w:rsidRDefault="00CA3ADB">
      <w:r>
        <w:separator/>
      </w:r>
    </w:p>
  </w:footnote>
  <w:footnote w:type="continuationSeparator" w:id="0">
    <w:p w14:paraId="2622DF5C" w14:textId="77777777" w:rsidR="00CA3ADB" w:rsidRDefault="00CA3ADB">
      <w:r>
        <w:continuationSeparator/>
      </w:r>
    </w:p>
  </w:footnote>
  <w:footnote w:type="continuationNotice" w:id="1">
    <w:p w14:paraId="750377A9" w14:textId="77777777" w:rsidR="00CA3ADB" w:rsidRDefault="00CA3AD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46069" w14:textId="77777777" w:rsidR="0046173D" w:rsidRDefault="00461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7A4085"/>
    <w:rsid w:val="00011C6A"/>
    <w:rsid w:val="00017069"/>
    <w:rsid w:val="000275B8"/>
    <w:rsid w:val="00034A13"/>
    <w:rsid w:val="0007593C"/>
    <w:rsid w:val="0008629E"/>
    <w:rsid w:val="000A440F"/>
    <w:rsid w:val="000D4AC7"/>
    <w:rsid w:val="000E39D8"/>
    <w:rsid w:val="000E5C21"/>
    <w:rsid w:val="000F06AE"/>
    <w:rsid w:val="000F2DCE"/>
    <w:rsid w:val="00121A51"/>
    <w:rsid w:val="00122F28"/>
    <w:rsid w:val="00132101"/>
    <w:rsid w:val="00135573"/>
    <w:rsid w:val="001807E6"/>
    <w:rsid w:val="0018396B"/>
    <w:rsid w:val="001B4EB1"/>
    <w:rsid w:val="001B6104"/>
    <w:rsid w:val="001E2286"/>
    <w:rsid w:val="001E6E3A"/>
    <w:rsid w:val="001F33AE"/>
    <w:rsid w:val="00227B10"/>
    <w:rsid w:val="00270DAE"/>
    <w:rsid w:val="00280A39"/>
    <w:rsid w:val="002A551E"/>
    <w:rsid w:val="002B6939"/>
    <w:rsid w:val="002D3CA8"/>
    <w:rsid w:val="002E12BC"/>
    <w:rsid w:val="002F05E2"/>
    <w:rsid w:val="002F2BA1"/>
    <w:rsid w:val="00316922"/>
    <w:rsid w:val="00333B51"/>
    <w:rsid w:val="003422EA"/>
    <w:rsid w:val="00362830"/>
    <w:rsid w:val="00364AE5"/>
    <w:rsid w:val="00377360"/>
    <w:rsid w:val="00383659"/>
    <w:rsid w:val="003C7CAB"/>
    <w:rsid w:val="003D44CE"/>
    <w:rsid w:val="003E480F"/>
    <w:rsid w:val="003E6B93"/>
    <w:rsid w:val="004022AE"/>
    <w:rsid w:val="004111AC"/>
    <w:rsid w:val="004133F6"/>
    <w:rsid w:val="00415BAF"/>
    <w:rsid w:val="00434577"/>
    <w:rsid w:val="00447A53"/>
    <w:rsid w:val="0046156C"/>
    <w:rsid w:val="0046173D"/>
    <w:rsid w:val="0046578E"/>
    <w:rsid w:val="00470C1E"/>
    <w:rsid w:val="00496745"/>
    <w:rsid w:val="004A1903"/>
    <w:rsid w:val="004D03C3"/>
    <w:rsid w:val="004D5358"/>
    <w:rsid w:val="004D61C8"/>
    <w:rsid w:val="004F4086"/>
    <w:rsid w:val="00520746"/>
    <w:rsid w:val="005226D2"/>
    <w:rsid w:val="00530BE0"/>
    <w:rsid w:val="00537D6B"/>
    <w:rsid w:val="0056317B"/>
    <w:rsid w:val="00581910"/>
    <w:rsid w:val="0059245F"/>
    <w:rsid w:val="005C03EE"/>
    <w:rsid w:val="005C0F0C"/>
    <w:rsid w:val="005C27C2"/>
    <w:rsid w:val="005D0807"/>
    <w:rsid w:val="005F24DE"/>
    <w:rsid w:val="005F3CA7"/>
    <w:rsid w:val="005F5C76"/>
    <w:rsid w:val="00603585"/>
    <w:rsid w:val="00621686"/>
    <w:rsid w:val="006264CD"/>
    <w:rsid w:val="00643C4F"/>
    <w:rsid w:val="006835A7"/>
    <w:rsid w:val="0068427D"/>
    <w:rsid w:val="00685F84"/>
    <w:rsid w:val="006915CF"/>
    <w:rsid w:val="0069306A"/>
    <w:rsid w:val="006A0974"/>
    <w:rsid w:val="006A668A"/>
    <w:rsid w:val="006B0E0B"/>
    <w:rsid w:val="006D620F"/>
    <w:rsid w:val="006E26B1"/>
    <w:rsid w:val="006E5B57"/>
    <w:rsid w:val="0071066E"/>
    <w:rsid w:val="00711211"/>
    <w:rsid w:val="00737A7B"/>
    <w:rsid w:val="00761736"/>
    <w:rsid w:val="00772804"/>
    <w:rsid w:val="00775459"/>
    <w:rsid w:val="0077706D"/>
    <w:rsid w:val="0078060A"/>
    <w:rsid w:val="00781BE8"/>
    <w:rsid w:val="007A116B"/>
    <w:rsid w:val="007A4085"/>
    <w:rsid w:val="007B3BB8"/>
    <w:rsid w:val="007C076F"/>
    <w:rsid w:val="007C599A"/>
    <w:rsid w:val="007D2C0A"/>
    <w:rsid w:val="007F6D0F"/>
    <w:rsid w:val="0081701E"/>
    <w:rsid w:val="00861029"/>
    <w:rsid w:val="00874BE3"/>
    <w:rsid w:val="00874E66"/>
    <w:rsid w:val="008B071C"/>
    <w:rsid w:val="008B0C72"/>
    <w:rsid w:val="008E1DE3"/>
    <w:rsid w:val="0097328F"/>
    <w:rsid w:val="0098734D"/>
    <w:rsid w:val="00996259"/>
    <w:rsid w:val="009966FD"/>
    <w:rsid w:val="009A1FEF"/>
    <w:rsid w:val="009A460E"/>
    <w:rsid w:val="009A78DC"/>
    <w:rsid w:val="009C5CB8"/>
    <w:rsid w:val="009E0F11"/>
    <w:rsid w:val="009E44B4"/>
    <w:rsid w:val="009F1E3D"/>
    <w:rsid w:val="00A00A57"/>
    <w:rsid w:val="00A0713B"/>
    <w:rsid w:val="00A11E1D"/>
    <w:rsid w:val="00A13C84"/>
    <w:rsid w:val="00A4205B"/>
    <w:rsid w:val="00A44AB5"/>
    <w:rsid w:val="00A87480"/>
    <w:rsid w:val="00AA161A"/>
    <w:rsid w:val="00AC4190"/>
    <w:rsid w:val="00AF1135"/>
    <w:rsid w:val="00B47B6F"/>
    <w:rsid w:val="00B506DE"/>
    <w:rsid w:val="00B51681"/>
    <w:rsid w:val="00B55617"/>
    <w:rsid w:val="00BA5E54"/>
    <w:rsid w:val="00BB1E66"/>
    <w:rsid w:val="00BD6070"/>
    <w:rsid w:val="00BE071E"/>
    <w:rsid w:val="00BE443E"/>
    <w:rsid w:val="00BE6574"/>
    <w:rsid w:val="00BE6A2E"/>
    <w:rsid w:val="00C12CAF"/>
    <w:rsid w:val="00C15D09"/>
    <w:rsid w:val="00C2632D"/>
    <w:rsid w:val="00C6249B"/>
    <w:rsid w:val="00C75565"/>
    <w:rsid w:val="00C869EF"/>
    <w:rsid w:val="00C872BB"/>
    <w:rsid w:val="00C955F0"/>
    <w:rsid w:val="00CA2E8A"/>
    <w:rsid w:val="00CA3ADB"/>
    <w:rsid w:val="00CB6B0A"/>
    <w:rsid w:val="00CC1654"/>
    <w:rsid w:val="00CC1DB3"/>
    <w:rsid w:val="00CC306B"/>
    <w:rsid w:val="00CF5C1E"/>
    <w:rsid w:val="00D12BFB"/>
    <w:rsid w:val="00D25291"/>
    <w:rsid w:val="00D271AB"/>
    <w:rsid w:val="00D333A1"/>
    <w:rsid w:val="00D675AA"/>
    <w:rsid w:val="00D850CE"/>
    <w:rsid w:val="00D91743"/>
    <w:rsid w:val="00D920E4"/>
    <w:rsid w:val="00DB08E5"/>
    <w:rsid w:val="00DC6DEB"/>
    <w:rsid w:val="00DD043D"/>
    <w:rsid w:val="00E055AB"/>
    <w:rsid w:val="00E16974"/>
    <w:rsid w:val="00E565E0"/>
    <w:rsid w:val="00E73AE4"/>
    <w:rsid w:val="00E82847"/>
    <w:rsid w:val="00E86BCF"/>
    <w:rsid w:val="00EA6B43"/>
    <w:rsid w:val="00EA77F9"/>
    <w:rsid w:val="00EA7C0D"/>
    <w:rsid w:val="00EB039F"/>
    <w:rsid w:val="00EE3F49"/>
    <w:rsid w:val="00F01B3F"/>
    <w:rsid w:val="00F11D6B"/>
    <w:rsid w:val="00F206DC"/>
    <w:rsid w:val="00F27A05"/>
    <w:rsid w:val="00F4601A"/>
    <w:rsid w:val="00F52FE8"/>
    <w:rsid w:val="00F56D3C"/>
    <w:rsid w:val="00F67FB7"/>
    <w:rsid w:val="00F964E2"/>
    <w:rsid w:val="00FA7BAA"/>
    <w:rsid w:val="00FB1258"/>
    <w:rsid w:val="00FB1948"/>
    <w:rsid w:val="00FD77B4"/>
    <w:rsid w:val="00FE0C27"/>
    <w:rsid w:val="00FE7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C96C9C61DD7429FE1C0DCC99D2EBF" ma:contentTypeVersion="13" ma:contentTypeDescription="Create a new document." ma:contentTypeScope="" ma:versionID="c7223146ee6927f5e47eefe60f6f16ab">
  <xsd:schema xmlns:xsd="http://www.w3.org/2001/XMLSchema" xmlns:xs="http://www.w3.org/2001/XMLSchema" xmlns:p="http://schemas.microsoft.com/office/2006/metadata/properties" xmlns:ns3="993b64f0-84ed-44d5-b9a7-abe5b79272e7" xmlns:ns4="c5d811f4-7523-4668-9f09-f852c9e005fb" targetNamespace="http://schemas.microsoft.com/office/2006/metadata/properties" ma:root="true" ma:fieldsID="f0c4154bb275414a80f965b620ffb3ab" ns3:_="" ns4:_="">
    <xsd:import namespace="993b64f0-84ed-44d5-b9a7-abe5b79272e7"/>
    <xsd:import namespace="c5d811f4-7523-4668-9f09-f852c9e005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b64f0-84ed-44d5-b9a7-abe5b7927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811f4-7523-4668-9f09-f852c9e005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51ACC-7390-4A3B-B88B-03F6AA5F6616}"/>
</file>

<file path=customXml/itemProps2.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3.xml><?xml version="1.0" encoding="utf-8"?>
<ds:datastoreItem xmlns:ds="http://schemas.openxmlformats.org/officeDocument/2006/customXml" ds:itemID="{9607A235-4DE7-4654-819D-0ADDC3B5F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b64f0-84ed-44d5-b9a7-abe5b79272e7"/>
    <ds:schemaRef ds:uri="c5d811f4-7523-4668-9f09-f852c9e00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61A30-8C82-4A42-AF0B-F8362877EFD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2AEA5690-46B6-4437-A0D0-0C55D692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4506</Words>
  <Characters>25688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30134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dc:description>Updated for GB and SO, footnotes extracted</dc:description>
  <cp:lastModifiedBy/>
  <cp:revision>1</cp:revision>
  <cp:lastPrinted>2014-07-01T13:02:00Z</cp:lastPrinted>
  <dcterms:created xsi:type="dcterms:W3CDTF">2020-10-13T09:41:00Z</dcterms:created>
  <dcterms:modified xsi:type="dcterms:W3CDTF">2020-10-20T14:03:00Z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AdHocReviewCycleID">
    <vt:i4>1707963408</vt:i4>
  </property>
  <property fmtid="{D5CDD505-2E9C-101B-9397-08002B2CF9AE}" pid="13" name="_NewReviewCycle">
    <vt:lpwstr/>
  </property>
  <property fmtid="{D5CDD505-2E9C-101B-9397-08002B2CF9AE}" pid="14" name="_PreviousAdHocReviewCycleID">
    <vt:i4>-1753752337</vt:i4>
  </property>
  <property fmtid="{D5CDD505-2E9C-101B-9397-08002B2CF9AE}" pid="15" name="_ReviewingToolsShownOnce">
    <vt:lpwstr/>
  </property>
</Properties>
</file>