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D8F9E" w14:textId="410C46BE" w:rsidR="00BC1B17" w:rsidRPr="001C5F2A" w:rsidRDefault="00935982" w:rsidP="00BC1B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</w:t>
      </w:r>
      <w:r w:rsidR="00BC1B17" w:rsidRPr="001C5F2A">
        <w:rPr>
          <w:b/>
          <w:sz w:val="28"/>
          <w:szCs w:val="28"/>
        </w:rPr>
        <w:t>ALANCING CODE NO. 3</w:t>
      </w:r>
    </w:p>
    <w:p w14:paraId="560B7AFC" w14:textId="77777777" w:rsidR="00BC1B17" w:rsidRPr="001C5F2A" w:rsidRDefault="00BC1B17" w:rsidP="00BC1B17">
      <w:pPr>
        <w:jc w:val="center"/>
        <w:rPr>
          <w:b/>
        </w:rPr>
      </w:pPr>
      <w:r w:rsidRPr="001C5F2A">
        <w:rPr>
          <w:b/>
        </w:rPr>
        <w:t>(BC</w:t>
      </w:r>
      <w:r w:rsidR="0015145E" w:rsidRPr="001C5F2A">
        <w:rPr>
          <w:b/>
        </w:rPr>
        <w:t>3</w:t>
      </w:r>
      <w:r w:rsidRPr="001C5F2A">
        <w:rPr>
          <w:b/>
        </w:rPr>
        <w:t>)</w:t>
      </w:r>
    </w:p>
    <w:p w14:paraId="117A068B" w14:textId="77777777" w:rsidR="00BC1B17" w:rsidRPr="001C5F2A" w:rsidRDefault="00BC1B17" w:rsidP="00BC1B17"/>
    <w:p w14:paraId="1159B2AE" w14:textId="77777777" w:rsidR="00BC1B17" w:rsidRPr="001C5F2A" w:rsidRDefault="00BC1B17" w:rsidP="00BC1B17">
      <w:pPr>
        <w:jc w:val="center"/>
        <w:rPr>
          <w:b/>
          <w:bCs/>
          <w:sz w:val="24"/>
          <w:szCs w:val="24"/>
        </w:rPr>
      </w:pPr>
      <w:r w:rsidRPr="001C5F2A">
        <w:rPr>
          <w:b/>
          <w:bCs/>
          <w:sz w:val="24"/>
          <w:szCs w:val="24"/>
        </w:rPr>
        <w:t>FREQUENCY CONTROL PROCESS</w:t>
      </w:r>
    </w:p>
    <w:p w14:paraId="392868D2" w14:textId="77777777" w:rsidR="00BC1B17" w:rsidRPr="001C5F2A" w:rsidRDefault="00BC1B17" w:rsidP="00BC1B17"/>
    <w:p w14:paraId="5E4A0F30" w14:textId="77777777" w:rsidR="00BC1B17" w:rsidRPr="001C5F2A" w:rsidRDefault="00BC1B17" w:rsidP="00BC1B17">
      <w:pPr>
        <w:jc w:val="center"/>
        <w:rPr>
          <w:b/>
          <w:bCs/>
          <w:sz w:val="24"/>
          <w:szCs w:val="24"/>
        </w:rPr>
      </w:pPr>
      <w:r w:rsidRPr="001C5F2A">
        <w:rPr>
          <w:b/>
          <w:bCs/>
          <w:sz w:val="24"/>
          <w:szCs w:val="24"/>
        </w:rPr>
        <w:t>CONTENTS</w:t>
      </w:r>
    </w:p>
    <w:p w14:paraId="5A35888A" w14:textId="77777777" w:rsidR="00BC1B17" w:rsidRPr="001C5F2A" w:rsidRDefault="00BC1B17" w:rsidP="00BC1B17"/>
    <w:p w14:paraId="52C409BF" w14:textId="77777777" w:rsidR="00BC1B17" w:rsidRPr="001C5F2A" w:rsidRDefault="00BC1B17" w:rsidP="00BC1B17">
      <w:pPr>
        <w:jc w:val="center"/>
      </w:pPr>
      <w:r w:rsidRPr="001C5F2A">
        <w:t>(This contents page does not form part of the Grid Code)</w:t>
      </w:r>
    </w:p>
    <w:p w14:paraId="45B6C8A4" w14:textId="77777777" w:rsidR="000345D6" w:rsidRPr="001C5F2A" w:rsidRDefault="000345D6">
      <w:pPr>
        <w:widowControl/>
        <w:tabs>
          <w:tab w:val="center" w:pos="4873"/>
          <w:tab w:val="left" w:pos="5616"/>
        </w:tabs>
        <w:jc w:val="both"/>
      </w:pPr>
    </w:p>
    <w:p w14:paraId="103C16C5" w14:textId="77777777" w:rsidR="00BC1B17" w:rsidRPr="001C5F2A" w:rsidRDefault="00BC1B17" w:rsidP="00BC1B17">
      <w:pPr>
        <w:tabs>
          <w:tab w:val="right" w:pos="9639"/>
        </w:tabs>
      </w:pPr>
      <w:bookmarkStart w:id="0" w:name="_DV_M4"/>
      <w:bookmarkStart w:id="1" w:name="_DV_M5"/>
      <w:bookmarkEnd w:id="0"/>
      <w:bookmarkEnd w:id="1"/>
      <w:r w:rsidRPr="001C5F2A">
        <w:rPr>
          <w:u w:val="single"/>
        </w:rPr>
        <w:t>Paragraph No/Title</w:t>
      </w:r>
      <w:r w:rsidRPr="001C5F2A">
        <w:tab/>
      </w:r>
      <w:r w:rsidRPr="001C5F2A">
        <w:rPr>
          <w:u w:val="single"/>
        </w:rPr>
        <w:t>Page Number</w:t>
      </w:r>
    </w:p>
    <w:p w14:paraId="6C423936" w14:textId="6CE5214D" w:rsidR="001C5F2A" w:rsidRDefault="00BC1B17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r w:rsidRPr="001C5F2A">
        <w:fldChar w:fldCharType="begin"/>
      </w:r>
      <w:r w:rsidRPr="001C5F2A">
        <w:instrText xml:space="preserve"> TOC \f \h \z </w:instrText>
      </w:r>
      <w:r w:rsidRPr="001C5F2A">
        <w:fldChar w:fldCharType="separate"/>
      </w:r>
      <w:hyperlink w:anchor="_Toc503448679" w:history="1">
        <w:r w:rsidR="001C5F2A" w:rsidRPr="00445F35">
          <w:rPr>
            <w:rStyle w:val="Hyperlink"/>
            <w:noProof/>
          </w:rPr>
          <w:t>BC3.1   INTRODUCTION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_Toc503448679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CD01BC">
          <w:rPr>
            <w:noProof/>
            <w:webHidden/>
          </w:rPr>
          <w:t>3</w:t>
        </w:r>
        <w:r w:rsidR="001C5F2A">
          <w:rPr>
            <w:noProof/>
            <w:webHidden/>
          </w:rPr>
          <w:fldChar w:fldCharType="end"/>
        </w:r>
      </w:hyperlink>
    </w:p>
    <w:p w14:paraId="4399CEEB" w14:textId="344FAC5B" w:rsidR="001C5F2A" w:rsidRDefault="00A93FA1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0" w:history="1">
        <w:r w:rsidR="001C5F2A" w:rsidRPr="00445F35">
          <w:rPr>
            <w:rStyle w:val="Hyperlink"/>
            <w:noProof/>
          </w:rPr>
          <w:t>BC3.2   OBJECTIVE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_Toc503448680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CD01BC">
          <w:rPr>
            <w:noProof/>
            <w:webHidden/>
          </w:rPr>
          <w:t>3</w:t>
        </w:r>
        <w:r w:rsidR="001C5F2A">
          <w:rPr>
            <w:noProof/>
            <w:webHidden/>
          </w:rPr>
          <w:fldChar w:fldCharType="end"/>
        </w:r>
      </w:hyperlink>
    </w:p>
    <w:p w14:paraId="7EA3E269" w14:textId="173CA9B5" w:rsidR="001C5F2A" w:rsidRDefault="00A93FA1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1" w:history="1">
        <w:r w:rsidR="001C5F2A" w:rsidRPr="00445F35">
          <w:rPr>
            <w:rStyle w:val="Hyperlink"/>
            <w:noProof/>
          </w:rPr>
          <w:t>BC3.3   SCOPE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_Toc503448681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CD01BC">
          <w:rPr>
            <w:noProof/>
            <w:webHidden/>
          </w:rPr>
          <w:t>3</w:t>
        </w:r>
        <w:r w:rsidR="001C5F2A">
          <w:rPr>
            <w:noProof/>
            <w:webHidden/>
          </w:rPr>
          <w:fldChar w:fldCharType="end"/>
        </w:r>
      </w:hyperlink>
    </w:p>
    <w:p w14:paraId="7031DC90" w14:textId="03CB9880" w:rsidR="001C5F2A" w:rsidRDefault="00A93FA1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2" w:history="1">
        <w:r w:rsidR="001C5F2A" w:rsidRPr="00445F35">
          <w:rPr>
            <w:rStyle w:val="Hyperlink"/>
            <w:noProof/>
          </w:rPr>
          <w:t>BC3.4   MANAGING SYSTEM FREQUENCY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_Toc503448682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CD01BC">
          <w:rPr>
            <w:noProof/>
            <w:webHidden/>
          </w:rPr>
          <w:t>4</w:t>
        </w:r>
        <w:r w:rsidR="001C5F2A">
          <w:rPr>
            <w:noProof/>
            <w:webHidden/>
          </w:rPr>
          <w:fldChar w:fldCharType="end"/>
        </w:r>
      </w:hyperlink>
    </w:p>
    <w:p w14:paraId="43E77B45" w14:textId="64BACC6B" w:rsidR="001C5F2A" w:rsidRDefault="00A93FA1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3" w:history="1">
        <w:r w:rsidR="001C5F2A" w:rsidRPr="00445F35">
          <w:rPr>
            <w:rStyle w:val="Hyperlink"/>
          </w:rPr>
          <w:t>BC3.4.1   Statutory Requirements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_Toc503448683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CD01BC">
          <w:rPr>
            <w:webHidden/>
          </w:rPr>
          <w:t>4</w:t>
        </w:r>
        <w:r w:rsidR="001C5F2A">
          <w:rPr>
            <w:webHidden/>
          </w:rPr>
          <w:fldChar w:fldCharType="end"/>
        </w:r>
      </w:hyperlink>
    </w:p>
    <w:p w14:paraId="2270E2C1" w14:textId="761E683F" w:rsidR="001C5F2A" w:rsidRDefault="00A93FA1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4" w:history="1">
        <w:r w:rsidR="001C5F2A" w:rsidRPr="00445F35">
          <w:rPr>
            <w:rStyle w:val="Hyperlink"/>
          </w:rPr>
          <w:t>BC3.4.2   Target Frequency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_Toc503448684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CD01BC">
          <w:rPr>
            <w:webHidden/>
          </w:rPr>
          <w:t>4</w:t>
        </w:r>
        <w:r w:rsidR="001C5F2A">
          <w:rPr>
            <w:webHidden/>
          </w:rPr>
          <w:fldChar w:fldCharType="end"/>
        </w:r>
      </w:hyperlink>
    </w:p>
    <w:p w14:paraId="5FB7D409" w14:textId="0CDC192E" w:rsidR="001C5F2A" w:rsidRDefault="00A93FA1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5" w:history="1">
        <w:r w:rsidR="001C5F2A" w:rsidRPr="00445F35">
          <w:rPr>
            <w:rStyle w:val="Hyperlink"/>
          </w:rPr>
          <w:t>BC3.4.3   Electric Time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_Toc503448685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CD01BC">
          <w:rPr>
            <w:webHidden/>
          </w:rPr>
          <w:t>4</w:t>
        </w:r>
        <w:r w:rsidR="001C5F2A">
          <w:rPr>
            <w:webHidden/>
          </w:rPr>
          <w:fldChar w:fldCharType="end"/>
        </w:r>
      </w:hyperlink>
    </w:p>
    <w:p w14:paraId="2A4E59E0" w14:textId="16F008A8" w:rsidR="001C5F2A" w:rsidRDefault="00A93FA1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6" w:history="1">
        <w:r w:rsidR="001C5F2A" w:rsidRPr="00445F35">
          <w:rPr>
            <w:rStyle w:val="Hyperlink"/>
            <w:noProof/>
          </w:rPr>
          <w:t>BC3.5   RESPONSE FROM GENSETS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_Toc503448686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CD01BC">
          <w:rPr>
            <w:noProof/>
            <w:webHidden/>
          </w:rPr>
          <w:t>4</w:t>
        </w:r>
        <w:r w:rsidR="001C5F2A">
          <w:rPr>
            <w:noProof/>
            <w:webHidden/>
          </w:rPr>
          <w:fldChar w:fldCharType="end"/>
        </w:r>
      </w:hyperlink>
    </w:p>
    <w:p w14:paraId="1ADAC2D7" w14:textId="49DC99BD" w:rsidR="001C5F2A" w:rsidRDefault="00A93FA1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7" w:history="1">
        <w:r w:rsidR="001C5F2A" w:rsidRPr="00445F35">
          <w:rPr>
            <w:rStyle w:val="Hyperlink"/>
          </w:rPr>
          <w:t>BC3.5.1   Capability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_Toc503448687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CD01BC">
          <w:rPr>
            <w:webHidden/>
          </w:rPr>
          <w:t>4</w:t>
        </w:r>
        <w:r w:rsidR="001C5F2A">
          <w:rPr>
            <w:webHidden/>
          </w:rPr>
          <w:fldChar w:fldCharType="end"/>
        </w:r>
      </w:hyperlink>
    </w:p>
    <w:p w14:paraId="55716B20" w14:textId="1A3E80B9" w:rsidR="001C5F2A" w:rsidRDefault="00A93FA1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8" w:history="1">
        <w:r w:rsidR="001C5F2A" w:rsidRPr="00445F35">
          <w:rPr>
            <w:rStyle w:val="Hyperlink"/>
          </w:rPr>
          <w:t>BC3.5.2   Limited Frequency Sensitive Mode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_Toc503448688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CD01BC">
          <w:rPr>
            <w:webHidden/>
          </w:rPr>
          <w:t>4</w:t>
        </w:r>
        <w:r w:rsidR="001C5F2A">
          <w:rPr>
            <w:webHidden/>
          </w:rPr>
          <w:fldChar w:fldCharType="end"/>
        </w:r>
      </w:hyperlink>
    </w:p>
    <w:p w14:paraId="7B278D3A" w14:textId="3A7BEFB6" w:rsidR="001C5F2A" w:rsidRDefault="00A93FA1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9" w:history="1">
        <w:r w:rsidR="001C5F2A" w:rsidRPr="00445F35">
          <w:rPr>
            <w:rStyle w:val="Hyperlink"/>
          </w:rPr>
          <w:t>BC3.5.3   Existing Gas Cooled Reactor Plant /Power Park Modules before 1 January 2006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_Toc503448689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CD01BC">
          <w:rPr>
            <w:webHidden/>
          </w:rPr>
          <w:t>4</w:t>
        </w:r>
        <w:r w:rsidR="001C5F2A">
          <w:rPr>
            <w:webHidden/>
          </w:rPr>
          <w:fldChar w:fldCharType="end"/>
        </w:r>
      </w:hyperlink>
    </w:p>
    <w:p w14:paraId="3761EBC6" w14:textId="25E497EC" w:rsidR="001C5F2A" w:rsidRDefault="00A93FA1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0" w:history="1">
        <w:r w:rsidR="001C5F2A" w:rsidRPr="00445F35">
          <w:rPr>
            <w:rStyle w:val="Hyperlink"/>
          </w:rPr>
          <w:t>BC3.5.4   Frequency Sensitive Mode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_Toc503448690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CD01BC">
          <w:rPr>
            <w:webHidden/>
          </w:rPr>
          <w:t>5</w:t>
        </w:r>
        <w:r w:rsidR="001C5F2A">
          <w:rPr>
            <w:webHidden/>
          </w:rPr>
          <w:fldChar w:fldCharType="end"/>
        </w:r>
      </w:hyperlink>
    </w:p>
    <w:p w14:paraId="429ECE97" w14:textId="505927FD" w:rsidR="001C5F2A" w:rsidRDefault="00A93FA1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1" w:history="1">
        <w:r w:rsidR="001C5F2A" w:rsidRPr="00445F35">
          <w:rPr>
            <w:rStyle w:val="Hyperlink"/>
          </w:rPr>
          <w:t>BC3.5.5   System Frequency Induced Change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_Toc503448691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CD01BC">
          <w:rPr>
            <w:webHidden/>
          </w:rPr>
          <w:t>5</w:t>
        </w:r>
        <w:r w:rsidR="001C5F2A">
          <w:rPr>
            <w:webHidden/>
          </w:rPr>
          <w:fldChar w:fldCharType="end"/>
        </w:r>
      </w:hyperlink>
    </w:p>
    <w:p w14:paraId="61685184" w14:textId="06BE88C5" w:rsidR="001C5F2A" w:rsidRDefault="00A93FA1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92" w:history="1">
        <w:r w:rsidR="001C5F2A" w:rsidRPr="00445F35">
          <w:rPr>
            <w:rStyle w:val="Hyperlink"/>
            <w:noProof/>
          </w:rPr>
          <w:t>BC3.6   RESPONSE TO LOW FREQUENCY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_Toc503448692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CD01BC">
          <w:rPr>
            <w:noProof/>
            <w:webHidden/>
          </w:rPr>
          <w:t>6</w:t>
        </w:r>
        <w:r w:rsidR="001C5F2A">
          <w:rPr>
            <w:noProof/>
            <w:webHidden/>
          </w:rPr>
          <w:fldChar w:fldCharType="end"/>
        </w:r>
      </w:hyperlink>
    </w:p>
    <w:p w14:paraId="7A0C2CE9" w14:textId="2C8E2CA7" w:rsidR="001C5F2A" w:rsidRDefault="00A93FA1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3" w:history="1">
        <w:r w:rsidR="001C5F2A" w:rsidRPr="00445F35">
          <w:rPr>
            <w:rStyle w:val="Hyperlink"/>
          </w:rPr>
          <w:t>BC3.6.1   Low Frequency Relay Initiated Response From Gensets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_Toc503448693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CD01BC">
          <w:rPr>
            <w:webHidden/>
          </w:rPr>
          <w:t>6</w:t>
        </w:r>
        <w:r w:rsidR="001C5F2A">
          <w:rPr>
            <w:webHidden/>
          </w:rPr>
          <w:fldChar w:fldCharType="end"/>
        </w:r>
      </w:hyperlink>
    </w:p>
    <w:p w14:paraId="4023DF6E" w14:textId="59626563" w:rsidR="001C5F2A" w:rsidRDefault="00A93FA1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4" w:history="1">
        <w:r w:rsidR="001C5F2A" w:rsidRPr="00445F35">
          <w:rPr>
            <w:rStyle w:val="Hyperlink"/>
          </w:rPr>
          <w:t>BC3.6.2   Low Frequency Relay Initiated Response From Demand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_Toc503448694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CD01BC">
          <w:rPr>
            <w:webHidden/>
          </w:rPr>
          <w:t>6</w:t>
        </w:r>
        <w:r w:rsidR="001C5F2A">
          <w:rPr>
            <w:webHidden/>
          </w:rPr>
          <w:fldChar w:fldCharType="end"/>
        </w:r>
      </w:hyperlink>
    </w:p>
    <w:p w14:paraId="3B3F514F" w14:textId="3DB05463" w:rsidR="001C5F2A" w:rsidRDefault="00A93FA1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95" w:history="1">
        <w:r w:rsidR="001C5F2A" w:rsidRPr="00445F35">
          <w:rPr>
            <w:rStyle w:val="Hyperlink"/>
            <w:noProof/>
          </w:rPr>
          <w:t>BC3.7   RESPONSE TO HIGH FREQUENCY REQUIRED FROM SYNCHRONISED. GENSETS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_Toc503448695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CD01BC">
          <w:rPr>
            <w:noProof/>
            <w:webHidden/>
          </w:rPr>
          <w:t>7</w:t>
        </w:r>
        <w:r w:rsidR="001C5F2A">
          <w:rPr>
            <w:noProof/>
            <w:webHidden/>
          </w:rPr>
          <w:fldChar w:fldCharType="end"/>
        </w:r>
      </w:hyperlink>
    </w:p>
    <w:p w14:paraId="071F0F15" w14:textId="5AE0A98A" w:rsidR="001C5F2A" w:rsidRDefault="00A93FA1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6" w:history="1">
        <w:r w:rsidR="001C5F2A" w:rsidRPr="00445F35">
          <w:rPr>
            <w:rStyle w:val="Hyperlink"/>
          </w:rPr>
          <w:t>BC3.7.1   Plant In Frequency Sensitive Mode Instructed To Provide High Frequency Response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_Toc503448696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CD01BC">
          <w:rPr>
            <w:webHidden/>
          </w:rPr>
          <w:t>8</w:t>
        </w:r>
        <w:r w:rsidR="001C5F2A">
          <w:rPr>
            <w:webHidden/>
          </w:rPr>
          <w:fldChar w:fldCharType="end"/>
        </w:r>
      </w:hyperlink>
    </w:p>
    <w:p w14:paraId="4D9241C4" w14:textId="40CD0486" w:rsidR="001C5F2A" w:rsidRDefault="00A93FA1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7" w:history="1">
        <w:r w:rsidR="001C5F2A" w:rsidRPr="00445F35">
          <w:rPr>
            <w:rStyle w:val="Hyperlink"/>
          </w:rPr>
          <w:t>BC3.7.2   Plant In Limited Frequency Sensitive Mode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_Toc503448697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CD01BC">
          <w:rPr>
            <w:webHidden/>
          </w:rPr>
          <w:t>8</w:t>
        </w:r>
        <w:r w:rsidR="001C5F2A">
          <w:rPr>
            <w:webHidden/>
          </w:rPr>
          <w:fldChar w:fldCharType="end"/>
        </w:r>
      </w:hyperlink>
    </w:p>
    <w:p w14:paraId="7EF1CB53" w14:textId="10B96C9D" w:rsidR="001C5F2A" w:rsidRDefault="00A93FA1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8" w:history="1">
        <w:r w:rsidR="001C5F2A" w:rsidRPr="00445F35">
          <w:rPr>
            <w:rStyle w:val="Hyperlink"/>
          </w:rPr>
          <w:t>BC3.7.3   Plant Operation To Below Minimum Generation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_Toc503448698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CD01BC">
          <w:rPr>
            <w:webHidden/>
          </w:rPr>
          <w:t>8</w:t>
        </w:r>
        <w:r w:rsidR="001C5F2A">
          <w:rPr>
            <w:webHidden/>
          </w:rPr>
          <w:fldChar w:fldCharType="end"/>
        </w:r>
      </w:hyperlink>
    </w:p>
    <w:p w14:paraId="1D12282A" w14:textId="74D7F2FF" w:rsidR="001C5F2A" w:rsidRDefault="00A93FA1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9" w:history="1">
        <w:r w:rsidR="001C5F2A" w:rsidRPr="00445F35">
          <w:rPr>
            <w:rStyle w:val="Hyperlink"/>
          </w:rPr>
          <w:t>BC3</w:t>
        </w:r>
        <w:r w:rsidR="00A20C4F">
          <w:rPr>
            <w:rStyle w:val="Hyperlink"/>
          </w:rPr>
          <w:t xml:space="preserve">.7.5   Information Update To </w:t>
        </w:r>
        <w:r w:rsidR="000A5CDC">
          <w:rPr>
            <w:rStyle w:val="Hyperlink"/>
          </w:rPr>
          <w:t>The Company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_Toc503448699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CD01BC">
          <w:rPr>
            <w:webHidden/>
          </w:rPr>
          <w:t>9</w:t>
        </w:r>
        <w:r w:rsidR="001C5F2A">
          <w:rPr>
            <w:webHidden/>
          </w:rPr>
          <w:fldChar w:fldCharType="end"/>
        </w:r>
      </w:hyperlink>
    </w:p>
    <w:p w14:paraId="5C9B9438" w14:textId="4F2833AE" w:rsidR="001C5F2A" w:rsidRDefault="00A93FA1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700" w:history="1">
        <w:r w:rsidR="001C5F2A" w:rsidRPr="00445F35">
          <w:rPr>
            <w:rStyle w:val="Hyperlink"/>
          </w:rPr>
          <w:t>BC3.7.6   Existing Gas Cooled Reactor Plant /Power Park Modules Before 1 January 2006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_Toc503448700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CD01BC">
          <w:rPr>
            <w:webHidden/>
          </w:rPr>
          <w:t>10</w:t>
        </w:r>
        <w:r w:rsidR="001C5F2A">
          <w:rPr>
            <w:webHidden/>
          </w:rPr>
          <w:fldChar w:fldCharType="end"/>
        </w:r>
      </w:hyperlink>
    </w:p>
    <w:p w14:paraId="579214B0" w14:textId="22837248" w:rsidR="001C5F2A" w:rsidRDefault="00A93FA1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701" w:history="1">
        <w:r w:rsidR="001C5F2A" w:rsidRPr="00445F35">
          <w:rPr>
            <w:rStyle w:val="Hyperlink"/>
          </w:rPr>
          <w:t>BC3.7.7   Externally Interconnected System Operators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_Toc503448701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CD01BC">
          <w:rPr>
            <w:webHidden/>
          </w:rPr>
          <w:t>10</w:t>
        </w:r>
        <w:r w:rsidR="001C5F2A">
          <w:rPr>
            <w:webHidden/>
          </w:rPr>
          <w:fldChar w:fldCharType="end"/>
        </w:r>
      </w:hyperlink>
    </w:p>
    <w:p w14:paraId="1A3096CE" w14:textId="77777777" w:rsidR="000345D6" w:rsidRPr="001C5F2A" w:rsidRDefault="00BC1B17" w:rsidP="008676BD">
      <w:pPr>
        <w:tabs>
          <w:tab w:val="right" w:leader="dot" w:pos="9639"/>
        </w:tabs>
      </w:pPr>
      <w:r w:rsidRPr="001C5F2A">
        <w:fldChar w:fldCharType="end"/>
      </w:r>
      <w:bookmarkStart w:id="2" w:name="_DV_M51"/>
      <w:bookmarkEnd w:id="2"/>
    </w:p>
    <w:p w14:paraId="551621C5" w14:textId="77777777" w:rsidR="00BC1B17" w:rsidRPr="001C5F2A" w:rsidRDefault="00BC1B17" w:rsidP="00BC1B17">
      <w:pPr>
        <w:sectPr w:rsidR="00BC1B17" w:rsidRPr="001C5F2A" w:rsidSect="008676B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endnotePr>
            <w:numFmt w:val="decimal"/>
          </w:endnotePr>
          <w:type w:val="continuous"/>
          <w:pgSz w:w="11906" w:h="16838" w:code="9"/>
          <w:pgMar w:top="851" w:right="851" w:bottom="851" w:left="1418" w:header="851" w:footer="567" w:gutter="0"/>
          <w:pgNumType w:fmt="lowerRoman" w:start="1"/>
          <w:cols w:space="720"/>
          <w:noEndnote/>
        </w:sectPr>
      </w:pPr>
    </w:p>
    <w:p w14:paraId="4D1A609A" w14:textId="5419C392" w:rsidR="006E5E55" w:rsidRDefault="006E5E55" w:rsidP="00BC1B17">
      <w:pPr>
        <w:pStyle w:val="Level1Text"/>
        <w:rPr>
          <w:color w:val="auto"/>
        </w:rPr>
      </w:pPr>
      <w:bookmarkStart w:id="3" w:name="_DV_M53"/>
      <w:bookmarkEnd w:id="3"/>
    </w:p>
    <w:p w14:paraId="7D6E0BFF" w14:textId="77777777" w:rsidR="006E5E55" w:rsidRPr="006E5E55" w:rsidRDefault="006E5E55" w:rsidP="006E5E55"/>
    <w:p w14:paraId="02ED067A" w14:textId="77777777" w:rsidR="006E5E55" w:rsidRPr="006E5E55" w:rsidRDefault="006E5E55" w:rsidP="006E5E55"/>
    <w:p w14:paraId="538C7064" w14:textId="77777777" w:rsidR="006E5E55" w:rsidRPr="006E5E55" w:rsidRDefault="006E5E55" w:rsidP="006E5E55"/>
    <w:p w14:paraId="6C94C08D" w14:textId="77777777" w:rsidR="006E5E55" w:rsidRPr="006E5E55" w:rsidRDefault="006E5E55" w:rsidP="006E5E55"/>
    <w:p w14:paraId="58057A96" w14:textId="77777777" w:rsidR="006E5E55" w:rsidRPr="006E5E55" w:rsidRDefault="006E5E55" w:rsidP="006E5E55"/>
    <w:p w14:paraId="667D51BE" w14:textId="77777777" w:rsidR="006E5E55" w:rsidRPr="006E5E55" w:rsidRDefault="006E5E55" w:rsidP="006E5E55"/>
    <w:p w14:paraId="0A099661" w14:textId="77777777" w:rsidR="006E5E55" w:rsidRPr="006E5E55" w:rsidRDefault="006E5E55" w:rsidP="006E5E55"/>
    <w:p w14:paraId="5FA9BF99" w14:textId="77777777" w:rsidR="006E5E55" w:rsidRPr="006E5E55" w:rsidRDefault="006E5E55" w:rsidP="006E5E55"/>
    <w:p w14:paraId="374EF321" w14:textId="77777777" w:rsidR="006E5E55" w:rsidRPr="006E5E55" w:rsidRDefault="006E5E55" w:rsidP="006E5E55"/>
    <w:p w14:paraId="177CA873" w14:textId="77777777" w:rsidR="006E5E55" w:rsidRPr="006E5E55" w:rsidRDefault="006E5E55" w:rsidP="006E5E55"/>
    <w:p w14:paraId="39DC2D51" w14:textId="77777777" w:rsidR="006E5E55" w:rsidRPr="006E5E55" w:rsidRDefault="006E5E55" w:rsidP="006E5E55"/>
    <w:p w14:paraId="7B708955" w14:textId="7C76E9E8" w:rsidR="006E5E55" w:rsidRDefault="006E5E55" w:rsidP="006E5E55">
      <w:pPr>
        <w:pStyle w:val="Level1Text"/>
        <w:jc w:val="right"/>
      </w:pPr>
    </w:p>
    <w:p w14:paraId="107DCAAE" w14:textId="77777777" w:rsidR="006E5E55" w:rsidRDefault="006E5E55" w:rsidP="00BC1B17">
      <w:pPr>
        <w:pStyle w:val="Level1Text"/>
        <w:rPr>
          <w:del w:id="4" w:author="Author"/>
        </w:rPr>
      </w:pPr>
    </w:p>
    <w:p w14:paraId="165BC5C6" w14:textId="44D531D4" w:rsidR="000345D6" w:rsidRPr="00935982" w:rsidRDefault="008676BD" w:rsidP="00A93FA1">
      <w:pPr>
        <w:pStyle w:val="Level1Text"/>
        <w:ind w:left="0" w:firstLine="0"/>
        <w:rPr>
          <w:b/>
          <w:color w:val="auto"/>
        </w:rPr>
        <w:pPrChange w:id="5" w:author="Author">
          <w:pPr>
            <w:pStyle w:val="Level1Text"/>
          </w:pPr>
        </w:pPrChange>
      </w:pPr>
      <w:del w:id="6" w:author="Author">
        <w:r w:rsidRPr="006E5E55">
          <w:br w:type="page"/>
        </w:r>
      </w:del>
      <w:r w:rsidR="000345D6" w:rsidRPr="00935982">
        <w:rPr>
          <w:color w:val="auto"/>
        </w:rPr>
        <w:t>BC3.1</w:t>
      </w:r>
      <w:r w:rsidR="000345D6" w:rsidRPr="00935982">
        <w:rPr>
          <w:b/>
          <w:color w:val="auto"/>
        </w:rPr>
        <w:tab/>
      </w:r>
      <w:r w:rsidR="000345D6" w:rsidRPr="00935982">
        <w:rPr>
          <w:color w:val="auto"/>
          <w:u w:val="single"/>
        </w:rPr>
        <w:t>INTRODUCTION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7" w:name="_Toc489939845"/>
      <w:bookmarkStart w:id="8" w:name="_Toc516464773"/>
      <w:bookmarkStart w:id="9" w:name="_Toc516472293"/>
      <w:bookmarkStart w:id="10" w:name="_Toc51744591"/>
      <w:bookmarkStart w:id="11" w:name="_Toc503448679"/>
      <w:bookmarkStart w:id="12" w:name="_Toc333226657"/>
      <w:r w:rsidR="00BC1B17" w:rsidRPr="00935982">
        <w:rPr>
          <w:color w:val="auto"/>
        </w:rPr>
        <w:instrText>BC3.1   INTRODUCTION</w:instrText>
      </w:r>
      <w:bookmarkEnd w:id="7"/>
      <w:bookmarkEnd w:id="8"/>
      <w:bookmarkEnd w:id="9"/>
      <w:bookmarkEnd w:id="10"/>
      <w:bookmarkEnd w:id="11"/>
      <w:bookmarkEnd w:id="12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07F8CC37" w14:textId="00112CF2" w:rsidR="000345D6" w:rsidRPr="00935982" w:rsidRDefault="000345D6" w:rsidP="00BC1B17">
      <w:pPr>
        <w:pStyle w:val="Level1Text"/>
        <w:rPr>
          <w:color w:val="auto"/>
        </w:rPr>
      </w:pPr>
      <w:bookmarkStart w:id="13" w:name="_DV_M54"/>
      <w:bookmarkEnd w:id="13"/>
      <w:r w:rsidRPr="00935982">
        <w:rPr>
          <w:color w:val="auto"/>
        </w:rPr>
        <w:t>BC3.1.1</w:t>
      </w:r>
      <w:r w:rsidRPr="00935982">
        <w:rPr>
          <w:color w:val="auto"/>
        </w:rPr>
        <w:tab/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sets out the procedure for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use in relation to </w:t>
      </w:r>
      <w:r w:rsidR="00F561F7" w:rsidRPr="001C5F2A">
        <w:rPr>
          <w:b/>
          <w:color w:val="auto"/>
        </w:rPr>
        <w:t xml:space="preserve">EU Code </w:t>
      </w:r>
      <w:proofErr w:type="gramStart"/>
      <w:r w:rsidR="00F561F7" w:rsidRPr="001C5F2A">
        <w:rPr>
          <w:b/>
          <w:color w:val="auto"/>
        </w:rPr>
        <w:t xml:space="preserve">Users 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proofErr w:type="gramEnd"/>
      <w:r w:rsidR="00545854" w:rsidRPr="001C5F2A">
        <w:rPr>
          <w:b/>
          <w:color w:val="auto"/>
        </w:rPr>
        <w:t xml:space="preserve"> </w:t>
      </w:r>
      <w:r w:rsidR="00F561F7" w:rsidRPr="001C5F2A">
        <w:rPr>
          <w:b/>
          <w:color w:val="auto"/>
        </w:rPr>
        <w:t>GB Code</w:t>
      </w:r>
      <w:r w:rsidR="00545854" w:rsidRPr="001C5F2A">
        <w:rPr>
          <w:color w:val="auto"/>
        </w:rPr>
        <w:t xml:space="preserve"> </w:t>
      </w:r>
      <w:r w:rsidRPr="00935982">
        <w:rPr>
          <w:b/>
          <w:color w:val="auto"/>
        </w:rPr>
        <w:t>Users</w:t>
      </w:r>
      <w:r w:rsidRPr="00935982">
        <w:rPr>
          <w:color w:val="auto"/>
        </w:rPr>
        <w:t xml:space="preserve"> to undertake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control. 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will be controlled by response from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HVDC Systems</w:t>
      </w:r>
      <w:r w:rsidRPr="00935982">
        <w:rPr>
          <w:color w:val="auto"/>
        </w:rPr>
        <w:t xml:space="preserve">) operating in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 xml:space="preserve"> or </w:t>
      </w:r>
      <w:r w:rsidRPr="00935982">
        <w:rPr>
          <w:b/>
          <w:color w:val="auto"/>
        </w:rPr>
        <w:t>Frequency Sensitive Mode</w:t>
      </w:r>
      <w:r w:rsidRPr="00935982">
        <w:rPr>
          <w:color w:val="auto"/>
        </w:rPr>
        <w:t xml:space="preserve">, by the issuing of instructions to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HVDC Systems</w:t>
      </w:r>
      <w:r w:rsidRPr="00935982">
        <w:rPr>
          <w:color w:val="auto"/>
        </w:rPr>
        <w:t xml:space="preserve">) and by control of </w:t>
      </w:r>
      <w:r w:rsidRPr="00935982">
        <w:rPr>
          <w:b/>
          <w:color w:val="auto"/>
        </w:rPr>
        <w:t>Demand</w:t>
      </w:r>
      <w:r w:rsidRPr="00935982">
        <w:rPr>
          <w:color w:val="auto"/>
        </w:rPr>
        <w:t xml:space="preserve">. The requirements for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are determined by the consequences and effectiveness of the </w:t>
      </w:r>
      <w:r w:rsidRPr="00935982">
        <w:rPr>
          <w:b/>
          <w:color w:val="auto"/>
        </w:rPr>
        <w:t>Balancing Mechanism</w:t>
      </w:r>
      <w:r w:rsidRPr="00935982">
        <w:rPr>
          <w:color w:val="auto"/>
        </w:rPr>
        <w:t xml:space="preserve">, and accordingly, </w:t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is complementary to </w:t>
      </w:r>
      <w:r w:rsidRPr="00935982">
        <w:rPr>
          <w:b/>
          <w:color w:val="auto"/>
        </w:rPr>
        <w:t>BC1</w:t>
      </w:r>
      <w:r w:rsidRPr="00935982">
        <w:rPr>
          <w:color w:val="auto"/>
        </w:rPr>
        <w:t xml:space="preserve"> and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>.</w:t>
      </w:r>
    </w:p>
    <w:p w14:paraId="6EBF0C68" w14:textId="77777777" w:rsidR="000345D6" w:rsidRPr="00935982" w:rsidRDefault="000345D6" w:rsidP="00BC1B17">
      <w:pPr>
        <w:pStyle w:val="Level1Text"/>
        <w:rPr>
          <w:color w:val="auto"/>
        </w:rPr>
      </w:pPr>
      <w:bookmarkStart w:id="14" w:name="_DV_M55"/>
      <w:bookmarkEnd w:id="14"/>
      <w:r w:rsidRPr="00935982">
        <w:rPr>
          <w:color w:val="auto"/>
        </w:rPr>
        <w:t>BC3.1.2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Inter</w:t>
      </w:r>
      <w:r w:rsidR="00BC1B17" w:rsidRPr="00935982">
        <w:rPr>
          <w:color w:val="auto"/>
          <w:u w:val="single"/>
        </w:rPr>
        <w:t xml:space="preserve">-Relationship </w:t>
      </w:r>
      <w:proofErr w:type="gramStart"/>
      <w:r w:rsidR="00BC1B17" w:rsidRPr="00935982">
        <w:rPr>
          <w:color w:val="auto"/>
          <w:u w:val="single"/>
        </w:rPr>
        <w:t>With</w:t>
      </w:r>
      <w:proofErr w:type="gramEnd"/>
      <w:r w:rsidR="00BC1B17" w:rsidRPr="00935982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>Ancillary Services</w:t>
      </w:r>
    </w:p>
    <w:p w14:paraId="324BD4FD" w14:textId="1380B59F" w:rsidR="000345D6" w:rsidRPr="00935982" w:rsidRDefault="00BC1B17" w:rsidP="00BC1B17">
      <w:pPr>
        <w:pStyle w:val="Level1Text"/>
        <w:rPr>
          <w:color w:val="auto"/>
        </w:rPr>
      </w:pPr>
      <w:bookmarkStart w:id="15" w:name="_DV_M56"/>
      <w:bookmarkEnd w:id="15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The provision of response (other than by operation in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or in accordance with BC3.7.1(c)) in order to contribute towards </w:t>
      </w:r>
      <w:r w:rsidR="000345D6" w:rsidRPr="00935982">
        <w:rPr>
          <w:b/>
          <w:color w:val="auto"/>
        </w:rPr>
        <w:t>Frequency</w:t>
      </w:r>
      <w:r w:rsidR="000345D6" w:rsidRPr="00935982">
        <w:rPr>
          <w:color w:val="auto"/>
        </w:rPr>
        <w:t xml:space="preserve"> control, as described in </w:t>
      </w:r>
      <w:r w:rsidR="000345D6" w:rsidRPr="00935982">
        <w:rPr>
          <w:b/>
          <w:color w:val="auto"/>
        </w:rPr>
        <w:t>BC3</w:t>
      </w:r>
      <w:r w:rsidR="000345D6" w:rsidRPr="00935982">
        <w:rPr>
          <w:color w:val="auto"/>
        </w:rPr>
        <w:t xml:space="preserve">, by </w:t>
      </w:r>
      <w:r w:rsidR="000345D6" w:rsidRPr="00935982">
        <w:rPr>
          <w:b/>
          <w:color w:val="auto"/>
        </w:rPr>
        <w:t>Generators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</w:t>
      </w:r>
      <w:r w:rsidR="000345D6" w:rsidRPr="00935982">
        <w:rPr>
          <w:b/>
          <w:color w:val="auto"/>
        </w:rPr>
        <w:t>Station</w:t>
      </w:r>
      <w:r w:rsidR="000345D6" w:rsidRPr="00935982">
        <w:rPr>
          <w:color w:val="auto"/>
        </w:rPr>
        <w:t xml:space="preserve"> owners </w:t>
      </w:r>
      <w:r w:rsidR="00545854" w:rsidRPr="001C5F2A">
        <w:rPr>
          <w:color w:val="auto"/>
        </w:rPr>
        <w:t xml:space="preserve">or </w:t>
      </w:r>
      <w:r w:rsidR="00545854" w:rsidRPr="001C5F2A">
        <w:rPr>
          <w:b/>
          <w:color w:val="auto"/>
        </w:rPr>
        <w:t>HVDC System Owners</w:t>
      </w:r>
      <w:r w:rsidR="00545854" w:rsidRPr="001C5F2A">
        <w:rPr>
          <w:color w:val="auto"/>
        </w:rPr>
        <w:t xml:space="preserve"> </w:t>
      </w:r>
      <w:r w:rsidR="000345D6" w:rsidRPr="00935982">
        <w:rPr>
          <w:color w:val="auto"/>
        </w:rPr>
        <w:t xml:space="preserve">will be an </w:t>
      </w:r>
      <w:r w:rsidR="000345D6" w:rsidRPr="00935982">
        <w:rPr>
          <w:b/>
          <w:color w:val="auto"/>
        </w:rPr>
        <w:t>Ancillary Service</w:t>
      </w:r>
      <w:r w:rsidR="000345D6" w:rsidRPr="00935982">
        <w:rPr>
          <w:color w:val="auto"/>
        </w:rPr>
        <w:t xml:space="preserve">.  </w:t>
      </w:r>
      <w:r w:rsidR="000345D6" w:rsidRPr="00935982">
        <w:rPr>
          <w:b/>
          <w:color w:val="auto"/>
        </w:rPr>
        <w:t>Ancillary Services</w:t>
      </w:r>
      <w:r w:rsidR="000345D6" w:rsidRPr="00935982">
        <w:rPr>
          <w:color w:val="auto"/>
        </w:rPr>
        <w:t xml:space="preserve"> are divided into three categories,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 Parts 1 and 2 and </w:t>
      </w:r>
      <w:r w:rsidR="000345D6" w:rsidRPr="00935982">
        <w:rPr>
          <w:b/>
          <w:color w:val="auto"/>
        </w:rPr>
        <w:t>Commercial Ancillary Services</w:t>
      </w:r>
      <w:r w:rsidR="000345D6" w:rsidRPr="00935982">
        <w:rPr>
          <w:color w:val="auto"/>
        </w:rPr>
        <w:t xml:space="preserve">. 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, Parts 1 and 2, are those </w:t>
      </w:r>
      <w:r w:rsidR="000345D6" w:rsidRPr="00935982">
        <w:rPr>
          <w:b/>
          <w:color w:val="auto"/>
        </w:rPr>
        <w:t>Ancillary Services</w:t>
      </w:r>
      <w:r w:rsidR="000345D6" w:rsidRPr="00935982">
        <w:rPr>
          <w:color w:val="auto"/>
        </w:rPr>
        <w:t xml:space="preserve"> listed in CC.8.1</w:t>
      </w:r>
      <w:r w:rsidR="007D123D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>GB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 xml:space="preserve">) </w:t>
      </w:r>
      <w:r w:rsidR="007D123D" w:rsidRPr="001C5F2A">
        <w:rPr>
          <w:color w:val="auto"/>
        </w:rPr>
        <w:t>or ECC8.1</w:t>
      </w:r>
      <w:r w:rsidR="004D35F9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>EU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>)</w:t>
      </w:r>
      <w:r w:rsidR="000345D6" w:rsidRPr="001C5F2A">
        <w:rPr>
          <w:color w:val="auto"/>
        </w:rPr>
        <w:t>;</w:t>
      </w:r>
      <w:r w:rsidR="000345D6" w:rsidRPr="00935982">
        <w:rPr>
          <w:color w:val="auto"/>
        </w:rPr>
        <w:t xml:space="preserve"> those in Part 1 of CC.8.1 </w:t>
      </w:r>
      <w:r w:rsidR="007D123D" w:rsidRPr="001C5F2A">
        <w:rPr>
          <w:color w:val="auto"/>
        </w:rPr>
        <w:t xml:space="preserve">or Part 1 of ECC.8.1 </w:t>
      </w:r>
      <w:r w:rsidR="000345D6" w:rsidRPr="00935982">
        <w:rPr>
          <w:color w:val="auto"/>
        </w:rPr>
        <w:t xml:space="preserve">are those for which the </w:t>
      </w:r>
      <w:r w:rsidR="000345D6" w:rsidRPr="00935982">
        <w:rPr>
          <w:b/>
          <w:color w:val="auto"/>
        </w:rPr>
        <w:t>Connection Conditions</w:t>
      </w:r>
      <w:r w:rsidR="000345D6" w:rsidRPr="001C5F2A">
        <w:rPr>
          <w:color w:val="auto"/>
        </w:rPr>
        <w:t xml:space="preserve"> </w:t>
      </w:r>
      <w:r w:rsidR="007D123D" w:rsidRPr="001C5F2A">
        <w:rPr>
          <w:color w:val="auto"/>
        </w:rPr>
        <w:t xml:space="preserve">or </w:t>
      </w:r>
      <w:r w:rsidR="007D123D" w:rsidRPr="001C5F2A">
        <w:rPr>
          <w:b/>
          <w:color w:val="auto"/>
        </w:rPr>
        <w:t>European Connection Conditions</w:t>
      </w:r>
      <w:r w:rsidR="007D123D" w:rsidRPr="001C5F2A">
        <w:rPr>
          <w:color w:val="auto"/>
        </w:rPr>
        <w:t xml:space="preserve"> (as applicable)</w:t>
      </w:r>
      <w:r w:rsidR="007D123D" w:rsidRPr="00935982">
        <w:rPr>
          <w:color w:val="auto"/>
        </w:rPr>
        <w:t xml:space="preserve"> </w:t>
      </w:r>
      <w:r w:rsidR="000345D6" w:rsidRPr="00935982">
        <w:rPr>
          <w:color w:val="auto"/>
        </w:rPr>
        <w:t xml:space="preserve">require the capability as a condition of connection and those in Part 2 are those which may be agreed to be provided by </w:t>
      </w:r>
      <w:r w:rsidR="000345D6" w:rsidRPr="00935982">
        <w:rPr>
          <w:b/>
          <w:color w:val="auto"/>
        </w:rPr>
        <w:t>Users</w:t>
      </w:r>
      <w:r w:rsidR="000345D6" w:rsidRPr="00935982">
        <w:rPr>
          <w:color w:val="auto"/>
        </w:rPr>
        <w:t xml:space="preserve"> and which can only be utilised by </w:t>
      </w:r>
      <w:r w:rsidR="000A5CDC">
        <w:rPr>
          <w:b/>
          <w:color w:val="auto"/>
        </w:rPr>
        <w:t>The Company</w:t>
      </w:r>
      <w:r w:rsidR="000345D6" w:rsidRPr="00935982">
        <w:rPr>
          <w:b/>
          <w:color w:val="auto"/>
        </w:rPr>
        <w:t xml:space="preserve"> </w:t>
      </w:r>
      <w:r w:rsidR="000345D6" w:rsidRPr="00935982">
        <w:rPr>
          <w:color w:val="auto"/>
        </w:rPr>
        <w:t xml:space="preserve">if so agreed.  </w:t>
      </w:r>
      <w:r w:rsidR="000345D6" w:rsidRPr="00935982">
        <w:rPr>
          <w:b/>
          <w:color w:val="auto"/>
        </w:rPr>
        <w:t>Commercial Ancillary Services</w:t>
      </w:r>
      <w:r w:rsidR="000345D6" w:rsidRPr="00935982">
        <w:rPr>
          <w:color w:val="auto"/>
        </w:rPr>
        <w:t xml:space="preserve"> like those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 set out in Part 2 of CC.8.1</w:t>
      </w:r>
      <w:r w:rsidR="007D123D" w:rsidRPr="001C5F2A">
        <w:rPr>
          <w:color w:val="auto"/>
        </w:rPr>
        <w:t xml:space="preserve"> </w:t>
      </w:r>
      <w:r w:rsidR="004D35F9" w:rsidRPr="001C5F2A">
        <w:rPr>
          <w:color w:val="auto"/>
        </w:rPr>
        <w:t xml:space="preserve">(as applicable to </w:t>
      </w:r>
      <w:r w:rsidR="00F561F7" w:rsidRPr="001C5F2A">
        <w:rPr>
          <w:b/>
          <w:color w:val="auto"/>
        </w:rPr>
        <w:t>GB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 xml:space="preserve">) </w:t>
      </w:r>
      <w:r w:rsidR="007D123D" w:rsidRPr="001C5F2A">
        <w:rPr>
          <w:color w:val="auto"/>
        </w:rPr>
        <w:t>or Part 2 of ECC.8.1</w:t>
      </w:r>
      <w:r w:rsidR="004D35F9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 xml:space="preserve">EU </w:t>
      </w:r>
      <w:proofErr w:type="gramStart"/>
      <w:r w:rsidR="00F561F7" w:rsidRPr="001C5F2A">
        <w:rPr>
          <w:b/>
          <w:color w:val="auto"/>
        </w:rPr>
        <w:t xml:space="preserve">Code </w:t>
      </w:r>
      <w:r w:rsidR="004D35F9" w:rsidRPr="001C5F2A">
        <w:rPr>
          <w:b/>
          <w:color w:val="auto"/>
        </w:rPr>
        <w:t xml:space="preserve"> Users</w:t>
      </w:r>
      <w:proofErr w:type="gramEnd"/>
      <w:r w:rsidR="004D35F9" w:rsidRPr="001C5F2A">
        <w:rPr>
          <w:color w:val="auto"/>
        </w:rPr>
        <w:t>)</w:t>
      </w:r>
      <w:r w:rsidR="000345D6" w:rsidRPr="001C5F2A">
        <w:rPr>
          <w:color w:val="auto"/>
        </w:rPr>
        <w:t>,</w:t>
      </w:r>
      <w:r w:rsidR="000345D6" w:rsidRPr="00935982">
        <w:rPr>
          <w:color w:val="auto"/>
        </w:rPr>
        <w:t xml:space="preserve"> may be agreed to be provided by </w:t>
      </w:r>
      <w:r w:rsidR="000345D6" w:rsidRPr="00935982">
        <w:rPr>
          <w:b/>
          <w:color w:val="auto"/>
        </w:rPr>
        <w:t>Users</w:t>
      </w:r>
      <w:r w:rsidR="000345D6" w:rsidRPr="00935982">
        <w:rPr>
          <w:color w:val="auto"/>
        </w:rPr>
        <w:t xml:space="preserve"> and which can only be utilised by </w:t>
      </w:r>
      <w:r w:rsidR="000A5CDC">
        <w:rPr>
          <w:b/>
          <w:color w:val="auto"/>
        </w:rPr>
        <w:t>The Company</w:t>
      </w:r>
      <w:r w:rsidR="000345D6" w:rsidRPr="00935982">
        <w:rPr>
          <w:b/>
          <w:color w:val="auto"/>
        </w:rPr>
        <w:t xml:space="preserve"> </w:t>
      </w:r>
      <w:r w:rsidR="000345D6" w:rsidRPr="00935982">
        <w:rPr>
          <w:color w:val="auto"/>
        </w:rPr>
        <w:t xml:space="preserve">if so agreed. </w:t>
      </w:r>
    </w:p>
    <w:p w14:paraId="2236B445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BC3.1.3</w:t>
      </w:r>
      <w:r w:rsidRPr="00935982">
        <w:rPr>
          <w:color w:val="auto"/>
        </w:rPr>
        <w:tab/>
        <w:t xml:space="preserve">The provision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services, if any, from an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 via a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</w:t>
      </w:r>
      <w:r w:rsidR="00A47FC7" w:rsidRPr="001C5F2A">
        <w:rPr>
          <w:color w:val="auto"/>
        </w:rPr>
        <w:t>or</w:t>
      </w:r>
      <w:r w:rsidR="00A47FC7" w:rsidRPr="001C5F2A">
        <w:rPr>
          <w:b/>
          <w:color w:val="auto"/>
        </w:rPr>
        <w:t xml:space="preserve"> HVDC System</w:t>
      </w:r>
      <w:r w:rsidR="00A47FC7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will be provided for in the </w:t>
      </w:r>
      <w:r w:rsidRPr="00935982">
        <w:rPr>
          <w:b/>
          <w:color w:val="auto"/>
        </w:rPr>
        <w:t>Ancillary Services Agreement</w:t>
      </w:r>
      <w:r w:rsidRPr="00935982">
        <w:rPr>
          <w:color w:val="auto"/>
        </w:rPr>
        <w:t xml:space="preserve"> and/or </w:t>
      </w:r>
      <w:r w:rsidRPr="00935982">
        <w:rPr>
          <w:b/>
          <w:color w:val="auto"/>
        </w:rPr>
        <w:t>Bilateral Agreement</w:t>
      </w:r>
      <w:r w:rsidRPr="00935982">
        <w:rPr>
          <w:color w:val="auto"/>
        </w:rPr>
        <w:t xml:space="preserve"> with the </w:t>
      </w:r>
      <w:r w:rsidRPr="00935982">
        <w:rPr>
          <w:b/>
          <w:color w:val="auto"/>
        </w:rPr>
        <w:t xml:space="preserve">DC Converter Station </w:t>
      </w:r>
      <w:r w:rsidRPr="00935982">
        <w:rPr>
          <w:color w:val="auto"/>
        </w:rPr>
        <w:t xml:space="preserve">owner </w:t>
      </w:r>
      <w:r w:rsidR="00A47FC7" w:rsidRPr="001C5F2A">
        <w:rPr>
          <w:color w:val="auto"/>
        </w:rPr>
        <w:t xml:space="preserve">or </w:t>
      </w:r>
      <w:r w:rsidR="00A47FC7" w:rsidRPr="001C5F2A">
        <w:rPr>
          <w:b/>
          <w:color w:val="auto"/>
        </w:rPr>
        <w:t>HVDC System Owner</w:t>
      </w:r>
      <w:r w:rsidR="00A47FC7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and/or any other relevant agreements with the relevant </w:t>
      </w:r>
      <w:r w:rsidRPr="00935982">
        <w:rPr>
          <w:b/>
          <w:color w:val="auto"/>
        </w:rPr>
        <w:t>EISO</w:t>
      </w:r>
      <w:r w:rsidR="003F1FC1" w:rsidRPr="00935982">
        <w:rPr>
          <w:color w:val="auto"/>
        </w:rPr>
        <w:t>.</w:t>
      </w:r>
    </w:p>
    <w:p w14:paraId="27AE840C" w14:textId="77777777" w:rsidR="000E325C" w:rsidRPr="00935982" w:rsidRDefault="000E325C" w:rsidP="00BC1B17">
      <w:pPr>
        <w:pStyle w:val="Level1Text"/>
        <w:rPr>
          <w:color w:val="auto"/>
        </w:rPr>
      </w:pPr>
      <w:r w:rsidRPr="00935982">
        <w:rPr>
          <w:color w:val="auto"/>
        </w:rPr>
        <w:t>BC3.1.4</w:t>
      </w:r>
      <w:r w:rsidRPr="00935982">
        <w:rPr>
          <w:color w:val="auto"/>
        </w:rPr>
        <w:tab/>
        <w:t xml:space="preserve">The provision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services, if any, from an </w:t>
      </w:r>
      <w:r w:rsidRPr="00935982">
        <w:rPr>
          <w:b/>
          <w:color w:val="auto"/>
        </w:rPr>
        <w:t>Offshore Power Station</w:t>
      </w:r>
      <w:r w:rsidRPr="00935982">
        <w:rPr>
          <w:color w:val="auto"/>
        </w:rPr>
        <w:t xml:space="preserve"> connected to an </w:t>
      </w:r>
      <w:r w:rsidRPr="00935982">
        <w:rPr>
          <w:b/>
          <w:color w:val="auto"/>
        </w:rPr>
        <w:t>Offshore Transmission System</w:t>
      </w:r>
      <w:r w:rsidRPr="00935982">
        <w:rPr>
          <w:color w:val="auto"/>
        </w:rPr>
        <w:t xml:space="preserve"> that includes a </w:t>
      </w:r>
      <w:r w:rsidR="00F0498C" w:rsidRPr="00935982">
        <w:rPr>
          <w:b/>
          <w:color w:val="auto"/>
        </w:rPr>
        <w:t>Transmission</w:t>
      </w:r>
      <w:r w:rsidR="00F0498C" w:rsidRPr="00935982">
        <w:rPr>
          <w:color w:val="auto"/>
        </w:rPr>
        <w:t xml:space="preserve">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will be facilitated (where necessary) through appropriate data signals provided to the </w:t>
      </w:r>
      <w:r w:rsidRPr="00935982">
        <w:rPr>
          <w:b/>
          <w:color w:val="auto"/>
        </w:rPr>
        <w:t>Offshore Power Station</w:t>
      </w:r>
      <w:r w:rsidRPr="00935982">
        <w:rPr>
          <w:color w:val="auto"/>
        </w:rPr>
        <w:t xml:space="preserve"> by the </w:t>
      </w:r>
      <w:r w:rsidRPr="00935982">
        <w:rPr>
          <w:b/>
          <w:color w:val="auto"/>
        </w:rPr>
        <w:t>Relevant Transmission Licensee</w:t>
      </w:r>
      <w:r w:rsidRPr="00935982">
        <w:rPr>
          <w:color w:val="auto"/>
        </w:rPr>
        <w:t xml:space="preserve"> in accordance with the </w:t>
      </w:r>
      <w:r w:rsidRPr="00935982">
        <w:rPr>
          <w:b/>
          <w:color w:val="auto"/>
        </w:rPr>
        <w:t>STC</w:t>
      </w:r>
      <w:r w:rsidRPr="00935982">
        <w:rPr>
          <w:color w:val="auto"/>
        </w:rPr>
        <w:t>.</w:t>
      </w:r>
    </w:p>
    <w:p w14:paraId="6D0C970D" w14:textId="77777777" w:rsidR="00BC1B17" w:rsidRPr="00935982" w:rsidRDefault="00BC1B17" w:rsidP="00BC1B17">
      <w:pPr>
        <w:pStyle w:val="Level1Text"/>
        <w:rPr>
          <w:color w:val="auto"/>
        </w:rPr>
      </w:pPr>
      <w:bookmarkStart w:id="16" w:name="_DV_M57"/>
      <w:bookmarkEnd w:id="16"/>
    </w:p>
    <w:p w14:paraId="170BADA2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OBJECTIVE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7" w:name="_Toc51744592"/>
      <w:bookmarkStart w:id="18" w:name="_Toc503448680"/>
      <w:bookmarkStart w:id="19" w:name="_Toc333226658"/>
      <w:r w:rsidR="00BC1B17" w:rsidRPr="00935982">
        <w:rPr>
          <w:color w:val="auto"/>
        </w:rPr>
        <w:instrText>BC3.2   OBJECTIVE</w:instrText>
      </w:r>
      <w:bookmarkEnd w:id="17"/>
      <w:bookmarkEnd w:id="18"/>
      <w:bookmarkEnd w:id="19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3610E683" w14:textId="592F8B73" w:rsidR="000345D6" w:rsidRPr="00935982" w:rsidRDefault="000345D6" w:rsidP="00BC1B17">
      <w:pPr>
        <w:pStyle w:val="Level1Text"/>
        <w:rPr>
          <w:color w:val="auto"/>
        </w:rPr>
      </w:pPr>
      <w:bookmarkStart w:id="20" w:name="_DV_M58"/>
      <w:bookmarkEnd w:id="20"/>
      <w:r w:rsidRPr="00935982">
        <w:rPr>
          <w:color w:val="auto"/>
        </w:rPr>
        <w:tab/>
        <w:t xml:space="preserve">The procedure for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direct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 xml:space="preserve">Frequency </w:t>
      </w:r>
      <w:r w:rsidRPr="00935982">
        <w:rPr>
          <w:color w:val="auto"/>
        </w:rPr>
        <w:t xml:space="preserve">control is intended to enable (as far as possible)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meet the statutory requirements of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control.</w:t>
      </w:r>
    </w:p>
    <w:p w14:paraId="4167EE15" w14:textId="77777777" w:rsidR="00BC1B17" w:rsidRPr="00935982" w:rsidRDefault="00BC1B17" w:rsidP="00BC1B17">
      <w:pPr>
        <w:pStyle w:val="Level1Text"/>
        <w:rPr>
          <w:color w:val="auto"/>
        </w:rPr>
      </w:pPr>
      <w:bookmarkStart w:id="21" w:name="_DV_M59"/>
      <w:bookmarkEnd w:id="21"/>
    </w:p>
    <w:p w14:paraId="4B2561D6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SCOPE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22" w:name="_Toc51744593"/>
      <w:bookmarkStart w:id="23" w:name="_Toc503448681"/>
      <w:bookmarkStart w:id="24" w:name="_Toc333226659"/>
      <w:r w:rsidR="00BC1B17" w:rsidRPr="00935982">
        <w:rPr>
          <w:color w:val="auto"/>
        </w:rPr>
        <w:instrText>BC3.3   SCOPE</w:instrText>
      </w:r>
      <w:bookmarkEnd w:id="22"/>
      <w:bookmarkEnd w:id="23"/>
      <w:bookmarkEnd w:id="24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74273025" w14:textId="3B48BD32" w:rsidR="000345D6" w:rsidRPr="00935982" w:rsidRDefault="000345D6" w:rsidP="00BC1B17">
      <w:pPr>
        <w:pStyle w:val="Level1Text"/>
        <w:rPr>
          <w:color w:val="auto"/>
        </w:rPr>
      </w:pPr>
      <w:bookmarkStart w:id="25" w:name="_DV_M60"/>
      <w:bookmarkEnd w:id="25"/>
      <w:r w:rsidRPr="00935982">
        <w:rPr>
          <w:color w:val="auto"/>
        </w:rPr>
        <w:tab/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applies to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and to </w:t>
      </w:r>
      <w:r w:rsidR="00F561F7" w:rsidRPr="001C5F2A">
        <w:rPr>
          <w:b/>
          <w:color w:val="auto"/>
        </w:rPr>
        <w:t>GB Code</w:t>
      </w:r>
      <w:r w:rsidR="00CD1C4E" w:rsidRPr="001C5F2A">
        <w:rPr>
          <w:color w:val="auto"/>
        </w:rPr>
        <w:t xml:space="preserve"> </w:t>
      </w:r>
      <w:r w:rsidRPr="001C5F2A">
        <w:rPr>
          <w:b/>
          <w:color w:val="auto"/>
        </w:rPr>
        <w:t>Users</w:t>
      </w:r>
      <w:r w:rsidR="00CD1C4E" w:rsidRPr="001C5F2A">
        <w:rPr>
          <w:b/>
          <w:color w:val="auto"/>
        </w:rPr>
        <w:t xml:space="preserve"> </w:t>
      </w:r>
      <w:r w:rsidR="00CD1C4E" w:rsidRPr="001C5F2A">
        <w:rPr>
          <w:color w:val="auto"/>
        </w:rPr>
        <w:t>and</w:t>
      </w:r>
      <w:r w:rsidR="00CD1C4E" w:rsidRPr="001C5F2A">
        <w:rPr>
          <w:b/>
          <w:color w:val="auto"/>
        </w:rPr>
        <w:t xml:space="preserve"> </w:t>
      </w:r>
      <w:r w:rsidR="00F561F7" w:rsidRPr="001C5F2A">
        <w:rPr>
          <w:b/>
          <w:color w:val="auto"/>
        </w:rPr>
        <w:t xml:space="preserve">EU </w:t>
      </w:r>
      <w:proofErr w:type="gramStart"/>
      <w:r w:rsidR="00F561F7" w:rsidRPr="001C5F2A">
        <w:rPr>
          <w:b/>
          <w:color w:val="auto"/>
        </w:rPr>
        <w:t xml:space="preserve">Code </w:t>
      </w:r>
      <w:r w:rsidR="00CD1C4E" w:rsidRPr="001C5F2A">
        <w:rPr>
          <w:b/>
          <w:color w:val="auto"/>
        </w:rPr>
        <w:t xml:space="preserve"> </w:t>
      </w:r>
      <w:r w:rsidR="00CD1C4E" w:rsidRPr="00935982">
        <w:rPr>
          <w:b/>
          <w:color w:val="auto"/>
        </w:rPr>
        <w:t>Users</w:t>
      </w:r>
      <w:proofErr w:type="gramEnd"/>
      <w:r w:rsidRPr="00935982">
        <w:rPr>
          <w:color w:val="auto"/>
        </w:rPr>
        <w:t xml:space="preserve">, which in this </w:t>
      </w:r>
      <w:r w:rsidRPr="00935982">
        <w:rPr>
          <w:b/>
          <w:color w:val="auto"/>
        </w:rPr>
        <w:t>BC3</w:t>
      </w:r>
      <w:r w:rsidR="00BC1B17" w:rsidRPr="00935982">
        <w:rPr>
          <w:color w:val="auto"/>
        </w:rPr>
        <w:t xml:space="preserve"> means:</w:t>
      </w:r>
    </w:p>
    <w:p w14:paraId="1E6F00BE" w14:textId="3D9904A4" w:rsidR="000345D6" w:rsidRPr="001C5F2A" w:rsidRDefault="00F561F7" w:rsidP="00935982">
      <w:pPr>
        <w:pStyle w:val="Level2Text"/>
        <w:numPr>
          <w:ilvl w:val="0"/>
          <w:numId w:val="12"/>
        </w:numPr>
      </w:pPr>
      <w:bookmarkStart w:id="26" w:name="_DV_M61"/>
      <w:bookmarkEnd w:id="26"/>
      <w:r w:rsidRPr="001C5F2A">
        <w:rPr>
          <w:b/>
        </w:rPr>
        <w:t>GB</w:t>
      </w:r>
      <w:r w:rsidR="00A0586C" w:rsidRPr="001C5F2A">
        <w:t xml:space="preserve"> </w:t>
      </w:r>
      <w:r w:rsidR="000345D6" w:rsidRPr="001C5F2A">
        <w:rPr>
          <w:b/>
        </w:rPr>
        <w:t>Generators</w:t>
      </w:r>
      <w:r w:rsidR="000345D6" w:rsidRPr="001C5F2A">
        <w:t xml:space="preserve"> </w:t>
      </w:r>
      <w:proofErr w:type="gramStart"/>
      <w:r w:rsidR="000345D6" w:rsidRPr="001C5F2A">
        <w:t>with regard to</w:t>
      </w:r>
      <w:proofErr w:type="gramEnd"/>
      <w:r w:rsidR="000345D6" w:rsidRPr="001C5F2A">
        <w:t xml:space="preserve"> their </w:t>
      </w:r>
      <w:r w:rsidR="000345D6" w:rsidRPr="00935982">
        <w:rPr>
          <w:b/>
        </w:rPr>
        <w:t>Large Power Stations</w:t>
      </w:r>
      <w:r w:rsidR="000345D6" w:rsidRPr="001C5F2A">
        <w:t xml:space="preserve"> (except those </w:t>
      </w:r>
      <w:r w:rsidR="000345D6" w:rsidRPr="00935982">
        <w:rPr>
          <w:b/>
        </w:rPr>
        <w:t>Large Power Stations</w:t>
      </w:r>
      <w:r w:rsidR="000345D6" w:rsidRPr="001C5F2A">
        <w:t xml:space="preserve"> with a </w:t>
      </w:r>
      <w:r w:rsidR="000345D6" w:rsidRPr="00935982">
        <w:rPr>
          <w:b/>
        </w:rPr>
        <w:t>Registered Capacity</w:t>
      </w:r>
      <w:r w:rsidR="000345D6" w:rsidRPr="001C5F2A">
        <w:t xml:space="preserve"> less than </w:t>
      </w:r>
      <w:r w:rsidR="00A8270E" w:rsidRPr="001C5F2A">
        <w:t>5</w:t>
      </w:r>
      <w:r w:rsidR="000345D6" w:rsidRPr="001C5F2A">
        <w:t>0MW</w:t>
      </w:r>
      <w:r w:rsidR="00A8270E" w:rsidRPr="001C5F2A">
        <w:t xml:space="preserve"> comprising of </w:t>
      </w:r>
      <w:r w:rsidR="00A8270E" w:rsidRPr="00935982">
        <w:rPr>
          <w:b/>
        </w:rPr>
        <w:t>Power Park Modules</w:t>
      </w:r>
      <w:r w:rsidR="000345D6" w:rsidRPr="001C5F2A">
        <w:t xml:space="preserve">), </w:t>
      </w:r>
    </w:p>
    <w:p w14:paraId="237C31E5" w14:textId="41E569D5" w:rsidR="00700B66" w:rsidRPr="001C5F2A" w:rsidRDefault="001E5D08" w:rsidP="00700B66">
      <w:pPr>
        <w:pStyle w:val="Level2Text"/>
        <w:numPr>
          <w:ilvl w:val="0"/>
          <w:numId w:val="12"/>
        </w:numPr>
      </w:pPr>
      <w:r w:rsidRPr="001C5F2A">
        <w:rPr>
          <w:b/>
        </w:rPr>
        <w:t>EU</w:t>
      </w:r>
      <w:del w:id="27" w:author="Author">
        <w:r w:rsidRPr="001C5F2A">
          <w:rPr>
            <w:b/>
          </w:rPr>
          <w:delText xml:space="preserve"> </w:delText>
        </w:r>
      </w:del>
      <w:r w:rsidRPr="001C5F2A">
        <w:rPr>
          <w:b/>
        </w:rPr>
        <w:t xml:space="preserve"> </w:t>
      </w:r>
      <w:r w:rsidR="00700B66" w:rsidRPr="001C5F2A">
        <w:rPr>
          <w:b/>
        </w:rPr>
        <w:t xml:space="preserve">Generators </w:t>
      </w:r>
      <w:proofErr w:type="gramStart"/>
      <w:r w:rsidR="00700B66" w:rsidRPr="001C5F2A">
        <w:t>with regard to</w:t>
      </w:r>
      <w:proofErr w:type="gramEnd"/>
      <w:r w:rsidR="00700B66" w:rsidRPr="001C5F2A">
        <w:t xml:space="preserve"> their</w:t>
      </w:r>
      <w:r w:rsidR="00700B66" w:rsidRPr="001C5F2A">
        <w:rPr>
          <w:b/>
        </w:rPr>
        <w:t xml:space="preserve"> Large Power Stations</w:t>
      </w:r>
      <w:ins w:id="28" w:author="Author">
        <w:r w:rsidR="00AE4730" w:rsidRPr="00F93C09">
          <w:rPr>
            <w:bCs/>
          </w:rPr>
          <w:t>,</w:t>
        </w:r>
      </w:ins>
    </w:p>
    <w:p w14:paraId="6E92F2DC" w14:textId="77777777" w:rsidR="000345D6" w:rsidRPr="001C5F2A" w:rsidRDefault="00BC1B17" w:rsidP="00BC1B17">
      <w:pPr>
        <w:pStyle w:val="Level2Text"/>
      </w:pPr>
      <w:bookmarkStart w:id="29" w:name="_DV_M62"/>
      <w:bookmarkEnd w:id="29"/>
      <w:r w:rsidRPr="001C5F2A">
        <w:t>(</w:t>
      </w:r>
      <w:r w:rsidR="001E5D08" w:rsidRPr="001C5F2A">
        <w:t>c</w:t>
      </w:r>
      <w:r w:rsidRPr="001C5F2A">
        <w:t>)</w:t>
      </w:r>
      <w:r w:rsidRPr="001C5F2A">
        <w:tab/>
      </w:r>
      <w:r w:rsidR="000345D6" w:rsidRPr="001C5F2A">
        <w:rPr>
          <w:b/>
        </w:rPr>
        <w:t>Network Operators</w:t>
      </w:r>
      <w:r w:rsidR="003F1FC1" w:rsidRPr="001C5F2A">
        <w:t>,</w:t>
      </w:r>
    </w:p>
    <w:p w14:paraId="167BC581" w14:textId="5793F0B0" w:rsidR="000345D6" w:rsidRPr="001C5F2A" w:rsidRDefault="00BC1B17" w:rsidP="00BC1B17">
      <w:pPr>
        <w:pStyle w:val="Level2Text"/>
      </w:pPr>
      <w:r w:rsidRPr="001C5F2A">
        <w:t>(</w:t>
      </w:r>
      <w:r w:rsidR="001E5D08" w:rsidRPr="001C5F2A">
        <w:t>d</w:t>
      </w:r>
      <w:r w:rsidRPr="001C5F2A">
        <w:t>)</w:t>
      </w:r>
      <w:r w:rsidRPr="001C5F2A">
        <w:tab/>
      </w:r>
      <w:r w:rsidR="000345D6" w:rsidRPr="001C5F2A">
        <w:rPr>
          <w:b/>
        </w:rPr>
        <w:t>DC Converter Station</w:t>
      </w:r>
      <w:r w:rsidR="000345D6" w:rsidRPr="001C5F2A">
        <w:t xml:space="preserve"> owners</w:t>
      </w:r>
      <w:r w:rsidR="00700B66" w:rsidRPr="001C5F2A">
        <w:t xml:space="preserve"> and </w:t>
      </w:r>
      <w:r w:rsidR="00700B66" w:rsidRPr="001C5F2A">
        <w:rPr>
          <w:b/>
        </w:rPr>
        <w:t>HVDC System Owners</w:t>
      </w:r>
      <w:r w:rsidR="000345D6" w:rsidRPr="001C5F2A">
        <w:t>,</w:t>
      </w:r>
    </w:p>
    <w:p w14:paraId="2554A8C7" w14:textId="5B78C747" w:rsidR="000345D6" w:rsidRPr="001C5F2A" w:rsidRDefault="00BC1B17" w:rsidP="00BC1B17">
      <w:pPr>
        <w:pStyle w:val="Level2Text"/>
      </w:pPr>
      <w:bookmarkStart w:id="30" w:name="_DV_M63"/>
      <w:bookmarkEnd w:id="30"/>
      <w:r w:rsidRPr="001C5F2A">
        <w:t>(</w:t>
      </w:r>
      <w:r w:rsidR="001E5D08" w:rsidRPr="001C5F2A">
        <w:t>e</w:t>
      </w:r>
      <w:r w:rsidRPr="001C5F2A">
        <w:t>)</w:t>
      </w:r>
      <w:r w:rsidRPr="001C5F2A">
        <w:tab/>
      </w:r>
      <w:r w:rsidR="000345D6" w:rsidRPr="001C5F2A">
        <w:t xml:space="preserve">other providers of </w:t>
      </w:r>
      <w:r w:rsidR="000345D6" w:rsidRPr="001C5F2A">
        <w:rPr>
          <w:b/>
        </w:rPr>
        <w:t>Ancillary Services</w:t>
      </w:r>
      <w:r w:rsidR="00FA5CED">
        <w:t xml:space="preserve">, </w:t>
      </w:r>
    </w:p>
    <w:p w14:paraId="35CBE4D3" w14:textId="7C796431" w:rsidR="00A20C4F" w:rsidRPr="00A20C4F" w:rsidRDefault="00BC1B17" w:rsidP="00A20C4F">
      <w:pPr>
        <w:pStyle w:val="Level2Text"/>
      </w:pPr>
      <w:bookmarkStart w:id="31" w:name="_DV_M64"/>
      <w:bookmarkEnd w:id="31"/>
      <w:r w:rsidRPr="001C5F2A">
        <w:t>(</w:t>
      </w:r>
      <w:r w:rsidR="001E5D08" w:rsidRPr="001C5F2A">
        <w:t>f</w:t>
      </w:r>
      <w:r w:rsidRPr="001C5F2A">
        <w:t>)</w:t>
      </w:r>
      <w:r w:rsidRPr="001C5F2A">
        <w:tab/>
      </w:r>
      <w:r w:rsidR="000345D6" w:rsidRPr="001C5F2A">
        <w:rPr>
          <w:b/>
        </w:rPr>
        <w:t>Externally Interconnected System Operators</w:t>
      </w:r>
      <w:r w:rsidR="000345D6" w:rsidRPr="001C5F2A">
        <w:t>.</w:t>
      </w:r>
      <w:bookmarkStart w:id="32" w:name="_DV_M65"/>
      <w:bookmarkEnd w:id="32"/>
    </w:p>
    <w:p w14:paraId="363CE71D" w14:textId="7FF0CD33" w:rsidR="00A20C4F" w:rsidRDefault="00A20C4F" w:rsidP="00DB00A1">
      <w:pPr>
        <w:pStyle w:val="Level1Text"/>
        <w:tabs>
          <w:tab w:val="clear" w:pos="1418"/>
          <w:tab w:val="left" w:pos="4185"/>
        </w:tabs>
        <w:ind w:left="0" w:firstLine="0"/>
      </w:pPr>
      <w:r>
        <w:tab/>
      </w:r>
      <w:r>
        <w:tab/>
      </w:r>
    </w:p>
    <w:p w14:paraId="165B9738" w14:textId="77777777" w:rsidR="00DB00A1" w:rsidRDefault="00DB00A1" w:rsidP="00DB00A1">
      <w:pPr>
        <w:pStyle w:val="Level1Text"/>
        <w:ind w:left="0" w:firstLine="0"/>
        <w:rPr>
          <w:color w:val="auto"/>
        </w:rPr>
      </w:pPr>
    </w:p>
    <w:p w14:paraId="3F991DE1" w14:textId="4C66947F" w:rsidR="000345D6" w:rsidRPr="00935982" w:rsidRDefault="000345D6" w:rsidP="00DB00A1">
      <w:pPr>
        <w:pStyle w:val="Level1Text"/>
        <w:ind w:left="0" w:firstLine="0"/>
        <w:rPr>
          <w:color w:val="auto"/>
        </w:rPr>
      </w:pPr>
      <w:r w:rsidRPr="00935982">
        <w:rPr>
          <w:color w:val="auto"/>
        </w:rPr>
        <w:t>BC3.4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MANAGING SYSTEM FREQUENCY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33" w:name="_Toc51744594"/>
      <w:bookmarkStart w:id="34" w:name="_Toc503448682"/>
      <w:bookmarkStart w:id="35" w:name="_Toc333226660"/>
      <w:r w:rsidR="00BC1B17" w:rsidRPr="00935982">
        <w:rPr>
          <w:color w:val="auto"/>
        </w:rPr>
        <w:instrText>BC3.4   MANAGING SYSTEM FREQUENCY</w:instrText>
      </w:r>
      <w:bookmarkEnd w:id="33"/>
      <w:bookmarkEnd w:id="34"/>
      <w:bookmarkEnd w:id="35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77E4CDBC" w14:textId="77777777" w:rsidR="000345D6" w:rsidRPr="00935982" w:rsidRDefault="000345D6" w:rsidP="00BC1B17">
      <w:pPr>
        <w:pStyle w:val="Level1Text"/>
        <w:rPr>
          <w:color w:val="auto"/>
        </w:rPr>
      </w:pPr>
      <w:bookmarkStart w:id="36" w:name="_DV_M66"/>
      <w:bookmarkEnd w:id="36"/>
      <w:r w:rsidRPr="00935982">
        <w:rPr>
          <w:color w:val="auto"/>
        </w:rPr>
        <w:t>BC3.4.1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Statutory Requirements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37" w:name="_Toc51744595"/>
      <w:bookmarkStart w:id="38" w:name="_Toc503448683"/>
      <w:bookmarkStart w:id="39" w:name="_Toc333226661"/>
      <w:r w:rsidR="00BC1B17" w:rsidRPr="00935982">
        <w:rPr>
          <w:color w:val="auto"/>
        </w:rPr>
        <w:instrText>BC3.4.1   Statutory Requirements</w:instrText>
      </w:r>
      <w:bookmarkEnd w:id="37"/>
      <w:bookmarkEnd w:id="38"/>
      <w:bookmarkEnd w:id="39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FB5A547" w14:textId="6D8EFAAF" w:rsidR="000345D6" w:rsidRPr="00935982" w:rsidRDefault="000345D6" w:rsidP="00BC1B17">
      <w:pPr>
        <w:pStyle w:val="Level1Text"/>
        <w:rPr>
          <w:color w:val="auto"/>
        </w:rPr>
      </w:pPr>
      <w:bookmarkStart w:id="40" w:name="_DV_M67"/>
      <w:bookmarkEnd w:id="40"/>
      <w:r w:rsidRPr="00935982">
        <w:rPr>
          <w:color w:val="auto"/>
        </w:rPr>
        <w:tab/>
        <w:t xml:space="preserve">When </w:t>
      </w:r>
      <w:proofErr w:type="gramStart"/>
      <w:r w:rsidR="000A5CDC">
        <w:rPr>
          <w:b/>
          <w:color w:val="auto"/>
        </w:rPr>
        <w:t>The</w:t>
      </w:r>
      <w:proofErr w:type="gramEnd"/>
      <w:r w:rsidR="000A5CDC">
        <w:rPr>
          <w:b/>
          <w:color w:val="auto"/>
        </w:rPr>
        <w:t xml:space="preserve">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determines it is necessary (by having monitored the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), it will, as part of the procedure set out in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 xml:space="preserve">, issue instructions (including instructions for </w:t>
      </w:r>
      <w:r w:rsidRPr="00935982">
        <w:rPr>
          <w:b/>
          <w:color w:val="auto"/>
        </w:rPr>
        <w:t>Commercial Ancillary Services</w:t>
      </w:r>
      <w:r w:rsidRPr="00935982">
        <w:rPr>
          <w:color w:val="auto"/>
        </w:rPr>
        <w:t xml:space="preserve">) in order to seek to regulate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to meet the statutory requirements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control.  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(except those</w:t>
      </w:r>
      <w:r w:rsidRPr="001C5F2A">
        <w:rPr>
          <w:color w:val="auto"/>
        </w:rPr>
        <w:t xml:space="preserve"> </w:t>
      </w:r>
      <w:r w:rsidR="001E5D08" w:rsidRPr="001C5F2A">
        <w:rPr>
          <w:color w:val="auto"/>
        </w:rPr>
        <w:t>owned and/or operated by</w:t>
      </w:r>
      <w:r w:rsidR="008F043B" w:rsidRPr="001C5F2A">
        <w:rPr>
          <w:b/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>Generators</w:t>
      </w:r>
      <w:r w:rsidR="008F043B" w:rsidRPr="00935982">
        <w:rPr>
          <w:color w:val="auto"/>
        </w:rPr>
        <w:t xml:space="preserve"> </w:t>
      </w:r>
      <w:r w:rsidRPr="00935982">
        <w:rPr>
          <w:color w:val="auto"/>
        </w:rPr>
        <w:t xml:space="preserve">comprising of a </w:t>
      </w:r>
      <w:r w:rsidRPr="00935982">
        <w:rPr>
          <w:b/>
          <w:color w:val="auto"/>
        </w:rPr>
        <w:t>Power Park Module</w:t>
      </w:r>
      <w:r w:rsidRPr="00935982">
        <w:rPr>
          <w:color w:val="auto"/>
        </w:rPr>
        <w:t xml:space="preserve"> in a </w:t>
      </w:r>
      <w:r w:rsidRPr="00935982">
        <w:rPr>
          <w:b/>
          <w:color w:val="auto"/>
        </w:rPr>
        <w:t>Power Station</w:t>
      </w:r>
      <w:r w:rsidRPr="00935982">
        <w:rPr>
          <w:color w:val="auto"/>
        </w:rPr>
        <w:t xml:space="preserve"> with a </w:t>
      </w:r>
      <w:r w:rsidRPr="00935982">
        <w:rPr>
          <w:b/>
          <w:color w:val="auto"/>
        </w:rPr>
        <w:t>Registered Capacity</w:t>
      </w:r>
      <w:r w:rsidRPr="00935982">
        <w:rPr>
          <w:color w:val="auto"/>
        </w:rPr>
        <w:t xml:space="preserve"> less than </w:t>
      </w:r>
      <w:r w:rsidR="00A8270E" w:rsidRPr="00935982">
        <w:rPr>
          <w:color w:val="auto"/>
        </w:rPr>
        <w:t>5</w:t>
      </w:r>
      <w:r w:rsidRPr="00935982">
        <w:rPr>
          <w:color w:val="auto"/>
        </w:rPr>
        <w:t xml:space="preserve">0MW and those </w:t>
      </w:r>
      <w:r w:rsidR="001E5D08" w:rsidRPr="001C5F2A">
        <w:rPr>
          <w:color w:val="auto"/>
        </w:rPr>
        <w:t>owned and/or operated</w:t>
      </w:r>
      <w:r w:rsidR="008F043B" w:rsidRPr="001C5F2A">
        <w:rPr>
          <w:color w:val="auto"/>
        </w:rPr>
        <w:t xml:space="preserve"> </w:t>
      </w:r>
      <w:r w:rsidR="001E5D08" w:rsidRPr="001C5F2A">
        <w:rPr>
          <w:color w:val="auto"/>
        </w:rPr>
        <w:t>by</w:t>
      </w:r>
      <w:r w:rsidR="008F043B" w:rsidRPr="001C5F2A">
        <w:rPr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 xml:space="preserve"> Generators</w:t>
      </w:r>
      <w:r w:rsidR="008F043B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comprising of a </w:t>
      </w:r>
      <w:r w:rsidRPr="00935982">
        <w:rPr>
          <w:b/>
          <w:color w:val="auto"/>
        </w:rPr>
        <w:t>Power Park Module</w:t>
      </w:r>
      <w:r w:rsidRPr="00935982">
        <w:rPr>
          <w:color w:val="auto"/>
        </w:rPr>
        <w:t xml:space="preserve"> in Scotland with a </w:t>
      </w:r>
      <w:r w:rsidRPr="00935982">
        <w:rPr>
          <w:b/>
          <w:color w:val="auto"/>
        </w:rPr>
        <w:t>Completion Date</w:t>
      </w:r>
      <w:r w:rsidRPr="00935982">
        <w:rPr>
          <w:color w:val="auto"/>
        </w:rPr>
        <w:t xml:space="preserve"> before 1 July 2004) 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 xml:space="preserve">DC Converter Stations </w:t>
      </w:r>
      <w:r w:rsidR="008F043B" w:rsidRPr="001C5F2A">
        <w:rPr>
          <w:color w:val="auto"/>
        </w:rPr>
        <w:t xml:space="preserve">or </w:t>
      </w:r>
      <w:r w:rsidR="008F043B" w:rsidRPr="001C5F2A">
        <w:rPr>
          <w:b/>
          <w:color w:val="auto"/>
        </w:rPr>
        <w:t xml:space="preserve">HVDC Systems </w:t>
      </w:r>
      <w:r w:rsidRPr="00935982">
        <w:rPr>
          <w:color w:val="auto"/>
        </w:rPr>
        <w:t xml:space="preserve">when transferring </w:t>
      </w:r>
      <w:r w:rsidRPr="00935982">
        <w:rPr>
          <w:b/>
          <w:color w:val="auto"/>
        </w:rPr>
        <w:t xml:space="preserve">Active Power </w:t>
      </w:r>
      <w:r w:rsidRPr="00935982">
        <w:rPr>
          <w:color w:val="auto"/>
        </w:rPr>
        <w:t>to the</w:t>
      </w:r>
      <w:r w:rsidRPr="00935982">
        <w:rPr>
          <w:b/>
          <w:color w:val="auto"/>
        </w:rPr>
        <w:t xml:space="preserve"> Total System</w:t>
      </w:r>
      <w:r w:rsidR="003F1FC1" w:rsidRPr="00935982">
        <w:rPr>
          <w:color w:val="auto"/>
        </w:rPr>
        <w:t>,</w:t>
      </w:r>
      <w:r w:rsidRPr="00935982">
        <w:rPr>
          <w:color w:val="auto"/>
        </w:rPr>
        <w:t xml:space="preserve"> operating in </w:t>
      </w:r>
      <w:r w:rsidRPr="00935982">
        <w:rPr>
          <w:b/>
          <w:color w:val="auto"/>
        </w:rPr>
        <w:t>Frequency Sensitive Mode</w:t>
      </w:r>
      <w:r w:rsidRPr="00935982">
        <w:rPr>
          <w:color w:val="auto"/>
        </w:rPr>
        <w:t xml:space="preserve"> will be instructed by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operate taking due account of the </w:t>
      </w:r>
      <w:r w:rsidRPr="00935982">
        <w:rPr>
          <w:b/>
          <w:color w:val="auto"/>
        </w:rPr>
        <w:t>Target Frequency</w:t>
      </w:r>
      <w:r w:rsidRPr="00935982">
        <w:rPr>
          <w:color w:val="auto"/>
        </w:rPr>
        <w:t xml:space="preserve"> notified by </w:t>
      </w:r>
      <w:r w:rsidR="000A5CDC">
        <w:rPr>
          <w:b/>
          <w:color w:val="auto"/>
        </w:rPr>
        <w:t>The Company</w:t>
      </w:r>
      <w:r w:rsidRPr="00935982">
        <w:rPr>
          <w:color w:val="auto"/>
        </w:rPr>
        <w:t>.</w:t>
      </w:r>
    </w:p>
    <w:p w14:paraId="16925190" w14:textId="77777777" w:rsidR="000345D6" w:rsidRPr="00935982" w:rsidRDefault="000345D6" w:rsidP="00BC1B17">
      <w:pPr>
        <w:pStyle w:val="Level1Text"/>
        <w:rPr>
          <w:color w:val="auto"/>
        </w:rPr>
      </w:pPr>
      <w:bookmarkStart w:id="41" w:name="_DV_M68"/>
      <w:bookmarkEnd w:id="41"/>
      <w:r w:rsidRPr="00935982">
        <w:rPr>
          <w:color w:val="auto"/>
        </w:rPr>
        <w:t>BC3.4.2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Target Frequency</w:t>
      </w:r>
      <w:r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42" w:name="_Toc51744596"/>
      <w:bookmarkStart w:id="43" w:name="_Toc503448684"/>
      <w:bookmarkStart w:id="44" w:name="_Toc333226662"/>
      <w:r w:rsidR="00BC1B17" w:rsidRPr="00935982">
        <w:rPr>
          <w:color w:val="auto"/>
        </w:rPr>
        <w:instrText>BC3.4.2   Target Frequency</w:instrText>
      </w:r>
      <w:bookmarkEnd w:id="42"/>
      <w:bookmarkEnd w:id="43"/>
      <w:bookmarkEnd w:id="44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064FC0B5" w14:textId="77D6391B" w:rsidR="000345D6" w:rsidRPr="00935982" w:rsidRDefault="000345D6" w:rsidP="00BC1B17">
      <w:pPr>
        <w:pStyle w:val="Level1Text"/>
        <w:rPr>
          <w:color w:val="auto"/>
        </w:rPr>
      </w:pPr>
      <w:bookmarkStart w:id="45" w:name="_DV_M69"/>
      <w:bookmarkEnd w:id="45"/>
      <w:r w:rsidRPr="00935982">
        <w:rPr>
          <w:color w:val="auto"/>
        </w:rPr>
        <w:tab/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give 15 minutes notice of variation in </w:t>
      </w:r>
      <w:r w:rsidRPr="00935982">
        <w:rPr>
          <w:b/>
          <w:color w:val="auto"/>
        </w:rPr>
        <w:t>Target Frequency</w:t>
      </w:r>
      <w:r w:rsidRPr="00935982">
        <w:rPr>
          <w:color w:val="auto"/>
        </w:rPr>
        <w:t>.</w:t>
      </w:r>
    </w:p>
    <w:p w14:paraId="3CA0867E" w14:textId="77777777" w:rsidR="000345D6" w:rsidRPr="00935982" w:rsidRDefault="000345D6" w:rsidP="00BC1B17">
      <w:pPr>
        <w:pStyle w:val="Level1Text"/>
        <w:rPr>
          <w:color w:val="auto"/>
        </w:rPr>
      </w:pPr>
      <w:bookmarkStart w:id="46" w:name="_DV_M70"/>
      <w:bookmarkEnd w:id="46"/>
      <w:r w:rsidRPr="00935982">
        <w:rPr>
          <w:color w:val="auto"/>
        </w:rPr>
        <w:t>BC3.4.3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Electric Time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47" w:name="_Toc51744597"/>
      <w:bookmarkStart w:id="48" w:name="_Toc503448685"/>
      <w:bookmarkStart w:id="49" w:name="_Toc333226663"/>
      <w:r w:rsidR="00BC1B17" w:rsidRPr="00935982">
        <w:rPr>
          <w:color w:val="auto"/>
        </w:rPr>
        <w:instrText>BC3.4.3   Electric Time</w:instrText>
      </w:r>
      <w:bookmarkEnd w:id="47"/>
      <w:bookmarkEnd w:id="48"/>
      <w:bookmarkEnd w:id="49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75546617" w14:textId="4CD9A983" w:rsidR="000345D6" w:rsidRPr="00935982" w:rsidRDefault="000345D6" w:rsidP="00BC1B17">
      <w:pPr>
        <w:pStyle w:val="Level1Text"/>
        <w:rPr>
          <w:color w:val="auto"/>
        </w:rPr>
      </w:pPr>
      <w:bookmarkStart w:id="50" w:name="_DV_M71"/>
      <w:bookmarkEnd w:id="50"/>
      <w:r w:rsidRPr="00935982">
        <w:rPr>
          <w:color w:val="auto"/>
        </w:rPr>
        <w:tab/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endeavour (in so far as it is able) to control electric clock time to within plus or minus 10 seconds by specifying changes to </w:t>
      </w:r>
      <w:r w:rsidRPr="00935982">
        <w:rPr>
          <w:b/>
          <w:color w:val="auto"/>
        </w:rPr>
        <w:t>Target Frequency</w:t>
      </w:r>
      <w:r w:rsidR="003F1FC1" w:rsidRPr="00935982">
        <w:rPr>
          <w:color w:val="auto"/>
        </w:rPr>
        <w:t>,</w:t>
      </w:r>
      <w:r w:rsidRPr="00935982">
        <w:rPr>
          <w:color w:val="auto"/>
        </w:rPr>
        <w:t xml:space="preserve"> by accepting bids and offers in the </w:t>
      </w:r>
      <w:r w:rsidRPr="00935982">
        <w:rPr>
          <w:b/>
          <w:color w:val="auto"/>
        </w:rPr>
        <w:t>Balancing Mechanism</w:t>
      </w:r>
      <w:r w:rsidRPr="00935982">
        <w:rPr>
          <w:color w:val="auto"/>
        </w:rPr>
        <w:t xml:space="preserve">.  Errors greater than plus or minus 10 seconds may be temporarily accepted at </w:t>
      </w:r>
      <w:bookmarkStart w:id="51" w:name="_DV_M72"/>
      <w:bookmarkStart w:id="52" w:name="_DV_M74"/>
      <w:bookmarkEnd w:id="51"/>
      <w:bookmarkEnd w:id="52"/>
      <w:r w:rsidR="000A5CDC">
        <w:rPr>
          <w:b/>
          <w:color w:val="auto"/>
        </w:rPr>
        <w:t xml:space="preserve">The </w:t>
      </w:r>
      <w:proofErr w:type="spellStart"/>
      <w:r w:rsidR="000A5CDC">
        <w:rPr>
          <w:b/>
          <w:color w:val="auto"/>
        </w:rPr>
        <w:t>Company</w:t>
      </w:r>
      <w:r w:rsidR="000A5CDC" w:rsidRPr="00935982">
        <w:rPr>
          <w:b/>
          <w:color w:val="auto"/>
        </w:rPr>
        <w:t xml:space="preserve"> </w:t>
      </w:r>
      <w:r w:rsidRPr="00935982">
        <w:rPr>
          <w:b/>
          <w:color w:val="auto"/>
        </w:rPr>
        <w:t>'s</w:t>
      </w:r>
      <w:proofErr w:type="spellEnd"/>
      <w:r w:rsidRPr="00935982">
        <w:rPr>
          <w:color w:val="auto"/>
        </w:rPr>
        <w:t xml:space="preserve"> reasonable discretion.</w:t>
      </w:r>
    </w:p>
    <w:p w14:paraId="41DD63C9" w14:textId="77777777" w:rsidR="0015145E" w:rsidRPr="00935982" w:rsidRDefault="0015145E" w:rsidP="00BC1B17">
      <w:pPr>
        <w:pStyle w:val="Level1Text"/>
        <w:rPr>
          <w:color w:val="auto"/>
        </w:rPr>
      </w:pPr>
      <w:bookmarkStart w:id="53" w:name="_DV_M75"/>
      <w:bookmarkEnd w:id="53"/>
    </w:p>
    <w:p w14:paraId="6549F15B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RESPONSE FROM GENSETS (AND DC CONVERTERS AT DC CONVERTER STATIONS</w:t>
      </w:r>
      <w:r w:rsidR="008F043B" w:rsidRPr="00935982">
        <w:rPr>
          <w:color w:val="auto"/>
          <w:u w:val="single"/>
        </w:rPr>
        <w:t xml:space="preserve"> </w:t>
      </w:r>
      <w:r w:rsidR="008F043B" w:rsidRPr="001C5F2A">
        <w:rPr>
          <w:color w:val="auto"/>
          <w:u w:val="single"/>
        </w:rPr>
        <w:t>AND HVDC SYSTEMS</w:t>
      </w:r>
      <w:r w:rsidRPr="001C5F2A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>WHEN TRANSFERRING ACTIVE POWER TO THE TOTAL SYSTEM)</w:t>
      </w:r>
      <w:r w:rsidR="00BC1B17"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54" w:name="_Toc51744598"/>
      <w:bookmarkStart w:id="55" w:name="_Toc503448686"/>
      <w:bookmarkStart w:id="56" w:name="_Toc333226664"/>
      <w:r w:rsidR="00BC1B17" w:rsidRPr="00935982">
        <w:rPr>
          <w:color w:val="auto"/>
        </w:rPr>
        <w:instrText>BC3.5   RESPONSE FROM GENSETS</w:instrText>
      </w:r>
      <w:bookmarkEnd w:id="54"/>
      <w:bookmarkEnd w:id="55"/>
      <w:bookmarkEnd w:id="56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60BD1A01" w14:textId="77777777" w:rsidR="000345D6" w:rsidRPr="00935982" w:rsidRDefault="000345D6" w:rsidP="0060368A">
      <w:pPr>
        <w:pStyle w:val="Level1Text"/>
        <w:rPr>
          <w:color w:val="auto"/>
        </w:rPr>
      </w:pPr>
      <w:bookmarkStart w:id="57" w:name="_DV_M76"/>
      <w:bookmarkEnd w:id="57"/>
      <w:r w:rsidRPr="00935982">
        <w:rPr>
          <w:color w:val="auto"/>
        </w:rPr>
        <w:t>BC3.5.1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Capability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58" w:name="_Toc51744599"/>
      <w:bookmarkStart w:id="59" w:name="_Toc503448687"/>
      <w:bookmarkStart w:id="60" w:name="_Toc333226665"/>
      <w:r w:rsidR="00BC1B17" w:rsidRPr="00935982">
        <w:rPr>
          <w:color w:val="auto"/>
        </w:rPr>
        <w:instrText>BC3.5.1   Capability</w:instrText>
      </w:r>
      <w:bookmarkEnd w:id="58"/>
      <w:bookmarkEnd w:id="59"/>
      <w:bookmarkEnd w:id="60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519B926C" w14:textId="1919E5BA" w:rsidR="000345D6" w:rsidRPr="00935982" w:rsidRDefault="000345D6" w:rsidP="0060368A">
      <w:pPr>
        <w:pStyle w:val="Level1Text"/>
        <w:rPr>
          <w:color w:val="auto"/>
        </w:rPr>
      </w:pPr>
      <w:bookmarkStart w:id="61" w:name="_DV_M77"/>
      <w:bookmarkEnd w:id="61"/>
      <w:r w:rsidRPr="00935982">
        <w:rPr>
          <w:color w:val="auto"/>
        </w:rPr>
        <w:tab/>
        <w:t xml:space="preserve">Each </w:t>
      </w:r>
      <w:r w:rsidRPr="00935982">
        <w:rPr>
          <w:b/>
          <w:color w:val="auto"/>
        </w:rPr>
        <w:t>Genset</w:t>
      </w:r>
      <w:r w:rsidRPr="00935982">
        <w:rPr>
          <w:color w:val="auto"/>
        </w:rPr>
        <w:t xml:space="preserve"> (except those </w:t>
      </w:r>
      <w:r w:rsidR="001E5D08" w:rsidRPr="001C5F2A">
        <w:rPr>
          <w:color w:val="auto"/>
        </w:rPr>
        <w:t>owned and/or operated by</w:t>
      </w:r>
      <w:del w:id="62" w:author="Author">
        <w:r w:rsidR="001E5D08" w:rsidRPr="001C5F2A">
          <w:rPr>
            <w:color w:val="auto"/>
          </w:rPr>
          <w:delText xml:space="preserve"> </w:delText>
        </w:r>
      </w:del>
      <w:r w:rsidR="001E5D08" w:rsidRPr="00A93FA1">
        <w:rPr>
          <w:color w:val="auto"/>
          <w:rPrChange w:id="63" w:author="Author">
            <w:rPr>
              <w:b/>
              <w:color w:val="auto"/>
            </w:rPr>
          </w:rPrChange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>Generators</w:t>
      </w:r>
      <w:r w:rsidR="008F043B" w:rsidRPr="001C5F2A">
        <w:rPr>
          <w:color w:val="auto"/>
        </w:rPr>
        <w:t xml:space="preserve"> and </w:t>
      </w:r>
      <w:r w:rsidRPr="00935982">
        <w:rPr>
          <w:color w:val="auto"/>
        </w:rPr>
        <w:t xml:space="preserve">comprising of </w:t>
      </w:r>
      <w:r w:rsidRPr="00935982">
        <w:rPr>
          <w:b/>
          <w:color w:val="auto"/>
        </w:rPr>
        <w:t>Power Park Modules</w:t>
      </w:r>
      <w:r w:rsidRPr="00935982">
        <w:rPr>
          <w:color w:val="auto"/>
        </w:rPr>
        <w:t xml:space="preserve"> in a </w:t>
      </w:r>
      <w:r w:rsidRPr="00935982">
        <w:rPr>
          <w:b/>
          <w:color w:val="auto"/>
        </w:rPr>
        <w:t>Power Station</w:t>
      </w:r>
      <w:r w:rsidRPr="00935982">
        <w:rPr>
          <w:color w:val="auto"/>
        </w:rPr>
        <w:t xml:space="preserve"> with a </w:t>
      </w:r>
      <w:r w:rsidRPr="00935982">
        <w:rPr>
          <w:b/>
          <w:color w:val="auto"/>
        </w:rPr>
        <w:t>Registered Capacity</w:t>
      </w:r>
      <w:r w:rsidRPr="00935982">
        <w:rPr>
          <w:color w:val="auto"/>
        </w:rPr>
        <w:t xml:space="preserve"> less than </w:t>
      </w:r>
      <w:r w:rsidR="00A8270E" w:rsidRPr="00935982">
        <w:rPr>
          <w:color w:val="auto"/>
        </w:rPr>
        <w:t>5</w:t>
      </w:r>
      <w:r w:rsidRPr="00935982">
        <w:rPr>
          <w:color w:val="auto"/>
        </w:rPr>
        <w:t>0MW and those</w:t>
      </w:r>
      <w:r w:rsidR="001E5D08" w:rsidRPr="00935982">
        <w:rPr>
          <w:color w:val="auto"/>
        </w:rPr>
        <w:t xml:space="preserve"> </w:t>
      </w:r>
      <w:r w:rsidR="001E5D08" w:rsidRPr="001C5F2A">
        <w:rPr>
          <w:color w:val="auto"/>
        </w:rPr>
        <w:t>owned and/or operated by</w:t>
      </w:r>
      <w:r w:rsidR="008F043B" w:rsidRPr="001C5F2A">
        <w:rPr>
          <w:color w:val="auto"/>
        </w:rPr>
        <w:t xml:space="preserve"> </w:t>
      </w:r>
      <w:r w:rsidR="001E5D08" w:rsidRPr="001C5F2A">
        <w:rPr>
          <w:b/>
          <w:color w:val="auto"/>
        </w:rPr>
        <w:t>GB</w:t>
      </w:r>
      <w:r w:rsidR="008F043B" w:rsidRPr="001C5F2A">
        <w:rPr>
          <w:b/>
          <w:color w:val="auto"/>
        </w:rPr>
        <w:t xml:space="preserve"> Generators</w:t>
      </w:r>
      <w:r w:rsidR="008F043B" w:rsidRPr="001C5F2A">
        <w:rPr>
          <w:color w:val="auto"/>
        </w:rPr>
        <w:t xml:space="preserve"> and </w:t>
      </w:r>
      <w:r w:rsidRPr="00935982">
        <w:rPr>
          <w:color w:val="auto"/>
        </w:rPr>
        <w:t xml:space="preserve">comprising of </w:t>
      </w:r>
      <w:r w:rsidRPr="00935982">
        <w:rPr>
          <w:b/>
          <w:color w:val="auto"/>
        </w:rPr>
        <w:t>Power Park Modules</w:t>
      </w:r>
      <w:r w:rsidRPr="00935982">
        <w:rPr>
          <w:color w:val="auto"/>
        </w:rPr>
        <w:t xml:space="preserve"> in Scotland with a </w:t>
      </w:r>
      <w:r w:rsidRPr="00935982">
        <w:rPr>
          <w:b/>
          <w:color w:val="auto"/>
        </w:rPr>
        <w:t>Completion Date</w:t>
      </w:r>
      <w:r w:rsidRPr="00935982">
        <w:rPr>
          <w:color w:val="auto"/>
        </w:rPr>
        <w:t xml:space="preserve"> before 1 July 2004) and each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at a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</w:t>
      </w:r>
      <w:r w:rsidR="008F043B" w:rsidRPr="001C5F2A">
        <w:rPr>
          <w:color w:val="auto"/>
        </w:rPr>
        <w:t xml:space="preserve">and </w:t>
      </w:r>
      <w:r w:rsidR="008F043B" w:rsidRPr="001C5F2A">
        <w:rPr>
          <w:b/>
          <w:color w:val="auto"/>
        </w:rPr>
        <w:t>HVDC System</w:t>
      </w:r>
      <w:r w:rsidR="008F043B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must at all times have the capability to operate automatically so as to provide response to changes in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in accordance with the requirements of CC.6.3.7</w:t>
      </w:r>
      <w:r w:rsidR="008F043B" w:rsidRPr="00935982">
        <w:rPr>
          <w:color w:val="auto"/>
        </w:rPr>
        <w:t xml:space="preserve"> </w:t>
      </w:r>
      <w:r w:rsidR="008F043B" w:rsidRPr="001C5F2A">
        <w:rPr>
          <w:color w:val="auto"/>
        </w:rPr>
        <w:t>or ECC.6.3.7 (as applicable)</w:t>
      </w:r>
      <w:r w:rsidRPr="001C5F2A">
        <w:rPr>
          <w:color w:val="auto"/>
        </w:rPr>
        <w:t xml:space="preserve"> </w:t>
      </w:r>
      <w:r w:rsidRPr="00935982">
        <w:rPr>
          <w:color w:val="auto"/>
        </w:rPr>
        <w:t xml:space="preserve">in order to contribute to containing and correcting the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within the statutory requirements of </w:t>
      </w:r>
      <w:r w:rsidRPr="00935982">
        <w:rPr>
          <w:b/>
          <w:color w:val="auto"/>
        </w:rPr>
        <w:t>Frequency</w:t>
      </w:r>
      <w:r w:rsidR="008F043B" w:rsidRPr="00935982">
        <w:rPr>
          <w:color w:val="auto"/>
        </w:rPr>
        <w:t xml:space="preserve"> control.</w:t>
      </w:r>
      <w:r w:rsidRPr="00935982">
        <w:rPr>
          <w:color w:val="auto"/>
        </w:rPr>
        <w:t xml:space="preserve"> For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8F043B" w:rsidRPr="001C5F2A">
        <w:rPr>
          <w:color w:val="auto"/>
        </w:rPr>
        <w:t xml:space="preserve"> and</w:t>
      </w:r>
      <w:r w:rsidR="008F043B" w:rsidRPr="001C5F2A">
        <w:rPr>
          <w:b/>
          <w:color w:val="auto"/>
        </w:rPr>
        <w:t xml:space="preserve"> HVDC Systems</w:t>
      </w:r>
      <w:r w:rsidR="008F043B" w:rsidRPr="00935982">
        <w:rPr>
          <w:b/>
          <w:color w:val="auto"/>
        </w:rPr>
        <w:t>,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>BC3.1.3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>also applies</w:t>
      </w:r>
      <w:ins w:id="64" w:author="Author">
        <w:r w:rsidR="00FE1F4A">
          <w:rPr>
            <w:color w:val="auto"/>
          </w:rPr>
          <w:t>.</w:t>
        </w:r>
      </w:ins>
      <w:r w:rsidRPr="00935982">
        <w:rPr>
          <w:b/>
          <w:color w:val="auto"/>
        </w:rPr>
        <w:t xml:space="preserve">  </w:t>
      </w:r>
      <w:r w:rsidRPr="00935982">
        <w:rPr>
          <w:color w:val="auto"/>
        </w:rPr>
        <w:t>In addition</w:t>
      </w:r>
      <w:ins w:id="65" w:author="Author">
        <w:r w:rsidR="00FE1F4A">
          <w:rPr>
            <w:color w:val="auto"/>
          </w:rPr>
          <w:t>,</w:t>
        </w:r>
      </w:ins>
      <w:r w:rsidRPr="00935982">
        <w:rPr>
          <w:color w:val="auto"/>
        </w:rPr>
        <w:t xml:space="preserve"> each </w:t>
      </w:r>
      <w:r w:rsidRPr="00935982">
        <w:rPr>
          <w:b/>
          <w:color w:val="auto"/>
        </w:rPr>
        <w:t>Genset</w:t>
      </w:r>
      <w:r w:rsidRPr="00935982">
        <w:rPr>
          <w:color w:val="auto"/>
        </w:rPr>
        <w:t xml:space="preserve"> (and each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at a </w:t>
      </w:r>
      <w:r w:rsidRPr="00935982">
        <w:rPr>
          <w:b/>
          <w:color w:val="auto"/>
        </w:rPr>
        <w:t>DC Converter Station</w:t>
      </w:r>
      <w:r w:rsidR="008F043B" w:rsidRPr="001C5F2A">
        <w:rPr>
          <w:b/>
          <w:color w:val="auto"/>
        </w:rPr>
        <w:t xml:space="preserve"> </w:t>
      </w:r>
      <w:r w:rsidR="008F043B" w:rsidRPr="001C5F2A">
        <w:rPr>
          <w:color w:val="auto"/>
        </w:rPr>
        <w:t xml:space="preserve">and </w:t>
      </w:r>
      <w:r w:rsidR="008F043B" w:rsidRPr="001C5F2A">
        <w:rPr>
          <w:b/>
          <w:color w:val="auto"/>
        </w:rPr>
        <w:t>HVDC System</w:t>
      </w:r>
      <w:r w:rsidRPr="00935982">
        <w:rPr>
          <w:color w:val="auto"/>
        </w:rPr>
        <w:t xml:space="preserve">) must </w:t>
      </w:r>
      <w:proofErr w:type="gramStart"/>
      <w:r w:rsidRPr="00935982">
        <w:rPr>
          <w:color w:val="auto"/>
        </w:rPr>
        <w:t>at all times</w:t>
      </w:r>
      <w:proofErr w:type="gramEnd"/>
      <w:r w:rsidRPr="00935982">
        <w:rPr>
          <w:color w:val="auto"/>
        </w:rPr>
        <w:t xml:space="preserve"> have the capability to operate in a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>.</w:t>
      </w:r>
    </w:p>
    <w:p w14:paraId="584D0EF4" w14:textId="77777777" w:rsidR="000345D6" w:rsidRPr="00935982" w:rsidRDefault="000345D6" w:rsidP="0060368A">
      <w:pPr>
        <w:pStyle w:val="Level1Text"/>
        <w:rPr>
          <w:color w:val="auto"/>
        </w:rPr>
      </w:pPr>
      <w:bookmarkStart w:id="66" w:name="_DV_M78"/>
      <w:bookmarkEnd w:id="66"/>
      <w:r w:rsidRPr="00935982">
        <w:rPr>
          <w:color w:val="auto"/>
        </w:rPr>
        <w:t>BC3.5.2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Limited Frequency Sensitive Mode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67" w:name="_Toc51744600"/>
      <w:bookmarkStart w:id="68" w:name="_Toc503448688"/>
      <w:bookmarkStart w:id="69" w:name="_Toc333226666"/>
      <w:r w:rsidR="00BC1B17" w:rsidRPr="00935982">
        <w:rPr>
          <w:color w:val="auto"/>
        </w:rPr>
        <w:instrText>BC3.5.2   Limited Frequency Sensitive Mode</w:instrText>
      </w:r>
      <w:bookmarkEnd w:id="67"/>
      <w:bookmarkEnd w:id="68"/>
      <w:bookmarkEnd w:id="69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F4378B0" w14:textId="40207D1C" w:rsidR="000345D6" w:rsidRPr="00935982" w:rsidRDefault="0060368A" w:rsidP="0060368A">
      <w:pPr>
        <w:pStyle w:val="Level1Text"/>
        <w:rPr>
          <w:color w:val="auto"/>
        </w:rPr>
      </w:pPr>
      <w:bookmarkStart w:id="70" w:name="_DV_M79"/>
      <w:bookmarkEnd w:id="70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Each </w:t>
      </w:r>
      <w:r w:rsidR="000345D6" w:rsidRPr="00935982">
        <w:rPr>
          <w:b/>
          <w:color w:val="auto"/>
        </w:rPr>
        <w:t>Synchronised</w:t>
      </w:r>
      <w:r w:rsidR="000345D6" w:rsidRPr="00935982">
        <w:rPr>
          <w:color w:val="auto"/>
        </w:rPr>
        <w:t xml:space="preserve"> </w:t>
      </w:r>
      <w:r w:rsidR="000345D6" w:rsidRPr="00935982">
        <w:rPr>
          <w:b/>
          <w:color w:val="auto"/>
        </w:rPr>
        <w:t xml:space="preserve">Genset </w:t>
      </w:r>
      <w:r w:rsidR="000345D6" w:rsidRPr="00935982">
        <w:rPr>
          <w:color w:val="auto"/>
        </w:rPr>
        <w:t xml:space="preserve">producing </w:t>
      </w:r>
      <w:r w:rsidR="000345D6" w:rsidRPr="00935982">
        <w:rPr>
          <w:b/>
          <w:color w:val="auto"/>
        </w:rPr>
        <w:t>Active Power</w:t>
      </w:r>
      <w:r w:rsidR="000345D6" w:rsidRPr="00935982">
        <w:rPr>
          <w:color w:val="auto"/>
        </w:rPr>
        <w:t xml:space="preserve"> (and each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at a </w:t>
      </w:r>
      <w:r w:rsidR="000345D6" w:rsidRPr="00935982">
        <w:rPr>
          <w:b/>
          <w:color w:val="auto"/>
        </w:rPr>
        <w:t>DC Converter Station</w:t>
      </w:r>
      <w:r w:rsidR="005E3FDB" w:rsidRPr="001C5F2A">
        <w:rPr>
          <w:b/>
          <w:color w:val="auto"/>
        </w:rPr>
        <w:t xml:space="preserve"> </w:t>
      </w:r>
      <w:r w:rsidR="005E3FDB" w:rsidRPr="001C5F2A">
        <w:rPr>
          <w:color w:val="auto"/>
        </w:rPr>
        <w:t xml:space="preserve">and </w:t>
      </w:r>
      <w:r w:rsidR="005E3FDB" w:rsidRPr="001C5F2A">
        <w:rPr>
          <w:b/>
          <w:color w:val="auto"/>
        </w:rPr>
        <w:t>HVDC System</w:t>
      </w:r>
      <w:r w:rsidR="000345D6" w:rsidRPr="00935982">
        <w:rPr>
          <w:color w:val="auto"/>
        </w:rPr>
        <w:t xml:space="preserve">) </w:t>
      </w:r>
      <w:proofErr w:type="gramStart"/>
      <w:r w:rsidR="000345D6" w:rsidRPr="00935982">
        <w:rPr>
          <w:color w:val="auto"/>
        </w:rPr>
        <w:t>must operate at all times</w:t>
      </w:r>
      <w:proofErr w:type="gramEnd"/>
      <w:r w:rsidR="000345D6" w:rsidRPr="00935982">
        <w:rPr>
          <w:color w:val="auto"/>
        </w:rPr>
        <w:t xml:space="preserve"> in a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(unless instructed in accordance with BC3.5.4 below to operate in </w:t>
      </w:r>
      <w:r w:rsidR="000345D6" w:rsidRPr="00935982">
        <w:rPr>
          <w:b/>
          <w:color w:val="auto"/>
        </w:rPr>
        <w:t>Frequency Sensitive Mode</w:t>
      </w:r>
      <w:r w:rsidR="000345D6" w:rsidRPr="00935982">
        <w:rPr>
          <w:color w:val="auto"/>
        </w:rPr>
        <w:t xml:space="preserve">). Operation in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must achieve the capability requirement described in CC.6.3.3 </w:t>
      </w:r>
      <w:r w:rsidR="005E3FDB" w:rsidRPr="001C5F2A">
        <w:rPr>
          <w:color w:val="auto"/>
        </w:rPr>
        <w:t xml:space="preserve">(in respect of </w:t>
      </w:r>
      <w:r w:rsidR="00D25C4F" w:rsidRPr="001C5F2A">
        <w:rPr>
          <w:b/>
          <w:color w:val="auto"/>
        </w:rPr>
        <w:t>GB Code</w:t>
      </w:r>
      <w:r w:rsidR="005E3FDB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5E3FDB" w:rsidRPr="001C5F2A">
        <w:rPr>
          <w:color w:val="auto"/>
        </w:rPr>
        <w:t xml:space="preserve">) and ECC.6.3.3 (in respect of </w:t>
      </w:r>
      <w:r w:rsidR="00D25C4F" w:rsidRPr="001C5F2A">
        <w:rPr>
          <w:b/>
          <w:color w:val="auto"/>
        </w:rPr>
        <w:t>EU Code</w:t>
      </w:r>
      <w:r w:rsidR="005E3FDB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5E3FDB" w:rsidRPr="001C5F2A">
        <w:rPr>
          <w:color w:val="auto"/>
        </w:rPr>
        <w:t xml:space="preserve">) and </w:t>
      </w:r>
      <w:r w:rsidR="000345D6" w:rsidRPr="00935982">
        <w:rPr>
          <w:color w:val="auto"/>
        </w:rPr>
        <w:t xml:space="preserve">for </w:t>
      </w:r>
      <w:r w:rsidR="000345D6" w:rsidRPr="00935982">
        <w:rPr>
          <w:b/>
          <w:color w:val="auto"/>
        </w:rPr>
        <w:t>System Frequencies</w:t>
      </w:r>
      <w:r w:rsidR="000345D6" w:rsidRPr="00935982">
        <w:rPr>
          <w:color w:val="auto"/>
        </w:rPr>
        <w:t xml:space="preserve"> up to 50.4Hz and shall be deemed not to be in contravention of CC.6.3.7</w:t>
      </w:r>
      <w:r w:rsidR="005E3FDB" w:rsidRPr="001C5F2A">
        <w:rPr>
          <w:color w:val="auto"/>
        </w:rPr>
        <w:t xml:space="preserve"> or ECC.6.3.7 (as applicable)</w:t>
      </w:r>
      <w:r w:rsidR="000345D6" w:rsidRPr="001C5F2A">
        <w:rPr>
          <w:color w:val="auto"/>
        </w:rPr>
        <w:t>.</w:t>
      </w:r>
      <w:r w:rsidR="000345D6" w:rsidRPr="00935982">
        <w:rPr>
          <w:color w:val="auto"/>
        </w:rPr>
        <w:t xml:space="preserve"> </w:t>
      </w:r>
    </w:p>
    <w:p w14:paraId="7A79CDCD" w14:textId="77777777" w:rsidR="000345D6" w:rsidRPr="001C5F2A" w:rsidRDefault="000345D6" w:rsidP="0060368A">
      <w:pPr>
        <w:pStyle w:val="Level2Text"/>
        <w:tabs>
          <w:tab w:val="clear" w:pos="1843"/>
          <w:tab w:val="left" w:pos="1418"/>
        </w:tabs>
        <w:ind w:hanging="1843"/>
      </w:pPr>
      <w:bookmarkStart w:id="71" w:name="_DV_M80"/>
      <w:bookmarkEnd w:id="71"/>
      <w:r w:rsidRPr="001C5F2A">
        <w:t>BC3.5.3</w:t>
      </w:r>
      <w:r w:rsidRPr="001C5F2A">
        <w:tab/>
        <w:t>(a)</w:t>
      </w:r>
      <w:r w:rsidRPr="001C5F2A">
        <w:tab/>
      </w:r>
      <w:r w:rsidRPr="001C5F2A">
        <w:rPr>
          <w:u w:val="single"/>
        </w:rPr>
        <w:t>Existing Gas Cooled Reactor Plant</w:t>
      </w:r>
      <w:r w:rsidR="00BC1B17" w:rsidRPr="001C5F2A">
        <w:fldChar w:fldCharType="begin"/>
      </w:r>
      <w:r w:rsidR="00BC1B17" w:rsidRPr="001C5F2A">
        <w:instrText>tc "</w:instrText>
      </w:r>
      <w:bookmarkStart w:id="72" w:name="_Toc503448689"/>
      <w:bookmarkStart w:id="73" w:name="_Toc333226667"/>
      <w:r w:rsidR="00BC1B17" w:rsidRPr="001C5F2A">
        <w:instrText>BC3.5.3   Existing Gas Cooled Reactor Plant /Power Park Modules before 1 January 2006</w:instrText>
      </w:r>
      <w:bookmarkEnd w:id="72"/>
      <w:bookmarkEnd w:id="73"/>
      <w:r w:rsidR="00BC1B17" w:rsidRPr="001C5F2A">
        <w:instrText>" \l 2</w:instrText>
      </w:r>
      <w:r w:rsidR="00BC1B17" w:rsidRPr="001C5F2A">
        <w:fldChar w:fldCharType="end"/>
      </w:r>
    </w:p>
    <w:p w14:paraId="2DD937D2" w14:textId="7188BE35" w:rsidR="000345D6" w:rsidRPr="001C5F2A" w:rsidRDefault="0060368A" w:rsidP="0060368A">
      <w:pPr>
        <w:pStyle w:val="Level2Text"/>
      </w:pPr>
      <w:bookmarkStart w:id="74" w:name="_DV_M81"/>
      <w:bookmarkEnd w:id="74"/>
      <w:r w:rsidRPr="001C5F2A">
        <w:rPr>
          <w:b/>
        </w:rPr>
        <w:tab/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proofErr w:type="gramStart"/>
      <w:r w:rsidR="000345D6" w:rsidRPr="001C5F2A">
        <w:t xml:space="preserve">will permit </w:t>
      </w:r>
      <w:r w:rsidR="000345D6" w:rsidRPr="001C5F2A">
        <w:rPr>
          <w:b/>
        </w:rPr>
        <w:t xml:space="preserve">Existing Gas Cooled Reactor Plant </w:t>
      </w:r>
      <w:r w:rsidR="000345D6" w:rsidRPr="001C5F2A">
        <w:t xml:space="preserve">other than </w:t>
      </w:r>
      <w:r w:rsidR="000345D6" w:rsidRPr="001C5F2A">
        <w:rPr>
          <w:b/>
        </w:rPr>
        <w:t>Frequency Sensitive AGR Units</w:t>
      </w:r>
      <w:r w:rsidR="000345D6" w:rsidRPr="001C5F2A">
        <w:t xml:space="preserve"> to operate in </w:t>
      </w:r>
      <w:r w:rsidR="000345D6" w:rsidRPr="001C5F2A">
        <w:rPr>
          <w:b/>
        </w:rPr>
        <w:t>Limited Frequency Sensitive Mode</w:t>
      </w:r>
      <w:r w:rsidR="000345D6" w:rsidRPr="001C5F2A">
        <w:t xml:space="preserve"> at all times</w:t>
      </w:r>
      <w:proofErr w:type="gramEnd"/>
      <w:r w:rsidR="000345D6" w:rsidRPr="001C5F2A">
        <w:t>.</w:t>
      </w:r>
    </w:p>
    <w:p w14:paraId="013F40FE" w14:textId="118EBFC7" w:rsidR="000345D6" w:rsidRPr="001C5F2A" w:rsidRDefault="0015145E" w:rsidP="00A93FA1">
      <w:pPr>
        <w:pStyle w:val="Level2Text"/>
        <w:ind w:left="0" w:firstLine="0"/>
        <w:pPrChange w:id="75" w:author="Author">
          <w:pPr>
            <w:pStyle w:val="Level2Text"/>
          </w:pPr>
        </w:pPrChange>
      </w:pPr>
      <w:del w:id="76" w:author="Author">
        <w:r w:rsidRPr="001C5F2A">
          <w:br w:type="page"/>
        </w:r>
      </w:del>
      <w:ins w:id="77" w:author="Author">
        <w:r w:rsidR="00FE1F4A">
          <w:tab/>
        </w:r>
      </w:ins>
      <w:r w:rsidR="000345D6" w:rsidRPr="001C5F2A">
        <w:t>(b)</w:t>
      </w:r>
      <w:r w:rsidR="000345D6" w:rsidRPr="001C5F2A">
        <w:tab/>
      </w:r>
      <w:r w:rsidR="000345D6" w:rsidRPr="001C5F2A">
        <w:rPr>
          <w:u w:val="single"/>
        </w:rPr>
        <w:t xml:space="preserve">Power Park Modules </w:t>
      </w:r>
      <w:r w:rsidR="00B63478" w:rsidRPr="001C5F2A">
        <w:rPr>
          <w:u w:val="single"/>
        </w:rPr>
        <w:t xml:space="preserve">belonging to </w:t>
      </w:r>
      <w:r w:rsidR="00D25C4F" w:rsidRPr="001C5F2A">
        <w:rPr>
          <w:u w:val="single"/>
        </w:rPr>
        <w:t>GB</w:t>
      </w:r>
      <w:r w:rsidR="00B63478" w:rsidRPr="001C5F2A">
        <w:rPr>
          <w:u w:val="single"/>
        </w:rPr>
        <w:t xml:space="preserve"> Generators </w:t>
      </w:r>
      <w:proofErr w:type="gramStart"/>
      <w:r w:rsidR="00306DD4" w:rsidRPr="001C5F2A">
        <w:rPr>
          <w:u w:val="single"/>
        </w:rPr>
        <w:t>In</w:t>
      </w:r>
      <w:proofErr w:type="gramEnd"/>
      <w:r w:rsidR="00306DD4" w:rsidRPr="001C5F2A">
        <w:rPr>
          <w:u w:val="single"/>
        </w:rPr>
        <w:t xml:space="preserve"> Operation Before 1 </w:t>
      </w:r>
      <w:r w:rsidR="000345D6" w:rsidRPr="001C5F2A">
        <w:rPr>
          <w:u w:val="single"/>
        </w:rPr>
        <w:t xml:space="preserve">January </w:t>
      </w:r>
      <w:r w:rsidR="00306DD4" w:rsidRPr="001C5F2A">
        <w:rPr>
          <w:u w:val="single"/>
        </w:rPr>
        <w:t>2006</w:t>
      </w:r>
    </w:p>
    <w:p w14:paraId="72AD119C" w14:textId="2C5FF968" w:rsidR="000345D6" w:rsidRPr="001C5F2A" w:rsidRDefault="0060368A" w:rsidP="0060368A">
      <w:pPr>
        <w:pStyle w:val="Level2Text"/>
      </w:pPr>
      <w:r w:rsidRPr="001C5F2A">
        <w:rPr>
          <w:b/>
        </w:rPr>
        <w:tab/>
      </w:r>
      <w:r w:rsidR="000A5CDC">
        <w:rPr>
          <w:b/>
        </w:rPr>
        <w:t>The Company</w:t>
      </w:r>
      <w:r w:rsidR="000345D6" w:rsidRPr="001C5F2A">
        <w:t xml:space="preserve"> will permit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9C31FE" w:rsidRPr="001C5F2A">
        <w:t xml:space="preserve">which </w:t>
      </w:r>
      <w:proofErr w:type="gramStart"/>
      <w:r w:rsidR="009C31FE" w:rsidRPr="001C5F2A">
        <w:t xml:space="preserve">were </w:t>
      </w:r>
      <w:r w:rsidR="000345D6" w:rsidRPr="001C5F2A">
        <w:t xml:space="preserve">in operation before 1 January 2006 </w:t>
      </w:r>
      <w:r w:rsidR="009C31FE" w:rsidRPr="001C5F2A">
        <w:t xml:space="preserve">and </w:t>
      </w:r>
      <w:r w:rsidR="00D25C4F" w:rsidRPr="001C5F2A">
        <w:t>owned and/or operated by</w:t>
      </w:r>
      <w:r w:rsidR="009C31FE" w:rsidRPr="001C5F2A">
        <w:rPr>
          <w:b/>
        </w:rPr>
        <w:t xml:space="preserve"> </w:t>
      </w:r>
      <w:r w:rsidR="00D25C4F" w:rsidRPr="001C5F2A">
        <w:rPr>
          <w:b/>
        </w:rPr>
        <w:t xml:space="preserve">GB </w:t>
      </w:r>
      <w:r w:rsidR="009C31FE" w:rsidRPr="001C5F2A">
        <w:rPr>
          <w:b/>
        </w:rPr>
        <w:t>Generators</w:t>
      </w:r>
      <w:r w:rsidR="009C31FE" w:rsidRPr="001C5F2A">
        <w:t xml:space="preserve"> </w:t>
      </w:r>
      <w:r w:rsidR="000345D6" w:rsidRPr="001C5F2A">
        <w:t xml:space="preserve">to operate in </w:t>
      </w:r>
      <w:r w:rsidR="000345D6" w:rsidRPr="001C5F2A">
        <w:rPr>
          <w:b/>
        </w:rPr>
        <w:t>Limited Frequency Sensitive Mode</w:t>
      </w:r>
      <w:r w:rsidR="000345D6" w:rsidRPr="001C5F2A">
        <w:t xml:space="preserve"> at all times</w:t>
      </w:r>
      <w:proofErr w:type="gramEnd"/>
      <w:r w:rsidR="000345D6" w:rsidRPr="001C5F2A">
        <w:t>.   For the avoidance of doubt</w:t>
      </w:r>
      <w:ins w:id="78" w:author="Author">
        <w:r w:rsidR="009E5517">
          <w:t>,</w:t>
        </w:r>
      </w:ins>
      <w:r w:rsidR="000345D6" w:rsidRPr="001C5F2A">
        <w:t xml:space="preserve">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D25C4F" w:rsidRPr="001C5F2A">
        <w:t>owned and/or operated by</w:t>
      </w:r>
      <w:r w:rsidR="00D25C4F" w:rsidRPr="001C5F2A">
        <w:rPr>
          <w:b/>
        </w:rPr>
        <w:t xml:space="preserve"> GB</w:t>
      </w:r>
      <w:del w:id="79" w:author="Author">
        <w:r w:rsidR="00D25C4F" w:rsidRPr="001C5F2A">
          <w:rPr>
            <w:b/>
          </w:rPr>
          <w:delText xml:space="preserve"> </w:delText>
        </w:r>
      </w:del>
      <w:r w:rsidR="00D25C4F" w:rsidRPr="001C5F2A">
        <w:rPr>
          <w:b/>
        </w:rPr>
        <w:t xml:space="preserve"> </w:t>
      </w:r>
      <w:r w:rsidR="009C31FE" w:rsidRPr="001C5F2A">
        <w:rPr>
          <w:b/>
        </w:rPr>
        <w:t>Generators</w:t>
      </w:r>
      <w:r w:rsidR="009C31FE" w:rsidRPr="001C5F2A">
        <w:t xml:space="preserve"> </w:t>
      </w:r>
      <w:r w:rsidR="000345D6" w:rsidRPr="001C5F2A">
        <w:t xml:space="preserve">in England and Wales with a </w:t>
      </w:r>
      <w:r w:rsidR="000345D6" w:rsidRPr="001C5F2A">
        <w:rPr>
          <w:b/>
        </w:rPr>
        <w:t>Completion Date</w:t>
      </w:r>
      <w:r w:rsidR="000345D6" w:rsidRPr="001C5F2A">
        <w:t xml:space="preserve"> on or after 1 January 2006 and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D25C4F" w:rsidRPr="001C5F2A">
        <w:t>owned and/or operated by</w:t>
      </w:r>
      <w:r w:rsidR="00D25C4F" w:rsidRPr="001C5F2A">
        <w:rPr>
          <w:b/>
        </w:rPr>
        <w:t xml:space="preserve"> GB</w:t>
      </w:r>
      <w:r w:rsidR="009C31FE" w:rsidRPr="001C5F2A">
        <w:rPr>
          <w:b/>
        </w:rPr>
        <w:t xml:space="preserve"> Generators</w:t>
      </w:r>
      <w:r w:rsidR="009C31FE" w:rsidRPr="001C5F2A">
        <w:t xml:space="preserve"> </w:t>
      </w:r>
      <w:r w:rsidR="000345D6" w:rsidRPr="001C5F2A">
        <w:t xml:space="preserve">in operation in Scotland after 1 January 2006 with a completion date after 1 July 2004 and in a </w:t>
      </w:r>
      <w:r w:rsidR="000345D6" w:rsidRPr="001C5F2A">
        <w:rPr>
          <w:b/>
        </w:rPr>
        <w:t>Power Station</w:t>
      </w:r>
      <w:r w:rsidR="000345D6" w:rsidRPr="001C5F2A">
        <w:t xml:space="preserve"> with a </w:t>
      </w:r>
      <w:r w:rsidR="000345D6" w:rsidRPr="001C5F2A">
        <w:rPr>
          <w:b/>
        </w:rPr>
        <w:t>Registered Capacity</w:t>
      </w:r>
      <w:r w:rsidR="000345D6" w:rsidRPr="001C5F2A">
        <w:t xml:space="preserve"> of </w:t>
      </w:r>
      <w:r w:rsidR="00A8270E" w:rsidRPr="001C5F2A">
        <w:t>5</w:t>
      </w:r>
      <w:r w:rsidR="000345D6" w:rsidRPr="001C5F2A">
        <w:t xml:space="preserve">0MW </w:t>
      </w:r>
      <w:r w:rsidR="0063127E" w:rsidRPr="001C5F2A">
        <w:t>or</w:t>
      </w:r>
      <w:r w:rsidR="000345D6" w:rsidRPr="001C5F2A">
        <w:t xml:space="preserve"> </w:t>
      </w:r>
      <w:r w:rsidR="00A8270E" w:rsidRPr="001C5F2A">
        <w:t>more</w:t>
      </w:r>
      <w:ins w:id="80" w:author="Author">
        <w:r w:rsidR="009E5517">
          <w:t>,</w:t>
        </w:r>
      </w:ins>
      <w:r w:rsidR="000345D6" w:rsidRPr="001C5F2A">
        <w:t xml:space="preserve"> will be required to operate in both </w:t>
      </w:r>
      <w:r w:rsidR="000345D6" w:rsidRPr="001C5F2A">
        <w:rPr>
          <w:b/>
        </w:rPr>
        <w:t>Limited Frequency Sensitive Mode</w:t>
      </w:r>
      <w:r w:rsidR="000345D6" w:rsidRPr="001C5F2A">
        <w:t xml:space="preserve"> and </w:t>
      </w:r>
      <w:r w:rsidR="000345D6" w:rsidRPr="001C5F2A">
        <w:rPr>
          <w:b/>
        </w:rPr>
        <w:t>Frequency Sensitive Mode</w:t>
      </w:r>
      <w:r w:rsidR="000345D6" w:rsidRPr="001C5F2A">
        <w:t xml:space="preserve"> of operation depending on </w:t>
      </w:r>
      <w:r w:rsidR="000345D6" w:rsidRPr="001C5F2A">
        <w:rPr>
          <w:b/>
        </w:rPr>
        <w:t>System</w:t>
      </w:r>
      <w:r w:rsidR="000345D6" w:rsidRPr="001C5F2A">
        <w:t xml:space="preserve"> conditions.</w:t>
      </w:r>
      <w:r w:rsidR="009C31FE" w:rsidRPr="001C5F2A">
        <w:t xml:space="preserve"> For the avoidance of doubt</w:t>
      </w:r>
      <w:ins w:id="81" w:author="Author">
        <w:r w:rsidR="009E5517">
          <w:t>,</w:t>
        </w:r>
      </w:ins>
      <w:r w:rsidR="009C31FE" w:rsidRPr="001C5F2A">
        <w:t xml:space="preserve"> these requirements do not apply </w:t>
      </w:r>
      <w:proofErr w:type="gramStart"/>
      <w:r w:rsidR="009C31FE" w:rsidRPr="001C5F2A">
        <w:t xml:space="preserve">to </w:t>
      </w:r>
      <w:r w:rsidR="009C31FE" w:rsidRPr="001C5F2A">
        <w:rPr>
          <w:b/>
        </w:rPr>
        <w:t xml:space="preserve"> </w:t>
      </w:r>
      <w:r w:rsidR="00D25C4F" w:rsidRPr="001C5F2A">
        <w:rPr>
          <w:b/>
        </w:rPr>
        <w:t>EU</w:t>
      </w:r>
      <w:proofErr w:type="gramEnd"/>
      <w:r w:rsidR="00D25C4F" w:rsidRPr="001C5F2A">
        <w:rPr>
          <w:b/>
        </w:rPr>
        <w:t xml:space="preserve"> </w:t>
      </w:r>
      <w:r w:rsidR="009C31FE" w:rsidRPr="001C5F2A">
        <w:rPr>
          <w:b/>
        </w:rPr>
        <w:t>Generators</w:t>
      </w:r>
      <w:r w:rsidR="009C31FE" w:rsidRPr="001C5F2A">
        <w:t>.</w:t>
      </w:r>
    </w:p>
    <w:p w14:paraId="7489767F" w14:textId="77777777" w:rsidR="000345D6" w:rsidRPr="00935982" w:rsidRDefault="000345D6" w:rsidP="0060368A">
      <w:pPr>
        <w:pStyle w:val="Level1Text"/>
        <w:rPr>
          <w:color w:val="auto"/>
        </w:rPr>
      </w:pPr>
      <w:bookmarkStart w:id="82" w:name="_DV_M82"/>
      <w:bookmarkEnd w:id="82"/>
      <w:r w:rsidRPr="00935982">
        <w:rPr>
          <w:color w:val="auto"/>
        </w:rPr>
        <w:t>BC3.5.4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Frequency Sensitive Mode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83" w:name="_Toc51744602"/>
      <w:bookmarkStart w:id="84" w:name="_Toc503448690"/>
      <w:bookmarkStart w:id="85" w:name="_Toc333226668"/>
      <w:r w:rsidR="00BC1B17" w:rsidRPr="00935982">
        <w:rPr>
          <w:color w:val="auto"/>
        </w:rPr>
        <w:instrText>BC3.5.4   Frequency Sensitive Mode</w:instrText>
      </w:r>
      <w:bookmarkEnd w:id="83"/>
      <w:bookmarkEnd w:id="84"/>
      <w:bookmarkEnd w:id="85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5893CFDC" w14:textId="4398648C" w:rsidR="000345D6" w:rsidRPr="001C5F2A" w:rsidRDefault="000345D6" w:rsidP="0060368A">
      <w:pPr>
        <w:pStyle w:val="Level2Text"/>
      </w:pPr>
      <w:bookmarkStart w:id="86" w:name="_DV_M83"/>
      <w:bookmarkEnd w:id="86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issue an instruction to a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 xml:space="preserve">DC Converter Station </w:t>
      </w:r>
      <w:r w:rsidR="00E1054F" w:rsidRPr="001C5F2A">
        <w:t>or</w:t>
      </w:r>
      <w:r w:rsidR="00E1054F" w:rsidRPr="001C5F2A">
        <w:rPr>
          <w:b/>
        </w:rPr>
        <w:t xml:space="preserve"> HVDC System </w:t>
      </w:r>
      <w:r w:rsidRPr="001C5F2A">
        <w:t>if agreed as described in BC3.1.3)</w:t>
      </w:r>
      <w:r w:rsidR="00793A24" w:rsidRPr="001C5F2A">
        <w:t xml:space="preserve"> </w:t>
      </w:r>
      <w:r w:rsidRPr="001C5F2A">
        <w:t xml:space="preserve">to operate </w:t>
      </w:r>
      <w:proofErr w:type="gramStart"/>
      <w:r w:rsidRPr="001C5F2A">
        <w:t>so as to</w:t>
      </w:r>
      <w:proofErr w:type="gramEnd"/>
      <w:r w:rsidRPr="001C5F2A">
        <w:t xml:space="preserve"> provide </w:t>
      </w:r>
      <w:r w:rsidRPr="001C5F2A">
        <w:rPr>
          <w:b/>
        </w:rPr>
        <w:t>Primary Response</w:t>
      </w:r>
      <w:r w:rsidRPr="001C5F2A">
        <w:t xml:space="preserve"> and/or </w:t>
      </w:r>
      <w:r w:rsidRPr="001C5F2A">
        <w:rPr>
          <w:b/>
        </w:rPr>
        <w:t>Secondary Response</w:t>
      </w:r>
      <w:r w:rsidRPr="001C5F2A">
        <w:t xml:space="preserve"> and/or </w:t>
      </w:r>
      <w:r w:rsidRPr="001C5F2A">
        <w:rPr>
          <w:b/>
        </w:rPr>
        <w:t>High Frequency Response</w:t>
      </w:r>
      <w:r w:rsidRPr="001C5F2A">
        <w:t xml:space="preserve"> (in the combinations agreed in the relevant </w:t>
      </w:r>
      <w:r w:rsidRPr="001C5F2A">
        <w:rPr>
          <w:b/>
        </w:rPr>
        <w:t>Ancillary Services Agreement</w:t>
      </w:r>
      <w:r w:rsidRPr="001C5F2A">
        <w:t xml:space="preserve">).  When so instructed, the </w:t>
      </w:r>
      <w:r w:rsidRPr="001C5F2A">
        <w:rPr>
          <w:b/>
        </w:rPr>
        <w:t>Genset</w:t>
      </w:r>
      <w:r w:rsidRPr="001C5F2A">
        <w:t xml:space="preserve"> 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E1054F" w:rsidRPr="001C5F2A">
        <w:t xml:space="preserve"> </w:t>
      </w:r>
      <w:r w:rsidRPr="001C5F2A">
        <w:t xml:space="preserve">must operate in accordance with the instruction and will no longer be operating in </w:t>
      </w:r>
      <w:r w:rsidRPr="001C5F2A">
        <w:rPr>
          <w:b/>
        </w:rPr>
        <w:t>Limited Frequency Sensitive Mode</w:t>
      </w:r>
      <w:r w:rsidRPr="001C5F2A">
        <w:t xml:space="preserve">, but by being so instructed will be operating in </w:t>
      </w:r>
      <w:r w:rsidRPr="001C5F2A">
        <w:rPr>
          <w:b/>
        </w:rPr>
        <w:t>Frequency Sensitive Mode</w:t>
      </w:r>
      <w:r w:rsidRPr="001C5F2A">
        <w:t>.</w:t>
      </w:r>
    </w:p>
    <w:p w14:paraId="399A1027" w14:textId="77777777" w:rsidR="000345D6" w:rsidRPr="001C5F2A" w:rsidRDefault="000345D6" w:rsidP="0060368A">
      <w:pPr>
        <w:pStyle w:val="Level2Text"/>
      </w:pPr>
      <w:bookmarkStart w:id="87" w:name="_DV_M84"/>
      <w:bookmarkEnd w:id="87"/>
      <w:r w:rsidRPr="001C5F2A">
        <w:t>(b)</w:t>
      </w:r>
      <w:r w:rsidRPr="001C5F2A">
        <w:tab/>
      </w:r>
      <w:r w:rsidRPr="001C5F2A">
        <w:rPr>
          <w:b/>
        </w:rPr>
        <w:t>Frequency Sensitive Mode</w:t>
      </w:r>
      <w:r w:rsidRPr="001C5F2A">
        <w:t xml:space="preserve"> is the generic description for a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1054F" w:rsidRPr="001C5F2A">
        <w:rPr>
          <w:b/>
        </w:rPr>
        <w:t xml:space="preserve"> </w:t>
      </w:r>
      <w:r w:rsidR="00E1054F" w:rsidRPr="001C5F2A">
        <w:t>or</w:t>
      </w:r>
      <w:r w:rsidR="00E1054F" w:rsidRPr="001C5F2A">
        <w:rPr>
          <w:b/>
        </w:rPr>
        <w:t xml:space="preserve"> HVDC System</w:t>
      </w:r>
      <w:r w:rsidR="00EA1E16" w:rsidRPr="001C5F2A">
        <w:t>)</w:t>
      </w:r>
      <w:r w:rsidRPr="001C5F2A">
        <w:t xml:space="preserve"> operating in accordance with an instruction to operate </w:t>
      </w:r>
      <w:proofErr w:type="gramStart"/>
      <w:r w:rsidRPr="001C5F2A">
        <w:t>so as to</w:t>
      </w:r>
      <w:proofErr w:type="gramEnd"/>
      <w:r w:rsidRPr="001C5F2A">
        <w:t xml:space="preserve"> provide </w:t>
      </w:r>
      <w:r w:rsidRPr="001C5F2A">
        <w:rPr>
          <w:b/>
        </w:rPr>
        <w:t xml:space="preserve">Primary Response </w:t>
      </w:r>
      <w:r w:rsidRPr="001C5F2A">
        <w:t>and/or</w:t>
      </w:r>
      <w:r w:rsidRPr="001C5F2A">
        <w:rPr>
          <w:b/>
        </w:rPr>
        <w:t xml:space="preserve"> Secondary Response</w:t>
      </w:r>
      <w:r w:rsidRPr="001C5F2A">
        <w:t xml:space="preserve"> and/or </w:t>
      </w:r>
      <w:r w:rsidRPr="001C5F2A">
        <w:rPr>
          <w:b/>
        </w:rPr>
        <w:t xml:space="preserve">High Frequency Response </w:t>
      </w:r>
      <w:r w:rsidRPr="001C5F2A">
        <w:t xml:space="preserve">(in the combinations agreed in the relevant </w:t>
      </w:r>
      <w:r w:rsidRPr="001C5F2A">
        <w:rPr>
          <w:b/>
        </w:rPr>
        <w:t>Ancillary Services Agreement</w:t>
      </w:r>
      <w:r w:rsidRPr="001C5F2A">
        <w:t>).</w:t>
      </w:r>
    </w:p>
    <w:p w14:paraId="666A6ADA" w14:textId="77777777" w:rsidR="000345D6" w:rsidRPr="001C5F2A" w:rsidRDefault="000345D6" w:rsidP="0060368A">
      <w:pPr>
        <w:pStyle w:val="Level2Text"/>
      </w:pPr>
      <w:bookmarkStart w:id="88" w:name="_DV_M85"/>
      <w:bookmarkEnd w:id="88"/>
      <w:r w:rsidRPr="001C5F2A">
        <w:t>(c)</w:t>
      </w:r>
      <w:r w:rsidRPr="001C5F2A">
        <w:tab/>
        <w:t xml:space="preserve">The magnitude of the response in each of those categories instructed will be in accordance with the relevant </w:t>
      </w:r>
      <w:r w:rsidRPr="001C5F2A">
        <w:rPr>
          <w:b/>
        </w:rPr>
        <w:t>Ancillary Services Agreement</w:t>
      </w:r>
      <w:r w:rsidRPr="001C5F2A">
        <w:t xml:space="preserve"> with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</w:t>
      </w:r>
      <w:r w:rsidR="00E1054F" w:rsidRPr="001C5F2A">
        <w:t xml:space="preserve"> or </w:t>
      </w:r>
      <w:r w:rsidR="00E1054F" w:rsidRPr="001C5F2A">
        <w:rPr>
          <w:b/>
        </w:rPr>
        <w:t>HVDC System Owner</w:t>
      </w:r>
      <w:r w:rsidR="003F1FC1" w:rsidRPr="001C5F2A">
        <w:t>.</w:t>
      </w:r>
    </w:p>
    <w:p w14:paraId="1B92205D" w14:textId="4E0CD1EB" w:rsidR="000345D6" w:rsidRPr="001C5F2A" w:rsidRDefault="0060368A" w:rsidP="0060368A">
      <w:pPr>
        <w:pStyle w:val="Level2Text"/>
      </w:pPr>
      <w:bookmarkStart w:id="89" w:name="_DV_M86"/>
      <w:bookmarkEnd w:id="89"/>
      <w:r w:rsidRPr="001C5F2A">
        <w:t>(d)</w:t>
      </w:r>
      <w:r w:rsidRPr="001C5F2A">
        <w:tab/>
      </w:r>
      <w:r w:rsidR="000345D6" w:rsidRPr="001C5F2A">
        <w:t xml:space="preserve">Such instruction will continue until countermanded by </w:t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>or until;</w:t>
      </w:r>
    </w:p>
    <w:p w14:paraId="4FF04A3B" w14:textId="77777777" w:rsidR="000345D6" w:rsidRPr="001C5F2A" w:rsidRDefault="0060368A" w:rsidP="0060368A">
      <w:pPr>
        <w:pStyle w:val="Level3Text"/>
      </w:pPr>
      <w:r w:rsidRPr="001C5F2A"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</w:r>
      <w:r w:rsidR="000345D6" w:rsidRPr="001C5F2A">
        <w:t xml:space="preserve">the </w:t>
      </w:r>
      <w:r w:rsidR="000345D6" w:rsidRPr="001C5F2A">
        <w:rPr>
          <w:b/>
        </w:rPr>
        <w:t>Genset</w:t>
      </w:r>
      <w:r w:rsidR="000345D6" w:rsidRPr="001C5F2A">
        <w:t xml:space="preserve"> is </w:t>
      </w:r>
      <w:r w:rsidR="000345D6" w:rsidRPr="001C5F2A">
        <w:rPr>
          <w:b/>
        </w:rPr>
        <w:t>De-Synchronised</w:t>
      </w:r>
      <w:r w:rsidR="003F1FC1" w:rsidRPr="001C5F2A">
        <w:t>;</w:t>
      </w:r>
      <w:r w:rsidR="000345D6" w:rsidRPr="001C5F2A">
        <w:t xml:space="preserve"> or</w:t>
      </w:r>
    </w:p>
    <w:p w14:paraId="505C86FC" w14:textId="77777777" w:rsidR="000345D6" w:rsidRPr="001C5F2A" w:rsidRDefault="0060368A" w:rsidP="0060368A">
      <w:pPr>
        <w:pStyle w:val="Level3Text"/>
      </w:pPr>
      <w:r w:rsidRPr="001C5F2A">
        <w:t>(ii)</w:t>
      </w:r>
      <w:r w:rsidRPr="001C5F2A">
        <w:tab/>
        <w:t xml:space="preserve">the </w:t>
      </w:r>
      <w:r w:rsidR="000345D6" w:rsidRPr="001C5F2A">
        <w:rPr>
          <w:b/>
        </w:rPr>
        <w:t>DC Converter</w:t>
      </w:r>
      <w:r w:rsidR="000345D6" w:rsidRPr="001C5F2A"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E1054F" w:rsidRPr="001C5F2A">
        <w:t xml:space="preserve"> </w:t>
      </w:r>
      <w:r w:rsidR="000345D6" w:rsidRPr="001C5F2A">
        <w:t xml:space="preserve">ceases to transfer </w:t>
      </w:r>
      <w:r w:rsidR="000345D6" w:rsidRPr="001C5F2A">
        <w:rPr>
          <w:b/>
        </w:rPr>
        <w:t>Active Power</w:t>
      </w:r>
      <w:r w:rsidR="000345D6" w:rsidRPr="001C5F2A">
        <w:t xml:space="preserve"> to or from the </w:t>
      </w:r>
      <w:r w:rsidR="000345D6" w:rsidRPr="001C5F2A">
        <w:rPr>
          <w:b/>
        </w:rPr>
        <w:t>Total System</w:t>
      </w:r>
      <w:r w:rsidR="000345D6" w:rsidRPr="001C5F2A">
        <w:t xml:space="preserve"> subject to the conditions of any relevant agreement relating to the operation of the </w:t>
      </w:r>
      <w:r w:rsidR="000345D6" w:rsidRPr="001C5F2A">
        <w:rPr>
          <w:b/>
        </w:rPr>
        <w:t>DC Converter Station</w:t>
      </w:r>
      <w:r w:rsidR="00E1054F" w:rsidRPr="001C5F2A">
        <w:rPr>
          <w:b/>
        </w:rPr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0345D6" w:rsidRPr="001C5F2A">
        <w:t>,</w:t>
      </w:r>
    </w:p>
    <w:p w14:paraId="08B34B51" w14:textId="77777777" w:rsidR="000345D6" w:rsidRPr="001C5F2A" w:rsidRDefault="0060368A" w:rsidP="0060368A">
      <w:pPr>
        <w:pStyle w:val="Level2Text"/>
      </w:pPr>
      <w:r w:rsidRPr="001C5F2A">
        <w:tab/>
      </w:r>
      <w:r w:rsidR="000345D6" w:rsidRPr="001C5F2A">
        <w:t>whichever is the first to occur.</w:t>
      </w:r>
    </w:p>
    <w:p w14:paraId="615D06C4" w14:textId="01BE3629" w:rsidR="000345D6" w:rsidRPr="001C5F2A" w:rsidRDefault="0060368A" w:rsidP="0060368A">
      <w:pPr>
        <w:pStyle w:val="Level2Text"/>
      </w:pPr>
      <w:bookmarkStart w:id="90" w:name="_DV_M87"/>
      <w:bookmarkEnd w:id="90"/>
      <w:r w:rsidRPr="001C5F2A">
        <w:t>(e)</w:t>
      </w:r>
      <w:r w:rsidRPr="001C5F2A">
        <w:tab/>
      </w:r>
      <w:r w:rsidR="000A5CDC">
        <w:rPr>
          <w:b/>
        </w:rPr>
        <w:t>The Company</w:t>
      </w:r>
      <w:r w:rsidR="000345D6" w:rsidRPr="001C5F2A">
        <w:t xml:space="preserve"> will not so instruct </w:t>
      </w:r>
      <w:r w:rsidR="000345D6" w:rsidRPr="001C5F2A">
        <w:rPr>
          <w:b/>
        </w:rPr>
        <w:t>Generators</w:t>
      </w:r>
      <w:r w:rsidR="000345D6" w:rsidRPr="001C5F2A">
        <w:t xml:space="preserve"> in respect of </w:t>
      </w:r>
      <w:r w:rsidR="000345D6" w:rsidRPr="001C5F2A">
        <w:rPr>
          <w:b/>
        </w:rPr>
        <w:t>Existing Gas Cooled Reactor Plant</w:t>
      </w:r>
      <w:r w:rsidR="000345D6" w:rsidRPr="001C5F2A">
        <w:t xml:space="preserve"> other than </w:t>
      </w:r>
      <w:r w:rsidR="000345D6" w:rsidRPr="001C5F2A">
        <w:rPr>
          <w:b/>
        </w:rPr>
        <w:t>Frequency Sensitive AGR Units</w:t>
      </w:r>
      <w:r w:rsidR="000345D6" w:rsidRPr="001C5F2A">
        <w:t>.</w:t>
      </w:r>
    </w:p>
    <w:p w14:paraId="48D96AB7" w14:textId="3A341456" w:rsidR="000345D6" w:rsidRPr="001C5F2A" w:rsidRDefault="0060368A" w:rsidP="0060368A">
      <w:pPr>
        <w:pStyle w:val="Level2Text"/>
      </w:pPr>
      <w:r w:rsidRPr="001C5F2A">
        <w:t>(f)</w:t>
      </w:r>
      <w:r w:rsidRPr="001C5F2A">
        <w:rPr>
          <w:b/>
        </w:rPr>
        <w:tab/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will not so instruct </w:t>
      </w:r>
      <w:r w:rsidR="00F2792F" w:rsidRPr="001C5F2A">
        <w:rPr>
          <w:b/>
        </w:rPr>
        <w:t>GB</w:t>
      </w:r>
      <w:r w:rsidR="00E1054F" w:rsidRPr="001C5F2A">
        <w:t xml:space="preserve"> </w:t>
      </w:r>
      <w:r w:rsidR="000345D6" w:rsidRPr="001C5F2A">
        <w:rPr>
          <w:b/>
        </w:rPr>
        <w:t>Generators</w:t>
      </w:r>
      <w:r w:rsidR="000345D6" w:rsidRPr="001C5F2A">
        <w:t xml:space="preserve"> in respect of </w:t>
      </w:r>
      <w:r w:rsidR="000345D6" w:rsidRPr="001C5F2A">
        <w:rPr>
          <w:b/>
        </w:rPr>
        <w:t>Power Park Modules</w:t>
      </w:r>
      <w:r w:rsidR="000345D6" w:rsidRPr="001C5F2A">
        <w:t>:</w:t>
      </w:r>
    </w:p>
    <w:p w14:paraId="57DFBC54" w14:textId="77777777" w:rsidR="000345D6" w:rsidRPr="001C5F2A" w:rsidRDefault="0060368A" w:rsidP="0060368A">
      <w:pPr>
        <w:pStyle w:val="Level3Text"/>
      </w:pPr>
      <w:r w:rsidRPr="001C5F2A"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</w:r>
      <w:r w:rsidR="000345D6" w:rsidRPr="001C5F2A">
        <w:t xml:space="preserve">in Scotland in a </w:t>
      </w:r>
      <w:r w:rsidR="000345D6" w:rsidRPr="001C5F2A">
        <w:rPr>
          <w:b/>
        </w:rPr>
        <w:t>Power Station</w:t>
      </w:r>
      <w:r w:rsidR="000345D6" w:rsidRPr="001C5F2A">
        <w:t xml:space="preserve"> with a </w:t>
      </w:r>
      <w:r w:rsidR="000345D6" w:rsidRPr="001C5F2A">
        <w:rPr>
          <w:b/>
        </w:rPr>
        <w:t>Completion Date</w:t>
      </w:r>
      <w:r w:rsidR="000345D6" w:rsidRPr="001C5F2A">
        <w:t xml:space="preserve"> before 1 July 2004; or,</w:t>
      </w:r>
    </w:p>
    <w:p w14:paraId="3D48D827" w14:textId="77777777" w:rsidR="000345D6" w:rsidRPr="001C5F2A" w:rsidRDefault="0060368A" w:rsidP="0060368A">
      <w:pPr>
        <w:pStyle w:val="Level3Text"/>
      </w:pPr>
      <w:r w:rsidRPr="001C5F2A">
        <w:t>(ii)</w:t>
      </w:r>
      <w:r w:rsidRPr="001C5F2A">
        <w:tab/>
      </w:r>
      <w:r w:rsidR="000345D6" w:rsidRPr="001C5F2A">
        <w:t xml:space="preserve">in a </w:t>
      </w:r>
      <w:r w:rsidR="000345D6" w:rsidRPr="001C5F2A">
        <w:rPr>
          <w:b/>
        </w:rPr>
        <w:t>Power Station</w:t>
      </w:r>
      <w:r w:rsidR="000345D6" w:rsidRPr="001C5F2A">
        <w:t xml:space="preserve"> with</w:t>
      </w:r>
      <w:r w:rsidR="000345D6" w:rsidRPr="001C5F2A">
        <w:rPr>
          <w:b/>
        </w:rPr>
        <w:t xml:space="preserve"> </w:t>
      </w:r>
      <w:r w:rsidR="000345D6" w:rsidRPr="001C5F2A">
        <w:t xml:space="preserve">a </w:t>
      </w:r>
      <w:r w:rsidR="000345D6" w:rsidRPr="001C5F2A">
        <w:rPr>
          <w:b/>
        </w:rPr>
        <w:t>Registered Capacity</w:t>
      </w:r>
      <w:r w:rsidR="000345D6" w:rsidRPr="001C5F2A">
        <w:t xml:space="preserve"> of less than </w:t>
      </w:r>
      <w:r w:rsidR="00A8270E" w:rsidRPr="001C5F2A">
        <w:t>5</w:t>
      </w:r>
      <w:r w:rsidR="000345D6" w:rsidRPr="001C5F2A">
        <w:t>0MW.</w:t>
      </w:r>
    </w:p>
    <w:p w14:paraId="2E9930C0" w14:textId="77777777" w:rsidR="000345D6" w:rsidRPr="001C5F2A" w:rsidRDefault="0060368A" w:rsidP="0060368A">
      <w:pPr>
        <w:pStyle w:val="Level3Text"/>
      </w:pPr>
      <w:r w:rsidRPr="001C5F2A">
        <w:t>(iii)</w:t>
      </w:r>
      <w:r w:rsidRPr="001C5F2A">
        <w:tab/>
      </w:r>
      <w:r w:rsidR="000345D6" w:rsidRPr="001C5F2A">
        <w:t xml:space="preserve">in England and Wales with a </w:t>
      </w:r>
      <w:r w:rsidR="000345D6" w:rsidRPr="001C5F2A">
        <w:rPr>
          <w:b/>
        </w:rPr>
        <w:t>Completion Date</w:t>
      </w:r>
      <w:r w:rsidR="000345D6" w:rsidRPr="001C5F2A">
        <w:t xml:space="preserve"> before 1 January 2006.</w:t>
      </w:r>
    </w:p>
    <w:p w14:paraId="45F014C2" w14:textId="77777777" w:rsidR="000345D6" w:rsidRPr="00935982" w:rsidRDefault="000345D6" w:rsidP="0060368A">
      <w:pPr>
        <w:pStyle w:val="Level1Text"/>
        <w:rPr>
          <w:color w:val="auto"/>
        </w:rPr>
      </w:pPr>
      <w:bookmarkStart w:id="91" w:name="_DV_M88"/>
      <w:bookmarkEnd w:id="91"/>
      <w:r w:rsidRPr="00935982">
        <w:rPr>
          <w:color w:val="auto"/>
        </w:rPr>
        <w:t>BC3.5.5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System Frequency Induced Change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92" w:name="_Toc516975052"/>
      <w:bookmarkStart w:id="93" w:name="_Toc503448691"/>
      <w:bookmarkStart w:id="94" w:name="_Toc333226669"/>
      <w:r w:rsidR="00BC1B17" w:rsidRPr="00935982">
        <w:rPr>
          <w:color w:val="auto"/>
        </w:rPr>
        <w:instrText>BC3.5.5   System Frequency Induced Change</w:instrText>
      </w:r>
      <w:bookmarkEnd w:id="92"/>
      <w:bookmarkEnd w:id="93"/>
      <w:bookmarkEnd w:id="94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26593C9B" w14:textId="77777777" w:rsidR="000345D6" w:rsidRPr="00935982" w:rsidRDefault="0060368A" w:rsidP="0060368A">
      <w:pPr>
        <w:pStyle w:val="Level1Text"/>
        <w:rPr>
          <w:color w:val="auto"/>
        </w:rPr>
      </w:pPr>
      <w:bookmarkStart w:id="95" w:name="_DV_M89"/>
      <w:bookmarkEnd w:id="95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A </w:t>
      </w:r>
      <w:r w:rsidR="000345D6" w:rsidRPr="00935982">
        <w:rPr>
          <w:b/>
          <w:color w:val="auto"/>
        </w:rPr>
        <w:t xml:space="preserve">System Frequency </w:t>
      </w:r>
      <w:r w:rsidR="000345D6" w:rsidRPr="00935982">
        <w:rPr>
          <w:color w:val="auto"/>
        </w:rPr>
        <w:t xml:space="preserve">induced change in the </w:t>
      </w:r>
      <w:r w:rsidR="000345D6" w:rsidRPr="00935982">
        <w:rPr>
          <w:b/>
          <w:color w:val="auto"/>
        </w:rPr>
        <w:t xml:space="preserve">Active Power </w:t>
      </w:r>
      <w:r w:rsidR="000345D6" w:rsidRPr="00935982">
        <w:rPr>
          <w:color w:val="auto"/>
        </w:rPr>
        <w:t xml:space="preserve">output of a </w:t>
      </w:r>
      <w:r w:rsidR="000345D6" w:rsidRPr="00935982">
        <w:rPr>
          <w:b/>
          <w:color w:val="auto"/>
        </w:rPr>
        <w:t>Genset</w:t>
      </w:r>
      <w:r w:rsidR="000345D6" w:rsidRPr="00935982">
        <w:rPr>
          <w:color w:val="auto"/>
        </w:rPr>
        <w:t xml:space="preserve"> (or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at a </w:t>
      </w:r>
      <w:r w:rsidR="000345D6" w:rsidRPr="00935982">
        <w:rPr>
          <w:b/>
          <w:color w:val="auto"/>
        </w:rPr>
        <w:t>DC Converter Station</w:t>
      </w:r>
      <w:r w:rsidR="00015823" w:rsidRPr="001C5F2A">
        <w:rPr>
          <w:b/>
          <w:color w:val="auto"/>
        </w:rPr>
        <w:t xml:space="preserve"> </w:t>
      </w:r>
      <w:r w:rsidR="00015823" w:rsidRPr="001C5F2A">
        <w:rPr>
          <w:color w:val="auto"/>
        </w:rPr>
        <w:t>or</w:t>
      </w:r>
      <w:r w:rsidR="00015823" w:rsidRPr="001C5F2A">
        <w:rPr>
          <w:b/>
          <w:color w:val="auto"/>
        </w:rPr>
        <w:t xml:space="preserve"> HVDC System</w:t>
      </w:r>
      <w:r w:rsidR="000345D6" w:rsidRPr="00935982">
        <w:rPr>
          <w:color w:val="auto"/>
        </w:rPr>
        <w:t>)</w:t>
      </w:r>
      <w:r w:rsidRPr="00935982">
        <w:rPr>
          <w:color w:val="auto"/>
        </w:rPr>
        <w:t xml:space="preserve"> </w:t>
      </w:r>
      <w:r w:rsidR="000345D6" w:rsidRPr="00935982">
        <w:rPr>
          <w:color w:val="auto"/>
        </w:rPr>
        <w:t xml:space="preserve">which assists recovery to </w:t>
      </w:r>
      <w:r w:rsidR="000345D6" w:rsidRPr="00935982">
        <w:rPr>
          <w:b/>
          <w:color w:val="auto"/>
        </w:rPr>
        <w:t xml:space="preserve">Target Frequency </w:t>
      </w:r>
      <w:r w:rsidR="000345D6" w:rsidRPr="00935982">
        <w:rPr>
          <w:color w:val="auto"/>
        </w:rPr>
        <w:t xml:space="preserve">must not be countermanded by a </w:t>
      </w:r>
      <w:r w:rsidR="000345D6" w:rsidRPr="00935982">
        <w:rPr>
          <w:b/>
          <w:color w:val="auto"/>
        </w:rPr>
        <w:t>Generator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 Station</w:t>
      </w:r>
      <w:r w:rsidR="000345D6" w:rsidRPr="00935982">
        <w:rPr>
          <w:color w:val="auto"/>
        </w:rPr>
        <w:t xml:space="preserve"> owner </w:t>
      </w:r>
      <w:r w:rsidR="00015823" w:rsidRPr="001C5F2A">
        <w:rPr>
          <w:color w:val="auto"/>
        </w:rPr>
        <w:t xml:space="preserve">or </w:t>
      </w:r>
      <w:r w:rsidR="00015823" w:rsidRPr="001C5F2A">
        <w:rPr>
          <w:b/>
          <w:color w:val="auto"/>
        </w:rPr>
        <w:t>HVDC System Owner</w:t>
      </w:r>
      <w:r w:rsidR="00015823" w:rsidRPr="001C5F2A">
        <w:rPr>
          <w:color w:val="auto"/>
        </w:rPr>
        <w:t xml:space="preserve"> </w:t>
      </w:r>
      <w:r w:rsidR="000345D6" w:rsidRPr="00935982">
        <w:rPr>
          <w:color w:val="auto"/>
        </w:rPr>
        <w:t xml:space="preserve">except where it is done purely on safety grounds (relating to either personnel or plant) or, where necessary, to ensure the integrity of the </w:t>
      </w:r>
      <w:r w:rsidR="000345D6" w:rsidRPr="00935982">
        <w:rPr>
          <w:b/>
          <w:color w:val="auto"/>
        </w:rPr>
        <w:t>Power Station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 Station</w:t>
      </w:r>
      <w:r w:rsidR="00015823" w:rsidRPr="001C5F2A">
        <w:rPr>
          <w:b/>
          <w:color w:val="auto"/>
        </w:rPr>
        <w:t xml:space="preserve"> </w:t>
      </w:r>
      <w:r w:rsidR="00015823" w:rsidRPr="001C5F2A">
        <w:rPr>
          <w:color w:val="auto"/>
        </w:rPr>
        <w:t xml:space="preserve">or </w:t>
      </w:r>
      <w:r w:rsidR="00015823" w:rsidRPr="001C5F2A">
        <w:rPr>
          <w:b/>
          <w:color w:val="auto"/>
        </w:rPr>
        <w:t>HVDC System</w:t>
      </w:r>
      <w:r w:rsidR="000345D6" w:rsidRPr="00935982">
        <w:rPr>
          <w:color w:val="auto"/>
        </w:rPr>
        <w:t>.</w:t>
      </w:r>
    </w:p>
    <w:p w14:paraId="4876CFE3" w14:textId="77777777" w:rsidR="000345D6" w:rsidRPr="00935982" w:rsidRDefault="0015145E" w:rsidP="0060368A">
      <w:pPr>
        <w:pStyle w:val="Level1Text"/>
        <w:rPr>
          <w:color w:val="auto"/>
          <w:u w:val="single"/>
        </w:rPr>
      </w:pPr>
      <w:bookmarkStart w:id="96" w:name="_DV_M90"/>
      <w:bookmarkEnd w:id="96"/>
      <w:r w:rsidRPr="00935982">
        <w:rPr>
          <w:color w:val="auto"/>
        </w:rPr>
        <w:br w:type="page"/>
      </w:r>
      <w:r w:rsidR="000345D6" w:rsidRPr="00935982">
        <w:rPr>
          <w:color w:val="auto"/>
        </w:rPr>
        <w:t>BC3.6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>RESPONSE TO LOW FREQUENCY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97" w:name="_Toc51744604"/>
      <w:bookmarkStart w:id="98" w:name="_Toc503448692"/>
      <w:bookmarkStart w:id="99" w:name="_Toc333226670"/>
      <w:r w:rsidR="00BC1B17" w:rsidRPr="00935982">
        <w:rPr>
          <w:color w:val="auto"/>
        </w:rPr>
        <w:instrText>BC3.6   RESPONSE TO LOW FREQUENCY</w:instrText>
      </w:r>
      <w:bookmarkEnd w:id="97"/>
      <w:bookmarkEnd w:id="98"/>
      <w:bookmarkEnd w:id="99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11121F8B" w14:textId="14733C8A" w:rsidR="000345D6" w:rsidRPr="00935982" w:rsidRDefault="000345D6" w:rsidP="0060368A">
      <w:pPr>
        <w:pStyle w:val="Level1Text"/>
        <w:rPr>
          <w:b/>
          <w:color w:val="auto"/>
          <w:u w:val="single"/>
        </w:rPr>
      </w:pPr>
      <w:bookmarkStart w:id="100" w:name="_DV_M91"/>
      <w:bookmarkEnd w:id="100"/>
      <w:r w:rsidRPr="00935982">
        <w:rPr>
          <w:color w:val="auto"/>
        </w:rPr>
        <w:t>BC3.6.1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Low Frequency Relay </w:t>
      </w:r>
      <w:del w:id="101" w:author="Author">
        <w:r w:rsidRPr="00935982">
          <w:rPr>
            <w:color w:val="auto"/>
            <w:u w:val="single"/>
          </w:rPr>
          <w:delText>Initiated</w:delText>
        </w:r>
      </w:del>
      <w:ins w:id="102" w:author="Author">
        <w:r w:rsidR="009E5517">
          <w:rPr>
            <w:color w:val="auto"/>
            <w:u w:val="single"/>
          </w:rPr>
          <w:t>i</w:t>
        </w:r>
        <w:r w:rsidRPr="00935982">
          <w:rPr>
            <w:color w:val="auto"/>
            <w:u w:val="single"/>
          </w:rPr>
          <w:t>nitiated</w:t>
        </w:r>
      </w:ins>
      <w:r w:rsidRPr="00935982">
        <w:rPr>
          <w:color w:val="auto"/>
          <w:u w:val="single"/>
        </w:rPr>
        <w:t xml:space="preserve"> Response </w:t>
      </w:r>
      <w:r w:rsidR="0060368A" w:rsidRPr="00935982">
        <w:rPr>
          <w:color w:val="auto"/>
          <w:u w:val="single"/>
        </w:rPr>
        <w:t xml:space="preserve">From </w:t>
      </w:r>
      <w:r w:rsidRPr="00935982">
        <w:rPr>
          <w:color w:val="auto"/>
          <w:u w:val="single"/>
        </w:rPr>
        <w:t>Gensets</w:t>
      </w:r>
      <w:r w:rsidRPr="00935982">
        <w:rPr>
          <w:color w:val="auto"/>
        </w:rPr>
        <w:t xml:space="preserve"> </w:t>
      </w:r>
      <w:del w:id="103" w:author="Author">
        <w:r w:rsidR="0060368A" w:rsidRPr="00935982">
          <w:rPr>
            <w:color w:val="auto"/>
            <w:u w:val="single"/>
          </w:rPr>
          <w:delText>And</w:delText>
        </w:r>
      </w:del>
      <w:bookmarkStart w:id="104" w:name="_GoBack"/>
      <w:bookmarkEnd w:id="104"/>
      <w:ins w:id="105" w:author="Author">
        <w:r w:rsidR="009E5517">
          <w:rPr>
            <w:color w:val="auto"/>
            <w:u w:val="single"/>
          </w:rPr>
          <w:t>a</w:t>
        </w:r>
        <w:r w:rsidR="0060368A" w:rsidRPr="00935982">
          <w:rPr>
            <w:color w:val="auto"/>
            <w:u w:val="single"/>
          </w:rPr>
          <w:t>nd</w:t>
        </w:r>
      </w:ins>
      <w:r w:rsidR="0060368A" w:rsidRPr="00935982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 xml:space="preserve">DC Converters </w:t>
      </w:r>
      <w:del w:id="106" w:author="Author">
        <w:r w:rsidR="0060368A" w:rsidRPr="00935982">
          <w:rPr>
            <w:color w:val="auto"/>
            <w:u w:val="single"/>
          </w:rPr>
          <w:delText>At</w:delText>
        </w:r>
      </w:del>
      <w:ins w:id="107" w:author="Author">
        <w:r w:rsidR="009E5517">
          <w:rPr>
            <w:color w:val="auto"/>
            <w:u w:val="single"/>
          </w:rPr>
          <w:t>a</w:t>
        </w:r>
        <w:r w:rsidR="0060368A" w:rsidRPr="00935982">
          <w:rPr>
            <w:color w:val="auto"/>
            <w:u w:val="single"/>
          </w:rPr>
          <w:t>t</w:t>
        </w:r>
      </w:ins>
      <w:r w:rsidR="0060368A" w:rsidRPr="00935982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>DC Converter Stations</w:t>
      </w:r>
      <w:r w:rsidR="00015823" w:rsidRPr="001C5F2A">
        <w:rPr>
          <w:color w:val="auto"/>
          <w:u w:val="single"/>
        </w:rPr>
        <w:t xml:space="preserve"> and HVDC Systems</w:t>
      </w:r>
      <w:r w:rsidR="00BC1B17" w:rsidRPr="00935982">
        <w:rPr>
          <w:color w:val="auto"/>
        </w:rPr>
        <w:fldChar w:fldCharType="begin"/>
      </w:r>
      <w:r w:rsidR="0060368A" w:rsidRPr="00935982">
        <w:rPr>
          <w:color w:val="auto"/>
        </w:rPr>
        <w:instrText>Tc "</w:instrText>
      </w:r>
      <w:bookmarkStart w:id="108" w:name="_Toc51744605"/>
      <w:bookmarkStart w:id="109" w:name="_Toc503448693"/>
      <w:bookmarkStart w:id="110" w:name="_Toc333226671"/>
      <w:r w:rsidR="00BC1B17" w:rsidRPr="00935982">
        <w:rPr>
          <w:color w:val="auto"/>
        </w:rPr>
        <w:instrText>BC3</w:instrText>
      </w:r>
      <w:r w:rsidR="0060368A" w:rsidRPr="00935982">
        <w:rPr>
          <w:color w:val="auto"/>
        </w:rPr>
        <w:instrText xml:space="preserve">.6.1   </w:instrText>
      </w:r>
      <w:r w:rsidR="00BC1B17" w:rsidRPr="00935982">
        <w:rPr>
          <w:color w:val="auto"/>
        </w:rPr>
        <w:instrText xml:space="preserve">Low Frequency Relay Initiated Response </w:instrText>
      </w:r>
      <w:r w:rsidR="0060368A" w:rsidRPr="00935982">
        <w:rPr>
          <w:color w:val="auto"/>
        </w:rPr>
        <w:instrText xml:space="preserve">From </w:instrText>
      </w:r>
      <w:r w:rsidR="00BC1B17" w:rsidRPr="00935982">
        <w:rPr>
          <w:color w:val="auto"/>
        </w:rPr>
        <w:instrText>Gensets</w:instrText>
      </w:r>
      <w:bookmarkEnd w:id="108"/>
      <w:bookmarkEnd w:id="109"/>
      <w:bookmarkEnd w:id="110"/>
      <w:r w:rsidR="00BC1B17" w:rsidRPr="00935982">
        <w:rPr>
          <w:color w:val="auto"/>
        </w:rPr>
        <w:instrText xml:space="preserve"> </w:instrText>
      </w:r>
      <w:r w:rsidR="0060368A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7F50D66F" w14:textId="53DCB71F" w:rsidR="000345D6" w:rsidRPr="001C5F2A" w:rsidRDefault="000345D6" w:rsidP="0060368A">
      <w:pPr>
        <w:pStyle w:val="Level2Text"/>
      </w:pPr>
      <w:bookmarkStart w:id="111" w:name="_DV_M92"/>
      <w:bookmarkEnd w:id="111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utilise </w:t>
      </w:r>
      <w:r w:rsidRPr="001C5F2A">
        <w:rPr>
          <w:b/>
        </w:rPr>
        <w:t>Gensets</w:t>
      </w:r>
      <w:r w:rsidRPr="001C5F2A">
        <w:t xml:space="preserve"> (and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015823" w:rsidRPr="001C5F2A">
        <w:rPr>
          <w:b/>
        </w:rPr>
        <w:t xml:space="preserve"> </w:t>
      </w:r>
      <w:r w:rsidR="00015823" w:rsidRPr="001C5F2A">
        <w:t>and</w:t>
      </w:r>
      <w:r w:rsidR="00015823" w:rsidRPr="001C5F2A">
        <w:rPr>
          <w:b/>
        </w:rPr>
        <w:t xml:space="preserve"> HVDC Systems</w:t>
      </w:r>
      <w:r w:rsidRPr="001C5F2A">
        <w:t xml:space="preserve">) with the capability of </w:t>
      </w:r>
      <w:r w:rsidRPr="001C5F2A">
        <w:rPr>
          <w:b/>
        </w:rPr>
        <w:t>Low Frequency Relay</w:t>
      </w:r>
      <w:r w:rsidRPr="001C5F2A">
        <w:t xml:space="preserve"> initiated response as:</w:t>
      </w:r>
    </w:p>
    <w:p w14:paraId="5B3F5057" w14:textId="77777777" w:rsidR="000345D6" w:rsidRPr="001C5F2A" w:rsidRDefault="000345D6" w:rsidP="0060368A">
      <w:pPr>
        <w:pStyle w:val="Level3Text"/>
      </w:pPr>
      <w:bookmarkStart w:id="112" w:name="_DV_M93"/>
      <w:bookmarkEnd w:id="112"/>
      <w:r w:rsidRPr="001C5F2A"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  <w:t>synchronisation and generation from standstill;</w:t>
      </w:r>
    </w:p>
    <w:p w14:paraId="26FA08BA" w14:textId="77777777" w:rsidR="000345D6" w:rsidRPr="001C5F2A" w:rsidRDefault="000345D6" w:rsidP="0060368A">
      <w:pPr>
        <w:pStyle w:val="Level3Text"/>
      </w:pPr>
      <w:bookmarkStart w:id="113" w:name="_DV_M94"/>
      <w:bookmarkEnd w:id="113"/>
      <w:r w:rsidRPr="001C5F2A">
        <w:t>(ii)</w:t>
      </w:r>
      <w:r w:rsidRPr="001C5F2A">
        <w:tab/>
        <w:t>generation from zero generated output;</w:t>
      </w:r>
    </w:p>
    <w:p w14:paraId="612D895B" w14:textId="77777777" w:rsidR="000345D6" w:rsidRPr="001C5F2A" w:rsidRDefault="0060368A" w:rsidP="0060368A">
      <w:pPr>
        <w:pStyle w:val="Level3Text"/>
      </w:pPr>
      <w:bookmarkStart w:id="114" w:name="_DV_M95"/>
      <w:bookmarkEnd w:id="114"/>
      <w:r w:rsidRPr="001C5F2A">
        <w:t>(iii)</w:t>
      </w:r>
      <w:r w:rsidRPr="001C5F2A">
        <w:tab/>
      </w:r>
      <w:r w:rsidR="000345D6" w:rsidRPr="001C5F2A">
        <w:t>increase in generated output;</w:t>
      </w:r>
    </w:p>
    <w:p w14:paraId="2AFB5455" w14:textId="77777777" w:rsidR="000345D6" w:rsidRPr="001C5F2A" w:rsidRDefault="000345D6" w:rsidP="0060368A">
      <w:pPr>
        <w:pStyle w:val="Level3Text"/>
      </w:pPr>
      <w:r w:rsidRPr="001C5F2A">
        <w:t>(iv)</w:t>
      </w:r>
      <w:r w:rsidRPr="001C5F2A">
        <w:tab/>
        <w:t xml:space="preserve">increase in </w:t>
      </w:r>
      <w:r w:rsidRPr="001C5F2A">
        <w:rPr>
          <w:b/>
        </w:rPr>
        <w:t>DC Converter</w:t>
      </w:r>
      <w:r w:rsidRPr="001C5F2A">
        <w:t xml:space="preserve"> </w:t>
      </w:r>
      <w:r w:rsidR="00015823" w:rsidRPr="001C5F2A">
        <w:t>or</w:t>
      </w:r>
      <w:r w:rsidR="00015823" w:rsidRPr="001C5F2A">
        <w:rPr>
          <w:b/>
        </w:rPr>
        <w:t xml:space="preserve"> HVDC System</w:t>
      </w:r>
      <w:r w:rsidR="00015823" w:rsidRPr="001C5F2A">
        <w:t xml:space="preserve"> </w:t>
      </w:r>
      <w:r w:rsidRPr="001C5F2A">
        <w:t xml:space="preserve">output to the </w:t>
      </w:r>
      <w:r w:rsidRPr="001C5F2A">
        <w:rPr>
          <w:b/>
        </w:rPr>
        <w:t xml:space="preserve">Total System </w:t>
      </w:r>
      <w:r w:rsidRPr="001C5F2A">
        <w:t xml:space="preserve">(if </w:t>
      </w:r>
      <w:proofErr w:type="gramStart"/>
      <w:r w:rsidRPr="001C5F2A">
        <w:t>so</w:t>
      </w:r>
      <w:proofErr w:type="gramEnd"/>
      <w:r w:rsidRPr="001C5F2A">
        <w:t xml:space="preserve"> agreed as described in BC3.1.3);</w:t>
      </w:r>
    </w:p>
    <w:p w14:paraId="06DF066B" w14:textId="77777777" w:rsidR="000345D6" w:rsidRPr="001C5F2A" w:rsidRDefault="000345D6" w:rsidP="0060368A">
      <w:pPr>
        <w:pStyle w:val="Level3Text"/>
      </w:pPr>
      <w:r w:rsidRPr="001C5F2A">
        <w:t>(v)</w:t>
      </w:r>
      <w:r w:rsidRPr="001C5F2A">
        <w:tab/>
        <w:t xml:space="preserve">decrease in </w:t>
      </w:r>
      <w:r w:rsidRPr="001C5F2A">
        <w:rPr>
          <w:b/>
        </w:rPr>
        <w:t>DC Converter</w:t>
      </w:r>
      <w:r w:rsidRPr="001C5F2A">
        <w:t xml:space="preserve"> </w:t>
      </w:r>
      <w:r w:rsidR="00015823" w:rsidRPr="001C5F2A">
        <w:t xml:space="preserve">or </w:t>
      </w:r>
      <w:r w:rsidR="00015823" w:rsidRPr="001C5F2A">
        <w:rPr>
          <w:b/>
        </w:rPr>
        <w:t>HVDC System</w:t>
      </w:r>
      <w:r w:rsidR="00015823" w:rsidRPr="001C5F2A">
        <w:t xml:space="preserve"> </w:t>
      </w:r>
      <w:r w:rsidRPr="001C5F2A">
        <w:t xml:space="preserve">input from the </w:t>
      </w:r>
      <w:r w:rsidRPr="001C5F2A">
        <w:rPr>
          <w:b/>
        </w:rPr>
        <w:t xml:space="preserve">Total System </w:t>
      </w:r>
      <w:r w:rsidRPr="001C5F2A">
        <w:t xml:space="preserve">(if </w:t>
      </w:r>
      <w:proofErr w:type="gramStart"/>
      <w:r w:rsidRPr="001C5F2A">
        <w:t>so</w:t>
      </w:r>
      <w:proofErr w:type="gramEnd"/>
      <w:r w:rsidRPr="001C5F2A">
        <w:t xml:space="preserve"> agreed as described in BC3.1.3);</w:t>
      </w:r>
    </w:p>
    <w:p w14:paraId="3505D990" w14:textId="77777777" w:rsidR="000345D6" w:rsidRPr="001C5F2A" w:rsidRDefault="0060368A" w:rsidP="0060368A">
      <w:pPr>
        <w:pStyle w:val="Level2Text"/>
      </w:pPr>
      <w:bookmarkStart w:id="115" w:name="_DV_M96"/>
      <w:bookmarkEnd w:id="115"/>
      <w:r w:rsidRPr="001C5F2A">
        <w:tab/>
      </w:r>
      <w:r w:rsidR="000345D6" w:rsidRPr="001C5F2A">
        <w:t xml:space="preserve">in establishing its requirements for </w:t>
      </w:r>
      <w:r w:rsidR="000345D6" w:rsidRPr="001C5F2A">
        <w:rPr>
          <w:b/>
        </w:rPr>
        <w:t>Operating Reserve</w:t>
      </w:r>
      <w:r w:rsidR="000345D6" w:rsidRPr="001C5F2A">
        <w:t>.</w:t>
      </w:r>
    </w:p>
    <w:p w14:paraId="3C7846F9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ind w:left="1458"/>
      </w:pPr>
    </w:p>
    <w:p w14:paraId="6D479A3E" w14:textId="1D857448" w:rsidR="000345D6" w:rsidRPr="001C5F2A" w:rsidRDefault="000345D6" w:rsidP="00935982">
      <w:pPr>
        <w:pStyle w:val="Level3Text"/>
        <w:tabs>
          <w:tab w:val="clear" w:pos="2268"/>
          <w:tab w:val="left" w:pos="1843"/>
        </w:tabs>
        <w:ind w:hanging="850"/>
        <w:jc w:val="both"/>
      </w:pPr>
      <w:bookmarkStart w:id="116" w:name="_DV_M97"/>
      <w:bookmarkEnd w:id="116"/>
      <w:r w:rsidRPr="001C5F2A">
        <w:t>(b)</w:t>
      </w:r>
      <w:r w:rsidRPr="001C5F2A">
        <w:tab/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specify within the range agreed with </w:t>
      </w:r>
      <w:r w:rsidRPr="001C5F2A">
        <w:rPr>
          <w:b/>
        </w:rPr>
        <w:t>Generators</w:t>
      </w:r>
      <w:r w:rsidRPr="001C5F2A">
        <w:t xml:space="preserve"> and/or </w:t>
      </w:r>
      <w:r w:rsidRPr="001C5F2A">
        <w:rPr>
          <w:b/>
        </w:rPr>
        <w:t>EISOs</w:t>
      </w:r>
      <w:r w:rsidRPr="001C5F2A">
        <w:t xml:space="preserve"> and/or </w:t>
      </w:r>
      <w:r w:rsidRPr="001C5F2A">
        <w:rPr>
          <w:b/>
        </w:rPr>
        <w:t>DC Converter Station</w:t>
      </w:r>
      <w:r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Pr="001C5F2A">
        <w:t>(if so agreed as described in BC3.1.3),</w:t>
      </w:r>
      <w:r w:rsidRPr="001C5F2A">
        <w:rPr>
          <w:b/>
        </w:rPr>
        <w:t xml:space="preserve"> Low Frequency Relay</w:t>
      </w:r>
      <w:r w:rsidRPr="001C5F2A">
        <w:t xml:space="preserve"> settings to be applied to </w:t>
      </w:r>
      <w:r w:rsidRPr="001C5F2A">
        <w:rPr>
          <w:b/>
        </w:rPr>
        <w:t>Gensets</w:t>
      </w:r>
      <w:r w:rsidRPr="001C5F2A">
        <w:t xml:space="preserve"> or </w:t>
      </w:r>
      <w:r w:rsidRPr="001C5F2A">
        <w:rPr>
          <w:b/>
        </w:rPr>
        <w:t xml:space="preserve">DC Converters </w:t>
      </w:r>
      <w:r w:rsidRPr="00A93FA1">
        <w:rPr>
          <w:rPrChange w:id="117" w:author="Author">
            <w:rPr>
              <w:b/>
            </w:rPr>
          </w:rPrChange>
        </w:rPr>
        <w:t>at</w:t>
      </w:r>
      <w:r w:rsidRPr="001C5F2A">
        <w:rPr>
          <w:b/>
        </w:rPr>
        <w:t xml:space="preserve"> DC Converter Stations</w:t>
      </w:r>
      <w:r w:rsidRPr="001C5F2A">
        <w:t xml:space="preserve"> </w:t>
      </w:r>
      <w:r w:rsidR="00015823" w:rsidRPr="001C5F2A">
        <w:t xml:space="preserve">or </w:t>
      </w:r>
      <w:r w:rsidR="00015823" w:rsidRPr="001C5F2A">
        <w:rPr>
          <w:b/>
        </w:rPr>
        <w:t>HVDC Systems</w:t>
      </w:r>
      <w:r w:rsidR="00015823" w:rsidRPr="001C5F2A">
        <w:t xml:space="preserve"> </w:t>
      </w:r>
      <w:r w:rsidRPr="001C5F2A">
        <w:t xml:space="preserve">pursuant to BC3.6.1 (a) and instruct the </w:t>
      </w:r>
      <w:r w:rsidRPr="001C5F2A">
        <w:rPr>
          <w:b/>
        </w:rPr>
        <w:t>Low Frequency Relay</w:t>
      </w:r>
      <w:r w:rsidRPr="001C5F2A">
        <w:t xml:space="preserve"> initiated response placed in and out of service.</w:t>
      </w:r>
    </w:p>
    <w:p w14:paraId="6EF529EB" w14:textId="72D9BB84" w:rsidR="000345D6" w:rsidRPr="001C5F2A" w:rsidRDefault="0060368A" w:rsidP="00935982">
      <w:pPr>
        <w:pStyle w:val="Level3Text"/>
        <w:jc w:val="both"/>
      </w:pPr>
      <w:bookmarkStart w:id="118" w:name="_DV_M98"/>
      <w:bookmarkEnd w:id="118"/>
      <w:r w:rsidRPr="001C5F2A">
        <w:t>(ii)</w:t>
      </w:r>
      <w:r w:rsidRPr="001C5F2A">
        <w:rPr>
          <w:b/>
        </w:rPr>
        <w:tab/>
      </w:r>
      <w:r w:rsidR="000345D6" w:rsidRPr="001C5F2A">
        <w:rPr>
          <w:b/>
        </w:rPr>
        <w:t>Generators</w:t>
      </w:r>
      <w:r w:rsidR="000345D6" w:rsidRPr="001C5F2A">
        <w:t xml:space="preserve"> and/or </w:t>
      </w:r>
      <w:r w:rsidR="000345D6" w:rsidRPr="001C5F2A">
        <w:rPr>
          <w:b/>
        </w:rPr>
        <w:t>EISOs</w:t>
      </w:r>
      <w:r w:rsidR="000345D6" w:rsidRPr="001C5F2A">
        <w:t xml:space="preserve"> and/or </w:t>
      </w:r>
      <w:r w:rsidR="000345D6" w:rsidRPr="001C5F2A">
        <w:rPr>
          <w:b/>
        </w:rPr>
        <w:t>DC Converter Station</w:t>
      </w:r>
      <w:r w:rsidR="000345D6"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="000345D6" w:rsidRPr="001C5F2A">
        <w:t xml:space="preserve">(if </w:t>
      </w:r>
      <w:proofErr w:type="gramStart"/>
      <w:r w:rsidR="000345D6" w:rsidRPr="001C5F2A">
        <w:t>so</w:t>
      </w:r>
      <w:proofErr w:type="gramEnd"/>
      <w:r w:rsidR="000345D6" w:rsidRPr="001C5F2A">
        <w:t xml:space="preserve"> agreed as described in BC3.1.3) will comply with </w:t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instructions for </w:t>
      </w:r>
      <w:r w:rsidR="000345D6" w:rsidRPr="001C5F2A">
        <w:rPr>
          <w:b/>
        </w:rPr>
        <w:t>Low Frequency Relay</w:t>
      </w:r>
      <w:r w:rsidR="000345D6" w:rsidRPr="001C5F2A">
        <w:t xml:space="preserve"> settings and </w:t>
      </w:r>
      <w:r w:rsidR="000345D6" w:rsidRPr="001C5F2A">
        <w:rPr>
          <w:b/>
        </w:rPr>
        <w:t>Low Frequency Relay</w:t>
      </w:r>
      <w:r w:rsidR="000345D6" w:rsidRPr="001C5F2A">
        <w:t xml:space="preserve"> initiated response to be placed in or out of service.  </w:t>
      </w:r>
      <w:r w:rsidR="000345D6" w:rsidRPr="001C5F2A">
        <w:rPr>
          <w:b/>
        </w:rPr>
        <w:t>Generators</w:t>
      </w:r>
      <w:r w:rsidR="000345D6" w:rsidRPr="001C5F2A">
        <w:t xml:space="preserve"> or </w:t>
      </w:r>
      <w:r w:rsidR="000345D6" w:rsidRPr="001C5F2A">
        <w:rPr>
          <w:b/>
        </w:rPr>
        <w:t>DC Converter Station</w:t>
      </w:r>
      <w:r w:rsidR="000345D6"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="000345D6" w:rsidRPr="001C5F2A">
        <w:t xml:space="preserve">or </w:t>
      </w:r>
      <w:r w:rsidR="000345D6" w:rsidRPr="00935982">
        <w:rPr>
          <w:b/>
        </w:rPr>
        <w:t>EISOs</w:t>
      </w:r>
      <w:r w:rsidR="000345D6" w:rsidRPr="001C5F2A">
        <w:t xml:space="preserve"> may not alter such </w:t>
      </w:r>
      <w:r w:rsidR="000345D6" w:rsidRPr="001C5F2A">
        <w:rPr>
          <w:b/>
        </w:rPr>
        <w:t>Low Frequency Relay</w:t>
      </w:r>
      <w:r w:rsidR="000345D6" w:rsidRPr="001C5F2A">
        <w:t xml:space="preserve"> settings or take </w:t>
      </w:r>
      <w:r w:rsidR="000345D6" w:rsidRPr="001C5F2A">
        <w:rPr>
          <w:b/>
        </w:rPr>
        <w:t>Low Frequency Relay</w:t>
      </w:r>
      <w:r w:rsidR="000345D6" w:rsidRPr="001C5F2A">
        <w:t xml:space="preserve"> initiated response out of service without </w:t>
      </w:r>
      <w:r w:rsidR="000A5CDC">
        <w:rPr>
          <w:b/>
        </w:rPr>
        <w:t>The Company</w:t>
      </w:r>
      <w:r w:rsidR="000345D6" w:rsidRPr="001C5F2A">
        <w:rPr>
          <w:b/>
        </w:rPr>
        <w:t>'s</w:t>
      </w:r>
      <w:r w:rsidR="000345D6" w:rsidRPr="001C5F2A">
        <w:t xml:space="preserve"> agreement (such agreement not to be unreasonably withheld or delayed), except for safety reasons.</w:t>
      </w:r>
    </w:p>
    <w:p w14:paraId="4E55FDB4" w14:textId="7334EA57" w:rsidR="000345D6" w:rsidRPr="00935982" w:rsidRDefault="000345D6" w:rsidP="00270F52">
      <w:pPr>
        <w:pStyle w:val="Level1Text"/>
        <w:rPr>
          <w:color w:val="auto"/>
        </w:rPr>
      </w:pPr>
      <w:bookmarkStart w:id="119" w:name="_DV_M99"/>
      <w:bookmarkEnd w:id="119"/>
      <w:r w:rsidRPr="00935982">
        <w:rPr>
          <w:color w:val="auto"/>
        </w:rPr>
        <w:t>BC3.6.2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Low Frequency Relay Initiated Response </w:t>
      </w:r>
      <w:del w:id="120" w:author="Author">
        <w:r w:rsidR="00270F52" w:rsidRPr="00935982">
          <w:rPr>
            <w:color w:val="auto"/>
            <w:u w:val="single"/>
          </w:rPr>
          <w:delText>From</w:delText>
        </w:r>
      </w:del>
      <w:ins w:id="121" w:author="Author">
        <w:r w:rsidR="009E5517">
          <w:rPr>
            <w:color w:val="auto"/>
            <w:u w:val="single"/>
          </w:rPr>
          <w:t>f</w:t>
        </w:r>
        <w:r w:rsidR="00270F52" w:rsidRPr="00935982">
          <w:rPr>
            <w:color w:val="auto"/>
            <w:u w:val="single"/>
          </w:rPr>
          <w:t>rom</w:t>
        </w:r>
      </w:ins>
      <w:r w:rsidR="00270F52" w:rsidRPr="00935982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 xml:space="preserve">Demand </w:t>
      </w:r>
      <w:del w:id="122" w:author="Author">
        <w:r w:rsidR="00270F52" w:rsidRPr="00935982">
          <w:rPr>
            <w:color w:val="auto"/>
            <w:u w:val="single"/>
          </w:rPr>
          <w:delText>And Other</w:delText>
        </w:r>
      </w:del>
      <w:ins w:id="123" w:author="Author">
        <w:r w:rsidR="009E5517">
          <w:rPr>
            <w:color w:val="auto"/>
            <w:u w:val="single"/>
          </w:rPr>
          <w:t>a</w:t>
        </w:r>
        <w:r w:rsidR="00270F52" w:rsidRPr="00935982">
          <w:rPr>
            <w:color w:val="auto"/>
            <w:u w:val="single"/>
          </w:rPr>
          <w:t xml:space="preserve">nd </w:t>
        </w:r>
        <w:r w:rsidR="009E5517">
          <w:rPr>
            <w:color w:val="auto"/>
            <w:u w:val="single"/>
          </w:rPr>
          <w:t>o</w:t>
        </w:r>
        <w:r w:rsidR="00270F52" w:rsidRPr="00935982">
          <w:rPr>
            <w:color w:val="auto"/>
            <w:u w:val="single"/>
          </w:rPr>
          <w:t>ther</w:t>
        </w:r>
      </w:ins>
      <w:r w:rsidR="00270F52" w:rsidRPr="00935982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 xml:space="preserve">Demand </w:t>
      </w:r>
      <w:r w:rsidR="00270F52" w:rsidRPr="00935982">
        <w:rPr>
          <w:color w:val="auto"/>
          <w:u w:val="single"/>
        </w:rPr>
        <w:t xml:space="preserve">Modification </w:t>
      </w:r>
      <w:del w:id="124" w:author="Author">
        <w:r w:rsidR="00270F52" w:rsidRPr="00935982">
          <w:rPr>
            <w:color w:val="auto"/>
            <w:u w:val="single"/>
          </w:rPr>
          <w:delText>Arrangements (Which May Include A</w:delText>
        </w:r>
      </w:del>
      <w:ins w:id="125" w:author="Author">
        <w:r w:rsidR="009E5517">
          <w:rPr>
            <w:color w:val="auto"/>
            <w:u w:val="single"/>
          </w:rPr>
          <w:t>a</w:t>
        </w:r>
        <w:r w:rsidR="00270F52" w:rsidRPr="00935982">
          <w:rPr>
            <w:color w:val="auto"/>
            <w:u w:val="single"/>
          </w:rPr>
          <w:t>rrangements (</w:t>
        </w:r>
        <w:r w:rsidR="009E5517">
          <w:rPr>
            <w:color w:val="auto"/>
            <w:u w:val="single"/>
          </w:rPr>
          <w:t>w</w:t>
        </w:r>
        <w:r w:rsidR="00270F52" w:rsidRPr="00935982">
          <w:rPr>
            <w:color w:val="auto"/>
            <w:u w:val="single"/>
          </w:rPr>
          <w:t xml:space="preserve">hich </w:t>
        </w:r>
        <w:r w:rsidR="009E5517">
          <w:rPr>
            <w:color w:val="auto"/>
            <w:u w:val="single"/>
          </w:rPr>
          <w:t>m</w:t>
        </w:r>
        <w:r w:rsidR="00270F52" w:rsidRPr="00935982">
          <w:rPr>
            <w:color w:val="auto"/>
            <w:u w:val="single"/>
          </w:rPr>
          <w:t xml:space="preserve">ay </w:t>
        </w:r>
        <w:r w:rsidR="009E5517">
          <w:rPr>
            <w:color w:val="auto"/>
            <w:u w:val="single"/>
          </w:rPr>
          <w:t>i</w:t>
        </w:r>
        <w:r w:rsidR="00270F52" w:rsidRPr="00935982">
          <w:rPr>
            <w:color w:val="auto"/>
            <w:u w:val="single"/>
          </w:rPr>
          <w:t xml:space="preserve">nclude </w:t>
        </w:r>
        <w:r w:rsidR="009E5517">
          <w:rPr>
            <w:color w:val="auto"/>
            <w:u w:val="single"/>
          </w:rPr>
          <w:t>a</w:t>
        </w:r>
      </w:ins>
      <w:r w:rsidR="00270F52" w:rsidRPr="00935982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 xml:space="preserve">DC Converter Station </w:t>
      </w:r>
      <w:r w:rsidR="00015823" w:rsidRPr="001C5F2A">
        <w:rPr>
          <w:color w:val="auto"/>
          <w:u w:val="single"/>
        </w:rPr>
        <w:t xml:space="preserve">or HVDC System </w:t>
      </w:r>
      <w:del w:id="126" w:author="Author">
        <w:r w:rsidR="00270F52" w:rsidRPr="00935982">
          <w:rPr>
            <w:color w:val="auto"/>
            <w:u w:val="single"/>
          </w:rPr>
          <w:delText>When</w:delText>
        </w:r>
      </w:del>
      <w:ins w:id="127" w:author="Author">
        <w:r w:rsidR="009E5517">
          <w:rPr>
            <w:color w:val="auto"/>
            <w:u w:val="single"/>
          </w:rPr>
          <w:t>w</w:t>
        </w:r>
        <w:r w:rsidR="00270F52" w:rsidRPr="00935982">
          <w:rPr>
            <w:color w:val="auto"/>
            <w:u w:val="single"/>
          </w:rPr>
          <w:t>hen</w:t>
        </w:r>
      </w:ins>
      <w:r w:rsidR="00270F52" w:rsidRPr="00935982">
        <w:rPr>
          <w:color w:val="auto"/>
          <w:u w:val="single"/>
        </w:rPr>
        <w:t xml:space="preserve"> Importing </w:t>
      </w:r>
      <w:r w:rsidRPr="00935982">
        <w:rPr>
          <w:color w:val="auto"/>
          <w:u w:val="single"/>
        </w:rPr>
        <w:t xml:space="preserve">Active Power </w:t>
      </w:r>
      <w:del w:id="128" w:author="Author">
        <w:r w:rsidR="00270F52" w:rsidRPr="00935982">
          <w:rPr>
            <w:color w:val="auto"/>
            <w:u w:val="single"/>
          </w:rPr>
          <w:delText>From The</w:delText>
        </w:r>
      </w:del>
      <w:ins w:id="129" w:author="Author">
        <w:r w:rsidR="009E5517">
          <w:rPr>
            <w:color w:val="auto"/>
            <w:u w:val="single"/>
          </w:rPr>
          <w:t>f</w:t>
        </w:r>
        <w:r w:rsidR="00270F52" w:rsidRPr="00935982">
          <w:rPr>
            <w:color w:val="auto"/>
            <w:u w:val="single"/>
          </w:rPr>
          <w:t xml:space="preserve">rom </w:t>
        </w:r>
        <w:r w:rsidR="009E5517">
          <w:rPr>
            <w:color w:val="auto"/>
            <w:u w:val="single"/>
          </w:rPr>
          <w:t>t</w:t>
        </w:r>
        <w:r w:rsidR="00270F52" w:rsidRPr="00935982">
          <w:rPr>
            <w:color w:val="auto"/>
            <w:u w:val="single"/>
          </w:rPr>
          <w:t>he</w:t>
        </w:r>
      </w:ins>
      <w:r w:rsidR="00270F52" w:rsidRPr="00935982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>Total System</w:t>
      </w:r>
      <w:r w:rsidR="00270F52" w:rsidRPr="00935982">
        <w:rPr>
          <w:color w:val="auto"/>
          <w:u w:val="single"/>
        </w:rPr>
        <w:t>)</w:t>
      </w:r>
      <w:r w:rsidR="00270F52"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270F52" w:rsidRPr="00935982">
        <w:rPr>
          <w:color w:val="auto"/>
        </w:rPr>
        <w:instrText>Tc "</w:instrText>
      </w:r>
      <w:bookmarkStart w:id="130" w:name="_Toc51744606"/>
      <w:bookmarkStart w:id="131" w:name="_Toc503448694"/>
      <w:bookmarkStart w:id="132" w:name="_Toc333226672"/>
      <w:r w:rsidR="00BC1B17" w:rsidRPr="00935982">
        <w:rPr>
          <w:color w:val="auto"/>
        </w:rPr>
        <w:instrText>BC3</w:instrText>
      </w:r>
      <w:r w:rsidR="00270F52" w:rsidRPr="00935982">
        <w:rPr>
          <w:color w:val="auto"/>
        </w:rPr>
        <w:instrText xml:space="preserve">.6.2   </w:instrText>
      </w:r>
      <w:r w:rsidR="00BC1B17" w:rsidRPr="00935982">
        <w:rPr>
          <w:color w:val="auto"/>
        </w:rPr>
        <w:instrText xml:space="preserve">Low Frequency Relay Initiated Response </w:instrText>
      </w:r>
      <w:r w:rsidR="00270F52" w:rsidRPr="00935982">
        <w:rPr>
          <w:color w:val="auto"/>
        </w:rPr>
        <w:instrText xml:space="preserve">From </w:instrText>
      </w:r>
      <w:r w:rsidR="00BC1B17" w:rsidRPr="00935982">
        <w:rPr>
          <w:color w:val="auto"/>
        </w:rPr>
        <w:instrText>Demand</w:instrText>
      </w:r>
      <w:bookmarkEnd w:id="130"/>
      <w:bookmarkEnd w:id="131"/>
      <w:bookmarkEnd w:id="132"/>
      <w:r w:rsidR="00BC1B17" w:rsidRPr="00935982">
        <w:rPr>
          <w:color w:val="auto"/>
        </w:rPr>
        <w:instrText xml:space="preserve"> </w:instrText>
      </w:r>
      <w:r w:rsidR="00270F52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53F2BA6E" w14:textId="0D9C5971" w:rsidR="000345D6" w:rsidRPr="001C5F2A" w:rsidRDefault="000345D6" w:rsidP="00270F52">
      <w:pPr>
        <w:pStyle w:val="Level2Text"/>
      </w:pPr>
      <w:bookmarkStart w:id="133" w:name="_DV_M100"/>
      <w:bookmarkEnd w:id="133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may, pursuant to an </w:t>
      </w:r>
      <w:r w:rsidRPr="001C5F2A">
        <w:rPr>
          <w:b/>
        </w:rPr>
        <w:t>Ancillary Services Agreement</w:t>
      </w:r>
      <w:r w:rsidRPr="001C5F2A">
        <w:t xml:space="preserve">, utilise </w:t>
      </w:r>
      <w:r w:rsidRPr="001C5F2A">
        <w:rPr>
          <w:b/>
        </w:rPr>
        <w:t>Demand</w:t>
      </w:r>
      <w:r w:rsidRPr="001C5F2A">
        <w:t xml:space="preserve"> with the capability of </w:t>
      </w:r>
      <w:r w:rsidRPr="001C5F2A">
        <w:rPr>
          <w:b/>
        </w:rPr>
        <w:t>Low Frequency Relay</w:t>
      </w:r>
      <w:r w:rsidRPr="001C5F2A">
        <w:t xml:space="preserve"> initiated </w:t>
      </w:r>
      <w:r w:rsidRPr="001C5F2A">
        <w:rPr>
          <w:b/>
        </w:rPr>
        <w:t xml:space="preserve">Demand </w:t>
      </w:r>
      <w:r w:rsidRPr="001C5F2A">
        <w:t xml:space="preserve">reduction in establishing its requirements for </w:t>
      </w:r>
      <w:r w:rsidRPr="001C5F2A">
        <w:rPr>
          <w:b/>
        </w:rPr>
        <w:t>Frequency Control</w:t>
      </w:r>
      <w:r w:rsidRPr="001C5F2A">
        <w:t>.</w:t>
      </w:r>
    </w:p>
    <w:p w14:paraId="21E6F836" w14:textId="2414353D" w:rsidR="000345D6" w:rsidRPr="001C5F2A" w:rsidRDefault="000345D6" w:rsidP="00F93C09">
      <w:pPr>
        <w:pStyle w:val="Level3Text"/>
        <w:tabs>
          <w:tab w:val="clear" w:pos="2268"/>
          <w:tab w:val="left" w:pos="1843"/>
        </w:tabs>
        <w:ind w:hanging="850"/>
      </w:pPr>
      <w:bookmarkStart w:id="134" w:name="_DV_M101"/>
      <w:bookmarkEnd w:id="134"/>
      <w:r w:rsidRPr="001C5F2A">
        <w:t>(b)</w:t>
      </w:r>
      <w:r w:rsidRPr="001C5F2A">
        <w:tab/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</w:r>
      <w:r w:rsidR="000A5CDC">
        <w:rPr>
          <w:b/>
        </w:rPr>
        <w:t>The Company</w:t>
      </w:r>
      <w:r w:rsidR="000A5CDC" w:rsidRPr="00935982">
        <w:rPr>
          <w:b/>
        </w:rPr>
        <w:t xml:space="preserve"> </w:t>
      </w:r>
      <w:r w:rsidRPr="001C5F2A">
        <w:t>will specify within the range agreed</w:t>
      </w:r>
      <w:ins w:id="135" w:author="Author">
        <w:r w:rsidR="009E5517">
          <w:t>,</w:t>
        </w:r>
      </w:ins>
      <w:r w:rsidRPr="001C5F2A">
        <w:t xml:space="preserve"> the </w:t>
      </w:r>
      <w:r w:rsidRPr="001C5F2A">
        <w:rPr>
          <w:b/>
        </w:rPr>
        <w:t>Low Frequency Relay</w:t>
      </w:r>
      <w:r w:rsidRPr="001C5F2A">
        <w:t xml:space="preserve"> settings to be applied pursuant to BC3.6.2 (a), the amount of </w:t>
      </w:r>
      <w:r w:rsidRPr="001C5F2A">
        <w:rPr>
          <w:b/>
        </w:rPr>
        <w:t>Demand</w:t>
      </w:r>
      <w:r w:rsidRPr="001C5F2A">
        <w:t xml:space="preserve"> reduction to be available and will instruct the </w:t>
      </w:r>
      <w:r w:rsidRPr="001C5F2A">
        <w:rPr>
          <w:b/>
        </w:rPr>
        <w:t>Low Frequency Relay</w:t>
      </w:r>
      <w:r w:rsidRPr="001C5F2A">
        <w:t xml:space="preserve"> initiated response to be placed in or out of service.</w:t>
      </w:r>
    </w:p>
    <w:p w14:paraId="34CCF8D3" w14:textId="6CE0F986" w:rsidR="000345D6" w:rsidRPr="001C5F2A" w:rsidRDefault="000345D6" w:rsidP="00F93C09">
      <w:pPr>
        <w:pStyle w:val="Level3Text"/>
      </w:pPr>
      <w:bookmarkStart w:id="136" w:name="_DV_M102"/>
      <w:bookmarkEnd w:id="136"/>
      <w:r w:rsidRPr="001C5F2A">
        <w:t>(ii)</w:t>
      </w:r>
      <w:r w:rsidRPr="001C5F2A">
        <w:tab/>
      </w:r>
      <w:r w:rsidRPr="001C5F2A">
        <w:rPr>
          <w:b/>
        </w:rPr>
        <w:t>Users</w:t>
      </w:r>
      <w:r w:rsidRPr="001C5F2A">
        <w:t xml:space="preserve"> will comply with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instructions for </w:t>
      </w:r>
      <w:r w:rsidRPr="001C5F2A">
        <w:rPr>
          <w:b/>
        </w:rPr>
        <w:t>Low Frequency Relay</w:t>
      </w:r>
      <w:r w:rsidRPr="001C5F2A">
        <w:t xml:space="preserve"> settings and </w:t>
      </w:r>
      <w:r w:rsidRPr="001C5F2A">
        <w:rPr>
          <w:b/>
        </w:rPr>
        <w:t>Low Frequency Relay</w:t>
      </w:r>
      <w:r w:rsidRPr="001C5F2A">
        <w:t xml:space="preserve"> initiated </w:t>
      </w:r>
      <w:r w:rsidRPr="001C5F2A">
        <w:rPr>
          <w:b/>
        </w:rPr>
        <w:t>Demand</w:t>
      </w:r>
      <w:r w:rsidRPr="001C5F2A">
        <w:t xml:space="preserve"> reduction to be placed in or out of service.  </w:t>
      </w:r>
      <w:r w:rsidRPr="001C5F2A">
        <w:rPr>
          <w:b/>
        </w:rPr>
        <w:t>Users</w:t>
      </w:r>
      <w:r w:rsidRPr="001C5F2A">
        <w:t xml:space="preserve"> may not alter such </w:t>
      </w:r>
      <w:r w:rsidRPr="001C5F2A">
        <w:rPr>
          <w:b/>
        </w:rPr>
        <w:t>Low Frequency Relay</w:t>
      </w:r>
      <w:r w:rsidRPr="001C5F2A">
        <w:t xml:space="preserve"> settings or take </w:t>
      </w:r>
      <w:r w:rsidRPr="001C5F2A">
        <w:rPr>
          <w:b/>
        </w:rPr>
        <w:t>Low Frequency Relay</w:t>
      </w:r>
      <w:r w:rsidRPr="001C5F2A">
        <w:t xml:space="preserve"> initiated response out of service without </w:t>
      </w:r>
      <w:bookmarkStart w:id="137" w:name="_DV_M103"/>
      <w:bookmarkStart w:id="138" w:name="_DV_M105"/>
      <w:bookmarkEnd w:id="137"/>
      <w:bookmarkEnd w:id="138"/>
      <w:r w:rsidR="000A5CDC">
        <w:rPr>
          <w:b/>
        </w:rPr>
        <w:t>The Company</w:t>
      </w:r>
      <w:r w:rsidRPr="001C5F2A">
        <w:rPr>
          <w:b/>
        </w:rPr>
        <w:t>'s</w:t>
      </w:r>
      <w:r w:rsidRPr="001C5F2A">
        <w:t xml:space="preserve"> agreement, except for safety reasons.</w:t>
      </w:r>
    </w:p>
    <w:p w14:paraId="36727BE3" w14:textId="0E2C170A" w:rsidR="000345D6" w:rsidRPr="001C5F2A" w:rsidRDefault="000345D6" w:rsidP="00F93C09">
      <w:pPr>
        <w:pStyle w:val="Level3Text"/>
      </w:pPr>
      <w:bookmarkStart w:id="139" w:name="_DV_M106"/>
      <w:bookmarkEnd w:id="139"/>
      <w:r w:rsidRPr="001C5F2A">
        <w:t>(iii)</w:t>
      </w:r>
      <w:r w:rsidRPr="001C5F2A">
        <w:tab/>
        <w:t xml:space="preserve">In the case of any such </w:t>
      </w:r>
      <w:r w:rsidRPr="001C5F2A">
        <w:rPr>
          <w:b/>
        </w:rPr>
        <w:t>Demand</w:t>
      </w:r>
      <w:r w:rsidRPr="001C5F2A">
        <w:t xml:space="preserve"> which is </w:t>
      </w:r>
      <w:r w:rsidRPr="001C5F2A">
        <w:rPr>
          <w:b/>
        </w:rPr>
        <w:t>Embedded</w:t>
      </w:r>
      <w:r w:rsidRPr="001C5F2A">
        <w:t xml:space="preserve">,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notify the relevant </w:t>
      </w:r>
      <w:r w:rsidRPr="001C5F2A">
        <w:rPr>
          <w:b/>
        </w:rPr>
        <w:t>Network Operator</w:t>
      </w:r>
      <w:r w:rsidRPr="001C5F2A">
        <w:t xml:space="preserve"> of the location of the </w:t>
      </w:r>
      <w:r w:rsidRPr="001C5F2A">
        <w:rPr>
          <w:b/>
        </w:rPr>
        <w:t>Demand</w:t>
      </w:r>
      <w:r w:rsidRPr="001C5F2A">
        <w:t xml:space="preserve">, the amount of </w:t>
      </w:r>
      <w:r w:rsidRPr="001C5F2A">
        <w:rPr>
          <w:b/>
        </w:rPr>
        <w:t>Demand</w:t>
      </w:r>
      <w:r w:rsidRPr="001C5F2A">
        <w:t xml:space="preserve"> reduction to be available, and the </w:t>
      </w:r>
      <w:r w:rsidRPr="001C5F2A">
        <w:rPr>
          <w:b/>
        </w:rPr>
        <w:t xml:space="preserve">Low Frequency Relay </w:t>
      </w:r>
      <w:r w:rsidRPr="001C5F2A">
        <w:t>settings.</w:t>
      </w:r>
    </w:p>
    <w:p w14:paraId="61078702" w14:textId="1667ACE5" w:rsidR="000345D6" w:rsidRPr="001C5F2A" w:rsidRDefault="000345D6" w:rsidP="00270F52">
      <w:pPr>
        <w:pStyle w:val="Level2Text"/>
        <w:rPr>
          <w:b/>
        </w:rPr>
      </w:pPr>
      <w:bookmarkStart w:id="140" w:name="_DV_M107"/>
      <w:bookmarkEnd w:id="140"/>
      <w:r w:rsidRPr="001C5F2A">
        <w:t>(c)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also utilise other </w:t>
      </w:r>
      <w:r w:rsidRPr="001C5F2A">
        <w:rPr>
          <w:b/>
        </w:rPr>
        <w:t>Demand</w:t>
      </w:r>
      <w:r w:rsidRPr="001C5F2A">
        <w:t xml:space="preserve"> modification arrangements pursuant to an agreement for </w:t>
      </w:r>
      <w:r w:rsidRPr="001C5F2A">
        <w:rPr>
          <w:b/>
        </w:rPr>
        <w:t>Ancillary Services</w:t>
      </w:r>
      <w:r w:rsidRPr="001C5F2A">
        <w:t xml:space="preserve">, in order to contribute towards </w:t>
      </w:r>
      <w:r w:rsidRPr="001C5F2A">
        <w:rPr>
          <w:b/>
        </w:rPr>
        <w:t>Operating Reserve</w:t>
      </w:r>
      <w:r w:rsidR="003F1FC1" w:rsidRPr="001C5F2A">
        <w:t>.</w:t>
      </w:r>
    </w:p>
    <w:p w14:paraId="78D345DE" w14:textId="77777777" w:rsidR="000345D6" w:rsidRPr="00935982" w:rsidRDefault="0015145E" w:rsidP="00270F52">
      <w:pPr>
        <w:pStyle w:val="Level1Text"/>
        <w:rPr>
          <w:color w:val="auto"/>
        </w:rPr>
      </w:pPr>
      <w:bookmarkStart w:id="141" w:name="_DV_M108"/>
      <w:bookmarkEnd w:id="141"/>
      <w:r w:rsidRPr="00935982">
        <w:rPr>
          <w:color w:val="auto"/>
        </w:rPr>
        <w:br w:type="page"/>
      </w:r>
      <w:r w:rsidR="000345D6" w:rsidRPr="00935982">
        <w:rPr>
          <w:color w:val="auto"/>
        </w:rPr>
        <w:t>BC3.7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>RESPONSE TO HIGH FREQUENCY REQUIRED FROM SYNCHRONISED GENSETS (AND DC CONVERTERS AT DC CONVERTER STATIONS</w:t>
      </w:r>
      <w:r w:rsidR="000345D6" w:rsidRPr="001C5F2A">
        <w:rPr>
          <w:color w:val="auto"/>
          <w:u w:val="single"/>
        </w:rPr>
        <w:t xml:space="preserve"> </w:t>
      </w:r>
      <w:r w:rsidR="006F41E0" w:rsidRPr="001C5F2A">
        <w:rPr>
          <w:color w:val="auto"/>
          <w:u w:val="single"/>
        </w:rPr>
        <w:t>AND HVDC SYSTEMS</w:t>
      </w:r>
      <w:r w:rsidR="006F41E0" w:rsidRPr="00935982">
        <w:rPr>
          <w:color w:val="auto"/>
          <w:u w:val="single"/>
        </w:rPr>
        <w:t xml:space="preserve"> </w:t>
      </w:r>
      <w:r w:rsidR="000345D6" w:rsidRPr="00935982">
        <w:rPr>
          <w:color w:val="auto"/>
          <w:u w:val="single"/>
        </w:rPr>
        <w:t>WHEN TRANSFERRING ACTIVE POWER TO THE TOTAL SYSTEM)</w:t>
      </w:r>
      <w:r w:rsidR="00BC1B17" w:rsidRPr="00935982">
        <w:rPr>
          <w:color w:val="auto"/>
          <w:u w:val="single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42" w:name="_Toc51744607"/>
      <w:bookmarkStart w:id="143" w:name="_Toc503448695"/>
      <w:bookmarkStart w:id="144" w:name="_Toc333226673"/>
      <w:r w:rsidR="00BC1B17" w:rsidRPr="00935982">
        <w:rPr>
          <w:color w:val="auto"/>
        </w:rPr>
        <w:instrText>BC3.7   RESPONSE TO HIGH FREQUENCY REQUIRED FROM SYNCHRONISED. GENSETS</w:instrText>
      </w:r>
      <w:bookmarkEnd w:id="142"/>
      <w:bookmarkEnd w:id="143"/>
      <w:bookmarkEnd w:id="144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5C2C564D" w14:textId="6B7B9EFF" w:rsidR="006F41E0" w:rsidRPr="00935982" w:rsidRDefault="000345D6" w:rsidP="00270F52">
      <w:pPr>
        <w:pStyle w:val="Level1Text"/>
        <w:rPr>
          <w:color w:val="auto"/>
          <w:u w:val="single"/>
        </w:rPr>
      </w:pPr>
      <w:bookmarkStart w:id="145" w:name="_DV_M109"/>
      <w:bookmarkEnd w:id="145"/>
      <w:r w:rsidRPr="00935982">
        <w:rPr>
          <w:color w:val="auto"/>
        </w:rPr>
        <w:t>BC3.7.1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Plant </w:t>
      </w:r>
      <w:del w:id="146" w:author="Author">
        <w:r w:rsidR="00270F52" w:rsidRPr="00935982">
          <w:rPr>
            <w:color w:val="auto"/>
            <w:u w:val="single"/>
          </w:rPr>
          <w:delText>In</w:delText>
        </w:r>
      </w:del>
      <w:ins w:id="147" w:author="Author">
        <w:r w:rsidR="009E62A8">
          <w:rPr>
            <w:color w:val="auto"/>
            <w:u w:val="single"/>
          </w:rPr>
          <w:t>i</w:t>
        </w:r>
        <w:r w:rsidR="00270F52" w:rsidRPr="00935982">
          <w:rPr>
            <w:color w:val="auto"/>
            <w:u w:val="single"/>
          </w:rPr>
          <w:t>n</w:t>
        </w:r>
      </w:ins>
      <w:r w:rsidR="00270F52" w:rsidRPr="00935982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 xml:space="preserve">Frequency Sensitive Mode </w:t>
      </w:r>
      <w:del w:id="148" w:author="Author">
        <w:r w:rsidR="00270F52" w:rsidRPr="00935982">
          <w:rPr>
            <w:color w:val="auto"/>
            <w:u w:val="single"/>
          </w:rPr>
          <w:delText>Instructed To Provide</w:delText>
        </w:r>
      </w:del>
      <w:ins w:id="149" w:author="Author">
        <w:r w:rsidR="009E62A8">
          <w:rPr>
            <w:color w:val="auto"/>
            <w:u w:val="single"/>
          </w:rPr>
          <w:t>i</w:t>
        </w:r>
        <w:r w:rsidR="00270F52" w:rsidRPr="00935982">
          <w:rPr>
            <w:color w:val="auto"/>
            <w:u w:val="single"/>
          </w:rPr>
          <w:t xml:space="preserve">nstructed </w:t>
        </w:r>
        <w:r w:rsidR="009E62A8">
          <w:rPr>
            <w:color w:val="auto"/>
            <w:u w:val="single"/>
          </w:rPr>
          <w:t>t</w:t>
        </w:r>
        <w:r w:rsidR="00270F52" w:rsidRPr="00935982">
          <w:rPr>
            <w:color w:val="auto"/>
            <w:u w:val="single"/>
          </w:rPr>
          <w:t xml:space="preserve">o </w:t>
        </w:r>
        <w:r w:rsidR="009E62A8">
          <w:rPr>
            <w:color w:val="auto"/>
            <w:u w:val="single"/>
          </w:rPr>
          <w:t>p</w:t>
        </w:r>
        <w:r w:rsidR="00270F52" w:rsidRPr="00935982">
          <w:rPr>
            <w:color w:val="auto"/>
            <w:u w:val="single"/>
          </w:rPr>
          <w:t>rovide</w:t>
        </w:r>
      </w:ins>
      <w:r w:rsidR="00270F52" w:rsidRPr="00935982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>High Frequency Response</w:t>
      </w:r>
    </w:p>
    <w:p w14:paraId="2BF79D2B" w14:textId="77777777" w:rsidR="000345D6" w:rsidRPr="001C5F2A" w:rsidRDefault="00A3260A" w:rsidP="00F61338">
      <w:pPr>
        <w:pStyle w:val="Level2Text"/>
      </w:pPr>
      <w:bookmarkStart w:id="150" w:name="_DV_M110"/>
      <w:bookmarkEnd w:id="150"/>
      <w:r w:rsidRPr="001C5F2A">
        <w:t xml:space="preserve"> </w:t>
      </w:r>
      <w:r w:rsidR="000345D6" w:rsidRPr="001C5F2A">
        <w:t>(a)</w:t>
      </w:r>
      <w:r w:rsidR="000345D6" w:rsidRPr="001C5F2A">
        <w:tab/>
        <w:t xml:space="preserve">Each </w:t>
      </w:r>
      <w:r w:rsidR="000345D6" w:rsidRPr="001C5F2A">
        <w:rPr>
          <w:b/>
        </w:rPr>
        <w:t xml:space="preserve">Synchronised Genset </w:t>
      </w:r>
      <w:r w:rsidR="000345D6" w:rsidRPr="001C5F2A">
        <w:t xml:space="preserve">(or each </w:t>
      </w:r>
      <w:r w:rsidR="000345D6" w:rsidRPr="001C5F2A">
        <w:rPr>
          <w:b/>
        </w:rPr>
        <w:t>DC Converter</w:t>
      </w:r>
      <w:r w:rsidR="000345D6" w:rsidRPr="001C5F2A">
        <w:t xml:space="preserve"> at a </w:t>
      </w:r>
      <w:r w:rsidR="000345D6" w:rsidRPr="001C5F2A">
        <w:rPr>
          <w:b/>
        </w:rPr>
        <w:t>DC Converter Station</w:t>
      </w:r>
      <w:r w:rsidR="00061E98" w:rsidRPr="001C5F2A">
        <w:rPr>
          <w:b/>
        </w:rPr>
        <w:t xml:space="preserve"> </w:t>
      </w:r>
      <w:r w:rsidR="00061E98" w:rsidRPr="001C5F2A">
        <w:t>or</w:t>
      </w:r>
      <w:r w:rsidR="00061E98" w:rsidRPr="001C5F2A">
        <w:rPr>
          <w:b/>
        </w:rPr>
        <w:t xml:space="preserve"> HVDC System</w:t>
      </w:r>
      <w:r w:rsidR="000345D6" w:rsidRPr="001C5F2A">
        <w:t>) in respect of which the</w:t>
      </w:r>
      <w:r w:rsidRPr="001C5F2A">
        <w:t xml:space="preserve"> </w:t>
      </w:r>
      <w:r w:rsidR="000345D6" w:rsidRPr="001C5F2A">
        <w:rPr>
          <w:b/>
        </w:rPr>
        <w:t>Generator</w:t>
      </w:r>
      <w:r w:rsidR="000345D6" w:rsidRPr="001C5F2A">
        <w:t xml:space="preserve"> or </w:t>
      </w:r>
      <w:r w:rsidR="000345D6" w:rsidRPr="001C5F2A">
        <w:rPr>
          <w:b/>
        </w:rPr>
        <w:t>DC Converter Station</w:t>
      </w:r>
      <w:r w:rsidR="000345D6" w:rsidRPr="001C5F2A">
        <w:t xml:space="preserve"> owner </w:t>
      </w:r>
      <w:r w:rsidR="00061E98" w:rsidRPr="001C5F2A">
        <w:t xml:space="preserve">or </w:t>
      </w:r>
      <w:r w:rsidR="00061E98" w:rsidRPr="001C5F2A">
        <w:rPr>
          <w:b/>
        </w:rPr>
        <w:t>HVDC System Owner</w:t>
      </w:r>
      <w:r w:rsidR="00061E98" w:rsidRPr="001C5F2A">
        <w:t xml:space="preserve"> </w:t>
      </w:r>
      <w:r w:rsidR="000345D6" w:rsidRPr="001C5F2A">
        <w:t xml:space="preserve">and/or </w:t>
      </w:r>
      <w:r w:rsidR="000345D6" w:rsidRPr="001C5F2A">
        <w:rPr>
          <w:b/>
        </w:rPr>
        <w:t>EISO</w:t>
      </w:r>
      <w:r w:rsidR="000345D6" w:rsidRPr="001C5F2A">
        <w:t xml:space="preserve"> has been instructed to operate so as to provide </w:t>
      </w:r>
      <w:r w:rsidR="000345D6" w:rsidRPr="001C5F2A">
        <w:rPr>
          <w:b/>
        </w:rPr>
        <w:t>High Frequency Response</w:t>
      </w:r>
      <w:r w:rsidR="000345D6" w:rsidRPr="001C5F2A">
        <w:t xml:space="preserve">, which is producing </w:t>
      </w:r>
      <w:r w:rsidR="000345D6" w:rsidRPr="001C5F2A">
        <w:rPr>
          <w:b/>
        </w:rPr>
        <w:t>Active Power</w:t>
      </w:r>
      <w:r w:rsidR="000345D6" w:rsidRPr="001C5F2A">
        <w:t xml:space="preserve"> and which is operating above the </w:t>
      </w:r>
      <w:r w:rsidR="000345D6" w:rsidRPr="001C5F2A">
        <w:rPr>
          <w:b/>
        </w:rPr>
        <w:t>Designed Minimum Operating Level</w:t>
      </w:r>
      <w:r w:rsidR="000345D6" w:rsidRPr="001C5F2A">
        <w:t xml:space="preserve">, is required to reduce </w:t>
      </w:r>
      <w:r w:rsidR="000345D6" w:rsidRPr="001C5F2A">
        <w:rPr>
          <w:b/>
        </w:rPr>
        <w:t>Active Power</w:t>
      </w:r>
      <w:r w:rsidR="000345D6" w:rsidRPr="001C5F2A">
        <w:t xml:space="preserve"> output in response to an increase in </w:t>
      </w:r>
      <w:r w:rsidR="000345D6" w:rsidRPr="001C5F2A">
        <w:rPr>
          <w:b/>
        </w:rPr>
        <w:t>System Frequency</w:t>
      </w:r>
      <w:r w:rsidR="000345D6" w:rsidRPr="001C5F2A">
        <w:t xml:space="preserve"> above the </w:t>
      </w:r>
      <w:r w:rsidR="000345D6" w:rsidRPr="001C5F2A">
        <w:rPr>
          <w:b/>
        </w:rPr>
        <w:t>Target Frequency</w:t>
      </w:r>
      <w:r w:rsidR="000345D6" w:rsidRPr="001C5F2A">
        <w:t xml:space="preserve"> (or such other level of </w:t>
      </w:r>
      <w:r w:rsidR="000345D6" w:rsidRPr="001C5F2A">
        <w:rPr>
          <w:b/>
        </w:rPr>
        <w:t>Frequency</w:t>
      </w:r>
      <w:r w:rsidR="000345D6" w:rsidRPr="001C5F2A">
        <w:t xml:space="preserve"> as may have been agreed in an </w:t>
      </w:r>
      <w:r w:rsidR="000345D6" w:rsidRPr="001C5F2A">
        <w:rPr>
          <w:b/>
        </w:rPr>
        <w:t>Ancillary Services Agreement</w:t>
      </w:r>
      <w:r w:rsidR="000345D6" w:rsidRPr="001C5F2A">
        <w:t xml:space="preserve">).  The </w:t>
      </w:r>
      <w:r w:rsidR="000345D6" w:rsidRPr="001C5F2A">
        <w:rPr>
          <w:b/>
        </w:rPr>
        <w:t>Target Frequency</w:t>
      </w:r>
      <w:r w:rsidR="000345D6" w:rsidRPr="001C5F2A">
        <w:t xml:space="preserve"> is normally 50.00 Hz except where modified as specified under BC3.4.2.</w:t>
      </w:r>
    </w:p>
    <w:p w14:paraId="55554240" w14:textId="299C6306" w:rsidR="00B1695B" w:rsidRPr="001C5F2A" w:rsidRDefault="000345D6" w:rsidP="00F93C09">
      <w:pPr>
        <w:pStyle w:val="Level3Text"/>
        <w:tabs>
          <w:tab w:val="clear" w:pos="2268"/>
          <w:tab w:val="left" w:pos="1843"/>
        </w:tabs>
        <w:ind w:hanging="850"/>
      </w:pPr>
      <w:bookmarkStart w:id="151" w:name="_DV_M111"/>
      <w:bookmarkEnd w:id="151"/>
      <w:r w:rsidRPr="001C5F2A">
        <w:t>(b)</w:t>
      </w:r>
      <w:r w:rsidRPr="001C5F2A">
        <w:tab/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  <w:t xml:space="preserve">The rate of change of </w:t>
      </w:r>
      <w:r w:rsidRPr="001C5F2A">
        <w:rPr>
          <w:b/>
        </w:rPr>
        <w:t>Active Power</w:t>
      </w:r>
      <w:r w:rsidRPr="001C5F2A">
        <w:t xml:space="preserve"> output with respect to </w:t>
      </w:r>
      <w:r w:rsidRPr="001C5F2A">
        <w:rPr>
          <w:b/>
        </w:rPr>
        <w:t xml:space="preserve">Frequency </w:t>
      </w:r>
      <w:r w:rsidRPr="001C5F2A">
        <w:t xml:space="preserve">up to 50.5 Hz shall be in accordance with the provisions of the relevant </w:t>
      </w:r>
      <w:r w:rsidRPr="001C5F2A">
        <w:rPr>
          <w:b/>
        </w:rPr>
        <w:t>Ancillary Services Agreement</w:t>
      </w:r>
      <w:r w:rsidRPr="001C5F2A">
        <w:t xml:space="preserve"> with each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</w:t>
      </w:r>
      <w:r w:rsidR="00B23D43" w:rsidRPr="001C5F2A">
        <w:t xml:space="preserve"> or</w:t>
      </w:r>
      <w:r w:rsidR="00B23D43" w:rsidRPr="001C5F2A">
        <w:rPr>
          <w:b/>
        </w:rPr>
        <w:t xml:space="preserve"> HVDC System Owner</w:t>
      </w:r>
      <w:r w:rsidRPr="001C5F2A">
        <w:t xml:space="preserve">.  If more than one rate is provided for in the </w:t>
      </w:r>
      <w:r w:rsidRPr="001C5F2A">
        <w:rPr>
          <w:b/>
        </w:rPr>
        <w:t>Ancillary Services Agreement</w:t>
      </w:r>
      <w:ins w:id="152" w:author="Author">
        <w:r w:rsidR="009E62A8" w:rsidRPr="00F93C09">
          <w:rPr>
            <w:bCs/>
          </w:rPr>
          <w:t>,</w:t>
        </w:r>
      </w:ins>
      <w:r w:rsidRPr="001C5F2A">
        <w:t xml:space="preserve">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instruct the rate when the instruction to operate to provide </w:t>
      </w:r>
      <w:r w:rsidRPr="001C5F2A">
        <w:rPr>
          <w:b/>
        </w:rPr>
        <w:t xml:space="preserve">High Frequency Response </w:t>
      </w:r>
      <w:r w:rsidRPr="001C5F2A">
        <w:t>is given.</w:t>
      </w:r>
    </w:p>
    <w:p w14:paraId="42DB83F7" w14:textId="77777777" w:rsidR="000345D6" w:rsidRPr="001C5F2A" w:rsidRDefault="000345D6" w:rsidP="00F93C09">
      <w:pPr>
        <w:pStyle w:val="Level3Text"/>
      </w:pPr>
      <w:bookmarkStart w:id="153" w:name="_DV_M112"/>
      <w:bookmarkEnd w:id="153"/>
      <w:r w:rsidRPr="001C5F2A">
        <w:t>(ii)</w:t>
      </w:r>
      <w:r w:rsidRPr="001C5F2A">
        <w:tab/>
        <w:t xml:space="preserve">The reduction in </w:t>
      </w:r>
      <w:r w:rsidRPr="001C5F2A">
        <w:rPr>
          <w:b/>
        </w:rPr>
        <w:t>Active Power</w:t>
      </w:r>
      <w:r w:rsidRPr="001C5F2A">
        <w:t xml:space="preserve"> output by the amount provided for in the relevant </w:t>
      </w:r>
      <w:r w:rsidRPr="001C5F2A">
        <w:rPr>
          <w:b/>
        </w:rPr>
        <w:t>Ancillary Services Agreement</w:t>
      </w:r>
      <w:r w:rsidRPr="001C5F2A">
        <w:t xml:space="preserve"> must be fully achieved within 10 seconds of the time of the </w:t>
      </w:r>
      <w:r w:rsidRPr="001C5F2A">
        <w:rPr>
          <w:b/>
        </w:rPr>
        <w:t xml:space="preserve">Frequency </w:t>
      </w:r>
      <w:r w:rsidRPr="001C5F2A">
        <w:t>increase and must be sustained at no lesser reduction thereafter.</w:t>
      </w:r>
    </w:p>
    <w:p w14:paraId="7A627816" w14:textId="008F90EE" w:rsidR="000345D6" w:rsidRPr="001C5F2A" w:rsidRDefault="000345D6" w:rsidP="00F93C09">
      <w:pPr>
        <w:pStyle w:val="Level3Text"/>
        <w:rPr>
          <w:b/>
        </w:rPr>
      </w:pPr>
      <w:bookmarkStart w:id="154" w:name="_DV_M113"/>
      <w:bookmarkEnd w:id="154"/>
      <w:r w:rsidRPr="001C5F2A">
        <w:t>(iii)</w:t>
      </w:r>
      <w:r w:rsidRPr="001C5F2A">
        <w:tab/>
        <w:t xml:space="preserve">It is accepted that the reduction in </w:t>
      </w:r>
      <w:r w:rsidRPr="001C5F2A">
        <w:rPr>
          <w:b/>
        </w:rPr>
        <w:t>Active Power</w:t>
      </w:r>
      <w:r w:rsidRPr="001C5F2A">
        <w:t xml:space="preserve"> output may not be </w:t>
      </w:r>
      <w:del w:id="155" w:author="Author">
        <w:r w:rsidRPr="001C5F2A">
          <w:delText xml:space="preserve">to </w:delText>
        </w:r>
      </w:del>
      <w:r w:rsidRPr="001C5F2A">
        <w:t xml:space="preserve">below the </w:t>
      </w:r>
      <w:r w:rsidRPr="001C5F2A">
        <w:rPr>
          <w:b/>
        </w:rPr>
        <w:t>Designed Minimum Operating Level</w:t>
      </w:r>
      <w:r w:rsidR="003F1FC1" w:rsidRPr="001C5F2A">
        <w:t>.</w:t>
      </w:r>
    </w:p>
    <w:p w14:paraId="2EA5F0A2" w14:textId="77777777" w:rsidR="000345D6" w:rsidRPr="001C5F2A" w:rsidRDefault="000345D6" w:rsidP="00F61338">
      <w:pPr>
        <w:pStyle w:val="Level2Text"/>
      </w:pPr>
      <w:bookmarkStart w:id="156" w:name="_DV_M114"/>
      <w:bookmarkEnd w:id="156"/>
      <w:r w:rsidRPr="001C5F2A">
        <w:t>(c)</w:t>
      </w:r>
      <w:r w:rsidRPr="001C5F2A">
        <w:tab/>
        <w:t xml:space="preserve">In addition to the </w:t>
      </w:r>
      <w:r w:rsidRPr="001C5F2A">
        <w:rPr>
          <w:b/>
        </w:rPr>
        <w:t xml:space="preserve">High Frequency Response </w:t>
      </w:r>
      <w:r w:rsidRPr="001C5F2A">
        <w:t xml:space="preserve">provided,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 xml:space="preserve">DC Converter </w:t>
      </w:r>
      <w:r w:rsidRPr="001C5F2A">
        <w:t xml:space="preserve">at a </w:t>
      </w:r>
      <w:r w:rsidRPr="001C5F2A">
        <w:rPr>
          <w:b/>
        </w:rPr>
        <w:t>DC Converter Station</w:t>
      </w:r>
      <w:r w:rsidR="00B23D43" w:rsidRPr="001C5F2A">
        <w:rPr>
          <w:b/>
        </w:rPr>
        <w:t xml:space="preserve"> </w:t>
      </w:r>
      <w:r w:rsidR="00B23D43" w:rsidRPr="001C5F2A">
        <w:t>or</w:t>
      </w:r>
      <w:r w:rsidR="00B23D43" w:rsidRPr="001C5F2A">
        <w:rPr>
          <w:b/>
        </w:rPr>
        <w:t xml:space="preserve"> HVDC System</w:t>
      </w:r>
      <w:r w:rsidRPr="001C5F2A">
        <w:t>)</w:t>
      </w:r>
      <w:r w:rsidRPr="001C5F2A">
        <w:rPr>
          <w:b/>
        </w:rPr>
        <w:t xml:space="preserve"> </w:t>
      </w:r>
      <w:r w:rsidRPr="001C5F2A">
        <w:t xml:space="preserve">must continue to reduce </w:t>
      </w:r>
      <w:r w:rsidRPr="001C5F2A">
        <w:rPr>
          <w:b/>
        </w:rPr>
        <w:t xml:space="preserve">Active Power </w:t>
      </w:r>
      <w:r w:rsidRPr="001C5F2A">
        <w:t xml:space="preserve">output in response to an increase in </w:t>
      </w:r>
      <w:r w:rsidRPr="001C5F2A">
        <w:rPr>
          <w:b/>
        </w:rPr>
        <w:t>System Frequency</w:t>
      </w:r>
      <w:r w:rsidRPr="001C5F2A">
        <w:t xml:space="preserve"> </w:t>
      </w:r>
      <w:r w:rsidR="00B1695B" w:rsidRPr="001C5F2A">
        <w:t>above</w:t>
      </w:r>
      <w:r w:rsidRPr="001C5F2A">
        <w:t xml:space="preserve"> 50.5 Hz at a minimum rate of 2 per cent of output per 0.1 Hz deviation of </w:t>
      </w:r>
      <w:r w:rsidRPr="001C5F2A">
        <w:rPr>
          <w:b/>
        </w:rPr>
        <w:t xml:space="preserve">System Frequency </w:t>
      </w:r>
      <w:r w:rsidRPr="001C5F2A">
        <w:t>above that level, such reduction to be achieved within five minutes of the rise to or above 50.5 Hz.</w:t>
      </w:r>
      <w:r w:rsidR="00B1695B" w:rsidRPr="001C5F2A">
        <w:t xml:space="preserve"> For a </w:t>
      </w:r>
      <w:r w:rsidR="00B1695B" w:rsidRPr="001C5F2A">
        <w:rPr>
          <w:b/>
        </w:rPr>
        <w:t>Power Station</w:t>
      </w:r>
      <w:r w:rsidR="00B1695B" w:rsidRPr="001C5F2A">
        <w:t xml:space="preserve"> with a </w:t>
      </w:r>
      <w:r w:rsidR="00B1695B" w:rsidRPr="001C5F2A">
        <w:rPr>
          <w:b/>
        </w:rPr>
        <w:t>Completion Date</w:t>
      </w:r>
      <w:r w:rsidR="00B1695B" w:rsidRPr="001C5F2A">
        <w:t xml:space="preserve"> after 1st January 2009</w:t>
      </w:r>
      <w:ins w:id="157" w:author="Author">
        <w:r w:rsidR="009E62A8">
          <w:t>,</w:t>
        </w:r>
      </w:ins>
      <w:r w:rsidR="00B1695B" w:rsidRPr="001C5F2A">
        <w:t xml:space="preserve"> this reduction in </w:t>
      </w:r>
      <w:r w:rsidR="00B1695B" w:rsidRPr="001C5F2A">
        <w:rPr>
          <w:b/>
        </w:rPr>
        <w:t>Active Power</w:t>
      </w:r>
      <w:r w:rsidR="00B1695B" w:rsidRPr="001C5F2A">
        <w:t xml:space="preserve"> should be delivered in accordance with in (</w:t>
      </w:r>
      <w:proofErr w:type="spellStart"/>
      <w:r w:rsidR="00B1695B" w:rsidRPr="001C5F2A">
        <w:t>i</w:t>
      </w:r>
      <w:proofErr w:type="spellEnd"/>
      <w:r w:rsidR="00B1695B" w:rsidRPr="001C5F2A">
        <w:t xml:space="preserve">) to (iv) below. </w:t>
      </w:r>
      <w:r w:rsidRPr="001C5F2A">
        <w:t xml:space="preserve">For the avoidance of doubt, the provision of this reduction in </w:t>
      </w:r>
      <w:r w:rsidRPr="001C5F2A">
        <w:rPr>
          <w:b/>
        </w:rPr>
        <w:t>Active Power</w:t>
      </w:r>
      <w:r w:rsidRPr="001C5F2A">
        <w:t xml:space="preserve"> output is not an </w:t>
      </w:r>
      <w:r w:rsidRPr="001C5F2A">
        <w:rPr>
          <w:b/>
        </w:rPr>
        <w:t>Ancillary Service</w:t>
      </w:r>
      <w:r w:rsidRPr="001C5F2A">
        <w:t>.</w:t>
      </w:r>
    </w:p>
    <w:p w14:paraId="2F0D4E72" w14:textId="77777777" w:rsidR="00B1695B" w:rsidRPr="001C5F2A" w:rsidRDefault="00B1695B" w:rsidP="00F93C09">
      <w:pPr>
        <w:pStyle w:val="Level3Text"/>
      </w:pPr>
      <w:r w:rsidRPr="001C5F2A"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  <w:t xml:space="preserve">The reduction in </w:t>
      </w:r>
      <w:r w:rsidRPr="001C5F2A">
        <w:rPr>
          <w:b/>
        </w:rPr>
        <w:t>Active Power</w:t>
      </w:r>
      <w:r w:rsidRPr="001C5F2A">
        <w:t xml:space="preserve"> output must be continuously and linearly proportional as far as practical, to the excess of </w:t>
      </w:r>
      <w:r w:rsidRPr="001C5F2A">
        <w:rPr>
          <w:b/>
        </w:rPr>
        <w:t>Frequency</w:t>
      </w:r>
      <w:r w:rsidRPr="001C5F2A">
        <w:t xml:space="preserve"> above 50.5 Hz and must be provided increasingly with time over the period specified in (iii) below. </w:t>
      </w:r>
    </w:p>
    <w:p w14:paraId="2C872BDB" w14:textId="77777777" w:rsidR="00B1695B" w:rsidRPr="001C5F2A" w:rsidRDefault="00B1695B" w:rsidP="00F93C09">
      <w:pPr>
        <w:pStyle w:val="Level3Text"/>
      </w:pPr>
      <w:r w:rsidRPr="001C5F2A">
        <w:t>(ii)</w:t>
      </w:r>
      <w:r w:rsidRPr="001C5F2A">
        <w:tab/>
        <w:t xml:space="preserve">As much as possible of the proportional reduction in </w:t>
      </w:r>
      <w:r w:rsidRPr="001C5F2A">
        <w:rPr>
          <w:b/>
        </w:rPr>
        <w:t xml:space="preserve">Active Power </w:t>
      </w:r>
      <w:r w:rsidRPr="001C5F2A">
        <w:t xml:space="preserve">output must result from the frequency control device (or speed governor) action and must be achieved within 10 seconds of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58AA2C20" w14:textId="77777777" w:rsidR="00B1695B" w:rsidRPr="001C5F2A" w:rsidRDefault="00B1695B" w:rsidP="00F93C09">
      <w:pPr>
        <w:pStyle w:val="Level3Text"/>
      </w:pPr>
      <w:r w:rsidRPr="001C5F2A">
        <w:t>(iii)</w:t>
      </w:r>
      <w:r w:rsidRPr="001C5F2A">
        <w:tab/>
        <w:t xml:space="preserve">The residue of the proportional reduction in </w:t>
      </w:r>
      <w:r w:rsidRPr="001C5F2A">
        <w:rPr>
          <w:b/>
        </w:rPr>
        <w:t>Active Power</w:t>
      </w:r>
      <w:r w:rsidRPr="001C5F2A">
        <w:t xml:space="preserve"> output which results from automatic action of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061E98" w:rsidRPr="001C5F2A">
        <w:rPr>
          <w:b/>
        </w:rPr>
        <w:t xml:space="preserve"> </w:t>
      </w:r>
      <w:r w:rsidR="00061E98" w:rsidRPr="001C5F2A">
        <w:t>or</w:t>
      </w:r>
      <w:r w:rsidR="00061E98" w:rsidRPr="001C5F2A">
        <w:rPr>
          <w:b/>
        </w:rPr>
        <w:t xml:space="preserve"> HVDC System</w:t>
      </w:r>
      <w:r w:rsidRPr="001C5F2A">
        <w:t xml:space="preserve">) output control devices other than the frequency control devices (or speed governors) must be achieved within 3 minutes from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136BB0FA" w14:textId="77777777" w:rsidR="00B1695B" w:rsidRPr="001C5F2A" w:rsidRDefault="00B1695B" w:rsidP="00F93C09">
      <w:pPr>
        <w:pStyle w:val="Level3Text"/>
      </w:pPr>
      <w:r w:rsidRPr="001C5F2A">
        <w:t>(iv)</w:t>
      </w:r>
      <w:r w:rsidRPr="001C5F2A">
        <w:tab/>
        <w:t xml:space="preserve">Any further residue of the proportional reduction which results from non-automatic action initiated by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1CE3" w:rsidRPr="001C5F2A">
        <w:t>or</w:t>
      </w:r>
      <w:r w:rsidR="00DE1CE3" w:rsidRPr="001C5F2A">
        <w:rPr>
          <w:b/>
        </w:rPr>
        <w:t xml:space="preserve"> HVDC System Owner</w:t>
      </w:r>
      <w:r w:rsidR="00DE1CE3" w:rsidRPr="001C5F2A">
        <w:t xml:space="preserve"> </w:t>
      </w:r>
      <w:r w:rsidRPr="001C5F2A">
        <w:t xml:space="preserve">shall be initiated within 2 minutes, and achieved within 5 minutes, of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25712922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0143CDAE" w14:textId="122CBE0D" w:rsidR="00A3260A" w:rsidRPr="001C5F2A" w:rsidRDefault="0015145E" w:rsidP="00F61338">
      <w:pPr>
        <w:pStyle w:val="Level1Text"/>
        <w:rPr>
          <w:color w:val="auto"/>
          <w:u w:val="single"/>
        </w:rPr>
      </w:pPr>
      <w:bookmarkStart w:id="158" w:name="_DV_M115"/>
      <w:bookmarkEnd w:id="158"/>
      <w:r w:rsidRPr="00935982">
        <w:rPr>
          <w:color w:val="auto"/>
        </w:rPr>
        <w:br w:type="page"/>
      </w:r>
      <w:r w:rsidR="000345D6" w:rsidRPr="00935982">
        <w:rPr>
          <w:color w:val="auto"/>
        </w:rPr>
        <w:t>BC3.7.2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 xml:space="preserve">Plant </w:t>
      </w:r>
      <w:proofErr w:type="gramStart"/>
      <w:r w:rsidR="00F61338" w:rsidRPr="00935982">
        <w:rPr>
          <w:color w:val="auto"/>
          <w:u w:val="single"/>
        </w:rPr>
        <w:t>In</w:t>
      </w:r>
      <w:proofErr w:type="gramEnd"/>
      <w:r w:rsidR="00F61338" w:rsidRPr="00935982">
        <w:rPr>
          <w:color w:val="auto"/>
          <w:u w:val="single"/>
        </w:rPr>
        <w:t xml:space="preserve"> </w:t>
      </w:r>
      <w:r w:rsidR="000345D6" w:rsidRPr="00935982">
        <w:rPr>
          <w:color w:val="auto"/>
          <w:u w:val="single"/>
        </w:rPr>
        <w:t>Limited Frequency Sensitive Mode</w:t>
      </w:r>
    </w:p>
    <w:p w14:paraId="213634E6" w14:textId="77777777" w:rsidR="00F2792F" w:rsidRPr="001C5F2A" w:rsidRDefault="00ED0E6C" w:rsidP="0009550D">
      <w:pPr>
        <w:pStyle w:val="Level1Text"/>
        <w:rPr>
          <w:color w:val="auto"/>
        </w:rPr>
      </w:pPr>
      <w:r w:rsidRPr="001C5F2A">
        <w:rPr>
          <w:color w:val="auto"/>
        </w:rPr>
        <w:t>BC.3.7.2</w:t>
      </w:r>
      <w:r w:rsidR="00A3260A" w:rsidRPr="001C5F2A">
        <w:rPr>
          <w:color w:val="auto"/>
        </w:rPr>
        <w:t>.1</w:t>
      </w:r>
      <w:r w:rsidR="00A3260A" w:rsidRPr="001C5F2A">
        <w:rPr>
          <w:color w:val="auto"/>
        </w:rPr>
        <w:tab/>
      </w:r>
      <w:r w:rsidR="00F2792F" w:rsidRPr="001C5F2A">
        <w:rPr>
          <w:color w:val="auto"/>
          <w:u w:val="single"/>
        </w:rPr>
        <w:t>Plant in Limited Frequency Sensitive Mode applicable to GB Code Users</w:t>
      </w:r>
    </w:p>
    <w:p w14:paraId="3798273C" w14:textId="77777777" w:rsidR="000345D6" w:rsidRPr="00935982" w:rsidRDefault="00F2792F" w:rsidP="0009550D">
      <w:pPr>
        <w:pStyle w:val="Level1Text"/>
        <w:rPr>
          <w:color w:val="auto"/>
        </w:rPr>
      </w:pPr>
      <w:r w:rsidRPr="001C5F2A">
        <w:rPr>
          <w:color w:val="auto"/>
        </w:rPr>
        <w:tab/>
      </w:r>
      <w:r w:rsidR="00A3260A" w:rsidRPr="001C5F2A">
        <w:rPr>
          <w:color w:val="auto"/>
        </w:rPr>
        <w:t xml:space="preserve">The following requirements are applicable to </w:t>
      </w:r>
      <w:r w:rsidRPr="001C5F2A">
        <w:rPr>
          <w:b/>
          <w:color w:val="auto"/>
        </w:rPr>
        <w:t>GB Code</w:t>
      </w:r>
      <w:r w:rsidR="00A3260A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A3260A" w:rsidRPr="001C5F2A">
        <w:rPr>
          <w:color w:val="auto"/>
        </w:rPr>
        <w:t xml:space="preserve"> in respect of </w:t>
      </w:r>
      <w:r w:rsidR="00A3260A" w:rsidRPr="001C5F2A">
        <w:rPr>
          <w:b/>
          <w:color w:val="auto"/>
        </w:rPr>
        <w:t>Plant</w:t>
      </w:r>
      <w:r w:rsidR="00A3260A" w:rsidRPr="001C5F2A">
        <w:rPr>
          <w:color w:val="auto"/>
        </w:rPr>
        <w:t xml:space="preserve"> operating in </w:t>
      </w:r>
      <w:r w:rsidR="00ED0E6C" w:rsidRPr="001C5F2A">
        <w:rPr>
          <w:b/>
          <w:color w:val="auto"/>
        </w:rPr>
        <w:t>Limited</w:t>
      </w:r>
      <w:r w:rsidR="00ED0E6C" w:rsidRPr="001C5F2A">
        <w:rPr>
          <w:color w:val="auto"/>
        </w:rPr>
        <w:t xml:space="preserve"> </w:t>
      </w:r>
      <w:r w:rsidR="00A3260A" w:rsidRPr="001C5F2A">
        <w:rPr>
          <w:b/>
          <w:color w:val="auto"/>
        </w:rPr>
        <w:t>Frequency Sensitive Mode</w:t>
      </w:r>
      <w:r w:rsidR="00A3260A" w:rsidRPr="001C5F2A">
        <w:rPr>
          <w:color w:val="auto"/>
        </w:rPr>
        <w:t>.</w:t>
      </w:r>
      <w:r w:rsidR="00A3260A" w:rsidRPr="001C5F2A">
        <w:rPr>
          <w:b/>
          <w:color w:val="auto"/>
        </w:rPr>
        <w:t xml:space="preserve">  </w:t>
      </w:r>
      <w:r w:rsidR="00A3260A" w:rsidRPr="001C5F2A">
        <w:rPr>
          <w:color w:val="auto"/>
        </w:rPr>
        <w:t>For the avoidance of doubt</w:t>
      </w:r>
      <w:r w:rsidR="00ED0E6C" w:rsidRPr="001C5F2A">
        <w:rPr>
          <w:color w:val="auto"/>
        </w:rPr>
        <w:t>,</w:t>
      </w:r>
      <w:r w:rsidR="00A3260A" w:rsidRPr="001C5F2A">
        <w:rPr>
          <w:color w:val="auto"/>
        </w:rPr>
        <w:t xml:space="preserve"> these requirements</w:t>
      </w:r>
      <w:r w:rsidR="00A3260A" w:rsidRPr="001C5F2A">
        <w:rPr>
          <w:b/>
          <w:color w:val="auto"/>
        </w:rPr>
        <w:t xml:space="preserve"> </w:t>
      </w:r>
      <w:r w:rsidR="00A3260A" w:rsidRPr="001C5F2A">
        <w:rPr>
          <w:color w:val="auto"/>
        </w:rPr>
        <w:t xml:space="preserve">do not apply to </w:t>
      </w:r>
      <w:r w:rsidRPr="001C5F2A">
        <w:rPr>
          <w:b/>
          <w:color w:val="auto"/>
        </w:rPr>
        <w:t>EU</w:t>
      </w:r>
      <w:r w:rsidR="00A3260A" w:rsidRPr="001C5F2A">
        <w:rPr>
          <w:b/>
          <w:color w:val="auto"/>
        </w:rPr>
        <w:t xml:space="preserve"> Generators</w:t>
      </w:r>
      <w:r w:rsidR="00A3260A" w:rsidRPr="001C5F2A">
        <w:rPr>
          <w:color w:val="auto"/>
        </w:rPr>
        <w:t xml:space="preserve"> and </w:t>
      </w:r>
      <w:r w:rsidR="00A3260A" w:rsidRPr="001C5F2A">
        <w:rPr>
          <w:b/>
          <w:color w:val="auto"/>
        </w:rPr>
        <w:t>HVDC System Owners</w:t>
      </w:r>
      <w:r w:rsidR="00A3260A" w:rsidRPr="001C5F2A">
        <w:rPr>
          <w:color w:val="auto"/>
        </w:rPr>
        <w:t xml:space="preserve"> for whom the requirements of BC</w:t>
      </w:r>
      <w:r w:rsidR="00ED0E6C" w:rsidRPr="001C5F2A">
        <w:rPr>
          <w:color w:val="auto"/>
        </w:rPr>
        <w:t>.3.7.2</w:t>
      </w:r>
      <w:r w:rsidR="00A3260A" w:rsidRPr="001C5F2A">
        <w:rPr>
          <w:color w:val="auto"/>
        </w:rPr>
        <w:t xml:space="preserve">.2 apply.  </w:t>
      </w:r>
      <w:r w:rsidR="00A3260A" w:rsidRPr="001C5F2A">
        <w:rPr>
          <w:color w:val="auto"/>
        </w:rPr>
        <w:fldChar w:fldCharType="begin"/>
      </w:r>
      <w:r w:rsidR="00A3260A" w:rsidRPr="001C5F2A">
        <w:rPr>
          <w:color w:val="auto"/>
        </w:rPr>
        <w:instrText>Tc "</w:instrText>
      </w:r>
      <w:bookmarkStart w:id="159" w:name="_Toc51744608"/>
      <w:bookmarkStart w:id="160" w:name="_Toc503448696"/>
      <w:r w:rsidR="00A3260A" w:rsidRPr="001C5F2A">
        <w:rPr>
          <w:color w:val="auto"/>
        </w:rPr>
        <w:instrText>BC3.7.1   Plant In Frequency Sensitive Mode Instructed To Provide High Frequency Response</w:instrText>
      </w:r>
      <w:bookmarkEnd w:id="159"/>
      <w:bookmarkEnd w:id="160"/>
      <w:r w:rsidR="00A3260A" w:rsidRPr="001C5F2A">
        <w:rPr>
          <w:color w:val="auto"/>
        </w:rPr>
        <w:instrText xml:space="preserve"> " \L 2</w:instrText>
      </w:r>
      <w:r w:rsidR="00A3260A" w:rsidRPr="001C5F2A">
        <w:rPr>
          <w:color w:val="auto"/>
        </w:rPr>
        <w:fldChar w:fldCharType="end"/>
      </w:r>
      <w:r w:rsidR="00BC1B17" w:rsidRPr="001C5F2A">
        <w:rPr>
          <w:color w:val="auto"/>
        </w:rPr>
        <w:fldChar w:fldCharType="begin"/>
      </w:r>
      <w:r w:rsidR="00F61338" w:rsidRPr="001C5F2A">
        <w:rPr>
          <w:color w:val="auto"/>
        </w:rPr>
        <w:instrText>Tc "</w:instrText>
      </w:r>
      <w:bookmarkStart w:id="161" w:name="_Toc51744609"/>
      <w:bookmarkStart w:id="162" w:name="_Toc503448697"/>
      <w:r w:rsidR="00BC1B17" w:rsidRPr="001C5F2A">
        <w:rPr>
          <w:color w:val="auto"/>
        </w:rPr>
        <w:instrText>BC3</w:instrText>
      </w:r>
      <w:r w:rsidR="00F61338" w:rsidRPr="001C5F2A">
        <w:rPr>
          <w:color w:val="auto"/>
        </w:rPr>
        <w:instrText xml:space="preserve">.7.2   </w:instrText>
      </w:r>
      <w:r w:rsidR="00BC1B17" w:rsidRPr="001C5F2A">
        <w:rPr>
          <w:color w:val="auto"/>
        </w:rPr>
        <w:instrText xml:space="preserve">Plant </w:instrText>
      </w:r>
      <w:r w:rsidR="00F61338" w:rsidRPr="001C5F2A">
        <w:rPr>
          <w:color w:val="auto"/>
        </w:rPr>
        <w:instrText xml:space="preserve">In </w:instrText>
      </w:r>
      <w:r w:rsidR="00BC1B17" w:rsidRPr="001C5F2A">
        <w:rPr>
          <w:color w:val="auto"/>
        </w:rPr>
        <w:instrText>Limited Frequency Sensitive Mode</w:instrText>
      </w:r>
      <w:bookmarkEnd w:id="161"/>
      <w:bookmarkEnd w:id="162"/>
      <w:r w:rsidR="00BC1B17" w:rsidRPr="001C5F2A">
        <w:rPr>
          <w:color w:val="auto"/>
        </w:rPr>
        <w:instrText xml:space="preserve"> </w:instrText>
      </w:r>
      <w:r w:rsidR="00F61338" w:rsidRPr="001C5F2A">
        <w:rPr>
          <w:color w:val="auto"/>
        </w:rPr>
        <w:instrText>" \L 2</w:instrText>
      </w:r>
      <w:r w:rsidR="00BC1B17" w:rsidRPr="001C5F2A">
        <w:rPr>
          <w:color w:val="auto"/>
        </w:rPr>
        <w:fldChar w:fldCharType="end"/>
      </w:r>
    </w:p>
    <w:p w14:paraId="6325F94E" w14:textId="2E351263" w:rsidR="00B1695B" w:rsidRPr="001C5F2A" w:rsidRDefault="000345D6" w:rsidP="00F61338">
      <w:pPr>
        <w:pStyle w:val="Level2Text"/>
      </w:pPr>
      <w:bookmarkStart w:id="163" w:name="_DV_M116"/>
      <w:bookmarkEnd w:id="163"/>
      <w:r w:rsidRPr="001C5F2A">
        <w:t>(a)</w:t>
      </w:r>
      <w:r w:rsidRPr="001C5F2A">
        <w:tab/>
        <w:t xml:space="preserve">Each </w:t>
      </w:r>
      <w:r w:rsidRPr="001C5F2A">
        <w:rPr>
          <w:b/>
        </w:rPr>
        <w:t>Synchronised 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>)</w:t>
      </w:r>
      <w:r w:rsidR="00793A24" w:rsidRPr="001C5F2A">
        <w:t xml:space="preserve"> </w:t>
      </w:r>
      <w:r w:rsidRPr="001C5F2A">
        <w:t xml:space="preserve">operating in a </w:t>
      </w:r>
      <w:r w:rsidRPr="001C5F2A">
        <w:rPr>
          <w:b/>
        </w:rPr>
        <w:t>Limited Frequency Sensitive Mode</w:t>
      </w:r>
      <w:r w:rsidRPr="001C5F2A">
        <w:t xml:space="preserve"> which is producing </w:t>
      </w:r>
      <w:r w:rsidRPr="001C5F2A">
        <w:rPr>
          <w:b/>
        </w:rPr>
        <w:t>Active Power</w:t>
      </w:r>
      <w:r w:rsidRPr="001C5F2A">
        <w:t xml:space="preserve"> is also required to reduce </w:t>
      </w:r>
      <w:r w:rsidRPr="001C5F2A">
        <w:rPr>
          <w:b/>
        </w:rPr>
        <w:t>Active Power</w:t>
      </w:r>
      <w:r w:rsidRPr="001C5F2A">
        <w:t xml:space="preserve"> output in response to </w:t>
      </w:r>
      <w:r w:rsidRPr="001C5F2A">
        <w:rPr>
          <w:b/>
        </w:rPr>
        <w:t>System Frequency</w:t>
      </w:r>
      <w:r w:rsidRPr="001C5F2A">
        <w:t xml:space="preserve"> when this rises above 50.4 Hz. 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3F1FC1" w:rsidRPr="001C5F2A">
        <w:t>,</w:t>
      </w:r>
      <w:r w:rsidRPr="001C5F2A">
        <w:t xml:space="preserve"> the provisions of </w:t>
      </w:r>
      <w:r w:rsidR="00793A24" w:rsidRPr="001C5F2A">
        <w:t>BC3.7.7</w:t>
      </w:r>
      <w:r w:rsidR="0009550D" w:rsidRPr="001C5F2A">
        <w:t xml:space="preserve"> </w:t>
      </w:r>
      <w:r w:rsidRPr="001C5F2A">
        <w:t>are also applicable</w:t>
      </w:r>
      <w:r w:rsidR="00793A24" w:rsidRPr="001C5F2A">
        <w:t>.</w:t>
      </w:r>
      <w:r w:rsidRPr="001C5F2A">
        <w:t xml:space="preserve">  For the avoidance of doubt, the provision of this reduction in </w:t>
      </w:r>
      <w:r w:rsidRPr="001C5F2A">
        <w:rPr>
          <w:b/>
        </w:rPr>
        <w:t>Active Power</w:t>
      </w:r>
      <w:r w:rsidRPr="001C5F2A">
        <w:t xml:space="preserve"> output is not an </w:t>
      </w:r>
      <w:r w:rsidRPr="001C5F2A">
        <w:rPr>
          <w:b/>
        </w:rPr>
        <w:t>Ancillary Service</w:t>
      </w:r>
      <w:r w:rsidRPr="001C5F2A">
        <w:t>.  Such provision is known as "</w:t>
      </w:r>
      <w:r w:rsidRPr="001C5F2A">
        <w:rPr>
          <w:b/>
        </w:rPr>
        <w:t>Limited High Frequency Response</w:t>
      </w:r>
      <w:r w:rsidRPr="001C5F2A">
        <w:t>".</w:t>
      </w:r>
    </w:p>
    <w:p w14:paraId="42DA1906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43FEE667" w14:textId="77777777" w:rsidR="000345D6" w:rsidRPr="001C5F2A" w:rsidRDefault="000345D6" w:rsidP="00935982">
      <w:pPr>
        <w:pStyle w:val="Level3Text"/>
        <w:tabs>
          <w:tab w:val="clear" w:pos="2268"/>
          <w:tab w:val="left" w:pos="1843"/>
        </w:tabs>
        <w:ind w:hanging="850"/>
        <w:jc w:val="both"/>
      </w:pPr>
      <w:bookmarkStart w:id="164" w:name="_DV_M117"/>
      <w:bookmarkEnd w:id="164"/>
      <w:r w:rsidRPr="001C5F2A">
        <w:t>(b)</w:t>
      </w:r>
      <w:r w:rsidRPr="001C5F2A">
        <w:tab/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  <w:t xml:space="preserve">The rate of change of </w:t>
      </w:r>
      <w:r w:rsidRPr="001C5F2A">
        <w:rPr>
          <w:b/>
        </w:rPr>
        <w:t>Active Power</w:t>
      </w:r>
      <w:r w:rsidRPr="001C5F2A">
        <w:t xml:space="preserve"> output must be at a minimum rate of 2 per cent of output per 0.1 Hz deviation of </w:t>
      </w:r>
      <w:r w:rsidRPr="001C5F2A">
        <w:rPr>
          <w:b/>
        </w:rPr>
        <w:t xml:space="preserve">System Frequency </w:t>
      </w:r>
      <w:r w:rsidRPr="001C5F2A">
        <w:t>above 50.4 Hz.</w:t>
      </w:r>
    </w:p>
    <w:p w14:paraId="24D9D47D" w14:textId="77777777" w:rsidR="000345D6" w:rsidRPr="001C5F2A" w:rsidRDefault="000345D6" w:rsidP="00935982">
      <w:pPr>
        <w:pStyle w:val="Level3Text"/>
        <w:jc w:val="both"/>
      </w:pPr>
      <w:bookmarkStart w:id="165" w:name="_DV_M118"/>
      <w:bookmarkEnd w:id="165"/>
      <w:r w:rsidRPr="001C5F2A">
        <w:t>(ii)</w:t>
      </w:r>
      <w:r w:rsidRPr="001C5F2A">
        <w:tab/>
        <w:t xml:space="preserve">The reduction in </w:t>
      </w:r>
      <w:r w:rsidRPr="001C5F2A">
        <w:rPr>
          <w:b/>
        </w:rPr>
        <w:t xml:space="preserve">Active Power </w:t>
      </w:r>
      <w:r w:rsidRPr="001C5F2A">
        <w:t xml:space="preserve">output must be continuously and linearly proportional, as far as is practicable, to the excess of </w:t>
      </w:r>
      <w:r w:rsidRPr="001C5F2A">
        <w:rPr>
          <w:b/>
        </w:rPr>
        <w:t>Frequency</w:t>
      </w:r>
      <w:r w:rsidRPr="001C5F2A">
        <w:t xml:space="preserve"> above 50.4 Hz and must be provided increasingly with time over the period specified in (iii) below.</w:t>
      </w:r>
    </w:p>
    <w:p w14:paraId="53B9756F" w14:textId="77777777" w:rsidR="000345D6" w:rsidRPr="001C5F2A" w:rsidRDefault="000345D6" w:rsidP="00935982">
      <w:pPr>
        <w:pStyle w:val="Level3Text"/>
        <w:jc w:val="both"/>
      </w:pPr>
      <w:bookmarkStart w:id="166" w:name="_DV_M119"/>
      <w:bookmarkEnd w:id="166"/>
      <w:r w:rsidRPr="001C5F2A">
        <w:t>(iii)</w:t>
      </w:r>
      <w:r w:rsidRPr="001C5F2A">
        <w:tab/>
        <w:t xml:space="preserve">As much as possible of the proportional reduction in </w:t>
      </w:r>
      <w:r w:rsidRPr="001C5F2A">
        <w:rPr>
          <w:b/>
        </w:rPr>
        <w:t>Active Power</w:t>
      </w:r>
      <w:r w:rsidRPr="001C5F2A">
        <w:t xml:space="preserve"> output must result from the frequency control device (or speed governor) action and must be achieved within 10 seconds of the time of the </w:t>
      </w:r>
      <w:r w:rsidRPr="001C5F2A">
        <w:rPr>
          <w:b/>
        </w:rPr>
        <w:t xml:space="preserve">Frequency </w:t>
      </w:r>
      <w:r w:rsidRPr="001C5F2A">
        <w:t>increase above 50.4 Hz.</w:t>
      </w:r>
    </w:p>
    <w:p w14:paraId="0CDAFBBE" w14:textId="77777777" w:rsidR="000345D6" w:rsidRPr="001C5F2A" w:rsidRDefault="000345D6" w:rsidP="00935982">
      <w:pPr>
        <w:pStyle w:val="Level3Text"/>
        <w:jc w:val="both"/>
      </w:pPr>
      <w:bookmarkStart w:id="167" w:name="_DV_M120"/>
      <w:bookmarkEnd w:id="167"/>
      <w:r w:rsidRPr="001C5F2A">
        <w:t>(iv)</w:t>
      </w:r>
      <w:r w:rsidRPr="001C5F2A">
        <w:tab/>
        <w:t xml:space="preserve">The residue of the proportional reduction in </w:t>
      </w:r>
      <w:r w:rsidRPr="001C5F2A">
        <w:rPr>
          <w:b/>
        </w:rPr>
        <w:t>Active Power</w:t>
      </w:r>
      <w:r w:rsidRPr="001C5F2A">
        <w:t xml:space="preserve"> output which results from automatic action of the </w:t>
      </w:r>
      <w:r w:rsidRPr="001C5F2A">
        <w:rPr>
          <w:b/>
        </w:rPr>
        <w:t>Genset</w:t>
      </w:r>
      <w:r w:rsidRPr="001C5F2A">
        <w:t xml:space="preserve"> (or</w:t>
      </w:r>
      <w:r w:rsidRPr="001C5F2A">
        <w:rPr>
          <w:b/>
        </w:rPr>
        <w:t xml:space="preserve"> 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) output control devices other than the frequency control devices (or speed governors) must be achieved within 3 minutes from the time of the </w:t>
      </w:r>
      <w:r w:rsidRPr="001C5F2A">
        <w:rPr>
          <w:b/>
        </w:rPr>
        <w:t xml:space="preserve">Frequency </w:t>
      </w:r>
      <w:r w:rsidRPr="001C5F2A">
        <w:t>increase above 50.4 Hz.</w:t>
      </w:r>
    </w:p>
    <w:p w14:paraId="47F86863" w14:textId="77777777" w:rsidR="000345D6" w:rsidRPr="001C5F2A" w:rsidRDefault="000345D6" w:rsidP="00935982">
      <w:pPr>
        <w:pStyle w:val="Level3Text"/>
        <w:jc w:val="both"/>
      </w:pPr>
      <w:bookmarkStart w:id="168" w:name="_DV_M121"/>
      <w:bookmarkEnd w:id="168"/>
      <w:r w:rsidRPr="001C5F2A">
        <w:t>(v)</w:t>
      </w:r>
      <w:r w:rsidRPr="001C5F2A">
        <w:tab/>
        <w:t xml:space="preserve">Any further residue of the proportional reduction which results from non-automatic action initiated by the </w:t>
      </w:r>
      <w:r w:rsidRPr="001C5F2A">
        <w:rPr>
          <w:b/>
        </w:rPr>
        <w:t xml:space="preserve">Generator </w:t>
      </w:r>
      <w:r w:rsidRPr="001C5F2A">
        <w:t>or</w:t>
      </w:r>
      <w:r w:rsidRPr="001C5F2A">
        <w:rPr>
          <w:b/>
        </w:rPr>
        <w:t xml:space="preserve"> DC Converter Station</w:t>
      </w:r>
      <w:r w:rsidRPr="001C5F2A">
        <w:t xml:space="preserve"> owner shall be initiated within 2 minutes, and achieved within 5 minutes, of the time of the </w:t>
      </w:r>
      <w:r w:rsidRPr="001C5F2A">
        <w:rPr>
          <w:b/>
        </w:rPr>
        <w:t xml:space="preserve">Frequency </w:t>
      </w:r>
      <w:r w:rsidRPr="001C5F2A">
        <w:t>increase above 50.4 Hz.</w:t>
      </w:r>
      <w:bookmarkStart w:id="169" w:name="_DV_M122"/>
      <w:bookmarkEnd w:id="169"/>
    </w:p>
    <w:p w14:paraId="1FC978EE" w14:textId="1EB7AA58" w:rsidR="000345D6" w:rsidRPr="001C5F2A" w:rsidRDefault="000345D6" w:rsidP="0015145E">
      <w:pPr>
        <w:pStyle w:val="Level2Text"/>
      </w:pPr>
      <w:r w:rsidRPr="001C5F2A">
        <w:t>(c)</w:t>
      </w:r>
      <w:r w:rsidRPr="001C5F2A">
        <w:tab/>
        <w:t xml:space="preserve">Each </w:t>
      </w:r>
      <w:r w:rsidR="00F2792F" w:rsidRPr="001C5F2A">
        <w:rPr>
          <w:b/>
        </w:rPr>
        <w:t>GB Code</w:t>
      </w:r>
      <w:r w:rsidR="0009550D" w:rsidRPr="001C5F2A">
        <w:rPr>
          <w:b/>
        </w:rPr>
        <w:t xml:space="preserve"> User</w:t>
      </w:r>
      <w:r w:rsidR="0009550D" w:rsidRPr="001C5F2A">
        <w:t xml:space="preserve"> in respect of a </w:t>
      </w:r>
      <w:r w:rsidRPr="001C5F2A">
        <w:rPr>
          <w:b/>
        </w:rPr>
        <w:t>Genset</w:t>
      </w:r>
      <w:r w:rsidRPr="001C5F2A">
        <w:t xml:space="preserve"> (or</w:t>
      </w:r>
      <w:r w:rsidRPr="001C5F2A">
        <w:rPr>
          <w:b/>
        </w:rPr>
        <w:t xml:space="preserve"> 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) which is providing </w:t>
      </w:r>
      <w:r w:rsidRPr="001C5F2A">
        <w:rPr>
          <w:b/>
        </w:rPr>
        <w:t>Limited</w:t>
      </w:r>
      <w:r w:rsidRPr="001C5F2A">
        <w:t xml:space="preserve"> </w:t>
      </w:r>
      <w:r w:rsidRPr="001C5F2A">
        <w:rPr>
          <w:b/>
        </w:rPr>
        <w:t xml:space="preserve">High Frequency Response </w:t>
      </w:r>
      <w:r w:rsidRPr="001C5F2A">
        <w:t xml:space="preserve">in accordance with </w:t>
      </w:r>
      <w:del w:id="170" w:author="Author">
        <w:r w:rsidRPr="001C5F2A">
          <w:delText xml:space="preserve">this </w:delText>
        </w:r>
      </w:del>
      <w:r w:rsidRPr="001C5F2A">
        <w:t xml:space="preserve">BC3.7.2 must continue to provide it until the </w:t>
      </w:r>
      <w:r w:rsidRPr="001C5F2A">
        <w:rPr>
          <w:b/>
        </w:rPr>
        <w:t xml:space="preserve">Frequency </w:t>
      </w:r>
      <w:r w:rsidRPr="001C5F2A">
        <w:t xml:space="preserve">has returned to or below 50.4 Hz or until otherwise instructed by </w:t>
      </w:r>
      <w:r w:rsidR="00D2641D">
        <w:rPr>
          <w:b/>
        </w:rPr>
        <w:t>The Company</w:t>
      </w:r>
      <w:r w:rsidRPr="001C5F2A">
        <w:t>.</w:t>
      </w:r>
    </w:p>
    <w:p w14:paraId="0F310992" w14:textId="77777777" w:rsidR="00F2792F" w:rsidRPr="001C5F2A" w:rsidRDefault="00F36FB1" w:rsidP="00010C03">
      <w:pPr>
        <w:pStyle w:val="Level2Text"/>
        <w:ind w:left="1440" w:hanging="1440"/>
      </w:pPr>
      <w:r w:rsidRPr="001C5F2A">
        <w:t>BC.3.7.2.2</w:t>
      </w:r>
      <w:r w:rsidRPr="001C5F2A">
        <w:tab/>
      </w:r>
      <w:r w:rsidR="00F2792F" w:rsidRPr="00A93FA1">
        <w:rPr>
          <w:u w:val="single"/>
          <w:rPrChange w:id="171" w:author="Author">
            <w:rPr/>
          </w:rPrChange>
        </w:rPr>
        <w:t xml:space="preserve">Plant in Limited Frequency Sensitive Mode applicable to </w:t>
      </w:r>
      <w:r w:rsidR="00CA3CA6" w:rsidRPr="00A93FA1">
        <w:rPr>
          <w:u w:val="single"/>
          <w:rPrChange w:id="172" w:author="Author">
            <w:rPr/>
          </w:rPrChange>
        </w:rPr>
        <w:t>E</w:t>
      </w:r>
      <w:r w:rsidR="00F2792F" w:rsidRPr="00A93FA1">
        <w:rPr>
          <w:u w:val="single"/>
          <w:rPrChange w:id="173" w:author="Author">
            <w:rPr/>
          </w:rPrChange>
        </w:rPr>
        <w:t>U Code Users</w:t>
      </w:r>
    </w:p>
    <w:p w14:paraId="6748E7F9" w14:textId="1D089351" w:rsidR="00F36FB1" w:rsidRPr="001C5F2A" w:rsidRDefault="00F2792F" w:rsidP="00010C03">
      <w:pPr>
        <w:pStyle w:val="Level2Text"/>
        <w:ind w:left="1440" w:hanging="1440"/>
      </w:pPr>
      <w:r w:rsidRPr="001C5F2A">
        <w:tab/>
      </w:r>
      <w:r w:rsidRPr="001C5F2A">
        <w:rPr>
          <w:b/>
        </w:rPr>
        <w:t xml:space="preserve">EU </w:t>
      </w:r>
      <w:proofErr w:type="gramStart"/>
      <w:r w:rsidRPr="001C5F2A">
        <w:rPr>
          <w:b/>
        </w:rPr>
        <w:t>Code</w:t>
      </w:r>
      <w:r w:rsidRPr="001C5F2A">
        <w:t xml:space="preserve"> </w:t>
      </w:r>
      <w:r w:rsidR="00F36FB1" w:rsidRPr="001C5F2A">
        <w:t xml:space="preserve"> </w:t>
      </w:r>
      <w:r w:rsidR="00F36FB1" w:rsidRPr="001C5F2A">
        <w:rPr>
          <w:b/>
        </w:rPr>
        <w:t>Users</w:t>
      </w:r>
      <w:proofErr w:type="gramEnd"/>
      <w:r w:rsidR="00F36FB1" w:rsidRPr="001C5F2A">
        <w:t xml:space="preserve"> in respect of </w:t>
      </w:r>
      <w:r w:rsidR="00414437" w:rsidRPr="001C5F2A">
        <w:rPr>
          <w:b/>
        </w:rPr>
        <w:t xml:space="preserve">Gensets </w:t>
      </w:r>
      <w:r w:rsidR="00414437" w:rsidRPr="001C5F2A">
        <w:t>and</w:t>
      </w:r>
      <w:r w:rsidR="00414437" w:rsidRPr="001C5F2A">
        <w:rPr>
          <w:b/>
        </w:rPr>
        <w:t xml:space="preserve"> HVDC Systems </w:t>
      </w:r>
      <w:r w:rsidR="00414437" w:rsidRPr="001C5F2A">
        <w:t>are required to</w:t>
      </w:r>
      <w:r w:rsidR="00414437" w:rsidRPr="001C5F2A">
        <w:rPr>
          <w:b/>
        </w:rPr>
        <w:t xml:space="preserve"> </w:t>
      </w:r>
      <w:r w:rsidR="00414437" w:rsidRPr="001C5F2A">
        <w:t>operate</w:t>
      </w:r>
      <w:r w:rsidR="00F36FB1" w:rsidRPr="001C5F2A">
        <w:t xml:space="preserve"> in </w:t>
      </w:r>
      <w:r w:rsidR="00F36FB1" w:rsidRPr="001C5F2A">
        <w:rPr>
          <w:b/>
        </w:rPr>
        <w:t>Limited</w:t>
      </w:r>
      <w:r w:rsidR="00F36FB1" w:rsidRPr="001C5F2A">
        <w:t xml:space="preserve"> </w:t>
      </w:r>
      <w:r w:rsidR="00F36FB1" w:rsidRPr="001C5F2A">
        <w:rPr>
          <w:b/>
        </w:rPr>
        <w:t xml:space="preserve">Frequency Sensitive Mode </w:t>
      </w:r>
      <w:r w:rsidR="00414437" w:rsidRPr="001C5F2A">
        <w:t>at all times unless</w:t>
      </w:r>
      <w:r w:rsidR="00414437" w:rsidRPr="001C5F2A">
        <w:rPr>
          <w:b/>
        </w:rPr>
        <w:t xml:space="preserve"> </w:t>
      </w:r>
      <w:r w:rsidR="00414437" w:rsidRPr="001C5F2A">
        <w:t xml:space="preserve">instructed by </w:t>
      </w:r>
      <w:r w:rsidR="00D2641D">
        <w:rPr>
          <w:b/>
        </w:rPr>
        <w:t>The Company</w:t>
      </w:r>
      <w:r w:rsidR="00414437" w:rsidRPr="001C5F2A">
        <w:t xml:space="preserve"> to operate in</w:t>
      </w:r>
      <w:r w:rsidR="00414437" w:rsidRPr="001C5F2A">
        <w:rPr>
          <w:b/>
        </w:rPr>
        <w:t xml:space="preserve"> Frequency </w:t>
      </w:r>
      <w:proofErr w:type="spellStart"/>
      <w:r w:rsidR="00414437" w:rsidRPr="001C5F2A">
        <w:rPr>
          <w:b/>
        </w:rPr>
        <w:t>Senstive</w:t>
      </w:r>
      <w:proofErr w:type="spellEnd"/>
      <w:r w:rsidR="00414437" w:rsidRPr="001C5F2A">
        <w:rPr>
          <w:b/>
        </w:rPr>
        <w:t xml:space="preserve"> Mode</w:t>
      </w:r>
      <w:r w:rsidR="00414437" w:rsidRPr="001C5F2A">
        <w:t>.</w:t>
      </w:r>
      <w:r w:rsidR="00414437" w:rsidRPr="001C5F2A">
        <w:rPr>
          <w:b/>
        </w:rPr>
        <w:t xml:space="preserve">   </w:t>
      </w:r>
      <w:r w:rsidR="00414437" w:rsidRPr="001C5F2A">
        <w:t xml:space="preserve">Where </w:t>
      </w:r>
      <w:r w:rsidRPr="001C5F2A">
        <w:rPr>
          <w:b/>
        </w:rPr>
        <w:t>EU Code</w:t>
      </w:r>
      <w:r w:rsidR="00414437" w:rsidRPr="001C5F2A">
        <w:rPr>
          <w:b/>
        </w:rPr>
        <w:t xml:space="preserve"> Users Gensets</w:t>
      </w:r>
      <w:r w:rsidR="00414437" w:rsidRPr="001C5F2A">
        <w:t xml:space="preserve"> and </w:t>
      </w:r>
      <w:r w:rsidR="00414437" w:rsidRPr="001C5F2A">
        <w:rPr>
          <w:b/>
        </w:rPr>
        <w:t>HVDC Systems</w:t>
      </w:r>
      <w:r w:rsidR="00414437" w:rsidRPr="001C5F2A">
        <w:t xml:space="preserve"> are required to operate in </w:t>
      </w:r>
      <w:r w:rsidR="00414437" w:rsidRPr="001C5F2A">
        <w:rPr>
          <w:b/>
        </w:rPr>
        <w:t xml:space="preserve">Limited Frequency </w:t>
      </w:r>
      <w:proofErr w:type="spellStart"/>
      <w:r w:rsidR="00414437" w:rsidRPr="001C5F2A">
        <w:rPr>
          <w:b/>
        </w:rPr>
        <w:t>Senstive</w:t>
      </w:r>
      <w:proofErr w:type="spellEnd"/>
      <w:r w:rsidR="00414437" w:rsidRPr="001C5F2A">
        <w:rPr>
          <w:b/>
        </w:rPr>
        <w:t xml:space="preserve"> Mode</w:t>
      </w:r>
      <w:ins w:id="174" w:author="Author">
        <w:r w:rsidR="00A90DA1" w:rsidRPr="00F93C09">
          <w:rPr>
            <w:bCs/>
          </w:rPr>
          <w:t>,</w:t>
        </w:r>
      </w:ins>
      <w:r w:rsidR="00846263" w:rsidRPr="001C5F2A">
        <w:t xml:space="preserve"> then the requirements</w:t>
      </w:r>
      <w:r w:rsidR="00414437" w:rsidRPr="001C5F2A">
        <w:t xml:space="preserve"> of</w:t>
      </w:r>
      <w:r w:rsidR="00F36FB1" w:rsidRPr="001C5F2A">
        <w:rPr>
          <w:b/>
        </w:rPr>
        <w:t xml:space="preserve"> </w:t>
      </w:r>
      <w:r w:rsidR="00F36FB1" w:rsidRPr="001C5F2A">
        <w:t>ECC.6.3.7</w:t>
      </w:r>
      <w:r w:rsidR="00414437" w:rsidRPr="001C5F2A">
        <w:t xml:space="preserve">.1 and ECC.6.3.7.2 shall apply.  </w:t>
      </w:r>
      <w:r w:rsidR="00F36FB1" w:rsidRPr="001C5F2A">
        <w:t xml:space="preserve">For the avoidance of doubt, the requirements defined </w:t>
      </w:r>
      <w:proofErr w:type="gramStart"/>
      <w:r w:rsidR="00F36FB1" w:rsidRPr="001C5F2A">
        <w:t xml:space="preserve">in  </w:t>
      </w:r>
      <w:r w:rsidRPr="001C5F2A">
        <w:t>BC</w:t>
      </w:r>
      <w:proofErr w:type="gramEnd"/>
      <w:r w:rsidRPr="001C5F2A">
        <w:t>.3.7.2.1</w:t>
      </w:r>
      <w:r w:rsidR="00F36FB1" w:rsidRPr="001C5F2A">
        <w:rPr>
          <w:b/>
        </w:rPr>
        <w:t xml:space="preserve"> </w:t>
      </w:r>
      <w:r w:rsidR="00F36FB1" w:rsidRPr="001C5F2A">
        <w:t xml:space="preserve">do not apply to </w:t>
      </w:r>
      <w:r w:rsidR="00F36FB1" w:rsidRPr="001C5F2A">
        <w:rPr>
          <w:b/>
        </w:rPr>
        <w:t>New Generators</w:t>
      </w:r>
      <w:r w:rsidR="00F36FB1" w:rsidRPr="001C5F2A">
        <w:t xml:space="preserve"> and </w:t>
      </w:r>
      <w:r w:rsidR="00F36FB1" w:rsidRPr="001C5F2A">
        <w:rPr>
          <w:b/>
        </w:rPr>
        <w:t>HVDC System Owners</w:t>
      </w:r>
      <w:r w:rsidR="00F36FB1" w:rsidRPr="001C5F2A">
        <w:t xml:space="preserve">.  </w:t>
      </w:r>
    </w:p>
    <w:p w14:paraId="72F835AA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ind w:left="1458" w:hanging="1458"/>
        <w:jc w:val="both"/>
      </w:pPr>
    </w:p>
    <w:p w14:paraId="372F9E6A" w14:textId="070EA812" w:rsidR="000345D6" w:rsidRPr="00935982" w:rsidRDefault="000345D6" w:rsidP="0015145E">
      <w:pPr>
        <w:pStyle w:val="Level1Text"/>
        <w:rPr>
          <w:color w:val="auto"/>
        </w:rPr>
      </w:pPr>
      <w:bookmarkStart w:id="175" w:name="_DV_M123"/>
      <w:bookmarkEnd w:id="175"/>
      <w:r w:rsidRPr="00935982">
        <w:rPr>
          <w:color w:val="auto"/>
        </w:rPr>
        <w:t>BC3.7.3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Plant </w:t>
      </w:r>
      <w:r w:rsidR="0015145E" w:rsidRPr="00935982">
        <w:rPr>
          <w:color w:val="auto"/>
          <w:u w:val="single"/>
        </w:rPr>
        <w:t xml:space="preserve">Operation </w:t>
      </w:r>
      <w:del w:id="176" w:author="Author">
        <w:r w:rsidR="0015145E" w:rsidRPr="00935982">
          <w:rPr>
            <w:color w:val="auto"/>
            <w:u w:val="single"/>
          </w:rPr>
          <w:delText>To Below</w:delText>
        </w:r>
      </w:del>
      <w:ins w:id="177" w:author="Author">
        <w:r w:rsidR="00A90DA1">
          <w:rPr>
            <w:color w:val="auto"/>
            <w:u w:val="single"/>
          </w:rPr>
          <w:t>t</w:t>
        </w:r>
        <w:r w:rsidR="0015145E" w:rsidRPr="00935982">
          <w:rPr>
            <w:color w:val="auto"/>
            <w:u w:val="single"/>
          </w:rPr>
          <w:t xml:space="preserve">o </w:t>
        </w:r>
        <w:r w:rsidR="00A90DA1">
          <w:rPr>
            <w:color w:val="auto"/>
            <w:u w:val="single"/>
          </w:rPr>
          <w:t>b</w:t>
        </w:r>
        <w:r w:rsidR="0015145E" w:rsidRPr="00935982">
          <w:rPr>
            <w:color w:val="auto"/>
            <w:u w:val="single"/>
          </w:rPr>
          <w:t>elow</w:t>
        </w:r>
      </w:ins>
      <w:r w:rsidR="0015145E" w:rsidRPr="00935982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>Minimum Generation</w:t>
      </w:r>
      <w:r w:rsidR="008A2A33" w:rsidRPr="001C5F2A">
        <w:rPr>
          <w:color w:val="auto"/>
          <w:u w:val="single"/>
        </w:rPr>
        <w:t xml:space="preserve"> or Minimum Stable Operating Level</w:t>
      </w:r>
      <w:r w:rsidR="00BC1B17" w:rsidRPr="00935982">
        <w:rPr>
          <w:color w:val="auto"/>
        </w:rPr>
        <w:fldChar w:fldCharType="begin"/>
      </w:r>
      <w:r w:rsidR="0015145E" w:rsidRPr="00935982">
        <w:rPr>
          <w:color w:val="auto"/>
        </w:rPr>
        <w:instrText>Tc "</w:instrText>
      </w:r>
      <w:bookmarkStart w:id="178" w:name="_Toc51744610"/>
      <w:bookmarkStart w:id="179" w:name="_Toc503448698"/>
      <w:bookmarkStart w:id="180" w:name="_Toc333226676"/>
      <w:r w:rsidR="00BC1B17" w:rsidRPr="00935982">
        <w:rPr>
          <w:color w:val="auto"/>
        </w:rPr>
        <w:instrText>BC3</w:instrText>
      </w:r>
      <w:r w:rsidR="0015145E" w:rsidRPr="00935982">
        <w:rPr>
          <w:color w:val="auto"/>
        </w:rPr>
        <w:instrText xml:space="preserve">.7.3   </w:instrText>
      </w:r>
      <w:r w:rsidR="00BC1B17" w:rsidRPr="00935982">
        <w:rPr>
          <w:color w:val="auto"/>
        </w:rPr>
        <w:instrText xml:space="preserve">Plant Operation </w:instrText>
      </w:r>
      <w:r w:rsidR="0015145E" w:rsidRPr="00935982">
        <w:rPr>
          <w:color w:val="auto"/>
        </w:rPr>
        <w:instrText xml:space="preserve">To Below </w:instrText>
      </w:r>
      <w:r w:rsidR="00BC1B17" w:rsidRPr="00935982">
        <w:rPr>
          <w:color w:val="auto"/>
        </w:rPr>
        <w:instrText>Minimum Generation</w:instrText>
      </w:r>
      <w:bookmarkEnd w:id="178"/>
      <w:bookmarkEnd w:id="179"/>
      <w:bookmarkEnd w:id="180"/>
      <w:r w:rsidR="00BC1B17" w:rsidRPr="00935982">
        <w:rPr>
          <w:color w:val="auto"/>
        </w:rPr>
        <w:instrText xml:space="preserve"> </w:instrText>
      </w:r>
      <w:r w:rsidR="0015145E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38DD1250" w14:textId="7705D763" w:rsidR="000345D6" w:rsidRPr="001C5F2A" w:rsidRDefault="000345D6" w:rsidP="0015145E">
      <w:pPr>
        <w:pStyle w:val="Level2Text"/>
      </w:pPr>
      <w:bookmarkStart w:id="181" w:name="_DV_M124"/>
      <w:bookmarkEnd w:id="181"/>
      <w:r w:rsidRPr="001C5F2A">
        <w:t>(a)</w:t>
      </w:r>
      <w:r w:rsidRPr="001C5F2A">
        <w:tab/>
        <w:t>As stated in CC.A.3.2</w:t>
      </w:r>
      <w:r w:rsidR="00C81D8B" w:rsidRPr="001C5F2A">
        <w:t xml:space="preserve"> and ECC.A.3.2</w:t>
      </w:r>
      <w:r w:rsidRPr="001C5F2A">
        <w:t>, steady state operation below</w:t>
      </w:r>
      <w:r w:rsidRPr="001C5F2A">
        <w:rPr>
          <w:b/>
        </w:rPr>
        <w:t xml:space="preserve"> Minimum Generation</w:t>
      </w:r>
      <w:r w:rsidRPr="001C5F2A">
        <w:t xml:space="preserve"> </w:t>
      </w:r>
      <w:r w:rsidR="004428E9" w:rsidRPr="001C5F2A">
        <w:t xml:space="preserve">or the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 xml:space="preserve">is not expected but if </w:t>
      </w:r>
      <w:r w:rsidRPr="001C5F2A">
        <w:rPr>
          <w:b/>
        </w:rPr>
        <w:t>System</w:t>
      </w:r>
      <w:r w:rsidRPr="001C5F2A">
        <w:t xml:space="preserve"> operating conditions cause operation below </w:t>
      </w:r>
      <w:r w:rsidR="004428E9" w:rsidRPr="001C5F2A">
        <w:t xml:space="preserve">the </w:t>
      </w:r>
      <w:r w:rsidRPr="001C5F2A">
        <w:rPr>
          <w:b/>
        </w:rPr>
        <w:t>Minimum Generation</w:t>
      </w:r>
      <w:r w:rsidRPr="00935982">
        <w:rPr>
          <w:b/>
        </w:rPr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>which give</w:t>
      </w:r>
      <w:r w:rsidR="004428E9" w:rsidRPr="001C5F2A">
        <w:t>s</w:t>
      </w:r>
      <w:r w:rsidRPr="001C5F2A">
        <w:t xml:space="preserve"> rise to operational difficulties for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4428E9" w:rsidRPr="001C5F2A">
        <w:rPr>
          <w:b/>
        </w:rPr>
        <w:t xml:space="preserve"> </w:t>
      </w:r>
      <w:r w:rsidR="004428E9" w:rsidRPr="001C5F2A">
        <w:t>or</w:t>
      </w:r>
      <w:r w:rsidR="004428E9" w:rsidRPr="001C5F2A">
        <w:rPr>
          <w:b/>
        </w:rPr>
        <w:t xml:space="preserve"> HVDC System</w:t>
      </w:r>
      <w:r w:rsidRPr="001C5F2A">
        <w:t xml:space="preserve">) then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should not, upon request, unreasonably withhold issuing a </w:t>
      </w:r>
      <w:r w:rsidRPr="001C5F2A">
        <w:rPr>
          <w:b/>
        </w:rPr>
        <w:t>Bid-Offer Acceptance</w:t>
      </w:r>
      <w:r w:rsidRPr="001C5F2A">
        <w:t xml:space="preserve"> to return the </w:t>
      </w:r>
      <w:r w:rsidR="004428E9" w:rsidRPr="001C5F2A">
        <w:rPr>
          <w:b/>
        </w:rPr>
        <w:t>Power Generating Module</w:t>
      </w:r>
      <w:r w:rsidR="004428E9" w:rsidRPr="001C5F2A">
        <w:t xml:space="preserve"> and/or </w:t>
      </w:r>
      <w:r w:rsidRPr="001C5F2A">
        <w:rPr>
          <w:b/>
        </w:rPr>
        <w:t>Generating Unit</w:t>
      </w:r>
      <w:r w:rsidRPr="001C5F2A">
        <w:t xml:space="preserve"> </w:t>
      </w:r>
      <w:r w:rsidR="004428E9" w:rsidRPr="001C5F2A">
        <w:t>and/</w:t>
      </w:r>
      <w:r w:rsidRPr="001C5F2A">
        <w:t xml:space="preserve">or </w:t>
      </w:r>
      <w:r w:rsidRPr="001C5F2A">
        <w:rPr>
          <w:b/>
        </w:rPr>
        <w:t>CCGT Module</w:t>
      </w:r>
      <w:r w:rsidRPr="001C5F2A">
        <w:t xml:space="preserve"> </w:t>
      </w:r>
      <w:r w:rsidR="004428E9" w:rsidRPr="001C5F2A">
        <w:t>and/</w:t>
      </w:r>
      <w:r w:rsidRPr="001C5F2A">
        <w:t>or</w:t>
      </w:r>
      <w:r w:rsidRPr="001C5F2A">
        <w:rPr>
          <w:b/>
        </w:rPr>
        <w:t xml:space="preserve"> Power Park Module </w:t>
      </w:r>
      <w:r w:rsidRPr="001C5F2A">
        <w:t>or</w:t>
      </w:r>
      <w:r w:rsidRPr="001C5F2A">
        <w:rPr>
          <w:b/>
        </w:rPr>
        <w:t xml:space="preserve"> DC Converter</w:t>
      </w:r>
      <w:r w:rsidRPr="001C5F2A"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HVDC System</w:t>
      </w:r>
      <w:r w:rsidR="004428E9" w:rsidRPr="001C5F2A">
        <w:t xml:space="preserve"> </w:t>
      </w:r>
      <w:r w:rsidRPr="001C5F2A">
        <w:t xml:space="preserve">to an output not less than </w:t>
      </w:r>
      <w:r w:rsidR="004428E9" w:rsidRPr="001C5F2A">
        <w:t xml:space="preserve">the </w:t>
      </w:r>
      <w:r w:rsidRPr="001C5F2A">
        <w:rPr>
          <w:b/>
        </w:rPr>
        <w:t>Minimum Generation</w:t>
      </w:r>
      <w:r w:rsidR="004428E9" w:rsidRPr="001C5F2A">
        <w:rPr>
          <w:b/>
        </w:rPr>
        <w:t xml:space="preserve"> </w:t>
      </w:r>
      <w:r w:rsidR="004428E9" w:rsidRPr="001C5F2A">
        <w:t>or the</w:t>
      </w:r>
      <w:r w:rsidR="004428E9" w:rsidRPr="001C5F2A">
        <w:rPr>
          <w:b/>
        </w:rPr>
        <w:t xml:space="preserve"> Minimum Stable Operating Level</w:t>
      </w:r>
      <w:r w:rsidR="00B85A52" w:rsidRPr="001C5F2A">
        <w:rPr>
          <w:b/>
        </w:rPr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Pr="001C5F2A">
        <w:t xml:space="preserve">. In the case of a </w:t>
      </w:r>
      <w:r w:rsidRPr="001C5F2A">
        <w:rPr>
          <w:b/>
        </w:rPr>
        <w:t xml:space="preserve">DC Converter </w:t>
      </w:r>
      <w:r w:rsidR="004428E9" w:rsidRPr="001C5F2A">
        <w:t>or</w:t>
      </w:r>
      <w:r w:rsidR="004428E9" w:rsidRPr="001C5F2A">
        <w:rPr>
          <w:b/>
        </w:rPr>
        <w:t xml:space="preserve"> HVDC System </w:t>
      </w:r>
      <w:r w:rsidRPr="001C5F2A">
        <w:t xml:space="preserve">not participating in the </w:t>
      </w:r>
      <w:r w:rsidRPr="001C5F2A">
        <w:rPr>
          <w:b/>
        </w:rPr>
        <w:t>Balancing Mechanism</w:t>
      </w:r>
      <w:r w:rsidR="00FA5CED">
        <w:t>, then</w:t>
      </w:r>
      <w:r w:rsidR="00D2641D" w:rsidRPr="00D2641D">
        <w:rPr>
          <w:b/>
        </w:rPr>
        <w:t xml:space="preserve"> </w:t>
      </w:r>
      <w:r w:rsidR="00D2641D">
        <w:rPr>
          <w:b/>
        </w:rPr>
        <w:t>The Company</w:t>
      </w:r>
      <w:r w:rsidRPr="001C5F2A">
        <w:t xml:space="preserve"> will, upon request, attempt to return the </w:t>
      </w:r>
      <w:r w:rsidRPr="001C5F2A">
        <w:rPr>
          <w:b/>
        </w:rPr>
        <w:t xml:space="preserve">DC Converter </w:t>
      </w:r>
      <w:r w:rsidR="004428E9" w:rsidRPr="001C5F2A">
        <w:t>or</w:t>
      </w:r>
      <w:r w:rsidR="004428E9" w:rsidRPr="001C5F2A">
        <w:rPr>
          <w:b/>
        </w:rPr>
        <w:t xml:space="preserve"> HVDC System </w:t>
      </w:r>
      <w:r w:rsidRPr="001C5F2A">
        <w:t>to an output not less than</w:t>
      </w:r>
      <w:r w:rsidRPr="001C5F2A">
        <w:rPr>
          <w:b/>
        </w:rPr>
        <w:t xml:space="preserve"> Minimum Generation</w:t>
      </w:r>
      <w:r w:rsidRPr="001C5F2A"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 xml:space="preserve">or to zero transfer or to reverse the transfer of </w:t>
      </w:r>
      <w:r w:rsidRPr="001C5F2A">
        <w:rPr>
          <w:b/>
        </w:rPr>
        <w:t>Active Power</w:t>
      </w:r>
      <w:r w:rsidRPr="001C5F2A">
        <w:t>.</w:t>
      </w:r>
    </w:p>
    <w:p w14:paraId="14145DAF" w14:textId="758B5E1B" w:rsidR="000345D6" w:rsidRPr="001C5F2A" w:rsidRDefault="000345D6" w:rsidP="0015145E">
      <w:pPr>
        <w:pStyle w:val="Level2Text"/>
      </w:pPr>
      <w:bookmarkStart w:id="182" w:name="_DV_M125"/>
      <w:bookmarkEnd w:id="182"/>
      <w:r w:rsidRPr="001C5F2A">
        <w:t>(b)</w:t>
      </w:r>
      <w:r w:rsidRPr="001C5F2A">
        <w:tab/>
        <w:t xml:space="preserve">It is possible that a </w:t>
      </w:r>
      <w:r w:rsidRPr="001C5F2A">
        <w:rPr>
          <w:b/>
        </w:rPr>
        <w:t xml:space="preserve">Synchronised Genset </w:t>
      </w:r>
      <w:r w:rsidRPr="001C5F2A">
        <w:t xml:space="preserve">(or a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HVDC System</w:t>
      </w:r>
      <w:r w:rsidRPr="001C5F2A">
        <w:t xml:space="preserve">) which responded as required under BC3.7.1 or BC3.7.2 to an excess of </w:t>
      </w:r>
      <w:r w:rsidRPr="001C5F2A">
        <w:rPr>
          <w:b/>
        </w:rPr>
        <w:t>System Frequency</w:t>
      </w:r>
      <w:r w:rsidRPr="001C5F2A">
        <w:t xml:space="preserve">, as therein described, will (if the output reduction is large or if the </w:t>
      </w:r>
      <w:r w:rsidRPr="001C5F2A">
        <w:rPr>
          <w:b/>
        </w:rPr>
        <w:t>Genset</w:t>
      </w:r>
      <w:r w:rsidRPr="001C5F2A">
        <w:t xml:space="preserve"> (or a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HVDC System</w:t>
      </w:r>
      <w:r w:rsidRPr="001C5F2A">
        <w:t xml:space="preserve">) output has reduced to below the </w:t>
      </w:r>
      <w:r w:rsidRPr="001C5F2A">
        <w:rPr>
          <w:b/>
        </w:rPr>
        <w:t>Designed Minimum Operating Level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Minimum Regulating Level</w:t>
      </w:r>
      <w:r w:rsidRPr="001C5F2A">
        <w:t xml:space="preserve"> </w:t>
      </w:r>
      <w:r w:rsidR="00200CF8" w:rsidRPr="001C5F2A">
        <w:rPr>
          <w:rFonts w:cs="Arial"/>
        </w:rPr>
        <w:t xml:space="preserve">or the </w:t>
      </w:r>
      <w:r w:rsidR="00200CF8" w:rsidRPr="001C5F2A">
        <w:rPr>
          <w:rFonts w:cs="Arial"/>
          <w:b/>
        </w:rPr>
        <w:t>Minimum Active Power Transmission Capacity</w:t>
      </w:r>
      <w:r w:rsidR="00200CF8" w:rsidRPr="001C5F2A">
        <w:t xml:space="preserve"> </w:t>
      </w:r>
      <w:r w:rsidRPr="001C5F2A">
        <w:t>trip after a time.</w:t>
      </w:r>
    </w:p>
    <w:p w14:paraId="6C5AB526" w14:textId="77777777" w:rsidR="000345D6" w:rsidRPr="001C5F2A" w:rsidRDefault="000345D6" w:rsidP="0015145E">
      <w:pPr>
        <w:pStyle w:val="Level2Text"/>
      </w:pPr>
      <w:bookmarkStart w:id="183" w:name="_DV_M126"/>
      <w:bookmarkEnd w:id="183"/>
      <w:r w:rsidRPr="001C5F2A">
        <w:t>(c)</w:t>
      </w:r>
      <w:r w:rsidRPr="001C5F2A">
        <w:tab/>
        <w:t xml:space="preserve">All reasonable efforts should in the event be made by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7334" w:rsidRPr="001C5F2A">
        <w:t xml:space="preserve">or </w:t>
      </w:r>
      <w:r w:rsidR="00DE7334" w:rsidRPr="001C5F2A">
        <w:rPr>
          <w:b/>
        </w:rPr>
        <w:t>HVDC System Owner</w:t>
      </w:r>
      <w:r w:rsidR="00DE7334" w:rsidRPr="001C5F2A">
        <w:t xml:space="preserve"> </w:t>
      </w:r>
      <w:r w:rsidRPr="001C5F2A">
        <w:t xml:space="preserve">to avoid such tripping, provided that the </w:t>
      </w:r>
      <w:r w:rsidRPr="001C5F2A">
        <w:rPr>
          <w:b/>
        </w:rPr>
        <w:t>System Frequency</w:t>
      </w:r>
      <w:r w:rsidRPr="001C5F2A">
        <w:t xml:space="preserve"> is below 52Hz.</w:t>
      </w:r>
    </w:p>
    <w:p w14:paraId="6EE463F2" w14:textId="7EA61F46" w:rsidR="000345D6" w:rsidRPr="001C5F2A" w:rsidRDefault="000345D6" w:rsidP="0015145E">
      <w:pPr>
        <w:pStyle w:val="Level2Text"/>
      </w:pPr>
      <w:bookmarkStart w:id="184" w:name="_DV_M127"/>
      <w:bookmarkEnd w:id="184"/>
      <w:r w:rsidRPr="001C5F2A">
        <w:t>(d)</w:t>
      </w:r>
      <w:r w:rsidRPr="001C5F2A">
        <w:tab/>
        <w:t xml:space="preserve">If the </w:t>
      </w:r>
      <w:r w:rsidRPr="001C5F2A">
        <w:rPr>
          <w:b/>
        </w:rPr>
        <w:t>System Frequency</w:t>
      </w:r>
      <w:r w:rsidRPr="001C5F2A">
        <w:t xml:space="preserve"> is at or above 52Hz, the requirement to make all reasonable efforts to avoid tripping does not apply and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7334" w:rsidRPr="001C5F2A">
        <w:t xml:space="preserve">or </w:t>
      </w:r>
      <w:r w:rsidR="00DE7334" w:rsidRPr="001C5F2A">
        <w:rPr>
          <w:b/>
        </w:rPr>
        <w:t>HVDC System Owner</w:t>
      </w:r>
      <w:r w:rsidR="00DE7334" w:rsidRPr="001C5F2A">
        <w:t xml:space="preserve"> </w:t>
      </w:r>
      <w:r w:rsidRPr="001C5F2A">
        <w:t xml:space="preserve">is required to take action to protect the </w:t>
      </w:r>
      <w:r w:rsidR="00DE7334" w:rsidRPr="001C5F2A">
        <w:rPr>
          <w:b/>
        </w:rPr>
        <w:t>Power Generating Modules</w:t>
      </w:r>
      <w:r w:rsidR="00DE7334" w:rsidRPr="001C5F2A">
        <w:t xml:space="preserve"> and/or </w:t>
      </w:r>
      <w:r w:rsidRPr="001C5F2A">
        <w:rPr>
          <w:b/>
        </w:rPr>
        <w:t>Generating Units</w:t>
      </w:r>
      <w:r w:rsidR="00DE7334" w:rsidRPr="001C5F2A">
        <w:t xml:space="preserve"> and/or</w:t>
      </w:r>
      <w:r w:rsidRPr="001C5F2A">
        <w:rPr>
          <w:b/>
        </w:rPr>
        <w:t xml:space="preserve"> Power Park Modules </w:t>
      </w:r>
      <w:r w:rsidRPr="001C5F2A">
        <w:t>or</w:t>
      </w:r>
      <w:r w:rsidRPr="001C5F2A">
        <w:rPr>
          <w:b/>
        </w:rPr>
        <w:t xml:space="preserve"> DC Converters </w:t>
      </w:r>
      <w:r w:rsidR="00DE7334" w:rsidRPr="001C5F2A">
        <w:t>or</w:t>
      </w:r>
      <w:r w:rsidR="00DE7334" w:rsidRPr="001C5F2A">
        <w:rPr>
          <w:b/>
        </w:rPr>
        <w:t xml:space="preserve"> HVDC Systems </w:t>
      </w:r>
      <w:r w:rsidRPr="001C5F2A">
        <w:t>as specified in CC.6.3.13</w:t>
      </w:r>
      <w:r w:rsidR="00200CF8" w:rsidRPr="001C5F2A">
        <w:t xml:space="preserve"> or ECC.6.3.13.1</w:t>
      </w:r>
      <w:r w:rsidRPr="001C5F2A">
        <w:t>.</w:t>
      </w:r>
    </w:p>
    <w:p w14:paraId="4ADB1F64" w14:textId="6424E81F" w:rsidR="000345D6" w:rsidRPr="001C5F2A" w:rsidRDefault="000345D6" w:rsidP="0015145E">
      <w:pPr>
        <w:pStyle w:val="Level2Text"/>
      </w:pPr>
      <w:bookmarkStart w:id="185" w:name="_DV_M128"/>
      <w:bookmarkEnd w:id="185"/>
      <w:r w:rsidRPr="001C5F2A">
        <w:t>(e)</w:t>
      </w:r>
      <w:r w:rsidRPr="001C5F2A">
        <w:tab/>
        <w:t xml:space="preserve">In the event of the </w:t>
      </w:r>
      <w:r w:rsidRPr="001C5F2A">
        <w:rPr>
          <w:b/>
        </w:rPr>
        <w:t>System Frequency</w:t>
      </w:r>
      <w:r w:rsidRPr="001C5F2A">
        <w:t xml:space="preserve"> becoming stable above 50.5Hz, after all </w:t>
      </w:r>
      <w:r w:rsidRPr="001C5F2A">
        <w:rPr>
          <w:b/>
        </w:rPr>
        <w:t>Genset</w:t>
      </w:r>
      <w:r w:rsidRPr="001C5F2A">
        <w:t xml:space="preserve"> and </w:t>
      </w:r>
      <w:r w:rsidRPr="001C5F2A">
        <w:rPr>
          <w:b/>
        </w:rPr>
        <w:t>DC Converter</w:t>
      </w:r>
      <w:r w:rsidRPr="001C5F2A">
        <w:t xml:space="preserve"> </w:t>
      </w:r>
      <w:r w:rsidR="005E4CCE" w:rsidRPr="001C5F2A">
        <w:t xml:space="preserve">and </w:t>
      </w:r>
      <w:r w:rsidR="005E4CCE" w:rsidRPr="001C5F2A">
        <w:rPr>
          <w:b/>
        </w:rPr>
        <w:t>HVDC System</w:t>
      </w:r>
      <w:r w:rsidR="005E4CCE" w:rsidRPr="001C5F2A">
        <w:t xml:space="preserve"> </w:t>
      </w:r>
      <w:r w:rsidRPr="001C5F2A">
        <w:t xml:space="preserve">action as specified in BC3.7.1 and BC3.7.2 has taken place,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issue appropriate </w:t>
      </w:r>
      <w:r w:rsidRPr="001C5F2A">
        <w:rPr>
          <w:b/>
        </w:rPr>
        <w:t>Bid-Offer Acceptances</w:t>
      </w:r>
      <w:r w:rsidRPr="001C5F2A">
        <w:t xml:space="preserve"> and/or </w:t>
      </w:r>
      <w:r w:rsidRPr="001C5F2A">
        <w:rPr>
          <w:b/>
        </w:rPr>
        <w:t xml:space="preserve">Ancillary Service </w:t>
      </w:r>
      <w:r w:rsidRPr="001C5F2A">
        <w:t xml:space="preserve">instructions, which may include </w:t>
      </w:r>
      <w:r w:rsidRPr="001C5F2A">
        <w:rPr>
          <w:b/>
        </w:rPr>
        <w:t xml:space="preserve">Emergency Instructions </w:t>
      </w:r>
      <w:r w:rsidRPr="001C5F2A">
        <w:t xml:space="preserve">under </w:t>
      </w:r>
      <w:r w:rsidRPr="001C5F2A">
        <w:rPr>
          <w:b/>
        </w:rPr>
        <w:t>BC2</w:t>
      </w:r>
      <w:r w:rsidRPr="001C5F2A">
        <w:t xml:space="preserve"> to trip </w:t>
      </w:r>
      <w:r w:rsidRPr="001C5F2A">
        <w:rPr>
          <w:b/>
        </w:rPr>
        <w:t>Gensets</w:t>
      </w:r>
      <w:r w:rsidRPr="001C5F2A">
        <w:t xml:space="preserve"> (or</w:t>
      </w:r>
      <w:r w:rsidR="003F1FC1" w:rsidRPr="001C5F2A">
        <w:t>,</w:t>
      </w:r>
      <w:r w:rsidRPr="001C5F2A">
        <w:rPr>
          <w:b/>
        </w:rPr>
        <w:t xml:space="preserve"> </w:t>
      </w:r>
      <w:r w:rsidRPr="001C5F2A">
        <w:t xml:space="preserve">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5E4CCE" w:rsidRPr="001C5F2A">
        <w:rPr>
          <w:b/>
        </w:rPr>
        <w:t xml:space="preserve"> </w:t>
      </w:r>
      <w:r w:rsidR="005E4CCE" w:rsidRPr="001C5F2A">
        <w:t>or</w:t>
      </w:r>
      <w:r w:rsidR="005E4CCE" w:rsidRPr="001C5F2A">
        <w:rPr>
          <w:b/>
        </w:rPr>
        <w:t xml:space="preserve"> HVDC Systems</w:t>
      </w:r>
      <w:r w:rsidRPr="001C5F2A">
        <w:t xml:space="preserve">, to stop or reverse the transfer of </w:t>
      </w:r>
      <w:r w:rsidRPr="001C5F2A">
        <w:rPr>
          <w:b/>
        </w:rPr>
        <w:t>Active Power</w:t>
      </w:r>
      <w:r w:rsidRPr="001C5F2A">
        <w:t xml:space="preserve">) so that the </w:t>
      </w:r>
      <w:r w:rsidRPr="001C5F2A">
        <w:rPr>
          <w:b/>
        </w:rPr>
        <w:t>Frequency</w:t>
      </w:r>
      <w:r w:rsidRPr="001C5F2A">
        <w:t xml:space="preserve"> returns to below 50.5Hz and ultimately to </w:t>
      </w:r>
      <w:r w:rsidRPr="001C5F2A">
        <w:rPr>
          <w:b/>
        </w:rPr>
        <w:t>Target Frequency</w:t>
      </w:r>
      <w:r w:rsidRPr="001C5F2A">
        <w:t>.</w:t>
      </w:r>
    </w:p>
    <w:p w14:paraId="53502F7F" w14:textId="58527F0F" w:rsidR="000345D6" w:rsidRPr="001C5F2A" w:rsidRDefault="000345D6" w:rsidP="0015145E">
      <w:pPr>
        <w:pStyle w:val="Level2Text"/>
      </w:pPr>
      <w:bookmarkStart w:id="186" w:name="_DV_M129"/>
      <w:bookmarkEnd w:id="186"/>
      <w:r w:rsidRPr="001C5F2A">
        <w:t>(f)</w:t>
      </w:r>
      <w:r w:rsidRPr="001C5F2A">
        <w:tab/>
        <w:t xml:space="preserve">If the </w:t>
      </w:r>
      <w:r w:rsidRPr="001C5F2A">
        <w:rPr>
          <w:b/>
        </w:rPr>
        <w:t>System Frequency</w:t>
      </w:r>
      <w:r w:rsidRPr="001C5F2A">
        <w:t xml:space="preserve"> has become stable above </w:t>
      </w:r>
      <w:del w:id="187" w:author="Author">
        <w:r w:rsidRPr="001C5F2A">
          <w:delText>52 Hz</w:delText>
        </w:r>
      </w:del>
      <w:ins w:id="188" w:author="Author">
        <w:r w:rsidRPr="001C5F2A">
          <w:t>52Hz</w:t>
        </w:r>
      </w:ins>
      <w:r w:rsidRPr="001C5F2A">
        <w:t xml:space="preserve">, after all </w:t>
      </w:r>
      <w:r w:rsidRPr="001C5F2A">
        <w:rPr>
          <w:b/>
        </w:rPr>
        <w:t>Genset</w:t>
      </w:r>
      <w:r w:rsidRPr="001C5F2A">
        <w:t xml:space="preserve"> and </w:t>
      </w:r>
      <w:r w:rsidRPr="001C5F2A">
        <w:rPr>
          <w:b/>
        </w:rPr>
        <w:t>DC Converter</w:t>
      </w:r>
      <w:r w:rsidRPr="001C5F2A">
        <w:t xml:space="preserve"> </w:t>
      </w:r>
      <w:r w:rsidR="005E4CCE" w:rsidRPr="001C5F2A">
        <w:t xml:space="preserve">or </w:t>
      </w:r>
      <w:r w:rsidR="005E4CCE" w:rsidRPr="001C5F2A">
        <w:rPr>
          <w:b/>
        </w:rPr>
        <w:t>HVDC System</w:t>
      </w:r>
      <w:r w:rsidR="005E4CCE" w:rsidRPr="001C5F2A">
        <w:t xml:space="preserve"> </w:t>
      </w:r>
      <w:r w:rsidRPr="001C5F2A">
        <w:t xml:space="preserve">action as specified in BC3.7.1 and BC3.7.2 has taken place,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issue </w:t>
      </w:r>
      <w:r w:rsidRPr="001C5F2A">
        <w:rPr>
          <w:b/>
        </w:rPr>
        <w:t>Emergency Instructions</w:t>
      </w:r>
      <w:r w:rsidRPr="001C5F2A">
        <w:t xml:space="preserve"> under </w:t>
      </w:r>
      <w:r w:rsidRPr="001C5F2A">
        <w:rPr>
          <w:b/>
        </w:rPr>
        <w:t>BC2</w:t>
      </w:r>
      <w:r w:rsidRPr="001C5F2A">
        <w:t xml:space="preserve"> to trip appropriate </w:t>
      </w:r>
      <w:r w:rsidRPr="001C5F2A">
        <w:rPr>
          <w:b/>
        </w:rPr>
        <w:t>Gensets</w:t>
      </w:r>
      <w:r w:rsidRPr="001C5F2A">
        <w:t xml:space="preserve"> (or 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Pr="001C5F2A">
        <w:t xml:space="preserve"> </w:t>
      </w:r>
      <w:r w:rsidR="005E4CCE" w:rsidRPr="001C5F2A">
        <w:t xml:space="preserve">or </w:t>
      </w:r>
      <w:r w:rsidR="005E4CCE" w:rsidRPr="001C5F2A">
        <w:rPr>
          <w:b/>
        </w:rPr>
        <w:t>HVDC Systems</w:t>
      </w:r>
      <w:r w:rsidR="005E4CCE" w:rsidRPr="001C5F2A">
        <w:t xml:space="preserve"> </w:t>
      </w:r>
      <w:r w:rsidRPr="001C5F2A">
        <w:t xml:space="preserve">to stop or reverse the transfer of </w:t>
      </w:r>
      <w:r w:rsidRPr="001C5F2A">
        <w:rPr>
          <w:b/>
        </w:rPr>
        <w:t>Active Power</w:t>
      </w:r>
      <w:r w:rsidRPr="001C5F2A">
        <w:t xml:space="preserve">) to bring the </w:t>
      </w:r>
      <w:r w:rsidRPr="001C5F2A">
        <w:rPr>
          <w:b/>
        </w:rPr>
        <w:t>System Frequency</w:t>
      </w:r>
      <w:r w:rsidRPr="001C5F2A">
        <w:t xml:space="preserve"> to below 52Hz and follow this with appropriate </w:t>
      </w:r>
      <w:r w:rsidRPr="001C5F2A">
        <w:rPr>
          <w:b/>
        </w:rPr>
        <w:t>Bid-Offer Acceptances</w:t>
      </w:r>
      <w:r w:rsidRPr="001C5F2A">
        <w:t xml:space="preserve"> or </w:t>
      </w:r>
      <w:r w:rsidRPr="001C5F2A">
        <w:rPr>
          <w:b/>
        </w:rPr>
        <w:t xml:space="preserve">Ancillary Service </w:t>
      </w:r>
      <w:r w:rsidRPr="001C5F2A">
        <w:t xml:space="preserve">instructions or further </w:t>
      </w:r>
      <w:r w:rsidRPr="001C5F2A">
        <w:rPr>
          <w:b/>
        </w:rPr>
        <w:t>Emergency Instructions</w:t>
      </w:r>
      <w:r w:rsidRPr="001C5F2A">
        <w:t xml:space="preserve"> under </w:t>
      </w:r>
      <w:r w:rsidRPr="001C5F2A">
        <w:rPr>
          <w:b/>
        </w:rPr>
        <w:t>BC2</w:t>
      </w:r>
      <w:r w:rsidRPr="001C5F2A">
        <w:t xml:space="preserve"> to return the </w:t>
      </w:r>
      <w:r w:rsidRPr="001C5F2A">
        <w:rPr>
          <w:b/>
        </w:rPr>
        <w:t>System Frequency</w:t>
      </w:r>
      <w:r w:rsidRPr="001C5F2A">
        <w:t xml:space="preserve"> to below 50.5 Hz and ultimately to </w:t>
      </w:r>
      <w:r w:rsidRPr="001C5F2A">
        <w:rPr>
          <w:b/>
        </w:rPr>
        <w:t>Target Frequency</w:t>
      </w:r>
      <w:r w:rsidRPr="001C5F2A">
        <w:t>.</w:t>
      </w:r>
    </w:p>
    <w:p w14:paraId="463AF1C1" w14:textId="77777777" w:rsidR="000345D6" w:rsidRPr="00935982" w:rsidRDefault="000345D6" w:rsidP="0015145E">
      <w:pPr>
        <w:pStyle w:val="Level1Text"/>
        <w:rPr>
          <w:color w:val="auto"/>
        </w:rPr>
      </w:pPr>
      <w:bookmarkStart w:id="189" w:name="_DV_M130"/>
      <w:bookmarkEnd w:id="189"/>
      <w:r w:rsidRPr="00935982">
        <w:rPr>
          <w:color w:val="auto"/>
        </w:rPr>
        <w:t>BC3.7.4</w:t>
      </w:r>
      <w:r w:rsidRPr="00935982">
        <w:rPr>
          <w:color w:val="auto"/>
        </w:rPr>
        <w:tab/>
        <w:t xml:space="preserve">The </w:t>
      </w:r>
      <w:r w:rsidRPr="00935982">
        <w:rPr>
          <w:b/>
          <w:color w:val="auto"/>
        </w:rPr>
        <w:t>Generator</w:t>
      </w:r>
      <w:r w:rsidRPr="00935982">
        <w:rPr>
          <w:color w:val="auto"/>
        </w:rPr>
        <w:t xml:space="preserve"> or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owner</w:t>
      </w:r>
      <w:r w:rsidRPr="001C5F2A">
        <w:rPr>
          <w:color w:val="auto"/>
        </w:rPr>
        <w:t xml:space="preserve"> </w:t>
      </w:r>
      <w:r w:rsidR="005B2975" w:rsidRPr="001C5F2A">
        <w:rPr>
          <w:color w:val="auto"/>
        </w:rPr>
        <w:t>or</w:t>
      </w:r>
      <w:r w:rsidR="005B2975" w:rsidRPr="001C5F2A">
        <w:rPr>
          <w:b/>
          <w:color w:val="auto"/>
        </w:rPr>
        <w:t xml:space="preserve"> HVDC System Owner</w:t>
      </w:r>
      <w:r w:rsidR="005B2975" w:rsidRPr="00935982">
        <w:rPr>
          <w:color w:val="auto"/>
        </w:rPr>
        <w:t xml:space="preserve"> </w:t>
      </w:r>
      <w:r w:rsidRPr="00935982">
        <w:rPr>
          <w:color w:val="auto"/>
        </w:rPr>
        <w:t>will not be in breach of any of the provisions of BC2 by following the provisions of BC3.7.1, BC3.7.2 or BC3.7.3.</w:t>
      </w:r>
    </w:p>
    <w:p w14:paraId="5E59520D" w14:textId="6FE153B3" w:rsidR="000345D6" w:rsidRPr="00935982" w:rsidRDefault="000345D6" w:rsidP="0015145E">
      <w:pPr>
        <w:pStyle w:val="Level1Text"/>
        <w:rPr>
          <w:color w:val="auto"/>
        </w:rPr>
      </w:pPr>
      <w:bookmarkStart w:id="190" w:name="_DV_M131"/>
      <w:bookmarkEnd w:id="190"/>
      <w:r w:rsidRPr="00935982">
        <w:rPr>
          <w:color w:val="auto"/>
        </w:rPr>
        <w:t>BC3.7.5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Information </w:t>
      </w:r>
      <w:del w:id="191" w:author="Author">
        <w:r w:rsidR="0015145E" w:rsidRPr="00935982">
          <w:rPr>
            <w:color w:val="auto"/>
            <w:u w:val="single"/>
          </w:rPr>
          <w:delText>Update To</w:delText>
        </w:r>
      </w:del>
      <w:ins w:id="192" w:author="Author">
        <w:r w:rsidR="00B1506E">
          <w:rPr>
            <w:color w:val="auto"/>
            <w:u w:val="single"/>
          </w:rPr>
          <w:t>u</w:t>
        </w:r>
        <w:r w:rsidR="0015145E" w:rsidRPr="00935982">
          <w:rPr>
            <w:color w:val="auto"/>
            <w:u w:val="single"/>
          </w:rPr>
          <w:t xml:space="preserve">pdate </w:t>
        </w:r>
        <w:r w:rsidR="00B1506E">
          <w:rPr>
            <w:color w:val="auto"/>
            <w:u w:val="single"/>
          </w:rPr>
          <w:t>t</w:t>
        </w:r>
        <w:r w:rsidR="0015145E" w:rsidRPr="00935982">
          <w:rPr>
            <w:color w:val="auto"/>
            <w:u w:val="single"/>
          </w:rPr>
          <w:t>o</w:t>
        </w:r>
      </w:ins>
      <w:r w:rsidR="0015145E" w:rsidRPr="00935982">
        <w:rPr>
          <w:color w:val="auto"/>
          <w:u w:val="single"/>
        </w:rPr>
        <w:t xml:space="preserve"> </w:t>
      </w:r>
      <w:bookmarkStart w:id="193" w:name="_DV_M132"/>
      <w:bookmarkEnd w:id="193"/>
      <w:r w:rsidR="00FC5881">
        <w:rPr>
          <w:color w:val="auto"/>
          <w:u w:val="single"/>
        </w:rPr>
        <w:t xml:space="preserve">The Company </w:t>
      </w:r>
      <w:r w:rsidR="00BC1B17" w:rsidRPr="00935982">
        <w:rPr>
          <w:color w:val="auto"/>
        </w:rPr>
        <w:fldChar w:fldCharType="begin"/>
      </w:r>
      <w:r w:rsidR="0015145E" w:rsidRPr="00935982">
        <w:rPr>
          <w:color w:val="auto"/>
        </w:rPr>
        <w:instrText>Tc "</w:instrText>
      </w:r>
      <w:bookmarkStart w:id="194" w:name="_Toc51744611"/>
      <w:bookmarkStart w:id="195" w:name="_Toc503448699"/>
      <w:bookmarkStart w:id="196" w:name="_Toc333226677"/>
      <w:r w:rsidR="00BC1B17" w:rsidRPr="00935982">
        <w:rPr>
          <w:color w:val="auto"/>
        </w:rPr>
        <w:instrText>BC3</w:instrText>
      </w:r>
      <w:r w:rsidR="0015145E" w:rsidRPr="00935982">
        <w:rPr>
          <w:color w:val="auto"/>
        </w:rPr>
        <w:instrText xml:space="preserve">.7.5   </w:instrText>
      </w:r>
      <w:r w:rsidR="00BC1B17" w:rsidRPr="00935982">
        <w:rPr>
          <w:color w:val="auto"/>
        </w:rPr>
        <w:instrText xml:space="preserve">Information </w:instrText>
      </w:r>
      <w:r w:rsidR="0015145E" w:rsidRPr="00935982">
        <w:rPr>
          <w:color w:val="auto"/>
        </w:rPr>
        <w:instrText xml:space="preserve">Update To </w:instrText>
      </w:r>
      <w:bookmarkEnd w:id="194"/>
      <w:r w:rsidR="00BC1B17" w:rsidRPr="00935982">
        <w:rPr>
          <w:color w:val="auto"/>
        </w:rPr>
        <w:instrText>NGC</w:instrText>
      </w:r>
      <w:bookmarkEnd w:id="195"/>
      <w:bookmarkEnd w:id="196"/>
      <w:r w:rsidR="00BC1B17" w:rsidRPr="00935982">
        <w:rPr>
          <w:color w:val="auto"/>
        </w:rPr>
        <w:instrText xml:space="preserve"> </w:instrText>
      </w:r>
      <w:r w:rsidR="0015145E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23ADADDE" w14:textId="3254FC1B" w:rsidR="000345D6" w:rsidRPr="00935982" w:rsidRDefault="000345D6" w:rsidP="0015145E">
      <w:pPr>
        <w:pStyle w:val="Level1Text"/>
        <w:rPr>
          <w:color w:val="auto"/>
        </w:rPr>
      </w:pPr>
      <w:bookmarkStart w:id="197" w:name="_DV_M134"/>
      <w:bookmarkEnd w:id="197"/>
      <w:r w:rsidRPr="00935982">
        <w:rPr>
          <w:color w:val="auto"/>
        </w:rPr>
        <w:tab/>
        <w:t xml:space="preserve">In order that </w:t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>can deal with</w:t>
      </w:r>
      <w:del w:id="198" w:author="Author">
        <w:r w:rsidRPr="00935982">
          <w:rPr>
            <w:color w:val="auto"/>
          </w:rPr>
          <w:delText xml:space="preserve"> the</w:delText>
        </w:r>
      </w:del>
      <w:r w:rsidRPr="00935982">
        <w:rPr>
          <w:color w:val="auto"/>
        </w:rPr>
        <w:t xml:space="preserve"> emergency conditions effectively, it needs as much up to date information as possible and accordingly </w:t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must be informed of the action taken in accordance with BC3.7.1(c) and BC3.7.2 as soon as possible and in any event within 7 minutes of the rise in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, directly by telephone from the </w:t>
      </w:r>
      <w:r w:rsidRPr="00935982">
        <w:rPr>
          <w:b/>
          <w:color w:val="auto"/>
        </w:rPr>
        <w:t>Control Point</w:t>
      </w:r>
      <w:r w:rsidRPr="00935982">
        <w:rPr>
          <w:color w:val="auto"/>
        </w:rPr>
        <w:t xml:space="preserve"> for the </w:t>
      </w:r>
      <w:r w:rsidRPr="00935982">
        <w:rPr>
          <w:b/>
          <w:color w:val="auto"/>
        </w:rPr>
        <w:t xml:space="preserve">Power Station </w:t>
      </w:r>
      <w:r w:rsidRPr="00935982">
        <w:rPr>
          <w:color w:val="auto"/>
        </w:rPr>
        <w:t>or</w:t>
      </w:r>
      <w:r w:rsidRPr="00935982">
        <w:rPr>
          <w:b/>
          <w:color w:val="auto"/>
        </w:rPr>
        <w:t xml:space="preserve"> DC Converter Station</w:t>
      </w:r>
      <w:r w:rsidR="008730A8" w:rsidRPr="001C5F2A">
        <w:rPr>
          <w:b/>
          <w:color w:val="auto"/>
        </w:rPr>
        <w:t xml:space="preserve"> </w:t>
      </w:r>
      <w:r w:rsidR="008730A8" w:rsidRPr="001C5F2A">
        <w:rPr>
          <w:color w:val="auto"/>
        </w:rPr>
        <w:t>or</w:t>
      </w:r>
      <w:r w:rsidR="008730A8" w:rsidRPr="001C5F2A">
        <w:rPr>
          <w:b/>
          <w:color w:val="auto"/>
        </w:rPr>
        <w:t xml:space="preserve"> HVDC System</w:t>
      </w:r>
      <w:r w:rsidRPr="00935982">
        <w:rPr>
          <w:color w:val="auto"/>
        </w:rPr>
        <w:t>.</w:t>
      </w:r>
    </w:p>
    <w:p w14:paraId="58F3DBC3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1E42B7EF" w14:textId="77777777" w:rsidR="000345D6" w:rsidRPr="001C5F2A" w:rsidRDefault="000345D6" w:rsidP="0015145E">
      <w:pPr>
        <w:pStyle w:val="Level2Text"/>
        <w:tabs>
          <w:tab w:val="clear" w:pos="1843"/>
          <w:tab w:val="left" w:pos="1418"/>
        </w:tabs>
        <w:ind w:hanging="1843"/>
      </w:pPr>
      <w:bookmarkStart w:id="199" w:name="_DV_M135"/>
      <w:bookmarkEnd w:id="199"/>
      <w:r w:rsidRPr="001C5F2A">
        <w:t>BC3.7.6</w:t>
      </w:r>
      <w:r w:rsidRPr="001C5F2A">
        <w:tab/>
        <w:t>(a)</w:t>
      </w:r>
      <w:r w:rsidRPr="001C5F2A">
        <w:tab/>
      </w:r>
      <w:r w:rsidRPr="001C5F2A">
        <w:rPr>
          <w:u w:val="single"/>
        </w:rPr>
        <w:t>Existing Gas Cooled Reactor Plant</w:t>
      </w:r>
      <w:r w:rsidRPr="001C5F2A">
        <w:t xml:space="preserve"> </w:t>
      </w:r>
      <w:r w:rsidR="00BC1B17" w:rsidRPr="001C5F2A">
        <w:fldChar w:fldCharType="begin"/>
      </w:r>
      <w:r w:rsidR="0015145E" w:rsidRPr="001C5F2A">
        <w:instrText>Tc "</w:instrText>
      </w:r>
      <w:bookmarkStart w:id="200" w:name="_Toc51744612"/>
      <w:bookmarkStart w:id="201" w:name="_Toc503448700"/>
      <w:bookmarkStart w:id="202" w:name="_Toc333226678"/>
      <w:r w:rsidR="00BC1B17" w:rsidRPr="001C5F2A">
        <w:instrText>BC3</w:instrText>
      </w:r>
      <w:r w:rsidR="0015145E" w:rsidRPr="001C5F2A">
        <w:instrText xml:space="preserve">.7.6   </w:instrText>
      </w:r>
      <w:r w:rsidR="00BC1B17" w:rsidRPr="001C5F2A">
        <w:instrText>Existing Gas Cooled Reactor Plant</w:instrText>
      </w:r>
      <w:bookmarkEnd w:id="200"/>
      <w:r w:rsidR="00BC1B17" w:rsidRPr="001C5F2A">
        <w:instrText xml:space="preserve"> </w:instrText>
      </w:r>
      <w:r w:rsidR="0015145E" w:rsidRPr="001C5F2A">
        <w:instrText>/</w:instrText>
      </w:r>
      <w:r w:rsidR="00BC1B17" w:rsidRPr="001C5F2A">
        <w:instrText xml:space="preserve">Power Park Modules </w:instrText>
      </w:r>
      <w:r w:rsidR="0015145E" w:rsidRPr="001C5F2A">
        <w:instrText xml:space="preserve">Before 1 </w:instrText>
      </w:r>
      <w:r w:rsidR="00BC1B17" w:rsidRPr="001C5F2A">
        <w:instrText xml:space="preserve">January </w:instrText>
      </w:r>
      <w:r w:rsidR="0015145E" w:rsidRPr="001C5F2A">
        <w:instrText>2006</w:instrText>
      </w:r>
      <w:bookmarkEnd w:id="201"/>
      <w:bookmarkEnd w:id="202"/>
      <w:r w:rsidR="0015145E" w:rsidRPr="001C5F2A">
        <w:instrText>" \L 2</w:instrText>
      </w:r>
      <w:r w:rsidR="00BC1B17" w:rsidRPr="001C5F2A">
        <w:fldChar w:fldCharType="end"/>
      </w:r>
    </w:p>
    <w:p w14:paraId="00971B7A" w14:textId="77777777" w:rsidR="000345D6" w:rsidRPr="001C5F2A" w:rsidRDefault="000345D6" w:rsidP="0015145E">
      <w:pPr>
        <w:pStyle w:val="Level2Text"/>
      </w:pPr>
      <w:bookmarkStart w:id="203" w:name="_DV_M136"/>
      <w:bookmarkEnd w:id="203"/>
      <w:r w:rsidRPr="001C5F2A">
        <w:tab/>
        <w:t xml:space="preserve">For the avoidance of doubt, </w:t>
      </w:r>
      <w:r w:rsidRPr="001C5F2A">
        <w:rPr>
          <w:b/>
        </w:rPr>
        <w:t>Generating Units</w:t>
      </w:r>
      <w:r w:rsidRPr="001C5F2A">
        <w:t xml:space="preserve"> within </w:t>
      </w:r>
      <w:r w:rsidRPr="001C5F2A">
        <w:rPr>
          <w:b/>
        </w:rPr>
        <w:t>Existing Gas Cooled Reactor Plant</w:t>
      </w:r>
      <w:r w:rsidRPr="001C5F2A">
        <w:t xml:space="preserve"> are required to comply with the applicable provisions of this BC3.7 (which, for the avoidance of doubt, other than for </w:t>
      </w:r>
      <w:r w:rsidRPr="001C5F2A">
        <w:rPr>
          <w:b/>
        </w:rPr>
        <w:t>Frequency Sensitive AGR Units</w:t>
      </w:r>
      <w:r w:rsidRPr="001C5F2A">
        <w:t>, do not include BC3.7.1).</w:t>
      </w:r>
    </w:p>
    <w:p w14:paraId="4005CE05" w14:textId="77777777" w:rsidR="000345D6" w:rsidRPr="001C5F2A" w:rsidRDefault="0015145E" w:rsidP="0015145E">
      <w:pPr>
        <w:pStyle w:val="Level2Text"/>
      </w:pPr>
      <w:r w:rsidRPr="001C5F2A">
        <w:t>(b)</w:t>
      </w:r>
      <w:r w:rsidRPr="001C5F2A">
        <w:tab/>
      </w:r>
      <w:r w:rsidR="000345D6" w:rsidRPr="001C5F2A">
        <w:rPr>
          <w:u w:val="single"/>
        </w:rPr>
        <w:t xml:space="preserve">Power Park Modules </w:t>
      </w:r>
      <w:proofErr w:type="gramStart"/>
      <w:r w:rsidRPr="001C5F2A">
        <w:rPr>
          <w:u w:val="single"/>
        </w:rPr>
        <w:t>In</w:t>
      </w:r>
      <w:proofErr w:type="gramEnd"/>
      <w:r w:rsidRPr="001C5F2A">
        <w:rPr>
          <w:u w:val="single"/>
        </w:rPr>
        <w:t xml:space="preserve"> Operation Before 1 </w:t>
      </w:r>
      <w:r w:rsidR="000345D6" w:rsidRPr="001C5F2A">
        <w:rPr>
          <w:u w:val="single"/>
        </w:rPr>
        <w:t xml:space="preserve">January </w:t>
      </w:r>
      <w:r w:rsidRPr="001C5F2A">
        <w:rPr>
          <w:u w:val="single"/>
        </w:rPr>
        <w:t>2006</w:t>
      </w:r>
      <w:r w:rsidRPr="001C5F2A">
        <w:t>.</w:t>
      </w:r>
    </w:p>
    <w:p w14:paraId="39BD6039" w14:textId="38BA84BB" w:rsidR="000345D6" w:rsidRPr="001C5F2A" w:rsidRDefault="0015145E" w:rsidP="0015145E">
      <w:pPr>
        <w:pStyle w:val="Level2Text"/>
      </w:pPr>
      <w:r w:rsidRPr="001C5F2A">
        <w:tab/>
        <w:t>F</w:t>
      </w:r>
      <w:r w:rsidR="000345D6" w:rsidRPr="001C5F2A">
        <w:t xml:space="preserve">or the avoidance of doubt, </w:t>
      </w:r>
      <w:r w:rsidR="00200CF8" w:rsidRPr="001C5F2A">
        <w:rPr>
          <w:b/>
        </w:rPr>
        <w:t>GB</w:t>
      </w:r>
      <w:r w:rsidR="00725D44" w:rsidRPr="001C5F2A">
        <w:rPr>
          <w:b/>
        </w:rPr>
        <w:t xml:space="preserve"> Generators</w:t>
      </w:r>
      <w:r w:rsidR="00725D44" w:rsidRPr="001C5F2A">
        <w:t xml:space="preserve"> who own </w:t>
      </w:r>
      <w:r w:rsidR="00200CF8" w:rsidRPr="001C5F2A">
        <w:t>and/</w:t>
      </w:r>
      <w:r w:rsidR="00725D44" w:rsidRPr="001C5F2A">
        <w:t xml:space="preserve">or operate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725D44" w:rsidRPr="001C5F2A">
        <w:t xml:space="preserve">which are </w:t>
      </w:r>
      <w:r w:rsidR="000345D6" w:rsidRPr="001C5F2A">
        <w:t xml:space="preserve">in </w:t>
      </w:r>
      <w:proofErr w:type="gramStart"/>
      <w:r w:rsidR="000345D6" w:rsidRPr="001C5F2A">
        <w:t>operation  before</w:t>
      </w:r>
      <w:proofErr w:type="gramEnd"/>
      <w:r w:rsidR="000345D6" w:rsidRPr="001C5F2A">
        <w:t xml:space="preserve"> 1 January 2006 </w:t>
      </w:r>
      <w:r w:rsidR="00725D44" w:rsidRPr="001C5F2A">
        <w:t xml:space="preserve">(irrespective of their </w:t>
      </w:r>
      <w:r w:rsidR="00725D44" w:rsidRPr="001C5F2A">
        <w:rPr>
          <w:b/>
        </w:rPr>
        <w:t>Completion Date</w:t>
      </w:r>
      <w:r w:rsidR="00725D44" w:rsidRPr="001C5F2A">
        <w:t xml:space="preserve">) </w:t>
      </w:r>
      <w:r w:rsidR="000345D6" w:rsidRPr="001C5F2A">
        <w:t>are required to comply with the applicable provisions of this BC3.7 (which, for the avoidance of doubt do not include BC3.7.1).</w:t>
      </w:r>
    </w:p>
    <w:p w14:paraId="312137CF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6266D684" w14:textId="77777777" w:rsidR="000345D6" w:rsidRPr="00935982" w:rsidRDefault="000345D6" w:rsidP="0015145E">
      <w:pPr>
        <w:pStyle w:val="Level1Text"/>
        <w:rPr>
          <w:color w:val="auto"/>
        </w:rPr>
      </w:pPr>
      <w:bookmarkStart w:id="204" w:name="_DV_M137"/>
      <w:bookmarkEnd w:id="204"/>
      <w:r w:rsidRPr="00935982">
        <w:rPr>
          <w:color w:val="auto"/>
        </w:rPr>
        <w:t>BC3.7.7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Externally Interconnected System Operators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205" w:name="_Toc51744613"/>
      <w:bookmarkStart w:id="206" w:name="_Toc503448701"/>
      <w:bookmarkStart w:id="207" w:name="_Toc333226679"/>
      <w:r w:rsidR="00BC1B17" w:rsidRPr="00935982">
        <w:rPr>
          <w:color w:val="auto"/>
        </w:rPr>
        <w:instrText>BC3.7.7   Externally Interconnected System Operators</w:instrText>
      </w:r>
      <w:bookmarkEnd w:id="205"/>
      <w:bookmarkEnd w:id="206"/>
      <w:bookmarkEnd w:id="207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E406963" w14:textId="22C8DB12" w:rsidR="000345D6" w:rsidRPr="00935982" w:rsidRDefault="000345D6" w:rsidP="0015145E">
      <w:pPr>
        <w:pStyle w:val="Level1Text"/>
        <w:rPr>
          <w:color w:val="auto"/>
        </w:rPr>
      </w:pPr>
      <w:bookmarkStart w:id="208" w:name="_DV_M138"/>
      <w:bookmarkEnd w:id="208"/>
      <w:r w:rsidRPr="00935982">
        <w:rPr>
          <w:color w:val="auto"/>
        </w:rPr>
        <w:tab/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use reasonable endeavours to ensure that, if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rises above 50.4Hz, and an </w:t>
      </w:r>
      <w:r w:rsidRPr="00935982">
        <w:rPr>
          <w:b/>
          <w:color w:val="auto"/>
        </w:rPr>
        <w:t xml:space="preserve">Externally Interconnected System Operator </w:t>
      </w:r>
      <w:r w:rsidRPr="00935982">
        <w:rPr>
          <w:color w:val="auto"/>
        </w:rPr>
        <w:t xml:space="preserve">(in its role as operator of the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) is transferring power into the </w:t>
      </w:r>
      <w:bookmarkStart w:id="209" w:name="_DV_M139"/>
      <w:bookmarkEnd w:id="209"/>
      <w:r w:rsidR="00E16261" w:rsidRPr="00935982">
        <w:rPr>
          <w:b/>
          <w:color w:val="auto"/>
        </w:rPr>
        <w:t>National Electricity Transmission</w:t>
      </w:r>
      <w:r w:rsidRPr="00935982">
        <w:rPr>
          <w:b/>
          <w:color w:val="auto"/>
        </w:rPr>
        <w:t xml:space="preserve"> System</w:t>
      </w:r>
      <w:r w:rsidRPr="00935982">
        <w:rPr>
          <w:color w:val="auto"/>
        </w:rPr>
        <w:t xml:space="preserve"> from its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, the amount of power transferred in to the </w:t>
      </w:r>
      <w:bookmarkStart w:id="210" w:name="_DV_M140"/>
      <w:bookmarkEnd w:id="210"/>
      <w:r w:rsidR="00E16261" w:rsidRPr="00935982">
        <w:rPr>
          <w:b/>
          <w:color w:val="auto"/>
        </w:rPr>
        <w:t>National Electricity Transmission</w:t>
      </w:r>
      <w:r w:rsidRPr="00935982">
        <w:rPr>
          <w:b/>
          <w:color w:val="auto"/>
        </w:rPr>
        <w:t xml:space="preserve"> System</w:t>
      </w:r>
      <w:r w:rsidRPr="00935982">
        <w:rPr>
          <w:color w:val="auto"/>
        </w:rPr>
        <w:t xml:space="preserve"> from the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of that </w:t>
      </w:r>
      <w:r w:rsidRPr="00935982">
        <w:rPr>
          <w:b/>
          <w:color w:val="auto"/>
        </w:rPr>
        <w:t xml:space="preserve">Externally Interconnected System Operator </w:t>
      </w:r>
      <w:r w:rsidRPr="00935982">
        <w:rPr>
          <w:color w:val="auto"/>
        </w:rPr>
        <w:t xml:space="preserve">is reduced at a rate equivalent to (or greater than) that which applies for </w:t>
      </w:r>
      <w:r w:rsidRPr="00935982">
        <w:rPr>
          <w:b/>
          <w:color w:val="auto"/>
        </w:rPr>
        <w:t>Synchronised Gensets</w:t>
      </w:r>
      <w:r w:rsidRPr="00935982">
        <w:rPr>
          <w:color w:val="auto"/>
        </w:rPr>
        <w:t xml:space="preserve"> operating in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 xml:space="preserve"> which are producing </w:t>
      </w:r>
      <w:r w:rsidRPr="00935982">
        <w:rPr>
          <w:b/>
          <w:color w:val="auto"/>
        </w:rPr>
        <w:t>Active Power</w:t>
      </w:r>
      <w:r w:rsidRPr="00935982">
        <w:rPr>
          <w:color w:val="auto"/>
        </w:rPr>
        <w:t xml:space="preserve">.  This will be done either by utilising existing arrangements which are designed to achieve this, or by issuing </w:t>
      </w:r>
      <w:r w:rsidRPr="00935982">
        <w:rPr>
          <w:b/>
          <w:color w:val="auto"/>
        </w:rPr>
        <w:t>Emergency Instructions</w:t>
      </w:r>
      <w:r w:rsidRPr="00935982">
        <w:rPr>
          <w:color w:val="auto"/>
        </w:rPr>
        <w:t xml:space="preserve"> under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>.</w:t>
      </w:r>
    </w:p>
    <w:p w14:paraId="2817AFDE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2FC29444" w14:textId="77777777" w:rsidR="0015145E" w:rsidRPr="001C5F2A" w:rsidRDefault="0015145E" w:rsidP="0015145E">
      <w:pPr>
        <w:keepNext/>
        <w:keepLines/>
        <w:tabs>
          <w:tab w:val="left" w:pos="-667"/>
          <w:tab w:val="left" w:pos="720"/>
          <w:tab w:val="left" w:pos="1440"/>
          <w:tab w:val="left" w:pos="1962"/>
          <w:tab w:val="left" w:pos="2412"/>
          <w:tab w:val="left" w:pos="2862"/>
          <w:tab w:val="left" w:pos="4320"/>
        </w:tabs>
        <w:ind w:left="2502" w:hanging="2502"/>
        <w:jc w:val="center"/>
      </w:pPr>
      <w:bookmarkStart w:id="211" w:name="_DV_M141"/>
      <w:bookmarkEnd w:id="211"/>
    </w:p>
    <w:p w14:paraId="56BECC85" w14:textId="77777777" w:rsidR="000345D6" w:rsidRPr="001C5F2A" w:rsidRDefault="0015145E" w:rsidP="0015145E">
      <w:pPr>
        <w:widowControl/>
        <w:jc w:val="center"/>
      </w:pPr>
      <w:r w:rsidRPr="001C5F2A">
        <w:rPr>
          <w:b/>
        </w:rPr>
        <w:t>&lt; END OF BALANCING CODE 3 &gt;</w:t>
      </w:r>
    </w:p>
    <w:sectPr w:rsidR="000345D6" w:rsidRPr="001C5F2A" w:rsidSect="008676BD">
      <w:footerReference w:type="default" r:id="rId19"/>
      <w:endnotePr>
        <w:numFmt w:val="decimal"/>
      </w:endnotePr>
      <w:type w:val="continuous"/>
      <w:pgSz w:w="11906" w:h="16838" w:code="9"/>
      <w:pgMar w:top="851" w:right="851" w:bottom="851" w:left="1418" w:header="851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C9FD2" w14:textId="77777777" w:rsidR="00A93FA1" w:rsidRDefault="00A93FA1" w:rsidP="000345D6">
      <w:r>
        <w:separator/>
      </w:r>
    </w:p>
  </w:endnote>
  <w:endnote w:type="continuationSeparator" w:id="0">
    <w:p w14:paraId="7C8949D5" w14:textId="77777777" w:rsidR="00A93FA1" w:rsidRDefault="00A93FA1" w:rsidP="000345D6">
      <w:r>
        <w:continuationSeparator/>
      </w:r>
    </w:p>
  </w:endnote>
  <w:endnote w:type="continuationNotice" w:id="1">
    <w:p w14:paraId="3E060176" w14:textId="77777777" w:rsidR="00A93FA1" w:rsidRDefault="00A93FA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20850" w14:textId="77777777" w:rsidR="006E5E55" w:rsidRDefault="006E5E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8DFA8" w14:textId="1463CDBA" w:rsidR="00180251" w:rsidRDefault="00180251" w:rsidP="0015145E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0A5CDC">
      <w:rPr>
        <w:sz w:val="16"/>
        <w:szCs w:val="16"/>
      </w:rPr>
      <w:t>ssue 5 Revision 26</w:t>
    </w:r>
    <w:r>
      <w:rPr>
        <w:sz w:val="16"/>
        <w:szCs w:val="16"/>
      </w:rPr>
      <w:tab/>
      <w:t>BC3</w:t>
    </w:r>
    <w:r w:rsidRPr="004C0D15">
      <w:rPr>
        <w:sz w:val="16"/>
        <w:szCs w:val="16"/>
      </w:rPr>
      <w:tab/>
    </w:r>
    <w:r w:rsidR="006E5E55">
      <w:rPr>
        <w:sz w:val="16"/>
        <w:szCs w:val="16"/>
      </w:rPr>
      <w:t>26 Septem</w:t>
    </w:r>
    <w:r w:rsidR="000A5CDC">
      <w:rPr>
        <w:sz w:val="16"/>
        <w:szCs w:val="16"/>
      </w:rPr>
      <w:t>ber</w:t>
    </w:r>
    <w:r w:rsidR="00935982" w:rsidRPr="00CE6C64">
      <w:rPr>
        <w:sz w:val="16"/>
        <w:szCs w:val="16"/>
      </w:rPr>
      <w:t xml:space="preserve"> 2018</w:t>
    </w:r>
  </w:p>
  <w:p w14:paraId="7F692BF6" w14:textId="14F440B5" w:rsidR="00180251" w:rsidRPr="0015145E" w:rsidRDefault="00180251" w:rsidP="0015145E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4A040A">
      <w:rPr>
        <w:rStyle w:val="PageNumber"/>
        <w:sz w:val="16"/>
        <w:szCs w:val="16"/>
      </w:rPr>
      <w:fldChar w:fldCharType="begin"/>
    </w:r>
    <w:r w:rsidRPr="004A040A">
      <w:rPr>
        <w:rStyle w:val="PageNumber"/>
        <w:sz w:val="16"/>
        <w:szCs w:val="16"/>
      </w:rPr>
      <w:instrText xml:space="preserve"> PAGE </w:instrText>
    </w:r>
    <w:r w:rsidRPr="004A040A">
      <w:rPr>
        <w:rStyle w:val="PageNumber"/>
        <w:sz w:val="16"/>
        <w:szCs w:val="16"/>
      </w:rPr>
      <w:fldChar w:fldCharType="separate"/>
    </w:r>
    <w:r w:rsidR="00CD01BC">
      <w:rPr>
        <w:rStyle w:val="PageNumber"/>
        <w:noProof/>
        <w:sz w:val="16"/>
        <w:szCs w:val="16"/>
      </w:rPr>
      <w:t>i</w:t>
    </w:r>
    <w:r w:rsidRPr="004A040A">
      <w:rPr>
        <w:rStyle w:val="PageNumber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62D83" w14:textId="77777777" w:rsidR="006E5E55" w:rsidRDefault="006E5E5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E244B" w14:textId="32D4D954" w:rsidR="00180251" w:rsidRDefault="00180251" w:rsidP="0015145E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0A5CDC">
      <w:rPr>
        <w:sz w:val="16"/>
        <w:szCs w:val="16"/>
      </w:rPr>
      <w:t>ssue 5 Revision 26</w:t>
    </w:r>
    <w:r>
      <w:rPr>
        <w:sz w:val="16"/>
        <w:szCs w:val="16"/>
      </w:rPr>
      <w:tab/>
      <w:t>BC3</w:t>
    </w:r>
    <w:r w:rsidRPr="004C0D15">
      <w:rPr>
        <w:sz w:val="16"/>
        <w:szCs w:val="16"/>
      </w:rPr>
      <w:tab/>
    </w:r>
    <w:r w:rsidR="006E5E55">
      <w:rPr>
        <w:sz w:val="16"/>
        <w:szCs w:val="16"/>
      </w:rPr>
      <w:t>26 September</w:t>
    </w:r>
    <w:r w:rsidR="00935982" w:rsidRPr="00CE6C64">
      <w:rPr>
        <w:sz w:val="16"/>
        <w:szCs w:val="16"/>
      </w:rPr>
      <w:t xml:space="preserve"> 2018</w:t>
    </w:r>
  </w:p>
  <w:p w14:paraId="56631116" w14:textId="5C549769" w:rsidR="00180251" w:rsidRDefault="00180251" w:rsidP="0015145E">
    <w:pPr>
      <w:tabs>
        <w:tab w:val="center" w:pos="4820"/>
        <w:tab w:val="right" w:pos="9639"/>
      </w:tabs>
      <w:rPr>
        <w:rFonts w:ascii="Times New Roman" w:hAnsi="Times New Roman"/>
        <w:color w:val="000000"/>
      </w:rPr>
    </w:pPr>
    <w:r>
      <w:rPr>
        <w:rStyle w:val="PageNumber"/>
        <w:sz w:val="16"/>
        <w:szCs w:val="16"/>
      </w:rPr>
      <w:tab/>
    </w:r>
    <w:r w:rsidRPr="00F80D8A">
      <w:rPr>
        <w:rStyle w:val="PageNumber"/>
        <w:sz w:val="16"/>
        <w:szCs w:val="16"/>
      </w:rPr>
      <w:fldChar w:fldCharType="begin"/>
    </w:r>
    <w:r w:rsidRPr="00F80D8A">
      <w:rPr>
        <w:rStyle w:val="PageNumber"/>
        <w:sz w:val="16"/>
        <w:szCs w:val="16"/>
      </w:rPr>
      <w:instrText xml:space="preserve"> PAGE </w:instrText>
    </w:r>
    <w:r w:rsidRPr="00F80D8A">
      <w:rPr>
        <w:rStyle w:val="PageNumber"/>
        <w:sz w:val="16"/>
        <w:szCs w:val="16"/>
      </w:rPr>
      <w:fldChar w:fldCharType="separate"/>
    </w:r>
    <w:r w:rsidR="00CD01BC">
      <w:rPr>
        <w:rStyle w:val="PageNumber"/>
        <w:noProof/>
        <w:sz w:val="16"/>
        <w:szCs w:val="16"/>
      </w:rPr>
      <w:t>2</w:t>
    </w:r>
    <w:r w:rsidRPr="00F80D8A">
      <w:rPr>
        <w:rStyle w:val="PageNumber"/>
        <w:sz w:val="16"/>
        <w:szCs w:val="16"/>
      </w:rPr>
      <w:fldChar w:fldCharType="end"/>
    </w:r>
    <w:r w:rsidRPr="00F80D8A">
      <w:rPr>
        <w:rStyle w:val="PageNumber"/>
        <w:sz w:val="16"/>
        <w:szCs w:val="16"/>
      </w:rPr>
      <w:t xml:space="preserve"> of </w:t>
    </w:r>
    <w:r w:rsidR="00DB00A1">
      <w:rPr>
        <w:rStyle w:val="PageNumber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4F4EB" w14:textId="77777777" w:rsidR="00A93FA1" w:rsidRDefault="00A93FA1" w:rsidP="000345D6">
      <w:r>
        <w:separator/>
      </w:r>
    </w:p>
  </w:footnote>
  <w:footnote w:type="continuationSeparator" w:id="0">
    <w:p w14:paraId="65A661C0" w14:textId="77777777" w:rsidR="00A93FA1" w:rsidRDefault="00A93FA1" w:rsidP="000345D6">
      <w:r>
        <w:continuationSeparator/>
      </w:r>
    </w:p>
  </w:footnote>
  <w:footnote w:type="continuationNotice" w:id="1">
    <w:p w14:paraId="3045A30A" w14:textId="77777777" w:rsidR="00A93FA1" w:rsidRDefault="00A93FA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06DE4" w14:textId="77777777" w:rsidR="006E5E55" w:rsidRDefault="006E5E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10EF7" w14:textId="77777777" w:rsidR="006E5E55" w:rsidRDefault="006E5E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4BAE9" w14:textId="77777777" w:rsidR="006E5E55" w:rsidRDefault="006E5E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6E029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2AFC7FD2"/>
    <w:lvl w:ilvl="0">
      <w:start w:val="1"/>
      <w:numFmt w:val="lowerLetter"/>
      <w:lvlText w:val="(%1)"/>
      <w:lvlJc w:val="left"/>
      <w:pPr>
        <w:tabs>
          <w:tab w:val="num" w:pos="2088"/>
        </w:tabs>
        <w:ind w:left="2088" w:hanging="630"/>
      </w:pPr>
      <w:rPr>
        <w:rFonts w:hint="eastAsia"/>
        <w:spacing w:val="0"/>
      </w:rPr>
    </w:lvl>
  </w:abstractNum>
  <w:abstractNum w:abstractNumId="2" w15:restartNumberingAfterBreak="0">
    <w:nsid w:val="00000002"/>
    <w:multiLevelType w:val="singleLevel"/>
    <w:tmpl w:val="0ABE7086"/>
    <w:lvl w:ilvl="0">
      <w:start w:val="2"/>
      <w:numFmt w:val="lowerLetter"/>
      <w:lvlText w:val="(%1)"/>
      <w:lvlJc w:val="left"/>
      <w:pPr>
        <w:tabs>
          <w:tab w:val="num" w:pos="2088"/>
        </w:tabs>
        <w:ind w:left="2088" w:hanging="630"/>
      </w:pPr>
      <w:rPr>
        <w:rFonts w:hint="cs"/>
        <w:spacing w:val="0"/>
      </w:rPr>
    </w:lvl>
  </w:abstractNum>
  <w:abstractNum w:abstractNumId="3" w15:restartNumberingAfterBreak="0">
    <w:nsid w:val="00350E69"/>
    <w:multiLevelType w:val="hybridMultilevel"/>
    <w:tmpl w:val="96D61250"/>
    <w:lvl w:ilvl="0" w:tplc="BEAA3292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17D3DD2"/>
    <w:multiLevelType w:val="singleLevel"/>
    <w:tmpl w:val="A0685F4E"/>
    <w:lvl w:ilvl="0">
      <w:start w:val="9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0C0B226A"/>
    <w:multiLevelType w:val="singleLevel"/>
    <w:tmpl w:val="DB2A6514"/>
    <w:lvl w:ilvl="0">
      <w:start w:val="2"/>
      <w:numFmt w:val="lowerLetter"/>
      <w:lvlText w:val="(%1)"/>
      <w:lvlJc w:val="left"/>
      <w:pPr>
        <w:tabs>
          <w:tab w:val="num" w:pos="2085"/>
        </w:tabs>
        <w:ind w:left="2085" w:hanging="630"/>
      </w:pPr>
      <w:rPr>
        <w:rFonts w:hint="default"/>
      </w:rPr>
    </w:lvl>
  </w:abstractNum>
  <w:abstractNum w:abstractNumId="6" w15:restartNumberingAfterBreak="0">
    <w:nsid w:val="22E035AE"/>
    <w:multiLevelType w:val="singleLevel"/>
    <w:tmpl w:val="119E219E"/>
    <w:lvl w:ilvl="0">
      <w:start w:val="2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7" w15:restartNumberingAfterBreak="0">
    <w:nsid w:val="40E5463B"/>
    <w:multiLevelType w:val="singleLevel"/>
    <w:tmpl w:val="FA58C9D8"/>
    <w:lvl w:ilvl="0">
      <w:start w:val="4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8" w15:restartNumberingAfterBreak="0">
    <w:nsid w:val="4CB04DD3"/>
    <w:multiLevelType w:val="singleLevel"/>
    <w:tmpl w:val="A3CEA6FC"/>
    <w:lvl w:ilvl="0">
      <w:start w:val="2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9" w15:restartNumberingAfterBreak="0">
    <w:nsid w:val="508376F1"/>
    <w:multiLevelType w:val="singleLevel"/>
    <w:tmpl w:val="8920FF9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10" w15:restartNumberingAfterBreak="0">
    <w:nsid w:val="7BE01242"/>
    <w:multiLevelType w:val="singleLevel"/>
    <w:tmpl w:val="51C0BD3C"/>
    <w:lvl w:ilvl="0">
      <w:start w:val="3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8"/>
  </w:num>
  <w:num w:numId="6">
    <w:abstractNumId w:val="10"/>
  </w:num>
  <w:num w:numId="7">
    <w:abstractNumId w:val="9"/>
  </w:num>
  <w:num w:numId="8">
    <w:abstractNumId w:val="5"/>
  </w:num>
  <w:num w:numId="9">
    <w:abstractNumId w:val="6"/>
  </w:num>
  <w:num w:numId="10">
    <w:abstractNumId w:val="0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removePersonalInformation/>
  <w:removeDateAndTime/>
  <w:embedSystemFonts/>
  <w:mirrorMargins/>
  <w:bordersDoNotSurroundHeader/>
  <w:bordersDoNotSurroundFooter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6DD3"/>
    <w:rsid w:val="000029C4"/>
    <w:rsid w:val="00004160"/>
    <w:rsid w:val="00010C03"/>
    <w:rsid w:val="00015823"/>
    <w:rsid w:val="0001761A"/>
    <w:rsid w:val="000345D6"/>
    <w:rsid w:val="000602F7"/>
    <w:rsid w:val="00061E98"/>
    <w:rsid w:val="00086610"/>
    <w:rsid w:val="0009533E"/>
    <w:rsid w:val="0009550D"/>
    <w:rsid w:val="000A223F"/>
    <w:rsid w:val="000A5CDC"/>
    <w:rsid w:val="000D31D2"/>
    <w:rsid w:val="000E325C"/>
    <w:rsid w:val="000F6B60"/>
    <w:rsid w:val="00105329"/>
    <w:rsid w:val="00110627"/>
    <w:rsid w:val="00133CCD"/>
    <w:rsid w:val="00140224"/>
    <w:rsid w:val="0015145E"/>
    <w:rsid w:val="00155F6B"/>
    <w:rsid w:val="00170821"/>
    <w:rsid w:val="00180251"/>
    <w:rsid w:val="001853E9"/>
    <w:rsid w:val="001B08D1"/>
    <w:rsid w:val="001C5F2A"/>
    <w:rsid w:val="001E3306"/>
    <w:rsid w:val="001E5D08"/>
    <w:rsid w:val="00200CF8"/>
    <w:rsid w:val="00270F52"/>
    <w:rsid w:val="002726C9"/>
    <w:rsid w:val="00272F7E"/>
    <w:rsid w:val="00284A6E"/>
    <w:rsid w:val="002B1E4D"/>
    <w:rsid w:val="002D5409"/>
    <w:rsid w:val="00306DD4"/>
    <w:rsid w:val="0032303E"/>
    <w:rsid w:val="00345601"/>
    <w:rsid w:val="00350E49"/>
    <w:rsid w:val="003704D5"/>
    <w:rsid w:val="0038166E"/>
    <w:rsid w:val="00387832"/>
    <w:rsid w:val="003B4D27"/>
    <w:rsid w:val="003D331E"/>
    <w:rsid w:val="003F1FC1"/>
    <w:rsid w:val="00400976"/>
    <w:rsid w:val="00412A2E"/>
    <w:rsid w:val="00414437"/>
    <w:rsid w:val="00425462"/>
    <w:rsid w:val="004417EB"/>
    <w:rsid w:val="004428E9"/>
    <w:rsid w:val="00447705"/>
    <w:rsid w:val="00462CED"/>
    <w:rsid w:val="00476DD3"/>
    <w:rsid w:val="004C2756"/>
    <w:rsid w:val="004D35F9"/>
    <w:rsid w:val="004E3483"/>
    <w:rsid w:val="00511365"/>
    <w:rsid w:val="00545854"/>
    <w:rsid w:val="00586C3F"/>
    <w:rsid w:val="00587D0B"/>
    <w:rsid w:val="005B2975"/>
    <w:rsid w:val="005E3FDB"/>
    <w:rsid w:val="005E4CCE"/>
    <w:rsid w:val="005F72F8"/>
    <w:rsid w:val="0060368A"/>
    <w:rsid w:val="006234DD"/>
    <w:rsid w:val="0063127E"/>
    <w:rsid w:val="00652DA4"/>
    <w:rsid w:val="00677F76"/>
    <w:rsid w:val="00693184"/>
    <w:rsid w:val="006D0938"/>
    <w:rsid w:val="006E5E55"/>
    <w:rsid w:val="006F41E0"/>
    <w:rsid w:val="006F5231"/>
    <w:rsid w:val="006F52B5"/>
    <w:rsid w:val="00700B66"/>
    <w:rsid w:val="00723C50"/>
    <w:rsid w:val="00725D44"/>
    <w:rsid w:val="007459DA"/>
    <w:rsid w:val="00751CB0"/>
    <w:rsid w:val="007565B0"/>
    <w:rsid w:val="00791D25"/>
    <w:rsid w:val="00793A24"/>
    <w:rsid w:val="00796B98"/>
    <w:rsid w:val="007D123D"/>
    <w:rsid w:val="007D2785"/>
    <w:rsid w:val="007F4792"/>
    <w:rsid w:val="00802EF0"/>
    <w:rsid w:val="0083452A"/>
    <w:rsid w:val="00834C7B"/>
    <w:rsid w:val="00843020"/>
    <w:rsid w:val="00846263"/>
    <w:rsid w:val="008529D7"/>
    <w:rsid w:val="00860810"/>
    <w:rsid w:val="00860BD5"/>
    <w:rsid w:val="00863153"/>
    <w:rsid w:val="008676BD"/>
    <w:rsid w:val="008730A8"/>
    <w:rsid w:val="008835F1"/>
    <w:rsid w:val="008A2A33"/>
    <w:rsid w:val="008C2ECE"/>
    <w:rsid w:val="008C5866"/>
    <w:rsid w:val="008C7C69"/>
    <w:rsid w:val="008F043B"/>
    <w:rsid w:val="008F1086"/>
    <w:rsid w:val="009319A5"/>
    <w:rsid w:val="009334DF"/>
    <w:rsid w:val="00934BB0"/>
    <w:rsid w:val="00935982"/>
    <w:rsid w:val="00936A71"/>
    <w:rsid w:val="0096666F"/>
    <w:rsid w:val="009919E5"/>
    <w:rsid w:val="00993B0C"/>
    <w:rsid w:val="009A0A3F"/>
    <w:rsid w:val="009C31FE"/>
    <w:rsid w:val="009D34DE"/>
    <w:rsid w:val="009E5517"/>
    <w:rsid w:val="009E62A8"/>
    <w:rsid w:val="009F0938"/>
    <w:rsid w:val="00A0586C"/>
    <w:rsid w:val="00A20C4F"/>
    <w:rsid w:val="00A30251"/>
    <w:rsid w:val="00A3260A"/>
    <w:rsid w:val="00A33AE7"/>
    <w:rsid w:val="00A47FC7"/>
    <w:rsid w:val="00A57313"/>
    <w:rsid w:val="00A6122F"/>
    <w:rsid w:val="00A8270E"/>
    <w:rsid w:val="00A83BC5"/>
    <w:rsid w:val="00A90DA1"/>
    <w:rsid w:val="00A9340B"/>
    <w:rsid w:val="00A93FA1"/>
    <w:rsid w:val="00A95F64"/>
    <w:rsid w:val="00AE0814"/>
    <w:rsid w:val="00AE4730"/>
    <w:rsid w:val="00AE4D80"/>
    <w:rsid w:val="00B006EF"/>
    <w:rsid w:val="00B00BFC"/>
    <w:rsid w:val="00B1506E"/>
    <w:rsid w:val="00B1695B"/>
    <w:rsid w:val="00B23D43"/>
    <w:rsid w:val="00B63478"/>
    <w:rsid w:val="00B85A52"/>
    <w:rsid w:val="00B9518F"/>
    <w:rsid w:val="00BA0206"/>
    <w:rsid w:val="00BB01AD"/>
    <w:rsid w:val="00BC1B17"/>
    <w:rsid w:val="00BF2E41"/>
    <w:rsid w:val="00C81D8B"/>
    <w:rsid w:val="00CA3A90"/>
    <w:rsid w:val="00CA3CA6"/>
    <w:rsid w:val="00CB5316"/>
    <w:rsid w:val="00CC6F2E"/>
    <w:rsid w:val="00CD01BC"/>
    <w:rsid w:val="00CD1C4E"/>
    <w:rsid w:val="00CE6C64"/>
    <w:rsid w:val="00CF2A6D"/>
    <w:rsid w:val="00D22B9F"/>
    <w:rsid w:val="00D25C4F"/>
    <w:rsid w:val="00D2641D"/>
    <w:rsid w:val="00D35729"/>
    <w:rsid w:val="00D44134"/>
    <w:rsid w:val="00D52F39"/>
    <w:rsid w:val="00D63C4F"/>
    <w:rsid w:val="00D64D55"/>
    <w:rsid w:val="00D657D5"/>
    <w:rsid w:val="00D90D51"/>
    <w:rsid w:val="00DA064C"/>
    <w:rsid w:val="00DA1A99"/>
    <w:rsid w:val="00DA456C"/>
    <w:rsid w:val="00DB00A1"/>
    <w:rsid w:val="00DD338B"/>
    <w:rsid w:val="00DD587E"/>
    <w:rsid w:val="00DE1CE3"/>
    <w:rsid w:val="00DE5EC6"/>
    <w:rsid w:val="00DE7334"/>
    <w:rsid w:val="00E1054F"/>
    <w:rsid w:val="00E16261"/>
    <w:rsid w:val="00E40602"/>
    <w:rsid w:val="00E56976"/>
    <w:rsid w:val="00E975A5"/>
    <w:rsid w:val="00EA1E16"/>
    <w:rsid w:val="00EA4680"/>
    <w:rsid w:val="00ED0E6C"/>
    <w:rsid w:val="00EF57D7"/>
    <w:rsid w:val="00F0498C"/>
    <w:rsid w:val="00F12225"/>
    <w:rsid w:val="00F2792F"/>
    <w:rsid w:val="00F35EA5"/>
    <w:rsid w:val="00F36FB1"/>
    <w:rsid w:val="00F557C6"/>
    <w:rsid w:val="00F561F7"/>
    <w:rsid w:val="00F61338"/>
    <w:rsid w:val="00F77793"/>
    <w:rsid w:val="00F8527F"/>
    <w:rsid w:val="00F933E1"/>
    <w:rsid w:val="00F93C09"/>
    <w:rsid w:val="00FA10D2"/>
    <w:rsid w:val="00FA5CED"/>
    <w:rsid w:val="00FA7E1D"/>
    <w:rsid w:val="00FC5881"/>
    <w:rsid w:val="00FD088A"/>
    <w:rsid w:val="00FE1F4A"/>
    <w:rsid w:val="00FE69C5"/>
    <w:rsid w:val="00FF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FF6A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C1B17"/>
    <w:pPr>
      <w:widowControl w:val="0"/>
      <w:spacing w:line="264" w:lineRule="auto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0"/>
    </w:pPr>
    <w:rPr>
      <w:b/>
      <w:bCs/>
      <w:sz w:val="23"/>
      <w:szCs w:val="23"/>
      <w:u w:val="single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widowControl/>
      <w:tabs>
        <w:tab w:val="center" w:pos="4873"/>
        <w:tab w:val="left" w:pos="5616"/>
      </w:tabs>
      <w:jc w:val="center"/>
      <w:outlineLvl w:val="3"/>
    </w:pPr>
    <w:rPr>
      <w:b/>
      <w:bCs/>
      <w:sz w:val="28"/>
      <w:szCs w:val="28"/>
      <w:u w:val="single"/>
    </w:rPr>
  </w:style>
  <w:style w:type="paragraph" w:styleId="Heading5">
    <w:name w:val="heading 5"/>
    <w:basedOn w:val="Normal"/>
    <w:next w:val="Normal"/>
    <w:qFormat/>
    <w:pPr>
      <w:keepNext/>
      <w:widowControl/>
      <w:tabs>
        <w:tab w:val="center" w:pos="4873"/>
        <w:tab w:val="left" w:pos="5616"/>
      </w:tabs>
      <w:jc w:val="center"/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</w:style>
  <w:style w:type="paragraph" w:styleId="BlockText">
    <w:name w:val="Block Text"/>
    <w:basedOn w:val="Normal"/>
    <w:pPr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540" w:right="652"/>
      <w:jc w:val="center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1">
    <w:name w:val="toc 1"/>
    <w:basedOn w:val="Normal"/>
    <w:next w:val="Normal"/>
    <w:rsid w:val="00BC1B17"/>
    <w:pPr>
      <w:tabs>
        <w:tab w:val="right" w:leader="dot" w:pos="9736"/>
      </w:tabs>
      <w:spacing w:before="60" w:after="60"/>
      <w:ind w:right="567"/>
    </w:pPr>
  </w:style>
  <w:style w:type="paragraph" w:styleId="TOC2">
    <w:name w:val="toc 2"/>
    <w:basedOn w:val="Normal"/>
    <w:next w:val="Normal"/>
    <w:rsid w:val="00BC1B17"/>
    <w:pPr>
      <w:tabs>
        <w:tab w:val="right" w:leader="dot" w:pos="9736"/>
      </w:tabs>
      <w:spacing w:before="60" w:after="60"/>
      <w:ind w:left="425" w:right="567"/>
    </w:pPr>
    <w:rPr>
      <w:bCs/>
      <w:noProof/>
    </w:rPr>
  </w:style>
  <w:style w:type="paragraph" w:styleId="TOC3">
    <w:name w:val="toc 3"/>
    <w:basedOn w:val="Normal"/>
    <w:next w:val="Normal"/>
    <w:rsid w:val="00BC1B17"/>
    <w:pPr>
      <w:tabs>
        <w:tab w:val="right" w:leader="dot" w:pos="9736"/>
      </w:tabs>
      <w:spacing w:before="60" w:after="60"/>
      <w:ind w:left="851" w:right="567"/>
    </w:pPr>
    <w:rPr>
      <w:noProof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eltaViewTableHeading">
    <w:name w:val="DeltaView Table Heading"/>
    <w:basedOn w:val="Normal"/>
    <w:pPr>
      <w:widowControl/>
      <w:spacing w:after="120"/>
    </w:pPr>
    <w:rPr>
      <w:b/>
      <w:bCs/>
      <w:sz w:val="24"/>
      <w:szCs w:val="24"/>
    </w:rPr>
  </w:style>
  <w:style w:type="character" w:styleId="Hyperlink">
    <w:name w:val="Hyperlink"/>
    <w:rsid w:val="00BC1B17"/>
    <w:rPr>
      <w:color w:val="0000FF"/>
      <w:u w:val="single"/>
    </w:rPr>
  </w:style>
  <w:style w:type="paragraph" w:customStyle="1" w:styleId="DeltaViewAnnounce">
    <w:name w:val="DeltaView Announce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eastAsia="en-US"/>
    </w:rPr>
  </w:style>
  <w:style w:type="character" w:styleId="CommentReference">
    <w:name w:val="annotation reference"/>
    <w:semiHidden/>
    <w:rPr>
      <w:spacing w:val="0"/>
      <w:sz w:val="16"/>
      <w:szCs w:val="16"/>
    </w:rPr>
  </w:style>
  <w:style w:type="paragraph" w:styleId="BodyText">
    <w:name w:val="Body Text"/>
    <w:basedOn w:val="Normal"/>
    <w:pPr>
      <w:widowControl/>
    </w:pPr>
    <w:rPr>
      <w:rFonts w:ascii="Times New Roman" w:hAnsi="Times New Roman"/>
      <w:sz w:val="18"/>
      <w:szCs w:val="18"/>
    </w:rPr>
  </w:style>
  <w:style w:type="character" w:customStyle="1" w:styleId="Level1TextChar">
    <w:name w:val="Level 1 Text Char"/>
    <w:link w:val="Level1Text"/>
    <w:rsid w:val="00934BB0"/>
    <w:rPr>
      <w:rFonts w:ascii="Arial" w:hAnsi="Arial"/>
      <w:snapToGrid w:val="0"/>
      <w:color w:val="000000"/>
      <w:lang w:eastAsia="en-US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character" w:customStyle="1" w:styleId="DeltaViewMoveSource">
    <w:name w:val="DeltaView Move Source"/>
    <w:rPr>
      <w:strike/>
      <w:color w:val="00C000"/>
      <w:spacing w:val="0"/>
    </w:rPr>
  </w:style>
  <w:style w:type="character" w:customStyle="1" w:styleId="DeltaViewMoveDestination">
    <w:name w:val="DeltaView Move Destination"/>
    <w:rPr>
      <w:color w:val="00C000"/>
      <w:spacing w:val="0"/>
      <w:u w:val="double"/>
    </w:rPr>
  </w:style>
  <w:style w:type="paragraph" w:styleId="CommentText">
    <w:name w:val="annotation text"/>
    <w:basedOn w:val="Normal"/>
    <w:link w:val="CommentTextChar"/>
    <w:semiHidden/>
    <w:pPr>
      <w:widowControl/>
    </w:pPr>
    <w:rPr>
      <w:rFonts w:ascii="Times New Roman" w:hAnsi="Times New Roman"/>
    </w:rPr>
  </w:style>
  <w:style w:type="character" w:customStyle="1" w:styleId="DeltaViewChangeNumber">
    <w:name w:val="DeltaView Change Number"/>
    <w:rPr>
      <w:color w:val="000000"/>
      <w:spacing w:val="0"/>
      <w:vertAlign w:val="superscript"/>
    </w:rPr>
  </w:style>
  <w:style w:type="character" w:customStyle="1" w:styleId="DeltaViewDelimiter">
    <w:name w:val="DeltaView Delimiter"/>
    <w:rPr>
      <w:spacing w:val="0"/>
    </w:rPr>
  </w:style>
  <w:style w:type="character" w:customStyle="1" w:styleId="DeltaViewFormatChange">
    <w:name w:val="DeltaView Format Change"/>
    <w:rPr>
      <w:color w:val="000000"/>
      <w:spacing w:val="0"/>
    </w:rPr>
  </w:style>
  <w:style w:type="character" w:customStyle="1" w:styleId="DeltaViewMovedDeletion">
    <w:name w:val="DeltaView Moved Deletion"/>
    <w:rPr>
      <w:strike/>
      <w:color w:val="C08080"/>
      <w:spacing w:val="0"/>
    </w:rPr>
  </w:style>
  <w:style w:type="character" w:customStyle="1" w:styleId="DeltaViewEditorComment">
    <w:name w:val="DeltaView Editor Comment"/>
    <w:rPr>
      <w:color w:val="0000FF"/>
      <w:spacing w:val="0"/>
      <w:u w:val="double"/>
    </w:rPr>
  </w:style>
  <w:style w:type="character" w:customStyle="1" w:styleId="DeltaViewStyleChangeText">
    <w:name w:val="DeltaView Style Change Text"/>
    <w:rPr>
      <w:color w:val="000000"/>
      <w:spacing w:val="0"/>
      <w:u w:val="double"/>
    </w:rPr>
  </w:style>
  <w:style w:type="character" w:customStyle="1" w:styleId="DeltaViewStyleChangeLabel">
    <w:name w:val="DeltaView Style Change Label"/>
    <w:rPr>
      <w:color w:val="000000"/>
      <w:spacing w:val="0"/>
    </w:rPr>
  </w:style>
  <w:style w:type="paragraph" w:styleId="BalloonText">
    <w:name w:val="Balloon Text"/>
    <w:basedOn w:val="Normal"/>
    <w:semiHidden/>
    <w:rsid w:val="000D31D2"/>
    <w:rPr>
      <w:rFonts w:ascii="Tahoma" w:hAnsi="Tahoma"/>
      <w:sz w:val="16"/>
      <w:szCs w:val="16"/>
    </w:rPr>
  </w:style>
  <w:style w:type="paragraph" w:customStyle="1" w:styleId="Level1Text">
    <w:name w:val="Level 1 Text"/>
    <w:basedOn w:val="Normal"/>
    <w:link w:val="Level1TextChar"/>
    <w:rsid w:val="00BC1B17"/>
    <w:pPr>
      <w:keepLines/>
      <w:tabs>
        <w:tab w:val="left" w:pos="1418"/>
      </w:tabs>
      <w:spacing w:after="120"/>
      <w:ind w:left="1418" w:hanging="1418"/>
      <w:jc w:val="both"/>
    </w:pPr>
    <w:rPr>
      <w:color w:val="000000"/>
    </w:rPr>
  </w:style>
  <w:style w:type="paragraph" w:customStyle="1" w:styleId="Level2Text">
    <w:name w:val="Level 2 Text"/>
    <w:basedOn w:val="Normal"/>
    <w:rsid w:val="00BC1B17"/>
    <w:pPr>
      <w:keepLines/>
      <w:tabs>
        <w:tab w:val="left" w:pos="1843"/>
      </w:tabs>
      <w:spacing w:after="120"/>
      <w:ind w:left="1843" w:hanging="425"/>
      <w:jc w:val="both"/>
    </w:pPr>
  </w:style>
  <w:style w:type="paragraph" w:customStyle="1" w:styleId="Level3Text">
    <w:name w:val="Level 3 Text"/>
    <w:basedOn w:val="Normal"/>
    <w:rsid w:val="00BC1B17"/>
    <w:pPr>
      <w:tabs>
        <w:tab w:val="left" w:pos="2268"/>
      </w:tabs>
      <w:spacing w:after="120"/>
      <w:ind w:left="2268" w:hanging="425"/>
    </w:pPr>
  </w:style>
  <w:style w:type="paragraph" w:customStyle="1" w:styleId="Level4">
    <w:name w:val="Level 4"/>
    <w:basedOn w:val="Level3Text"/>
    <w:rsid w:val="00BC1B17"/>
    <w:pPr>
      <w:tabs>
        <w:tab w:val="clear" w:pos="2268"/>
        <w:tab w:val="left" w:pos="2694"/>
      </w:tabs>
      <w:ind w:left="2694"/>
    </w:pPr>
  </w:style>
  <w:style w:type="paragraph" w:styleId="ListBullet">
    <w:name w:val="List Bullet"/>
    <w:basedOn w:val="Normal"/>
    <w:rsid w:val="00BC1B17"/>
    <w:pPr>
      <w:keepLines/>
      <w:numPr>
        <w:numId w:val="11"/>
      </w:numPr>
      <w:tabs>
        <w:tab w:val="left" w:pos="459"/>
      </w:tabs>
      <w:spacing w:before="60" w:after="60"/>
      <w:jc w:val="both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934BB0"/>
    <w:pPr>
      <w:snapToGrid w:val="0"/>
      <w:ind w:left="720"/>
    </w:pPr>
    <w:rPr>
      <w:snapToGrid/>
    </w:rPr>
  </w:style>
  <w:style w:type="paragraph" w:styleId="CommentSubject">
    <w:name w:val="annotation subject"/>
    <w:basedOn w:val="CommentText"/>
    <w:next w:val="CommentText"/>
    <w:link w:val="CommentSubjectChar"/>
    <w:rsid w:val="00700B66"/>
    <w:pPr>
      <w:widowControl w:val="0"/>
    </w:pPr>
    <w:rPr>
      <w:rFonts w:ascii="Arial" w:hAnsi="Arial"/>
      <w:b/>
      <w:bCs/>
    </w:rPr>
  </w:style>
  <w:style w:type="character" w:customStyle="1" w:styleId="CommentTextChar">
    <w:name w:val="Comment Text Char"/>
    <w:link w:val="CommentText"/>
    <w:semiHidden/>
    <w:rsid w:val="00700B66"/>
    <w:rPr>
      <w:snapToGrid w:val="0"/>
      <w:lang w:eastAsia="en-US"/>
    </w:rPr>
  </w:style>
  <w:style w:type="character" w:customStyle="1" w:styleId="CommentSubjectChar">
    <w:name w:val="Comment Subject Char"/>
    <w:link w:val="CommentSubject"/>
    <w:rsid w:val="00700B66"/>
    <w:rPr>
      <w:rFonts w:ascii="Arial" w:hAnsi="Arial"/>
      <w:b/>
      <w:bCs/>
      <w:snapToGrid w:val="0"/>
      <w:lang w:eastAsia="en-US"/>
    </w:rPr>
  </w:style>
  <w:style w:type="paragraph" w:styleId="Revision">
    <w:name w:val="Revision"/>
    <w:hidden/>
    <w:uiPriority w:val="99"/>
    <w:semiHidden/>
    <w:rsid w:val="00700B66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1C96C9C61DD7429FE1C0DCC99D2EBF" ma:contentTypeVersion="13" ma:contentTypeDescription="Create a new document." ma:contentTypeScope="" ma:versionID="c7223146ee6927f5e47eefe60f6f16ab">
  <xsd:schema xmlns:xsd="http://www.w3.org/2001/XMLSchema" xmlns:xs="http://www.w3.org/2001/XMLSchema" xmlns:p="http://schemas.microsoft.com/office/2006/metadata/properties" xmlns:ns3="993b64f0-84ed-44d5-b9a7-abe5b79272e7" xmlns:ns4="c5d811f4-7523-4668-9f09-f852c9e005fb" targetNamespace="http://schemas.microsoft.com/office/2006/metadata/properties" ma:root="true" ma:fieldsID="f0c4154bb275414a80f965b620ffb3ab" ns3:_="" ns4:_="">
    <xsd:import namespace="993b64f0-84ed-44d5-b9a7-abe5b79272e7"/>
    <xsd:import namespace="c5d811f4-7523-4668-9f09-f852c9e005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b64f0-84ed-44d5-b9a7-abe5b7927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811f4-7523-4668-9f09-f852c9e005f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2" ma:contentTypeDescription="Create a new document." ma:contentTypeScope="" ma:versionID="602f8bc30f54c39c2bfc2199499fbe2e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e991611b92c05ebad96601fa61622e0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BB4DB1-04A8-4838-A171-EAA538483932}">
  <ds:schemaRefs>
    <ds:schemaRef ds:uri="http://schemas.microsoft.com/office/2006/documentManagement/types"/>
    <ds:schemaRef ds:uri="http://schemas.microsoft.com/office/infopath/2007/PartnerControls"/>
    <ds:schemaRef ds:uri="993b64f0-84ed-44d5-b9a7-abe5b79272e7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5d811f4-7523-4668-9f09-f852c9e005f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E2AD752-5D6D-4639-92BC-CB7F644310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90AD74-330F-4E55-9EA5-90B407F17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b64f0-84ed-44d5-b9a7-abe5b79272e7"/>
    <ds:schemaRef ds:uri="c5d811f4-7523-4668-9f09-f852c9e005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3F26A5-5B04-4C3D-8396-9FF0FF7C5336}"/>
</file>

<file path=customXml/itemProps5.xml><?xml version="1.0" encoding="utf-8"?>
<ds:datastoreItem xmlns:ds="http://schemas.openxmlformats.org/officeDocument/2006/customXml" ds:itemID="{A6F1D8CC-A9E3-4022-86CF-B82EAFBCDD7F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2015F5B-1DE9-4219-8C5D-7F1C496B07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4440</Words>
  <Characters>25311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BALANCING CODE NO 3 - draft v1.0 for BETTA</vt:lpstr>
    </vt:vector>
  </TitlesOfParts>
  <LinksUpToDate>false</LinksUpToDate>
  <CharactersWithSpaces>29692</CharactersWithSpaces>
  <SharedDoc>false</SharedDoc>
  <HLinks>
    <vt:vector size="138" baseType="variant">
      <vt:variant>
        <vt:i4>1703992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_Toc499741125</vt:lpwstr>
      </vt:variant>
      <vt:variant>
        <vt:i4>1703992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_Toc499741124</vt:lpwstr>
      </vt:variant>
      <vt:variant>
        <vt:i4>1703992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_Toc499741123</vt:lpwstr>
      </vt:variant>
      <vt:variant>
        <vt:i4>1703992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_Toc499741122</vt:lpwstr>
      </vt:variant>
      <vt:variant>
        <vt:i4>1703992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_Toc499741121</vt:lpwstr>
      </vt:variant>
      <vt:variant>
        <vt:i4>1703992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_Toc499741120</vt:lpwstr>
      </vt:variant>
      <vt:variant>
        <vt:i4>1638456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_Toc499741119</vt:lpwstr>
      </vt:variant>
      <vt:variant>
        <vt:i4>1638456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_Toc499741118</vt:lpwstr>
      </vt:variant>
      <vt:variant>
        <vt:i4>1638456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_Toc499741117</vt:lpwstr>
      </vt:variant>
      <vt:variant>
        <vt:i4>1638456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_Toc499741116</vt:lpwstr>
      </vt:variant>
      <vt:variant>
        <vt:i4>1638456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_Toc499741115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_Toc499741114</vt:lpwstr>
      </vt:variant>
      <vt:variant>
        <vt:i4>1638456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_Toc499741113</vt:lpwstr>
      </vt:variant>
      <vt:variant>
        <vt:i4>1638456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_Toc499741112</vt:lpwstr>
      </vt:variant>
      <vt:variant>
        <vt:i4>1638456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_Toc499741111</vt:lpwstr>
      </vt:variant>
      <vt:variant>
        <vt:i4>1638456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_Toc499741110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_Toc499741109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_Toc499741108</vt:lpwstr>
      </vt:variant>
      <vt:variant>
        <vt:i4>1572920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_Toc499741107</vt:lpwstr>
      </vt:variant>
      <vt:variant>
        <vt:i4>1572920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_Toc499741106</vt:lpwstr>
      </vt:variant>
      <vt:variant>
        <vt:i4>1572920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_Toc499741105</vt:lpwstr>
      </vt:variant>
      <vt:variant>
        <vt:i4>1572920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_Toc499741104</vt:lpwstr>
      </vt:variant>
      <vt:variant>
        <vt:i4>1572920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_Toc499741103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BALANCING CODE NO 3 - draft v1.0 for BETTA</dc:title>
  <dc:subject>Draft for Ofgem / DTI comment</dc:subject>
  <dc:creator/>
  <dc:description>PH 23/2/04 NGC &amp; GB Tx System</dc:description>
  <cp:lastModifiedBy/>
  <cp:revision>1</cp:revision>
  <cp:lastPrinted>2004-05-13T13:02:00Z</cp:lastPrinted>
  <dcterms:created xsi:type="dcterms:W3CDTF">2020-10-13T10:32:00Z</dcterms:created>
  <dcterms:modified xsi:type="dcterms:W3CDTF">2020-10-13T11:09:00Z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::">
    <vt:lpwstr/>
  </property>
  <property fmtid="{D5CDD505-2E9C-101B-9397-08002B2CF9AE}" pid="3" name="Organisation">
    <vt:lpwstr/>
  </property>
  <property fmtid="{D5CDD505-2E9C-101B-9397-08002B2CF9AE}" pid="4" name="_Status">
    <vt:lpwstr>For comment</vt:lpwstr>
  </property>
  <property fmtid="{D5CDD505-2E9C-101B-9397-08002B2CF9AE}" pid="5" name=":">
    <vt:lpwstr/>
  </property>
  <property fmtid="{D5CDD505-2E9C-101B-9397-08002B2CF9AE}" pid="6" name="ContentTypeId">
    <vt:lpwstr>0x010100D6D827E7FA3BF940826F8BFC00472608</vt:lpwstr>
  </property>
  <property fmtid="{D5CDD505-2E9C-101B-9397-08002B2CF9AE}" pid="7" name="ContentType">
    <vt:lpwstr>Internal document</vt:lpwstr>
  </property>
  <property fmtid="{D5CDD505-2E9C-101B-9397-08002B2CF9AE}" pid="8" name="Applicable Start Date">
    <vt:lpwstr>2008-07-31T00:00:00Z</vt:lpwstr>
  </property>
  <property fmtid="{D5CDD505-2E9C-101B-9397-08002B2CF9AE}" pid="9" name="Applicable Duration">
    <vt:lpwstr/>
  </property>
  <property fmtid="{D5CDD505-2E9C-101B-9397-08002B2CF9AE}" pid="10" name="Publication Date:">
    <vt:lpwstr>2008-09-18T16:23:05Z</vt:lpwstr>
  </property>
  <property fmtid="{D5CDD505-2E9C-101B-9397-08002B2CF9AE}" pid="11" name="Meeting Date">
    <vt:lpwstr>2008-09-18T16:23:05Z</vt:lpwstr>
  </property>
  <property fmtid="{D5CDD505-2E9C-101B-9397-08002B2CF9AE}" pid="12" name="Ref No">
    <vt:lpwstr/>
  </property>
  <property fmtid="{D5CDD505-2E9C-101B-9397-08002B2CF9AE}" pid="13" name="_AdHocReviewCycleID">
    <vt:i4>2027610784</vt:i4>
  </property>
  <property fmtid="{D5CDD505-2E9C-101B-9397-08002B2CF9AE}" pid="14" name="_NewReviewCycle">
    <vt:lpwstr/>
  </property>
  <property fmtid="{D5CDD505-2E9C-101B-9397-08002B2CF9AE}" pid="15" name="_PreviousAdHocReviewCycleID">
    <vt:i4>1206256765</vt:i4>
  </property>
  <property fmtid="{D5CDD505-2E9C-101B-9397-08002B2CF9AE}" pid="16" name="_ReviewingToolsShownOnce">
    <vt:lpwstr/>
  </property>
</Properties>
</file>