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6B1E5" w14:textId="77777777" w:rsidR="001C389A" w:rsidRPr="001C389A" w:rsidRDefault="00944797" w:rsidP="001C389A">
      <w:pPr>
        <w:pStyle w:val="Header"/>
        <w:jc w:val="center"/>
        <w:rPr>
          <w:rFonts w:cs="Arial"/>
          <w:b/>
          <w:sz w:val="28"/>
          <w:szCs w:val="28"/>
          <w:u w:val="single"/>
        </w:rPr>
      </w:pPr>
      <w:r w:rsidRPr="001C389A">
        <w:rPr>
          <w:rFonts w:cs="Arial"/>
          <w:b/>
          <w:sz w:val="28"/>
          <w:szCs w:val="28"/>
          <w:u w:val="single"/>
        </w:rPr>
        <w:t>E</w:t>
      </w:r>
      <w:r w:rsidR="0049324E" w:rsidRPr="001C389A">
        <w:rPr>
          <w:rFonts w:cs="Arial"/>
          <w:b/>
          <w:sz w:val="28"/>
          <w:szCs w:val="28"/>
          <w:u w:val="single"/>
        </w:rPr>
        <w:t xml:space="preserve">UROPEAN </w:t>
      </w:r>
      <w:r w:rsidR="0055008D" w:rsidRPr="001C389A">
        <w:rPr>
          <w:rFonts w:cs="Arial"/>
          <w:b/>
          <w:sz w:val="28"/>
          <w:szCs w:val="28"/>
          <w:u w:val="single"/>
        </w:rPr>
        <w:t>COMPLIANCE</w:t>
      </w:r>
      <w:r w:rsidR="007C249E" w:rsidRPr="001C389A">
        <w:rPr>
          <w:rFonts w:cs="Arial"/>
          <w:b/>
          <w:sz w:val="28"/>
          <w:szCs w:val="28"/>
          <w:u w:val="single"/>
        </w:rPr>
        <w:t xml:space="preserve"> </w:t>
      </w:r>
      <w:r w:rsidR="0055008D" w:rsidRPr="001C389A">
        <w:rPr>
          <w:rFonts w:cs="Arial"/>
          <w:b/>
          <w:sz w:val="28"/>
          <w:szCs w:val="28"/>
          <w:u w:val="single"/>
        </w:rPr>
        <w:t>PROCESSES</w:t>
      </w:r>
      <w:r w:rsidR="00BE28FF" w:rsidRPr="001C389A">
        <w:rPr>
          <w:rFonts w:cs="Arial"/>
          <w:b/>
          <w:sz w:val="28"/>
          <w:szCs w:val="28"/>
          <w:u w:val="single"/>
        </w:rPr>
        <w:t xml:space="preserve"> </w:t>
      </w:r>
    </w:p>
    <w:p w14:paraId="080357F7" w14:textId="77777777" w:rsidR="001C389A" w:rsidRPr="001C389A" w:rsidRDefault="001C389A" w:rsidP="0055008D">
      <w:pPr>
        <w:jc w:val="center"/>
        <w:rPr>
          <w:rFonts w:cs="Arial"/>
          <w:b/>
          <w:sz w:val="8"/>
          <w:szCs w:val="8"/>
        </w:rPr>
      </w:pPr>
    </w:p>
    <w:p w14:paraId="035253EF" w14:textId="64734AA5" w:rsidR="00F67873" w:rsidRDefault="001C389A" w:rsidP="0055008D">
      <w:pPr>
        <w:jc w:val="center"/>
        <w:rPr>
          <w:ins w:id="0" w:author="Johnson, Antony" w:date="2018-11-12T09:58:00Z"/>
          <w:rFonts w:cs="Arial"/>
          <w:b/>
          <w:sz w:val="20"/>
        </w:rPr>
      </w:pPr>
      <w:r w:rsidRPr="001C389A">
        <w:rPr>
          <w:rFonts w:cs="Arial"/>
          <w:b/>
          <w:sz w:val="20"/>
        </w:rPr>
        <w:t>(E</w:t>
      </w:r>
      <w:r>
        <w:rPr>
          <w:rFonts w:cs="Arial"/>
          <w:b/>
          <w:sz w:val="20"/>
        </w:rPr>
        <w:t>C</w:t>
      </w:r>
      <w:r w:rsidRPr="001C389A">
        <w:rPr>
          <w:rFonts w:cs="Arial"/>
          <w:b/>
          <w:sz w:val="20"/>
        </w:rPr>
        <w:t>P)</w:t>
      </w:r>
    </w:p>
    <w:p w14:paraId="3603781B" w14:textId="04B0196A" w:rsidR="00A753D1" w:rsidRPr="001C389A" w:rsidRDefault="00A753D1" w:rsidP="0055008D">
      <w:pPr>
        <w:jc w:val="center"/>
        <w:rPr>
          <w:rFonts w:cs="Arial"/>
          <w:b/>
          <w:sz w:val="20"/>
        </w:rPr>
      </w:pPr>
      <w:ins w:id="1" w:author="Johnson, Antony" w:date="2018-11-12T09:58:00Z">
        <w:r w:rsidRPr="00182DF8">
          <w:rPr>
            <w:rFonts w:cs="Arial"/>
            <w:b/>
            <w:sz w:val="20"/>
            <w:rPrChange w:id="2" w:author="Johnson (ESO), Antony" w:date="2019-03-20T15:25:00Z">
              <w:rPr>
                <w:rFonts w:cs="Arial"/>
                <w:b/>
                <w:sz w:val="20"/>
              </w:rPr>
            </w:rPrChange>
          </w:rPr>
          <w:t xml:space="preserve">GC0096 STORAGE </w:t>
        </w:r>
      </w:ins>
      <w:ins w:id="3" w:author="Johnson, Antony" w:date="2018-11-12T09:59:00Z">
        <w:r w:rsidRPr="00182DF8">
          <w:rPr>
            <w:rFonts w:cs="Arial"/>
            <w:b/>
            <w:sz w:val="20"/>
            <w:rPrChange w:id="4" w:author="Johnson (ESO), Antony" w:date="2019-03-20T15:25:00Z">
              <w:rPr>
                <w:rFonts w:cs="Arial"/>
                <w:b/>
                <w:sz w:val="20"/>
              </w:rPr>
            </w:rPrChange>
          </w:rPr>
          <w:t>–</w:t>
        </w:r>
      </w:ins>
      <w:ins w:id="5" w:author="Johnson, Antony" w:date="2018-11-12T09:58:00Z">
        <w:r w:rsidR="00F320CA" w:rsidRPr="00182DF8">
          <w:rPr>
            <w:rFonts w:cs="Arial"/>
            <w:b/>
            <w:sz w:val="20"/>
            <w:rPrChange w:id="6" w:author="Johnson (ESO), Antony" w:date="2019-03-20T15:25:00Z">
              <w:rPr>
                <w:rFonts w:cs="Arial"/>
                <w:b/>
                <w:sz w:val="20"/>
              </w:rPr>
            </w:rPrChange>
          </w:rPr>
          <w:t xml:space="preserve"> 2</w:t>
        </w:r>
      </w:ins>
      <w:ins w:id="7" w:author="Johnson (ESO), Antony" w:date="2019-03-20T15:24:00Z">
        <w:r w:rsidR="004863E3" w:rsidRPr="00182DF8">
          <w:rPr>
            <w:rFonts w:cs="Arial"/>
            <w:b/>
            <w:sz w:val="20"/>
            <w:rPrChange w:id="8" w:author="Johnson (ESO), Antony" w:date="2019-03-20T15:25:00Z">
              <w:rPr>
                <w:rFonts w:cs="Arial"/>
                <w:b/>
                <w:sz w:val="20"/>
                <w:highlight w:val="cyan"/>
              </w:rPr>
            </w:rPrChange>
          </w:rPr>
          <w:t>0</w:t>
        </w:r>
      </w:ins>
      <w:ins w:id="9" w:author="Johnson, Antony" w:date="2018-11-12T09:58:00Z">
        <w:r w:rsidR="00F320CA" w:rsidRPr="00182DF8">
          <w:rPr>
            <w:rFonts w:cs="Arial"/>
            <w:b/>
            <w:sz w:val="20"/>
            <w:rPrChange w:id="10" w:author="Johnson (ESO), Antony" w:date="2019-03-20T15:25:00Z">
              <w:rPr>
                <w:rFonts w:cs="Arial"/>
                <w:b/>
                <w:sz w:val="20"/>
              </w:rPr>
            </w:rPrChange>
          </w:rPr>
          <w:t xml:space="preserve"> </w:t>
        </w:r>
      </w:ins>
      <w:ins w:id="11" w:author="Johnson (ESO), Antony" w:date="2019-03-20T15:24:00Z">
        <w:r w:rsidR="004863E3" w:rsidRPr="00182DF8">
          <w:rPr>
            <w:rFonts w:cs="Arial"/>
            <w:b/>
            <w:sz w:val="20"/>
            <w:rPrChange w:id="12" w:author="Johnson (ESO), Antony" w:date="2019-03-20T15:25:00Z">
              <w:rPr>
                <w:rFonts w:cs="Arial"/>
                <w:b/>
                <w:sz w:val="20"/>
                <w:highlight w:val="cyan"/>
              </w:rPr>
            </w:rPrChange>
          </w:rPr>
          <w:t>MARCH</w:t>
        </w:r>
      </w:ins>
      <w:ins w:id="13" w:author="Johnson, Antony" w:date="2018-11-12T09:59:00Z">
        <w:r w:rsidRPr="00182DF8">
          <w:rPr>
            <w:rFonts w:cs="Arial"/>
            <w:b/>
            <w:sz w:val="20"/>
            <w:rPrChange w:id="14" w:author="Johnson (ESO), Antony" w:date="2019-03-20T15:25:00Z">
              <w:rPr>
                <w:rFonts w:cs="Arial"/>
                <w:b/>
                <w:sz w:val="20"/>
              </w:rPr>
            </w:rPrChange>
          </w:rPr>
          <w:t xml:space="preserve"> 201</w:t>
        </w:r>
      </w:ins>
      <w:ins w:id="15" w:author="Johnson, Antony" w:date="2019-02-21T21:56:00Z">
        <w:r w:rsidR="00F320CA" w:rsidRPr="00182DF8">
          <w:rPr>
            <w:rFonts w:cs="Arial"/>
            <w:b/>
            <w:sz w:val="20"/>
            <w:rPrChange w:id="16" w:author="Johnson (ESO), Antony" w:date="2019-03-20T15:25:00Z">
              <w:rPr>
                <w:rFonts w:cs="Arial"/>
                <w:b/>
                <w:sz w:val="20"/>
              </w:rPr>
            </w:rPrChange>
          </w:rPr>
          <w:t>9</w:t>
        </w:r>
      </w:ins>
    </w:p>
    <w:p w14:paraId="086AA9F4" w14:textId="77777777" w:rsidR="001C389A" w:rsidRPr="001C389A" w:rsidRDefault="001C389A" w:rsidP="0055008D">
      <w:pPr>
        <w:jc w:val="center"/>
        <w:rPr>
          <w:rFonts w:cs="Arial"/>
          <w:sz w:val="20"/>
        </w:rPr>
      </w:pPr>
    </w:p>
    <w:p w14:paraId="7F06BCF9" w14:textId="77777777" w:rsidR="0055008D" w:rsidRPr="001C389A" w:rsidRDefault="0055008D" w:rsidP="0055008D">
      <w:pPr>
        <w:jc w:val="center"/>
        <w:rPr>
          <w:rFonts w:cs="Arial"/>
          <w:b/>
          <w:sz w:val="20"/>
        </w:rPr>
      </w:pPr>
      <w:r w:rsidRPr="001C389A">
        <w:rPr>
          <w:rFonts w:cs="Arial"/>
          <w:b/>
          <w:sz w:val="20"/>
        </w:rPr>
        <w:t>CONTENTS</w:t>
      </w:r>
    </w:p>
    <w:p w14:paraId="408C8A4B" w14:textId="77777777" w:rsidR="0055008D" w:rsidRPr="001C389A" w:rsidRDefault="0055008D" w:rsidP="0055008D">
      <w:pPr>
        <w:jc w:val="center"/>
        <w:rPr>
          <w:rFonts w:cs="Arial"/>
          <w:sz w:val="20"/>
        </w:rPr>
      </w:pPr>
    </w:p>
    <w:p w14:paraId="6AA234E3" w14:textId="77777777" w:rsidR="0055008D" w:rsidRPr="001C389A" w:rsidRDefault="0055008D" w:rsidP="0055008D">
      <w:pPr>
        <w:jc w:val="center"/>
        <w:rPr>
          <w:rFonts w:cs="Arial"/>
          <w:sz w:val="20"/>
        </w:rPr>
      </w:pPr>
      <w:r w:rsidRPr="001C389A">
        <w:rPr>
          <w:rFonts w:cs="Arial"/>
          <w:sz w:val="20"/>
        </w:rPr>
        <w:t>(This contents page does not form part of the Grid Code)</w:t>
      </w:r>
    </w:p>
    <w:p w14:paraId="6BD3D9E7" w14:textId="77777777" w:rsidR="0055008D" w:rsidRPr="001C389A" w:rsidRDefault="0055008D" w:rsidP="0055008D">
      <w:pPr>
        <w:rPr>
          <w:rFonts w:cs="Arial"/>
          <w:sz w:val="20"/>
        </w:rPr>
      </w:pPr>
    </w:p>
    <w:p w14:paraId="395B7345" w14:textId="77777777" w:rsidR="0055008D" w:rsidRPr="001C389A" w:rsidRDefault="0055008D" w:rsidP="00585FAB">
      <w:pPr>
        <w:tabs>
          <w:tab w:val="right" w:pos="8647"/>
        </w:tabs>
        <w:rPr>
          <w:rFonts w:cs="Arial"/>
          <w:sz w:val="20"/>
        </w:rPr>
      </w:pPr>
      <w:r w:rsidRPr="001C389A">
        <w:rPr>
          <w:rFonts w:cs="Arial"/>
          <w:sz w:val="20"/>
        </w:rPr>
        <w:t>Paragraph No/Title</w:t>
      </w:r>
      <w:r w:rsidRPr="001C389A">
        <w:rPr>
          <w:rFonts w:cs="Arial"/>
          <w:sz w:val="20"/>
        </w:rPr>
        <w:tab/>
        <w:t>Page No</w:t>
      </w:r>
    </w:p>
    <w:p w14:paraId="0461FDC1" w14:textId="77777777" w:rsidR="0055008D" w:rsidRPr="001C389A" w:rsidRDefault="0055008D" w:rsidP="0055008D">
      <w:pPr>
        <w:rPr>
          <w:rFonts w:cs="Arial"/>
          <w:sz w:val="20"/>
        </w:rPr>
      </w:pPr>
    </w:p>
    <w:p w14:paraId="65286D93" w14:textId="379A34B6" w:rsidR="004501CD" w:rsidRDefault="0055008D">
      <w:pPr>
        <w:pStyle w:val="TOC1"/>
        <w:rPr>
          <w:rFonts w:asciiTheme="minorHAnsi" w:eastAsiaTheme="minorEastAsia" w:hAnsiTheme="minorHAnsi" w:cstheme="minorBidi"/>
          <w:noProof/>
          <w:snapToGrid/>
          <w:szCs w:val="22"/>
          <w:lang w:eastAsia="en-GB"/>
        </w:rPr>
      </w:pPr>
      <w:r w:rsidRPr="001C389A">
        <w:rPr>
          <w:rFonts w:cs="Arial"/>
          <w:sz w:val="20"/>
        </w:rPr>
        <w:fldChar w:fldCharType="begin"/>
      </w:r>
      <w:r w:rsidRPr="001C389A">
        <w:rPr>
          <w:rFonts w:cs="Arial"/>
          <w:sz w:val="20"/>
        </w:rPr>
        <w:instrText xml:space="preserve"> TOC \o "1-2" \h \z \u </w:instrText>
      </w:r>
      <w:r w:rsidRPr="001C389A">
        <w:rPr>
          <w:rFonts w:cs="Arial"/>
          <w:sz w:val="20"/>
        </w:rPr>
        <w:fldChar w:fldCharType="separate"/>
      </w:r>
      <w:r w:rsidR="000B31CF">
        <w:fldChar w:fldCharType="begin"/>
      </w:r>
      <w:r w:rsidR="000B31CF">
        <w:instrText xml:space="preserve"> HYPERLINK \l "_Toc524003886" </w:instrText>
      </w:r>
      <w:r w:rsidR="000B31CF">
        <w:fldChar w:fldCharType="separate"/>
      </w:r>
      <w:r w:rsidR="004501CD" w:rsidRPr="00A531FB">
        <w:rPr>
          <w:rStyle w:val="Hyperlink"/>
          <w:rFonts w:cs="Arial"/>
          <w:noProof/>
        </w:rPr>
        <w:t>ECP.1</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INTRODUCTION</w:t>
      </w:r>
      <w:r w:rsidR="004501CD">
        <w:rPr>
          <w:noProof/>
          <w:webHidden/>
        </w:rPr>
        <w:tab/>
      </w:r>
      <w:r w:rsidR="004501CD">
        <w:rPr>
          <w:noProof/>
          <w:webHidden/>
        </w:rPr>
        <w:fldChar w:fldCharType="begin"/>
      </w:r>
      <w:r w:rsidR="004501CD">
        <w:rPr>
          <w:noProof/>
          <w:webHidden/>
        </w:rPr>
        <w:instrText xml:space="preserve"> PAGEREF _Toc524003886 \h </w:instrText>
      </w:r>
      <w:r w:rsidR="004501CD">
        <w:rPr>
          <w:noProof/>
          <w:webHidden/>
        </w:rPr>
      </w:r>
      <w:r w:rsidR="004501CD">
        <w:rPr>
          <w:noProof/>
          <w:webHidden/>
        </w:rPr>
        <w:fldChar w:fldCharType="separate"/>
      </w:r>
      <w:ins w:id="17" w:author="Johnson, Antony" w:date="2019-02-22T09:27:00Z">
        <w:r w:rsidR="003129AE">
          <w:rPr>
            <w:noProof/>
            <w:webHidden/>
          </w:rPr>
          <w:t>3</w:t>
        </w:r>
      </w:ins>
      <w:del w:id="18" w:author="Johnson, Antony" w:date="2019-02-22T09:27:00Z">
        <w:r w:rsidR="000A2897" w:rsidDel="003129AE">
          <w:rPr>
            <w:noProof/>
            <w:webHidden/>
          </w:rPr>
          <w:delText>3</w:delText>
        </w:r>
      </w:del>
      <w:r w:rsidR="004501CD">
        <w:rPr>
          <w:noProof/>
          <w:webHidden/>
        </w:rPr>
        <w:fldChar w:fldCharType="end"/>
      </w:r>
      <w:r w:rsidR="000B31CF">
        <w:rPr>
          <w:noProof/>
        </w:rPr>
        <w:fldChar w:fldCharType="end"/>
      </w:r>
    </w:p>
    <w:p w14:paraId="5B009A16" w14:textId="5EE090FB"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"_Toc524003887" </w:instrText>
      </w:r>
      <w:r>
        <w:fldChar w:fldCharType="separate"/>
      </w:r>
      <w:r w:rsidR="004501CD" w:rsidRPr="00A531FB">
        <w:rPr>
          <w:rStyle w:val="Hyperlink"/>
          <w:rFonts w:cs="Arial"/>
          <w:noProof/>
        </w:rPr>
        <w:t>ECP.2</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OBJECTIVE</w:t>
      </w:r>
      <w:r w:rsidR="004501CD">
        <w:rPr>
          <w:noProof/>
          <w:webHidden/>
        </w:rPr>
        <w:tab/>
      </w:r>
      <w:r w:rsidR="004501CD">
        <w:rPr>
          <w:noProof/>
          <w:webHidden/>
        </w:rPr>
        <w:fldChar w:fldCharType="begin"/>
      </w:r>
      <w:r w:rsidR="004501CD">
        <w:rPr>
          <w:noProof/>
          <w:webHidden/>
        </w:rPr>
        <w:instrText xml:space="preserve"> PAGEREF _Toc524003887 \h </w:instrText>
      </w:r>
      <w:r w:rsidR="004501CD">
        <w:rPr>
          <w:noProof/>
          <w:webHidden/>
        </w:rPr>
      </w:r>
      <w:r w:rsidR="004501CD">
        <w:rPr>
          <w:noProof/>
          <w:webHidden/>
        </w:rPr>
        <w:fldChar w:fldCharType="separate"/>
      </w:r>
      <w:ins w:id="19" w:author="Johnson, Antony" w:date="2019-02-22T09:27:00Z">
        <w:r w:rsidR="003129AE">
          <w:rPr>
            <w:noProof/>
            <w:webHidden/>
          </w:rPr>
          <w:t>4</w:t>
        </w:r>
      </w:ins>
      <w:del w:id="20" w:author="Johnson, Antony" w:date="2019-02-22T09:27:00Z">
        <w:r w:rsidR="000A2897" w:rsidDel="003129AE">
          <w:rPr>
            <w:noProof/>
            <w:webHidden/>
          </w:rPr>
          <w:delText>4</w:delText>
        </w:r>
      </w:del>
      <w:r w:rsidR="004501CD">
        <w:rPr>
          <w:noProof/>
          <w:webHidden/>
        </w:rPr>
        <w:fldChar w:fldCharType="end"/>
      </w:r>
      <w:r>
        <w:rPr>
          <w:noProof/>
        </w:rPr>
        <w:fldChar w:fldCharType="end"/>
      </w:r>
    </w:p>
    <w:p w14:paraId="4124173B" w14:textId="377C4B80"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"_Toc524003888" </w:instrText>
      </w:r>
      <w:r>
        <w:fldChar w:fldCharType="separate"/>
      </w:r>
      <w:r w:rsidR="004501CD" w:rsidRPr="00A531FB">
        <w:rPr>
          <w:rStyle w:val="Hyperlink"/>
          <w:rFonts w:cs="Arial"/>
          <w:noProof/>
        </w:rPr>
        <w:t>ECP.3</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SCOPE</w:t>
      </w:r>
      <w:r w:rsidR="004501CD">
        <w:rPr>
          <w:noProof/>
          <w:webHidden/>
        </w:rPr>
        <w:tab/>
      </w:r>
      <w:r w:rsidR="004501CD">
        <w:rPr>
          <w:noProof/>
          <w:webHidden/>
        </w:rPr>
        <w:fldChar w:fldCharType="begin"/>
      </w:r>
      <w:r w:rsidR="004501CD">
        <w:rPr>
          <w:noProof/>
          <w:webHidden/>
        </w:rPr>
        <w:instrText xml:space="preserve"> PAGEREF _Toc524003888 \h </w:instrText>
      </w:r>
      <w:r w:rsidR="004501CD">
        <w:rPr>
          <w:noProof/>
          <w:webHidden/>
        </w:rPr>
      </w:r>
      <w:r w:rsidR="004501CD">
        <w:rPr>
          <w:noProof/>
          <w:webHidden/>
        </w:rPr>
        <w:fldChar w:fldCharType="separate"/>
      </w:r>
      <w:ins w:id="21" w:author="Johnson, Antony" w:date="2019-02-22T09:27:00Z">
        <w:r w:rsidR="003129AE">
          <w:rPr>
            <w:noProof/>
            <w:webHidden/>
          </w:rPr>
          <w:t>5</w:t>
        </w:r>
      </w:ins>
      <w:del w:id="22" w:author="Johnson, Antony" w:date="2019-02-22T09:27:00Z">
        <w:r w:rsidR="000A2897" w:rsidDel="003129AE">
          <w:rPr>
            <w:noProof/>
            <w:webHidden/>
          </w:rPr>
          <w:delText>4</w:delText>
        </w:r>
      </w:del>
      <w:r w:rsidR="004501CD">
        <w:rPr>
          <w:noProof/>
          <w:webHidden/>
        </w:rPr>
        <w:fldChar w:fldCharType="end"/>
      </w:r>
      <w:r>
        <w:rPr>
          <w:noProof/>
        </w:rPr>
        <w:fldChar w:fldCharType="end"/>
      </w:r>
    </w:p>
    <w:p w14:paraId="209C1916" w14:textId="7FF3E57F"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"_Toc524003889" </w:instrText>
      </w:r>
      <w:r>
        <w:fldChar w:fldCharType="separate"/>
      </w:r>
      <w:r w:rsidR="004501CD" w:rsidRPr="00A531FB">
        <w:rPr>
          <w:rStyle w:val="Hyperlink"/>
          <w:rFonts w:cs="Arial"/>
          <w:noProof/>
        </w:rPr>
        <w:t>ECP.4</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CONNECTION PROCESS</w:t>
      </w:r>
      <w:r w:rsidR="004501CD">
        <w:rPr>
          <w:noProof/>
          <w:webHidden/>
        </w:rPr>
        <w:tab/>
      </w:r>
      <w:r w:rsidR="004501CD">
        <w:rPr>
          <w:noProof/>
          <w:webHidden/>
        </w:rPr>
        <w:fldChar w:fldCharType="begin"/>
      </w:r>
      <w:r w:rsidR="004501CD">
        <w:rPr>
          <w:noProof/>
          <w:webHidden/>
        </w:rPr>
        <w:instrText xml:space="preserve"> PAGEREF _Toc524003889 \h </w:instrText>
      </w:r>
      <w:r w:rsidR="004501CD">
        <w:rPr>
          <w:noProof/>
          <w:webHidden/>
        </w:rPr>
      </w:r>
      <w:r w:rsidR="004501CD">
        <w:rPr>
          <w:noProof/>
          <w:webHidden/>
        </w:rPr>
        <w:fldChar w:fldCharType="separate"/>
      </w:r>
      <w:ins w:id="23" w:author="Johnson, Antony" w:date="2019-02-22T09:27:00Z">
        <w:r w:rsidR="003129AE">
          <w:rPr>
            <w:noProof/>
            <w:webHidden/>
          </w:rPr>
          <w:t>5</w:t>
        </w:r>
      </w:ins>
      <w:del w:id="24" w:author="Johnson, Antony" w:date="2019-02-22T09:27:00Z">
        <w:r w:rsidR="000A2897" w:rsidDel="003129AE">
          <w:rPr>
            <w:noProof/>
            <w:webHidden/>
          </w:rPr>
          <w:delText>5</w:delText>
        </w:r>
      </w:del>
      <w:r w:rsidR="004501CD">
        <w:rPr>
          <w:noProof/>
          <w:webHidden/>
        </w:rPr>
        <w:fldChar w:fldCharType="end"/>
      </w:r>
      <w:r>
        <w:rPr>
          <w:noProof/>
        </w:rPr>
        <w:fldChar w:fldCharType="end"/>
      </w:r>
    </w:p>
    <w:p w14:paraId="1F7B34FD" w14:textId="1A767998"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"_Toc524003890" </w:instrText>
      </w:r>
      <w:r>
        <w:fldChar w:fldCharType="separate"/>
      </w:r>
      <w:r w:rsidR="004501CD" w:rsidRPr="00A531FB">
        <w:rPr>
          <w:rStyle w:val="Hyperlink"/>
          <w:rFonts w:cs="Arial"/>
          <w:noProof/>
        </w:rPr>
        <w:t>ECP.5</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ENERGISATION OPERATIONAL NOTIFICATION</w:t>
      </w:r>
      <w:r w:rsidR="004501CD">
        <w:rPr>
          <w:noProof/>
          <w:webHidden/>
        </w:rPr>
        <w:tab/>
      </w:r>
      <w:r w:rsidR="004501CD">
        <w:rPr>
          <w:noProof/>
          <w:webHidden/>
        </w:rPr>
        <w:fldChar w:fldCharType="begin"/>
      </w:r>
      <w:r w:rsidR="004501CD">
        <w:rPr>
          <w:noProof/>
          <w:webHidden/>
        </w:rPr>
        <w:instrText xml:space="preserve"> PAGEREF _Toc524003890 \h </w:instrText>
      </w:r>
      <w:r w:rsidR="004501CD">
        <w:rPr>
          <w:noProof/>
          <w:webHidden/>
        </w:rPr>
      </w:r>
      <w:r w:rsidR="004501CD">
        <w:rPr>
          <w:noProof/>
          <w:webHidden/>
        </w:rPr>
        <w:fldChar w:fldCharType="separate"/>
      </w:r>
      <w:ins w:id="25" w:author="Johnson, Antony" w:date="2019-02-22T09:27:00Z">
        <w:r w:rsidR="003129AE">
          <w:rPr>
            <w:noProof/>
            <w:webHidden/>
          </w:rPr>
          <w:t>7</w:t>
        </w:r>
      </w:ins>
      <w:del w:id="26" w:author="Johnson, Antony" w:date="2019-02-22T09:27:00Z">
        <w:r w:rsidR="000A2897" w:rsidDel="003129AE">
          <w:rPr>
            <w:noProof/>
            <w:webHidden/>
          </w:rPr>
          <w:delText>6</w:delText>
        </w:r>
      </w:del>
      <w:r w:rsidR="004501CD">
        <w:rPr>
          <w:noProof/>
          <w:webHidden/>
        </w:rPr>
        <w:fldChar w:fldCharType="end"/>
      </w:r>
      <w:r>
        <w:rPr>
          <w:noProof/>
        </w:rPr>
        <w:fldChar w:fldCharType="end"/>
      </w:r>
    </w:p>
    <w:p w14:paraId="54AC9923" w14:textId="4204DFE1"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"_Toc524003891" </w:instrText>
      </w:r>
      <w:r>
        <w:fldChar w:fldCharType="separate"/>
      </w:r>
      <w:r w:rsidR="004501CD" w:rsidRPr="00A531FB">
        <w:rPr>
          <w:rStyle w:val="Hyperlink"/>
          <w:rFonts w:cs="Arial"/>
          <w:noProof/>
        </w:rPr>
        <w:t>ECP.6</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OPERATIONAL NOTIFICATION PROCESSES</w:t>
      </w:r>
      <w:r w:rsidR="004501CD">
        <w:rPr>
          <w:noProof/>
          <w:webHidden/>
        </w:rPr>
        <w:tab/>
      </w:r>
      <w:r w:rsidR="004501CD">
        <w:rPr>
          <w:noProof/>
          <w:webHidden/>
        </w:rPr>
        <w:fldChar w:fldCharType="begin"/>
      </w:r>
      <w:r w:rsidR="004501CD">
        <w:rPr>
          <w:noProof/>
          <w:webHidden/>
        </w:rPr>
        <w:instrText xml:space="preserve"> PAGEREF _Toc524003891 \h </w:instrText>
      </w:r>
      <w:r w:rsidR="004501CD">
        <w:rPr>
          <w:noProof/>
          <w:webHidden/>
        </w:rPr>
      </w:r>
      <w:r w:rsidR="004501CD">
        <w:rPr>
          <w:noProof/>
          <w:webHidden/>
        </w:rPr>
        <w:fldChar w:fldCharType="separate"/>
      </w:r>
      <w:ins w:id="27" w:author="Johnson, Antony" w:date="2019-02-22T09:27:00Z">
        <w:r w:rsidR="003129AE">
          <w:rPr>
            <w:noProof/>
            <w:webHidden/>
          </w:rPr>
          <w:t>7</w:t>
        </w:r>
      </w:ins>
      <w:del w:id="28" w:author="Johnson, Antony" w:date="2019-02-22T09:27:00Z">
        <w:r w:rsidR="000A2897" w:rsidDel="003129AE">
          <w:rPr>
            <w:noProof/>
            <w:webHidden/>
          </w:rPr>
          <w:delText>7</w:delText>
        </w:r>
      </w:del>
      <w:r w:rsidR="004501CD">
        <w:rPr>
          <w:noProof/>
          <w:webHidden/>
        </w:rPr>
        <w:fldChar w:fldCharType="end"/>
      </w:r>
      <w:r>
        <w:rPr>
          <w:noProof/>
        </w:rPr>
        <w:fldChar w:fldCharType="end"/>
      </w:r>
    </w:p>
    <w:p w14:paraId="7C7BBBA3" w14:textId="3115C574"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"_Toc524003892" </w:instrText>
      </w:r>
      <w:r>
        <w:fldChar w:fldCharType="separate"/>
      </w:r>
      <w:r w:rsidR="004501CD" w:rsidRPr="00A531FB">
        <w:rPr>
          <w:rStyle w:val="Hyperlink"/>
          <w:rFonts w:cs="Arial"/>
          <w:noProof/>
        </w:rPr>
        <w:t>ECP.6.1</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OPERATIONAL NOTIFICATION PROCESS (Type A)</w:t>
      </w:r>
      <w:r w:rsidR="004501CD">
        <w:rPr>
          <w:noProof/>
          <w:webHidden/>
        </w:rPr>
        <w:tab/>
      </w:r>
      <w:r w:rsidR="004501CD">
        <w:rPr>
          <w:noProof/>
          <w:webHidden/>
        </w:rPr>
        <w:fldChar w:fldCharType="begin"/>
      </w:r>
      <w:r w:rsidR="004501CD">
        <w:rPr>
          <w:noProof/>
          <w:webHidden/>
        </w:rPr>
        <w:instrText xml:space="preserve"> PAGEREF _Toc524003892 \h </w:instrText>
      </w:r>
      <w:r w:rsidR="004501CD">
        <w:rPr>
          <w:noProof/>
          <w:webHidden/>
        </w:rPr>
      </w:r>
      <w:r w:rsidR="004501CD">
        <w:rPr>
          <w:noProof/>
          <w:webHidden/>
        </w:rPr>
        <w:fldChar w:fldCharType="separate"/>
      </w:r>
      <w:ins w:id="29" w:author="Johnson, Antony" w:date="2019-02-22T09:27:00Z">
        <w:r w:rsidR="003129AE">
          <w:rPr>
            <w:noProof/>
            <w:webHidden/>
          </w:rPr>
          <w:t>7</w:t>
        </w:r>
      </w:ins>
      <w:del w:id="30" w:author="Johnson, Antony" w:date="2019-02-22T09:27:00Z">
        <w:r w:rsidR="000A2897" w:rsidDel="003129AE">
          <w:rPr>
            <w:noProof/>
            <w:webHidden/>
          </w:rPr>
          <w:delText>7</w:delText>
        </w:r>
      </w:del>
      <w:r w:rsidR="004501CD">
        <w:rPr>
          <w:noProof/>
          <w:webHidden/>
        </w:rPr>
        <w:fldChar w:fldCharType="end"/>
      </w:r>
      <w:r>
        <w:rPr>
          <w:noProof/>
        </w:rPr>
        <w:fldChar w:fldCharType="end"/>
      </w:r>
    </w:p>
    <w:p w14:paraId="31DA59F2" w14:textId="051A5D2B"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"_Toc524003893" </w:instrText>
      </w:r>
      <w:r>
        <w:fldChar w:fldCharType="separate"/>
      </w:r>
      <w:r w:rsidR="004501CD" w:rsidRPr="00A531FB">
        <w:rPr>
          <w:rStyle w:val="Hyperlink"/>
          <w:rFonts w:cs="Arial"/>
          <w:noProof/>
        </w:rPr>
        <w:t>ECP.6.2</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INTERIM OPERATIONAL NOTIFICATION (Type B and Type C)</w:t>
      </w:r>
      <w:r w:rsidR="004501CD">
        <w:rPr>
          <w:noProof/>
          <w:webHidden/>
        </w:rPr>
        <w:tab/>
      </w:r>
      <w:r w:rsidR="004501CD">
        <w:rPr>
          <w:noProof/>
          <w:webHidden/>
        </w:rPr>
        <w:fldChar w:fldCharType="begin"/>
      </w:r>
      <w:r w:rsidR="004501CD">
        <w:rPr>
          <w:noProof/>
          <w:webHidden/>
        </w:rPr>
        <w:instrText xml:space="preserve"> PAGEREF _Toc524003893 \h </w:instrText>
      </w:r>
      <w:r w:rsidR="004501CD">
        <w:rPr>
          <w:noProof/>
          <w:webHidden/>
        </w:rPr>
      </w:r>
      <w:r w:rsidR="004501CD">
        <w:rPr>
          <w:noProof/>
          <w:webHidden/>
        </w:rPr>
        <w:fldChar w:fldCharType="separate"/>
      </w:r>
      <w:ins w:id="31" w:author="Johnson, Antony" w:date="2019-02-22T09:27:00Z">
        <w:r w:rsidR="003129AE">
          <w:rPr>
            <w:noProof/>
            <w:webHidden/>
          </w:rPr>
          <w:t>9</w:t>
        </w:r>
      </w:ins>
      <w:del w:id="32" w:author="Johnson, Antony" w:date="2019-02-22T09:27:00Z">
        <w:r w:rsidR="000A2897" w:rsidDel="003129AE">
          <w:rPr>
            <w:noProof/>
            <w:webHidden/>
          </w:rPr>
          <w:delText>8</w:delText>
        </w:r>
      </w:del>
      <w:r w:rsidR="004501CD">
        <w:rPr>
          <w:noProof/>
          <w:webHidden/>
        </w:rPr>
        <w:fldChar w:fldCharType="end"/>
      </w:r>
      <w:r>
        <w:rPr>
          <w:noProof/>
        </w:rPr>
        <w:fldChar w:fldCharType="end"/>
      </w:r>
    </w:p>
    <w:p w14:paraId="20B96AF6" w14:textId="229475A1"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"_Toc524003894" </w:instrText>
      </w:r>
      <w:r>
        <w:fldChar w:fldCharType="separate"/>
      </w:r>
      <w:r w:rsidR="004501CD" w:rsidRPr="00A531FB">
        <w:rPr>
          <w:rStyle w:val="Hyperlink"/>
          <w:rFonts w:cs="Arial"/>
          <w:noProof/>
        </w:rPr>
        <w:t>ECP.6.3</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INTERIM OPERATIONAL NOTIFICATION (Type D and HVDC Equipment)</w:t>
      </w:r>
      <w:r w:rsidR="004501CD">
        <w:rPr>
          <w:noProof/>
          <w:webHidden/>
        </w:rPr>
        <w:tab/>
      </w:r>
      <w:r w:rsidR="004501CD">
        <w:rPr>
          <w:noProof/>
          <w:webHidden/>
        </w:rPr>
        <w:fldChar w:fldCharType="begin"/>
      </w:r>
      <w:r w:rsidR="004501CD">
        <w:rPr>
          <w:noProof/>
          <w:webHidden/>
        </w:rPr>
        <w:instrText xml:space="preserve"> PAGEREF _Toc524003894 \h </w:instrText>
      </w:r>
      <w:r w:rsidR="004501CD">
        <w:rPr>
          <w:noProof/>
          <w:webHidden/>
        </w:rPr>
      </w:r>
      <w:r w:rsidR="004501CD">
        <w:rPr>
          <w:noProof/>
          <w:webHidden/>
        </w:rPr>
        <w:fldChar w:fldCharType="separate"/>
      </w:r>
      <w:ins w:id="33" w:author="Johnson, Antony" w:date="2019-02-22T09:27:00Z">
        <w:r w:rsidR="003129AE">
          <w:rPr>
            <w:noProof/>
            <w:webHidden/>
          </w:rPr>
          <w:t>12</w:t>
        </w:r>
      </w:ins>
      <w:del w:id="34" w:author="Johnson, Antony" w:date="2019-02-22T09:27:00Z">
        <w:r w:rsidR="000A2897" w:rsidDel="003129AE">
          <w:rPr>
            <w:noProof/>
            <w:webHidden/>
          </w:rPr>
          <w:delText>12</w:delText>
        </w:r>
      </w:del>
      <w:r w:rsidR="004501CD">
        <w:rPr>
          <w:noProof/>
          <w:webHidden/>
        </w:rPr>
        <w:fldChar w:fldCharType="end"/>
      </w:r>
      <w:r>
        <w:rPr>
          <w:noProof/>
        </w:rPr>
        <w:fldChar w:fldCharType="end"/>
      </w:r>
    </w:p>
    <w:p w14:paraId="0449353D" w14:textId="7CCC62C4"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"_Toc524003895" </w:instrText>
      </w:r>
      <w:r>
        <w:fldChar w:fldCharType="separate"/>
      </w:r>
      <w:r w:rsidR="004501CD" w:rsidRPr="00A531FB">
        <w:rPr>
          <w:rStyle w:val="Hyperlink"/>
          <w:rFonts w:cs="Arial"/>
          <w:noProof/>
        </w:rPr>
        <w:t>ECP.7.</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FINAL OPERATIONAL NOTIFICATION</w:t>
      </w:r>
      <w:r w:rsidR="004501CD">
        <w:rPr>
          <w:noProof/>
          <w:webHidden/>
        </w:rPr>
        <w:tab/>
      </w:r>
      <w:r w:rsidR="004501CD">
        <w:rPr>
          <w:noProof/>
          <w:webHidden/>
        </w:rPr>
        <w:fldChar w:fldCharType="begin"/>
      </w:r>
      <w:r w:rsidR="004501CD">
        <w:rPr>
          <w:noProof/>
          <w:webHidden/>
        </w:rPr>
        <w:instrText xml:space="preserve"> PAGEREF _Toc524003895 \h </w:instrText>
      </w:r>
      <w:r w:rsidR="004501CD">
        <w:rPr>
          <w:noProof/>
          <w:webHidden/>
        </w:rPr>
      </w:r>
      <w:r w:rsidR="004501CD">
        <w:rPr>
          <w:noProof/>
          <w:webHidden/>
        </w:rPr>
        <w:fldChar w:fldCharType="separate"/>
      </w:r>
      <w:ins w:id="35" w:author="Johnson, Antony" w:date="2019-02-22T09:27:00Z">
        <w:r w:rsidR="003129AE">
          <w:rPr>
            <w:noProof/>
            <w:webHidden/>
          </w:rPr>
          <w:t>17</w:t>
        </w:r>
      </w:ins>
      <w:del w:id="36" w:author="Johnson, Antony" w:date="2019-02-22T09:27:00Z">
        <w:r w:rsidR="000A2897" w:rsidDel="003129AE">
          <w:rPr>
            <w:noProof/>
            <w:webHidden/>
          </w:rPr>
          <w:delText>17</w:delText>
        </w:r>
      </w:del>
      <w:r w:rsidR="004501CD">
        <w:rPr>
          <w:noProof/>
          <w:webHidden/>
        </w:rPr>
        <w:fldChar w:fldCharType="end"/>
      </w:r>
      <w:r>
        <w:rPr>
          <w:noProof/>
        </w:rPr>
        <w:fldChar w:fldCharType="end"/>
      </w:r>
    </w:p>
    <w:p w14:paraId="078C1EC9" w14:textId="4384AFE9"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"_Toc524003896" </w:instrText>
      </w:r>
      <w:r>
        <w:fldChar w:fldCharType="separate"/>
      </w:r>
      <w:r w:rsidR="004501CD" w:rsidRPr="00A531FB">
        <w:rPr>
          <w:rStyle w:val="Hyperlink"/>
          <w:rFonts w:cs="Arial"/>
          <w:noProof/>
        </w:rPr>
        <w:t>ECP.8</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LIMITED OPERATIONAL NOTIFICATION</w:t>
      </w:r>
      <w:r w:rsidR="004501CD">
        <w:rPr>
          <w:noProof/>
          <w:webHidden/>
        </w:rPr>
        <w:tab/>
      </w:r>
      <w:r w:rsidR="004501CD">
        <w:rPr>
          <w:noProof/>
          <w:webHidden/>
        </w:rPr>
        <w:fldChar w:fldCharType="begin"/>
      </w:r>
      <w:r w:rsidR="004501CD">
        <w:rPr>
          <w:noProof/>
          <w:webHidden/>
        </w:rPr>
        <w:instrText xml:space="preserve"> PAGEREF _Toc524003896 \h </w:instrText>
      </w:r>
      <w:r w:rsidR="004501CD">
        <w:rPr>
          <w:noProof/>
          <w:webHidden/>
        </w:rPr>
      </w:r>
      <w:r w:rsidR="004501CD">
        <w:rPr>
          <w:noProof/>
          <w:webHidden/>
        </w:rPr>
        <w:fldChar w:fldCharType="separate"/>
      </w:r>
      <w:ins w:id="37" w:author="Johnson, Antony" w:date="2019-02-22T09:27:00Z">
        <w:r w:rsidR="003129AE">
          <w:rPr>
            <w:noProof/>
            <w:webHidden/>
          </w:rPr>
          <w:t>21</w:t>
        </w:r>
      </w:ins>
      <w:del w:id="38" w:author="Johnson, Antony" w:date="2019-02-22T09:27:00Z">
        <w:r w:rsidR="000A2897" w:rsidDel="003129AE">
          <w:rPr>
            <w:noProof/>
            <w:webHidden/>
          </w:rPr>
          <w:delText>21</w:delText>
        </w:r>
      </w:del>
      <w:r w:rsidR="004501CD">
        <w:rPr>
          <w:noProof/>
          <w:webHidden/>
        </w:rPr>
        <w:fldChar w:fldCharType="end"/>
      </w:r>
      <w:r>
        <w:rPr>
          <w:noProof/>
        </w:rPr>
        <w:fldChar w:fldCharType="end"/>
      </w:r>
    </w:p>
    <w:p w14:paraId="2585AC49" w14:textId="1976BE4D"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"_Toc524003897" </w:instrText>
      </w:r>
      <w:r>
        <w:fldChar w:fldCharType="separate"/>
      </w:r>
      <w:r w:rsidR="004501CD" w:rsidRPr="00A531FB">
        <w:rPr>
          <w:rStyle w:val="Hyperlink"/>
          <w:rFonts w:cs="Arial"/>
          <w:noProof/>
        </w:rPr>
        <w:t>ECP.9</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PROCESSES RELATING TO DEROGATIONS</w:t>
      </w:r>
      <w:r w:rsidR="004501CD">
        <w:rPr>
          <w:noProof/>
          <w:webHidden/>
        </w:rPr>
        <w:tab/>
      </w:r>
      <w:r w:rsidR="004501CD">
        <w:rPr>
          <w:noProof/>
          <w:webHidden/>
        </w:rPr>
        <w:fldChar w:fldCharType="begin"/>
      </w:r>
      <w:r w:rsidR="004501CD">
        <w:rPr>
          <w:noProof/>
          <w:webHidden/>
        </w:rPr>
        <w:instrText xml:space="preserve"> PAGEREF _Toc524003897 \h </w:instrText>
      </w:r>
      <w:r w:rsidR="004501CD">
        <w:rPr>
          <w:noProof/>
          <w:webHidden/>
        </w:rPr>
      </w:r>
      <w:r w:rsidR="004501CD">
        <w:rPr>
          <w:noProof/>
          <w:webHidden/>
        </w:rPr>
        <w:fldChar w:fldCharType="separate"/>
      </w:r>
      <w:ins w:id="39" w:author="Johnson, Antony" w:date="2019-02-22T09:27:00Z">
        <w:r w:rsidR="003129AE">
          <w:rPr>
            <w:noProof/>
            <w:webHidden/>
          </w:rPr>
          <w:t>25</w:t>
        </w:r>
      </w:ins>
      <w:del w:id="40" w:author="Johnson, Antony" w:date="2019-02-22T09:27:00Z">
        <w:r w:rsidR="000A2897" w:rsidDel="003129AE">
          <w:rPr>
            <w:noProof/>
            <w:webHidden/>
          </w:rPr>
          <w:delText>25</w:delText>
        </w:r>
      </w:del>
      <w:r w:rsidR="004501CD">
        <w:rPr>
          <w:noProof/>
          <w:webHidden/>
        </w:rPr>
        <w:fldChar w:fldCharType="end"/>
      </w:r>
      <w:r>
        <w:rPr>
          <w:noProof/>
        </w:rPr>
        <w:fldChar w:fldCharType="end"/>
      </w:r>
    </w:p>
    <w:p w14:paraId="142F26E4" w14:textId="7AAB9435"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"_Toc524003898" </w:instrText>
      </w:r>
      <w:r>
        <w:fldChar w:fldCharType="separate"/>
      </w:r>
      <w:r w:rsidR="004501CD" w:rsidRPr="00A531FB">
        <w:rPr>
          <w:rStyle w:val="Hyperlink"/>
          <w:rFonts w:cs="Arial"/>
          <w:noProof/>
        </w:rPr>
        <w:t>ECP.10</w:t>
      </w:r>
      <w:r w:rsidR="004501CD">
        <w:rPr>
          <w:rFonts w:asciiTheme="minorHAnsi" w:eastAsiaTheme="minorEastAsia" w:hAnsiTheme="minorHAnsi" w:cstheme="minorBidi"/>
          <w:noProof/>
          <w:snapToGrid/>
          <w:szCs w:val="22"/>
          <w:lang w:eastAsia="en-GB"/>
        </w:rPr>
        <w:tab/>
      </w:r>
      <w:r w:rsidR="004501CD" w:rsidRPr="00A531FB">
        <w:rPr>
          <w:rStyle w:val="Hyperlink"/>
          <w:rFonts w:cs="Arial"/>
          <w:noProof/>
        </w:rPr>
        <w:t>MANUFACTURER’S DATA &amp; PERFORMANCE REPORT</w:t>
      </w:r>
      <w:r w:rsidR="004501CD">
        <w:rPr>
          <w:noProof/>
          <w:webHidden/>
        </w:rPr>
        <w:tab/>
      </w:r>
      <w:r w:rsidR="004501CD">
        <w:rPr>
          <w:noProof/>
          <w:webHidden/>
        </w:rPr>
        <w:fldChar w:fldCharType="begin"/>
      </w:r>
      <w:r w:rsidR="004501CD">
        <w:rPr>
          <w:noProof/>
          <w:webHidden/>
        </w:rPr>
        <w:instrText xml:space="preserve"> PAGEREF _Toc524003898 \h </w:instrText>
      </w:r>
      <w:r w:rsidR="004501CD">
        <w:rPr>
          <w:noProof/>
          <w:webHidden/>
        </w:rPr>
      </w:r>
      <w:r w:rsidR="004501CD">
        <w:rPr>
          <w:noProof/>
          <w:webHidden/>
        </w:rPr>
        <w:fldChar w:fldCharType="separate"/>
      </w:r>
      <w:ins w:id="41" w:author="Johnson, Antony" w:date="2019-02-22T09:27:00Z">
        <w:r w:rsidR="003129AE">
          <w:rPr>
            <w:noProof/>
            <w:webHidden/>
          </w:rPr>
          <w:t>26</w:t>
        </w:r>
      </w:ins>
      <w:del w:id="42" w:author="Johnson, Antony" w:date="2019-02-22T09:27:00Z">
        <w:r w:rsidR="000A2897" w:rsidDel="003129AE">
          <w:rPr>
            <w:noProof/>
            <w:webHidden/>
          </w:rPr>
          <w:delText>26</w:delText>
        </w:r>
      </w:del>
      <w:r w:rsidR="004501CD">
        <w:rPr>
          <w:noProof/>
          <w:webHidden/>
        </w:rPr>
        <w:fldChar w:fldCharType="end"/>
      </w:r>
      <w:r>
        <w:rPr>
          <w:noProof/>
        </w:rPr>
        <w:fldChar w:fldCharType="end"/>
      </w:r>
    </w:p>
    <w:p w14:paraId="6FF3BF68" w14:textId="7608206C"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"_Toc524003899" </w:instrText>
      </w:r>
      <w:r>
        <w:fldChar w:fldCharType="separate"/>
      </w:r>
      <w:r w:rsidR="004501CD" w:rsidRPr="00A531FB">
        <w:rPr>
          <w:rStyle w:val="Hyperlink"/>
          <w:rFonts w:cs="Arial"/>
          <w:noProof/>
        </w:rPr>
        <w:t>APPENDIX 1</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_Toc524003899 \h </w:instrText>
      </w:r>
      <w:r w:rsidR="004501CD">
        <w:rPr>
          <w:noProof/>
          <w:webHidden/>
        </w:rPr>
      </w:r>
      <w:r w:rsidR="004501CD">
        <w:rPr>
          <w:noProof/>
          <w:webHidden/>
        </w:rPr>
        <w:fldChar w:fldCharType="separate"/>
      </w:r>
      <w:ins w:id="43" w:author="Johnson, Antony" w:date="2019-02-22T09:27:00Z">
        <w:r w:rsidR="003129AE">
          <w:rPr>
            <w:noProof/>
            <w:webHidden/>
          </w:rPr>
          <w:t>28</w:t>
        </w:r>
      </w:ins>
      <w:del w:id="44" w:author="Johnson, Antony" w:date="2019-02-22T09:27:00Z">
        <w:r w:rsidR="000A2897" w:rsidDel="003129AE">
          <w:rPr>
            <w:noProof/>
            <w:webHidden/>
          </w:rPr>
          <w:delText>28</w:delText>
        </w:r>
      </w:del>
      <w:r w:rsidR="004501CD">
        <w:rPr>
          <w:noProof/>
          <w:webHidden/>
        </w:rPr>
        <w:fldChar w:fldCharType="end"/>
      </w:r>
      <w:r>
        <w:rPr>
          <w:noProof/>
        </w:rPr>
        <w:fldChar w:fldCharType="end"/>
      </w:r>
    </w:p>
    <w:p w14:paraId="7502FD07" w14:textId="52A210D0"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"_Toc524003900" </w:instrText>
      </w:r>
      <w:r>
        <w:fldChar w:fldCharType="separate"/>
      </w:r>
      <w:r w:rsidR="004501CD" w:rsidRPr="00A531FB">
        <w:rPr>
          <w:rStyle w:val="Hyperlink"/>
          <w:rFonts w:cs="Arial"/>
          <w:noProof/>
        </w:rPr>
        <w:t>NOT USED</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_Toc524003900 \h </w:instrText>
      </w:r>
      <w:r w:rsidR="004501CD">
        <w:rPr>
          <w:noProof/>
          <w:webHidden/>
        </w:rPr>
      </w:r>
      <w:r w:rsidR="004501CD">
        <w:rPr>
          <w:noProof/>
          <w:webHidden/>
        </w:rPr>
        <w:fldChar w:fldCharType="separate"/>
      </w:r>
      <w:ins w:id="45" w:author="Johnson, Antony" w:date="2019-02-22T09:27:00Z">
        <w:r w:rsidR="003129AE">
          <w:rPr>
            <w:noProof/>
            <w:webHidden/>
          </w:rPr>
          <w:t>28</w:t>
        </w:r>
      </w:ins>
      <w:del w:id="46" w:author="Johnson, Antony" w:date="2019-02-22T09:27:00Z">
        <w:r w:rsidR="000A2897" w:rsidDel="003129AE">
          <w:rPr>
            <w:noProof/>
            <w:webHidden/>
          </w:rPr>
          <w:delText>28</w:delText>
        </w:r>
      </w:del>
      <w:r w:rsidR="004501CD">
        <w:rPr>
          <w:noProof/>
          <w:webHidden/>
        </w:rPr>
        <w:fldChar w:fldCharType="end"/>
      </w:r>
      <w:r>
        <w:rPr>
          <w:noProof/>
        </w:rPr>
        <w:fldChar w:fldCharType="end"/>
      </w:r>
    </w:p>
    <w:p w14:paraId="0EB1E650" w14:textId="7DCC1536"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"_Toc524003901" </w:instrText>
      </w:r>
      <w:r>
        <w:fldChar w:fldCharType="separate"/>
      </w:r>
      <w:r w:rsidR="004501CD" w:rsidRPr="00A531FB">
        <w:rPr>
          <w:rStyle w:val="Hyperlink"/>
          <w:rFonts w:cs="Arial"/>
          <w:noProof/>
        </w:rPr>
        <w:t>APPENDIX 2</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_Toc524003901 \h </w:instrText>
      </w:r>
      <w:r w:rsidR="004501CD">
        <w:rPr>
          <w:noProof/>
          <w:webHidden/>
        </w:rPr>
      </w:r>
      <w:r w:rsidR="004501CD">
        <w:rPr>
          <w:noProof/>
          <w:webHidden/>
        </w:rPr>
        <w:fldChar w:fldCharType="separate"/>
      </w:r>
      <w:ins w:id="47" w:author="Johnson, Antony" w:date="2019-02-22T09:27:00Z">
        <w:r w:rsidR="003129AE">
          <w:rPr>
            <w:noProof/>
            <w:webHidden/>
          </w:rPr>
          <w:t>29</w:t>
        </w:r>
      </w:ins>
      <w:del w:id="48" w:author="Johnson, Antony" w:date="2019-02-22T09:27:00Z">
        <w:r w:rsidR="000A2897" w:rsidDel="003129AE">
          <w:rPr>
            <w:noProof/>
            <w:webHidden/>
          </w:rPr>
          <w:delText>29</w:delText>
        </w:r>
      </w:del>
      <w:r w:rsidR="004501CD">
        <w:rPr>
          <w:noProof/>
          <w:webHidden/>
        </w:rPr>
        <w:fldChar w:fldCharType="end"/>
      </w:r>
      <w:r>
        <w:rPr>
          <w:noProof/>
        </w:rPr>
        <w:fldChar w:fldCharType="end"/>
      </w:r>
    </w:p>
    <w:p w14:paraId="59DD4CC6" w14:textId="2D5694F9"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"_Toc524003902" </w:instrText>
      </w:r>
      <w:r>
        <w:fldChar w:fldCharType="separate"/>
      </w:r>
      <w:r w:rsidR="004501CD" w:rsidRPr="00A531FB">
        <w:rPr>
          <w:rStyle w:val="Hyperlink"/>
          <w:rFonts w:cs="Arial"/>
          <w:noProof/>
        </w:rPr>
        <w:t>USER SELF CERTIFICATION OF COMPLIANCE (Interim/Final)</w:t>
      </w:r>
      <w:r w:rsidR="004501CD">
        <w:rPr>
          <w:noProof/>
          <w:webHidden/>
        </w:rPr>
        <w:tab/>
      </w:r>
      <w:r w:rsidR="004501CD">
        <w:rPr>
          <w:noProof/>
          <w:webHidden/>
        </w:rPr>
        <w:fldChar w:fldCharType="begin"/>
      </w:r>
      <w:r w:rsidR="004501CD">
        <w:rPr>
          <w:noProof/>
          <w:webHidden/>
        </w:rPr>
        <w:instrText xml:space="preserve"> PAGEREF _Toc524003902 \h </w:instrText>
      </w:r>
      <w:r w:rsidR="004501CD">
        <w:rPr>
          <w:noProof/>
          <w:webHidden/>
        </w:rPr>
      </w:r>
      <w:r w:rsidR="004501CD">
        <w:rPr>
          <w:noProof/>
          <w:webHidden/>
        </w:rPr>
        <w:fldChar w:fldCharType="separate"/>
      </w:r>
      <w:ins w:id="49" w:author="Johnson, Antony" w:date="2019-02-22T09:27:00Z">
        <w:r w:rsidR="003129AE">
          <w:rPr>
            <w:noProof/>
            <w:webHidden/>
          </w:rPr>
          <w:t>29</w:t>
        </w:r>
      </w:ins>
      <w:del w:id="50" w:author="Johnson, Antony" w:date="2019-02-22T09:27:00Z">
        <w:r w:rsidR="000A2897" w:rsidDel="003129AE">
          <w:rPr>
            <w:noProof/>
            <w:webHidden/>
          </w:rPr>
          <w:delText>29</w:delText>
        </w:r>
      </w:del>
      <w:r w:rsidR="004501CD">
        <w:rPr>
          <w:noProof/>
          <w:webHidden/>
        </w:rPr>
        <w:fldChar w:fldCharType="end"/>
      </w:r>
      <w:r>
        <w:rPr>
          <w:noProof/>
        </w:rPr>
        <w:fldChar w:fldCharType="end"/>
      </w:r>
    </w:p>
    <w:p w14:paraId="19D72D3C" w14:textId="5D86D9E5"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"_Toc524003903" </w:instrText>
      </w:r>
      <w:r>
        <w:fldChar w:fldCharType="separate"/>
      </w:r>
      <w:r w:rsidR="004501CD" w:rsidRPr="00A531FB">
        <w:rPr>
          <w:rStyle w:val="Hyperlink"/>
          <w:rFonts w:cs="Arial"/>
          <w:noProof/>
        </w:rPr>
        <w:t>APPENDIX 3</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_Toc524003903 \h </w:instrText>
      </w:r>
      <w:r w:rsidR="004501CD">
        <w:rPr>
          <w:noProof/>
          <w:webHidden/>
        </w:rPr>
      </w:r>
      <w:r w:rsidR="004501CD">
        <w:rPr>
          <w:noProof/>
          <w:webHidden/>
        </w:rPr>
        <w:fldChar w:fldCharType="separate"/>
      </w:r>
      <w:ins w:id="51" w:author="Johnson, Antony" w:date="2019-02-22T09:27:00Z">
        <w:r w:rsidR="003129AE">
          <w:rPr>
            <w:noProof/>
            <w:webHidden/>
          </w:rPr>
          <w:t>30</w:t>
        </w:r>
      </w:ins>
      <w:del w:id="52" w:author="Johnson, Antony" w:date="2019-02-22T09:27:00Z">
        <w:r w:rsidR="000A2897" w:rsidDel="003129AE">
          <w:rPr>
            <w:noProof/>
            <w:webHidden/>
          </w:rPr>
          <w:delText>30</w:delText>
        </w:r>
      </w:del>
      <w:r w:rsidR="004501CD">
        <w:rPr>
          <w:noProof/>
          <w:webHidden/>
        </w:rPr>
        <w:fldChar w:fldCharType="end"/>
      </w:r>
      <w:r>
        <w:rPr>
          <w:noProof/>
        </w:rPr>
        <w:fldChar w:fldCharType="end"/>
      </w:r>
    </w:p>
    <w:p w14:paraId="6EEF2073" w14:textId="6065BC0A"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"_Toc524003904" </w:instrText>
      </w:r>
      <w:r>
        <w:fldChar w:fldCharType="separate"/>
      </w:r>
      <w:r w:rsidR="004501CD" w:rsidRPr="00A531FB">
        <w:rPr>
          <w:rStyle w:val="Hyperlink"/>
          <w:rFonts w:cs="Arial"/>
          <w:noProof/>
        </w:rPr>
        <w:t>SIMULATION STUDIES</w:t>
      </w:r>
      <w:r w:rsidR="004501CD">
        <w:rPr>
          <w:noProof/>
          <w:webHidden/>
        </w:rPr>
        <w:tab/>
      </w:r>
      <w:r w:rsidR="004501CD">
        <w:rPr>
          <w:noProof/>
          <w:webHidden/>
        </w:rPr>
        <w:fldChar w:fldCharType="begin"/>
      </w:r>
      <w:r w:rsidR="004501CD">
        <w:rPr>
          <w:noProof/>
          <w:webHidden/>
        </w:rPr>
        <w:instrText xml:space="preserve"> PAGEREF _Toc524003904 \h </w:instrText>
      </w:r>
      <w:r w:rsidR="004501CD">
        <w:rPr>
          <w:noProof/>
          <w:webHidden/>
        </w:rPr>
      </w:r>
      <w:r w:rsidR="004501CD">
        <w:rPr>
          <w:noProof/>
          <w:webHidden/>
        </w:rPr>
        <w:fldChar w:fldCharType="separate"/>
      </w:r>
      <w:ins w:id="53" w:author="Johnson, Antony" w:date="2019-02-22T09:27:00Z">
        <w:r w:rsidR="003129AE">
          <w:rPr>
            <w:noProof/>
            <w:webHidden/>
          </w:rPr>
          <w:t>30</w:t>
        </w:r>
      </w:ins>
      <w:del w:id="54" w:author="Johnson, Antony" w:date="2019-02-22T09:27:00Z">
        <w:r w:rsidR="000A2897" w:rsidDel="003129AE">
          <w:rPr>
            <w:noProof/>
            <w:webHidden/>
          </w:rPr>
          <w:delText>30</w:delText>
        </w:r>
      </w:del>
      <w:r w:rsidR="004501CD">
        <w:rPr>
          <w:noProof/>
          <w:webHidden/>
        </w:rPr>
        <w:fldChar w:fldCharType="end"/>
      </w:r>
      <w:r>
        <w:rPr>
          <w:noProof/>
        </w:rPr>
        <w:fldChar w:fldCharType="end"/>
      </w:r>
    </w:p>
    <w:p w14:paraId="66BCCAD2" w14:textId="25622924"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"_Toc524003905" </w:instrText>
      </w:r>
      <w:r>
        <w:fldChar w:fldCharType="separate"/>
      </w:r>
      <w:r w:rsidR="004501CD" w:rsidRPr="00A531FB">
        <w:rPr>
          <w:rStyle w:val="Hyperlink"/>
          <w:rFonts w:cs="Arial"/>
          <w:noProof/>
        </w:rPr>
        <w:t>APPENDIX 4</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_Toc524003905 \h </w:instrText>
      </w:r>
      <w:r w:rsidR="004501CD">
        <w:rPr>
          <w:noProof/>
          <w:webHidden/>
        </w:rPr>
      </w:r>
      <w:r w:rsidR="004501CD">
        <w:rPr>
          <w:noProof/>
          <w:webHidden/>
        </w:rPr>
        <w:fldChar w:fldCharType="separate"/>
      </w:r>
      <w:ins w:id="55" w:author="Johnson, Antony" w:date="2019-02-22T09:27:00Z">
        <w:r w:rsidR="003129AE">
          <w:rPr>
            <w:noProof/>
            <w:webHidden/>
          </w:rPr>
          <w:t>41</w:t>
        </w:r>
      </w:ins>
      <w:del w:id="56" w:author="Johnson, Antony" w:date="2019-02-22T09:27:00Z">
        <w:r w:rsidR="000A2897" w:rsidDel="003129AE">
          <w:rPr>
            <w:noProof/>
            <w:webHidden/>
          </w:rPr>
          <w:delText>40</w:delText>
        </w:r>
      </w:del>
      <w:r w:rsidR="004501CD">
        <w:rPr>
          <w:noProof/>
          <w:webHidden/>
        </w:rPr>
        <w:fldChar w:fldCharType="end"/>
      </w:r>
      <w:r>
        <w:rPr>
          <w:noProof/>
        </w:rPr>
        <w:fldChar w:fldCharType="end"/>
      </w:r>
    </w:p>
    <w:p w14:paraId="73BDBB9E" w14:textId="0CE91C3D"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"_Toc524003906" </w:instrText>
      </w:r>
      <w:r>
        <w:fldChar w:fldCharType="separate"/>
      </w:r>
      <w:r w:rsidR="004501CD" w:rsidRPr="00A531FB">
        <w:rPr>
          <w:rStyle w:val="Hyperlink"/>
          <w:rFonts w:cs="Arial"/>
          <w:noProof/>
        </w:rPr>
        <w:t>ONSITE SIGNAL PROVISION FOR WITNESSING TESTS</w:t>
      </w:r>
      <w:r w:rsidR="004501CD">
        <w:rPr>
          <w:noProof/>
          <w:webHidden/>
        </w:rPr>
        <w:tab/>
      </w:r>
      <w:r w:rsidR="004501CD">
        <w:rPr>
          <w:noProof/>
          <w:webHidden/>
        </w:rPr>
        <w:fldChar w:fldCharType="begin"/>
      </w:r>
      <w:r w:rsidR="004501CD">
        <w:rPr>
          <w:noProof/>
          <w:webHidden/>
        </w:rPr>
        <w:instrText xml:space="preserve"> PAGEREF _Toc524003906 \h </w:instrText>
      </w:r>
      <w:r w:rsidR="004501CD">
        <w:rPr>
          <w:noProof/>
          <w:webHidden/>
        </w:rPr>
      </w:r>
      <w:r w:rsidR="004501CD">
        <w:rPr>
          <w:noProof/>
          <w:webHidden/>
        </w:rPr>
        <w:fldChar w:fldCharType="separate"/>
      </w:r>
      <w:ins w:id="57" w:author="Johnson, Antony" w:date="2019-02-22T09:27:00Z">
        <w:r w:rsidR="003129AE">
          <w:rPr>
            <w:noProof/>
            <w:webHidden/>
          </w:rPr>
          <w:t>41</w:t>
        </w:r>
      </w:ins>
      <w:del w:id="58" w:author="Johnson, Antony" w:date="2019-02-22T09:27:00Z">
        <w:r w:rsidR="000A2897" w:rsidDel="003129AE">
          <w:rPr>
            <w:noProof/>
            <w:webHidden/>
          </w:rPr>
          <w:delText>40</w:delText>
        </w:r>
      </w:del>
      <w:r w:rsidR="004501CD">
        <w:rPr>
          <w:noProof/>
          <w:webHidden/>
        </w:rPr>
        <w:fldChar w:fldCharType="end"/>
      </w:r>
      <w:r>
        <w:rPr>
          <w:noProof/>
        </w:rPr>
        <w:fldChar w:fldCharType="end"/>
      </w:r>
    </w:p>
    <w:p w14:paraId="50D39ABA" w14:textId="53073AFC" w:rsidR="004501CD" w:rsidRDefault="000B31CF">
      <w:pPr>
        <w:pStyle w:val="TOC1"/>
        <w:rPr>
          <w:rFonts w:asciiTheme="minorHAnsi" w:eastAsiaTheme="minorEastAsia" w:hAnsiTheme="minorHAnsi" w:cstheme="minorBidi"/>
          <w:noProof/>
          <w:snapToGrid/>
          <w:szCs w:val="22"/>
          <w:lang w:eastAsia="en-GB"/>
        </w:rPr>
      </w:pPr>
      <w:r>
        <w:lastRenderedPageBreak/>
        <w:fldChar w:fldCharType="begin"/>
      </w:r>
      <w:r>
        <w:instrText xml:space="preserve"> HYPERLINK \l "_Toc524003907" </w:instrText>
      </w:r>
      <w:r>
        <w:fldChar w:fldCharType="separate"/>
      </w:r>
      <w:r w:rsidR="004501CD" w:rsidRPr="00A531FB">
        <w:rPr>
          <w:rStyle w:val="Hyperlink"/>
          <w:rFonts w:cs="Arial"/>
          <w:noProof/>
        </w:rPr>
        <w:t>APPENDIX 5</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_Toc524003907 \h </w:instrText>
      </w:r>
      <w:r w:rsidR="004501CD">
        <w:rPr>
          <w:noProof/>
          <w:webHidden/>
        </w:rPr>
      </w:r>
      <w:r w:rsidR="004501CD">
        <w:rPr>
          <w:noProof/>
          <w:webHidden/>
        </w:rPr>
        <w:fldChar w:fldCharType="separate"/>
      </w:r>
      <w:ins w:id="59" w:author="Johnson, Antony" w:date="2019-02-22T09:27:00Z">
        <w:r w:rsidR="003129AE">
          <w:rPr>
            <w:noProof/>
            <w:webHidden/>
          </w:rPr>
          <w:t>44</w:t>
        </w:r>
      </w:ins>
      <w:del w:id="60" w:author="Johnson, Antony" w:date="2019-02-22T09:27:00Z">
        <w:r w:rsidR="000A2897" w:rsidDel="003129AE">
          <w:rPr>
            <w:noProof/>
            <w:webHidden/>
          </w:rPr>
          <w:delText>43</w:delText>
        </w:r>
      </w:del>
      <w:r w:rsidR="004501CD">
        <w:rPr>
          <w:noProof/>
          <w:webHidden/>
        </w:rPr>
        <w:fldChar w:fldCharType="end"/>
      </w:r>
      <w:r>
        <w:rPr>
          <w:noProof/>
        </w:rPr>
        <w:fldChar w:fldCharType="end"/>
      </w:r>
    </w:p>
    <w:p w14:paraId="60E3B500" w14:textId="4FFFCFF5"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"_Toc524003908" </w:instrText>
      </w:r>
      <w:r>
        <w:fldChar w:fldCharType="separate"/>
      </w:r>
      <w:r w:rsidR="004501CD" w:rsidRPr="00A531FB">
        <w:rPr>
          <w:rStyle w:val="Hyperlink"/>
          <w:rFonts w:cs="Arial"/>
          <w:noProof/>
        </w:rPr>
        <w:t>COMPLIANCE TESTING OF SYNCHRONOUS POWER GENERATING MODULES</w:t>
      </w:r>
      <w:r w:rsidR="004501CD">
        <w:rPr>
          <w:noProof/>
          <w:webHidden/>
        </w:rPr>
        <w:tab/>
      </w:r>
      <w:r w:rsidR="004501CD">
        <w:rPr>
          <w:noProof/>
          <w:webHidden/>
        </w:rPr>
        <w:fldChar w:fldCharType="begin"/>
      </w:r>
      <w:r w:rsidR="004501CD">
        <w:rPr>
          <w:noProof/>
          <w:webHidden/>
        </w:rPr>
        <w:instrText xml:space="preserve"> PAGEREF _Toc524003908 \h </w:instrText>
      </w:r>
      <w:r w:rsidR="004501CD">
        <w:rPr>
          <w:noProof/>
          <w:webHidden/>
        </w:rPr>
      </w:r>
      <w:r w:rsidR="004501CD">
        <w:rPr>
          <w:noProof/>
          <w:webHidden/>
        </w:rPr>
        <w:fldChar w:fldCharType="separate"/>
      </w:r>
      <w:ins w:id="61" w:author="Johnson, Antony" w:date="2019-02-22T09:27:00Z">
        <w:r w:rsidR="003129AE">
          <w:rPr>
            <w:noProof/>
            <w:webHidden/>
          </w:rPr>
          <w:t>44</w:t>
        </w:r>
      </w:ins>
      <w:del w:id="62" w:author="Johnson, Antony" w:date="2019-02-22T09:27:00Z">
        <w:r w:rsidR="000A2897" w:rsidDel="003129AE">
          <w:rPr>
            <w:noProof/>
            <w:webHidden/>
          </w:rPr>
          <w:delText>43</w:delText>
        </w:r>
      </w:del>
      <w:r w:rsidR="004501CD">
        <w:rPr>
          <w:noProof/>
          <w:webHidden/>
        </w:rPr>
        <w:fldChar w:fldCharType="end"/>
      </w:r>
      <w:r>
        <w:rPr>
          <w:noProof/>
        </w:rPr>
        <w:fldChar w:fldCharType="end"/>
      </w:r>
    </w:p>
    <w:p w14:paraId="1AA39C44" w14:textId="77546372" w:rsidR="004501CD" w:rsidRDefault="000B31CF" w:rsidP="00F17BB9">
      <w:pPr>
        <w:pStyle w:val="TOC2"/>
        <w:rPr>
          <w:rFonts w:asciiTheme="minorHAnsi" w:eastAsiaTheme="minorEastAsia" w:hAnsiTheme="minorHAnsi" w:cstheme="minorBidi"/>
          <w:snapToGrid/>
          <w:szCs w:val="22"/>
          <w:lang w:eastAsia="en-GB"/>
        </w:rPr>
      </w:pPr>
      <w:r>
        <w:fldChar w:fldCharType="begin"/>
      </w:r>
      <w:r>
        <w:instrText xml:space="preserve"> HYPERLINK \l "_Toc524003909" </w:instrText>
      </w:r>
      <w:r>
        <w:fldChar w:fldCharType="separate"/>
      </w:r>
      <w:r w:rsidR="004501CD" w:rsidRPr="00A531FB">
        <w:rPr>
          <w:rStyle w:val="Hyperlink"/>
          <w:rFonts w:cs="Arial"/>
        </w:rPr>
        <w:t>ECP.A.5.2</w:t>
      </w:r>
      <w:r w:rsidR="004501CD">
        <w:rPr>
          <w:rFonts w:asciiTheme="minorHAnsi" w:eastAsiaTheme="minorEastAsia" w:hAnsiTheme="minorHAnsi" w:cstheme="minorBidi"/>
          <w:snapToGrid/>
          <w:szCs w:val="22"/>
          <w:lang w:eastAsia="en-GB"/>
        </w:rPr>
        <w:tab/>
      </w:r>
      <w:r w:rsidR="004501CD" w:rsidRPr="00A531FB">
        <w:rPr>
          <w:rStyle w:val="Hyperlink"/>
          <w:rFonts w:cs="Arial"/>
        </w:rPr>
        <w:t>Excitation System Open Circuit Step Response Tests</w:t>
      </w:r>
      <w:r w:rsidR="004501CD">
        <w:rPr>
          <w:webHidden/>
        </w:rPr>
        <w:tab/>
      </w:r>
      <w:r w:rsidR="004501CD">
        <w:rPr>
          <w:webHidden/>
        </w:rPr>
        <w:fldChar w:fldCharType="begin"/>
      </w:r>
      <w:r w:rsidR="004501CD">
        <w:rPr>
          <w:webHidden/>
        </w:rPr>
        <w:instrText xml:space="preserve"> PAGEREF _Toc524003909 \h </w:instrText>
      </w:r>
      <w:r w:rsidR="004501CD">
        <w:rPr>
          <w:webHidden/>
        </w:rPr>
      </w:r>
      <w:r w:rsidR="004501CD">
        <w:rPr>
          <w:webHidden/>
        </w:rPr>
        <w:fldChar w:fldCharType="separate"/>
      </w:r>
      <w:ins w:id="63" w:author="Johnson, Antony" w:date="2019-02-22T09:27:00Z">
        <w:r w:rsidR="003129AE">
          <w:rPr>
            <w:webHidden/>
          </w:rPr>
          <w:t>45</w:t>
        </w:r>
      </w:ins>
      <w:del w:id="64" w:author="Johnson, Antony" w:date="2019-02-22T09:27:00Z">
        <w:r w:rsidR="000A2897" w:rsidDel="003129AE">
          <w:rPr>
            <w:webHidden/>
          </w:rPr>
          <w:delText>44</w:delText>
        </w:r>
      </w:del>
      <w:r w:rsidR="004501CD">
        <w:rPr>
          <w:webHidden/>
        </w:rPr>
        <w:fldChar w:fldCharType="end"/>
      </w:r>
      <w:r>
        <w:fldChar w:fldCharType="end"/>
      </w:r>
    </w:p>
    <w:p w14:paraId="11AE9953" w14:textId="43BD46DC" w:rsidR="004501CD" w:rsidRDefault="000B31CF" w:rsidP="00F17BB9">
      <w:pPr>
        <w:pStyle w:val="TOC2"/>
        <w:rPr>
          <w:rFonts w:asciiTheme="minorHAnsi" w:eastAsiaTheme="minorEastAsia" w:hAnsiTheme="minorHAnsi" w:cstheme="minorBidi"/>
          <w:snapToGrid/>
          <w:szCs w:val="22"/>
          <w:lang w:eastAsia="en-GB"/>
        </w:rPr>
      </w:pPr>
      <w:r>
        <w:fldChar w:fldCharType="begin"/>
      </w:r>
      <w:r>
        <w:instrText xml:space="preserve"> HYPERLINK \l "_Toc524003910" </w:instrText>
      </w:r>
      <w:r>
        <w:fldChar w:fldCharType="separate"/>
      </w:r>
      <w:r w:rsidR="004501CD" w:rsidRPr="00A531FB">
        <w:rPr>
          <w:rStyle w:val="Hyperlink"/>
          <w:rFonts w:cs="Arial"/>
        </w:rPr>
        <w:t>ECP.A.5.3</w:t>
      </w:r>
      <w:r w:rsidR="004501CD">
        <w:rPr>
          <w:rFonts w:asciiTheme="minorHAnsi" w:eastAsiaTheme="minorEastAsia" w:hAnsiTheme="minorHAnsi" w:cstheme="minorBidi"/>
          <w:snapToGrid/>
          <w:szCs w:val="22"/>
          <w:lang w:eastAsia="en-GB"/>
        </w:rPr>
        <w:tab/>
      </w:r>
      <w:r w:rsidR="004501CD" w:rsidRPr="00A531FB">
        <w:rPr>
          <w:rStyle w:val="Hyperlink"/>
          <w:rFonts w:cs="Arial"/>
        </w:rPr>
        <w:t>Open &amp; Short Circuit Saturation Characteristics</w:t>
      </w:r>
      <w:r w:rsidR="004501CD">
        <w:rPr>
          <w:webHidden/>
        </w:rPr>
        <w:tab/>
      </w:r>
      <w:r w:rsidR="004501CD">
        <w:rPr>
          <w:webHidden/>
        </w:rPr>
        <w:fldChar w:fldCharType="begin"/>
      </w:r>
      <w:r w:rsidR="004501CD">
        <w:rPr>
          <w:webHidden/>
        </w:rPr>
        <w:instrText xml:space="preserve"> PAGEREF _Toc524003910 \h </w:instrText>
      </w:r>
      <w:r w:rsidR="004501CD">
        <w:rPr>
          <w:webHidden/>
        </w:rPr>
      </w:r>
      <w:r w:rsidR="004501CD">
        <w:rPr>
          <w:webHidden/>
        </w:rPr>
        <w:fldChar w:fldCharType="separate"/>
      </w:r>
      <w:ins w:id="65" w:author="Johnson, Antony" w:date="2019-02-22T09:27:00Z">
        <w:r w:rsidR="003129AE">
          <w:rPr>
            <w:webHidden/>
          </w:rPr>
          <w:t>45</w:t>
        </w:r>
      </w:ins>
      <w:del w:id="66" w:author="Johnson, Antony" w:date="2019-02-22T09:27:00Z">
        <w:r w:rsidR="000A2897" w:rsidDel="003129AE">
          <w:rPr>
            <w:webHidden/>
          </w:rPr>
          <w:delText>44</w:delText>
        </w:r>
      </w:del>
      <w:r w:rsidR="004501CD">
        <w:rPr>
          <w:webHidden/>
        </w:rPr>
        <w:fldChar w:fldCharType="end"/>
      </w:r>
      <w:r>
        <w:fldChar w:fldCharType="end"/>
      </w:r>
    </w:p>
    <w:p w14:paraId="723CB69A" w14:textId="6B224FE9" w:rsidR="004501CD" w:rsidRDefault="000B31CF" w:rsidP="00F17BB9">
      <w:pPr>
        <w:pStyle w:val="TOC2"/>
        <w:rPr>
          <w:rFonts w:asciiTheme="minorHAnsi" w:eastAsiaTheme="minorEastAsia" w:hAnsiTheme="minorHAnsi" w:cstheme="minorBidi"/>
          <w:snapToGrid/>
          <w:szCs w:val="22"/>
          <w:lang w:eastAsia="en-GB"/>
        </w:rPr>
      </w:pPr>
      <w:r>
        <w:fldChar w:fldCharType="begin"/>
      </w:r>
      <w:r>
        <w:instrText xml:space="preserve"> HYPERLINK \l "_Toc524003911" </w:instrText>
      </w:r>
      <w:r>
        <w:fldChar w:fldCharType="separate"/>
      </w:r>
      <w:r w:rsidR="004501CD" w:rsidRPr="00A531FB">
        <w:rPr>
          <w:rStyle w:val="Hyperlink"/>
          <w:rFonts w:cs="Arial"/>
        </w:rPr>
        <w:t>ECP.A.5.6</w:t>
      </w:r>
      <w:r w:rsidR="004501CD">
        <w:rPr>
          <w:rFonts w:asciiTheme="minorHAnsi" w:eastAsiaTheme="minorEastAsia" w:hAnsiTheme="minorHAnsi" w:cstheme="minorBidi"/>
          <w:snapToGrid/>
          <w:szCs w:val="22"/>
          <w:lang w:eastAsia="en-GB"/>
        </w:rPr>
        <w:tab/>
      </w:r>
      <w:r w:rsidR="004501CD" w:rsidRPr="00A531FB">
        <w:rPr>
          <w:rStyle w:val="Hyperlink"/>
          <w:rFonts w:cs="Arial"/>
        </w:rPr>
        <w:t>Over-excitation Limiter Performance Test</w:t>
      </w:r>
      <w:r w:rsidR="004501CD">
        <w:rPr>
          <w:webHidden/>
        </w:rPr>
        <w:tab/>
      </w:r>
      <w:r w:rsidR="004501CD">
        <w:rPr>
          <w:webHidden/>
        </w:rPr>
        <w:fldChar w:fldCharType="begin"/>
      </w:r>
      <w:r w:rsidR="004501CD">
        <w:rPr>
          <w:webHidden/>
        </w:rPr>
        <w:instrText xml:space="preserve"> PAGEREF _Toc524003911 \h </w:instrText>
      </w:r>
      <w:r w:rsidR="004501CD">
        <w:rPr>
          <w:webHidden/>
        </w:rPr>
      </w:r>
      <w:r w:rsidR="004501CD">
        <w:rPr>
          <w:webHidden/>
        </w:rPr>
        <w:fldChar w:fldCharType="separate"/>
      </w:r>
      <w:ins w:id="67" w:author="Johnson, Antony" w:date="2019-02-22T09:27:00Z">
        <w:r w:rsidR="003129AE">
          <w:rPr>
            <w:webHidden/>
          </w:rPr>
          <w:t>48</w:t>
        </w:r>
      </w:ins>
      <w:del w:id="68" w:author="Johnson, Antony" w:date="2019-02-22T09:27:00Z">
        <w:r w:rsidR="000A2897" w:rsidDel="003129AE">
          <w:rPr>
            <w:webHidden/>
          </w:rPr>
          <w:delText>47</w:delText>
        </w:r>
      </w:del>
      <w:r w:rsidR="004501CD">
        <w:rPr>
          <w:webHidden/>
        </w:rPr>
        <w:fldChar w:fldCharType="end"/>
      </w:r>
      <w:r>
        <w:fldChar w:fldCharType="end"/>
      </w:r>
    </w:p>
    <w:p w14:paraId="1E362DA8" w14:textId="79107C8B" w:rsidR="004501CD" w:rsidRDefault="000B31CF" w:rsidP="00F17BB9">
      <w:pPr>
        <w:pStyle w:val="TOC2"/>
        <w:rPr>
          <w:rFonts w:asciiTheme="minorHAnsi" w:eastAsiaTheme="minorEastAsia" w:hAnsiTheme="minorHAnsi" w:cstheme="minorBidi"/>
          <w:snapToGrid/>
          <w:szCs w:val="22"/>
          <w:lang w:eastAsia="en-GB"/>
        </w:rPr>
      </w:pPr>
      <w:r>
        <w:fldChar w:fldCharType="begin"/>
      </w:r>
      <w:r>
        <w:instrText xml:space="preserve"> HYPERLINK \l "_Toc524003912" </w:instrText>
      </w:r>
      <w:r>
        <w:fldChar w:fldCharType="separate"/>
      </w:r>
      <w:r w:rsidR="004501CD" w:rsidRPr="00A531FB">
        <w:rPr>
          <w:rStyle w:val="Hyperlink"/>
          <w:rFonts w:cs="Arial"/>
        </w:rPr>
        <w:t>ECP.A.5.8</w:t>
      </w:r>
      <w:r w:rsidR="004501CD">
        <w:rPr>
          <w:rFonts w:asciiTheme="minorHAnsi" w:eastAsiaTheme="minorEastAsia" w:hAnsiTheme="minorHAnsi" w:cstheme="minorBidi"/>
          <w:snapToGrid/>
          <w:szCs w:val="22"/>
          <w:lang w:eastAsia="en-GB"/>
        </w:rPr>
        <w:tab/>
      </w:r>
      <w:r w:rsidR="004501CD" w:rsidRPr="00A531FB">
        <w:rPr>
          <w:rStyle w:val="Hyperlink"/>
          <w:rFonts w:cs="Arial"/>
        </w:rPr>
        <w:t>Governor and Load Controller Response Performance</w:t>
      </w:r>
      <w:r w:rsidR="004501CD">
        <w:rPr>
          <w:webHidden/>
        </w:rPr>
        <w:tab/>
      </w:r>
      <w:r w:rsidR="004501CD">
        <w:rPr>
          <w:webHidden/>
        </w:rPr>
        <w:fldChar w:fldCharType="begin"/>
      </w:r>
      <w:r w:rsidR="004501CD">
        <w:rPr>
          <w:webHidden/>
        </w:rPr>
        <w:instrText xml:space="preserve"> PAGEREF _Toc524003912 \h </w:instrText>
      </w:r>
      <w:r w:rsidR="004501CD">
        <w:rPr>
          <w:webHidden/>
        </w:rPr>
      </w:r>
      <w:r w:rsidR="004501CD">
        <w:rPr>
          <w:webHidden/>
        </w:rPr>
        <w:fldChar w:fldCharType="separate"/>
      </w:r>
      <w:ins w:id="69" w:author="Johnson, Antony" w:date="2019-02-22T09:27:00Z">
        <w:r w:rsidR="003129AE">
          <w:rPr>
            <w:webHidden/>
          </w:rPr>
          <w:t>49</w:t>
        </w:r>
      </w:ins>
      <w:del w:id="70" w:author="Johnson, Antony" w:date="2019-02-22T09:27:00Z">
        <w:r w:rsidR="000A2897" w:rsidDel="003129AE">
          <w:rPr>
            <w:webHidden/>
          </w:rPr>
          <w:delText>48</w:delText>
        </w:r>
      </w:del>
      <w:r w:rsidR="004501CD">
        <w:rPr>
          <w:webHidden/>
        </w:rPr>
        <w:fldChar w:fldCharType="end"/>
      </w:r>
      <w:r>
        <w:fldChar w:fldCharType="end"/>
      </w:r>
    </w:p>
    <w:p w14:paraId="1F823550" w14:textId="3ABD1576" w:rsidR="004501CD" w:rsidRDefault="000B31CF" w:rsidP="00F17BB9">
      <w:pPr>
        <w:pStyle w:val="TOC2"/>
        <w:rPr>
          <w:rFonts w:asciiTheme="minorHAnsi" w:eastAsiaTheme="minorEastAsia" w:hAnsiTheme="minorHAnsi" w:cstheme="minorBidi"/>
          <w:snapToGrid/>
          <w:szCs w:val="22"/>
          <w:lang w:eastAsia="en-GB"/>
        </w:rPr>
      </w:pPr>
      <w:r>
        <w:fldChar w:fldCharType="begin"/>
      </w:r>
      <w:r>
        <w:instrText xml:space="preserve"> HYPERLINK \l "_Toc524003913" </w:instrText>
      </w:r>
      <w:r>
        <w:fldChar w:fldCharType="separate"/>
      </w:r>
      <w:r w:rsidR="004501CD" w:rsidRPr="00A531FB">
        <w:rPr>
          <w:rStyle w:val="Hyperlink"/>
          <w:rFonts w:cs="Arial"/>
        </w:rPr>
        <w:t>ECP.A.5.9</w:t>
      </w:r>
      <w:r w:rsidR="004501CD">
        <w:rPr>
          <w:rFonts w:asciiTheme="minorHAnsi" w:eastAsiaTheme="minorEastAsia" w:hAnsiTheme="minorHAnsi" w:cstheme="minorBidi"/>
          <w:snapToGrid/>
          <w:szCs w:val="22"/>
          <w:lang w:eastAsia="en-GB"/>
        </w:rPr>
        <w:tab/>
      </w:r>
      <w:r w:rsidR="004501CD" w:rsidRPr="00A531FB">
        <w:rPr>
          <w:rStyle w:val="Hyperlink"/>
          <w:rFonts w:cs="Arial"/>
        </w:rPr>
        <w:t>Compliance with ECC.6.3.3 Functionality Test</w:t>
      </w:r>
      <w:r w:rsidR="004501CD">
        <w:rPr>
          <w:webHidden/>
        </w:rPr>
        <w:tab/>
      </w:r>
      <w:r w:rsidR="004501CD">
        <w:rPr>
          <w:webHidden/>
        </w:rPr>
        <w:fldChar w:fldCharType="begin"/>
      </w:r>
      <w:r w:rsidR="004501CD">
        <w:rPr>
          <w:webHidden/>
        </w:rPr>
        <w:instrText xml:space="preserve"> PAGEREF _Toc524003913 \h </w:instrText>
      </w:r>
      <w:r w:rsidR="004501CD">
        <w:rPr>
          <w:webHidden/>
        </w:rPr>
      </w:r>
      <w:r w:rsidR="004501CD">
        <w:rPr>
          <w:webHidden/>
        </w:rPr>
        <w:fldChar w:fldCharType="separate"/>
      </w:r>
      <w:ins w:id="71" w:author="Johnson, Antony" w:date="2019-02-22T09:27:00Z">
        <w:r w:rsidR="003129AE">
          <w:rPr>
            <w:webHidden/>
          </w:rPr>
          <w:t>54</w:t>
        </w:r>
      </w:ins>
      <w:del w:id="72" w:author="Johnson, Antony" w:date="2019-02-22T09:27:00Z">
        <w:r w:rsidR="000A2897" w:rsidDel="003129AE">
          <w:rPr>
            <w:webHidden/>
          </w:rPr>
          <w:delText>52</w:delText>
        </w:r>
      </w:del>
      <w:r w:rsidR="004501CD">
        <w:rPr>
          <w:webHidden/>
        </w:rPr>
        <w:fldChar w:fldCharType="end"/>
      </w:r>
      <w:r>
        <w:fldChar w:fldCharType="end"/>
      </w:r>
    </w:p>
    <w:p w14:paraId="61440924" w14:textId="5CEA9301"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"_Toc524003914" </w:instrText>
      </w:r>
      <w:r>
        <w:fldChar w:fldCharType="separate"/>
      </w:r>
      <w:r w:rsidR="004501CD" w:rsidRPr="00A531FB">
        <w:rPr>
          <w:rStyle w:val="Hyperlink"/>
          <w:rFonts w:cs="Arial"/>
          <w:noProof/>
        </w:rPr>
        <w:t>APPENDIX 6</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_Toc524003914 \h </w:instrText>
      </w:r>
      <w:r w:rsidR="004501CD">
        <w:rPr>
          <w:noProof/>
          <w:webHidden/>
        </w:rPr>
      </w:r>
      <w:r w:rsidR="004501CD">
        <w:rPr>
          <w:noProof/>
          <w:webHidden/>
        </w:rPr>
        <w:fldChar w:fldCharType="separate"/>
      </w:r>
      <w:ins w:id="73" w:author="Johnson, Antony" w:date="2019-02-22T09:27:00Z">
        <w:r w:rsidR="003129AE">
          <w:rPr>
            <w:noProof/>
            <w:webHidden/>
          </w:rPr>
          <w:t>55</w:t>
        </w:r>
      </w:ins>
      <w:del w:id="74" w:author="Johnson, Antony" w:date="2019-02-22T09:27:00Z">
        <w:r w:rsidR="000A2897" w:rsidDel="003129AE">
          <w:rPr>
            <w:noProof/>
            <w:webHidden/>
          </w:rPr>
          <w:delText>53</w:delText>
        </w:r>
      </w:del>
      <w:r w:rsidR="004501CD">
        <w:rPr>
          <w:noProof/>
          <w:webHidden/>
        </w:rPr>
        <w:fldChar w:fldCharType="end"/>
      </w:r>
      <w:r>
        <w:rPr>
          <w:noProof/>
        </w:rPr>
        <w:fldChar w:fldCharType="end"/>
      </w:r>
    </w:p>
    <w:p w14:paraId="0A1F8412" w14:textId="30B24E54"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"_Toc524003915" </w:instrText>
      </w:r>
      <w:r>
        <w:fldChar w:fldCharType="separate"/>
      </w:r>
      <w:r w:rsidR="004501CD" w:rsidRPr="00A531FB">
        <w:rPr>
          <w:rStyle w:val="Hyperlink"/>
          <w:rFonts w:cs="Arial"/>
          <w:noProof/>
        </w:rPr>
        <w:t>COMPLIANCE TESTING OF POWER PARK MODULES</w:t>
      </w:r>
      <w:r w:rsidR="004501CD">
        <w:rPr>
          <w:noProof/>
          <w:webHidden/>
        </w:rPr>
        <w:tab/>
      </w:r>
      <w:r w:rsidR="004501CD">
        <w:rPr>
          <w:noProof/>
          <w:webHidden/>
        </w:rPr>
        <w:fldChar w:fldCharType="begin"/>
      </w:r>
      <w:r w:rsidR="004501CD">
        <w:rPr>
          <w:noProof/>
          <w:webHidden/>
        </w:rPr>
        <w:instrText xml:space="preserve"> PAGEREF _Toc524003915 \h </w:instrText>
      </w:r>
      <w:r w:rsidR="004501CD">
        <w:rPr>
          <w:noProof/>
          <w:webHidden/>
        </w:rPr>
      </w:r>
      <w:r w:rsidR="004501CD">
        <w:rPr>
          <w:noProof/>
          <w:webHidden/>
        </w:rPr>
        <w:fldChar w:fldCharType="separate"/>
      </w:r>
      <w:ins w:id="75" w:author="Johnson, Antony" w:date="2019-02-22T09:27:00Z">
        <w:r w:rsidR="003129AE">
          <w:rPr>
            <w:noProof/>
            <w:webHidden/>
          </w:rPr>
          <w:t>55</w:t>
        </w:r>
      </w:ins>
      <w:del w:id="76" w:author="Johnson, Antony" w:date="2019-02-22T09:27:00Z">
        <w:r w:rsidR="000A2897" w:rsidDel="003129AE">
          <w:rPr>
            <w:noProof/>
            <w:webHidden/>
          </w:rPr>
          <w:delText>53</w:delText>
        </w:r>
      </w:del>
      <w:r w:rsidR="004501CD">
        <w:rPr>
          <w:noProof/>
          <w:webHidden/>
        </w:rPr>
        <w:fldChar w:fldCharType="end"/>
      </w:r>
      <w:r>
        <w:rPr>
          <w:noProof/>
        </w:rPr>
        <w:fldChar w:fldCharType="end"/>
      </w:r>
    </w:p>
    <w:p w14:paraId="761A5FC8" w14:textId="49BBB7AE"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"_Toc524003916" </w:instrText>
      </w:r>
      <w:r>
        <w:fldChar w:fldCharType="separate"/>
      </w:r>
      <w:r w:rsidR="004501CD" w:rsidRPr="00A531FB">
        <w:rPr>
          <w:rStyle w:val="Hyperlink"/>
          <w:rFonts w:cs="Arial"/>
          <w:noProof/>
        </w:rPr>
        <w:t>APPENDIX 7</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_Toc524003916 \h </w:instrText>
      </w:r>
      <w:r w:rsidR="004501CD">
        <w:rPr>
          <w:noProof/>
          <w:webHidden/>
        </w:rPr>
      </w:r>
      <w:r w:rsidR="004501CD">
        <w:rPr>
          <w:noProof/>
          <w:webHidden/>
        </w:rPr>
        <w:fldChar w:fldCharType="separate"/>
      </w:r>
      <w:ins w:id="77" w:author="Johnson, Antony" w:date="2019-02-22T09:27:00Z">
        <w:r w:rsidR="003129AE">
          <w:rPr>
            <w:noProof/>
            <w:webHidden/>
          </w:rPr>
          <w:t>67</w:t>
        </w:r>
      </w:ins>
      <w:del w:id="78" w:author="Johnson, Antony" w:date="2019-02-22T09:27:00Z">
        <w:r w:rsidR="000A2897" w:rsidDel="003129AE">
          <w:rPr>
            <w:noProof/>
            <w:webHidden/>
          </w:rPr>
          <w:delText>65</w:delText>
        </w:r>
      </w:del>
      <w:r w:rsidR="004501CD">
        <w:rPr>
          <w:noProof/>
          <w:webHidden/>
        </w:rPr>
        <w:fldChar w:fldCharType="end"/>
      </w:r>
      <w:r>
        <w:rPr>
          <w:noProof/>
        </w:rPr>
        <w:fldChar w:fldCharType="end"/>
      </w:r>
    </w:p>
    <w:p w14:paraId="6CD9732A" w14:textId="451D7288"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"_Toc524003917" </w:instrText>
      </w:r>
      <w:r>
        <w:fldChar w:fldCharType="separate"/>
      </w:r>
      <w:r w:rsidR="004501CD" w:rsidRPr="00A531FB">
        <w:rPr>
          <w:rStyle w:val="Hyperlink"/>
          <w:rFonts w:cs="Arial"/>
          <w:noProof/>
        </w:rPr>
        <w:t>COMPLIANCE TESTING FOR HVDC EQUIPMENT</w:t>
      </w:r>
      <w:r w:rsidR="004501CD">
        <w:rPr>
          <w:noProof/>
          <w:webHidden/>
        </w:rPr>
        <w:tab/>
      </w:r>
      <w:r w:rsidR="004501CD">
        <w:rPr>
          <w:noProof/>
          <w:webHidden/>
        </w:rPr>
        <w:fldChar w:fldCharType="begin"/>
      </w:r>
      <w:r w:rsidR="004501CD">
        <w:rPr>
          <w:noProof/>
          <w:webHidden/>
        </w:rPr>
        <w:instrText xml:space="preserve"> PAGEREF _Toc524003917 \h </w:instrText>
      </w:r>
      <w:r w:rsidR="004501CD">
        <w:rPr>
          <w:noProof/>
          <w:webHidden/>
        </w:rPr>
      </w:r>
      <w:r w:rsidR="004501CD">
        <w:rPr>
          <w:noProof/>
          <w:webHidden/>
        </w:rPr>
        <w:fldChar w:fldCharType="separate"/>
      </w:r>
      <w:ins w:id="79" w:author="Johnson, Antony" w:date="2019-02-22T09:27:00Z">
        <w:r w:rsidR="003129AE">
          <w:rPr>
            <w:noProof/>
            <w:webHidden/>
          </w:rPr>
          <w:t>67</w:t>
        </w:r>
      </w:ins>
      <w:del w:id="80" w:author="Johnson, Antony" w:date="2019-02-22T09:27:00Z">
        <w:r w:rsidR="000A2897" w:rsidDel="003129AE">
          <w:rPr>
            <w:noProof/>
            <w:webHidden/>
          </w:rPr>
          <w:delText>65</w:delText>
        </w:r>
      </w:del>
      <w:r w:rsidR="004501CD">
        <w:rPr>
          <w:noProof/>
          <w:webHidden/>
        </w:rPr>
        <w:fldChar w:fldCharType="end"/>
      </w:r>
      <w:r>
        <w:rPr>
          <w:noProof/>
        </w:rPr>
        <w:fldChar w:fldCharType="end"/>
      </w:r>
    </w:p>
    <w:p w14:paraId="6D2407AB" w14:textId="71591468"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"_Toc524003918" </w:instrText>
      </w:r>
      <w:r>
        <w:fldChar w:fldCharType="separate"/>
      </w:r>
      <w:r w:rsidR="004501CD" w:rsidRPr="00A531FB">
        <w:rPr>
          <w:rStyle w:val="Hyperlink"/>
          <w:noProof/>
        </w:rPr>
        <w:t>APPENDIX 8</w:t>
      </w:r>
      <w:r w:rsidR="004501CD">
        <w:rPr>
          <w:noProof/>
          <w:webHidden/>
        </w:rPr>
        <w:tab/>
      </w:r>
      <w:r w:rsidR="00F17BB9">
        <w:rPr>
          <w:noProof/>
          <w:webHidden/>
        </w:rPr>
        <w:t>…………………………………………………………………………………..</w:t>
      </w:r>
      <w:r w:rsidR="004501CD">
        <w:rPr>
          <w:noProof/>
          <w:webHidden/>
        </w:rPr>
        <w:fldChar w:fldCharType="begin"/>
      </w:r>
      <w:r w:rsidR="004501CD">
        <w:rPr>
          <w:noProof/>
          <w:webHidden/>
        </w:rPr>
        <w:instrText xml:space="preserve"> PAGEREF _Toc524003918 \h </w:instrText>
      </w:r>
      <w:r w:rsidR="004501CD">
        <w:rPr>
          <w:noProof/>
          <w:webHidden/>
        </w:rPr>
      </w:r>
      <w:r w:rsidR="004501CD">
        <w:rPr>
          <w:noProof/>
          <w:webHidden/>
        </w:rPr>
        <w:fldChar w:fldCharType="separate"/>
      </w:r>
      <w:ins w:id="81" w:author="Johnson, Antony" w:date="2019-02-22T09:27:00Z">
        <w:r w:rsidR="003129AE">
          <w:rPr>
            <w:noProof/>
            <w:webHidden/>
          </w:rPr>
          <w:t>76</w:t>
        </w:r>
      </w:ins>
      <w:del w:id="82" w:author="Johnson, Antony" w:date="2019-02-22T09:27:00Z">
        <w:r w:rsidR="000A2897" w:rsidDel="003129AE">
          <w:rPr>
            <w:noProof/>
            <w:webHidden/>
          </w:rPr>
          <w:delText>74</w:delText>
        </w:r>
      </w:del>
      <w:r w:rsidR="004501CD">
        <w:rPr>
          <w:noProof/>
          <w:webHidden/>
        </w:rPr>
        <w:fldChar w:fldCharType="end"/>
      </w:r>
      <w:r>
        <w:rPr>
          <w:noProof/>
        </w:rPr>
        <w:fldChar w:fldCharType="end"/>
      </w:r>
    </w:p>
    <w:p w14:paraId="1A471D3D" w14:textId="5D3A1A67" w:rsidR="004501CD" w:rsidRDefault="000B31CF">
      <w:pPr>
        <w:pStyle w:val="TOC1"/>
        <w:rPr>
          <w:rFonts w:asciiTheme="minorHAnsi" w:eastAsiaTheme="minorEastAsia" w:hAnsiTheme="minorHAnsi" w:cstheme="minorBidi"/>
          <w:noProof/>
          <w:snapToGrid/>
          <w:szCs w:val="22"/>
          <w:lang w:eastAsia="en-GB"/>
        </w:rPr>
      </w:pPr>
      <w:r>
        <w:fldChar w:fldCharType="begin"/>
      </w:r>
      <w:r>
        <w:instrText xml:space="preserve"> HYPERLINK \l "_Toc524003919" </w:instrText>
      </w:r>
      <w:r>
        <w:fldChar w:fldCharType="separate"/>
      </w:r>
      <w:r w:rsidR="004501CD" w:rsidRPr="00A531FB">
        <w:rPr>
          <w:rStyle w:val="Hyperlink"/>
          <w:noProof/>
        </w:rPr>
        <w:t>SIMULATION STUDIES AND COMPLIANCE TESTING FOR NETWORK OPERATORS AND NON-EMBEDDED CUSTOMERS PLANT AND APPARATUS</w:t>
      </w:r>
      <w:r w:rsidR="004501CD">
        <w:rPr>
          <w:noProof/>
          <w:webHidden/>
        </w:rPr>
        <w:tab/>
      </w:r>
      <w:r w:rsidR="004501CD">
        <w:rPr>
          <w:noProof/>
          <w:webHidden/>
        </w:rPr>
        <w:fldChar w:fldCharType="begin"/>
      </w:r>
      <w:r w:rsidR="004501CD">
        <w:rPr>
          <w:noProof/>
          <w:webHidden/>
        </w:rPr>
        <w:instrText xml:space="preserve"> PAGEREF _Toc524003919 \h </w:instrText>
      </w:r>
      <w:r w:rsidR="004501CD">
        <w:rPr>
          <w:noProof/>
          <w:webHidden/>
        </w:rPr>
      </w:r>
      <w:r w:rsidR="004501CD">
        <w:rPr>
          <w:noProof/>
          <w:webHidden/>
        </w:rPr>
        <w:fldChar w:fldCharType="separate"/>
      </w:r>
      <w:ins w:id="83" w:author="Johnson, Antony" w:date="2019-02-22T09:27:00Z">
        <w:r w:rsidR="003129AE">
          <w:rPr>
            <w:noProof/>
            <w:webHidden/>
          </w:rPr>
          <w:t>76</w:t>
        </w:r>
      </w:ins>
      <w:del w:id="84" w:author="Johnson, Antony" w:date="2019-02-22T09:27:00Z">
        <w:r w:rsidR="000A2897" w:rsidDel="003129AE">
          <w:rPr>
            <w:noProof/>
            <w:webHidden/>
          </w:rPr>
          <w:delText>74</w:delText>
        </w:r>
      </w:del>
      <w:r w:rsidR="004501CD">
        <w:rPr>
          <w:noProof/>
          <w:webHidden/>
        </w:rPr>
        <w:fldChar w:fldCharType="end"/>
      </w:r>
      <w:r>
        <w:rPr>
          <w:noProof/>
        </w:rPr>
        <w:fldChar w:fldCharType="end"/>
      </w:r>
    </w:p>
    <w:p w14:paraId="179101FC" w14:textId="60A6416A" w:rsidR="00E57D21" w:rsidRPr="001C389A" w:rsidRDefault="0055008D" w:rsidP="00E57D21">
      <w:pPr>
        <w:pStyle w:val="Heading1"/>
        <w:rPr>
          <w:rFonts w:cs="Arial"/>
          <w:sz w:val="20"/>
        </w:rPr>
      </w:pPr>
      <w:r w:rsidRPr="001C389A">
        <w:rPr>
          <w:rFonts w:cs="Arial"/>
          <w:sz w:val="20"/>
        </w:rPr>
        <w:fldChar w:fldCharType="end"/>
      </w:r>
    </w:p>
    <w:p w14:paraId="3105CCD5" w14:textId="77777777" w:rsidR="0055008D" w:rsidRPr="001C389A" w:rsidRDefault="0055008D" w:rsidP="0043524F">
      <w:pPr>
        <w:pStyle w:val="Header"/>
        <w:jc w:val="center"/>
        <w:rPr>
          <w:rFonts w:cs="Arial"/>
          <w:b/>
          <w:sz w:val="20"/>
          <w:u w:val="single"/>
        </w:rPr>
      </w:pPr>
      <w:r w:rsidRPr="001C389A">
        <w:rPr>
          <w:rFonts w:cs="Arial"/>
          <w:b/>
          <w:sz w:val="20"/>
        </w:rPr>
        <w:br w:type="page"/>
      </w:r>
      <w:r w:rsidR="006B17F7" w:rsidRPr="001C389A">
        <w:rPr>
          <w:rFonts w:cs="Arial"/>
          <w:b/>
          <w:sz w:val="20"/>
          <w:u w:val="single"/>
        </w:rPr>
        <w:lastRenderedPageBreak/>
        <w:t>EUROPEAN C</w:t>
      </w:r>
      <w:r w:rsidRPr="001C389A">
        <w:rPr>
          <w:rFonts w:cs="Arial"/>
          <w:b/>
          <w:sz w:val="20"/>
          <w:u w:val="single"/>
        </w:rPr>
        <w:t>OMPLIANCE PROCESSES</w:t>
      </w:r>
    </w:p>
    <w:p w14:paraId="468FC844" w14:textId="77777777" w:rsidR="0055008D" w:rsidRPr="001C389A" w:rsidRDefault="0055008D" w:rsidP="00E57D21">
      <w:pPr>
        <w:pStyle w:val="Heading1"/>
        <w:tabs>
          <w:tab w:val="clear" w:pos="90"/>
          <w:tab w:val="left" w:pos="1560"/>
        </w:tabs>
        <w:ind w:hanging="270"/>
        <w:rPr>
          <w:rFonts w:cs="Arial"/>
          <w:b w:val="0"/>
          <w:sz w:val="20"/>
        </w:rPr>
      </w:pPr>
    </w:p>
    <w:p w14:paraId="1502BE16" w14:textId="77777777" w:rsidR="000C41A7" w:rsidRPr="001C389A" w:rsidRDefault="000C41A7" w:rsidP="003F470E">
      <w:pPr>
        <w:pStyle w:val="Heading1"/>
        <w:tabs>
          <w:tab w:val="clear" w:pos="90"/>
          <w:tab w:val="left" w:pos="1418"/>
        </w:tabs>
        <w:ind w:hanging="270"/>
        <w:rPr>
          <w:rFonts w:cs="Arial"/>
          <w:b w:val="0"/>
          <w:sz w:val="20"/>
        </w:rPr>
      </w:pPr>
      <w:r w:rsidRPr="001C389A">
        <w:rPr>
          <w:rFonts w:cs="Arial"/>
          <w:b w:val="0"/>
          <w:sz w:val="20"/>
        </w:rPr>
        <w:fldChar w:fldCharType="begin"/>
      </w:r>
      <w:r w:rsidRPr="001C389A">
        <w:rPr>
          <w:rFonts w:cs="Arial"/>
          <w:b w:val="0"/>
          <w:sz w:val="20"/>
        </w:rPr>
        <w:instrText xml:space="preserve"> TC "</w:instrText>
      </w:r>
      <w:bookmarkStart w:id="85" w:name="_Toc493493537"/>
      <w:bookmarkStart w:id="86" w:name="_Toc51598221"/>
      <w:bookmarkStart w:id="87" w:name="_Toc131233467"/>
      <w:bookmarkStart w:id="88" w:name="_Toc222127351"/>
      <w:r w:rsidRPr="001C389A">
        <w:rPr>
          <w:rFonts w:cs="Arial"/>
          <w:b w:val="0"/>
          <w:sz w:val="20"/>
        </w:rPr>
        <w:instrText>CC.1   INTRODUCTION</w:instrText>
      </w:r>
      <w:bookmarkEnd w:id="85"/>
      <w:bookmarkEnd w:id="86"/>
      <w:bookmarkEnd w:id="87"/>
      <w:bookmarkEnd w:id="88"/>
      <w:r w:rsidRPr="001C389A">
        <w:rPr>
          <w:rFonts w:cs="Arial"/>
          <w:b w:val="0"/>
          <w:sz w:val="20"/>
        </w:rPr>
        <w:instrText xml:space="preserve">" \l 1 </w:instrText>
      </w:r>
      <w:r w:rsidRPr="001C389A">
        <w:rPr>
          <w:rFonts w:cs="Arial"/>
          <w:b w:val="0"/>
          <w:sz w:val="20"/>
        </w:rPr>
        <w:fldChar w:fldCharType="end"/>
      </w:r>
      <w:bookmarkStart w:id="89" w:name="_Toc524003886"/>
      <w:r w:rsidR="002F5F51" w:rsidRPr="001C389A">
        <w:rPr>
          <w:rFonts w:cs="Arial"/>
          <w:b w:val="0"/>
          <w:sz w:val="20"/>
        </w:rPr>
        <w:t>ECP</w:t>
      </w:r>
      <w:r w:rsidRPr="001C389A">
        <w:rPr>
          <w:rFonts w:cs="Arial"/>
          <w:b w:val="0"/>
          <w:sz w:val="20"/>
        </w:rPr>
        <w:t>.1</w:t>
      </w:r>
      <w:r w:rsidRPr="001C389A">
        <w:rPr>
          <w:rFonts w:cs="Arial"/>
          <w:b w:val="0"/>
          <w:sz w:val="20"/>
        </w:rPr>
        <w:tab/>
      </w:r>
      <w:r w:rsidRPr="001C389A">
        <w:rPr>
          <w:rFonts w:cs="Arial"/>
          <w:b w:val="0"/>
          <w:sz w:val="20"/>
          <w:u w:val="single"/>
        </w:rPr>
        <w:t>INTRODUCTION</w:t>
      </w:r>
      <w:bookmarkEnd w:id="89"/>
    </w:p>
    <w:p w14:paraId="2542FC41" w14:textId="77777777" w:rsidR="000C41A7" w:rsidRPr="001C389A" w:rsidRDefault="000C41A7" w:rsidP="000C41A7">
      <w:pPr>
        <w:tabs>
          <w:tab w:val="left" w:pos="1566"/>
          <w:tab w:val="left" w:pos="2736"/>
          <w:tab w:val="left" w:pos="3600"/>
          <w:tab w:val="left" w:pos="4608"/>
          <w:tab w:val="left" w:pos="5904"/>
        </w:tabs>
        <w:rPr>
          <w:rFonts w:cs="Arial"/>
          <w:sz w:val="20"/>
        </w:rPr>
      </w:pPr>
    </w:p>
    <w:p w14:paraId="2923A51B" w14:textId="0262E400" w:rsidR="00B23E46" w:rsidRPr="00F17BB9" w:rsidRDefault="002F5F51" w:rsidP="00B23E46">
      <w:pPr>
        <w:tabs>
          <w:tab w:val="left" w:pos="1566"/>
          <w:tab w:val="left" w:pos="2736"/>
          <w:tab w:val="left" w:pos="3600"/>
          <w:tab w:val="left" w:pos="4608"/>
          <w:tab w:val="left" w:pos="5904"/>
        </w:tabs>
        <w:ind w:left="1440" w:hanging="1440"/>
        <w:rPr>
          <w:rStyle w:val="DeltaViewInsertion"/>
          <w:b/>
          <w:color w:val="auto"/>
          <w:sz w:val="20"/>
          <w:u w:val="none"/>
        </w:rPr>
      </w:pPr>
      <w:r w:rsidRPr="001C389A">
        <w:rPr>
          <w:rFonts w:cs="Arial"/>
          <w:sz w:val="20"/>
        </w:rPr>
        <w:t>ECP</w:t>
      </w:r>
      <w:r w:rsidR="000C41A7" w:rsidRPr="001C389A">
        <w:rPr>
          <w:rFonts w:cs="Arial"/>
          <w:sz w:val="20"/>
        </w:rPr>
        <w:t>.1.1</w:t>
      </w:r>
      <w:r w:rsidR="000C41A7" w:rsidRPr="001C389A">
        <w:rPr>
          <w:rFonts w:cs="Arial"/>
          <w:sz w:val="20"/>
        </w:rPr>
        <w:tab/>
      </w:r>
      <w:r w:rsidR="000C41A7" w:rsidRPr="00F17BB9">
        <w:rPr>
          <w:rFonts w:cs="Arial"/>
          <w:sz w:val="20"/>
        </w:rPr>
        <w:t xml:space="preserve">The </w:t>
      </w:r>
      <w:r w:rsidR="0049324E" w:rsidRPr="00F17BB9">
        <w:rPr>
          <w:rFonts w:cs="Arial"/>
          <w:b/>
          <w:sz w:val="20"/>
        </w:rPr>
        <w:t>European</w:t>
      </w:r>
      <w:r w:rsidR="0049324E" w:rsidRPr="00F17BB9">
        <w:rPr>
          <w:rFonts w:cs="Arial"/>
          <w:sz w:val="20"/>
        </w:rPr>
        <w:t xml:space="preserve"> </w:t>
      </w:r>
      <w:r w:rsidR="00E94D6D" w:rsidRPr="00F17BB9">
        <w:rPr>
          <w:rFonts w:cs="Arial"/>
          <w:b/>
          <w:sz w:val="20"/>
        </w:rPr>
        <w:t>Compliance Proces</w:t>
      </w:r>
      <w:r w:rsidR="000C41A7" w:rsidRPr="00F17BB9">
        <w:rPr>
          <w:rFonts w:cs="Arial"/>
          <w:b/>
          <w:sz w:val="20"/>
        </w:rPr>
        <w:t>s</w:t>
      </w:r>
      <w:r w:rsidR="00FC180B" w:rsidRPr="00F17BB9">
        <w:rPr>
          <w:rFonts w:cs="Arial"/>
          <w:b/>
          <w:sz w:val="20"/>
        </w:rPr>
        <w:t>es</w:t>
      </w:r>
      <w:r w:rsidR="000C41A7" w:rsidRPr="00F17BB9">
        <w:rPr>
          <w:rFonts w:cs="Arial"/>
          <w:sz w:val="20"/>
        </w:rPr>
        <w:t xml:space="preserve"> ("</w:t>
      </w:r>
      <w:r w:rsidRPr="00F17BB9">
        <w:rPr>
          <w:rFonts w:cs="Arial"/>
          <w:b/>
          <w:sz w:val="20"/>
        </w:rPr>
        <w:t>ECP</w:t>
      </w:r>
      <w:r w:rsidR="00E94D6D" w:rsidRPr="00F17BB9">
        <w:rPr>
          <w:rFonts w:cs="Arial"/>
          <w:sz w:val="20"/>
        </w:rPr>
        <w:t>") specifie</w:t>
      </w:r>
      <w:r w:rsidR="00E60B54" w:rsidRPr="00F17BB9">
        <w:rPr>
          <w:rFonts w:cs="Arial"/>
          <w:sz w:val="20"/>
        </w:rPr>
        <w:t>s</w:t>
      </w:r>
      <w:r w:rsidR="00CB7B02" w:rsidRPr="00F17BB9">
        <w:rPr>
          <w:rFonts w:cs="Arial"/>
          <w:sz w:val="20"/>
        </w:rPr>
        <w:t xml:space="preserve"> the complian</w:t>
      </w:r>
      <w:r w:rsidR="00B23E46" w:rsidRPr="00F17BB9">
        <w:rPr>
          <w:rFonts w:cs="Arial"/>
          <w:sz w:val="20"/>
        </w:rPr>
        <w:t>c</w:t>
      </w:r>
      <w:r w:rsidR="00CB7B02" w:rsidRPr="00F17BB9">
        <w:rPr>
          <w:rFonts w:cs="Arial"/>
          <w:sz w:val="20"/>
        </w:rPr>
        <w:t>e process</w:t>
      </w:r>
      <w:r w:rsidR="005D4FBF" w:rsidRPr="00F17BB9">
        <w:rPr>
          <w:rFonts w:cs="Arial"/>
          <w:sz w:val="20"/>
        </w:rPr>
        <w:t xml:space="preserve"> in relation to</w:t>
      </w:r>
      <w:r w:rsidR="00D71C7E" w:rsidRPr="00F17BB9">
        <w:rPr>
          <w:rFonts w:cs="Arial"/>
          <w:sz w:val="20"/>
        </w:rPr>
        <w:t xml:space="preserve"> directly connected</w:t>
      </w:r>
      <w:r w:rsidR="001F007B" w:rsidRPr="00F17BB9">
        <w:rPr>
          <w:rFonts w:cs="Arial"/>
          <w:sz w:val="20"/>
        </w:rPr>
        <w:t xml:space="preserve"> and </w:t>
      </w:r>
      <w:r w:rsidR="001F007B" w:rsidRPr="00F17BB9">
        <w:rPr>
          <w:rFonts w:cs="Arial"/>
          <w:b/>
          <w:sz w:val="20"/>
        </w:rPr>
        <w:t>Embedded Power Stations</w:t>
      </w:r>
      <w:r w:rsidR="001F007B" w:rsidRPr="00F17BB9">
        <w:rPr>
          <w:rFonts w:cs="Arial"/>
          <w:sz w:val="20"/>
        </w:rPr>
        <w:t xml:space="preserve"> (subject to a </w:t>
      </w:r>
      <w:r w:rsidR="001F007B" w:rsidRPr="00F17BB9">
        <w:rPr>
          <w:rFonts w:cs="Arial"/>
          <w:b/>
          <w:sz w:val="20"/>
        </w:rPr>
        <w:t>Bilateral Agreement</w:t>
      </w:r>
      <w:r w:rsidR="001F007B" w:rsidRPr="00F17BB9">
        <w:rPr>
          <w:rFonts w:cs="Arial"/>
          <w:sz w:val="20"/>
        </w:rPr>
        <w:t>)</w:t>
      </w:r>
      <w:r w:rsidR="00B23E46" w:rsidRPr="00F17BB9">
        <w:rPr>
          <w:rFonts w:cs="Arial"/>
          <w:sz w:val="20"/>
        </w:rPr>
        <w:t>,</w:t>
      </w:r>
      <w:r w:rsidR="001F007B" w:rsidRPr="00F17BB9">
        <w:rPr>
          <w:rFonts w:cs="Arial"/>
          <w:sz w:val="20"/>
        </w:rPr>
        <w:t xml:space="preserve"> </w:t>
      </w:r>
      <w:r w:rsidR="001F007B" w:rsidRPr="00F17BB9">
        <w:rPr>
          <w:rFonts w:cs="Arial"/>
          <w:b/>
          <w:sz w:val="20"/>
        </w:rPr>
        <w:t>HVDC Systems</w:t>
      </w:r>
      <w:r w:rsidR="00B23E46" w:rsidRPr="002A5442">
        <w:rPr>
          <w:rFonts w:cs="Arial"/>
          <w:sz w:val="20"/>
        </w:rPr>
        <w:t xml:space="preserve">, and </w:t>
      </w:r>
      <w:r w:rsidR="00B23E46" w:rsidRPr="00F17BB9">
        <w:rPr>
          <w:rStyle w:val="DeltaViewInsertion"/>
          <w:b/>
          <w:color w:val="auto"/>
          <w:sz w:val="20"/>
          <w:u w:val="none"/>
        </w:rPr>
        <w:t>Network Operator’s</w:t>
      </w:r>
      <w:r w:rsidR="00B23E46" w:rsidRPr="00F17BB9">
        <w:rPr>
          <w:rStyle w:val="DeltaViewInsertion"/>
          <w:color w:val="auto"/>
          <w:sz w:val="20"/>
          <w:u w:val="none"/>
        </w:rPr>
        <w:t xml:space="preserve"> or </w:t>
      </w:r>
      <w:r w:rsidR="00B23E46" w:rsidRPr="00F17BB9">
        <w:rPr>
          <w:rStyle w:val="DeltaViewInsertion"/>
          <w:b/>
          <w:color w:val="auto"/>
          <w:sz w:val="20"/>
          <w:u w:val="none"/>
        </w:rPr>
        <w:t>Non-Embedded Customer’s</w:t>
      </w:r>
      <w:r w:rsidR="00B23E46" w:rsidRPr="00F17BB9">
        <w:rPr>
          <w:rStyle w:val="DeltaViewInsertion"/>
          <w:color w:val="auto"/>
          <w:sz w:val="20"/>
          <w:u w:val="none"/>
        </w:rPr>
        <w:t xml:space="preserve"> </w:t>
      </w:r>
      <w:r w:rsidR="00B23E46" w:rsidRPr="00F17BB9">
        <w:rPr>
          <w:rStyle w:val="DeltaViewInsertion"/>
          <w:b/>
          <w:color w:val="auto"/>
          <w:sz w:val="20"/>
          <w:u w:val="none"/>
        </w:rPr>
        <w:t>Plant</w:t>
      </w:r>
      <w:r w:rsidR="00B23E46" w:rsidRPr="00F17BB9">
        <w:rPr>
          <w:rStyle w:val="DeltaViewInsertion"/>
          <w:color w:val="auto"/>
          <w:sz w:val="20"/>
          <w:u w:val="none"/>
        </w:rPr>
        <w:t xml:space="preserve"> and </w:t>
      </w:r>
      <w:r w:rsidR="00B23E46" w:rsidRPr="00F17BB9">
        <w:rPr>
          <w:rStyle w:val="DeltaViewInsertion"/>
          <w:b/>
          <w:color w:val="auto"/>
          <w:sz w:val="20"/>
          <w:u w:val="none"/>
        </w:rPr>
        <w:t xml:space="preserve">Apparatus.  </w:t>
      </w:r>
      <w:r w:rsidR="00B23E46" w:rsidRPr="00F17BB9">
        <w:rPr>
          <w:rStyle w:val="DeltaViewInsertion"/>
          <w:color w:val="auto"/>
          <w:sz w:val="20"/>
          <w:u w:val="none"/>
        </w:rPr>
        <w:t>For the avoidance of doubt, the requirements of the</w:t>
      </w:r>
      <w:r w:rsidR="00B23E46" w:rsidRPr="00F17BB9">
        <w:rPr>
          <w:rStyle w:val="DeltaViewInsertion"/>
          <w:b/>
          <w:color w:val="auto"/>
          <w:sz w:val="20"/>
          <w:u w:val="none"/>
        </w:rPr>
        <w:t xml:space="preserve"> European Compliance Processes </w:t>
      </w:r>
      <w:r w:rsidR="00B23E46" w:rsidRPr="00F17BB9">
        <w:rPr>
          <w:rStyle w:val="DeltaViewInsertion"/>
          <w:color w:val="auto"/>
          <w:sz w:val="20"/>
          <w:u w:val="none"/>
        </w:rPr>
        <w:t>do not apply to</w:t>
      </w:r>
      <w:r w:rsidR="00B23E46" w:rsidRPr="00F17BB9">
        <w:rPr>
          <w:rStyle w:val="DeltaViewInsertion"/>
          <w:b/>
          <w:color w:val="auto"/>
          <w:sz w:val="20"/>
          <w:u w:val="none"/>
        </w:rPr>
        <w:t xml:space="preserve"> Demand Response Providers </w:t>
      </w:r>
      <w:r w:rsidR="00B23E46" w:rsidRPr="00F17BB9">
        <w:rPr>
          <w:rStyle w:val="DeltaViewInsertion"/>
          <w:color w:val="auto"/>
          <w:sz w:val="20"/>
          <w:u w:val="none"/>
        </w:rPr>
        <w:t xml:space="preserve">unless they are also an </w:t>
      </w:r>
      <w:r w:rsidR="00B23E46" w:rsidRPr="00F17BB9">
        <w:rPr>
          <w:rStyle w:val="DeltaViewInsertion"/>
          <w:b/>
          <w:color w:val="auto"/>
          <w:sz w:val="20"/>
          <w:u w:val="none"/>
        </w:rPr>
        <w:t xml:space="preserve">EU Code User </w:t>
      </w:r>
      <w:r w:rsidR="00B23E46" w:rsidRPr="00F17BB9">
        <w:rPr>
          <w:rStyle w:val="DeltaViewInsertion"/>
          <w:color w:val="auto"/>
          <w:sz w:val="20"/>
          <w:u w:val="none"/>
        </w:rPr>
        <w:t>and have entered into a</w:t>
      </w:r>
      <w:r w:rsidR="00B23E46" w:rsidRPr="00F17BB9">
        <w:rPr>
          <w:rStyle w:val="DeltaViewInsertion"/>
          <w:b/>
          <w:color w:val="auto"/>
          <w:sz w:val="20"/>
          <w:u w:val="none"/>
        </w:rPr>
        <w:t xml:space="preserve"> CUSC Contract </w:t>
      </w:r>
      <w:r w:rsidR="00B23E46" w:rsidRPr="00F17BB9">
        <w:rPr>
          <w:rStyle w:val="DeltaViewInsertion"/>
          <w:color w:val="auto"/>
          <w:sz w:val="20"/>
          <w:u w:val="none"/>
        </w:rPr>
        <w:t>with</w:t>
      </w:r>
      <w:r w:rsidR="00B23E46" w:rsidRPr="00F17BB9">
        <w:rPr>
          <w:rStyle w:val="DeltaViewInsertion"/>
          <w:b/>
          <w:color w:val="auto"/>
          <w:sz w:val="20"/>
          <w:u w:val="none"/>
        </w:rPr>
        <w:t xml:space="preserve"> NGET</w:t>
      </w:r>
      <w:ins w:id="90" w:author="Johnson, Antony" w:date="2018-11-21T15:09:00Z">
        <w:r w:rsidR="00776F36" w:rsidRPr="00776F36">
          <w:rPr>
            <w:rStyle w:val="DeltaViewInsertion"/>
            <w:color w:val="auto"/>
            <w:sz w:val="20"/>
            <w:u w:val="none"/>
            <w:rPrChange w:id="91" w:author="Johnson, Antony" w:date="2018-11-21T15:09:00Z">
              <w:rPr>
                <w:rStyle w:val="DeltaViewInsertion"/>
                <w:b/>
                <w:color w:val="auto"/>
                <w:sz w:val="20"/>
                <w:u w:val="none"/>
              </w:rPr>
            </w:rPrChange>
          </w:rPr>
          <w:t>.</w:t>
        </w:r>
        <w:r w:rsidR="00776F36">
          <w:rPr>
            <w:rStyle w:val="DeltaViewInsertion"/>
            <w:b/>
            <w:color w:val="auto"/>
            <w:sz w:val="20"/>
            <w:u w:val="none"/>
          </w:rPr>
          <w:t xml:space="preserve"> </w:t>
        </w:r>
      </w:ins>
      <w:ins w:id="92" w:author="Johnson, Antony" w:date="2018-11-21T15:13:00Z">
        <w:r w:rsidR="00776F36" w:rsidRPr="00182DF8">
          <w:rPr>
            <w:rFonts w:cs="Arial"/>
            <w:b/>
            <w:sz w:val="20"/>
            <w:rPrChange w:id="93" w:author="Johnson (ESO), Antony" w:date="2019-03-20T15:26:00Z">
              <w:rPr>
                <w:rFonts w:cs="Arial"/>
                <w:b/>
                <w:highlight w:val="green"/>
              </w:rPr>
            </w:rPrChange>
          </w:rPr>
          <w:t>Generators</w:t>
        </w:r>
        <w:r w:rsidR="00776F36" w:rsidRPr="00182DF8">
          <w:rPr>
            <w:rFonts w:cs="Arial"/>
            <w:sz w:val="20"/>
            <w:rPrChange w:id="94" w:author="Johnson (ESO), Antony" w:date="2019-03-20T15:26:00Z">
              <w:rPr>
                <w:rFonts w:cs="Arial"/>
                <w:highlight w:val="green"/>
              </w:rPr>
            </w:rPrChange>
          </w:rPr>
          <w:t xml:space="preserve"> in respect of </w:t>
        </w:r>
        <w:r w:rsidR="00776F36" w:rsidRPr="00182DF8">
          <w:rPr>
            <w:rFonts w:cs="Arial"/>
            <w:b/>
            <w:sz w:val="20"/>
            <w:rPrChange w:id="95" w:author="Johnson (ESO), Antony" w:date="2019-03-20T15:26:00Z">
              <w:rPr>
                <w:rFonts w:cs="Arial"/>
                <w:b/>
                <w:highlight w:val="green"/>
              </w:rPr>
            </w:rPrChange>
          </w:rPr>
          <w:t>Electricity Storage Modules</w:t>
        </w:r>
        <w:r w:rsidR="00776F36" w:rsidRPr="00182DF8">
          <w:rPr>
            <w:rFonts w:cs="Arial"/>
            <w:sz w:val="20"/>
            <w:rPrChange w:id="96" w:author="Johnson (ESO), Antony" w:date="2019-03-20T15:26:00Z">
              <w:rPr>
                <w:rFonts w:cs="Arial"/>
                <w:sz w:val="20"/>
                <w:highlight w:val="green"/>
              </w:rPr>
            </w:rPrChange>
          </w:rPr>
          <w:t xml:space="preserve"> </w:t>
        </w:r>
        <w:r w:rsidR="00776F36" w:rsidRPr="00182DF8">
          <w:rPr>
            <w:rFonts w:cs="Arial"/>
            <w:sz w:val="20"/>
            <w:rPrChange w:id="97" w:author="Johnson (ESO), Antony" w:date="2019-03-20T15:26:00Z">
              <w:rPr>
                <w:rFonts w:cs="Arial"/>
                <w:highlight w:val="green"/>
              </w:rPr>
            </w:rPrChange>
          </w:rPr>
          <w:t xml:space="preserve">are required to meet the requirements of this </w:t>
        </w:r>
        <w:r w:rsidR="00776F36" w:rsidRPr="00182DF8">
          <w:rPr>
            <w:rFonts w:cs="Arial"/>
            <w:b/>
            <w:sz w:val="20"/>
            <w:rPrChange w:id="98" w:author="Johnson (ESO), Antony" w:date="2019-03-20T15:26:00Z">
              <w:rPr>
                <w:rFonts w:cs="Arial"/>
                <w:b/>
                <w:highlight w:val="green"/>
              </w:rPr>
            </w:rPrChange>
          </w:rPr>
          <w:t>ECC</w:t>
        </w:r>
        <w:r w:rsidR="00776F36" w:rsidRPr="00182DF8">
          <w:rPr>
            <w:rFonts w:cs="Arial"/>
            <w:sz w:val="20"/>
            <w:rPrChange w:id="99" w:author="Johnson (ESO), Antony" w:date="2019-03-20T15:26:00Z">
              <w:rPr>
                <w:rFonts w:cs="Arial"/>
                <w:highlight w:val="green"/>
              </w:rPr>
            </w:rPrChange>
          </w:rPr>
          <w:t xml:space="preserve"> but a</w:t>
        </w:r>
        <w:r w:rsidR="00776F36" w:rsidRPr="00182DF8">
          <w:rPr>
            <w:rFonts w:cs="Arial"/>
            <w:sz w:val="20"/>
            <w:rPrChange w:id="100" w:author="Johnson (ESO), Antony" w:date="2019-03-20T15:26:00Z">
              <w:rPr>
                <w:rFonts w:cs="Arial"/>
                <w:sz w:val="20"/>
                <w:highlight w:val="green"/>
              </w:rPr>
            </w:rPrChange>
          </w:rPr>
          <w:t xml:space="preserve">re not required to satisfy the </w:t>
        </w:r>
        <w:r w:rsidR="00776F36" w:rsidRPr="00182DF8">
          <w:rPr>
            <w:rFonts w:cs="Arial"/>
            <w:sz w:val="20"/>
            <w:rPrChange w:id="101" w:author="Johnson (ESO), Antony" w:date="2019-03-20T15:26:00Z">
              <w:rPr>
                <w:rFonts w:cs="Arial"/>
                <w:highlight w:val="green"/>
              </w:rPr>
            </w:rPrChange>
          </w:rPr>
          <w:t xml:space="preserve">requirements of </w:t>
        </w:r>
        <w:r w:rsidR="00776F36" w:rsidRPr="00182DF8">
          <w:rPr>
            <w:rFonts w:cs="Arial"/>
            <w:b/>
            <w:sz w:val="20"/>
            <w:rPrChange w:id="102" w:author="Johnson (ESO), Antony" w:date="2019-03-20T15:26:00Z">
              <w:rPr>
                <w:rFonts w:cs="Arial"/>
                <w:b/>
                <w:highlight w:val="green"/>
              </w:rPr>
            </w:rPrChange>
          </w:rPr>
          <w:t>European Regulation</w:t>
        </w:r>
        <w:r w:rsidR="00776F36" w:rsidRPr="00182DF8">
          <w:rPr>
            <w:rFonts w:cs="Arial"/>
            <w:sz w:val="20"/>
            <w:rPrChange w:id="103" w:author="Johnson (ESO), Antony" w:date="2019-03-20T15:26:00Z">
              <w:rPr>
                <w:rFonts w:cs="Arial"/>
                <w:highlight w:val="green"/>
              </w:rPr>
            </w:rPrChange>
          </w:rPr>
          <w:t xml:space="preserve"> (EU) 2016/631, </w:t>
        </w:r>
        <w:r w:rsidR="00776F36" w:rsidRPr="00182DF8">
          <w:rPr>
            <w:rFonts w:cs="Arial"/>
            <w:b/>
            <w:sz w:val="20"/>
            <w:rPrChange w:id="104" w:author="Johnson (ESO), Antony" w:date="2019-03-20T15:26:00Z">
              <w:rPr>
                <w:rFonts w:cs="Arial"/>
                <w:b/>
                <w:highlight w:val="green"/>
              </w:rPr>
            </w:rPrChange>
          </w:rPr>
          <w:t>European Regulation</w:t>
        </w:r>
        <w:r w:rsidR="00776F36" w:rsidRPr="00182DF8">
          <w:rPr>
            <w:rFonts w:cs="Arial"/>
            <w:sz w:val="20"/>
            <w:rPrChange w:id="105" w:author="Johnson (ESO), Antony" w:date="2019-03-20T15:26:00Z">
              <w:rPr>
                <w:rFonts w:cs="Arial"/>
                <w:sz w:val="20"/>
                <w:highlight w:val="green"/>
              </w:rPr>
            </w:rPrChange>
          </w:rPr>
          <w:t xml:space="preserve"> 2016/1388 or</w:t>
        </w:r>
        <w:r w:rsidR="00776F36" w:rsidRPr="00182DF8">
          <w:rPr>
            <w:rFonts w:cs="Arial"/>
            <w:sz w:val="20"/>
            <w:rPrChange w:id="106" w:author="Johnson (ESO), Antony" w:date="2019-03-20T15:26:00Z">
              <w:rPr>
                <w:rFonts w:cs="Arial"/>
                <w:highlight w:val="green"/>
              </w:rPr>
            </w:rPrChange>
          </w:rPr>
          <w:t xml:space="preserve"> </w:t>
        </w:r>
        <w:r w:rsidR="00776F36" w:rsidRPr="00182DF8">
          <w:rPr>
            <w:rFonts w:cs="Arial"/>
            <w:b/>
            <w:sz w:val="20"/>
            <w:rPrChange w:id="107" w:author="Johnson (ESO), Antony" w:date="2019-03-20T15:26:00Z">
              <w:rPr>
                <w:rFonts w:cs="Arial"/>
                <w:b/>
                <w:highlight w:val="green"/>
              </w:rPr>
            </w:rPrChange>
          </w:rPr>
          <w:t>European Regulation</w:t>
        </w:r>
        <w:r w:rsidR="00776F36" w:rsidRPr="00182DF8">
          <w:rPr>
            <w:rFonts w:cs="Arial"/>
            <w:sz w:val="20"/>
            <w:rPrChange w:id="108" w:author="Johnson (ESO), Antony" w:date="2019-03-20T15:26:00Z">
              <w:rPr>
                <w:rFonts w:cs="Arial"/>
                <w:highlight w:val="green"/>
              </w:rPr>
            </w:rPrChange>
          </w:rPr>
          <w:t xml:space="preserve"> 2016/1485.  Any derogation in respect of </w:t>
        </w:r>
        <w:r w:rsidR="00776F36" w:rsidRPr="00182DF8">
          <w:rPr>
            <w:rFonts w:cs="Arial"/>
            <w:sz w:val="20"/>
            <w:rPrChange w:id="109" w:author="Johnson (ESO), Antony" w:date="2019-03-20T15:26:00Z">
              <w:rPr>
                <w:rFonts w:cs="Arial"/>
                <w:highlight w:val="green"/>
              </w:rPr>
            </w:rPrChange>
          </w:rPr>
          <w:tab/>
        </w:r>
        <w:r w:rsidR="00776F36" w:rsidRPr="00182DF8">
          <w:rPr>
            <w:rFonts w:cs="Arial"/>
            <w:b/>
            <w:sz w:val="20"/>
            <w:rPrChange w:id="110" w:author="Johnson (ESO), Antony" w:date="2019-03-20T15:26:00Z">
              <w:rPr>
                <w:rFonts w:cs="Arial"/>
                <w:b/>
                <w:highlight w:val="green"/>
              </w:rPr>
            </w:rPrChange>
          </w:rPr>
          <w:t xml:space="preserve">Electricity </w:t>
        </w:r>
      </w:ins>
      <w:ins w:id="111" w:author="Johnson, Antony" w:date="2018-11-21T15:14:00Z">
        <w:r w:rsidR="00776F36" w:rsidRPr="00182DF8">
          <w:rPr>
            <w:rFonts w:cs="Arial"/>
            <w:b/>
            <w:sz w:val="20"/>
            <w:rPrChange w:id="112" w:author="Johnson (ESO), Antony" w:date="2019-03-20T15:26:00Z">
              <w:rPr>
                <w:rFonts w:cs="Arial"/>
                <w:b/>
                <w:sz w:val="20"/>
                <w:highlight w:val="green"/>
              </w:rPr>
            </w:rPrChange>
          </w:rPr>
          <w:t>S</w:t>
        </w:r>
      </w:ins>
      <w:ins w:id="113" w:author="Johnson, Antony" w:date="2018-11-21T15:13:00Z">
        <w:r w:rsidR="00776F36" w:rsidRPr="00182DF8">
          <w:rPr>
            <w:rFonts w:cs="Arial"/>
            <w:b/>
            <w:sz w:val="20"/>
            <w:rPrChange w:id="114" w:author="Johnson (ESO), Antony" w:date="2019-03-20T15:26:00Z">
              <w:rPr>
                <w:rFonts w:cs="Arial"/>
                <w:b/>
                <w:highlight w:val="green"/>
              </w:rPr>
            </w:rPrChange>
          </w:rPr>
          <w:t xml:space="preserve">torage Modules </w:t>
        </w:r>
        <w:r w:rsidR="00776F36" w:rsidRPr="00182DF8">
          <w:rPr>
            <w:rFonts w:cs="Arial"/>
            <w:sz w:val="20"/>
            <w:rPrChange w:id="115" w:author="Johnson (ESO), Antony" w:date="2019-03-20T15:26:00Z">
              <w:rPr>
                <w:rFonts w:cs="Arial"/>
                <w:highlight w:val="green"/>
              </w:rPr>
            </w:rPrChange>
          </w:rPr>
          <w:t>would therefore be a</w:t>
        </w:r>
        <w:r w:rsidR="00776F36" w:rsidRPr="00182DF8">
          <w:rPr>
            <w:rFonts w:cs="Arial"/>
            <w:sz w:val="20"/>
            <w:rPrChange w:id="116" w:author="Johnson (ESO), Antony" w:date="2019-03-20T15:26:00Z">
              <w:rPr>
                <w:rFonts w:cs="Arial"/>
                <w:sz w:val="20"/>
                <w:highlight w:val="green"/>
              </w:rPr>
            </w:rPrChange>
          </w:rPr>
          <w:t xml:space="preserve">gainst the GB Grid Code as the </w:t>
        </w:r>
        <w:r w:rsidR="00776F36" w:rsidRPr="00182DF8">
          <w:rPr>
            <w:rFonts w:cs="Arial"/>
            <w:sz w:val="20"/>
            <w:rPrChange w:id="117" w:author="Johnson (ESO), Antony" w:date="2019-03-20T15:26:00Z">
              <w:rPr>
                <w:rFonts w:cs="Arial"/>
                <w:highlight w:val="green"/>
              </w:rPr>
            </w:rPrChange>
          </w:rPr>
          <w:t xml:space="preserve">requirements applicable to </w:t>
        </w:r>
        <w:r w:rsidR="00776F36" w:rsidRPr="00182DF8">
          <w:rPr>
            <w:rFonts w:cs="Arial"/>
            <w:b/>
            <w:sz w:val="20"/>
            <w:rPrChange w:id="118" w:author="Johnson (ESO), Antony" w:date="2019-03-20T15:26:00Z">
              <w:rPr>
                <w:rFonts w:cs="Arial"/>
                <w:highlight w:val="green"/>
              </w:rPr>
            </w:rPrChange>
          </w:rPr>
          <w:t>Electricity Storage Modules</w:t>
        </w:r>
        <w:r w:rsidR="00776F36" w:rsidRPr="00182DF8">
          <w:rPr>
            <w:rFonts w:cs="Arial"/>
            <w:sz w:val="20"/>
            <w:rPrChange w:id="119" w:author="Johnson (ESO), Antony" w:date="2019-03-20T15:26:00Z">
              <w:rPr>
                <w:rFonts w:cs="Arial"/>
                <w:highlight w:val="green"/>
              </w:rPr>
            </w:rPrChange>
          </w:rPr>
          <w:t xml:space="preserve"> are not enforceable by EU Law</w:t>
        </w:r>
      </w:ins>
      <w:del w:id="120" w:author="Johnson, Antony" w:date="2018-11-21T15:12:00Z">
        <w:r w:rsidR="00B23E46" w:rsidRPr="00182DF8" w:rsidDel="00776F36">
          <w:rPr>
            <w:rStyle w:val="DeltaViewInsertion"/>
            <w:color w:val="auto"/>
            <w:sz w:val="20"/>
            <w:u w:val="none"/>
            <w:rPrChange w:id="121" w:author="Johnson (ESO), Antony" w:date="2019-03-20T15:26:00Z">
              <w:rPr>
                <w:rStyle w:val="DeltaViewInsertion"/>
                <w:color w:val="auto"/>
                <w:sz w:val="20"/>
                <w:u w:val="none"/>
              </w:rPr>
            </w:rPrChange>
          </w:rPr>
          <w:delText>:</w:delText>
        </w:r>
      </w:del>
    </w:p>
    <w:p w14:paraId="16722181" w14:textId="7648FC11" w:rsidR="00776F36" w:rsidRPr="001C389A" w:rsidRDefault="00776F36">
      <w:pPr>
        <w:tabs>
          <w:tab w:val="left" w:pos="1566"/>
          <w:tab w:val="left" w:pos="2736"/>
          <w:tab w:val="left" w:pos="3600"/>
          <w:tab w:val="left" w:pos="4608"/>
          <w:tab w:val="left" w:pos="5904"/>
        </w:tabs>
        <w:rPr>
          <w:rFonts w:cs="Arial"/>
          <w:sz w:val="20"/>
        </w:rPr>
        <w:pPrChange w:id="122" w:author="Johnson, Antony" w:date="2018-11-21T15:13:00Z">
          <w:pPr>
            <w:tabs>
              <w:tab w:val="left" w:pos="1566"/>
              <w:tab w:val="left" w:pos="2736"/>
              <w:tab w:val="left" w:pos="3600"/>
              <w:tab w:val="left" w:pos="4608"/>
              <w:tab w:val="left" w:pos="5904"/>
            </w:tabs>
            <w:ind w:left="1440" w:hanging="1440"/>
          </w:pPr>
        </w:pPrChange>
      </w:pPr>
    </w:p>
    <w:p w14:paraId="03308F8C" w14:textId="77777777" w:rsidR="005D4FBF" w:rsidRPr="001C389A" w:rsidRDefault="005D4FBF" w:rsidP="005D4FBF">
      <w:pPr>
        <w:tabs>
          <w:tab w:val="left" w:pos="1566"/>
          <w:tab w:val="left" w:pos="2736"/>
          <w:tab w:val="left" w:pos="3600"/>
          <w:tab w:val="left" w:pos="4608"/>
          <w:tab w:val="left" w:pos="5904"/>
        </w:tabs>
        <w:rPr>
          <w:rFonts w:cs="Arial"/>
          <w:sz w:val="20"/>
        </w:rPr>
      </w:pPr>
      <w:r w:rsidRPr="001C389A">
        <w:rPr>
          <w:rFonts w:cs="Arial"/>
          <w:sz w:val="20"/>
        </w:rPr>
        <w:tab/>
      </w:r>
    </w:p>
    <w:p w14:paraId="78FF8E00" w14:textId="15D1712D" w:rsidR="005D4FBF" w:rsidRPr="00F17BB9" w:rsidRDefault="005D4FBF" w:rsidP="00FD783D">
      <w:pPr>
        <w:tabs>
          <w:tab w:val="left" w:pos="1560"/>
          <w:tab w:val="left" w:pos="2268"/>
          <w:tab w:val="left" w:pos="3600"/>
          <w:tab w:val="left" w:pos="4608"/>
          <w:tab w:val="left" w:pos="5904"/>
        </w:tabs>
        <w:rPr>
          <w:rFonts w:cs="Arial"/>
          <w:sz w:val="20"/>
        </w:rPr>
      </w:pPr>
      <w:r w:rsidRPr="001C389A">
        <w:rPr>
          <w:rFonts w:cs="Arial"/>
          <w:sz w:val="20"/>
        </w:rPr>
        <w:tab/>
      </w:r>
      <w:r w:rsidRPr="00F17BB9">
        <w:rPr>
          <w:rFonts w:cs="Arial"/>
          <w:sz w:val="20"/>
        </w:rPr>
        <w:t xml:space="preserve">(i) </w:t>
      </w:r>
      <w:r w:rsidR="00FD783D">
        <w:rPr>
          <w:rFonts w:cs="Arial"/>
          <w:sz w:val="20"/>
        </w:rPr>
        <w:tab/>
      </w:r>
      <w:r w:rsidRPr="00F17BB9">
        <w:rPr>
          <w:rFonts w:cs="Arial"/>
          <w:b/>
          <w:sz w:val="20"/>
        </w:rPr>
        <w:t>Type A</w:t>
      </w:r>
      <w:r w:rsidRPr="00F17BB9">
        <w:rPr>
          <w:rFonts w:cs="Arial"/>
          <w:sz w:val="20"/>
        </w:rPr>
        <w:t xml:space="preserve"> </w:t>
      </w:r>
      <w:r w:rsidRPr="00F17BB9">
        <w:rPr>
          <w:rFonts w:cs="Arial"/>
          <w:b/>
          <w:sz w:val="20"/>
        </w:rPr>
        <w:t>Power Generating Modules</w:t>
      </w:r>
      <w:r w:rsidRPr="00F17BB9">
        <w:rPr>
          <w:rFonts w:cs="Arial"/>
          <w:sz w:val="20"/>
        </w:rPr>
        <w:t>:</w:t>
      </w:r>
    </w:p>
    <w:p w14:paraId="7EF79347" w14:textId="77777777" w:rsidR="005D4FBF" w:rsidRPr="00F17BB9" w:rsidRDefault="005D4FBF" w:rsidP="005D4FBF">
      <w:pPr>
        <w:tabs>
          <w:tab w:val="left" w:pos="2268"/>
          <w:tab w:val="left" w:pos="2736"/>
          <w:tab w:val="left" w:pos="3600"/>
          <w:tab w:val="left" w:pos="4608"/>
          <w:tab w:val="left" w:pos="5904"/>
        </w:tabs>
        <w:ind w:left="2268"/>
        <w:rPr>
          <w:rStyle w:val="DeltaViewInsertion"/>
          <w:rFonts w:cs="Arial"/>
          <w:color w:val="auto"/>
          <w:sz w:val="20"/>
          <w:u w:val="none"/>
        </w:rPr>
      </w:pPr>
    </w:p>
    <w:p w14:paraId="7ADA16AE" w14:textId="18CD6F8E" w:rsidR="005D4FBF" w:rsidRPr="00F17BB9" w:rsidRDefault="005D4FBF" w:rsidP="005D4FBF">
      <w:pPr>
        <w:tabs>
          <w:tab w:val="left" w:pos="2268"/>
          <w:tab w:val="left" w:pos="2736"/>
          <w:tab w:val="left" w:pos="3600"/>
          <w:tab w:val="left" w:pos="4608"/>
          <w:tab w:val="left" w:pos="5904"/>
        </w:tabs>
        <w:ind w:left="2268"/>
        <w:rPr>
          <w:rStyle w:val="DeltaViewInsertion"/>
          <w:rFonts w:cs="Arial"/>
          <w:color w:val="auto"/>
          <w:sz w:val="20"/>
          <w:u w:val="none"/>
        </w:rPr>
      </w:pPr>
      <w:r w:rsidRPr="00F17BB9">
        <w:rPr>
          <w:rStyle w:val="DeltaViewInsertion"/>
          <w:rFonts w:cs="Arial"/>
          <w:color w:val="auto"/>
          <w:sz w:val="20"/>
          <w:u w:val="none"/>
        </w:rPr>
        <w:t xml:space="preserve">the process for issuing and receiving an </w:t>
      </w:r>
      <w:r w:rsidR="00836A05" w:rsidRPr="00F17BB9">
        <w:rPr>
          <w:rStyle w:val="DeltaViewInsertion"/>
          <w:rFonts w:cs="Arial"/>
          <w:b/>
          <w:color w:val="auto"/>
          <w:sz w:val="20"/>
          <w:u w:val="none"/>
        </w:rPr>
        <w:t>Installation D</w:t>
      </w:r>
      <w:r w:rsidRPr="00F17BB9">
        <w:rPr>
          <w:rStyle w:val="DeltaViewInsertion"/>
          <w:rFonts w:cs="Arial"/>
          <w:b/>
          <w:color w:val="auto"/>
          <w:sz w:val="20"/>
          <w:u w:val="none"/>
        </w:rPr>
        <w:t>ocument</w:t>
      </w:r>
      <w:r w:rsidRPr="00F17BB9">
        <w:rPr>
          <w:rStyle w:val="DeltaViewInsertion"/>
          <w:rFonts w:cs="Arial"/>
          <w:color w:val="auto"/>
          <w:sz w:val="20"/>
          <w:u w:val="none"/>
        </w:rPr>
        <w:t xml:space="preserve"> which must be followed by </w:t>
      </w:r>
      <w:r w:rsidR="00072B13" w:rsidRPr="00F17BB9">
        <w:rPr>
          <w:rStyle w:val="DeltaViewInsertion"/>
          <w:rFonts w:cs="Arial"/>
          <w:b/>
          <w:color w:val="auto"/>
          <w:sz w:val="20"/>
          <w:u w:val="none"/>
        </w:rPr>
        <w:t>The Company</w:t>
      </w:r>
      <w:r w:rsidRPr="00F17BB9">
        <w:rPr>
          <w:rStyle w:val="DeltaViewInsertion"/>
          <w:rFonts w:cs="Arial"/>
          <w:color w:val="auto"/>
          <w:sz w:val="20"/>
          <w:u w:val="none"/>
        </w:rPr>
        <w:t xml:space="preserve"> and any </w:t>
      </w:r>
      <w:r w:rsidRPr="00F17BB9">
        <w:rPr>
          <w:rStyle w:val="DeltaViewInsertion"/>
          <w:rFonts w:cs="Arial"/>
          <w:b/>
          <w:color w:val="auto"/>
          <w:sz w:val="20"/>
          <w:u w:val="none"/>
        </w:rPr>
        <w:t>User</w:t>
      </w:r>
      <w:r w:rsidR="00B55C32" w:rsidRPr="00F17BB9">
        <w:rPr>
          <w:rStyle w:val="DeltaViewInsertion"/>
          <w:rFonts w:cs="Arial"/>
          <w:b/>
          <w:color w:val="auto"/>
          <w:sz w:val="20"/>
          <w:u w:val="none"/>
        </w:rPr>
        <w:t xml:space="preserve"> </w:t>
      </w:r>
      <w:r w:rsidR="00B55C32" w:rsidRPr="00F17BB9">
        <w:rPr>
          <w:rStyle w:val="DeltaViewInsertion"/>
          <w:rFonts w:cs="Arial"/>
          <w:color w:val="auto"/>
          <w:sz w:val="20"/>
          <w:u w:val="none"/>
        </w:rPr>
        <w:t>with a</w:t>
      </w:r>
      <w:r w:rsidR="00B55C32" w:rsidRPr="00F17BB9">
        <w:rPr>
          <w:rStyle w:val="DeltaViewInsertion"/>
          <w:rFonts w:cs="Arial"/>
          <w:b/>
          <w:color w:val="auto"/>
          <w:sz w:val="20"/>
          <w:u w:val="none"/>
        </w:rPr>
        <w:t xml:space="preserve"> Type A Power Generating Module</w:t>
      </w:r>
      <w:r w:rsidRPr="00F17BB9">
        <w:rPr>
          <w:rStyle w:val="DeltaViewInsertion"/>
          <w:rFonts w:cs="Arial"/>
          <w:color w:val="auto"/>
          <w:sz w:val="20"/>
          <w:u w:val="none"/>
        </w:rPr>
        <w:t xml:space="preserve"> to demonstrate its compliance with the </w:t>
      </w:r>
      <w:r w:rsidRPr="00F17BB9">
        <w:rPr>
          <w:rStyle w:val="DeltaViewInsertion"/>
          <w:rFonts w:cs="Arial"/>
          <w:b/>
          <w:color w:val="auto"/>
          <w:sz w:val="20"/>
          <w:u w:val="none"/>
        </w:rPr>
        <w:t xml:space="preserve">Grid Code </w:t>
      </w:r>
      <w:r w:rsidRPr="00F17BB9">
        <w:rPr>
          <w:rStyle w:val="DeltaViewInsertion"/>
          <w:rFonts w:cs="Arial"/>
          <w:color w:val="auto"/>
          <w:sz w:val="20"/>
          <w:u w:val="none"/>
        </w:rPr>
        <w:t xml:space="preserve">in relation to its </w:t>
      </w:r>
      <w:r w:rsidRPr="00F17BB9">
        <w:rPr>
          <w:rStyle w:val="DeltaViewInsertion"/>
          <w:rFonts w:cs="Arial"/>
          <w:b/>
          <w:color w:val="auto"/>
          <w:sz w:val="20"/>
          <w:u w:val="none"/>
        </w:rPr>
        <w:t>Plant</w:t>
      </w:r>
      <w:r w:rsidRPr="00F17BB9">
        <w:rPr>
          <w:rStyle w:val="DeltaViewInsertion"/>
          <w:rFonts w:cs="Arial"/>
          <w:color w:val="auto"/>
          <w:sz w:val="20"/>
          <w:u w:val="none"/>
        </w:rPr>
        <w:t xml:space="preserve"> and </w:t>
      </w:r>
      <w:r w:rsidRPr="00F17BB9">
        <w:rPr>
          <w:rStyle w:val="DeltaViewInsertion"/>
          <w:rFonts w:cs="Arial"/>
          <w:b/>
          <w:color w:val="auto"/>
          <w:sz w:val="20"/>
          <w:u w:val="none"/>
        </w:rPr>
        <w:t>Apparatus</w:t>
      </w:r>
      <w:r w:rsidRPr="00F17BB9">
        <w:rPr>
          <w:rStyle w:val="DeltaViewInsertion"/>
          <w:rFonts w:cs="Arial"/>
          <w:color w:val="auto"/>
          <w:sz w:val="20"/>
          <w:u w:val="none"/>
        </w:rPr>
        <w:t xml:space="preserve"> prior to the relevant</w:t>
      </w:r>
      <w:r w:rsidRPr="00F17BB9">
        <w:rPr>
          <w:rStyle w:val="DeltaViewInsertion"/>
          <w:rFonts w:cs="Arial"/>
          <w:b/>
          <w:color w:val="auto"/>
          <w:sz w:val="20"/>
          <w:u w:val="none"/>
        </w:rPr>
        <w:t xml:space="preserve"> Plant </w:t>
      </w:r>
      <w:r w:rsidRPr="00F17BB9">
        <w:rPr>
          <w:rStyle w:val="DeltaViewInsertion"/>
          <w:rFonts w:cs="Arial"/>
          <w:color w:val="auto"/>
          <w:sz w:val="20"/>
          <w:u w:val="none"/>
        </w:rPr>
        <w:t>and</w:t>
      </w:r>
      <w:r w:rsidRPr="00F17BB9">
        <w:rPr>
          <w:rStyle w:val="DeltaViewInsertion"/>
          <w:rFonts w:cs="Arial"/>
          <w:b/>
          <w:color w:val="auto"/>
          <w:sz w:val="20"/>
          <w:u w:val="none"/>
        </w:rPr>
        <w:t xml:space="preserve"> Apparatus</w:t>
      </w:r>
      <w:r w:rsidRPr="00F17BB9">
        <w:rPr>
          <w:rStyle w:val="DeltaViewInsertion"/>
          <w:rFonts w:cs="Arial"/>
          <w:color w:val="auto"/>
          <w:sz w:val="20"/>
          <w:u w:val="none"/>
        </w:rPr>
        <w:t xml:space="preserve"> being energised.</w:t>
      </w:r>
    </w:p>
    <w:p w14:paraId="1BA51636" w14:textId="77777777" w:rsidR="005D4FBF" w:rsidRPr="00F17BB9" w:rsidRDefault="005D4FBF" w:rsidP="005D4FBF">
      <w:pPr>
        <w:tabs>
          <w:tab w:val="left" w:pos="1566"/>
          <w:tab w:val="left" w:pos="2736"/>
          <w:tab w:val="left" w:pos="3600"/>
          <w:tab w:val="left" w:pos="4608"/>
          <w:tab w:val="left" w:pos="5904"/>
        </w:tabs>
        <w:rPr>
          <w:rFonts w:cs="Arial"/>
          <w:sz w:val="20"/>
        </w:rPr>
      </w:pPr>
    </w:p>
    <w:p w14:paraId="2751D8FB" w14:textId="66E95DEB" w:rsidR="000C41A7" w:rsidRPr="00F17BB9" w:rsidRDefault="005D4FBF" w:rsidP="003F470E">
      <w:pPr>
        <w:tabs>
          <w:tab w:val="left" w:pos="1566"/>
          <w:tab w:val="left" w:pos="2736"/>
          <w:tab w:val="left" w:pos="3600"/>
          <w:tab w:val="left" w:pos="4608"/>
          <w:tab w:val="left" w:pos="5904"/>
        </w:tabs>
        <w:ind w:left="2268" w:hanging="1548"/>
        <w:rPr>
          <w:rFonts w:cs="Arial"/>
          <w:sz w:val="20"/>
        </w:rPr>
      </w:pPr>
      <w:r w:rsidRPr="00F17BB9">
        <w:rPr>
          <w:rFonts w:cs="Arial"/>
          <w:sz w:val="20"/>
        </w:rPr>
        <w:tab/>
        <w:t xml:space="preserve">(ii) </w:t>
      </w:r>
      <w:r w:rsidR="00FD783D">
        <w:rPr>
          <w:rFonts w:cs="Arial"/>
          <w:sz w:val="20"/>
        </w:rPr>
        <w:tab/>
      </w:r>
      <w:r w:rsidRPr="00F17BB9">
        <w:rPr>
          <w:rFonts w:cs="Arial"/>
          <w:b/>
          <w:sz w:val="20"/>
        </w:rPr>
        <w:t>Type B</w:t>
      </w:r>
      <w:r w:rsidR="0036094C" w:rsidRPr="00F17BB9">
        <w:rPr>
          <w:rFonts w:cs="Arial"/>
          <w:sz w:val="20"/>
        </w:rPr>
        <w:t>,</w:t>
      </w:r>
      <w:r w:rsidRPr="00F17BB9">
        <w:rPr>
          <w:rFonts w:cs="Arial"/>
          <w:sz w:val="20"/>
        </w:rPr>
        <w:t xml:space="preserve"> </w:t>
      </w:r>
      <w:r w:rsidRPr="00F17BB9">
        <w:rPr>
          <w:rFonts w:cs="Arial"/>
          <w:b/>
          <w:sz w:val="20"/>
        </w:rPr>
        <w:t>Type C</w:t>
      </w:r>
      <w:r w:rsidRPr="00F17BB9">
        <w:rPr>
          <w:rFonts w:cs="Arial"/>
          <w:sz w:val="20"/>
        </w:rPr>
        <w:t xml:space="preserve"> </w:t>
      </w:r>
      <w:r w:rsidR="00E206F1" w:rsidRPr="00F17BB9">
        <w:rPr>
          <w:rFonts w:cs="Arial"/>
          <w:sz w:val="20"/>
        </w:rPr>
        <w:t xml:space="preserve">or </w:t>
      </w:r>
      <w:r w:rsidRPr="00F17BB9">
        <w:rPr>
          <w:rFonts w:cs="Arial"/>
          <w:b/>
          <w:sz w:val="20"/>
        </w:rPr>
        <w:t>Type D Power Generating Modules</w:t>
      </w:r>
      <w:r w:rsidR="001F007B" w:rsidRPr="00F17BB9">
        <w:rPr>
          <w:rFonts w:cs="Arial"/>
          <w:b/>
          <w:sz w:val="20"/>
        </w:rPr>
        <w:t xml:space="preserve"> and </w:t>
      </w:r>
      <w:r w:rsidR="00D91CD5" w:rsidRPr="00F17BB9">
        <w:rPr>
          <w:rFonts w:cs="Arial"/>
          <w:b/>
          <w:sz w:val="20"/>
        </w:rPr>
        <w:t>H</w:t>
      </w:r>
      <w:r w:rsidR="001F007B" w:rsidRPr="00F17BB9">
        <w:rPr>
          <w:rFonts w:cs="Arial"/>
          <w:b/>
          <w:sz w:val="20"/>
        </w:rPr>
        <w:t>VDC Systems</w:t>
      </w:r>
      <w:r w:rsidR="000C41A7" w:rsidRPr="00F17BB9">
        <w:rPr>
          <w:rFonts w:cs="Arial"/>
          <w:sz w:val="20"/>
        </w:rPr>
        <w:t>:</w:t>
      </w:r>
    </w:p>
    <w:p w14:paraId="09FDD3FA" w14:textId="77777777" w:rsidR="000C41A7" w:rsidRPr="00F17BB9" w:rsidRDefault="000C41A7" w:rsidP="000C41A7">
      <w:pPr>
        <w:tabs>
          <w:tab w:val="left" w:pos="1566"/>
          <w:tab w:val="left" w:pos="2736"/>
          <w:tab w:val="left" w:pos="3600"/>
          <w:tab w:val="left" w:pos="4608"/>
          <w:tab w:val="left" w:pos="5904"/>
        </w:tabs>
        <w:rPr>
          <w:rFonts w:cs="Arial"/>
          <w:sz w:val="20"/>
        </w:rPr>
      </w:pPr>
    </w:p>
    <w:p w14:paraId="69B9D989" w14:textId="1C3D4D17" w:rsidR="003264AA" w:rsidRPr="00F17BB9" w:rsidRDefault="003264AA" w:rsidP="00736FDE">
      <w:pPr>
        <w:tabs>
          <w:tab w:val="left" w:pos="2268"/>
          <w:tab w:val="left" w:pos="2736"/>
          <w:tab w:val="left" w:pos="3600"/>
          <w:tab w:val="left" w:pos="4608"/>
          <w:tab w:val="left" w:pos="5904"/>
        </w:tabs>
        <w:ind w:left="2268"/>
        <w:rPr>
          <w:rStyle w:val="DeltaViewInsertion"/>
          <w:rFonts w:cs="Arial"/>
          <w:color w:val="auto"/>
          <w:sz w:val="20"/>
          <w:u w:val="none"/>
        </w:rPr>
      </w:pPr>
      <w:r w:rsidRPr="00F17BB9">
        <w:rPr>
          <w:rStyle w:val="DeltaViewInsertion"/>
          <w:rFonts w:cs="Arial"/>
          <w:color w:val="auto"/>
          <w:sz w:val="20"/>
          <w:u w:val="none"/>
        </w:rPr>
        <w:t>the process (</w:t>
      </w:r>
      <w:r w:rsidR="00AB43D8" w:rsidRPr="00F17BB9">
        <w:rPr>
          <w:rStyle w:val="DeltaViewInsertion"/>
          <w:rFonts w:cs="Arial"/>
          <w:color w:val="auto"/>
          <w:sz w:val="20"/>
          <w:u w:val="none"/>
        </w:rPr>
        <w:t xml:space="preserve">leading to an </w:t>
      </w:r>
      <w:r w:rsidRPr="00F17BB9">
        <w:rPr>
          <w:rStyle w:val="DeltaViewInsertion"/>
          <w:rFonts w:cs="Arial"/>
          <w:b/>
          <w:color w:val="auto"/>
          <w:sz w:val="20"/>
          <w:u w:val="none"/>
        </w:rPr>
        <w:t>Energisation Operational Notification</w:t>
      </w:r>
      <w:r w:rsidRPr="00F17BB9">
        <w:rPr>
          <w:rStyle w:val="DeltaViewInsertion"/>
          <w:rFonts w:cs="Arial"/>
          <w:color w:val="auto"/>
          <w:sz w:val="20"/>
          <w:u w:val="none"/>
        </w:rPr>
        <w:t xml:space="preserve">) which must be followed by </w:t>
      </w:r>
      <w:r w:rsidR="00072B13" w:rsidRPr="00F17BB9">
        <w:rPr>
          <w:rStyle w:val="DeltaViewInsertion"/>
          <w:rFonts w:cs="Arial"/>
          <w:b/>
          <w:color w:val="auto"/>
          <w:sz w:val="20"/>
          <w:u w:val="none"/>
        </w:rPr>
        <w:t>The Company</w:t>
      </w:r>
      <w:r w:rsidRPr="00F17BB9">
        <w:rPr>
          <w:rStyle w:val="DeltaViewInsertion"/>
          <w:rFonts w:cs="Arial"/>
          <w:color w:val="auto"/>
          <w:sz w:val="20"/>
          <w:u w:val="none"/>
        </w:rPr>
        <w:t xml:space="preserve"> and any </w:t>
      </w:r>
      <w:r w:rsidRPr="00F17BB9">
        <w:rPr>
          <w:rStyle w:val="DeltaViewInsertion"/>
          <w:rFonts w:cs="Arial"/>
          <w:b/>
          <w:color w:val="auto"/>
          <w:sz w:val="20"/>
          <w:u w:val="none"/>
        </w:rPr>
        <w:t>User</w:t>
      </w:r>
      <w:r w:rsidR="00E206F1" w:rsidRPr="00F17BB9">
        <w:rPr>
          <w:rStyle w:val="DeltaViewInsertion"/>
          <w:rFonts w:cs="Arial"/>
          <w:b/>
          <w:color w:val="auto"/>
          <w:sz w:val="20"/>
          <w:u w:val="none"/>
        </w:rPr>
        <w:t xml:space="preserve"> </w:t>
      </w:r>
      <w:r w:rsidR="00B55C32" w:rsidRPr="00F17BB9">
        <w:rPr>
          <w:rStyle w:val="DeltaViewInsertion"/>
          <w:rFonts w:cs="Arial"/>
          <w:color w:val="auto"/>
          <w:sz w:val="20"/>
          <w:u w:val="none"/>
        </w:rPr>
        <w:t>with a</w:t>
      </w:r>
      <w:r w:rsidR="00B55C32" w:rsidRPr="00F17BB9">
        <w:rPr>
          <w:rStyle w:val="DeltaViewInsertion"/>
          <w:rFonts w:cs="Arial"/>
          <w:b/>
          <w:color w:val="auto"/>
          <w:sz w:val="20"/>
          <w:u w:val="none"/>
        </w:rPr>
        <w:t xml:space="preserve"> </w:t>
      </w:r>
      <w:r w:rsidR="00E206F1" w:rsidRPr="00F17BB9">
        <w:rPr>
          <w:rStyle w:val="DeltaViewInsertion"/>
          <w:rFonts w:cs="Arial"/>
          <w:b/>
          <w:color w:val="auto"/>
          <w:sz w:val="20"/>
          <w:u w:val="none"/>
        </w:rPr>
        <w:t xml:space="preserve">Type B, Type C </w:t>
      </w:r>
      <w:r w:rsidR="00E206F1" w:rsidRPr="00F17BB9">
        <w:rPr>
          <w:rStyle w:val="DeltaViewInsertion"/>
          <w:rFonts w:cs="Arial"/>
          <w:color w:val="auto"/>
          <w:sz w:val="20"/>
          <w:u w:val="none"/>
        </w:rPr>
        <w:t>or</w:t>
      </w:r>
      <w:r w:rsidR="00E206F1" w:rsidRPr="00F17BB9">
        <w:rPr>
          <w:rStyle w:val="DeltaViewInsertion"/>
          <w:rFonts w:cs="Arial"/>
          <w:b/>
          <w:color w:val="auto"/>
          <w:sz w:val="20"/>
          <w:u w:val="none"/>
        </w:rPr>
        <w:t xml:space="preserve"> </w:t>
      </w:r>
      <w:r w:rsidR="00B55C32" w:rsidRPr="00F17BB9">
        <w:rPr>
          <w:rStyle w:val="DeltaViewInsertion"/>
          <w:rFonts w:cs="Arial"/>
          <w:b/>
          <w:color w:val="auto"/>
          <w:sz w:val="20"/>
          <w:u w:val="none"/>
        </w:rPr>
        <w:t xml:space="preserve">Type D Power Generating Module or HVDC System </w:t>
      </w:r>
      <w:r w:rsidRPr="00F17BB9">
        <w:rPr>
          <w:rStyle w:val="DeltaViewInsertion"/>
          <w:rFonts w:cs="Arial"/>
          <w:color w:val="auto"/>
          <w:sz w:val="20"/>
          <w:u w:val="none"/>
        </w:rPr>
        <w:t xml:space="preserve">to demonstrate its compliance with the </w:t>
      </w:r>
      <w:r w:rsidRPr="00F17BB9">
        <w:rPr>
          <w:rStyle w:val="DeltaViewInsertion"/>
          <w:rFonts w:cs="Arial"/>
          <w:b/>
          <w:color w:val="auto"/>
          <w:sz w:val="20"/>
          <w:u w:val="none"/>
        </w:rPr>
        <w:t xml:space="preserve">Grid Code </w:t>
      </w:r>
      <w:r w:rsidRPr="00F17BB9">
        <w:rPr>
          <w:rStyle w:val="DeltaViewInsertion"/>
          <w:rFonts w:cs="Arial"/>
          <w:color w:val="auto"/>
          <w:sz w:val="20"/>
          <w:u w:val="none"/>
        </w:rPr>
        <w:t xml:space="preserve">in relation to its </w:t>
      </w:r>
      <w:r w:rsidRPr="00F17BB9">
        <w:rPr>
          <w:rStyle w:val="DeltaViewInsertion"/>
          <w:rFonts w:cs="Arial"/>
          <w:b/>
          <w:color w:val="auto"/>
          <w:sz w:val="20"/>
          <w:u w:val="none"/>
        </w:rPr>
        <w:t>Plant</w:t>
      </w:r>
      <w:r w:rsidRPr="00F17BB9">
        <w:rPr>
          <w:rStyle w:val="DeltaViewInsertion"/>
          <w:rFonts w:cs="Arial"/>
          <w:color w:val="auto"/>
          <w:sz w:val="20"/>
          <w:u w:val="none"/>
        </w:rPr>
        <w:t xml:space="preserve"> and </w:t>
      </w:r>
      <w:r w:rsidRPr="00F17BB9">
        <w:rPr>
          <w:rStyle w:val="DeltaViewInsertion"/>
          <w:rFonts w:cs="Arial"/>
          <w:b/>
          <w:color w:val="auto"/>
          <w:sz w:val="20"/>
          <w:u w:val="none"/>
        </w:rPr>
        <w:t>Apparatus</w:t>
      </w:r>
      <w:r w:rsidRPr="00F17BB9">
        <w:rPr>
          <w:rStyle w:val="DeltaViewInsertion"/>
          <w:rFonts w:cs="Arial"/>
          <w:color w:val="auto"/>
          <w:sz w:val="20"/>
          <w:u w:val="none"/>
        </w:rPr>
        <w:t xml:space="preserve"> </w:t>
      </w:r>
      <w:r w:rsidR="00CB5C8B" w:rsidRPr="00F17BB9">
        <w:rPr>
          <w:rStyle w:val="DeltaViewInsertion"/>
          <w:rFonts w:cs="Arial"/>
          <w:color w:val="auto"/>
          <w:sz w:val="20"/>
          <w:u w:val="none"/>
        </w:rPr>
        <w:t xml:space="preserve">(including </w:t>
      </w:r>
      <w:r w:rsidR="00CB5C8B" w:rsidRPr="00F17BB9">
        <w:rPr>
          <w:rStyle w:val="DeltaViewInsertion"/>
          <w:rFonts w:cs="Arial"/>
          <w:b/>
          <w:color w:val="auto"/>
          <w:sz w:val="20"/>
          <w:u w:val="none"/>
        </w:rPr>
        <w:t>OTSUA</w:t>
      </w:r>
      <w:r w:rsidR="00CB5C8B" w:rsidRPr="00F17BB9">
        <w:rPr>
          <w:rStyle w:val="DeltaViewInsertion"/>
          <w:rFonts w:cs="Arial"/>
          <w:color w:val="auto"/>
          <w:sz w:val="20"/>
          <w:u w:val="none"/>
        </w:rPr>
        <w:t xml:space="preserve">) </w:t>
      </w:r>
      <w:r w:rsidRPr="00F17BB9">
        <w:rPr>
          <w:rStyle w:val="DeltaViewInsertion"/>
          <w:rFonts w:cs="Arial"/>
          <w:color w:val="auto"/>
          <w:sz w:val="20"/>
          <w:u w:val="none"/>
        </w:rPr>
        <w:t>prior to the relevant</w:t>
      </w:r>
      <w:r w:rsidRPr="00F17BB9">
        <w:rPr>
          <w:rStyle w:val="DeltaViewInsertion"/>
          <w:rFonts w:cs="Arial"/>
          <w:b/>
          <w:color w:val="auto"/>
          <w:sz w:val="20"/>
          <w:u w:val="none"/>
        </w:rPr>
        <w:t xml:space="preserve"> Plant </w:t>
      </w:r>
      <w:r w:rsidRPr="00F17BB9">
        <w:rPr>
          <w:rStyle w:val="DeltaViewInsertion"/>
          <w:rFonts w:cs="Arial"/>
          <w:color w:val="auto"/>
          <w:sz w:val="20"/>
          <w:u w:val="none"/>
        </w:rPr>
        <w:t>and</w:t>
      </w:r>
      <w:r w:rsidRPr="00F17BB9">
        <w:rPr>
          <w:rStyle w:val="DeltaViewInsertion"/>
          <w:rFonts w:cs="Arial"/>
          <w:b/>
          <w:color w:val="auto"/>
          <w:sz w:val="20"/>
          <w:u w:val="none"/>
        </w:rPr>
        <w:t xml:space="preserve"> Apparatus</w:t>
      </w:r>
      <w:r w:rsidR="00CB5C8B" w:rsidRPr="00F17BB9">
        <w:rPr>
          <w:rStyle w:val="DeltaViewInsertion"/>
          <w:rFonts w:cs="Arial"/>
          <w:b/>
          <w:color w:val="auto"/>
          <w:sz w:val="20"/>
          <w:u w:val="none"/>
        </w:rPr>
        <w:t xml:space="preserve"> </w:t>
      </w:r>
      <w:r w:rsidR="00CB5C8B" w:rsidRPr="00F17BB9">
        <w:rPr>
          <w:rStyle w:val="DeltaViewInsertion"/>
          <w:rFonts w:cs="Arial"/>
          <w:color w:val="auto"/>
          <w:sz w:val="20"/>
          <w:u w:val="none"/>
        </w:rPr>
        <w:t>(including any</w:t>
      </w:r>
      <w:r w:rsidR="00CB5C8B" w:rsidRPr="00F17BB9">
        <w:rPr>
          <w:rStyle w:val="DeltaViewInsertion"/>
          <w:rFonts w:cs="Arial"/>
          <w:b/>
          <w:color w:val="auto"/>
          <w:sz w:val="20"/>
          <w:u w:val="none"/>
        </w:rPr>
        <w:t xml:space="preserve"> OTSUA</w:t>
      </w:r>
      <w:r w:rsidR="00CB5C8B" w:rsidRPr="00F17BB9">
        <w:rPr>
          <w:rStyle w:val="DeltaViewInsertion"/>
          <w:rFonts w:cs="Arial"/>
          <w:color w:val="auto"/>
          <w:sz w:val="20"/>
          <w:u w:val="none"/>
        </w:rPr>
        <w:t xml:space="preserve">) </w:t>
      </w:r>
      <w:r w:rsidRPr="00F17BB9">
        <w:rPr>
          <w:rStyle w:val="DeltaViewInsertion"/>
          <w:rFonts w:cs="Arial"/>
          <w:color w:val="auto"/>
          <w:sz w:val="20"/>
          <w:u w:val="none"/>
        </w:rPr>
        <w:t>being energised.</w:t>
      </w:r>
    </w:p>
    <w:p w14:paraId="19DB540F" w14:textId="77777777" w:rsidR="003264AA" w:rsidRPr="00F17BB9" w:rsidRDefault="003264AA" w:rsidP="00736FDE">
      <w:pPr>
        <w:tabs>
          <w:tab w:val="left" w:pos="2268"/>
          <w:tab w:val="left" w:pos="2736"/>
          <w:tab w:val="left" w:pos="3600"/>
          <w:tab w:val="left" w:pos="4608"/>
          <w:tab w:val="left" w:pos="5904"/>
        </w:tabs>
        <w:ind w:left="2268"/>
        <w:rPr>
          <w:rStyle w:val="DeltaViewInsertion"/>
          <w:rFonts w:cs="Arial"/>
          <w:color w:val="auto"/>
          <w:sz w:val="20"/>
          <w:u w:val="none"/>
        </w:rPr>
      </w:pPr>
    </w:p>
    <w:p w14:paraId="0E347D86" w14:textId="76C32F2A" w:rsidR="000C41A7" w:rsidRPr="00F17BB9" w:rsidRDefault="000C41A7" w:rsidP="00736FDE">
      <w:pPr>
        <w:tabs>
          <w:tab w:val="left" w:pos="2268"/>
          <w:tab w:val="left" w:pos="2736"/>
          <w:tab w:val="left" w:pos="3600"/>
          <w:tab w:val="left" w:pos="4608"/>
          <w:tab w:val="left" w:pos="5904"/>
        </w:tabs>
        <w:ind w:left="2268"/>
        <w:rPr>
          <w:rFonts w:cs="Arial"/>
          <w:b/>
          <w:i/>
          <w:sz w:val="20"/>
        </w:rPr>
      </w:pPr>
      <w:r w:rsidRPr="00F17BB9">
        <w:rPr>
          <w:rStyle w:val="DeltaViewInsertion"/>
          <w:rFonts w:cs="Arial"/>
          <w:color w:val="auto"/>
          <w:sz w:val="20"/>
          <w:u w:val="none"/>
        </w:rPr>
        <w:t>the process (</w:t>
      </w:r>
      <w:r w:rsidR="00AB43D8" w:rsidRPr="00F17BB9">
        <w:rPr>
          <w:rStyle w:val="DeltaViewInsertion"/>
          <w:rFonts w:cs="Arial"/>
          <w:color w:val="auto"/>
          <w:sz w:val="20"/>
          <w:u w:val="none"/>
        </w:rPr>
        <w:t xml:space="preserve">leading to an </w:t>
      </w:r>
      <w:r w:rsidRPr="00F17BB9">
        <w:rPr>
          <w:rStyle w:val="DeltaViewInsertion"/>
          <w:rFonts w:cs="Arial"/>
          <w:b/>
          <w:color w:val="auto"/>
          <w:sz w:val="20"/>
          <w:u w:val="none"/>
        </w:rPr>
        <w:t>Interim Operational Notification</w:t>
      </w:r>
      <w:r w:rsidRPr="00F17BB9">
        <w:rPr>
          <w:rStyle w:val="DeltaViewInsertion"/>
          <w:rFonts w:cs="Arial"/>
          <w:color w:val="auto"/>
          <w:sz w:val="20"/>
          <w:u w:val="none"/>
        </w:rPr>
        <w:t xml:space="preserve"> and </w:t>
      </w:r>
      <w:r w:rsidRPr="00F17BB9">
        <w:rPr>
          <w:rStyle w:val="DeltaViewInsertion"/>
          <w:rFonts w:cs="Arial"/>
          <w:b/>
          <w:color w:val="auto"/>
          <w:sz w:val="20"/>
          <w:u w:val="none"/>
        </w:rPr>
        <w:t>Final Operational Notification</w:t>
      </w:r>
      <w:r w:rsidRPr="00F17BB9">
        <w:rPr>
          <w:rStyle w:val="DeltaViewInsertion"/>
          <w:rFonts w:cs="Arial"/>
          <w:color w:val="auto"/>
          <w:sz w:val="20"/>
          <w:u w:val="none"/>
        </w:rPr>
        <w:t xml:space="preserve">) which must be followed by </w:t>
      </w:r>
      <w:r w:rsidR="00072B13" w:rsidRPr="00F17BB9">
        <w:rPr>
          <w:rStyle w:val="DeltaViewInsertion"/>
          <w:rFonts w:cs="Arial"/>
          <w:b/>
          <w:color w:val="auto"/>
          <w:sz w:val="20"/>
          <w:u w:val="none"/>
        </w:rPr>
        <w:t>The Company</w:t>
      </w:r>
      <w:r w:rsidRPr="00F17BB9">
        <w:rPr>
          <w:rStyle w:val="DeltaViewInsertion"/>
          <w:rFonts w:cs="Arial"/>
          <w:color w:val="auto"/>
          <w:sz w:val="20"/>
          <w:u w:val="none"/>
        </w:rPr>
        <w:t xml:space="preserve"> and any </w:t>
      </w:r>
      <w:r w:rsidR="00B55C32" w:rsidRPr="00F17BB9">
        <w:rPr>
          <w:rStyle w:val="DeltaViewInsertion"/>
          <w:rFonts w:cs="Arial"/>
          <w:b/>
          <w:color w:val="auto"/>
          <w:sz w:val="20"/>
          <w:u w:val="none"/>
        </w:rPr>
        <w:t xml:space="preserve">User </w:t>
      </w:r>
      <w:r w:rsidR="005E41E0" w:rsidRPr="00F17BB9">
        <w:rPr>
          <w:rStyle w:val="DeltaViewInsertion"/>
          <w:rFonts w:cs="Arial"/>
          <w:color w:val="auto"/>
          <w:sz w:val="20"/>
          <w:u w:val="none"/>
        </w:rPr>
        <w:t>with a</w:t>
      </w:r>
      <w:r w:rsidR="005E41E0" w:rsidRPr="00F17BB9">
        <w:rPr>
          <w:rStyle w:val="DeltaViewInsertion"/>
          <w:rFonts w:cs="Arial"/>
          <w:b/>
          <w:color w:val="auto"/>
          <w:sz w:val="20"/>
          <w:u w:val="none"/>
        </w:rPr>
        <w:t xml:space="preserve"> Type B, Type C </w:t>
      </w:r>
      <w:r w:rsidR="005E41E0" w:rsidRPr="00F17BB9">
        <w:rPr>
          <w:rStyle w:val="DeltaViewInsertion"/>
          <w:rFonts w:cs="Arial"/>
          <w:color w:val="auto"/>
          <w:sz w:val="20"/>
          <w:u w:val="none"/>
        </w:rPr>
        <w:t>or</w:t>
      </w:r>
      <w:r w:rsidR="005E41E0" w:rsidRPr="00F17BB9">
        <w:rPr>
          <w:rStyle w:val="DeltaViewInsertion"/>
          <w:rFonts w:cs="Arial"/>
          <w:b/>
          <w:color w:val="auto"/>
          <w:sz w:val="20"/>
          <w:u w:val="none"/>
        </w:rPr>
        <w:t xml:space="preserve"> Type D Power Generating Module or HVDC System </w:t>
      </w:r>
      <w:r w:rsidRPr="00F17BB9">
        <w:rPr>
          <w:rStyle w:val="DeltaViewInsertion"/>
          <w:rFonts w:cs="Arial"/>
          <w:color w:val="auto"/>
          <w:sz w:val="20"/>
          <w:u w:val="none"/>
        </w:rPr>
        <w:t>or</w:t>
      </w:r>
      <w:r w:rsidRPr="00F17BB9">
        <w:rPr>
          <w:rStyle w:val="DeltaViewInsertion"/>
          <w:rFonts w:cs="Arial"/>
          <w:b/>
          <w:color w:val="auto"/>
          <w:sz w:val="20"/>
          <w:u w:val="none"/>
        </w:rPr>
        <w:t xml:space="preserve"> </w:t>
      </w:r>
      <w:r w:rsidR="00836A05" w:rsidRPr="00F17BB9">
        <w:rPr>
          <w:rStyle w:val="DeltaViewInsertion"/>
          <w:rFonts w:cs="Arial"/>
          <w:b/>
          <w:color w:val="auto"/>
          <w:sz w:val="20"/>
          <w:u w:val="none"/>
        </w:rPr>
        <w:t>HVDC System Owner</w:t>
      </w:r>
      <w:r w:rsidRPr="00F17BB9">
        <w:rPr>
          <w:rStyle w:val="DeltaViewInsertion"/>
          <w:rFonts w:cs="Arial"/>
          <w:color w:val="auto"/>
          <w:sz w:val="20"/>
          <w:u w:val="none"/>
        </w:rPr>
        <w:t xml:space="preserve"> to demonstrate its compliance with the </w:t>
      </w:r>
      <w:r w:rsidRPr="00F17BB9">
        <w:rPr>
          <w:rStyle w:val="DeltaViewInsertion"/>
          <w:rFonts w:cs="Arial"/>
          <w:b/>
          <w:color w:val="auto"/>
          <w:sz w:val="20"/>
          <w:u w:val="none"/>
        </w:rPr>
        <w:t xml:space="preserve">Grid Code </w:t>
      </w:r>
      <w:r w:rsidRPr="00F17BB9">
        <w:rPr>
          <w:rStyle w:val="DeltaViewInsertion"/>
          <w:rFonts w:cs="Arial"/>
          <w:color w:val="auto"/>
          <w:sz w:val="20"/>
          <w:u w:val="none"/>
        </w:rPr>
        <w:t xml:space="preserve">in relation to its </w:t>
      </w:r>
      <w:r w:rsidRPr="00F17BB9">
        <w:rPr>
          <w:rStyle w:val="DeltaViewInsertion"/>
          <w:rFonts w:cs="Arial"/>
          <w:b/>
          <w:color w:val="auto"/>
          <w:sz w:val="20"/>
          <w:u w:val="none"/>
        </w:rPr>
        <w:t>Plant</w:t>
      </w:r>
      <w:r w:rsidRPr="00F17BB9">
        <w:rPr>
          <w:rStyle w:val="DeltaViewInsertion"/>
          <w:rFonts w:cs="Arial"/>
          <w:color w:val="auto"/>
          <w:sz w:val="20"/>
          <w:u w:val="none"/>
        </w:rPr>
        <w:t xml:space="preserve"> and </w:t>
      </w:r>
      <w:r w:rsidRPr="00F17BB9">
        <w:rPr>
          <w:rStyle w:val="DeltaViewInsertion"/>
          <w:rFonts w:cs="Arial"/>
          <w:b/>
          <w:color w:val="auto"/>
          <w:sz w:val="20"/>
          <w:u w:val="none"/>
        </w:rPr>
        <w:t>Apparatus</w:t>
      </w:r>
      <w:r w:rsidR="00CB5C8B" w:rsidRPr="00F17BB9">
        <w:rPr>
          <w:rStyle w:val="DeltaViewInsertion"/>
          <w:rFonts w:cs="Arial"/>
          <w:b/>
          <w:color w:val="auto"/>
          <w:sz w:val="20"/>
          <w:u w:val="none"/>
        </w:rPr>
        <w:t xml:space="preserve"> </w:t>
      </w:r>
      <w:r w:rsidR="00CB5C8B" w:rsidRPr="00F17BB9">
        <w:rPr>
          <w:rStyle w:val="DeltaViewInsertion"/>
          <w:rFonts w:cs="Arial"/>
          <w:color w:val="auto"/>
          <w:sz w:val="20"/>
          <w:u w:val="none"/>
        </w:rPr>
        <w:t xml:space="preserve">(including and dynamically controlled </w:t>
      </w:r>
      <w:r w:rsidR="00CB5C8B" w:rsidRPr="00F17BB9">
        <w:rPr>
          <w:rStyle w:val="DeltaViewInsertion"/>
          <w:rFonts w:cs="Arial"/>
          <w:b/>
          <w:color w:val="auto"/>
          <w:sz w:val="20"/>
          <w:u w:val="none"/>
        </w:rPr>
        <w:t>OTSUA</w:t>
      </w:r>
      <w:r w:rsidR="00CB5C8B" w:rsidRPr="00F17BB9">
        <w:rPr>
          <w:rStyle w:val="DeltaViewInsertion"/>
          <w:rFonts w:cs="Arial"/>
          <w:color w:val="auto"/>
          <w:sz w:val="20"/>
          <w:u w:val="none"/>
        </w:rPr>
        <w:t>)</w:t>
      </w:r>
      <w:r w:rsidRPr="00F17BB9">
        <w:rPr>
          <w:rStyle w:val="DeltaViewInsertion"/>
          <w:rFonts w:cs="Arial"/>
          <w:color w:val="auto"/>
          <w:sz w:val="20"/>
          <w:u w:val="none"/>
        </w:rPr>
        <w:t>.  This process shall be followed prior to and during the course of the relevant</w:t>
      </w:r>
      <w:r w:rsidRPr="00F17BB9">
        <w:rPr>
          <w:rStyle w:val="DeltaViewInsertion"/>
          <w:rFonts w:cs="Arial"/>
          <w:b/>
          <w:color w:val="auto"/>
          <w:sz w:val="20"/>
          <w:u w:val="none"/>
        </w:rPr>
        <w:t xml:space="preserve"> Plant </w:t>
      </w:r>
      <w:r w:rsidRPr="00F17BB9">
        <w:rPr>
          <w:rStyle w:val="DeltaViewInsertion"/>
          <w:rFonts w:cs="Arial"/>
          <w:color w:val="auto"/>
          <w:sz w:val="20"/>
          <w:u w:val="none"/>
        </w:rPr>
        <w:t>and</w:t>
      </w:r>
      <w:r w:rsidRPr="00F17BB9">
        <w:rPr>
          <w:rStyle w:val="DeltaViewInsertion"/>
          <w:rFonts w:cs="Arial"/>
          <w:b/>
          <w:color w:val="auto"/>
          <w:sz w:val="20"/>
          <w:u w:val="none"/>
        </w:rPr>
        <w:t xml:space="preserve"> Apparatus</w:t>
      </w:r>
      <w:r w:rsidRPr="00F17BB9">
        <w:rPr>
          <w:rStyle w:val="DeltaViewInsertion"/>
          <w:rFonts w:cs="Arial"/>
          <w:color w:val="auto"/>
          <w:sz w:val="20"/>
          <w:u w:val="none"/>
        </w:rPr>
        <w:t xml:space="preserve"> </w:t>
      </w:r>
      <w:r w:rsidR="00CB5C8B" w:rsidRPr="00F17BB9">
        <w:rPr>
          <w:rStyle w:val="DeltaViewInsertion"/>
          <w:rFonts w:cs="Arial"/>
          <w:color w:val="auto"/>
          <w:sz w:val="20"/>
          <w:u w:val="none"/>
        </w:rPr>
        <w:t xml:space="preserve">(including </w:t>
      </w:r>
      <w:r w:rsidR="00CB5C8B" w:rsidRPr="00F17BB9">
        <w:rPr>
          <w:rStyle w:val="DeltaViewInsertion"/>
          <w:rFonts w:cs="Arial"/>
          <w:b/>
          <w:color w:val="auto"/>
          <w:sz w:val="20"/>
          <w:u w:val="none"/>
        </w:rPr>
        <w:t>OTSUA</w:t>
      </w:r>
      <w:r w:rsidR="00CB5C8B" w:rsidRPr="00F17BB9">
        <w:rPr>
          <w:rStyle w:val="DeltaViewInsertion"/>
          <w:rFonts w:cs="Arial"/>
          <w:color w:val="auto"/>
          <w:sz w:val="20"/>
          <w:u w:val="none"/>
        </w:rPr>
        <w:t xml:space="preserve">) </w:t>
      </w:r>
      <w:r w:rsidRPr="00F17BB9">
        <w:rPr>
          <w:rStyle w:val="DeltaViewInsertion"/>
          <w:rFonts w:cs="Arial"/>
          <w:color w:val="auto"/>
          <w:sz w:val="20"/>
          <w:u w:val="none"/>
        </w:rPr>
        <w:t xml:space="preserve">being energised and </w:t>
      </w:r>
      <w:r w:rsidRPr="00F17BB9">
        <w:rPr>
          <w:rStyle w:val="DeltaViewInsertion"/>
          <w:rFonts w:cs="Arial"/>
          <w:b/>
          <w:color w:val="auto"/>
          <w:sz w:val="20"/>
          <w:u w:val="none"/>
        </w:rPr>
        <w:t>Synchronised</w:t>
      </w:r>
      <w:r w:rsidRPr="00F17BB9">
        <w:rPr>
          <w:rStyle w:val="DeltaViewInsertion"/>
          <w:rFonts w:cs="Arial"/>
          <w:color w:val="auto"/>
          <w:sz w:val="20"/>
          <w:u w:val="none"/>
        </w:rPr>
        <w:t>.</w:t>
      </w:r>
    </w:p>
    <w:p w14:paraId="0EC02864" w14:textId="77777777" w:rsidR="000C41A7" w:rsidRPr="00F17BB9" w:rsidRDefault="000C41A7" w:rsidP="000C41A7">
      <w:pPr>
        <w:tabs>
          <w:tab w:val="left" w:pos="1566"/>
          <w:tab w:val="left" w:pos="2736"/>
          <w:tab w:val="left" w:pos="3600"/>
          <w:tab w:val="left" w:pos="4608"/>
          <w:tab w:val="left" w:pos="5904"/>
        </w:tabs>
        <w:ind w:left="1566" w:hanging="1566"/>
        <w:rPr>
          <w:rFonts w:cs="Arial"/>
          <w:i/>
          <w:sz w:val="20"/>
        </w:rPr>
      </w:pPr>
    </w:p>
    <w:p w14:paraId="7CDA4C55" w14:textId="38F546DC" w:rsidR="00CB5C8B" w:rsidRPr="00F17BB9" w:rsidRDefault="000C41A7" w:rsidP="00736FDE">
      <w:pPr>
        <w:tabs>
          <w:tab w:val="left" w:pos="2268"/>
          <w:tab w:val="left" w:pos="2736"/>
          <w:tab w:val="left" w:pos="3600"/>
          <w:tab w:val="left" w:pos="4608"/>
          <w:tab w:val="left" w:pos="5904"/>
        </w:tabs>
        <w:ind w:left="2268"/>
        <w:rPr>
          <w:rStyle w:val="DeltaViewInsertion"/>
          <w:rFonts w:cs="Arial"/>
          <w:color w:val="auto"/>
          <w:sz w:val="20"/>
          <w:u w:val="none"/>
        </w:rPr>
      </w:pPr>
      <w:bookmarkStart w:id="123" w:name="_DV_C97"/>
      <w:r w:rsidRPr="00F17BB9">
        <w:rPr>
          <w:rStyle w:val="DeltaViewInsertion"/>
          <w:rFonts w:cs="Arial"/>
          <w:color w:val="auto"/>
          <w:sz w:val="20"/>
          <w:u w:val="none"/>
        </w:rPr>
        <w:t>the process (</w:t>
      </w:r>
      <w:r w:rsidR="00AB43D8" w:rsidRPr="00F17BB9">
        <w:rPr>
          <w:rStyle w:val="DeltaViewInsertion"/>
          <w:rFonts w:cs="Arial"/>
          <w:color w:val="auto"/>
          <w:sz w:val="20"/>
          <w:u w:val="none"/>
        </w:rPr>
        <w:t xml:space="preserve">leading to a </w:t>
      </w:r>
      <w:r w:rsidRPr="00F17BB9">
        <w:rPr>
          <w:rStyle w:val="DeltaViewInsertion"/>
          <w:rFonts w:cs="Arial"/>
          <w:b/>
          <w:color w:val="auto"/>
          <w:sz w:val="20"/>
          <w:u w:val="none"/>
        </w:rPr>
        <w:t>Limited Operational Notification</w:t>
      </w:r>
      <w:r w:rsidRPr="00F17BB9">
        <w:rPr>
          <w:rStyle w:val="DeltaViewInsertion"/>
          <w:rFonts w:cs="Arial"/>
          <w:color w:val="auto"/>
          <w:sz w:val="20"/>
          <w:u w:val="none"/>
        </w:rPr>
        <w:t xml:space="preserve">) which must be followed by </w:t>
      </w:r>
      <w:r w:rsidR="00072B13" w:rsidRPr="00F17BB9">
        <w:rPr>
          <w:rStyle w:val="DeltaViewInsertion"/>
          <w:rFonts w:cs="Arial"/>
          <w:b/>
          <w:color w:val="auto"/>
          <w:sz w:val="20"/>
          <w:u w:val="none"/>
        </w:rPr>
        <w:t>The Company</w:t>
      </w:r>
      <w:r w:rsidRPr="00F17BB9">
        <w:rPr>
          <w:rStyle w:val="DeltaViewInsertion"/>
          <w:rFonts w:cs="Arial"/>
          <w:color w:val="auto"/>
          <w:sz w:val="20"/>
          <w:u w:val="none"/>
        </w:rPr>
        <w:t xml:space="preserve"> and each </w:t>
      </w:r>
      <w:r w:rsidR="00AA5AC0" w:rsidRPr="00F17BB9">
        <w:rPr>
          <w:rStyle w:val="DeltaViewInsertion"/>
          <w:rFonts w:cs="Arial"/>
          <w:b/>
          <w:color w:val="auto"/>
          <w:sz w:val="20"/>
          <w:u w:val="none"/>
        </w:rPr>
        <w:t>User</w:t>
      </w:r>
      <w:r w:rsidR="00AA5AC0" w:rsidRPr="00F17BB9">
        <w:rPr>
          <w:rStyle w:val="DeltaViewInsertion"/>
          <w:rFonts w:cs="Arial"/>
          <w:color w:val="auto"/>
          <w:sz w:val="20"/>
          <w:u w:val="none"/>
        </w:rPr>
        <w:t xml:space="preserve"> </w:t>
      </w:r>
      <w:r w:rsidR="005E41E0" w:rsidRPr="00F17BB9">
        <w:rPr>
          <w:rStyle w:val="DeltaViewInsertion"/>
          <w:rFonts w:cs="Arial"/>
          <w:color w:val="auto"/>
          <w:sz w:val="20"/>
          <w:u w:val="none"/>
        </w:rPr>
        <w:t>with a</w:t>
      </w:r>
      <w:r w:rsidR="005E41E0" w:rsidRPr="00F17BB9">
        <w:rPr>
          <w:rStyle w:val="DeltaViewInsertion"/>
          <w:rFonts w:cs="Arial"/>
          <w:b/>
          <w:color w:val="auto"/>
          <w:sz w:val="20"/>
          <w:u w:val="none"/>
        </w:rPr>
        <w:t xml:space="preserve"> Type B, Type C </w:t>
      </w:r>
      <w:r w:rsidR="005E41E0" w:rsidRPr="00F17BB9">
        <w:rPr>
          <w:rStyle w:val="DeltaViewInsertion"/>
          <w:rFonts w:cs="Arial"/>
          <w:color w:val="auto"/>
          <w:sz w:val="20"/>
          <w:u w:val="none"/>
        </w:rPr>
        <w:t>or</w:t>
      </w:r>
      <w:r w:rsidR="005E41E0" w:rsidRPr="00F17BB9">
        <w:rPr>
          <w:rStyle w:val="DeltaViewInsertion"/>
          <w:rFonts w:cs="Arial"/>
          <w:b/>
          <w:color w:val="auto"/>
          <w:sz w:val="20"/>
          <w:u w:val="none"/>
        </w:rPr>
        <w:t xml:space="preserve"> Type D Power Generating Module or HVDC System </w:t>
      </w:r>
      <w:r w:rsidRPr="00F17BB9">
        <w:rPr>
          <w:rStyle w:val="DeltaViewInsertion"/>
          <w:rFonts w:cs="Arial"/>
          <w:color w:val="auto"/>
          <w:sz w:val="20"/>
          <w:u w:val="none"/>
        </w:rPr>
        <w:t xml:space="preserve">where any of its </w:t>
      </w:r>
      <w:r w:rsidRPr="00F17BB9">
        <w:rPr>
          <w:rStyle w:val="DeltaViewInsertion"/>
          <w:rFonts w:cs="Arial"/>
          <w:b/>
          <w:color w:val="auto"/>
          <w:sz w:val="20"/>
          <w:u w:val="none"/>
        </w:rPr>
        <w:t>Plant</w:t>
      </w:r>
      <w:r w:rsidRPr="00F17BB9">
        <w:rPr>
          <w:rStyle w:val="DeltaViewInsertion"/>
          <w:rFonts w:cs="Arial"/>
          <w:color w:val="auto"/>
          <w:sz w:val="20"/>
          <w:u w:val="none"/>
        </w:rPr>
        <w:t xml:space="preserve"> and/or </w:t>
      </w:r>
      <w:r w:rsidRPr="00F17BB9">
        <w:rPr>
          <w:rStyle w:val="DeltaViewInsertion"/>
          <w:rFonts w:cs="Arial"/>
          <w:b/>
          <w:color w:val="auto"/>
          <w:sz w:val="20"/>
          <w:u w:val="none"/>
        </w:rPr>
        <w:t>Apparatus</w:t>
      </w:r>
      <w:r w:rsidRPr="00F17BB9">
        <w:rPr>
          <w:rStyle w:val="DeltaViewInsertion"/>
          <w:rFonts w:cs="Arial"/>
          <w:color w:val="auto"/>
          <w:sz w:val="20"/>
          <w:u w:val="none"/>
        </w:rPr>
        <w:t xml:space="preserve"> </w:t>
      </w:r>
      <w:r w:rsidR="00CB5C8B" w:rsidRPr="00F17BB9">
        <w:rPr>
          <w:rStyle w:val="DeltaViewInsertion"/>
          <w:rFonts w:cs="Arial"/>
          <w:color w:val="auto"/>
          <w:sz w:val="20"/>
          <w:u w:val="none"/>
        </w:rPr>
        <w:t xml:space="preserve">(including any </w:t>
      </w:r>
      <w:r w:rsidR="00CB5C8B" w:rsidRPr="00F17BB9">
        <w:rPr>
          <w:rStyle w:val="DeltaViewInsertion"/>
          <w:rFonts w:cs="Arial"/>
          <w:b/>
          <w:color w:val="auto"/>
          <w:sz w:val="20"/>
          <w:u w:val="none"/>
        </w:rPr>
        <w:t>OTSUA</w:t>
      </w:r>
      <w:r w:rsidR="00CB5C8B" w:rsidRPr="00F17BB9">
        <w:rPr>
          <w:rStyle w:val="DeltaViewInsertion"/>
          <w:rFonts w:cs="Arial"/>
          <w:color w:val="auto"/>
          <w:sz w:val="20"/>
          <w:u w:val="none"/>
        </w:rPr>
        <w:t xml:space="preserve">) </w:t>
      </w:r>
      <w:r w:rsidRPr="00F17BB9">
        <w:rPr>
          <w:rStyle w:val="DeltaViewInsertion"/>
          <w:rFonts w:cs="Arial"/>
          <w:color w:val="auto"/>
          <w:sz w:val="20"/>
          <w:u w:val="none"/>
        </w:rPr>
        <w:t xml:space="preserve">becomes unable to comply with relevant provisions of the </w:t>
      </w:r>
      <w:r w:rsidRPr="00F17BB9">
        <w:rPr>
          <w:rStyle w:val="DeltaViewInsertion"/>
          <w:rFonts w:cs="Arial"/>
          <w:b/>
          <w:color w:val="auto"/>
          <w:sz w:val="20"/>
          <w:u w:val="none"/>
        </w:rPr>
        <w:t>Grid Code</w:t>
      </w:r>
      <w:r w:rsidRPr="00F17BB9">
        <w:rPr>
          <w:rStyle w:val="DeltaViewInsertion"/>
          <w:rFonts w:cs="Arial"/>
          <w:color w:val="auto"/>
          <w:sz w:val="20"/>
          <w:u w:val="none"/>
        </w:rPr>
        <w:t xml:space="preserve">, and where applicable with Appendices F1 to F5 of the </w:t>
      </w:r>
      <w:r w:rsidRPr="00F17BB9">
        <w:rPr>
          <w:rStyle w:val="DeltaViewInsertion"/>
          <w:rFonts w:cs="Arial"/>
          <w:b/>
          <w:color w:val="auto"/>
          <w:sz w:val="20"/>
          <w:u w:val="none"/>
        </w:rPr>
        <w:t>Bilateral Agreement</w:t>
      </w:r>
      <w:r w:rsidR="00CB5C8B" w:rsidRPr="00F17BB9">
        <w:rPr>
          <w:rStyle w:val="DeltaViewInsertion"/>
          <w:rFonts w:cs="Arial"/>
          <w:color w:val="auto"/>
          <w:sz w:val="20"/>
          <w:u w:val="none"/>
        </w:rPr>
        <w:t xml:space="preserve"> (and in the case of </w:t>
      </w:r>
      <w:r w:rsidR="00CB5C8B" w:rsidRPr="00F17BB9">
        <w:rPr>
          <w:rStyle w:val="DeltaViewInsertion"/>
          <w:rFonts w:cs="Arial"/>
          <w:b/>
          <w:color w:val="auto"/>
          <w:sz w:val="20"/>
          <w:u w:val="none"/>
        </w:rPr>
        <w:t xml:space="preserve">OTSUA </w:t>
      </w:r>
      <w:r w:rsidR="00CB5C8B" w:rsidRPr="00F17BB9">
        <w:rPr>
          <w:rStyle w:val="DeltaViewInsertion"/>
          <w:rFonts w:cs="Arial"/>
          <w:color w:val="auto"/>
          <w:sz w:val="20"/>
          <w:u w:val="none"/>
        </w:rPr>
        <w:t>Appendices OF1 to OF5 of the</w:t>
      </w:r>
      <w:r w:rsidR="00CB5C8B" w:rsidRPr="00F17BB9">
        <w:rPr>
          <w:rStyle w:val="DeltaViewInsertion"/>
          <w:rFonts w:cs="Arial"/>
          <w:b/>
          <w:color w:val="auto"/>
          <w:sz w:val="20"/>
          <w:u w:val="none"/>
        </w:rPr>
        <w:t xml:space="preserve"> Bilateral Agreement</w:t>
      </w:r>
      <w:r w:rsidR="00CB5C8B" w:rsidRPr="00F17BB9">
        <w:rPr>
          <w:rStyle w:val="DeltaViewInsertion"/>
          <w:rFonts w:cs="Arial"/>
          <w:color w:val="auto"/>
          <w:sz w:val="20"/>
          <w:u w:val="none"/>
        </w:rPr>
        <w:t>)</w:t>
      </w:r>
      <w:r w:rsidRPr="00F17BB9">
        <w:rPr>
          <w:rStyle w:val="DeltaViewInsertion"/>
          <w:rFonts w:cs="Arial"/>
          <w:color w:val="auto"/>
          <w:sz w:val="20"/>
          <w:u w:val="none"/>
        </w:rPr>
        <w:t>.</w:t>
      </w:r>
      <w:r w:rsidR="00D16D8E" w:rsidRPr="00F17BB9">
        <w:rPr>
          <w:rStyle w:val="DeltaViewInsertion"/>
          <w:rFonts w:cs="Arial"/>
          <w:color w:val="auto"/>
          <w:sz w:val="20"/>
          <w:u w:val="none"/>
        </w:rPr>
        <w:t xml:space="preserve"> This process also includes</w:t>
      </w:r>
      <w:r w:rsidR="00D16D8E" w:rsidRPr="00F17BB9">
        <w:rPr>
          <w:rStyle w:val="DeltaViewInsertion"/>
          <w:rFonts w:cs="Arial"/>
          <w:b/>
          <w:color w:val="auto"/>
          <w:sz w:val="20"/>
          <w:u w:val="none"/>
        </w:rPr>
        <w:t xml:space="preserve"> </w:t>
      </w:r>
      <w:r w:rsidR="00D16D8E" w:rsidRPr="00F17BB9">
        <w:rPr>
          <w:rStyle w:val="DeltaViewInsertion"/>
          <w:rFonts w:cs="Arial"/>
          <w:color w:val="auto"/>
          <w:sz w:val="20"/>
          <w:u w:val="none"/>
        </w:rPr>
        <w:t xml:space="preserve">when changes or </w:t>
      </w:r>
      <w:r w:rsidR="00D16D8E" w:rsidRPr="00F17BB9">
        <w:rPr>
          <w:rStyle w:val="DeltaViewInsertion"/>
          <w:rFonts w:cs="Arial"/>
          <w:b/>
          <w:color w:val="auto"/>
          <w:sz w:val="20"/>
          <w:u w:val="none"/>
        </w:rPr>
        <w:t>Modifications</w:t>
      </w:r>
      <w:r w:rsidR="00D16D8E" w:rsidRPr="00F17BB9">
        <w:rPr>
          <w:rStyle w:val="DeltaViewInsertion"/>
          <w:rFonts w:cs="Arial"/>
          <w:color w:val="auto"/>
          <w:sz w:val="20"/>
          <w:u w:val="none"/>
        </w:rPr>
        <w:t xml:space="preserve"> are made to </w:t>
      </w:r>
      <w:r w:rsidR="00D16D8E" w:rsidRPr="00F17BB9">
        <w:rPr>
          <w:rStyle w:val="DeltaViewInsertion"/>
          <w:rFonts w:cs="Arial"/>
          <w:b/>
          <w:color w:val="auto"/>
          <w:sz w:val="20"/>
          <w:u w:val="none"/>
        </w:rPr>
        <w:t>Plant</w:t>
      </w:r>
      <w:r w:rsidR="00D16D8E" w:rsidRPr="00F17BB9">
        <w:rPr>
          <w:rStyle w:val="DeltaViewInsertion"/>
          <w:rFonts w:cs="Arial"/>
          <w:color w:val="auto"/>
          <w:sz w:val="20"/>
          <w:u w:val="none"/>
        </w:rPr>
        <w:t xml:space="preserve"> and/or </w:t>
      </w:r>
      <w:r w:rsidR="00D16D8E" w:rsidRPr="00F17BB9">
        <w:rPr>
          <w:rStyle w:val="DeltaViewInsertion"/>
          <w:rFonts w:cs="Arial"/>
          <w:b/>
          <w:color w:val="auto"/>
          <w:sz w:val="20"/>
          <w:u w:val="none"/>
        </w:rPr>
        <w:t>Apparatus</w:t>
      </w:r>
      <w:r w:rsidR="00CB5C8B" w:rsidRPr="00F17BB9">
        <w:rPr>
          <w:rStyle w:val="DeltaViewInsertion"/>
          <w:rFonts w:cs="Arial"/>
          <w:b/>
          <w:color w:val="auto"/>
          <w:sz w:val="20"/>
          <w:u w:val="none"/>
        </w:rPr>
        <w:t xml:space="preserve"> </w:t>
      </w:r>
      <w:r w:rsidR="00CB5C8B" w:rsidRPr="00F17BB9">
        <w:rPr>
          <w:rStyle w:val="DeltaViewInsertion"/>
          <w:rFonts w:cs="Arial"/>
          <w:color w:val="auto"/>
          <w:sz w:val="20"/>
          <w:u w:val="none"/>
        </w:rPr>
        <w:t xml:space="preserve">(including </w:t>
      </w:r>
      <w:r w:rsidR="00CB5C8B" w:rsidRPr="00F17BB9">
        <w:rPr>
          <w:rStyle w:val="DeltaViewInsertion"/>
          <w:rFonts w:cs="Arial"/>
          <w:b/>
          <w:color w:val="auto"/>
          <w:sz w:val="20"/>
          <w:u w:val="none"/>
        </w:rPr>
        <w:t>OTSUA</w:t>
      </w:r>
      <w:r w:rsidR="00CB5C8B" w:rsidRPr="00F17BB9">
        <w:rPr>
          <w:rStyle w:val="DeltaViewInsertion"/>
          <w:rFonts w:cs="Arial"/>
          <w:color w:val="auto"/>
          <w:sz w:val="20"/>
          <w:u w:val="none"/>
        </w:rPr>
        <w:t>)</w:t>
      </w:r>
      <w:r w:rsidR="00D16D8E" w:rsidRPr="00F17BB9">
        <w:rPr>
          <w:rStyle w:val="DeltaViewInsertion"/>
          <w:rFonts w:cs="Arial"/>
          <w:color w:val="auto"/>
          <w:sz w:val="20"/>
          <w:u w:val="none"/>
        </w:rPr>
        <w:t>.</w:t>
      </w:r>
      <w:r w:rsidRPr="00F17BB9">
        <w:rPr>
          <w:rStyle w:val="DeltaViewInsertion"/>
          <w:rFonts w:cs="Arial"/>
          <w:color w:val="auto"/>
          <w:sz w:val="20"/>
          <w:u w:val="none"/>
        </w:rPr>
        <w:t xml:space="preserve">  This process applies to such </w:t>
      </w:r>
      <w:r w:rsidRPr="00F17BB9">
        <w:rPr>
          <w:rStyle w:val="DeltaViewInsertion"/>
          <w:rFonts w:cs="Arial"/>
          <w:b/>
          <w:color w:val="auto"/>
          <w:sz w:val="20"/>
          <w:u w:val="none"/>
        </w:rPr>
        <w:t xml:space="preserve">Plant </w:t>
      </w:r>
      <w:r w:rsidRPr="00F17BB9">
        <w:rPr>
          <w:rStyle w:val="DeltaViewInsertion"/>
          <w:rFonts w:cs="Arial"/>
          <w:color w:val="auto"/>
          <w:sz w:val="20"/>
          <w:u w:val="none"/>
        </w:rPr>
        <w:t xml:space="preserve">and/or </w:t>
      </w:r>
      <w:r w:rsidRPr="00F17BB9">
        <w:rPr>
          <w:rStyle w:val="DeltaViewInsertion"/>
          <w:rFonts w:cs="Arial"/>
          <w:b/>
          <w:color w:val="auto"/>
          <w:sz w:val="20"/>
          <w:u w:val="none"/>
        </w:rPr>
        <w:t>Apparatus</w:t>
      </w:r>
      <w:r w:rsidRPr="00F17BB9">
        <w:rPr>
          <w:rStyle w:val="DeltaViewInsertion"/>
          <w:rFonts w:cs="Arial"/>
          <w:color w:val="auto"/>
          <w:sz w:val="20"/>
          <w:u w:val="none"/>
        </w:rPr>
        <w:t xml:space="preserve"> after the </w:t>
      </w:r>
      <w:r w:rsidRPr="00F17BB9">
        <w:rPr>
          <w:rStyle w:val="DeltaViewInsertion"/>
          <w:rFonts w:cs="Arial"/>
          <w:b/>
          <w:color w:val="auto"/>
          <w:sz w:val="20"/>
          <w:u w:val="none"/>
        </w:rPr>
        <w:t>Plant</w:t>
      </w:r>
      <w:r w:rsidRPr="00F17BB9">
        <w:rPr>
          <w:rStyle w:val="DeltaViewInsertion"/>
          <w:rFonts w:cs="Arial"/>
          <w:color w:val="auto"/>
          <w:sz w:val="20"/>
          <w:u w:val="none"/>
        </w:rPr>
        <w:t xml:space="preserve"> and/or </w:t>
      </w:r>
      <w:r w:rsidRPr="00F17BB9">
        <w:rPr>
          <w:rStyle w:val="DeltaViewInsertion"/>
          <w:rFonts w:cs="Arial"/>
          <w:b/>
          <w:color w:val="auto"/>
          <w:sz w:val="20"/>
          <w:u w:val="none"/>
        </w:rPr>
        <w:t>Apparatus</w:t>
      </w:r>
      <w:r w:rsidRPr="00F17BB9">
        <w:rPr>
          <w:rStyle w:val="DeltaViewInsertion"/>
          <w:rFonts w:cs="Arial"/>
          <w:color w:val="auto"/>
          <w:sz w:val="20"/>
          <w:u w:val="none"/>
        </w:rPr>
        <w:t xml:space="preserve"> has become</w:t>
      </w:r>
      <w:r w:rsidRPr="00F17BB9">
        <w:rPr>
          <w:rStyle w:val="DeltaViewInsertion"/>
          <w:rFonts w:cs="Arial"/>
          <w:b/>
          <w:color w:val="auto"/>
          <w:sz w:val="20"/>
          <w:u w:val="none"/>
        </w:rPr>
        <w:t xml:space="preserve"> Operational</w:t>
      </w:r>
      <w:r w:rsidR="00D16D8E" w:rsidRPr="00F17BB9">
        <w:rPr>
          <w:rStyle w:val="DeltaViewInsertion"/>
          <w:rFonts w:cs="Arial"/>
          <w:b/>
          <w:color w:val="auto"/>
          <w:sz w:val="20"/>
          <w:u w:val="none"/>
        </w:rPr>
        <w:t xml:space="preserve"> </w:t>
      </w:r>
      <w:r w:rsidR="00D16D8E" w:rsidRPr="00F17BB9">
        <w:rPr>
          <w:rStyle w:val="DeltaViewInsertion"/>
          <w:rFonts w:cs="Arial"/>
          <w:color w:val="auto"/>
          <w:sz w:val="20"/>
          <w:u w:val="none"/>
        </w:rPr>
        <w:t xml:space="preserve">and until </w:t>
      </w:r>
      <w:r w:rsidR="00D16D8E" w:rsidRPr="00F17BB9">
        <w:rPr>
          <w:rStyle w:val="DeltaViewInsertion"/>
          <w:rFonts w:cs="Arial"/>
          <w:b/>
          <w:color w:val="auto"/>
          <w:sz w:val="20"/>
          <w:u w:val="none"/>
        </w:rPr>
        <w:t>Disconnected</w:t>
      </w:r>
      <w:r w:rsidR="00D16D8E" w:rsidRPr="00F17BB9">
        <w:rPr>
          <w:rStyle w:val="DeltaViewInsertion"/>
          <w:rFonts w:cs="Arial"/>
          <w:color w:val="auto"/>
          <w:sz w:val="20"/>
          <w:u w:val="none"/>
        </w:rPr>
        <w:t xml:space="preserve"> from the </w:t>
      </w:r>
      <w:r w:rsidR="00D16D8E" w:rsidRPr="00F17BB9">
        <w:rPr>
          <w:rStyle w:val="DeltaViewInsertion"/>
          <w:rFonts w:cs="Arial"/>
          <w:b/>
          <w:color w:val="auto"/>
          <w:sz w:val="20"/>
          <w:u w:val="none"/>
        </w:rPr>
        <w:t>Total System</w:t>
      </w:r>
      <w:r w:rsidRPr="00F17BB9">
        <w:rPr>
          <w:rStyle w:val="DeltaViewInsertion"/>
          <w:rFonts w:cs="Arial"/>
          <w:b/>
          <w:color w:val="auto"/>
          <w:sz w:val="20"/>
          <w:u w:val="none"/>
        </w:rPr>
        <w:t>,</w:t>
      </w:r>
      <w:r w:rsidR="00CB5C8B" w:rsidRPr="00F17BB9">
        <w:rPr>
          <w:rStyle w:val="DeltaViewInsertion"/>
          <w:rFonts w:cs="Arial"/>
          <w:color w:val="auto"/>
          <w:sz w:val="20"/>
          <w:u w:val="none"/>
        </w:rPr>
        <w:t xml:space="preserve"> (or until, in the case of </w:t>
      </w:r>
      <w:r w:rsidR="00CB5C8B" w:rsidRPr="00F17BB9">
        <w:rPr>
          <w:rStyle w:val="DeltaViewInsertion"/>
          <w:rFonts w:cs="Arial"/>
          <w:b/>
          <w:color w:val="auto"/>
          <w:sz w:val="20"/>
          <w:u w:val="none"/>
        </w:rPr>
        <w:lastRenderedPageBreak/>
        <w:t>OTSUA</w:t>
      </w:r>
      <w:r w:rsidR="00CB5C8B" w:rsidRPr="00F17BB9">
        <w:rPr>
          <w:rStyle w:val="DeltaViewInsertion"/>
          <w:rFonts w:cs="Arial"/>
          <w:color w:val="auto"/>
          <w:sz w:val="20"/>
          <w:u w:val="none"/>
        </w:rPr>
        <w:t xml:space="preserve">, the </w:t>
      </w:r>
      <w:r w:rsidR="00CB5C8B" w:rsidRPr="00F17BB9">
        <w:rPr>
          <w:rStyle w:val="DeltaViewInsertion"/>
          <w:rFonts w:cs="Arial"/>
          <w:b/>
          <w:color w:val="auto"/>
          <w:sz w:val="20"/>
          <w:u w:val="none"/>
        </w:rPr>
        <w:t>OTSUA Transfer Time</w:t>
      </w:r>
      <w:r w:rsidR="00CB5C8B" w:rsidRPr="00F17BB9">
        <w:rPr>
          <w:rStyle w:val="DeltaViewInsertion"/>
          <w:rFonts w:cs="Arial"/>
          <w:color w:val="auto"/>
          <w:sz w:val="20"/>
          <w:u w:val="none"/>
        </w:rPr>
        <w:t>)</w:t>
      </w:r>
      <w:r w:rsidRPr="00F17BB9">
        <w:rPr>
          <w:rStyle w:val="DeltaViewInsertion"/>
          <w:rFonts w:cs="Arial"/>
          <w:b/>
          <w:color w:val="auto"/>
          <w:sz w:val="20"/>
          <w:u w:val="none"/>
        </w:rPr>
        <w:t xml:space="preserve"> </w:t>
      </w:r>
      <w:r w:rsidRPr="00F17BB9">
        <w:rPr>
          <w:rStyle w:val="DeltaViewInsertion"/>
          <w:rFonts w:cs="Arial"/>
          <w:color w:val="auto"/>
          <w:sz w:val="20"/>
          <w:u w:val="none"/>
        </w:rPr>
        <w:t xml:space="preserve">when changes or </w:t>
      </w:r>
      <w:r w:rsidRPr="00F17BB9">
        <w:rPr>
          <w:rStyle w:val="DeltaViewInsertion"/>
          <w:rFonts w:cs="Arial"/>
          <w:b/>
          <w:color w:val="auto"/>
          <w:sz w:val="20"/>
          <w:u w:val="none"/>
        </w:rPr>
        <w:t>Modifications</w:t>
      </w:r>
      <w:r w:rsidRPr="00F17BB9">
        <w:rPr>
          <w:rStyle w:val="DeltaViewInsertion"/>
          <w:rFonts w:cs="Arial"/>
          <w:color w:val="auto"/>
          <w:sz w:val="20"/>
          <w:u w:val="none"/>
        </w:rPr>
        <w:t xml:space="preserve"> are made.</w:t>
      </w:r>
      <w:bookmarkEnd w:id="123"/>
    </w:p>
    <w:p w14:paraId="5DAF4812" w14:textId="1F1969A5" w:rsidR="00CB5C8B" w:rsidRPr="00F17BB9" w:rsidRDefault="00CB5C8B" w:rsidP="00B23E46">
      <w:pPr>
        <w:tabs>
          <w:tab w:val="left" w:pos="2268"/>
          <w:tab w:val="left" w:pos="2736"/>
          <w:tab w:val="left" w:pos="3600"/>
          <w:tab w:val="left" w:pos="4608"/>
          <w:tab w:val="left" w:pos="5904"/>
        </w:tabs>
        <w:rPr>
          <w:rStyle w:val="DeltaViewInsertion"/>
          <w:rFonts w:cs="Arial"/>
          <w:color w:val="auto"/>
          <w:sz w:val="20"/>
          <w:u w:val="none"/>
        </w:rPr>
      </w:pPr>
    </w:p>
    <w:p w14:paraId="501BA9FE" w14:textId="279AC41D" w:rsidR="00B23E46" w:rsidRPr="00F17BB9" w:rsidRDefault="00B23E46" w:rsidP="00B23E46">
      <w:pPr>
        <w:tabs>
          <w:tab w:val="left" w:pos="1566"/>
          <w:tab w:val="left" w:pos="2736"/>
          <w:tab w:val="left" w:pos="3600"/>
          <w:tab w:val="left" w:pos="4608"/>
          <w:tab w:val="left" w:pos="5904"/>
        </w:tabs>
        <w:ind w:left="2268" w:hanging="1548"/>
        <w:rPr>
          <w:rStyle w:val="DeltaViewInsertion"/>
          <w:b/>
          <w:color w:val="auto"/>
          <w:sz w:val="20"/>
          <w:u w:val="none"/>
        </w:rPr>
      </w:pPr>
      <w:r w:rsidRPr="00F17BB9">
        <w:rPr>
          <w:sz w:val="20"/>
        </w:rPr>
        <w:t xml:space="preserve">(iii) </w:t>
      </w:r>
      <w:r w:rsidRPr="00F17BB9">
        <w:rPr>
          <w:sz w:val="20"/>
        </w:rPr>
        <w:tab/>
      </w:r>
      <w:r w:rsidRPr="00F17BB9">
        <w:rPr>
          <w:sz w:val="20"/>
        </w:rPr>
        <w:tab/>
      </w:r>
      <w:r w:rsidRPr="00F17BB9">
        <w:rPr>
          <w:rStyle w:val="DeltaViewInsertion"/>
          <w:b/>
          <w:color w:val="auto"/>
          <w:sz w:val="20"/>
          <w:u w:val="none"/>
        </w:rPr>
        <w:t>Network Operator’s</w:t>
      </w:r>
      <w:r w:rsidRPr="00F17BB9">
        <w:rPr>
          <w:rStyle w:val="DeltaViewInsertion"/>
          <w:color w:val="auto"/>
          <w:sz w:val="20"/>
          <w:u w:val="none"/>
        </w:rPr>
        <w:t xml:space="preserve"> or </w:t>
      </w:r>
      <w:r w:rsidRPr="00F17BB9">
        <w:rPr>
          <w:rStyle w:val="DeltaViewInsertion"/>
          <w:b/>
          <w:color w:val="auto"/>
          <w:sz w:val="20"/>
          <w:u w:val="none"/>
        </w:rPr>
        <w:t>Non-Embedded Customer’s Plant</w:t>
      </w:r>
      <w:r w:rsidRPr="00F17BB9">
        <w:rPr>
          <w:rStyle w:val="DeltaViewInsertion"/>
          <w:color w:val="auto"/>
          <w:sz w:val="20"/>
          <w:u w:val="none"/>
        </w:rPr>
        <w:t xml:space="preserve"> and </w:t>
      </w:r>
      <w:r w:rsidRPr="00F17BB9">
        <w:rPr>
          <w:rStyle w:val="DeltaViewInsertion"/>
          <w:b/>
          <w:color w:val="auto"/>
          <w:sz w:val="20"/>
          <w:u w:val="none"/>
        </w:rPr>
        <w:t>Apparatus:</w:t>
      </w:r>
    </w:p>
    <w:p w14:paraId="50554E10" w14:textId="77777777" w:rsidR="00B23E46" w:rsidRPr="00F17BB9" w:rsidRDefault="00B23E46" w:rsidP="00B23E46">
      <w:pPr>
        <w:tabs>
          <w:tab w:val="left" w:pos="1566"/>
          <w:tab w:val="left" w:pos="2736"/>
          <w:tab w:val="left" w:pos="3600"/>
          <w:tab w:val="left" w:pos="4608"/>
          <w:tab w:val="left" w:pos="5904"/>
        </w:tabs>
        <w:ind w:left="2268" w:hanging="1548"/>
        <w:rPr>
          <w:sz w:val="20"/>
        </w:rPr>
      </w:pPr>
    </w:p>
    <w:p w14:paraId="73A09F04" w14:textId="77777777" w:rsidR="00B23E46" w:rsidRPr="00F17BB9" w:rsidRDefault="00B23E46" w:rsidP="00B23E46">
      <w:pPr>
        <w:tabs>
          <w:tab w:val="left" w:pos="2268"/>
          <w:tab w:val="left" w:pos="2736"/>
          <w:tab w:val="left" w:pos="3600"/>
          <w:tab w:val="left" w:pos="4608"/>
          <w:tab w:val="left" w:pos="5904"/>
        </w:tabs>
        <w:ind w:left="2268"/>
        <w:rPr>
          <w:rStyle w:val="DeltaViewInsertion"/>
          <w:color w:val="auto"/>
          <w:sz w:val="20"/>
          <w:u w:val="none"/>
        </w:rPr>
      </w:pPr>
      <w:r w:rsidRPr="00F17BB9">
        <w:rPr>
          <w:rStyle w:val="DeltaViewInsertion"/>
          <w:color w:val="auto"/>
          <w:sz w:val="20"/>
          <w:u w:val="none"/>
        </w:rPr>
        <w:t xml:space="preserve">the process (leading to an </w:t>
      </w:r>
      <w:r w:rsidRPr="00F17BB9">
        <w:rPr>
          <w:rStyle w:val="DeltaViewInsertion"/>
          <w:b/>
          <w:color w:val="auto"/>
          <w:sz w:val="20"/>
          <w:u w:val="none"/>
        </w:rPr>
        <w:t>Energisation Operational Notification</w:t>
      </w:r>
      <w:r w:rsidRPr="00F17BB9">
        <w:rPr>
          <w:rStyle w:val="DeltaViewInsertion"/>
          <w:color w:val="auto"/>
          <w:sz w:val="20"/>
          <w:u w:val="none"/>
        </w:rPr>
        <w:t xml:space="preserve">) which must be followed by </w:t>
      </w:r>
      <w:r w:rsidRPr="00F17BB9">
        <w:rPr>
          <w:rStyle w:val="DeltaViewInsertion"/>
          <w:b/>
          <w:color w:val="auto"/>
          <w:sz w:val="20"/>
          <w:u w:val="none"/>
        </w:rPr>
        <w:t>NGET</w:t>
      </w:r>
      <w:r w:rsidRPr="00F17BB9">
        <w:rPr>
          <w:rStyle w:val="DeltaViewInsertion"/>
          <w:color w:val="auto"/>
          <w:sz w:val="20"/>
          <w:u w:val="none"/>
        </w:rPr>
        <w:t xml:space="preserve"> and any </w:t>
      </w:r>
      <w:r w:rsidRPr="00F17BB9">
        <w:rPr>
          <w:rStyle w:val="DeltaViewInsertion"/>
          <w:b/>
          <w:color w:val="auto"/>
          <w:sz w:val="20"/>
          <w:u w:val="none"/>
        </w:rPr>
        <w:t>Network Operator</w:t>
      </w:r>
      <w:r w:rsidRPr="00F17BB9">
        <w:rPr>
          <w:rStyle w:val="DeltaViewInsertion"/>
          <w:color w:val="auto"/>
          <w:sz w:val="20"/>
          <w:u w:val="none"/>
        </w:rPr>
        <w:t xml:space="preserve"> or </w:t>
      </w:r>
      <w:r w:rsidRPr="00F17BB9">
        <w:rPr>
          <w:rStyle w:val="DeltaViewInsertion"/>
          <w:b/>
          <w:color w:val="auto"/>
          <w:sz w:val="20"/>
          <w:u w:val="none"/>
        </w:rPr>
        <w:t xml:space="preserve">Non-Embedded Customer </w:t>
      </w:r>
      <w:r w:rsidRPr="00F17BB9">
        <w:rPr>
          <w:rStyle w:val="DeltaViewInsertion"/>
          <w:color w:val="auto"/>
          <w:sz w:val="20"/>
          <w:u w:val="none"/>
        </w:rPr>
        <w:t xml:space="preserve">to demonstrate its compliance with the </w:t>
      </w:r>
      <w:r w:rsidRPr="00F17BB9">
        <w:rPr>
          <w:rStyle w:val="DeltaViewInsertion"/>
          <w:b/>
          <w:color w:val="auto"/>
          <w:sz w:val="20"/>
          <w:u w:val="none"/>
        </w:rPr>
        <w:t xml:space="preserve">Grid Code </w:t>
      </w:r>
      <w:r w:rsidRPr="00F17BB9">
        <w:rPr>
          <w:rStyle w:val="DeltaViewInsertion"/>
          <w:color w:val="auto"/>
          <w:sz w:val="20"/>
          <w:u w:val="none"/>
        </w:rPr>
        <w:t xml:space="preserve">in relation to its </w:t>
      </w:r>
      <w:r w:rsidRPr="00F17BB9">
        <w:rPr>
          <w:rStyle w:val="DeltaViewInsertion"/>
          <w:b/>
          <w:color w:val="auto"/>
          <w:sz w:val="20"/>
          <w:u w:val="none"/>
        </w:rPr>
        <w:t>Plant</w:t>
      </w:r>
      <w:r w:rsidRPr="00F17BB9">
        <w:rPr>
          <w:rStyle w:val="DeltaViewInsertion"/>
          <w:color w:val="auto"/>
          <w:sz w:val="20"/>
          <w:u w:val="none"/>
        </w:rPr>
        <w:t xml:space="preserve"> and </w:t>
      </w:r>
      <w:r w:rsidRPr="00F17BB9">
        <w:rPr>
          <w:rStyle w:val="DeltaViewInsertion"/>
          <w:b/>
          <w:color w:val="auto"/>
          <w:sz w:val="20"/>
          <w:u w:val="none"/>
        </w:rPr>
        <w:t>Apparatus</w:t>
      </w:r>
      <w:r w:rsidRPr="00F17BB9">
        <w:rPr>
          <w:rStyle w:val="DeltaViewInsertion"/>
          <w:color w:val="auto"/>
          <w:sz w:val="20"/>
          <w:u w:val="none"/>
        </w:rPr>
        <w:t xml:space="preserve"> prior to the relevant</w:t>
      </w:r>
      <w:r w:rsidRPr="00F17BB9">
        <w:rPr>
          <w:rStyle w:val="DeltaViewInsertion"/>
          <w:b/>
          <w:color w:val="auto"/>
          <w:sz w:val="20"/>
          <w:u w:val="none"/>
        </w:rPr>
        <w:t xml:space="preserve"> Plant </w:t>
      </w:r>
      <w:r w:rsidRPr="00F17BB9">
        <w:rPr>
          <w:rStyle w:val="DeltaViewInsertion"/>
          <w:color w:val="auto"/>
          <w:sz w:val="20"/>
          <w:u w:val="none"/>
        </w:rPr>
        <w:t>and</w:t>
      </w:r>
      <w:r w:rsidRPr="00F17BB9">
        <w:rPr>
          <w:rStyle w:val="DeltaViewInsertion"/>
          <w:b/>
          <w:color w:val="auto"/>
          <w:sz w:val="20"/>
          <w:u w:val="none"/>
        </w:rPr>
        <w:t xml:space="preserve"> Apparatus </w:t>
      </w:r>
      <w:r w:rsidRPr="00F17BB9">
        <w:rPr>
          <w:rStyle w:val="DeltaViewInsertion"/>
          <w:color w:val="auto"/>
          <w:sz w:val="20"/>
          <w:u w:val="none"/>
        </w:rPr>
        <w:t>being energised.</w:t>
      </w:r>
    </w:p>
    <w:p w14:paraId="7401492C" w14:textId="77777777" w:rsidR="00B23E46" w:rsidRPr="00F17BB9" w:rsidRDefault="00B23E46" w:rsidP="00B23E46">
      <w:pPr>
        <w:tabs>
          <w:tab w:val="left" w:pos="2268"/>
          <w:tab w:val="left" w:pos="2736"/>
          <w:tab w:val="left" w:pos="3600"/>
          <w:tab w:val="left" w:pos="4608"/>
          <w:tab w:val="left" w:pos="5904"/>
        </w:tabs>
        <w:ind w:left="2268"/>
        <w:rPr>
          <w:rStyle w:val="DeltaViewInsertion"/>
          <w:color w:val="auto"/>
          <w:sz w:val="20"/>
          <w:u w:val="none"/>
        </w:rPr>
      </w:pPr>
    </w:p>
    <w:p w14:paraId="70610C66" w14:textId="77777777" w:rsidR="00B23E46" w:rsidRPr="00F17BB9" w:rsidRDefault="00B23E46" w:rsidP="00B23E46">
      <w:pPr>
        <w:tabs>
          <w:tab w:val="left" w:pos="2268"/>
          <w:tab w:val="left" w:pos="2736"/>
          <w:tab w:val="left" w:pos="3600"/>
          <w:tab w:val="left" w:pos="4608"/>
          <w:tab w:val="left" w:pos="5904"/>
        </w:tabs>
        <w:ind w:left="2268"/>
        <w:rPr>
          <w:b/>
          <w:i/>
          <w:sz w:val="20"/>
        </w:rPr>
      </w:pPr>
      <w:r w:rsidRPr="00F17BB9">
        <w:rPr>
          <w:rStyle w:val="DeltaViewInsertion"/>
          <w:color w:val="auto"/>
          <w:sz w:val="20"/>
          <w:u w:val="none"/>
        </w:rPr>
        <w:t xml:space="preserve">the process (leading to an </w:t>
      </w:r>
      <w:r w:rsidRPr="00F17BB9">
        <w:rPr>
          <w:rStyle w:val="DeltaViewInsertion"/>
          <w:b/>
          <w:color w:val="auto"/>
          <w:sz w:val="20"/>
          <w:u w:val="none"/>
        </w:rPr>
        <w:t>Interim Operational Notification</w:t>
      </w:r>
      <w:r w:rsidRPr="00F17BB9">
        <w:rPr>
          <w:rStyle w:val="DeltaViewInsertion"/>
          <w:color w:val="auto"/>
          <w:sz w:val="20"/>
          <w:u w:val="none"/>
        </w:rPr>
        <w:t xml:space="preserve"> and </w:t>
      </w:r>
      <w:r w:rsidRPr="00F17BB9">
        <w:rPr>
          <w:rStyle w:val="DeltaViewInsertion"/>
          <w:b/>
          <w:color w:val="auto"/>
          <w:sz w:val="20"/>
          <w:u w:val="none"/>
        </w:rPr>
        <w:t>Final Operational Notification</w:t>
      </w:r>
      <w:r w:rsidRPr="00F17BB9">
        <w:rPr>
          <w:rStyle w:val="DeltaViewInsertion"/>
          <w:color w:val="auto"/>
          <w:sz w:val="20"/>
          <w:u w:val="none"/>
        </w:rPr>
        <w:t xml:space="preserve">) which must be followed by </w:t>
      </w:r>
      <w:r w:rsidRPr="00F17BB9">
        <w:rPr>
          <w:rStyle w:val="DeltaViewInsertion"/>
          <w:b/>
          <w:color w:val="auto"/>
          <w:sz w:val="20"/>
          <w:u w:val="none"/>
        </w:rPr>
        <w:t>NGET</w:t>
      </w:r>
      <w:r w:rsidRPr="00F17BB9">
        <w:rPr>
          <w:rStyle w:val="DeltaViewInsertion"/>
          <w:color w:val="auto"/>
          <w:sz w:val="20"/>
          <w:u w:val="none"/>
        </w:rPr>
        <w:t xml:space="preserve"> and any </w:t>
      </w:r>
      <w:r w:rsidRPr="00F17BB9">
        <w:rPr>
          <w:rStyle w:val="DeltaViewInsertion"/>
          <w:b/>
          <w:color w:val="auto"/>
          <w:sz w:val="20"/>
          <w:u w:val="none"/>
        </w:rPr>
        <w:t>Network Operator</w:t>
      </w:r>
      <w:r w:rsidRPr="00F17BB9">
        <w:rPr>
          <w:rStyle w:val="DeltaViewInsertion"/>
          <w:color w:val="auto"/>
          <w:sz w:val="20"/>
          <w:u w:val="none"/>
        </w:rPr>
        <w:t xml:space="preserve"> or </w:t>
      </w:r>
      <w:r w:rsidRPr="00F17BB9">
        <w:rPr>
          <w:rStyle w:val="DeltaViewInsertion"/>
          <w:b/>
          <w:color w:val="auto"/>
          <w:sz w:val="20"/>
          <w:u w:val="none"/>
        </w:rPr>
        <w:t>Non-Embedded Customer</w:t>
      </w:r>
      <w:r w:rsidRPr="00F17BB9">
        <w:rPr>
          <w:rStyle w:val="DeltaViewInsertion"/>
          <w:color w:val="auto"/>
          <w:sz w:val="20"/>
          <w:u w:val="none"/>
        </w:rPr>
        <w:t xml:space="preserve"> to demonstrate its compliance with the </w:t>
      </w:r>
      <w:r w:rsidRPr="00F17BB9">
        <w:rPr>
          <w:rStyle w:val="DeltaViewInsertion"/>
          <w:b/>
          <w:color w:val="auto"/>
          <w:sz w:val="20"/>
          <w:u w:val="none"/>
        </w:rPr>
        <w:t xml:space="preserve">Grid Code </w:t>
      </w:r>
      <w:r w:rsidRPr="00F17BB9">
        <w:rPr>
          <w:rStyle w:val="DeltaViewInsertion"/>
          <w:color w:val="auto"/>
          <w:sz w:val="20"/>
          <w:u w:val="none"/>
        </w:rPr>
        <w:t xml:space="preserve">in relation to its </w:t>
      </w:r>
      <w:r w:rsidRPr="00F17BB9">
        <w:rPr>
          <w:rStyle w:val="DeltaViewInsertion"/>
          <w:b/>
          <w:color w:val="auto"/>
          <w:sz w:val="20"/>
          <w:u w:val="none"/>
        </w:rPr>
        <w:t>Plant</w:t>
      </w:r>
      <w:r w:rsidRPr="00F17BB9">
        <w:rPr>
          <w:rStyle w:val="DeltaViewInsertion"/>
          <w:color w:val="auto"/>
          <w:sz w:val="20"/>
          <w:u w:val="none"/>
        </w:rPr>
        <w:t xml:space="preserve"> and </w:t>
      </w:r>
      <w:r w:rsidRPr="00F17BB9">
        <w:rPr>
          <w:rStyle w:val="DeltaViewInsertion"/>
          <w:b/>
          <w:color w:val="auto"/>
          <w:sz w:val="20"/>
          <w:u w:val="none"/>
        </w:rPr>
        <w:t>Apparatus</w:t>
      </w:r>
      <w:r w:rsidRPr="00F17BB9">
        <w:rPr>
          <w:rStyle w:val="DeltaViewInsertion"/>
          <w:color w:val="auto"/>
          <w:sz w:val="20"/>
          <w:u w:val="none"/>
        </w:rPr>
        <w:t>.  This process shall be followed prior to and during the course of the relevant</w:t>
      </w:r>
      <w:r w:rsidRPr="00F17BB9">
        <w:rPr>
          <w:rStyle w:val="DeltaViewInsertion"/>
          <w:b/>
          <w:color w:val="auto"/>
          <w:sz w:val="20"/>
          <w:u w:val="none"/>
        </w:rPr>
        <w:t xml:space="preserve"> Plant </w:t>
      </w:r>
      <w:r w:rsidRPr="00F17BB9">
        <w:rPr>
          <w:rStyle w:val="DeltaViewInsertion"/>
          <w:color w:val="auto"/>
          <w:sz w:val="20"/>
          <w:u w:val="none"/>
        </w:rPr>
        <w:t>and</w:t>
      </w:r>
      <w:r w:rsidRPr="00F17BB9">
        <w:rPr>
          <w:rStyle w:val="DeltaViewInsertion"/>
          <w:b/>
          <w:color w:val="auto"/>
          <w:sz w:val="20"/>
          <w:u w:val="none"/>
        </w:rPr>
        <w:t xml:space="preserve"> Apparatus</w:t>
      </w:r>
      <w:r w:rsidRPr="00F17BB9">
        <w:rPr>
          <w:rStyle w:val="DeltaViewInsertion"/>
          <w:color w:val="auto"/>
          <w:sz w:val="20"/>
          <w:u w:val="none"/>
        </w:rPr>
        <w:t xml:space="preserve"> being energised and operated by using the grid connection.</w:t>
      </w:r>
    </w:p>
    <w:p w14:paraId="5625A927" w14:textId="77777777" w:rsidR="00B23E46" w:rsidRPr="00F17BB9" w:rsidRDefault="00B23E46" w:rsidP="00B23E46">
      <w:pPr>
        <w:tabs>
          <w:tab w:val="left" w:pos="1566"/>
          <w:tab w:val="left" w:pos="2736"/>
          <w:tab w:val="left" w:pos="3600"/>
          <w:tab w:val="left" w:pos="4608"/>
          <w:tab w:val="left" w:pos="5904"/>
        </w:tabs>
        <w:ind w:left="1566" w:hanging="1566"/>
        <w:rPr>
          <w:i/>
          <w:sz w:val="20"/>
        </w:rPr>
      </w:pPr>
    </w:p>
    <w:p w14:paraId="7DD71FFF" w14:textId="77777777" w:rsidR="00B23E46" w:rsidRPr="00F17BB9" w:rsidRDefault="00B23E46" w:rsidP="00B23E46">
      <w:pPr>
        <w:tabs>
          <w:tab w:val="left" w:pos="2268"/>
          <w:tab w:val="left" w:pos="2736"/>
          <w:tab w:val="left" w:pos="3600"/>
          <w:tab w:val="left" w:pos="4608"/>
          <w:tab w:val="left" w:pos="5904"/>
        </w:tabs>
        <w:ind w:left="2268"/>
        <w:rPr>
          <w:rStyle w:val="DeltaViewInsertion"/>
          <w:color w:val="auto"/>
          <w:sz w:val="20"/>
          <w:u w:val="none"/>
        </w:rPr>
      </w:pPr>
      <w:r w:rsidRPr="00F17BB9">
        <w:rPr>
          <w:rStyle w:val="DeltaViewInsertion"/>
          <w:color w:val="auto"/>
          <w:sz w:val="20"/>
          <w:u w:val="none"/>
        </w:rPr>
        <w:t xml:space="preserve">the process (leading to a </w:t>
      </w:r>
      <w:r w:rsidRPr="00F17BB9">
        <w:rPr>
          <w:rStyle w:val="DeltaViewInsertion"/>
          <w:b/>
          <w:color w:val="auto"/>
          <w:sz w:val="20"/>
          <w:u w:val="none"/>
        </w:rPr>
        <w:t>Limited Operational Notification</w:t>
      </w:r>
      <w:r w:rsidRPr="00F17BB9">
        <w:rPr>
          <w:rStyle w:val="DeltaViewInsertion"/>
          <w:color w:val="auto"/>
          <w:sz w:val="20"/>
          <w:u w:val="none"/>
        </w:rPr>
        <w:t xml:space="preserve">) which must be followed by </w:t>
      </w:r>
      <w:r w:rsidRPr="00F17BB9">
        <w:rPr>
          <w:rStyle w:val="DeltaViewInsertion"/>
          <w:b/>
          <w:color w:val="auto"/>
          <w:sz w:val="20"/>
          <w:u w:val="none"/>
        </w:rPr>
        <w:t>NGET</w:t>
      </w:r>
      <w:r w:rsidRPr="00F17BB9">
        <w:rPr>
          <w:rStyle w:val="DeltaViewInsertion"/>
          <w:color w:val="auto"/>
          <w:sz w:val="20"/>
          <w:u w:val="none"/>
        </w:rPr>
        <w:t xml:space="preserve"> and each </w:t>
      </w:r>
      <w:r w:rsidRPr="00F17BB9">
        <w:rPr>
          <w:rStyle w:val="DeltaViewInsertion"/>
          <w:b/>
          <w:color w:val="auto"/>
          <w:sz w:val="20"/>
          <w:u w:val="none"/>
        </w:rPr>
        <w:t>Network Operator</w:t>
      </w:r>
      <w:r w:rsidRPr="00F17BB9">
        <w:rPr>
          <w:rStyle w:val="DeltaViewInsertion"/>
          <w:color w:val="auto"/>
          <w:sz w:val="20"/>
          <w:u w:val="none"/>
        </w:rPr>
        <w:t xml:space="preserve"> or </w:t>
      </w:r>
      <w:r w:rsidRPr="00F17BB9">
        <w:rPr>
          <w:rStyle w:val="DeltaViewInsertion"/>
          <w:b/>
          <w:color w:val="auto"/>
          <w:sz w:val="20"/>
          <w:u w:val="none"/>
        </w:rPr>
        <w:t xml:space="preserve">Non-Embedded Customer </w:t>
      </w:r>
      <w:r w:rsidRPr="00F17BB9">
        <w:rPr>
          <w:rStyle w:val="DeltaViewInsertion"/>
          <w:color w:val="auto"/>
          <w:sz w:val="20"/>
          <w:u w:val="none"/>
        </w:rPr>
        <w:t xml:space="preserve">where any of its </w:t>
      </w:r>
      <w:r w:rsidRPr="00F17BB9">
        <w:rPr>
          <w:rStyle w:val="DeltaViewInsertion"/>
          <w:b/>
          <w:color w:val="auto"/>
          <w:sz w:val="20"/>
          <w:u w:val="none"/>
        </w:rPr>
        <w:t>Plant</w:t>
      </w:r>
      <w:r w:rsidRPr="00F17BB9">
        <w:rPr>
          <w:rStyle w:val="DeltaViewInsertion"/>
          <w:color w:val="auto"/>
          <w:sz w:val="20"/>
          <w:u w:val="none"/>
        </w:rPr>
        <w:t xml:space="preserve"> and/or </w:t>
      </w:r>
      <w:r w:rsidRPr="00F17BB9">
        <w:rPr>
          <w:rStyle w:val="DeltaViewInsertion"/>
          <w:b/>
          <w:color w:val="auto"/>
          <w:sz w:val="20"/>
          <w:u w:val="none"/>
        </w:rPr>
        <w:t>Apparatus</w:t>
      </w:r>
      <w:r w:rsidRPr="00F17BB9">
        <w:rPr>
          <w:rStyle w:val="DeltaViewInsertion"/>
          <w:color w:val="auto"/>
          <w:sz w:val="20"/>
          <w:u w:val="none"/>
        </w:rPr>
        <w:t xml:space="preserve"> becomes unable to comply with relevant provisions of the </w:t>
      </w:r>
      <w:r w:rsidRPr="00F17BB9">
        <w:rPr>
          <w:rStyle w:val="DeltaViewInsertion"/>
          <w:b/>
          <w:color w:val="auto"/>
          <w:sz w:val="20"/>
          <w:u w:val="none"/>
        </w:rPr>
        <w:t>Grid Code</w:t>
      </w:r>
      <w:r w:rsidRPr="00F17BB9">
        <w:rPr>
          <w:rStyle w:val="DeltaViewInsertion"/>
          <w:color w:val="auto"/>
          <w:sz w:val="20"/>
          <w:u w:val="none"/>
        </w:rPr>
        <w:t xml:space="preserve">, and where applicable with Appendices F1 to F5 of the </w:t>
      </w:r>
      <w:r w:rsidRPr="00F17BB9">
        <w:rPr>
          <w:rStyle w:val="DeltaViewInsertion"/>
          <w:b/>
          <w:color w:val="auto"/>
          <w:sz w:val="20"/>
          <w:u w:val="none"/>
        </w:rPr>
        <w:t>Bilateral Agreement</w:t>
      </w:r>
      <w:r w:rsidRPr="00F17BB9">
        <w:rPr>
          <w:rStyle w:val="DeltaViewInsertion"/>
          <w:color w:val="auto"/>
          <w:sz w:val="20"/>
          <w:u w:val="none"/>
        </w:rPr>
        <w:t xml:space="preserve">. This process also includes changes or </w:t>
      </w:r>
      <w:r w:rsidRPr="00F17BB9">
        <w:rPr>
          <w:rStyle w:val="DeltaViewInsertion"/>
          <w:b/>
          <w:color w:val="auto"/>
          <w:sz w:val="20"/>
          <w:u w:val="none"/>
        </w:rPr>
        <w:t>Modifications</w:t>
      </w:r>
      <w:r w:rsidRPr="00F17BB9">
        <w:rPr>
          <w:rStyle w:val="DeltaViewInsertion"/>
          <w:color w:val="auto"/>
          <w:sz w:val="20"/>
          <w:u w:val="none"/>
        </w:rPr>
        <w:t xml:space="preserve"> made to the </w:t>
      </w:r>
      <w:r w:rsidRPr="00F17BB9">
        <w:rPr>
          <w:rStyle w:val="DeltaViewInsertion"/>
          <w:b/>
          <w:color w:val="auto"/>
          <w:sz w:val="20"/>
          <w:u w:val="none"/>
        </w:rPr>
        <w:t>Plant</w:t>
      </w:r>
      <w:r w:rsidRPr="00F17BB9">
        <w:rPr>
          <w:rStyle w:val="DeltaViewInsertion"/>
          <w:color w:val="auto"/>
          <w:sz w:val="20"/>
          <w:u w:val="none"/>
        </w:rPr>
        <w:t xml:space="preserve"> and/or </w:t>
      </w:r>
      <w:r w:rsidRPr="00F17BB9">
        <w:rPr>
          <w:rStyle w:val="DeltaViewInsertion"/>
          <w:b/>
          <w:color w:val="auto"/>
          <w:sz w:val="20"/>
          <w:u w:val="none"/>
        </w:rPr>
        <w:t>Apparatus</w:t>
      </w:r>
      <w:r w:rsidRPr="00F17BB9">
        <w:rPr>
          <w:rStyle w:val="DeltaViewInsertion"/>
          <w:color w:val="auto"/>
          <w:sz w:val="20"/>
          <w:u w:val="none"/>
        </w:rPr>
        <w:t xml:space="preserve">.  This process applies to such </w:t>
      </w:r>
      <w:r w:rsidRPr="00F17BB9">
        <w:rPr>
          <w:rStyle w:val="DeltaViewInsertion"/>
          <w:b/>
          <w:color w:val="auto"/>
          <w:sz w:val="20"/>
          <w:u w:val="none"/>
        </w:rPr>
        <w:t xml:space="preserve">Plant </w:t>
      </w:r>
      <w:r w:rsidRPr="00F17BB9">
        <w:rPr>
          <w:rStyle w:val="DeltaViewInsertion"/>
          <w:color w:val="auto"/>
          <w:sz w:val="20"/>
          <w:u w:val="none"/>
        </w:rPr>
        <w:t xml:space="preserve">and/or </w:t>
      </w:r>
      <w:r w:rsidRPr="00F17BB9">
        <w:rPr>
          <w:rStyle w:val="DeltaViewInsertion"/>
          <w:b/>
          <w:color w:val="auto"/>
          <w:sz w:val="20"/>
          <w:u w:val="none"/>
        </w:rPr>
        <w:t>Apparatus</w:t>
      </w:r>
      <w:r w:rsidRPr="00F17BB9">
        <w:rPr>
          <w:rStyle w:val="DeltaViewInsertion"/>
          <w:color w:val="auto"/>
          <w:sz w:val="20"/>
          <w:u w:val="none"/>
        </w:rPr>
        <w:t xml:space="preserve"> after the </w:t>
      </w:r>
      <w:r w:rsidRPr="00F17BB9">
        <w:rPr>
          <w:rStyle w:val="DeltaViewInsertion"/>
          <w:b/>
          <w:color w:val="auto"/>
          <w:sz w:val="20"/>
          <w:u w:val="none"/>
        </w:rPr>
        <w:t>Plant</w:t>
      </w:r>
      <w:r w:rsidRPr="00F17BB9">
        <w:rPr>
          <w:rStyle w:val="DeltaViewInsertion"/>
          <w:color w:val="auto"/>
          <w:sz w:val="20"/>
          <w:u w:val="none"/>
        </w:rPr>
        <w:t xml:space="preserve"> and/or </w:t>
      </w:r>
      <w:r w:rsidRPr="00F17BB9">
        <w:rPr>
          <w:rStyle w:val="DeltaViewInsertion"/>
          <w:b/>
          <w:color w:val="auto"/>
          <w:sz w:val="20"/>
          <w:u w:val="none"/>
        </w:rPr>
        <w:t>Apparatus</w:t>
      </w:r>
      <w:r w:rsidRPr="00F17BB9">
        <w:rPr>
          <w:rStyle w:val="DeltaViewInsertion"/>
          <w:color w:val="auto"/>
          <w:sz w:val="20"/>
          <w:u w:val="none"/>
        </w:rPr>
        <w:t xml:space="preserve"> has become</w:t>
      </w:r>
      <w:r w:rsidRPr="00F17BB9">
        <w:rPr>
          <w:rStyle w:val="DeltaViewInsertion"/>
          <w:b/>
          <w:color w:val="auto"/>
          <w:sz w:val="20"/>
          <w:u w:val="none"/>
        </w:rPr>
        <w:t xml:space="preserve"> </w:t>
      </w:r>
      <w:r w:rsidRPr="00F17BB9">
        <w:rPr>
          <w:rStyle w:val="DeltaViewInsertion"/>
          <w:color w:val="auto"/>
          <w:sz w:val="20"/>
          <w:u w:val="none"/>
        </w:rPr>
        <w:t>operational</w:t>
      </w:r>
      <w:r w:rsidRPr="00F17BB9">
        <w:rPr>
          <w:rStyle w:val="DeltaViewInsertion"/>
          <w:b/>
          <w:color w:val="auto"/>
          <w:sz w:val="20"/>
          <w:u w:val="none"/>
        </w:rPr>
        <w:t xml:space="preserve"> </w:t>
      </w:r>
      <w:r w:rsidRPr="00F17BB9">
        <w:rPr>
          <w:rStyle w:val="DeltaViewInsertion"/>
          <w:color w:val="auto"/>
          <w:sz w:val="20"/>
          <w:u w:val="none"/>
        </w:rPr>
        <w:t xml:space="preserve">and until </w:t>
      </w:r>
      <w:r w:rsidRPr="00F17BB9">
        <w:rPr>
          <w:rStyle w:val="DeltaViewInsertion"/>
          <w:b/>
          <w:color w:val="auto"/>
          <w:sz w:val="20"/>
          <w:u w:val="none"/>
        </w:rPr>
        <w:t>Disconnected</w:t>
      </w:r>
      <w:r w:rsidRPr="00F17BB9">
        <w:rPr>
          <w:rStyle w:val="DeltaViewInsertion"/>
          <w:color w:val="auto"/>
          <w:sz w:val="20"/>
          <w:u w:val="none"/>
        </w:rPr>
        <w:t xml:space="preserve"> from the </w:t>
      </w:r>
      <w:r w:rsidRPr="00F17BB9">
        <w:rPr>
          <w:rStyle w:val="DeltaViewInsertion"/>
          <w:b/>
          <w:color w:val="auto"/>
          <w:sz w:val="20"/>
          <w:u w:val="none"/>
        </w:rPr>
        <w:t>Transmission System</w:t>
      </w:r>
      <w:r w:rsidRPr="00F17BB9">
        <w:rPr>
          <w:rStyle w:val="DeltaViewInsertion"/>
          <w:color w:val="auto"/>
          <w:sz w:val="20"/>
          <w:u w:val="none"/>
        </w:rPr>
        <w:t>.</w:t>
      </w:r>
      <w:r w:rsidRPr="00F17BB9">
        <w:rPr>
          <w:rStyle w:val="DeltaViewInsertion"/>
          <w:b/>
          <w:color w:val="auto"/>
          <w:sz w:val="20"/>
          <w:u w:val="none"/>
        </w:rPr>
        <w:t xml:space="preserve"> </w:t>
      </w:r>
    </w:p>
    <w:p w14:paraId="2CF69651" w14:textId="77777777" w:rsidR="00B23E46" w:rsidRPr="00F17BB9" w:rsidRDefault="00B23E46" w:rsidP="00B23E46">
      <w:pPr>
        <w:tabs>
          <w:tab w:val="left" w:pos="2268"/>
          <w:tab w:val="left" w:pos="2736"/>
          <w:tab w:val="left" w:pos="3600"/>
          <w:tab w:val="left" w:pos="4608"/>
          <w:tab w:val="left" w:pos="5904"/>
        </w:tabs>
        <w:rPr>
          <w:rStyle w:val="DeltaViewInsertion"/>
          <w:rFonts w:cs="Arial"/>
          <w:color w:val="auto"/>
          <w:sz w:val="20"/>
          <w:u w:val="none"/>
        </w:rPr>
      </w:pPr>
    </w:p>
    <w:p w14:paraId="286CC9A9" w14:textId="77777777" w:rsidR="00CB5C8B" w:rsidRPr="00F17BB9" w:rsidRDefault="00CB5C8B" w:rsidP="00BC4700">
      <w:pPr>
        <w:tabs>
          <w:tab w:val="left" w:pos="1566"/>
          <w:tab w:val="left" w:pos="2376"/>
          <w:tab w:val="left" w:pos="3600"/>
          <w:tab w:val="left" w:pos="4608"/>
          <w:tab w:val="left" w:pos="5904"/>
        </w:tabs>
        <w:ind w:left="1566" w:hanging="1566"/>
        <w:rPr>
          <w:rFonts w:cs="Arial"/>
          <w:sz w:val="20"/>
        </w:rPr>
      </w:pPr>
      <w:r w:rsidRPr="00F17BB9">
        <w:rPr>
          <w:rFonts w:cs="Arial"/>
          <w:sz w:val="20"/>
        </w:rPr>
        <w:t>ECP.1.2</w:t>
      </w:r>
      <w:r w:rsidRPr="00F17BB9">
        <w:rPr>
          <w:rFonts w:cs="Arial"/>
          <w:sz w:val="20"/>
        </w:rPr>
        <w:tab/>
        <w:t xml:space="preserve">As used in the </w:t>
      </w:r>
      <w:r w:rsidR="00BC4700" w:rsidRPr="00F17BB9">
        <w:rPr>
          <w:rFonts w:cs="Arial"/>
          <w:sz w:val="20"/>
        </w:rPr>
        <w:t>E</w:t>
      </w:r>
      <w:r w:rsidRPr="00F17BB9">
        <w:rPr>
          <w:rFonts w:cs="Arial"/>
          <w:b/>
          <w:sz w:val="20"/>
        </w:rPr>
        <w:t>CP</w:t>
      </w:r>
      <w:r w:rsidRPr="00F17BB9">
        <w:rPr>
          <w:rFonts w:cs="Arial"/>
          <w:sz w:val="20"/>
        </w:rPr>
        <w:t xml:space="preserve"> references </w:t>
      </w:r>
      <w:r w:rsidR="00BC4700" w:rsidRPr="00F17BB9">
        <w:rPr>
          <w:rFonts w:cs="Arial"/>
          <w:sz w:val="20"/>
        </w:rPr>
        <w:t>to</w:t>
      </w:r>
      <w:r w:rsidRPr="00F17BB9">
        <w:rPr>
          <w:rFonts w:cs="Arial"/>
          <w:sz w:val="20"/>
        </w:rPr>
        <w:t xml:space="preserve"> </w:t>
      </w:r>
      <w:r w:rsidRPr="00F17BB9">
        <w:rPr>
          <w:rFonts w:cs="Arial"/>
          <w:b/>
          <w:sz w:val="20"/>
        </w:rPr>
        <w:t>OTSUA</w:t>
      </w:r>
      <w:r w:rsidRPr="00F17BB9">
        <w:rPr>
          <w:rFonts w:cs="Arial"/>
          <w:sz w:val="20"/>
        </w:rPr>
        <w:t xml:space="preserve"> means </w:t>
      </w:r>
      <w:r w:rsidRPr="00F17BB9">
        <w:rPr>
          <w:rFonts w:cs="Arial"/>
          <w:b/>
          <w:sz w:val="20"/>
        </w:rPr>
        <w:t>OTSUA</w:t>
      </w:r>
      <w:r w:rsidRPr="00F17BB9">
        <w:rPr>
          <w:rFonts w:cs="Arial"/>
          <w:sz w:val="20"/>
        </w:rPr>
        <w:t xml:space="preserve"> to be connected or connected to the </w:t>
      </w:r>
      <w:r w:rsidRPr="00F17BB9">
        <w:rPr>
          <w:rFonts w:cs="Arial"/>
          <w:b/>
          <w:sz w:val="20"/>
        </w:rPr>
        <w:t xml:space="preserve">National Electricity Transmission System </w:t>
      </w:r>
      <w:r w:rsidRPr="00F17BB9">
        <w:rPr>
          <w:rFonts w:cs="Arial"/>
          <w:sz w:val="20"/>
        </w:rPr>
        <w:t xml:space="preserve">prior to the </w:t>
      </w:r>
      <w:r w:rsidRPr="00F17BB9">
        <w:rPr>
          <w:rFonts w:cs="Arial"/>
          <w:b/>
          <w:sz w:val="20"/>
        </w:rPr>
        <w:t>OTSUA Transfer Time</w:t>
      </w:r>
      <w:r w:rsidRPr="00F17BB9">
        <w:rPr>
          <w:rFonts w:cs="Arial"/>
          <w:sz w:val="20"/>
        </w:rPr>
        <w:t>.</w:t>
      </w:r>
    </w:p>
    <w:p w14:paraId="70811A2E" w14:textId="77777777" w:rsidR="00CB5C8B" w:rsidRPr="00F17BB9" w:rsidRDefault="00CB5C8B" w:rsidP="00BC4700">
      <w:pPr>
        <w:tabs>
          <w:tab w:val="left" w:pos="1566"/>
          <w:tab w:val="left" w:pos="2376"/>
          <w:tab w:val="left" w:pos="3600"/>
          <w:tab w:val="left" w:pos="4608"/>
          <w:tab w:val="left" w:pos="5904"/>
        </w:tabs>
        <w:ind w:left="1566" w:hanging="1566"/>
        <w:rPr>
          <w:rFonts w:cs="Arial"/>
          <w:sz w:val="20"/>
        </w:rPr>
      </w:pPr>
    </w:p>
    <w:p w14:paraId="23D642FC" w14:textId="64957F10" w:rsidR="00503078" w:rsidRDefault="00CB5C8B" w:rsidP="00BC4700">
      <w:pPr>
        <w:tabs>
          <w:tab w:val="left" w:pos="1566"/>
          <w:tab w:val="left" w:pos="2376"/>
          <w:tab w:val="left" w:pos="3600"/>
          <w:tab w:val="left" w:pos="4608"/>
          <w:tab w:val="left" w:pos="5904"/>
        </w:tabs>
        <w:ind w:left="1566" w:hanging="1566"/>
        <w:rPr>
          <w:ins w:id="124" w:author="Johnson, Antony" w:date="2019-02-22T08:41:00Z"/>
          <w:rFonts w:cs="Arial"/>
          <w:sz w:val="20"/>
        </w:rPr>
      </w:pPr>
      <w:r w:rsidRPr="00F17BB9">
        <w:rPr>
          <w:rFonts w:cs="Arial"/>
          <w:sz w:val="20"/>
        </w:rPr>
        <w:t>ECP.1.3</w:t>
      </w:r>
      <w:r w:rsidRPr="00F17BB9">
        <w:rPr>
          <w:rFonts w:cs="Arial"/>
          <w:sz w:val="20"/>
        </w:rPr>
        <w:tab/>
        <w:t xml:space="preserve">Where </w:t>
      </w:r>
      <w:r w:rsidR="000B46E0" w:rsidRPr="00F17BB9">
        <w:rPr>
          <w:rFonts w:cs="Arial"/>
          <w:sz w:val="20"/>
        </w:rPr>
        <w:t>a</w:t>
      </w:r>
      <w:r w:rsidRPr="00F17BB9">
        <w:rPr>
          <w:rFonts w:cs="Arial"/>
          <w:sz w:val="20"/>
        </w:rPr>
        <w:t xml:space="preserve"> </w:t>
      </w:r>
      <w:r w:rsidRPr="00F17BB9">
        <w:rPr>
          <w:rFonts w:cs="Arial"/>
          <w:b/>
          <w:sz w:val="20"/>
        </w:rPr>
        <w:t>Generator</w:t>
      </w:r>
      <w:r w:rsidRPr="00F17BB9">
        <w:rPr>
          <w:rFonts w:cs="Arial"/>
          <w:sz w:val="20"/>
        </w:rPr>
        <w:t xml:space="preserve"> or </w:t>
      </w:r>
      <w:r w:rsidRPr="00F17BB9">
        <w:rPr>
          <w:rFonts w:cs="Arial"/>
          <w:b/>
          <w:sz w:val="20"/>
        </w:rPr>
        <w:t>HVDC System Owner</w:t>
      </w:r>
      <w:r w:rsidRPr="00F17BB9">
        <w:rPr>
          <w:rFonts w:cs="Arial"/>
          <w:sz w:val="20"/>
        </w:rPr>
        <w:t xml:space="preserve"> and/or </w:t>
      </w:r>
      <w:r w:rsidR="00072B13" w:rsidRPr="00F17BB9">
        <w:rPr>
          <w:rFonts w:cs="Arial"/>
          <w:b/>
          <w:sz w:val="20"/>
        </w:rPr>
        <w:t>The Company</w:t>
      </w:r>
      <w:r w:rsidRPr="00F17BB9">
        <w:rPr>
          <w:rFonts w:cs="Arial"/>
          <w:sz w:val="20"/>
        </w:rPr>
        <w:t xml:space="preserve"> are required to apply for a derogation to the </w:t>
      </w:r>
      <w:r w:rsidRPr="00F17BB9">
        <w:rPr>
          <w:rFonts w:cs="Arial"/>
          <w:b/>
          <w:sz w:val="20"/>
        </w:rPr>
        <w:t>Authority</w:t>
      </w:r>
      <w:r w:rsidR="00BC4700" w:rsidRPr="00F17BB9">
        <w:rPr>
          <w:rFonts w:cs="Arial"/>
          <w:sz w:val="20"/>
        </w:rPr>
        <w:t>,</w:t>
      </w:r>
      <w:r w:rsidRPr="00F17BB9">
        <w:rPr>
          <w:rFonts w:cs="Arial"/>
          <w:sz w:val="20"/>
        </w:rPr>
        <w:t xml:space="preserve"> this is not in respect of </w:t>
      </w:r>
      <w:r w:rsidRPr="00F17BB9">
        <w:rPr>
          <w:rFonts w:cs="Arial"/>
          <w:b/>
          <w:sz w:val="20"/>
        </w:rPr>
        <w:t>OTSUA</w:t>
      </w:r>
      <w:r w:rsidRPr="00F17BB9">
        <w:rPr>
          <w:rFonts w:cs="Arial"/>
          <w:sz w:val="20"/>
        </w:rPr>
        <w:t xml:space="preserve">. </w:t>
      </w:r>
    </w:p>
    <w:p w14:paraId="56387C20" w14:textId="77777777" w:rsidR="003F399B" w:rsidRDefault="003F399B" w:rsidP="00BC4700">
      <w:pPr>
        <w:tabs>
          <w:tab w:val="left" w:pos="1566"/>
          <w:tab w:val="left" w:pos="2376"/>
          <w:tab w:val="left" w:pos="3600"/>
          <w:tab w:val="left" w:pos="4608"/>
          <w:tab w:val="left" w:pos="5904"/>
        </w:tabs>
        <w:ind w:left="1566" w:hanging="1566"/>
        <w:rPr>
          <w:ins w:id="125" w:author="Johnson, Antony" w:date="2019-02-22T08:41:00Z"/>
          <w:rFonts w:cs="Arial"/>
          <w:sz w:val="20"/>
        </w:rPr>
      </w:pPr>
    </w:p>
    <w:p w14:paraId="3FDA5E4E" w14:textId="6DF02E58" w:rsidR="003F399B" w:rsidRPr="00182DF8" w:rsidDel="005A258E" w:rsidRDefault="003F399B">
      <w:pPr>
        <w:pStyle w:val="Level1Text"/>
        <w:tabs>
          <w:tab w:val="clear" w:pos="1418"/>
          <w:tab w:val="left" w:pos="2268"/>
        </w:tabs>
        <w:ind w:left="1560" w:hanging="1560"/>
        <w:rPr>
          <w:del w:id="126" w:author="Johnson, Antony" w:date="2019-02-22T14:09:00Z"/>
          <w:rFonts w:cs="Arial"/>
          <w:rPrChange w:id="127" w:author="Johnson (ESO), Antony" w:date="2019-03-20T15:26:00Z">
            <w:rPr>
              <w:del w:id="128" w:author="Johnson, Antony" w:date="2019-02-22T14:09:00Z"/>
              <w:rFonts w:cs="Arial"/>
              <w:sz w:val="20"/>
            </w:rPr>
          </w:rPrChange>
        </w:rPr>
        <w:pPrChange w:id="129" w:author="Johnson, Antony" w:date="2019-02-22T14:10:00Z">
          <w:pPr>
            <w:tabs>
              <w:tab w:val="left" w:pos="1566"/>
              <w:tab w:val="left" w:pos="2376"/>
              <w:tab w:val="left" w:pos="3600"/>
              <w:tab w:val="left" w:pos="4608"/>
              <w:tab w:val="left" w:pos="5904"/>
            </w:tabs>
            <w:ind w:left="1566" w:hanging="1566"/>
          </w:pPr>
        </w:pPrChange>
      </w:pPr>
      <w:ins w:id="130" w:author="Johnson, Antony" w:date="2019-02-22T08:41:00Z">
        <w:r w:rsidRPr="00182DF8">
          <w:rPr>
            <w:rFonts w:cs="Arial"/>
            <w:rPrChange w:id="131" w:author="Johnson (ESO), Antony" w:date="2019-03-20T15:26:00Z">
              <w:rPr>
                <w:rFonts w:cs="Arial"/>
              </w:rPr>
            </w:rPrChange>
          </w:rPr>
          <w:t>ECP.1.4</w:t>
        </w:r>
        <w:r w:rsidRPr="00182DF8">
          <w:rPr>
            <w:rFonts w:cs="Arial"/>
            <w:rPrChange w:id="132" w:author="Johnson (ESO), Antony" w:date="2019-03-20T15:26:00Z">
              <w:rPr>
                <w:rFonts w:cs="Arial"/>
              </w:rPr>
            </w:rPrChange>
          </w:rPr>
          <w:tab/>
        </w:r>
      </w:ins>
      <w:ins w:id="133" w:author="Johnson, Antony" w:date="2019-02-22T14:10:00Z">
        <w:r w:rsidR="005A258E" w:rsidRPr="00182DF8">
          <w:rPr>
            <w:rFonts w:cs="Arial"/>
            <w:rPrChange w:id="134" w:author="Johnson (ESO), Antony" w:date="2019-03-20T15:26:00Z">
              <w:rPr>
                <w:rFonts w:cs="Arial"/>
                <w:highlight w:val="yellow"/>
              </w:rPr>
            </w:rPrChange>
          </w:rPr>
          <w:t xml:space="preserve">In the case of an </w:t>
        </w:r>
        <w:r w:rsidR="005A258E" w:rsidRPr="00182DF8">
          <w:rPr>
            <w:rFonts w:cs="Arial"/>
            <w:b/>
            <w:rPrChange w:id="135" w:author="Johnson (ESO), Antony" w:date="2019-03-20T15:26:00Z">
              <w:rPr>
                <w:rFonts w:cs="Arial"/>
                <w:b/>
                <w:highlight w:val="yellow"/>
              </w:rPr>
            </w:rPrChange>
          </w:rPr>
          <w:t>Electricity Storage</w:t>
        </w:r>
        <w:r w:rsidR="005A258E" w:rsidRPr="00182DF8">
          <w:rPr>
            <w:rFonts w:cs="Arial"/>
            <w:rPrChange w:id="136" w:author="Johnson (ESO), Antony" w:date="2019-03-20T15:26:00Z">
              <w:rPr>
                <w:rFonts w:cs="Arial"/>
                <w:highlight w:val="yellow"/>
              </w:rPr>
            </w:rPrChange>
          </w:rPr>
          <w:t xml:space="preserve"> </w:t>
        </w:r>
        <w:r w:rsidR="005A258E" w:rsidRPr="00182DF8">
          <w:rPr>
            <w:rFonts w:cs="Arial"/>
            <w:b/>
            <w:rPrChange w:id="137" w:author="Johnson (ESO), Antony" w:date="2019-03-20T15:26:00Z">
              <w:rPr>
                <w:rFonts w:cs="Arial"/>
                <w:b/>
                <w:highlight w:val="yellow"/>
              </w:rPr>
            </w:rPrChange>
          </w:rPr>
          <w:t>Plant</w:t>
        </w:r>
        <w:r w:rsidR="005A258E" w:rsidRPr="00182DF8">
          <w:rPr>
            <w:rFonts w:cs="Arial"/>
            <w:rPrChange w:id="138" w:author="Johnson (ESO), Antony" w:date="2019-03-20T15:26:00Z">
              <w:rPr>
                <w:rFonts w:cs="Arial"/>
                <w:highlight w:val="yellow"/>
              </w:rPr>
            </w:rPrChange>
          </w:rPr>
          <w:t xml:space="preserve"> comprising of separate generating units and demand taking plant (eg a pump) then compliance would be assessed individually on the generating units and the demand taking elements.</w:t>
        </w:r>
      </w:ins>
    </w:p>
    <w:p w14:paraId="6DD48327" w14:textId="77777777" w:rsidR="00503078" w:rsidRPr="001C389A" w:rsidRDefault="00503078">
      <w:pPr>
        <w:tabs>
          <w:tab w:val="left" w:pos="1566"/>
          <w:tab w:val="left" w:pos="2376"/>
          <w:tab w:val="left" w:pos="3600"/>
          <w:tab w:val="left" w:pos="4608"/>
          <w:tab w:val="left" w:pos="5904"/>
        </w:tabs>
        <w:rPr>
          <w:rFonts w:cs="Arial"/>
          <w:sz w:val="20"/>
        </w:rPr>
        <w:pPrChange w:id="139" w:author="Johnson, Antony" w:date="2019-02-22T14:10:00Z">
          <w:pPr>
            <w:tabs>
              <w:tab w:val="left" w:pos="1566"/>
              <w:tab w:val="left" w:pos="2376"/>
              <w:tab w:val="left" w:pos="3600"/>
              <w:tab w:val="left" w:pos="4608"/>
              <w:tab w:val="left" w:pos="5904"/>
            </w:tabs>
            <w:ind w:left="1566" w:hanging="1566"/>
          </w:pPr>
        </w:pPrChange>
      </w:pPr>
    </w:p>
    <w:p w14:paraId="0CB8658F" w14:textId="77777777" w:rsidR="001C389A" w:rsidRDefault="001C389A" w:rsidP="00E57D21">
      <w:pPr>
        <w:pStyle w:val="Heading1"/>
        <w:tabs>
          <w:tab w:val="clear" w:pos="90"/>
          <w:tab w:val="left" w:pos="1560"/>
        </w:tabs>
        <w:ind w:hanging="270"/>
        <w:rPr>
          <w:rFonts w:cs="Arial"/>
          <w:b w:val="0"/>
          <w:sz w:val="20"/>
        </w:rPr>
      </w:pPr>
    </w:p>
    <w:p w14:paraId="191CD221" w14:textId="77777777" w:rsidR="000C41A7" w:rsidRPr="001C389A" w:rsidRDefault="000C41A7" w:rsidP="00E57D21">
      <w:pPr>
        <w:pStyle w:val="Heading1"/>
        <w:tabs>
          <w:tab w:val="clear" w:pos="90"/>
          <w:tab w:val="left" w:pos="1560"/>
        </w:tabs>
        <w:ind w:hanging="270"/>
        <w:rPr>
          <w:rFonts w:cs="Arial"/>
          <w:b w:val="0"/>
          <w:sz w:val="20"/>
        </w:rPr>
      </w:pPr>
      <w:r w:rsidRPr="001C389A">
        <w:rPr>
          <w:rFonts w:cs="Arial"/>
          <w:b w:val="0"/>
          <w:sz w:val="20"/>
        </w:rPr>
        <w:fldChar w:fldCharType="begin"/>
      </w:r>
      <w:r w:rsidRPr="001C389A">
        <w:rPr>
          <w:rFonts w:cs="Arial"/>
          <w:b w:val="0"/>
          <w:sz w:val="20"/>
        </w:rPr>
        <w:instrText xml:space="preserve"> TC "CC.2   OBJECTIVE" \l 1 </w:instrText>
      </w:r>
      <w:r w:rsidRPr="001C389A">
        <w:rPr>
          <w:rFonts w:cs="Arial"/>
          <w:b w:val="0"/>
          <w:sz w:val="20"/>
        </w:rPr>
        <w:fldChar w:fldCharType="end"/>
      </w:r>
      <w:bookmarkStart w:id="140" w:name="_Toc524003887"/>
      <w:r w:rsidR="002F5F51" w:rsidRPr="001C389A">
        <w:rPr>
          <w:rFonts w:cs="Arial"/>
          <w:b w:val="0"/>
          <w:sz w:val="20"/>
        </w:rPr>
        <w:t>ECP</w:t>
      </w:r>
      <w:r w:rsidRPr="001C389A">
        <w:rPr>
          <w:rFonts w:cs="Arial"/>
          <w:b w:val="0"/>
          <w:sz w:val="20"/>
        </w:rPr>
        <w:t>.2</w:t>
      </w:r>
      <w:r w:rsidRPr="001C389A">
        <w:rPr>
          <w:rFonts w:cs="Arial"/>
          <w:b w:val="0"/>
          <w:sz w:val="20"/>
        </w:rPr>
        <w:tab/>
      </w:r>
      <w:r w:rsidRPr="001C389A">
        <w:rPr>
          <w:rFonts w:cs="Arial"/>
          <w:b w:val="0"/>
          <w:sz w:val="20"/>
          <w:u w:val="single"/>
        </w:rPr>
        <w:t>OBJECTIVE</w:t>
      </w:r>
      <w:bookmarkEnd w:id="140"/>
    </w:p>
    <w:p w14:paraId="01B5F1CA" w14:textId="77777777" w:rsidR="000C41A7" w:rsidRPr="001C389A" w:rsidRDefault="000C41A7" w:rsidP="000C41A7">
      <w:pPr>
        <w:tabs>
          <w:tab w:val="left" w:pos="1566"/>
          <w:tab w:val="left" w:pos="2736"/>
          <w:tab w:val="left" w:pos="3600"/>
          <w:tab w:val="left" w:pos="4608"/>
          <w:tab w:val="left" w:pos="5904"/>
        </w:tabs>
        <w:rPr>
          <w:rFonts w:cs="Arial"/>
          <w:sz w:val="20"/>
        </w:rPr>
      </w:pPr>
    </w:p>
    <w:p w14:paraId="3C0995E5" w14:textId="48C24183" w:rsidR="000C41A7" w:rsidRPr="00FD783D" w:rsidRDefault="002F5F51" w:rsidP="00736FDE">
      <w:pPr>
        <w:tabs>
          <w:tab w:val="left" w:pos="1566"/>
          <w:tab w:val="left" w:pos="2376"/>
          <w:tab w:val="left" w:pos="3600"/>
          <w:tab w:val="left" w:pos="4608"/>
          <w:tab w:val="left" w:pos="5904"/>
        </w:tabs>
        <w:ind w:left="1566" w:hanging="1566"/>
        <w:rPr>
          <w:rFonts w:cs="Arial"/>
          <w:sz w:val="18"/>
        </w:rPr>
      </w:pPr>
      <w:r w:rsidRPr="001C389A">
        <w:rPr>
          <w:rFonts w:cs="Arial"/>
          <w:sz w:val="20"/>
        </w:rPr>
        <w:t>ECP</w:t>
      </w:r>
      <w:r w:rsidR="00736FDE" w:rsidRPr="001C389A">
        <w:rPr>
          <w:rFonts w:cs="Arial"/>
          <w:sz w:val="20"/>
        </w:rPr>
        <w:t>.2.1</w:t>
      </w:r>
      <w:r w:rsidR="00736FDE" w:rsidRPr="001C389A">
        <w:rPr>
          <w:rFonts w:cs="Arial"/>
          <w:sz w:val="20"/>
        </w:rPr>
        <w:tab/>
      </w:r>
      <w:r w:rsidR="0097419C" w:rsidRPr="001C389A">
        <w:rPr>
          <w:rFonts w:cs="Arial"/>
          <w:sz w:val="20"/>
        </w:rPr>
        <w:t xml:space="preserve">The objective of the </w:t>
      </w:r>
      <w:r w:rsidRPr="001C389A">
        <w:rPr>
          <w:rFonts w:cs="Arial"/>
          <w:b/>
          <w:sz w:val="20"/>
        </w:rPr>
        <w:t>ECP</w:t>
      </w:r>
      <w:r w:rsidR="0097419C" w:rsidRPr="001C389A">
        <w:rPr>
          <w:rFonts w:cs="Arial"/>
          <w:sz w:val="20"/>
        </w:rPr>
        <w:t xml:space="preserve"> is to ensure that there is a clear and consistent process for demonstration of compliance by </w:t>
      </w:r>
      <w:r w:rsidR="00D91CD5" w:rsidRPr="001C389A">
        <w:rPr>
          <w:rFonts w:cs="Arial"/>
          <w:b/>
          <w:sz w:val="20"/>
        </w:rPr>
        <w:t>User</w:t>
      </w:r>
      <w:r w:rsidR="0097419C" w:rsidRPr="001C389A">
        <w:rPr>
          <w:rFonts w:cs="Arial"/>
          <w:b/>
          <w:sz w:val="20"/>
        </w:rPr>
        <w:t>s</w:t>
      </w:r>
      <w:r w:rsidR="0097419C" w:rsidRPr="001C389A">
        <w:rPr>
          <w:rFonts w:cs="Arial"/>
          <w:sz w:val="20"/>
        </w:rPr>
        <w:t xml:space="preserve"> with the </w:t>
      </w:r>
      <w:r w:rsidR="00D91CD5" w:rsidRPr="001C389A">
        <w:rPr>
          <w:rFonts w:cs="Arial"/>
          <w:b/>
          <w:sz w:val="20"/>
        </w:rPr>
        <w:t>European</w:t>
      </w:r>
      <w:r w:rsidR="00D91CD5" w:rsidRPr="001C389A">
        <w:rPr>
          <w:rFonts w:cs="Arial"/>
          <w:sz w:val="20"/>
        </w:rPr>
        <w:t xml:space="preserve"> </w:t>
      </w:r>
      <w:r w:rsidR="0097419C" w:rsidRPr="001C389A">
        <w:rPr>
          <w:rFonts w:cs="Arial"/>
          <w:b/>
          <w:sz w:val="20"/>
        </w:rPr>
        <w:t>Connection Conditions</w:t>
      </w:r>
      <w:r w:rsidR="0097419C" w:rsidRPr="001C389A">
        <w:rPr>
          <w:rFonts w:cs="Arial"/>
          <w:sz w:val="20"/>
        </w:rPr>
        <w:t xml:space="preserve"> and </w:t>
      </w:r>
      <w:r w:rsidR="0097419C" w:rsidRPr="001C389A">
        <w:rPr>
          <w:rFonts w:cs="Arial"/>
          <w:b/>
          <w:sz w:val="20"/>
        </w:rPr>
        <w:t>Bilateral Agreement</w:t>
      </w:r>
      <w:r w:rsidR="0097419C" w:rsidRPr="001C389A">
        <w:rPr>
          <w:rFonts w:cs="Arial"/>
          <w:sz w:val="20"/>
        </w:rPr>
        <w:t xml:space="preserve"> </w:t>
      </w:r>
      <w:r w:rsidR="000C41A7" w:rsidRPr="001C389A">
        <w:rPr>
          <w:rFonts w:cs="Arial"/>
          <w:sz w:val="20"/>
        </w:rPr>
        <w:t xml:space="preserve">and will enable </w:t>
      </w:r>
      <w:r w:rsidR="00072B13">
        <w:rPr>
          <w:rFonts w:cs="Arial"/>
          <w:b/>
          <w:sz w:val="20"/>
        </w:rPr>
        <w:t>The Company</w:t>
      </w:r>
      <w:r w:rsidR="000C41A7" w:rsidRPr="001C389A">
        <w:rPr>
          <w:rFonts w:cs="Arial"/>
          <w:sz w:val="20"/>
        </w:rPr>
        <w:t xml:space="preserve"> to comply with its statutory and </w:t>
      </w:r>
      <w:r w:rsidR="000C41A7" w:rsidRPr="001C389A">
        <w:rPr>
          <w:rFonts w:cs="Arial"/>
          <w:b/>
          <w:sz w:val="20"/>
        </w:rPr>
        <w:t>Transmission Licence</w:t>
      </w:r>
      <w:r w:rsidR="000C41A7" w:rsidRPr="001C389A">
        <w:rPr>
          <w:rFonts w:cs="Arial"/>
          <w:sz w:val="20"/>
        </w:rPr>
        <w:t xml:space="preserve"> obligations.</w:t>
      </w:r>
      <w:r w:rsidR="00B23E46">
        <w:rPr>
          <w:rFonts w:cs="Arial"/>
          <w:sz w:val="20"/>
        </w:rPr>
        <w:t xml:space="preserve"> </w:t>
      </w:r>
      <w:r w:rsidR="00B23E46" w:rsidRPr="00FD783D">
        <w:rPr>
          <w:rStyle w:val="DeltaViewInsertion"/>
          <w:color w:val="auto"/>
          <w:sz w:val="20"/>
          <w:szCs w:val="22"/>
          <w:u w:val="none"/>
        </w:rPr>
        <w:t>For the avoidance of doubt, the requirements of the</w:t>
      </w:r>
      <w:r w:rsidR="00B23E46" w:rsidRPr="00FD783D">
        <w:rPr>
          <w:rStyle w:val="DeltaViewInsertion"/>
          <w:b/>
          <w:color w:val="auto"/>
          <w:sz w:val="20"/>
          <w:szCs w:val="22"/>
          <w:u w:val="none"/>
        </w:rPr>
        <w:t xml:space="preserve"> European Compliance Processes </w:t>
      </w:r>
      <w:r w:rsidR="00B23E46" w:rsidRPr="00FD783D">
        <w:rPr>
          <w:rStyle w:val="DeltaViewInsertion"/>
          <w:color w:val="auto"/>
          <w:sz w:val="20"/>
          <w:szCs w:val="22"/>
          <w:u w:val="none"/>
        </w:rPr>
        <w:t>do not apply to</w:t>
      </w:r>
      <w:r w:rsidR="00B23E46" w:rsidRPr="00FD783D">
        <w:rPr>
          <w:rStyle w:val="DeltaViewInsertion"/>
          <w:b/>
          <w:color w:val="auto"/>
          <w:sz w:val="20"/>
          <w:szCs w:val="22"/>
          <w:u w:val="none"/>
        </w:rPr>
        <w:t xml:space="preserve"> Demand Response Providers </w:t>
      </w:r>
      <w:r w:rsidR="00B23E46" w:rsidRPr="00FD783D">
        <w:rPr>
          <w:rStyle w:val="DeltaViewInsertion"/>
          <w:color w:val="auto"/>
          <w:sz w:val="20"/>
          <w:szCs w:val="22"/>
          <w:u w:val="none"/>
        </w:rPr>
        <w:t>unless they are also an</w:t>
      </w:r>
      <w:r w:rsidR="00B23E46" w:rsidRPr="00FD783D">
        <w:rPr>
          <w:rStyle w:val="DeltaViewInsertion"/>
          <w:b/>
          <w:color w:val="auto"/>
          <w:sz w:val="20"/>
          <w:szCs w:val="22"/>
          <w:u w:val="none"/>
        </w:rPr>
        <w:t xml:space="preserve"> EU Code User </w:t>
      </w:r>
      <w:r w:rsidR="00B23E46" w:rsidRPr="00FD783D">
        <w:rPr>
          <w:rStyle w:val="DeltaViewInsertion"/>
          <w:color w:val="auto"/>
          <w:sz w:val="20"/>
          <w:szCs w:val="22"/>
          <w:u w:val="none"/>
        </w:rPr>
        <w:t>and have entered into a</w:t>
      </w:r>
      <w:r w:rsidR="00B23E46" w:rsidRPr="00FD783D">
        <w:rPr>
          <w:rStyle w:val="DeltaViewInsertion"/>
          <w:b/>
          <w:color w:val="auto"/>
          <w:sz w:val="20"/>
          <w:szCs w:val="22"/>
          <w:u w:val="none"/>
        </w:rPr>
        <w:t xml:space="preserve"> CUSC Contract </w:t>
      </w:r>
      <w:r w:rsidR="00B23E46" w:rsidRPr="00FD783D">
        <w:rPr>
          <w:rStyle w:val="DeltaViewInsertion"/>
          <w:color w:val="auto"/>
          <w:sz w:val="20"/>
          <w:szCs w:val="22"/>
          <w:u w:val="none"/>
        </w:rPr>
        <w:t>with</w:t>
      </w:r>
      <w:r w:rsidR="00B23E46" w:rsidRPr="00FD783D">
        <w:rPr>
          <w:rStyle w:val="DeltaViewInsertion"/>
          <w:b/>
          <w:color w:val="auto"/>
          <w:sz w:val="20"/>
          <w:szCs w:val="22"/>
          <w:u w:val="none"/>
        </w:rPr>
        <w:t xml:space="preserve"> NGET</w:t>
      </w:r>
      <w:r w:rsidR="00B23E46" w:rsidRPr="00FD783D">
        <w:rPr>
          <w:rStyle w:val="DeltaViewInsertion"/>
          <w:color w:val="auto"/>
          <w:sz w:val="20"/>
          <w:szCs w:val="22"/>
          <w:u w:val="none"/>
        </w:rPr>
        <w:t>.</w:t>
      </w:r>
    </w:p>
    <w:p w14:paraId="56C83EEB" w14:textId="77777777" w:rsidR="00F046A5" w:rsidRPr="001C389A" w:rsidRDefault="00F046A5" w:rsidP="00F046A5">
      <w:pPr>
        <w:tabs>
          <w:tab w:val="left" w:pos="1728"/>
          <w:tab w:val="left" w:pos="2592"/>
          <w:tab w:val="left" w:pos="3600"/>
          <w:tab w:val="left" w:pos="4896"/>
        </w:tabs>
        <w:ind w:left="1560" w:hanging="1560"/>
        <w:rPr>
          <w:rFonts w:cs="Arial"/>
          <w:sz w:val="20"/>
        </w:rPr>
      </w:pPr>
    </w:p>
    <w:p w14:paraId="5B22AE36" w14:textId="77777777" w:rsidR="003E3BA9" w:rsidRPr="001C389A" w:rsidRDefault="002F5F51" w:rsidP="003E3BA9">
      <w:pPr>
        <w:tabs>
          <w:tab w:val="left" w:pos="1728"/>
          <w:tab w:val="left" w:pos="2592"/>
          <w:tab w:val="left" w:pos="3600"/>
          <w:tab w:val="left" w:pos="4896"/>
        </w:tabs>
        <w:ind w:left="1560" w:hanging="1560"/>
        <w:rPr>
          <w:rFonts w:cs="Arial"/>
          <w:sz w:val="20"/>
          <w:u w:val="double"/>
        </w:rPr>
      </w:pPr>
      <w:r w:rsidRPr="001C389A">
        <w:rPr>
          <w:rFonts w:cs="Arial"/>
          <w:sz w:val="20"/>
        </w:rPr>
        <w:t>ECP</w:t>
      </w:r>
      <w:r w:rsidR="003E3BA9" w:rsidRPr="001C389A">
        <w:rPr>
          <w:rFonts w:cs="Arial"/>
          <w:sz w:val="20"/>
        </w:rPr>
        <w:t>.2.2</w:t>
      </w:r>
      <w:r w:rsidR="003E3BA9" w:rsidRPr="001C389A">
        <w:rPr>
          <w:rFonts w:cs="Arial"/>
          <w:sz w:val="20"/>
        </w:rPr>
        <w:tab/>
        <w:t xml:space="preserve">Provisions of the </w:t>
      </w:r>
      <w:r w:rsidRPr="001C389A">
        <w:rPr>
          <w:rFonts w:cs="Arial"/>
          <w:b/>
          <w:bCs/>
          <w:sz w:val="20"/>
        </w:rPr>
        <w:t>ECP</w:t>
      </w:r>
      <w:r w:rsidR="003E3BA9" w:rsidRPr="001C389A">
        <w:rPr>
          <w:rFonts w:cs="Arial"/>
          <w:sz w:val="20"/>
        </w:rPr>
        <w:t xml:space="preserve"> which apply in relation to </w:t>
      </w:r>
      <w:r w:rsidR="003E3BA9" w:rsidRPr="001C389A">
        <w:rPr>
          <w:rFonts w:cs="Arial"/>
          <w:b/>
          <w:bCs/>
          <w:sz w:val="20"/>
        </w:rPr>
        <w:t xml:space="preserve">OTSDUW </w:t>
      </w:r>
      <w:r w:rsidR="003E3BA9" w:rsidRPr="001C389A">
        <w:rPr>
          <w:rFonts w:cs="Arial"/>
          <w:sz w:val="20"/>
        </w:rPr>
        <w:t xml:space="preserve">and </w:t>
      </w:r>
      <w:r w:rsidR="003E3BA9" w:rsidRPr="001C389A">
        <w:rPr>
          <w:rFonts w:cs="Arial"/>
          <w:b/>
          <w:bCs/>
          <w:sz w:val="20"/>
        </w:rPr>
        <w:t>OTSUA</w:t>
      </w:r>
      <w:r w:rsidR="003E3BA9" w:rsidRPr="001C389A">
        <w:rPr>
          <w:rFonts w:cs="Arial"/>
          <w:sz w:val="20"/>
        </w:rPr>
        <w:t xml:space="preserve"> shall (in any particular case) apply up to the </w:t>
      </w:r>
      <w:r w:rsidR="003E3BA9" w:rsidRPr="001C389A">
        <w:rPr>
          <w:rFonts w:cs="Arial"/>
          <w:b/>
          <w:bCs/>
          <w:sz w:val="20"/>
        </w:rPr>
        <w:t>OTSUA Transfer Time</w:t>
      </w:r>
      <w:r w:rsidR="003E3BA9" w:rsidRPr="001C389A">
        <w:rPr>
          <w:rFonts w:cs="Arial"/>
          <w:sz w:val="20"/>
        </w:rPr>
        <w:t xml:space="preserve">, whereupon </w:t>
      </w:r>
      <w:r w:rsidR="003E3BA9" w:rsidRPr="001C389A">
        <w:rPr>
          <w:rFonts w:cs="Arial"/>
          <w:sz w:val="20"/>
        </w:rPr>
        <w:lastRenderedPageBreak/>
        <w:t>such provisions shall (without prejudice to any prior non-compliance) cease to apply.</w:t>
      </w:r>
    </w:p>
    <w:p w14:paraId="5C823C96" w14:textId="77777777" w:rsidR="003E3BA9" w:rsidRPr="001C389A" w:rsidRDefault="003E3BA9" w:rsidP="003E3BA9">
      <w:pPr>
        <w:tabs>
          <w:tab w:val="left" w:pos="1728"/>
          <w:tab w:val="left" w:pos="2592"/>
          <w:tab w:val="left" w:pos="3600"/>
          <w:tab w:val="left" w:pos="4896"/>
        </w:tabs>
        <w:ind w:left="1560" w:hanging="1560"/>
        <w:rPr>
          <w:rFonts w:cs="Arial"/>
          <w:sz w:val="20"/>
        </w:rPr>
      </w:pPr>
    </w:p>
    <w:p w14:paraId="0B5B20B6" w14:textId="77777777" w:rsidR="003E3BA9" w:rsidRPr="001C389A" w:rsidRDefault="002F5F51" w:rsidP="003E3BA9">
      <w:pPr>
        <w:tabs>
          <w:tab w:val="left" w:pos="1728"/>
          <w:tab w:val="left" w:pos="2592"/>
          <w:tab w:val="left" w:pos="3600"/>
          <w:tab w:val="left" w:pos="4896"/>
        </w:tabs>
        <w:ind w:left="1560" w:hanging="1560"/>
        <w:rPr>
          <w:rFonts w:cs="Arial"/>
          <w:sz w:val="20"/>
        </w:rPr>
      </w:pPr>
      <w:r w:rsidRPr="001C389A">
        <w:rPr>
          <w:rFonts w:cs="Arial"/>
          <w:sz w:val="20"/>
        </w:rPr>
        <w:t>ECP</w:t>
      </w:r>
      <w:r w:rsidR="003E3BA9" w:rsidRPr="001C389A">
        <w:rPr>
          <w:rFonts w:cs="Arial"/>
          <w:sz w:val="20"/>
        </w:rPr>
        <w:t>.2.3</w:t>
      </w:r>
      <w:r w:rsidR="003E3BA9" w:rsidRPr="001C389A">
        <w:rPr>
          <w:rFonts w:cs="Arial"/>
          <w:sz w:val="20"/>
        </w:rPr>
        <w:tab/>
        <w:t xml:space="preserve">In relation to </w:t>
      </w:r>
      <w:r w:rsidR="003E3BA9" w:rsidRPr="001C389A">
        <w:rPr>
          <w:rFonts w:cs="Arial"/>
          <w:b/>
          <w:bCs/>
          <w:sz w:val="20"/>
        </w:rPr>
        <w:t>OTSDUW</w:t>
      </w:r>
      <w:r w:rsidR="003E3BA9" w:rsidRPr="001C389A">
        <w:rPr>
          <w:rFonts w:cs="Arial"/>
          <w:sz w:val="20"/>
        </w:rPr>
        <w:t xml:space="preserve">, provisions otherwise to be contained in a </w:t>
      </w:r>
      <w:r w:rsidR="003E3BA9" w:rsidRPr="001C389A">
        <w:rPr>
          <w:rFonts w:cs="Arial"/>
          <w:b/>
          <w:bCs/>
          <w:sz w:val="20"/>
        </w:rPr>
        <w:t xml:space="preserve">Bilateral Agreement </w:t>
      </w:r>
      <w:r w:rsidR="003E3BA9" w:rsidRPr="001C389A">
        <w:rPr>
          <w:rFonts w:cs="Arial"/>
          <w:sz w:val="20"/>
        </w:rPr>
        <w:t xml:space="preserve">may be contained in the </w:t>
      </w:r>
      <w:r w:rsidR="003E3BA9" w:rsidRPr="001C389A">
        <w:rPr>
          <w:rFonts w:cs="Arial"/>
          <w:b/>
          <w:bCs/>
          <w:sz w:val="20"/>
        </w:rPr>
        <w:t>Construction Agreement</w:t>
      </w:r>
      <w:r w:rsidR="003E3BA9" w:rsidRPr="001C389A">
        <w:rPr>
          <w:rFonts w:cs="Arial"/>
          <w:sz w:val="20"/>
        </w:rPr>
        <w:t xml:space="preserve">, and accordingly a reference in the </w:t>
      </w:r>
      <w:r w:rsidRPr="001C389A">
        <w:rPr>
          <w:rFonts w:cs="Arial"/>
          <w:b/>
          <w:bCs/>
          <w:sz w:val="20"/>
        </w:rPr>
        <w:t>ECP</w:t>
      </w:r>
      <w:r w:rsidR="003E3BA9" w:rsidRPr="001C389A">
        <w:rPr>
          <w:rFonts w:cs="Arial"/>
          <w:b/>
          <w:bCs/>
          <w:sz w:val="20"/>
        </w:rPr>
        <w:t xml:space="preserve"> </w:t>
      </w:r>
      <w:r w:rsidR="003E3BA9" w:rsidRPr="001C389A">
        <w:rPr>
          <w:rFonts w:cs="Arial"/>
          <w:sz w:val="20"/>
        </w:rPr>
        <w:t xml:space="preserve">to a relevant </w:t>
      </w:r>
      <w:r w:rsidR="003E3BA9" w:rsidRPr="001C389A">
        <w:rPr>
          <w:rFonts w:cs="Arial"/>
          <w:b/>
          <w:bCs/>
          <w:sz w:val="20"/>
        </w:rPr>
        <w:t xml:space="preserve">Bilateral Agreement </w:t>
      </w:r>
      <w:r w:rsidR="003E3BA9" w:rsidRPr="001C389A">
        <w:rPr>
          <w:rFonts w:cs="Arial"/>
          <w:sz w:val="20"/>
        </w:rPr>
        <w:t xml:space="preserve">includes the relevant </w:t>
      </w:r>
      <w:r w:rsidR="003E3BA9" w:rsidRPr="001C389A">
        <w:rPr>
          <w:rFonts w:cs="Arial"/>
          <w:b/>
          <w:bCs/>
          <w:sz w:val="20"/>
        </w:rPr>
        <w:t>Construction Agreement</w:t>
      </w:r>
      <w:r w:rsidR="003E3BA9" w:rsidRPr="001C389A">
        <w:rPr>
          <w:rFonts w:cs="Arial"/>
          <w:sz w:val="20"/>
        </w:rPr>
        <w:t>.</w:t>
      </w:r>
    </w:p>
    <w:p w14:paraId="42028DE8" w14:textId="77777777" w:rsidR="000C41A7" w:rsidRPr="001C389A" w:rsidRDefault="000C41A7" w:rsidP="000C41A7">
      <w:pPr>
        <w:tabs>
          <w:tab w:val="left" w:pos="1566"/>
          <w:tab w:val="left" w:pos="2736"/>
          <w:tab w:val="left" w:pos="3600"/>
          <w:tab w:val="left" w:pos="4608"/>
          <w:tab w:val="left" w:pos="5904"/>
        </w:tabs>
        <w:rPr>
          <w:rFonts w:cs="Arial"/>
          <w:sz w:val="20"/>
        </w:rPr>
      </w:pPr>
    </w:p>
    <w:p w14:paraId="770AC210" w14:textId="77777777" w:rsidR="000C41A7" w:rsidRPr="001C389A" w:rsidRDefault="000C41A7" w:rsidP="00E57D21">
      <w:pPr>
        <w:pStyle w:val="Heading1"/>
        <w:tabs>
          <w:tab w:val="clear" w:pos="90"/>
          <w:tab w:val="left" w:pos="1560"/>
        </w:tabs>
        <w:ind w:hanging="270"/>
        <w:rPr>
          <w:rFonts w:cs="Arial"/>
          <w:b w:val="0"/>
          <w:sz w:val="20"/>
        </w:rPr>
      </w:pPr>
      <w:r w:rsidRPr="001C389A">
        <w:rPr>
          <w:rFonts w:cs="Arial"/>
          <w:b w:val="0"/>
          <w:sz w:val="20"/>
        </w:rPr>
        <w:fldChar w:fldCharType="begin"/>
      </w:r>
      <w:r w:rsidRPr="001C389A">
        <w:rPr>
          <w:rFonts w:cs="Arial"/>
          <w:b w:val="0"/>
          <w:sz w:val="20"/>
        </w:rPr>
        <w:instrText xml:space="preserve"> TC "</w:instrText>
      </w:r>
      <w:bookmarkStart w:id="141" w:name="_Toc493493539"/>
      <w:bookmarkStart w:id="142" w:name="_Toc51598223"/>
      <w:bookmarkStart w:id="143" w:name="_Toc222127353"/>
      <w:r w:rsidRPr="001C389A">
        <w:rPr>
          <w:rFonts w:cs="Arial"/>
          <w:b w:val="0"/>
          <w:sz w:val="20"/>
        </w:rPr>
        <w:instrText>CC.3   SCOPE</w:instrText>
      </w:r>
      <w:bookmarkEnd w:id="141"/>
      <w:bookmarkEnd w:id="142"/>
      <w:bookmarkEnd w:id="143"/>
      <w:r w:rsidRPr="001C389A">
        <w:rPr>
          <w:rFonts w:cs="Arial"/>
          <w:b w:val="0"/>
          <w:sz w:val="20"/>
        </w:rPr>
        <w:instrText xml:space="preserve">" \l 1 </w:instrText>
      </w:r>
      <w:r w:rsidRPr="001C389A">
        <w:rPr>
          <w:rFonts w:cs="Arial"/>
          <w:b w:val="0"/>
          <w:sz w:val="20"/>
        </w:rPr>
        <w:fldChar w:fldCharType="end"/>
      </w:r>
      <w:bookmarkStart w:id="144" w:name="_Toc524003888"/>
      <w:r w:rsidR="002F5F51" w:rsidRPr="001C389A">
        <w:rPr>
          <w:rFonts w:cs="Arial"/>
          <w:b w:val="0"/>
          <w:sz w:val="20"/>
        </w:rPr>
        <w:t>ECP</w:t>
      </w:r>
      <w:r w:rsidRPr="001C389A">
        <w:rPr>
          <w:rFonts w:cs="Arial"/>
          <w:b w:val="0"/>
          <w:sz w:val="20"/>
        </w:rPr>
        <w:t>.3</w:t>
      </w:r>
      <w:r w:rsidRPr="001C389A">
        <w:rPr>
          <w:rFonts w:cs="Arial"/>
          <w:b w:val="0"/>
          <w:sz w:val="20"/>
        </w:rPr>
        <w:tab/>
      </w:r>
      <w:r w:rsidRPr="001C389A">
        <w:rPr>
          <w:rFonts w:cs="Arial"/>
          <w:b w:val="0"/>
          <w:sz w:val="20"/>
          <w:u w:val="single"/>
        </w:rPr>
        <w:t>SCOPE</w:t>
      </w:r>
      <w:bookmarkEnd w:id="144"/>
    </w:p>
    <w:p w14:paraId="72C3D645" w14:textId="77777777" w:rsidR="000C41A7" w:rsidRPr="001C389A" w:rsidRDefault="000C41A7" w:rsidP="000C41A7">
      <w:pPr>
        <w:tabs>
          <w:tab w:val="left" w:pos="1566"/>
          <w:tab w:val="left" w:pos="2736"/>
          <w:tab w:val="left" w:pos="3600"/>
          <w:tab w:val="left" w:pos="4608"/>
          <w:tab w:val="left" w:pos="5904"/>
        </w:tabs>
        <w:rPr>
          <w:rFonts w:cs="Arial"/>
          <w:sz w:val="20"/>
        </w:rPr>
      </w:pPr>
    </w:p>
    <w:p w14:paraId="5E001C03" w14:textId="16028461" w:rsidR="000C41A7" w:rsidRPr="001C389A" w:rsidRDefault="002F5F51" w:rsidP="000C41A7">
      <w:pPr>
        <w:tabs>
          <w:tab w:val="left" w:pos="1566"/>
          <w:tab w:val="left" w:pos="2376"/>
          <w:tab w:val="left" w:pos="3600"/>
          <w:tab w:val="left" w:pos="4608"/>
          <w:tab w:val="left" w:pos="5904"/>
        </w:tabs>
        <w:ind w:left="1566" w:hanging="1566"/>
        <w:rPr>
          <w:rFonts w:cs="Arial"/>
          <w:sz w:val="20"/>
        </w:rPr>
      </w:pPr>
      <w:r w:rsidRPr="001C389A">
        <w:rPr>
          <w:rFonts w:cs="Arial"/>
          <w:sz w:val="20"/>
        </w:rPr>
        <w:t>ECP</w:t>
      </w:r>
      <w:r w:rsidR="000C41A7" w:rsidRPr="001C389A">
        <w:rPr>
          <w:rFonts w:cs="Arial"/>
          <w:sz w:val="20"/>
        </w:rPr>
        <w:t>.3.1</w:t>
      </w:r>
      <w:r w:rsidR="000C41A7" w:rsidRPr="001C389A">
        <w:rPr>
          <w:rFonts w:cs="Arial"/>
          <w:sz w:val="20"/>
        </w:rPr>
        <w:tab/>
        <w:t xml:space="preserve">The </w:t>
      </w:r>
      <w:r w:rsidRPr="001C389A">
        <w:rPr>
          <w:rFonts w:cs="Arial"/>
          <w:b/>
          <w:sz w:val="20"/>
        </w:rPr>
        <w:t>ECP</w:t>
      </w:r>
      <w:r w:rsidR="000C41A7" w:rsidRPr="001C389A">
        <w:rPr>
          <w:rFonts w:cs="Arial"/>
          <w:sz w:val="20"/>
        </w:rPr>
        <w:t xml:space="preserve"> applies to </w:t>
      </w:r>
      <w:r w:rsidR="00072B13">
        <w:rPr>
          <w:rFonts w:cs="Arial"/>
          <w:b/>
          <w:sz w:val="20"/>
        </w:rPr>
        <w:t>The Company</w:t>
      </w:r>
      <w:r w:rsidR="000C41A7" w:rsidRPr="001C389A">
        <w:rPr>
          <w:rFonts w:cs="Arial"/>
          <w:sz w:val="20"/>
        </w:rPr>
        <w:t xml:space="preserve"> and to </w:t>
      </w:r>
      <w:r w:rsidR="000C41A7" w:rsidRPr="001C389A">
        <w:rPr>
          <w:rFonts w:cs="Arial"/>
          <w:b/>
          <w:sz w:val="20"/>
        </w:rPr>
        <w:t>Users</w:t>
      </w:r>
      <w:r w:rsidR="000C41A7" w:rsidRPr="001C389A">
        <w:rPr>
          <w:rFonts w:cs="Arial"/>
          <w:sz w:val="20"/>
        </w:rPr>
        <w:t xml:space="preserve">, which in the </w:t>
      </w:r>
      <w:r w:rsidRPr="001C389A">
        <w:rPr>
          <w:rFonts w:cs="Arial"/>
          <w:b/>
          <w:sz w:val="20"/>
        </w:rPr>
        <w:t>ECP</w:t>
      </w:r>
      <w:r w:rsidR="000C41A7" w:rsidRPr="001C389A">
        <w:rPr>
          <w:rFonts w:cs="Arial"/>
          <w:sz w:val="20"/>
        </w:rPr>
        <w:t xml:space="preserve"> means:</w:t>
      </w:r>
    </w:p>
    <w:p w14:paraId="453F7E2D" w14:textId="77777777" w:rsidR="000C41A7" w:rsidRPr="001C389A" w:rsidRDefault="000C41A7" w:rsidP="000C41A7">
      <w:pPr>
        <w:tabs>
          <w:tab w:val="left" w:pos="1566"/>
          <w:tab w:val="left" w:pos="2376"/>
          <w:tab w:val="left" w:pos="3600"/>
          <w:tab w:val="left" w:pos="4608"/>
          <w:tab w:val="left" w:pos="5904"/>
        </w:tabs>
        <w:rPr>
          <w:rFonts w:cs="Arial"/>
          <w:sz w:val="20"/>
        </w:rPr>
      </w:pPr>
    </w:p>
    <w:p w14:paraId="2FD84B15" w14:textId="0BD09248" w:rsidR="000C41A7" w:rsidRPr="00B23E46" w:rsidRDefault="00B23E46" w:rsidP="003B5BF0">
      <w:pPr>
        <w:pStyle w:val="ListParagraph"/>
        <w:numPr>
          <w:ilvl w:val="0"/>
          <w:numId w:val="42"/>
        </w:numPr>
        <w:tabs>
          <w:tab w:val="left" w:pos="1566"/>
          <w:tab w:val="left" w:pos="2376"/>
          <w:tab w:val="left" w:pos="3600"/>
          <w:tab w:val="left" w:pos="4608"/>
          <w:tab w:val="left" w:pos="5904"/>
        </w:tabs>
        <w:rPr>
          <w:rFonts w:cs="Arial"/>
          <w:sz w:val="20"/>
        </w:rPr>
      </w:pPr>
      <w:r w:rsidRPr="00B23E46">
        <w:rPr>
          <w:rFonts w:cs="Arial"/>
          <w:b/>
          <w:sz w:val="20"/>
        </w:rPr>
        <w:t xml:space="preserve">EU </w:t>
      </w:r>
      <w:r w:rsidR="000C41A7" w:rsidRPr="00B23E46">
        <w:rPr>
          <w:rFonts w:cs="Arial"/>
          <w:b/>
          <w:sz w:val="20"/>
        </w:rPr>
        <w:t>Generators</w:t>
      </w:r>
      <w:r w:rsidR="000C41A7" w:rsidRPr="00B23E46">
        <w:rPr>
          <w:rFonts w:cs="Arial"/>
          <w:sz w:val="20"/>
        </w:rPr>
        <w:t xml:space="preserve"> (other than </w:t>
      </w:r>
      <w:r w:rsidR="00252F8E" w:rsidRPr="00B23E46">
        <w:rPr>
          <w:rFonts w:cs="Arial"/>
          <w:sz w:val="20"/>
        </w:rPr>
        <w:t xml:space="preserve">in relation to </w:t>
      </w:r>
      <w:r w:rsidR="000C41A7" w:rsidRPr="00B23E46">
        <w:rPr>
          <w:rFonts w:cs="Arial"/>
          <w:b/>
          <w:sz w:val="20"/>
        </w:rPr>
        <w:t>Embedded</w:t>
      </w:r>
      <w:r w:rsidR="000C41A7" w:rsidRPr="00B23E46">
        <w:rPr>
          <w:rFonts w:cs="Arial"/>
          <w:sz w:val="20"/>
        </w:rPr>
        <w:t xml:space="preserve"> </w:t>
      </w:r>
      <w:r w:rsidR="00AD4811" w:rsidRPr="00B23E46">
        <w:rPr>
          <w:rFonts w:cs="Arial"/>
          <w:b/>
          <w:sz w:val="20"/>
        </w:rPr>
        <w:t xml:space="preserve">Power Stations </w:t>
      </w:r>
      <w:r w:rsidR="00AD4811" w:rsidRPr="00B23E46">
        <w:rPr>
          <w:rFonts w:cs="Arial"/>
          <w:sz w:val="20"/>
        </w:rPr>
        <w:t xml:space="preserve">not subject to a </w:t>
      </w:r>
      <w:r w:rsidR="00AD4811" w:rsidRPr="00B23E46">
        <w:rPr>
          <w:rFonts w:cs="Arial"/>
          <w:b/>
          <w:sz w:val="20"/>
        </w:rPr>
        <w:t>Bilateral Agreement</w:t>
      </w:r>
      <w:r w:rsidR="000C41A7" w:rsidRPr="00B23E46">
        <w:rPr>
          <w:rFonts w:cs="Arial"/>
          <w:sz w:val="20"/>
        </w:rPr>
        <w:t>)</w:t>
      </w:r>
      <w:r w:rsidR="00F046A5" w:rsidRPr="00B23E46">
        <w:rPr>
          <w:rFonts w:cs="Arial"/>
          <w:sz w:val="20"/>
        </w:rPr>
        <w:t xml:space="preserve"> including those undertaking </w:t>
      </w:r>
      <w:r w:rsidR="00F046A5" w:rsidRPr="00B23E46">
        <w:rPr>
          <w:rFonts w:cs="Arial"/>
          <w:b/>
          <w:sz w:val="20"/>
        </w:rPr>
        <w:t>OTSDUW</w:t>
      </w:r>
      <w:r w:rsidR="00F046A5" w:rsidRPr="00B23E46">
        <w:rPr>
          <w:rFonts w:cs="Arial"/>
          <w:sz w:val="20"/>
        </w:rPr>
        <w:t>.</w:t>
      </w:r>
    </w:p>
    <w:p w14:paraId="3EBE7A33" w14:textId="77777777" w:rsidR="00B23E46" w:rsidRPr="00B23E46" w:rsidRDefault="00B23E46" w:rsidP="00B23E46">
      <w:pPr>
        <w:pStyle w:val="ListParagraph"/>
        <w:tabs>
          <w:tab w:val="left" w:pos="1566"/>
          <w:tab w:val="left" w:pos="2376"/>
          <w:tab w:val="left" w:pos="3600"/>
          <w:tab w:val="left" w:pos="4608"/>
          <w:tab w:val="left" w:pos="5904"/>
        </w:tabs>
        <w:ind w:left="2160"/>
        <w:rPr>
          <w:rFonts w:cs="Arial"/>
          <w:sz w:val="20"/>
        </w:rPr>
      </w:pPr>
    </w:p>
    <w:p w14:paraId="17C52A17" w14:textId="0B4807D3" w:rsidR="000C41A7" w:rsidRDefault="000C41A7" w:rsidP="003B5BF0">
      <w:pPr>
        <w:pStyle w:val="ListParagraph"/>
        <w:numPr>
          <w:ilvl w:val="0"/>
          <w:numId w:val="42"/>
        </w:numPr>
        <w:tabs>
          <w:tab w:val="left" w:pos="1566"/>
          <w:tab w:val="left" w:pos="2376"/>
          <w:tab w:val="left" w:pos="3600"/>
          <w:tab w:val="left" w:pos="4608"/>
          <w:tab w:val="left" w:pos="5904"/>
        </w:tabs>
        <w:rPr>
          <w:rFonts w:cs="Arial"/>
          <w:sz w:val="20"/>
        </w:rPr>
      </w:pPr>
      <w:r w:rsidRPr="00B23E46">
        <w:rPr>
          <w:rFonts w:cs="Arial"/>
          <w:b/>
          <w:sz w:val="20"/>
        </w:rPr>
        <w:t>Network Operators</w:t>
      </w:r>
      <w:r w:rsidR="00B23E46" w:rsidRPr="00B23E46">
        <w:rPr>
          <w:rFonts w:cs="Arial"/>
          <w:b/>
          <w:sz w:val="20"/>
        </w:rPr>
        <w:t xml:space="preserve"> </w:t>
      </w:r>
      <w:r w:rsidR="00B23E46" w:rsidRPr="00B23E46">
        <w:rPr>
          <w:rFonts w:cs="Arial"/>
          <w:sz w:val="20"/>
        </w:rPr>
        <w:t>who are either</w:t>
      </w:r>
      <w:r w:rsidRPr="00B23E46">
        <w:rPr>
          <w:rFonts w:cs="Arial"/>
          <w:sz w:val="20"/>
        </w:rPr>
        <w:t>;</w:t>
      </w:r>
    </w:p>
    <w:p w14:paraId="0680BDAA" w14:textId="77777777" w:rsidR="00B23E46" w:rsidRPr="00B23E46" w:rsidRDefault="00B23E46" w:rsidP="00B23E46">
      <w:pPr>
        <w:pStyle w:val="ListParagraph"/>
        <w:rPr>
          <w:rFonts w:cs="Arial"/>
          <w:sz w:val="20"/>
        </w:rPr>
      </w:pPr>
    </w:p>
    <w:p w14:paraId="603838B0" w14:textId="77777777" w:rsidR="00B23E46" w:rsidRPr="00B23E46" w:rsidRDefault="00B23E46" w:rsidP="003B5BF0">
      <w:pPr>
        <w:pStyle w:val="ListParagraph"/>
        <w:numPr>
          <w:ilvl w:val="0"/>
          <w:numId w:val="43"/>
        </w:numPr>
        <w:tabs>
          <w:tab w:val="left" w:pos="1566"/>
          <w:tab w:val="left" w:pos="2376"/>
          <w:tab w:val="left" w:pos="3600"/>
          <w:tab w:val="left" w:pos="4608"/>
          <w:tab w:val="left" w:pos="5904"/>
        </w:tabs>
        <w:rPr>
          <w:sz w:val="20"/>
        </w:rPr>
      </w:pPr>
      <w:r w:rsidRPr="00B23E46">
        <w:rPr>
          <w:b/>
          <w:sz w:val="20"/>
        </w:rPr>
        <w:t>EU Code Users</w:t>
      </w:r>
      <w:r w:rsidRPr="00B23E46">
        <w:rPr>
          <w:sz w:val="20"/>
        </w:rPr>
        <w:t xml:space="preserve"> in respect of their</w:t>
      </w:r>
      <w:r w:rsidRPr="00B23E46">
        <w:rPr>
          <w:b/>
          <w:sz w:val="20"/>
        </w:rPr>
        <w:t xml:space="preserve"> </w:t>
      </w:r>
      <w:r w:rsidRPr="00B23E46">
        <w:rPr>
          <w:sz w:val="20"/>
        </w:rPr>
        <w:t>entire distribution</w:t>
      </w:r>
      <w:r w:rsidRPr="00B23E46">
        <w:rPr>
          <w:b/>
          <w:sz w:val="20"/>
        </w:rPr>
        <w:t xml:space="preserve"> System; </w:t>
      </w:r>
      <w:r w:rsidRPr="00B23E46">
        <w:rPr>
          <w:sz w:val="20"/>
        </w:rPr>
        <w:t>or</w:t>
      </w:r>
    </w:p>
    <w:p w14:paraId="67E390BA" w14:textId="77777777" w:rsidR="00B23E46" w:rsidRPr="00B23E46" w:rsidRDefault="00B23E46" w:rsidP="003B5BF0">
      <w:pPr>
        <w:pStyle w:val="ListParagraph"/>
        <w:numPr>
          <w:ilvl w:val="0"/>
          <w:numId w:val="43"/>
        </w:numPr>
        <w:tabs>
          <w:tab w:val="left" w:pos="1566"/>
          <w:tab w:val="left" w:pos="2376"/>
          <w:tab w:val="left" w:pos="3600"/>
          <w:tab w:val="left" w:pos="4608"/>
          <w:tab w:val="left" w:pos="5904"/>
        </w:tabs>
        <w:rPr>
          <w:sz w:val="20"/>
        </w:rPr>
      </w:pPr>
      <w:r w:rsidRPr="00B23E46">
        <w:rPr>
          <w:b/>
          <w:sz w:val="20"/>
        </w:rPr>
        <w:t>GB Code Users</w:t>
      </w:r>
      <w:r w:rsidRPr="00B23E46">
        <w:rPr>
          <w:sz w:val="20"/>
        </w:rPr>
        <w:t xml:space="preserve"> in respect of their </w:t>
      </w:r>
      <w:r w:rsidRPr="00B23E46">
        <w:rPr>
          <w:b/>
          <w:sz w:val="20"/>
        </w:rPr>
        <w:t xml:space="preserve">EU Grid Supply Points </w:t>
      </w:r>
      <w:r w:rsidRPr="00B23E46">
        <w:rPr>
          <w:sz w:val="20"/>
        </w:rPr>
        <w:t>only</w:t>
      </w:r>
    </w:p>
    <w:p w14:paraId="6560F301" w14:textId="77777777" w:rsidR="00B23E46" w:rsidRPr="00B23E46" w:rsidRDefault="00B23E46" w:rsidP="00B23E46">
      <w:pPr>
        <w:pStyle w:val="ListParagraph"/>
        <w:tabs>
          <w:tab w:val="left" w:pos="1566"/>
          <w:tab w:val="left" w:pos="2376"/>
          <w:tab w:val="left" w:pos="3600"/>
          <w:tab w:val="left" w:pos="4608"/>
          <w:tab w:val="left" w:pos="5904"/>
        </w:tabs>
        <w:ind w:left="2160"/>
        <w:rPr>
          <w:rFonts w:cs="Arial"/>
          <w:sz w:val="20"/>
        </w:rPr>
      </w:pPr>
    </w:p>
    <w:p w14:paraId="6788AED5" w14:textId="58E25844" w:rsidR="000C382F" w:rsidRPr="001C389A" w:rsidRDefault="000C382F" w:rsidP="000C41A7">
      <w:pPr>
        <w:tabs>
          <w:tab w:val="left" w:pos="1566"/>
          <w:tab w:val="left" w:pos="2376"/>
          <w:tab w:val="left" w:pos="3600"/>
          <w:tab w:val="left" w:pos="4608"/>
          <w:tab w:val="left" w:pos="5904"/>
        </w:tabs>
        <w:ind w:left="2376" w:hanging="810"/>
        <w:rPr>
          <w:rFonts w:cs="Arial"/>
          <w:sz w:val="20"/>
        </w:rPr>
      </w:pPr>
      <w:r w:rsidRPr="001C389A">
        <w:rPr>
          <w:rFonts w:cs="Arial"/>
          <w:sz w:val="20"/>
        </w:rPr>
        <w:t>(c)</w:t>
      </w:r>
      <w:r w:rsidRPr="001C389A">
        <w:rPr>
          <w:rFonts w:cs="Arial"/>
          <w:sz w:val="20"/>
        </w:rPr>
        <w:tab/>
      </w:r>
      <w:r w:rsidRPr="001C389A">
        <w:rPr>
          <w:rFonts w:cs="Arial"/>
          <w:b/>
          <w:sz w:val="20"/>
        </w:rPr>
        <w:t>Non-Embedded Customers</w:t>
      </w:r>
      <w:r w:rsidR="00B23E46">
        <w:rPr>
          <w:rFonts w:cs="Arial"/>
          <w:b/>
          <w:sz w:val="20"/>
        </w:rPr>
        <w:t xml:space="preserve"> </w:t>
      </w:r>
      <w:r w:rsidR="00B23E46">
        <w:rPr>
          <w:rFonts w:cs="Arial"/>
          <w:sz w:val="20"/>
        </w:rPr>
        <w:t>who are</w:t>
      </w:r>
      <w:r w:rsidR="00B23E46">
        <w:rPr>
          <w:rFonts w:cs="Arial"/>
          <w:b/>
          <w:sz w:val="20"/>
        </w:rPr>
        <w:t xml:space="preserve"> EU Code Users</w:t>
      </w:r>
      <w:r w:rsidRPr="001C389A">
        <w:rPr>
          <w:rFonts w:cs="Arial"/>
          <w:b/>
          <w:sz w:val="20"/>
        </w:rPr>
        <w:t>;</w:t>
      </w:r>
    </w:p>
    <w:p w14:paraId="01A7FCCC" w14:textId="77777777" w:rsidR="000C41A7" w:rsidRPr="001C389A" w:rsidRDefault="000C41A7" w:rsidP="000C41A7">
      <w:pPr>
        <w:tabs>
          <w:tab w:val="left" w:pos="1566"/>
          <w:tab w:val="left" w:pos="2376"/>
          <w:tab w:val="left" w:pos="3600"/>
          <w:tab w:val="left" w:pos="4608"/>
          <w:tab w:val="left" w:pos="5904"/>
        </w:tabs>
        <w:rPr>
          <w:rFonts w:cs="Arial"/>
          <w:sz w:val="20"/>
        </w:rPr>
      </w:pPr>
    </w:p>
    <w:p w14:paraId="2499D94E" w14:textId="77777777" w:rsidR="000C41A7" w:rsidRPr="001C389A" w:rsidRDefault="00836A05" w:rsidP="00C14E29">
      <w:pPr>
        <w:numPr>
          <w:ilvl w:val="0"/>
          <w:numId w:val="1"/>
        </w:numPr>
        <w:tabs>
          <w:tab w:val="left" w:pos="1566"/>
          <w:tab w:val="left" w:pos="3600"/>
          <w:tab w:val="left" w:pos="4608"/>
          <w:tab w:val="left" w:pos="5904"/>
        </w:tabs>
        <w:rPr>
          <w:rFonts w:cs="Arial"/>
          <w:b/>
          <w:sz w:val="20"/>
        </w:rPr>
      </w:pPr>
      <w:r w:rsidRPr="001C389A">
        <w:rPr>
          <w:rFonts w:cs="Arial"/>
          <w:b/>
          <w:sz w:val="20"/>
        </w:rPr>
        <w:t>HVDC System Owner</w:t>
      </w:r>
      <w:r w:rsidR="000C41A7" w:rsidRPr="001C389A">
        <w:rPr>
          <w:rFonts w:cs="Arial"/>
          <w:b/>
          <w:sz w:val="20"/>
        </w:rPr>
        <w:t>s</w:t>
      </w:r>
      <w:r w:rsidR="00470DE6" w:rsidRPr="001C389A">
        <w:rPr>
          <w:rFonts w:cs="Arial"/>
          <w:sz w:val="20"/>
        </w:rPr>
        <w:t xml:space="preserve"> (other than those which only have </w:t>
      </w:r>
      <w:r w:rsidR="00AD4811" w:rsidRPr="001C389A">
        <w:rPr>
          <w:rFonts w:cs="Arial"/>
          <w:b/>
          <w:sz w:val="20"/>
        </w:rPr>
        <w:t xml:space="preserve">Embedded </w:t>
      </w:r>
      <w:r w:rsidR="00D331AC" w:rsidRPr="001C389A">
        <w:rPr>
          <w:rFonts w:cs="Arial"/>
          <w:b/>
          <w:sz w:val="20"/>
        </w:rPr>
        <w:t xml:space="preserve">HVDC Systems </w:t>
      </w:r>
      <w:r w:rsidR="00AD4811" w:rsidRPr="001C389A">
        <w:rPr>
          <w:rFonts w:cs="Arial"/>
          <w:sz w:val="20"/>
        </w:rPr>
        <w:t xml:space="preserve">not subject to a </w:t>
      </w:r>
      <w:r w:rsidR="00AD4811" w:rsidRPr="001C389A">
        <w:rPr>
          <w:rFonts w:cs="Arial"/>
          <w:b/>
          <w:sz w:val="20"/>
        </w:rPr>
        <w:t xml:space="preserve">Bilateral </w:t>
      </w:r>
      <w:r w:rsidR="00E23DC9" w:rsidRPr="001C389A">
        <w:rPr>
          <w:rFonts w:cs="Arial"/>
          <w:b/>
          <w:sz w:val="20"/>
        </w:rPr>
        <w:t>Agreement</w:t>
      </w:r>
      <w:r w:rsidR="00470DE6" w:rsidRPr="001C389A">
        <w:rPr>
          <w:rFonts w:cs="Arial"/>
          <w:sz w:val="20"/>
        </w:rPr>
        <w:t>)</w:t>
      </w:r>
      <w:r w:rsidR="00E60B54" w:rsidRPr="001C389A">
        <w:rPr>
          <w:rFonts w:cs="Arial"/>
          <w:sz w:val="20"/>
        </w:rPr>
        <w:t>.</w:t>
      </w:r>
    </w:p>
    <w:p w14:paraId="3D324BD8" w14:textId="77777777" w:rsidR="000C382F" w:rsidRPr="001C389A" w:rsidRDefault="000C382F" w:rsidP="000C382F">
      <w:pPr>
        <w:tabs>
          <w:tab w:val="left" w:pos="1566"/>
          <w:tab w:val="left" w:pos="2376"/>
          <w:tab w:val="left" w:pos="3600"/>
          <w:tab w:val="left" w:pos="4608"/>
          <w:tab w:val="left" w:pos="5904"/>
        </w:tabs>
        <w:rPr>
          <w:rFonts w:cs="Arial"/>
          <w:sz w:val="20"/>
        </w:rPr>
      </w:pPr>
    </w:p>
    <w:p w14:paraId="2584E8DD" w14:textId="77777777" w:rsidR="00B23E46" w:rsidRDefault="002F5F51" w:rsidP="00B23E46">
      <w:pPr>
        <w:tabs>
          <w:tab w:val="left" w:pos="1530"/>
          <w:tab w:val="left" w:pos="2286"/>
          <w:tab w:val="left" w:pos="2736"/>
          <w:tab w:val="left" w:pos="3600"/>
          <w:tab w:val="left" w:pos="4608"/>
          <w:tab w:val="left" w:pos="5904"/>
        </w:tabs>
        <w:ind w:left="1530" w:hanging="1388"/>
        <w:rPr>
          <w:rFonts w:cs="Arial"/>
          <w:sz w:val="20"/>
        </w:rPr>
      </w:pPr>
      <w:r w:rsidRPr="001C389A">
        <w:rPr>
          <w:rFonts w:cs="Arial"/>
          <w:sz w:val="20"/>
        </w:rPr>
        <w:t>ECP</w:t>
      </w:r>
      <w:r w:rsidR="000C382F" w:rsidRPr="001C389A">
        <w:rPr>
          <w:rFonts w:cs="Arial"/>
          <w:sz w:val="20"/>
        </w:rPr>
        <w:t>.3.2</w:t>
      </w:r>
      <w:r w:rsidR="000C382F" w:rsidRPr="001C389A">
        <w:rPr>
          <w:rFonts w:cs="Arial"/>
          <w:sz w:val="20"/>
        </w:rPr>
        <w:tab/>
        <w:t xml:space="preserve">The above categories of </w:t>
      </w:r>
      <w:r w:rsidR="00C14E29" w:rsidRPr="001C389A">
        <w:rPr>
          <w:rFonts w:cs="Arial"/>
          <w:b/>
          <w:sz w:val="20"/>
        </w:rPr>
        <w:t>User</w:t>
      </w:r>
      <w:r w:rsidR="000C382F" w:rsidRPr="001C389A">
        <w:rPr>
          <w:rFonts w:cs="Arial"/>
          <w:sz w:val="20"/>
        </w:rPr>
        <w:t xml:space="preserve"> will become bound by the </w:t>
      </w:r>
      <w:r w:rsidRPr="001C389A">
        <w:rPr>
          <w:rFonts w:cs="Arial"/>
          <w:b/>
          <w:sz w:val="20"/>
        </w:rPr>
        <w:t>ECP</w:t>
      </w:r>
      <w:r w:rsidR="000C382F" w:rsidRPr="001C389A">
        <w:rPr>
          <w:rFonts w:cs="Arial"/>
          <w:sz w:val="20"/>
        </w:rPr>
        <w:t xml:space="preserve"> prior to them generating, distributing, supplying or consuming,</w:t>
      </w:r>
      <w:r w:rsidR="00BC4700" w:rsidRPr="001C389A">
        <w:rPr>
          <w:rFonts w:cs="Arial"/>
          <w:sz w:val="20"/>
        </w:rPr>
        <w:t xml:space="preserve"> or in the case of </w:t>
      </w:r>
      <w:r w:rsidR="00BC4700" w:rsidRPr="001C389A">
        <w:rPr>
          <w:rFonts w:cs="Arial"/>
          <w:b/>
          <w:sz w:val="20"/>
        </w:rPr>
        <w:t>OTSUA</w:t>
      </w:r>
      <w:r w:rsidR="00BC4700" w:rsidRPr="001C389A">
        <w:rPr>
          <w:rFonts w:cs="Arial"/>
          <w:sz w:val="20"/>
        </w:rPr>
        <w:t>, transmitting,</w:t>
      </w:r>
      <w:r w:rsidR="000C382F" w:rsidRPr="001C389A">
        <w:rPr>
          <w:rFonts w:cs="Arial"/>
          <w:sz w:val="20"/>
        </w:rPr>
        <w:t xml:space="preserve"> as the case may be, and references to the various categories should, therefore, be taken as referring to them in that prospective role.</w:t>
      </w:r>
    </w:p>
    <w:p w14:paraId="4F478417" w14:textId="77777777" w:rsidR="00B23E46" w:rsidRDefault="00B23E46" w:rsidP="00B23E46">
      <w:pPr>
        <w:tabs>
          <w:tab w:val="left" w:pos="1530"/>
          <w:tab w:val="left" w:pos="2286"/>
          <w:tab w:val="left" w:pos="2736"/>
          <w:tab w:val="left" w:pos="3600"/>
          <w:tab w:val="left" w:pos="4608"/>
          <w:tab w:val="left" w:pos="5904"/>
        </w:tabs>
        <w:ind w:left="1530" w:hanging="1388"/>
        <w:rPr>
          <w:rFonts w:cs="Arial"/>
          <w:sz w:val="20"/>
        </w:rPr>
      </w:pPr>
    </w:p>
    <w:p w14:paraId="6517FB0F" w14:textId="4C4E61C4" w:rsidR="00B23E46" w:rsidRPr="00FD783D" w:rsidRDefault="00B23E46" w:rsidP="00B23E46">
      <w:pPr>
        <w:tabs>
          <w:tab w:val="left" w:pos="1530"/>
          <w:tab w:val="left" w:pos="2286"/>
          <w:tab w:val="left" w:pos="2736"/>
          <w:tab w:val="left" w:pos="3600"/>
          <w:tab w:val="left" w:pos="4608"/>
          <w:tab w:val="left" w:pos="5904"/>
        </w:tabs>
        <w:ind w:left="1530" w:hanging="1388"/>
        <w:rPr>
          <w:rFonts w:cs="Arial"/>
          <w:sz w:val="18"/>
        </w:rPr>
      </w:pPr>
      <w:r>
        <w:rPr>
          <w:rFonts w:cs="Arial"/>
          <w:sz w:val="20"/>
        </w:rPr>
        <w:t>ECP.3.3</w:t>
      </w:r>
      <w:r>
        <w:rPr>
          <w:rFonts w:cs="Arial"/>
          <w:sz w:val="20"/>
        </w:rPr>
        <w:tab/>
      </w:r>
      <w:r w:rsidRPr="00FD783D">
        <w:rPr>
          <w:sz w:val="20"/>
        </w:rPr>
        <w:t>For the avoidance of doubt,</w:t>
      </w:r>
      <w:r w:rsidRPr="00FD783D">
        <w:rPr>
          <w:b/>
          <w:sz w:val="20"/>
        </w:rPr>
        <w:t xml:space="preserve"> Demand Response Providers </w:t>
      </w:r>
      <w:r w:rsidRPr="00FD783D">
        <w:rPr>
          <w:sz w:val="20"/>
        </w:rPr>
        <w:t xml:space="preserve">do not need to satisfy the requirements of this </w:t>
      </w:r>
      <w:r w:rsidRPr="00FD783D">
        <w:rPr>
          <w:b/>
          <w:sz w:val="20"/>
        </w:rPr>
        <w:t>ECP</w:t>
      </w:r>
      <w:r w:rsidRPr="00FD783D">
        <w:rPr>
          <w:sz w:val="20"/>
        </w:rPr>
        <w:t xml:space="preserve"> unless they are also defined as an</w:t>
      </w:r>
      <w:r w:rsidRPr="00FD783D">
        <w:rPr>
          <w:b/>
          <w:sz w:val="20"/>
        </w:rPr>
        <w:t xml:space="preserve"> EU Code User</w:t>
      </w:r>
      <w:r w:rsidRPr="00FD783D">
        <w:rPr>
          <w:sz w:val="20"/>
        </w:rPr>
        <w:t xml:space="preserve"> and have a</w:t>
      </w:r>
      <w:r w:rsidRPr="00FD783D">
        <w:rPr>
          <w:b/>
          <w:sz w:val="20"/>
        </w:rPr>
        <w:t xml:space="preserve"> CUSC Contract </w:t>
      </w:r>
      <w:r w:rsidRPr="00FD783D">
        <w:rPr>
          <w:sz w:val="20"/>
        </w:rPr>
        <w:t>with</w:t>
      </w:r>
      <w:r w:rsidRPr="00FD783D">
        <w:rPr>
          <w:b/>
          <w:sz w:val="20"/>
        </w:rPr>
        <w:t xml:space="preserve"> NGET</w:t>
      </w:r>
      <w:r w:rsidRPr="00FD783D">
        <w:rPr>
          <w:sz w:val="20"/>
        </w:rPr>
        <w:t>.</w:t>
      </w:r>
      <w:r w:rsidRPr="00FD783D">
        <w:rPr>
          <w:b/>
          <w:sz w:val="20"/>
        </w:rPr>
        <w:t xml:space="preserve"> </w:t>
      </w:r>
      <w:r w:rsidRPr="00FD783D">
        <w:rPr>
          <w:sz w:val="20"/>
        </w:rPr>
        <w:t xml:space="preserve">Where a </w:t>
      </w:r>
      <w:r w:rsidRPr="00FD783D">
        <w:rPr>
          <w:b/>
          <w:sz w:val="20"/>
        </w:rPr>
        <w:t>Demand Response Provider</w:t>
      </w:r>
      <w:r w:rsidRPr="00FD783D">
        <w:rPr>
          <w:sz w:val="20"/>
        </w:rPr>
        <w:t xml:space="preserve"> is not an </w:t>
      </w:r>
      <w:r w:rsidRPr="00FD783D">
        <w:rPr>
          <w:b/>
          <w:sz w:val="20"/>
        </w:rPr>
        <w:t>EU Code User</w:t>
      </w:r>
      <w:r w:rsidRPr="00FD783D">
        <w:rPr>
          <w:sz w:val="20"/>
        </w:rPr>
        <w:t xml:space="preserve"> and does not have a </w:t>
      </w:r>
      <w:r w:rsidRPr="00FD783D">
        <w:rPr>
          <w:b/>
          <w:sz w:val="20"/>
        </w:rPr>
        <w:t>CUSC Contract</w:t>
      </w:r>
      <w:r w:rsidRPr="00FD783D">
        <w:rPr>
          <w:sz w:val="20"/>
        </w:rPr>
        <w:t xml:space="preserve"> with </w:t>
      </w:r>
      <w:r w:rsidRPr="00FD783D">
        <w:rPr>
          <w:b/>
          <w:sz w:val="20"/>
        </w:rPr>
        <w:t>NGET</w:t>
      </w:r>
      <w:r w:rsidRPr="00FD783D">
        <w:rPr>
          <w:sz w:val="20"/>
        </w:rPr>
        <w:t xml:space="preserve">, the requirements of the </w:t>
      </w:r>
      <w:r w:rsidRPr="00FD783D">
        <w:rPr>
          <w:b/>
          <w:sz w:val="20"/>
        </w:rPr>
        <w:t>Demand Response Services Code</w:t>
      </w:r>
      <w:r w:rsidRPr="00FD783D">
        <w:rPr>
          <w:sz w:val="20"/>
        </w:rPr>
        <w:t xml:space="preserve"> shall only apply. </w:t>
      </w:r>
    </w:p>
    <w:p w14:paraId="64075FF7" w14:textId="77777777" w:rsidR="00B23E46" w:rsidRDefault="00B23E46" w:rsidP="00B23E46">
      <w:pPr>
        <w:tabs>
          <w:tab w:val="left" w:pos="1530"/>
          <w:tab w:val="left" w:pos="2286"/>
          <w:tab w:val="left" w:pos="2736"/>
          <w:tab w:val="left" w:pos="3600"/>
          <w:tab w:val="left" w:pos="4608"/>
          <w:tab w:val="left" w:pos="5904"/>
        </w:tabs>
        <w:ind w:left="1530" w:hanging="1388"/>
      </w:pPr>
    </w:p>
    <w:p w14:paraId="09F967B1" w14:textId="77777777" w:rsidR="00B23E46" w:rsidRPr="00B23E46" w:rsidRDefault="00B23E46" w:rsidP="00B23E46">
      <w:pPr>
        <w:autoSpaceDE w:val="0"/>
        <w:autoSpaceDN w:val="0"/>
        <w:adjustRightInd w:val="0"/>
        <w:ind w:left="1560" w:hanging="1418"/>
        <w:rPr>
          <w:rFonts w:cs="Arial"/>
          <w:snapToGrid/>
          <w:sz w:val="20"/>
          <w:szCs w:val="22"/>
          <w:lang w:eastAsia="en-GB"/>
        </w:rPr>
      </w:pPr>
      <w:r>
        <w:t>ECP.3.4</w:t>
      </w:r>
      <w:r>
        <w:tab/>
      </w:r>
      <w:r w:rsidRPr="00B23E46">
        <w:rPr>
          <w:rFonts w:cs="Arial"/>
          <w:snapToGrid/>
          <w:sz w:val="20"/>
          <w:szCs w:val="22"/>
          <w:lang w:eastAsia="en-GB"/>
        </w:rPr>
        <w:t xml:space="preserve">For the avoidance of doubt, this </w:t>
      </w:r>
      <w:r w:rsidRPr="00B23E46">
        <w:rPr>
          <w:rFonts w:cs="Arial"/>
          <w:b/>
          <w:bCs/>
          <w:snapToGrid/>
          <w:sz w:val="20"/>
          <w:szCs w:val="22"/>
          <w:lang w:eastAsia="en-GB"/>
        </w:rPr>
        <w:t xml:space="preserve">ECP </w:t>
      </w:r>
      <w:r w:rsidRPr="00B23E46">
        <w:rPr>
          <w:rFonts w:cs="Arial"/>
          <w:snapToGrid/>
          <w:sz w:val="20"/>
          <w:szCs w:val="22"/>
          <w:lang w:eastAsia="en-GB"/>
        </w:rPr>
        <w:t xml:space="preserve">does not apply to </w:t>
      </w:r>
      <w:r w:rsidRPr="00B23E46">
        <w:rPr>
          <w:rFonts w:cs="Arial"/>
          <w:b/>
          <w:bCs/>
          <w:snapToGrid/>
          <w:sz w:val="20"/>
          <w:szCs w:val="22"/>
          <w:lang w:eastAsia="en-GB"/>
        </w:rPr>
        <w:t xml:space="preserve">GB Code Users </w:t>
      </w:r>
      <w:r w:rsidRPr="00B23E46">
        <w:rPr>
          <w:rFonts w:cs="Arial"/>
          <w:snapToGrid/>
          <w:sz w:val="20"/>
          <w:szCs w:val="22"/>
          <w:lang w:eastAsia="en-GB"/>
        </w:rPr>
        <w:t xml:space="preserve">other than in respect of </w:t>
      </w:r>
      <w:r w:rsidRPr="00B23E46">
        <w:rPr>
          <w:rFonts w:cs="Arial"/>
          <w:b/>
          <w:bCs/>
          <w:snapToGrid/>
          <w:sz w:val="20"/>
          <w:szCs w:val="22"/>
          <w:lang w:eastAsia="en-GB"/>
        </w:rPr>
        <w:t>Network Operator’s EU Grid Supply Points</w:t>
      </w:r>
      <w:r w:rsidRPr="00B23E46">
        <w:rPr>
          <w:rFonts w:cs="Arial"/>
          <w:bCs/>
          <w:snapToGrid/>
          <w:sz w:val="20"/>
          <w:szCs w:val="22"/>
          <w:lang w:eastAsia="en-GB"/>
        </w:rPr>
        <w:t>.</w:t>
      </w:r>
    </w:p>
    <w:p w14:paraId="4C5AE862" w14:textId="4A6CA9C8" w:rsidR="00B23E46" w:rsidRDefault="00B23E46" w:rsidP="000C41A7">
      <w:pPr>
        <w:tabs>
          <w:tab w:val="left" w:pos="1566"/>
          <w:tab w:val="left" w:pos="2376"/>
          <w:tab w:val="left" w:pos="3600"/>
          <w:tab w:val="left" w:pos="4608"/>
          <w:tab w:val="left" w:pos="5904"/>
        </w:tabs>
        <w:rPr>
          <w:rFonts w:cs="Arial"/>
          <w:sz w:val="20"/>
        </w:rPr>
      </w:pPr>
    </w:p>
    <w:p w14:paraId="45BA3EFD" w14:textId="77777777" w:rsidR="00B23E46" w:rsidRPr="001C389A" w:rsidRDefault="00B23E46" w:rsidP="000C41A7">
      <w:pPr>
        <w:tabs>
          <w:tab w:val="left" w:pos="1566"/>
          <w:tab w:val="left" w:pos="2376"/>
          <w:tab w:val="left" w:pos="3600"/>
          <w:tab w:val="left" w:pos="4608"/>
          <w:tab w:val="left" w:pos="5904"/>
        </w:tabs>
        <w:rPr>
          <w:rFonts w:cs="Arial"/>
          <w:sz w:val="20"/>
        </w:rPr>
      </w:pPr>
    </w:p>
    <w:p w14:paraId="3CE97973" w14:textId="77777777" w:rsidR="000C41A7" w:rsidRPr="001C389A" w:rsidRDefault="002F5F51" w:rsidP="00E57D21">
      <w:pPr>
        <w:pStyle w:val="Heading1"/>
        <w:tabs>
          <w:tab w:val="clear" w:pos="90"/>
          <w:tab w:val="left" w:pos="1560"/>
        </w:tabs>
        <w:ind w:hanging="270"/>
        <w:rPr>
          <w:rFonts w:cs="Arial"/>
          <w:b w:val="0"/>
          <w:sz w:val="20"/>
        </w:rPr>
      </w:pPr>
      <w:bookmarkStart w:id="145" w:name="_DV_C160"/>
      <w:bookmarkStart w:id="146" w:name="_Toc524003889"/>
      <w:r w:rsidRPr="001C389A">
        <w:rPr>
          <w:rStyle w:val="DeltaViewInsertion"/>
          <w:rFonts w:cs="Arial"/>
          <w:b w:val="0"/>
          <w:color w:val="auto"/>
          <w:sz w:val="20"/>
          <w:u w:val="none"/>
        </w:rPr>
        <w:t>ECP</w:t>
      </w:r>
      <w:r w:rsidR="00EF4605" w:rsidRPr="001C389A">
        <w:rPr>
          <w:rStyle w:val="DeltaViewInsertion"/>
          <w:rFonts w:cs="Arial"/>
          <w:b w:val="0"/>
          <w:color w:val="auto"/>
          <w:sz w:val="20"/>
          <w:u w:val="none"/>
        </w:rPr>
        <w:t>.4</w:t>
      </w:r>
      <w:r w:rsidR="000C41A7" w:rsidRPr="001C389A">
        <w:rPr>
          <w:rStyle w:val="DeltaViewInsertion"/>
          <w:rFonts w:cs="Arial"/>
          <w:b w:val="0"/>
          <w:color w:val="auto"/>
          <w:sz w:val="20"/>
          <w:u w:val="none"/>
        </w:rPr>
        <w:tab/>
      </w:r>
      <w:bookmarkEnd w:id="145"/>
      <w:r w:rsidR="00D43D90" w:rsidRPr="001C389A">
        <w:rPr>
          <w:rStyle w:val="DeltaViewInsertion"/>
          <w:rFonts w:cs="Arial"/>
          <w:b w:val="0"/>
          <w:color w:val="auto"/>
          <w:sz w:val="20"/>
          <w:u w:val="single"/>
        </w:rPr>
        <w:t>CONNECTION PROCESS</w:t>
      </w:r>
      <w:bookmarkEnd w:id="146"/>
    </w:p>
    <w:p w14:paraId="63E4F26A" w14:textId="77777777" w:rsidR="000C41A7" w:rsidRPr="001C389A" w:rsidRDefault="000C41A7" w:rsidP="000C41A7">
      <w:pPr>
        <w:tabs>
          <w:tab w:val="left" w:pos="1566"/>
          <w:tab w:val="left" w:pos="2286"/>
          <w:tab w:val="left" w:pos="2736"/>
          <w:tab w:val="left" w:pos="3600"/>
          <w:tab w:val="left" w:pos="4608"/>
          <w:tab w:val="left" w:pos="5904"/>
        </w:tabs>
        <w:ind w:left="1559" w:hanging="1559"/>
        <w:rPr>
          <w:rFonts w:cs="Arial"/>
          <w:b/>
          <w:sz w:val="20"/>
        </w:rPr>
      </w:pPr>
    </w:p>
    <w:p w14:paraId="6134AAD7" w14:textId="2295C6CD" w:rsidR="0079550F" w:rsidRPr="001C389A" w:rsidRDefault="002F5F51" w:rsidP="0079550F">
      <w:pPr>
        <w:tabs>
          <w:tab w:val="left" w:pos="1566"/>
          <w:tab w:val="left" w:pos="2286"/>
          <w:tab w:val="left" w:pos="2736"/>
          <w:tab w:val="left" w:pos="3600"/>
          <w:tab w:val="left" w:pos="4608"/>
          <w:tab w:val="left" w:pos="5904"/>
        </w:tabs>
        <w:ind w:left="1566" w:hanging="1566"/>
        <w:rPr>
          <w:rFonts w:cs="Arial"/>
          <w:sz w:val="20"/>
        </w:rPr>
      </w:pPr>
      <w:r w:rsidRPr="001C389A">
        <w:rPr>
          <w:rFonts w:cs="Arial"/>
          <w:sz w:val="20"/>
        </w:rPr>
        <w:t>ECP</w:t>
      </w:r>
      <w:r w:rsidR="0079550F" w:rsidRPr="001C389A">
        <w:rPr>
          <w:rFonts w:cs="Arial"/>
          <w:sz w:val="20"/>
        </w:rPr>
        <w:t>.4.1</w:t>
      </w:r>
      <w:r w:rsidR="0079550F" w:rsidRPr="001C389A">
        <w:rPr>
          <w:rFonts w:cs="Arial"/>
          <w:sz w:val="20"/>
        </w:rPr>
        <w:tab/>
        <w:t xml:space="preserve">The </w:t>
      </w:r>
      <w:r w:rsidR="0079550F" w:rsidRPr="001C389A">
        <w:rPr>
          <w:rFonts w:cs="Arial"/>
          <w:b/>
          <w:sz w:val="20"/>
        </w:rPr>
        <w:t>CUSC</w:t>
      </w:r>
      <w:r w:rsidR="0079550F" w:rsidRPr="001C389A">
        <w:rPr>
          <w:rFonts w:cs="Arial"/>
          <w:sz w:val="20"/>
        </w:rPr>
        <w:t xml:space="preserve"> </w:t>
      </w:r>
      <w:bookmarkStart w:id="147" w:name="_DV_C154"/>
      <w:r w:rsidR="0079550F" w:rsidRPr="001C389A">
        <w:rPr>
          <w:rStyle w:val="DeltaViewInsertion"/>
          <w:rFonts w:cs="Arial"/>
          <w:b/>
          <w:color w:val="auto"/>
          <w:sz w:val="20"/>
          <w:u w:val="none"/>
        </w:rPr>
        <w:t xml:space="preserve">Contract(s) </w:t>
      </w:r>
      <w:r w:rsidR="0079550F" w:rsidRPr="001C389A">
        <w:rPr>
          <w:rStyle w:val="DeltaViewInsertion"/>
          <w:rFonts w:cs="Arial"/>
          <w:color w:val="auto"/>
          <w:sz w:val="20"/>
          <w:u w:val="none"/>
        </w:rPr>
        <w:t>contain certain</w:t>
      </w:r>
      <w:bookmarkStart w:id="148" w:name="_DV_M152"/>
      <w:bookmarkEnd w:id="147"/>
      <w:bookmarkEnd w:id="148"/>
      <w:r w:rsidR="0079550F" w:rsidRPr="001C389A">
        <w:rPr>
          <w:rFonts w:cs="Arial"/>
          <w:sz w:val="20"/>
        </w:rPr>
        <w:t xml:space="preserve"> provisions relating to the procedure for connection to the </w:t>
      </w:r>
      <w:r w:rsidR="0079550F" w:rsidRPr="001C389A">
        <w:rPr>
          <w:rFonts w:cs="Arial"/>
          <w:b/>
          <w:sz w:val="20"/>
        </w:rPr>
        <w:t>National Electricity Transmission System</w:t>
      </w:r>
      <w:r w:rsidR="0079550F" w:rsidRPr="001C389A">
        <w:rPr>
          <w:rFonts w:cs="Arial"/>
          <w:sz w:val="20"/>
        </w:rPr>
        <w:t xml:space="preserve"> or, in the case of </w:t>
      </w:r>
      <w:r w:rsidR="00470DE6" w:rsidRPr="001C389A">
        <w:rPr>
          <w:rStyle w:val="DeltaViewInsertion"/>
          <w:rFonts w:cs="Arial"/>
          <w:b/>
          <w:color w:val="auto"/>
          <w:sz w:val="20"/>
          <w:u w:val="none"/>
        </w:rPr>
        <w:t xml:space="preserve">Embedded Power Stations </w:t>
      </w:r>
      <w:r w:rsidR="00470DE6" w:rsidRPr="001C389A">
        <w:rPr>
          <w:rStyle w:val="DeltaViewInsertion"/>
          <w:rFonts w:cs="Arial"/>
          <w:color w:val="auto"/>
          <w:sz w:val="20"/>
          <w:u w:val="none"/>
        </w:rPr>
        <w:t>or</w:t>
      </w:r>
      <w:r w:rsidR="00470DE6" w:rsidRPr="001C389A">
        <w:rPr>
          <w:rStyle w:val="DeltaViewInsertion"/>
          <w:rFonts w:cs="Arial"/>
          <w:b/>
          <w:color w:val="auto"/>
          <w:sz w:val="20"/>
          <w:u w:val="none"/>
        </w:rPr>
        <w:t xml:space="preserve"> Embedded </w:t>
      </w:r>
      <w:r w:rsidR="00D331AC" w:rsidRPr="001C389A">
        <w:rPr>
          <w:rStyle w:val="DeltaViewInsertion"/>
          <w:rFonts w:cs="Arial"/>
          <w:b/>
          <w:color w:val="auto"/>
          <w:sz w:val="20"/>
          <w:u w:val="none"/>
        </w:rPr>
        <w:t>HVDC Systems</w:t>
      </w:r>
      <w:r w:rsidR="0079550F" w:rsidRPr="001C389A">
        <w:rPr>
          <w:rFonts w:cs="Arial"/>
          <w:sz w:val="20"/>
        </w:rPr>
        <w:t xml:space="preserve">, becoming operational and include provisions to be complied with by </w:t>
      </w:r>
      <w:r w:rsidR="00C14E29" w:rsidRPr="001C389A">
        <w:rPr>
          <w:rFonts w:cs="Arial"/>
          <w:b/>
          <w:sz w:val="20"/>
        </w:rPr>
        <w:t>User</w:t>
      </w:r>
      <w:r w:rsidR="0079550F" w:rsidRPr="001C389A">
        <w:rPr>
          <w:rFonts w:cs="Arial"/>
          <w:b/>
          <w:sz w:val="20"/>
        </w:rPr>
        <w:t>s</w:t>
      </w:r>
      <w:r w:rsidR="0079550F" w:rsidRPr="001C389A">
        <w:rPr>
          <w:rFonts w:cs="Arial"/>
          <w:sz w:val="20"/>
        </w:rPr>
        <w:t xml:space="preserve"> prior to </w:t>
      </w:r>
      <w:r w:rsidR="0079550F" w:rsidRPr="001C389A">
        <w:rPr>
          <w:rStyle w:val="DeltaViewInsertion"/>
          <w:rFonts w:cs="Arial"/>
          <w:color w:val="auto"/>
          <w:sz w:val="20"/>
          <w:u w:val="none"/>
        </w:rPr>
        <w:t>and during the course of</w:t>
      </w:r>
      <w:r w:rsidR="0079550F" w:rsidRPr="001C389A">
        <w:rPr>
          <w:rFonts w:cs="Arial"/>
          <w:sz w:val="20"/>
        </w:rPr>
        <w:t xml:space="preserve"> </w:t>
      </w:r>
      <w:r w:rsidR="00072B13">
        <w:rPr>
          <w:rFonts w:cs="Arial"/>
          <w:b/>
          <w:sz w:val="20"/>
        </w:rPr>
        <w:t>The Company</w:t>
      </w:r>
      <w:r w:rsidR="0079550F" w:rsidRPr="001C389A">
        <w:rPr>
          <w:rFonts w:cs="Arial"/>
          <w:sz w:val="20"/>
        </w:rPr>
        <w:t xml:space="preserve"> notifying the </w:t>
      </w:r>
      <w:r w:rsidR="00C14E29" w:rsidRPr="001C389A">
        <w:rPr>
          <w:rFonts w:cs="Arial"/>
          <w:b/>
          <w:sz w:val="20"/>
        </w:rPr>
        <w:t>User</w:t>
      </w:r>
      <w:r w:rsidR="0079550F" w:rsidRPr="001C389A">
        <w:rPr>
          <w:rFonts w:cs="Arial"/>
          <w:sz w:val="20"/>
        </w:rPr>
        <w:t xml:space="preserve"> that it has the right to become operational. </w:t>
      </w:r>
      <w:r w:rsidR="00AE1E0D" w:rsidRPr="001C389A">
        <w:rPr>
          <w:rFonts w:cs="Arial"/>
          <w:sz w:val="20"/>
        </w:rPr>
        <w:t xml:space="preserve">In addition to such provisions this </w:t>
      </w:r>
      <w:r w:rsidRPr="001C389A">
        <w:rPr>
          <w:rFonts w:cs="Arial"/>
          <w:b/>
          <w:sz w:val="20"/>
        </w:rPr>
        <w:t>ECP</w:t>
      </w:r>
      <w:r w:rsidR="00AE1E0D" w:rsidRPr="001C389A">
        <w:rPr>
          <w:rFonts w:cs="Arial"/>
          <w:sz w:val="20"/>
        </w:rPr>
        <w:t xml:space="preserve"> sets out in further detail the processes to be followed to demonstrate compliance.</w:t>
      </w:r>
      <w:r w:rsidR="006D53DF" w:rsidRPr="001C389A">
        <w:rPr>
          <w:rFonts w:cs="Arial"/>
          <w:sz w:val="20"/>
        </w:rPr>
        <w:t xml:space="preserve"> While this </w:t>
      </w:r>
      <w:r w:rsidR="006D53DF" w:rsidRPr="001C389A">
        <w:rPr>
          <w:rFonts w:cs="Arial"/>
          <w:b/>
          <w:sz w:val="20"/>
        </w:rPr>
        <w:t>ECP</w:t>
      </w:r>
      <w:r w:rsidR="006D53DF" w:rsidRPr="001C389A">
        <w:rPr>
          <w:rFonts w:cs="Arial"/>
          <w:sz w:val="20"/>
        </w:rPr>
        <w:t xml:space="preserve"> does not expressly address the processes to be followed in the case </w:t>
      </w:r>
      <w:r w:rsidR="006D53DF" w:rsidRPr="001C389A">
        <w:rPr>
          <w:rFonts w:cs="Arial"/>
          <w:b/>
          <w:sz w:val="20"/>
        </w:rPr>
        <w:t xml:space="preserve">OTSUA </w:t>
      </w:r>
      <w:r w:rsidR="006D53DF" w:rsidRPr="001C389A">
        <w:rPr>
          <w:rFonts w:cs="Arial"/>
          <w:sz w:val="20"/>
        </w:rPr>
        <w:t xml:space="preserve">connecting to a </w:t>
      </w:r>
      <w:r w:rsidR="006D53DF" w:rsidRPr="001C389A">
        <w:rPr>
          <w:rFonts w:cs="Arial"/>
          <w:b/>
          <w:sz w:val="20"/>
        </w:rPr>
        <w:t>Network Operator’s User System</w:t>
      </w:r>
      <w:r w:rsidR="006D53DF" w:rsidRPr="001C389A">
        <w:rPr>
          <w:rFonts w:cs="Arial"/>
          <w:sz w:val="20"/>
        </w:rPr>
        <w:t xml:space="preserve"> prior to </w:t>
      </w:r>
      <w:r w:rsidR="006D53DF" w:rsidRPr="001C389A">
        <w:rPr>
          <w:rFonts w:cs="Arial"/>
          <w:b/>
          <w:sz w:val="20"/>
        </w:rPr>
        <w:t>OTSUA Transfer Time</w:t>
      </w:r>
      <w:r w:rsidR="006D53DF" w:rsidRPr="001C389A">
        <w:rPr>
          <w:rFonts w:cs="Arial"/>
          <w:sz w:val="20"/>
        </w:rPr>
        <w:t xml:space="preserve">, the processes to be followed by </w:t>
      </w:r>
      <w:r w:rsidR="00072B13">
        <w:rPr>
          <w:rFonts w:cs="Arial"/>
          <w:b/>
          <w:sz w:val="20"/>
        </w:rPr>
        <w:t>The Company</w:t>
      </w:r>
      <w:r w:rsidR="006D53DF" w:rsidRPr="001C389A">
        <w:rPr>
          <w:rFonts w:cs="Arial"/>
          <w:sz w:val="20"/>
        </w:rPr>
        <w:t xml:space="preserve"> and the </w:t>
      </w:r>
      <w:r w:rsidR="006D53DF" w:rsidRPr="001C389A">
        <w:rPr>
          <w:rFonts w:cs="Arial"/>
          <w:b/>
          <w:sz w:val="20"/>
        </w:rPr>
        <w:t>Generator</w:t>
      </w:r>
      <w:r w:rsidR="006D53DF" w:rsidRPr="001C389A">
        <w:rPr>
          <w:rFonts w:cs="Arial"/>
          <w:sz w:val="20"/>
        </w:rPr>
        <w:t xml:space="preserve"> in respect of</w:t>
      </w:r>
      <w:r w:rsidR="00FD783D">
        <w:rPr>
          <w:rFonts w:cs="Arial"/>
          <w:sz w:val="20"/>
        </w:rPr>
        <w:t xml:space="preserve"> the</w:t>
      </w:r>
      <w:r w:rsidR="006D53DF" w:rsidRPr="001C389A">
        <w:rPr>
          <w:rFonts w:cs="Arial"/>
          <w:sz w:val="20"/>
        </w:rPr>
        <w:t xml:space="preserve"> </w:t>
      </w:r>
      <w:r w:rsidR="006D53DF" w:rsidRPr="001C389A">
        <w:rPr>
          <w:rFonts w:cs="Arial"/>
          <w:b/>
          <w:sz w:val="20"/>
        </w:rPr>
        <w:t>OTSUA</w:t>
      </w:r>
      <w:r w:rsidR="006D53DF" w:rsidRPr="001C389A">
        <w:rPr>
          <w:rFonts w:cs="Arial"/>
          <w:sz w:val="20"/>
        </w:rPr>
        <w:t xml:space="preserve"> in such circumstances shall be consistent with those set out below by reference </w:t>
      </w:r>
      <w:r w:rsidR="006D53DF" w:rsidRPr="001C389A">
        <w:rPr>
          <w:rFonts w:cs="Arial"/>
          <w:b/>
          <w:sz w:val="20"/>
        </w:rPr>
        <w:t>OTSUA</w:t>
      </w:r>
      <w:r w:rsidR="006D53DF" w:rsidRPr="001C389A">
        <w:rPr>
          <w:rFonts w:cs="Arial"/>
          <w:sz w:val="20"/>
        </w:rPr>
        <w:t xml:space="preserve"> directly connected to the </w:t>
      </w:r>
      <w:r w:rsidR="006D53DF" w:rsidRPr="001C389A">
        <w:rPr>
          <w:rFonts w:cs="Arial"/>
          <w:b/>
          <w:sz w:val="20"/>
        </w:rPr>
        <w:t>National Electricity Transmission System</w:t>
      </w:r>
      <w:r w:rsidR="006D53DF" w:rsidRPr="001C389A">
        <w:rPr>
          <w:rFonts w:cs="Arial"/>
          <w:sz w:val="20"/>
        </w:rPr>
        <w:t>.</w:t>
      </w:r>
    </w:p>
    <w:p w14:paraId="3C8AEE3F" w14:textId="77777777" w:rsidR="00B802ED" w:rsidRPr="001C389A" w:rsidRDefault="00B802ED" w:rsidP="000D0FAA">
      <w:pPr>
        <w:tabs>
          <w:tab w:val="left" w:pos="1566"/>
          <w:tab w:val="left" w:pos="2160"/>
          <w:tab w:val="left" w:pos="3600"/>
          <w:tab w:val="left" w:pos="4608"/>
          <w:tab w:val="left" w:pos="5904"/>
        </w:tabs>
        <w:ind w:left="2160" w:hanging="1559"/>
        <w:rPr>
          <w:rFonts w:cs="Arial"/>
          <w:sz w:val="20"/>
        </w:rPr>
      </w:pPr>
    </w:p>
    <w:p w14:paraId="38E2AF31" w14:textId="62B537F0" w:rsidR="00E77C8A" w:rsidRPr="001C389A" w:rsidRDefault="002F5F51" w:rsidP="000D0FAA">
      <w:pPr>
        <w:tabs>
          <w:tab w:val="left" w:pos="1566"/>
          <w:tab w:val="left" w:pos="2286"/>
          <w:tab w:val="left" w:pos="2736"/>
          <w:tab w:val="left" w:pos="3600"/>
          <w:tab w:val="left" w:pos="4608"/>
          <w:tab w:val="left" w:pos="5904"/>
        </w:tabs>
        <w:ind w:left="1559" w:hanging="1559"/>
        <w:rPr>
          <w:rStyle w:val="DeltaViewInsertion"/>
          <w:rFonts w:cs="Arial"/>
          <w:color w:val="auto"/>
          <w:sz w:val="20"/>
          <w:u w:val="none"/>
        </w:rPr>
      </w:pPr>
      <w:bookmarkStart w:id="149" w:name="_DV_C165"/>
      <w:r w:rsidRPr="001C389A">
        <w:rPr>
          <w:rStyle w:val="DeltaViewInsertion"/>
          <w:rFonts w:cs="Arial"/>
          <w:color w:val="auto"/>
          <w:sz w:val="20"/>
          <w:u w:val="none"/>
        </w:rPr>
        <w:lastRenderedPageBreak/>
        <w:t>ECP</w:t>
      </w:r>
      <w:r w:rsidR="000D0FAA" w:rsidRPr="001C389A">
        <w:rPr>
          <w:rStyle w:val="DeltaViewInsertion"/>
          <w:rFonts w:cs="Arial"/>
          <w:color w:val="auto"/>
          <w:sz w:val="20"/>
          <w:u w:val="none"/>
        </w:rPr>
        <w:t>.4.2</w:t>
      </w:r>
      <w:r w:rsidR="000D0FAA" w:rsidRPr="001C389A">
        <w:rPr>
          <w:rStyle w:val="DeltaViewInsertion"/>
          <w:rFonts w:cs="Arial"/>
          <w:color w:val="auto"/>
          <w:sz w:val="20"/>
          <w:u w:val="none"/>
        </w:rPr>
        <w:tab/>
      </w:r>
      <w:r w:rsidR="00B029D5" w:rsidRPr="001C389A">
        <w:rPr>
          <w:rStyle w:val="DeltaViewInsertion"/>
          <w:rFonts w:cs="Arial"/>
          <w:color w:val="auto"/>
          <w:sz w:val="20"/>
          <w:u w:val="none"/>
        </w:rPr>
        <w:t xml:space="preserve">The provisions contained in </w:t>
      </w:r>
      <w:r w:rsidRPr="001C389A">
        <w:rPr>
          <w:rStyle w:val="DeltaViewInsertion"/>
          <w:rFonts w:cs="Arial"/>
          <w:color w:val="auto"/>
          <w:sz w:val="20"/>
          <w:u w:val="none"/>
        </w:rPr>
        <w:t>ECP</w:t>
      </w:r>
      <w:r w:rsidR="000D0FAA" w:rsidRPr="001C389A">
        <w:rPr>
          <w:rStyle w:val="DeltaViewInsertion"/>
          <w:rFonts w:cs="Arial"/>
          <w:color w:val="auto"/>
          <w:sz w:val="20"/>
          <w:u w:val="none"/>
        </w:rPr>
        <w:t xml:space="preserve">.5 to </w:t>
      </w:r>
      <w:r w:rsidRPr="001C389A">
        <w:rPr>
          <w:rStyle w:val="DeltaViewInsertion"/>
          <w:rFonts w:cs="Arial"/>
          <w:color w:val="auto"/>
          <w:sz w:val="20"/>
          <w:u w:val="none"/>
        </w:rPr>
        <w:t>ECP</w:t>
      </w:r>
      <w:r w:rsidR="000D0FAA" w:rsidRPr="001C389A">
        <w:rPr>
          <w:rStyle w:val="DeltaViewInsertion"/>
          <w:rFonts w:cs="Arial"/>
          <w:color w:val="auto"/>
          <w:sz w:val="20"/>
          <w:u w:val="none"/>
        </w:rPr>
        <w:t xml:space="preserve">.7 </w:t>
      </w:r>
      <w:r w:rsidR="00B029D5" w:rsidRPr="001C389A">
        <w:rPr>
          <w:rStyle w:val="DeltaViewInsertion"/>
          <w:rFonts w:cs="Arial"/>
          <w:color w:val="auto"/>
          <w:sz w:val="20"/>
          <w:u w:val="none"/>
        </w:rPr>
        <w:t>detail</w:t>
      </w:r>
      <w:r w:rsidR="000D0FAA" w:rsidRPr="001C389A">
        <w:rPr>
          <w:rStyle w:val="DeltaViewInsertion"/>
          <w:rFonts w:cs="Arial"/>
          <w:color w:val="auto"/>
          <w:sz w:val="20"/>
          <w:u w:val="none"/>
        </w:rPr>
        <w:t xml:space="preserve"> the process to be followed in order for the </w:t>
      </w:r>
      <w:r w:rsidR="00C14E29" w:rsidRPr="001C389A">
        <w:rPr>
          <w:rStyle w:val="DeltaViewInsertion"/>
          <w:rFonts w:cs="Arial"/>
          <w:b/>
          <w:color w:val="auto"/>
          <w:sz w:val="20"/>
          <w:u w:val="none"/>
        </w:rPr>
        <w:t>User</w:t>
      </w:r>
      <w:r w:rsidR="000D0FAA" w:rsidRPr="001C389A">
        <w:rPr>
          <w:rStyle w:val="DeltaViewInsertion"/>
          <w:rFonts w:cs="Arial"/>
          <w:b/>
          <w:color w:val="auto"/>
          <w:sz w:val="20"/>
          <w:u w:val="none"/>
        </w:rPr>
        <w:t>’s Plant</w:t>
      </w:r>
      <w:r w:rsidR="000D0FAA" w:rsidRPr="001C389A">
        <w:rPr>
          <w:rStyle w:val="DeltaViewInsertion"/>
          <w:rFonts w:cs="Arial"/>
          <w:color w:val="auto"/>
          <w:sz w:val="20"/>
          <w:u w:val="none"/>
        </w:rPr>
        <w:t xml:space="preserve"> and </w:t>
      </w:r>
      <w:r w:rsidR="000D0FAA" w:rsidRPr="001C389A">
        <w:rPr>
          <w:rStyle w:val="DeltaViewInsertion"/>
          <w:rFonts w:cs="Arial"/>
          <w:b/>
          <w:color w:val="auto"/>
          <w:sz w:val="20"/>
          <w:u w:val="none"/>
        </w:rPr>
        <w:t>Apparatus</w:t>
      </w:r>
      <w:r w:rsidR="000D0FAA" w:rsidRPr="001C389A">
        <w:rPr>
          <w:rStyle w:val="DeltaViewInsertion"/>
          <w:rFonts w:cs="Arial"/>
          <w:color w:val="auto"/>
          <w:sz w:val="20"/>
          <w:u w:val="none"/>
        </w:rPr>
        <w:t xml:space="preserve"> </w:t>
      </w:r>
      <w:r w:rsidR="000340D4" w:rsidRPr="001C389A">
        <w:rPr>
          <w:rStyle w:val="DeltaViewInsertion"/>
          <w:rFonts w:cs="Arial"/>
          <w:color w:val="auto"/>
          <w:sz w:val="20"/>
          <w:u w:val="none"/>
        </w:rPr>
        <w:t>(including</w:t>
      </w:r>
      <w:r w:rsidR="000340D4" w:rsidRPr="001C389A">
        <w:rPr>
          <w:rStyle w:val="DeltaViewInsertion"/>
          <w:rFonts w:cs="Arial"/>
          <w:b/>
          <w:color w:val="auto"/>
          <w:sz w:val="20"/>
          <w:u w:val="none"/>
        </w:rPr>
        <w:t xml:space="preserve"> OTSUA</w:t>
      </w:r>
      <w:r w:rsidR="000340D4" w:rsidRPr="001C389A">
        <w:rPr>
          <w:rStyle w:val="DeltaViewInsertion"/>
          <w:rFonts w:cs="Arial"/>
          <w:color w:val="auto"/>
          <w:sz w:val="20"/>
          <w:u w:val="none"/>
        </w:rPr>
        <w:t xml:space="preserve">) </w:t>
      </w:r>
      <w:r w:rsidR="000D0FAA" w:rsidRPr="001C389A">
        <w:rPr>
          <w:rStyle w:val="DeltaViewInsertion"/>
          <w:rFonts w:cs="Arial"/>
          <w:color w:val="auto"/>
          <w:sz w:val="20"/>
          <w:u w:val="none"/>
        </w:rPr>
        <w:t>to become</w:t>
      </w:r>
      <w:r w:rsidR="000D0FAA" w:rsidRPr="001C389A">
        <w:rPr>
          <w:rStyle w:val="DeltaViewInsertion"/>
          <w:rFonts w:cs="Arial"/>
          <w:b/>
          <w:color w:val="auto"/>
          <w:sz w:val="20"/>
          <w:u w:val="none"/>
        </w:rPr>
        <w:t xml:space="preserve"> </w:t>
      </w:r>
      <w:r w:rsidR="000D0FAA" w:rsidRPr="001C389A">
        <w:rPr>
          <w:rStyle w:val="DeltaViewInsertion"/>
          <w:rFonts w:cs="Arial"/>
          <w:color w:val="auto"/>
          <w:sz w:val="20"/>
          <w:u w:val="none"/>
        </w:rPr>
        <w:t xml:space="preserve">operational. </w:t>
      </w:r>
      <w:r w:rsidR="00E77C8A" w:rsidRPr="001C389A">
        <w:rPr>
          <w:rStyle w:val="DeltaViewInsertion"/>
          <w:rFonts w:cs="Arial"/>
          <w:color w:val="auto"/>
          <w:sz w:val="20"/>
          <w:u w:val="none"/>
        </w:rPr>
        <w:t xml:space="preserve">This process includes </w:t>
      </w:r>
    </w:p>
    <w:p w14:paraId="6B67CF81" w14:textId="77777777" w:rsidR="00E77C8A" w:rsidRPr="001C389A" w:rsidRDefault="00E77C8A" w:rsidP="000D0FAA">
      <w:pPr>
        <w:tabs>
          <w:tab w:val="left" w:pos="1566"/>
          <w:tab w:val="left" w:pos="2286"/>
          <w:tab w:val="left" w:pos="2736"/>
          <w:tab w:val="left" w:pos="3600"/>
          <w:tab w:val="left" w:pos="4608"/>
          <w:tab w:val="left" w:pos="5904"/>
        </w:tabs>
        <w:ind w:left="1559" w:hanging="1559"/>
        <w:rPr>
          <w:rStyle w:val="DeltaViewInsertion"/>
          <w:rFonts w:cs="Arial"/>
          <w:color w:val="auto"/>
          <w:sz w:val="20"/>
          <w:u w:val="none"/>
        </w:rPr>
      </w:pPr>
    </w:p>
    <w:p w14:paraId="08906680" w14:textId="77777777" w:rsidR="00E77C8A" w:rsidRPr="001C389A" w:rsidRDefault="00E77C8A" w:rsidP="003B5BF0">
      <w:pPr>
        <w:pStyle w:val="ListParagraph"/>
        <w:numPr>
          <w:ilvl w:val="0"/>
          <w:numId w:val="41"/>
        </w:numPr>
        <w:tabs>
          <w:tab w:val="left" w:pos="1566"/>
          <w:tab w:val="left" w:pos="2286"/>
          <w:tab w:val="left" w:pos="2736"/>
          <w:tab w:val="left" w:pos="3600"/>
          <w:tab w:val="left" w:pos="4608"/>
          <w:tab w:val="left" w:pos="5904"/>
        </w:tabs>
        <w:rPr>
          <w:rStyle w:val="DeltaViewInsertion"/>
          <w:rFonts w:cs="Arial"/>
          <w:color w:val="auto"/>
          <w:sz w:val="20"/>
          <w:u w:val="none"/>
        </w:rPr>
      </w:pPr>
      <w:r w:rsidRPr="001C389A">
        <w:rPr>
          <w:rStyle w:val="DeltaViewInsertion"/>
          <w:rFonts w:cs="Arial"/>
          <w:color w:val="auto"/>
          <w:sz w:val="20"/>
          <w:u w:val="none"/>
        </w:rPr>
        <w:t xml:space="preserve">the acceptance of an </w:t>
      </w:r>
      <w:r w:rsidRPr="001C389A">
        <w:rPr>
          <w:rStyle w:val="DeltaViewInsertion"/>
          <w:rFonts w:cs="Arial"/>
          <w:b/>
          <w:color w:val="auto"/>
          <w:sz w:val="20"/>
          <w:u w:val="none"/>
        </w:rPr>
        <w:t>Installation Document</w:t>
      </w:r>
      <w:r w:rsidRPr="001C389A">
        <w:rPr>
          <w:rStyle w:val="DeltaViewInsertion"/>
          <w:rFonts w:cs="Arial"/>
          <w:color w:val="auto"/>
          <w:sz w:val="20"/>
          <w:u w:val="none"/>
        </w:rPr>
        <w:t xml:space="preserve"> for a </w:t>
      </w:r>
      <w:r w:rsidRPr="001C389A">
        <w:rPr>
          <w:rStyle w:val="DeltaViewInsertion"/>
          <w:rFonts w:cs="Arial"/>
          <w:b/>
          <w:color w:val="auto"/>
          <w:sz w:val="20"/>
          <w:u w:val="none"/>
        </w:rPr>
        <w:t>Type A Power Generating Module</w:t>
      </w:r>
      <w:r w:rsidRPr="001C389A">
        <w:rPr>
          <w:rStyle w:val="DeltaViewInsertion"/>
          <w:rFonts w:cs="Arial"/>
          <w:color w:val="auto"/>
          <w:sz w:val="20"/>
          <w:u w:val="none"/>
        </w:rPr>
        <w:t>;</w:t>
      </w:r>
    </w:p>
    <w:p w14:paraId="26B8FFDD" w14:textId="77777777" w:rsidR="00E77C8A" w:rsidRPr="001C389A" w:rsidRDefault="00E77C8A" w:rsidP="003F470E">
      <w:pPr>
        <w:pStyle w:val="ListParagraph"/>
        <w:tabs>
          <w:tab w:val="left" w:pos="1566"/>
          <w:tab w:val="left" w:pos="2286"/>
          <w:tab w:val="left" w:pos="2736"/>
          <w:tab w:val="left" w:pos="3600"/>
          <w:tab w:val="left" w:pos="4608"/>
          <w:tab w:val="left" w:pos="5904"/>
        </w:tabs>
        <w:ind w:left="2280"/>
        <w:rPr>
          <w:rStyle w:val="DeltaViewInsertion"/>
          <w:rFonts w:cs="Arial"/>
          <w:color w:val="auto"/>
          <w:sz w:val="20"/>
          <w:u w:val="none"/>
        </w:rPr>
      </w:pPr>
    </w:p>
    <w:p w14:paraId="223C8014" w14:textId="6A00666A" w:rsidR="00E77C8A" w:rsidRPr="001C389A" w:rsidRDefault="0093030E" w:rsidP="003B5BF0">
      <w:pPr>
        <w:pStyle w:val="ListParagraph"/>
        <w:numPr>
          <w:ilvl w:val="0"/>
          <w:numId w:val="41"/>
        </w:numPr>
        <w:tabs>
          <w:tab w:val="left" w:pos="1566"/>
          <w:tab w:val="left" w:pos="2286"/>
          <w:tab w:val="left" w:pos="2736"/>
          <w:tab w:val="left" w:pos="3600"/>
          <w:tab w:val="left" w:pos="4608"/>
          <w:tab w:val="left" w:pos="5904"/>
        </w:tabs>
        <w:rPr>
          <w:rStyle w:val="DeltaViewInsertion"/>
          <w:rFonts w:cs="Arial"/>
          <w:color w:val="auto"/>
          <w:sz w:val="20"/>
          <w:u w:val="none"/>
        </w:rPr>
      </w:pPr>
      <w:r w:rsidRPr="001C389A">
        <w:rPr>
          <w:rStyle w:val="DeltaViewInsertion"/>
          <w:rFonts w:cs="Arial"/>
          <w:color w:val="auto"/>
          <w:sz w:val="20"/>
          <w:u w:val="none"/>
        </w:rPr>
        <w:t xml:space="preserve">for energisation an </w:t>
      </w:r>
      <w:r w:rsidR="000D0FAA" w:rsidRPr="001C389A">
        <w:rPr>
          <w:rStyle w:val="DeltaViewInsertion"/>
          <w:rFonts w:cs="Arial"/>
          <w:b/>
          <w:color w:val="auto"/>
          <w:sz w:val="20"/>
          <w:u w:val="none"/>
        </w:rPr>
        <w:t>EON</w:t>
      </w:r>
      <w:r w:rsidR="0036094C" w:rsidRPr="001C389A">
        <w:rPr>
          <w:rStyle w:val="DeltaViewInsertion"/>
          <w:rFonts w:cs="Arial"/>
          <w:color w:val="auto"/>
          <w:sz w:val="20"/>
          <w:u w:val="none"/>
        </w:rPr>
        <w:t xml:space="preserve"> for </w:t>
      </w:r>
      <w:r w:rsidR="0036094C" w:rsidRPr="001C389A">
        <w:rPr>
          <w:rStyle w:val="DeltaViewInsertion"/>
          <w:rFonts w:cs="Arial"/>
          <w:b/>
          <w:color w:val="auto"/>
          <w:sz w:val="20"/>
          <w:u w:val="none"/>
        </w:rPr>
        <w:t>Type B</w:t>
      </w:r>
      <w:r w:rsidR="00FD783D">
        <w:rPr>
          <w:rStyle w:val="DeltaViewInsertion"/>
          <w:rFonts w:cs="Arial"/>
          <w:b/>
          <w:color w:val="auto"/>
          <w:sz w:val="20"/>
          <w:u w:val="none"/>
        </w:rPr>
        <w:t>,</w:t>
      </w:r>
      <w:r w:rsidR="0036094C" w:rsidRPr="001C389A">
        <w:rPr>
          <w:rStyle w:val="DeltaViewInsertion"/>
          <w:rFonts w:cs="Arial"/>
          <w:color w:val="auto"/>
          <w:sz w:val="20"/>
          <w:u w:val="none"/>
        </w:rPr>
        <w:t xml:space="preserve"> </w:t>
      </w:r>
      <w:r w:rsidR="0036094C" w:rsidRPr="001C389A">
        <w:rPr>
          <w:rStyle w:val="DeltaViewInsertion"/>
          <w:rFonts w:cs="Arial"/>
          <w:b/>
          <w:color w:val="auto"/>
          <w:sz w:val="20"/>
          <w:u w:val="none"/>
        </w:rPr>
        <w:t>Type C</w:t>
      </w:r>
      <w:r w:rsidR="0036094C" w:rsidRPr="001C389A">
        <w:rPr>
          <w:rStyle w:val="DeltaViewInsertion"/>
          <w:rFonts w:cs="Arial"/>
          <w:color w:val="auto"/>
          <w:sz w:val="20"/>
          <w:u w:val="none"/>
        </w:rPr>
        <w:t xml:space="preserve"> or </w:t>
      </w:r>
      <w:r w:rsidR="0036094C" w:rsidRPr="001C389A">
        <w:rPr>
          <w:rStyle w:val="DeltaViewInsertion"/>
          <w:rFonts w:cs="Arial"/>
          <w:b/>
          <w:color w:val="auto"/>
          <w:sz w:val="20"/>
          <w:u w:val="none"/>
        </w:rPr>
        <w:t>Type D Power Generating Modules</w:t>
      </w:r>
      <w:r w:rsidR="00FD783D">
        <w:rPr>
          <w:rStyle w:val="DeltaViewInsertion"/>
          <w:rFonts w:cs="Arial"/>
          <w:b/>
          <w:color w:val="auto"/>
          <w:sz w:val="20"/>
          <w:u w:val="none"/>
        </w:rPr>
        <w:t>,</w:t>
      </w:r>
      <w:r w:rsidR="0036094C" w:rsidRPr="001C389A">
        <w:rPr>
          <w:rStyle w:val="DeltaViewInsertion"/>
          <w:rFonts w:cs="Arial"/>
          <w:b/>
          <w:color w:val="auto"/>
          <w:sz w:val="20"/>
          <w:u w:val="none"/>
        </w:rPr>
        <w:t xml:space="preserve"> </w:t>
      </w:r>
      <w:r w:rsidR="0036094C" w:rsidRPr="001C389A">
        <w:rPr>
          <w:rStyle w:val="DeltaViewInsertion"/>
          <w:rFonts w:cs="Arial"/>
          <w:color w:val="auto"/>
          <w:sz w:val="20"/>
          <w:u w:val="none"/>
        </w:rPr>
        <w:t>or</w:t>
      </w:r>
      <w:r w:rsidR="0036094C" w:rsidRPr="001C389A">
        <w:rPr>
          <w:rStyle w:val="DeltaViewInsertion"/>
          <w:rFonts w:cs="Arial"/>
          <w:b/>
          <w:color w:val="auto"/>
          <w:sz w:val="20"/>
          <w:u w:val="none"/>
        </w:rPr>
        <w:t xml:space="preserve"> HVDC Equipment</w:t>
      </w:r>
      <w:r w:rsidR="00FD783D">
        <w:rPr>
          <w:rStyle w:val="DeltaViewInsertion"/>
          <w:rFonts w:cs="Arial"/>
          <w:b/>
          <w:color w:val="auto"/>
          <w:sz w:val="20"/>
          <w:u w:val="none"/>
        </w:rPr>
        <w:t xml:space="preserve"> </w:t>
      </w:r>
      <w:r w:rsidR="00FD783D" w:rsidRPr="00FD783D">
        <w:rPr>
          <w:rStyle w:val="DeltaViewInsertion"/>
          <w:rFonts w:cs="Arial"/>
          <w:color w:val="auto"/>
          <w:sz w:val="20"/>
          <w:u w:val="none"/>
        </w:rPr>
        <w:t>or</w:t>
      </w:r>
      <w:r w:rsidR="00FD783D">
        <w:rPr>
          <w:rStyle w:val="DeltaViewInsertion"/>
          <w:rFonts w:cs="Arial"/>
          <w:b/>
          <w:color w:val="auto"/>
          <w:sz w:val="20"/>
          <w:u w:val="none"/>
        </w:rPr>
        <w:t xml:space="preserve"> </w:t>
      </w:r>
      <w:r w:rsidR="00FD783D" w:rsidRPr="00FD783D">
        <w:rPr>
          <w:rStyle w:val="DeltaViewInsertion"/>
          <w:rFonts w:cs="Arial"/>
          <w:b/>
          <w:color w:val="auto"/>
          <w:sz w:val="20"/>
          <w:u w:val="none"/>
        </w:rPr>
        <w:t>Network Operator’s</w:t>
      </w:r>
      <w:r w:rsidR="00FD783D">
        <w:rPr>
          <w:rStyle w:val="DeltaViewInsertion"/>
          <w:rFonts w:cs="Arial"/>
          <w:color w:val="auto"/>
          <w:sz w:val="20"/>
          <w:u w:val="none"/>
        </w:rPr>
        <w:t xml:space="preserve"> </w:t>
      </w:r>
      <w:r w:rsidR="00FD783D" w:rsidRPr="00FD783D">
        <w:rPr>
          <w:rStyle w:val="DeltaViewInsertion"/>
          <w:rFonts w:cs="Arial"/>
          <w:color w:val="auto"/>
          <w:sz w:val="20"/>
          <w:u w:val="none"/>
        </w:rPr>
        <w:t>or</w:t>
      </w:r>
      <w:r w:rsidR="00FD783D">
        <w:rPr>
          <w:rStyle w:val="DeltaViewInsertion"/>
          <w:rFonts w:cs="Arial"/>
          <w:b/>
          <w:color w:val="auto"/>
          <w:sz w:val="20"/>
          <w:u w:val="none"/>
        </w:rPr>
        <w:t xml:space="preserve"> Non-Embedded Customer’s Plant </w:t>
      </w:r>
      <w:r w:rsidR="00FD783D">
        <w:rPr>
          <w:rStyle w:val="DeltaViewInsertion"/>
          <w:rFonts w:cs="Arial"/>
          <w:color w:val="auto"/>
          <w:sz w:val="20"/>
          <w:u w:val="none"/>
        </w:rPr>
        <w:t xml:space="preserve">and </w:t>
      </w:r>
      <w:r w:rsidR="00FD783D">
        <w:rPr>
          <w:rStyle w:val="DeltaViewInsertion"/>
          <w:rFonts w:cs="Arial"/>
          <w:b/>
          <w:color w:val="auto"/>
          <w:sz w:val="20"/>
          <w:u w:val="none"/>
        </w:rPr>
        <w:t>Apparatus</w:t>
      </w:r>
      <w:r w:rsidR="00E77C8A" w:rsidRPr="001C389A">
        <w:rPr>
          <w:rStyle w:val="DeltaViewInsertion"/>
          <w:rFonts w:cs="Arial"/>
          <w:color w:val="auto"/>
          <w:sz w:val="20"/>
          <w:u w:val="none"/>
        </w:rPr>
        <w:t>;</w:t>
      </w:r>
    </w:p>
    <w:p w14:paraId="060A3AFD" w14:textId="77777777" w:rsidR="00E77C8A" w:rsidRPr="001C389A" w:rsidRDefault="00E77C8A" w:rsidP="003F470E">
      <w:pPr>
        <w:pStyle w:val="ListParagraph"/>
        <w:rPr>
          <w:rStyle w:val="DeltaViewInsertion"/>
          <w:rFonts w:cs="Arial"/>
          <w:color w:val="auto"/>
          <w:sz w:val="20"/>
          <w:u w:val="none"/>
        </w:rPr>
      </w:pPr>
    </w:p>
    <w:p w14:paraId="5185A678" w14:textId="309DE72F" w:rsidR="00E77C8A" w:rsidRDefault="0093030E" w:rsidP="003B5BF0">
      <w:pPr>
        <w:pStyle w:val="ListParagraph"/>
        <w:numPr>
          <w:ilvl w:val="0"/>
          <w:numId w:val="41"/>
        </w:numPr>
        <w:tabs>
          <w:tab w:val="left" w:pos="1566"/>
          <w:tab w:val="left" w:pos="2286"/>
          <w:tab w:val="left" w:pos="2736"/>
          <w:tab w:val="left" w:pos="3600"/>
          <w:tab w:val="left" w:pos="4608"/>
          <w:tab w:val="left" w:pos="5904"/>
        </w:tabs>
        <w:rPr>
          <w:rStyle w:val="DeltaViewInsertion"/>
          <w:rFonts w:cs="Arial"/>
          <w:color w:val="auto"/>
          <w:sz w:val="20"/>
          <w:u w:val="none"/>
        </w:rPr>
      </w:pPr>
      <w:r w:rsidRPr="001C389A">
        <w:rPr>
          <w:rStyle w:val="DeltaViewInsertion"/>
          <w:rFonts w:cs="Arial"/>
          <w:color w:val="auto"/>
          <w:sz w:val="20"/>
          <w:u w:val="none"/>
        </w:rPr>
        <w:t xml:space="preserve"> </w:t>
      </w:r>
      <w:r w:rsidR="00E77C8A" w:rsidRPr="001C389A">
        <w:rPr>
          <w:rStyle w:val="DeltaViewInsertion"/>
          <w:rFonts w:cs="Arial"/>
          <w:color w:val="auto"/>
          <w:sz w:val="20"/>
          <w:u w:val="none"/>
        </w:rPr>
        <w:t xml:space="preserve">for synchronising </w:t>
      </w:r>
      <w:r w:rsidRPr="001C389A">
        <w:rPr>
          <w:rStyle w:val="DeltaViewInsertion"/>
          <w:rFonts w:cs="Arial"/>
          <w:color w:val="auto"/>
          <w:sz w:val="20"/>
          <w:u w:val="none"/>
        </w:rPr>
        <w:t>an</w:t>
      </w:r>
      <w:r w:rsidR="00E11532" w:rsidRPr="001C389A">
        <w:rPr>
          <w:rStyle w:val="DeltaViewInsertion"/>
          <w:rFonts w:cs="Arial"/>
          <w:color w:val="auto"/>
          <w:sz w:val="20"/>
          <w:u w:val="none"/>
        </w:rPr>
        <w:t xml:space="preserve"> </w:t>
      </w:r>
      <w:r w:rsidRPr="001C389A">
        <w:rPr>
          <w:rStyle w:val="DeltaViewInsertion"/>
          <w:rFonts w:cs="Arial"/>
          <w:b/>
          <w:color w:val="auto"/>
          <w:sz w:val="20"/>
          <w:u w:val="none"/>
        </w:rPr>
        <w:t>I</w:t>
      </w:r>
      <w:r w:rsidR="00E11532" w:rsidRPr="001C389A">
        <w:rPr>
          <w:rStyle w:val="DeltaViewInsertion"/>
          <w:rFonts w:cs="Arial"/>
          <w:b/>
          <w:color w:val="auto"/>
          <w:sz w:val="20"/>
          <w:u w:val="none"/>
        </w:rPr>
        <w:t>ON</w:t>
      </w:r>
      <w:r w:rsidR="00E11532" w:rsidRPr="001C389A">
        <w:rPr>
          <w:rStyle w:val="DeltaViewInsertion"/>
          <w:rFonts w:cs="Arial"/>
          <w:color w:val="auto"/>
          <w:sz w:val="20"/>
          <w:u w:val="none"/>
        </w:rPr>
        <w:t xml:space="preserve"> </w:t>
      </w:r>
      <w:r w:rsidR="0036094C" w:rsidRPr="001C389A">
        <w:rPr>
          <w:rStyle w:val="DeltaViewInsertion"/>
          <w:rFonts w:cs="Arial"/>
          <w:color w:val="auto"/>
          <w:sz w:val="20"/>
          <w:u w:val="none"/>
        </w:rPr>
        <w:t xml:space="preserve">for </w:t>
      </w:r>
      <w:r w:rsidR="00E11532" w:rsidRPr="001C389A">
        <w:rPr>
          <w:rStyle w:val="DeltaViewInsertion"/>
          <w:rFonts w:cs="Arial"/>
          <w:b/>
          <w:color w:val="auto"/>
          <w:sz w:val="20"/>
          <w:u w:val="none"/>
        </w:rPr>
        <w:t>Type B</w:t>
      </w:r>
      <w:r w:rsidR="00FD783D">
        <w:rPr>
          <w:rStyle w:val="DeltaViewInsertion"/>
          <w:rFonts w:cs="Arial"/>
          <w:b/>
          <w:color w:val="auto"/>
          <w:sz w:val="20"/>
          <w:u w:val="none"/>
        </w:rPr>
        <w:t>,</w:t>
      </w:r>
      <w:r w:rsidR="00E11532" w:rsidRPr="001C389A">
        <w:rPr>
          <w:rStyle w:val="DeltaViewInsertion"/>
          <w:rFonts w:cs="Arial"/>
          <w:color w:val="auto"/>
          <w:sz w:val="20"/>
          <w:u w:val="none"/>
        </w:rPr>
        <w:t xml:space="preserve"> </w:t>
      </w:r>
      <w:r w:rsidRPr="001C389A">
        <w:rPr>
          <w:rStyle w:val="DeltaViewInsertion"/>
          <w:rFonts w:cs="Arial"/>
          <w:b/>
          <w:color w:val="auto"/>
          <w:sz w:val="20"/>
          <w:u w:val="none"/>
        </w:rPr>
        <w:t>Type C</w:t>
      </w:r>
      <w:r w:rsidRPr="001C389A">
        <w:rPr>
          <w:rStyle w:val="DeltaViewInsertion"/>
          <w:rFonts w:cs="Arial"/>
          <w:color w:val="auto"/>
          <w:sz w:val="20"/>
          <w:u w:val="none"/>
        </w:rPr>
        <w:t xml:space="preserve"> </w:t>
      </w:r>
      <w:r w:rsidR="00E11532" w:rsidRPr="001C389A">
        <w:rPr>
          <w:rStyle w:val="DeltaViewInsertion"/>
          <w:rFonts w:cs="Arial"/>
          <w:color w:val="auto"/>
          <w:sz w:val="20"/>
          <w:u w:val="none"/>
        </w:rPr>
        <w:t xml:space="preserve">or </w:t>
      </w:r>
      <w:r w:rsidR="00E11532" w:rsidRPr="001C389A">
        <w:rPr>
          <w:rStyle w:val="DeltaViewInsertion"/>
          <w:rFonts w:cs="Arial"/>
          <w:b/>
          <w:color w:val="auto"/>
          <w:sz w:val="20"/>
          <w:u w:val="none"/>
        </w:rPr>
        <w:t xml:space="preserve">Type </w:t>
      </w:r>
      <w:r w:rsidRPr="001C389A">
        <w:rPr>
          <w:rStyle w:val="DeltaViewInsertion"/>
          <w:rFonts w:cs="Arial"/>
          <w:b/>
          <w:color w:val="auto"/>
          <w:sz w:val="20"/>
          <w:u w:val="none"/>
        </w:rPr>
        <w:t>D</w:t>
      </w:r>
      <w:r w:rsidR="00E11532" w:rsidRPr="001C389A">
        <w:rPr>
          <w:rStyle w:val="DeltaViewInsertion"/>
          <w:rFonts w:cs="Arial"/>
          <w:b/>
          <w:color w:val="auto"/>
          <w:sz w:val="20"/>
          <w:u w:val="none"/>
        </w:rPr>
        <w:t xml:space="preserve"> Power Generating Modules</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HVDC Equipment</w:t>
      </w:r>
      <w:r w:rsidR="00E77C8A" w:rsidRPr="001C389A">
        <w:rPr>
          <w:rStyle w:val="DeltaViewInsertion"/>
          <w:rFonts w:cs="Arial"/>
          <w:color w:val="auto"/>
          <w:sz w:val="20"/>
          <w:u w:val="none"/>
        </w:rPr>
        <w:t>;</w:t>
      </w:r>
    </w:p>
    <w:p w14:paraId="47801B6E" w14:textId="77777777" w:rsidR="00FD783D" w:rsidRPr="00FD783D" w:rsidRDefault="00FD783D" w:rsidP="00FD783D">
      <w:pPr>
        <w:pStyle w:val="ListParagraph"/>
        <w:rPr>
          <w:rStyle w:val="DeltaViewInsertion"/>
          <w:rFonts w:cs="Arial"/>
          <w:color w:val="auto"/>
          <w:sz w:val="20"/>
          <w:u w:val="none"/>
        </w:rPr>
      </w:pPr>
    </w:p>
    <w:p w14:paraId="03760ABF" w14:textId="77777777" w:rsidR="00FD783D" w:rsidRPr="00E34BEF" w:rsidRDefault="00FD783D" w:rsidP="003B5BF0">
      <w:pPr>
        <w:pStyle w:val="ListParagraph"/>
        <w:numPr>
          <w:ilvl w:val="0"/>
          <w:numId w:val="41"/>
        </w:numPr>
        <w:tabs>
          <w:tab w:val="left" w:pos="1566"/>
          <w:tab w:val="left" w:pos="2286"/>
          <w:tab w:val="left" w:pos="2736"/>
          <w:tab w:val="left" w:pos="3600"/>
          <w:tab w:val="left" w:pos="4608"/>
          <w:tab w:val="left" w:pos="5904"/>
        </w:tabs>
        <w:rPr>
          <w:rStyle w:val="DeltaViewInsertion"/>
          <w:color w:val="auto"/>
          <w:szCs w:val="22"/>
          <w:u w:val="none"/>
        </w:rPr>
      </w:pPr>
      <w:r w:rsidRPr="00463576">
        <w:rPr>
          <w:rStyle w:val="DeltaViewInsertion"/>
          <w:color w:val="auto"/>
          <w:szCs w:val="22"/>
          <w:u w:val="none"/>
        </w:rPr>
        <w:t xml:space="preserve">for operating by using the </w:t>
      </w:r>
      <w:r w:rsidRPr="00463576">
        <w:rPr>
          <w:rStyle w:val="DeltaViewInsertion"/>
          <w:b/>
          <w:color w:val="auto"/>
          <w:szCs w:val="22"/>
          <w:u w:val="none"/>
        </w:rPr>
        <w:t>Grid Supply Point</w:t>
      </w:r>
      <w:r w:rsidRPr="00E34BEF">
        <w:rPr>
          <w:rStyle w:val="DeltaViewInsertion"/>
          <w:color w:val="auto"/>
          <w:szCs w:val="22"/>
          <w:u w:val="none"/>
        </w:rPr>
        <w:t xml:space="preserve"> an </w:t>
      </w:r>
      <w:r w:rsidRPr="00463576">
        <w:rPr>
          <w:rStyle w:val="DeltaViewInsertion"/>
          <w:b/>
          <w:color w:val="auto"/>
          <w:szCs w:val="22"/>
          <w:u w:val="none"/>
        </w:rPr>
        <w:t>ION</w:t>
      </w:r>
      <w:r w:rsidRPr="00E34BEF">
        <w:rPr>
          <w:rStyle w:val="DeltaViewInsertion"/>
          <w:color w:val="auto"/>
          <w:szCs w:val="22"/>
          <w:u w:val="none"/>
        </w:rPr>
        <w:t xml:space="preserve"> for;</w:t>
      </w:r>
    </w:p>
    <w:p w14:paraId="62870652" w14:textId="77777777" w:rsidR="00FD783D" w:rsidRPr="00FD783D" w:rsidRDefault="00FD783D" w:rsidP="00FD783D">
      <w:pPr>
        <w:pStyle w:val="ListParagraph"/>
        <w:rPr>
          <w:rStyle w:val="DeltaViewInsertion"/>
          <w:color w:val="auto"/>
          <w:sz w:val="20"/>
          <w:szCs w:val="22"/>
          <w:u w:val="none"/>
        </w:rPr>
      </w:pPr>
    </w:p>
    <w:p w14:paraId="710A55D2" w14:textId="77777777" w:rsidR="00FD783D" w:rsidRPr="00FD783D" w:rsidRDefault="00FD783D" w:rsidP="003B5BF0">
      <w:pPr>
        <w:pStyle w:val="ListParagraph"/>
        <w:numPr>
          <w:ilvl w:val="1"/>
          <w:numId w:val="41"/>
        </w:numPr>
        <w:tabs>
          <w:tab w:val="left" w:pos="1566"/>
          <w:tab w:val="left" w:pos="2376"/>
          <w:tab w:val="left" w:pos="3600"/>
          <w:tab w:val="left" w:pos="4608"/>
          <w:tab w:val="left" w:pos="5904"/>
        </w:tabs>
        <w:rPr>
          <w:sz w:val="20"/>
        </w:rPr>
      </w:pPr>
      <w:r w:rsidRPr="00FD783D">
        <w:rPr>
          <w:b/>
          <w:sz w:val="20"/>
        </w:rPr>
        <w:t xml:space="preserve">Network Operators </w:t>
      </w:r>
      <w:r w:rsidRPr="00FD783D">
        <w:rPr>
          <w:sz w:val="20"/>
        </w:rPr>
        <w:t xml:space="preserve">who are </w:t>
      </w:r>
      <w:r w:rsidRPr="00FD783D">
        <w:rPr>
          <w:b/>
          <w:sz w:val="20"/>
        </w:rPr>
        <w:t>EU Code Users</w:t>
      </w:r>
      <w:r w:rsidRPr="00FD783D">
        <w:rPr>
          <w:sz w:val="20"/>
        </w:rPr>
        <w:t xml:space="preserve"> in respect of their entire distribution</w:t>
      </w:r>
      <w:r w:rsidRPr="00FD783D">
        <w:rPr>
          <w:b/>
          <w:sz w:val="20"/>
        </w:rPr>
        <w:t xml:space="preserve"> System;</w:t>
      </w:r>
    </w:p>
    <w:p w14:paraId="348B57EB" w14:textId="77777777" w:rsidR="00FD783D" w:rsidRPr="00FD783D" w:rsidRDefault="00FD783D" w:rsidP="003B5BF0">
      <w:pPr>
        <w:pStyle w:val="ListParagraph"/>
        <w:numPr>
          <w:ilvl w:val="1"/>
          <w:numId w:val="41"/>
        </w:numPr>
        <w:tabs>
          <w:tab w:val="left" w:pos="1566"/>
          <w:tab w:val="left" w:pos="2286"/>
          <w:tab w:val="left" w:pos="2736"/>
          <w:tab w:val="left" w:pos="3600"/>
          <w:tab w:val="left" w:pos="4608"/>
          <w:tab w:val="left" w:pos="5904"/>
        </w:tabs>
        <w:rPr>
          <w:sz w:val="20"/>
          <w:szCs w:val="22"/>
        </w:rPr>
      </w:pPr>
      <w:r w:rsidRPr="00FD783D">
        <w:rPr>
          <w:b/>
          <w:sz w:val="20"/>
        </w:rPr>
        <w:t xml:space="preserve">Network Operators </w:t>
      </w:r>
      <w:r w:rsidRPr="00FD783D">
        <w:rPr>
          <w:sz w:val="20"/>
        </w:rPr>
        <w:t>who are</w:t>
      </w:r>
      <w:r w:rsidRPr="00FD783D">
        <w:rPr>
          <w:b/>
          <w:sz w:val="20"/>
        </w:rPr>
        <w:t xml:space="preserve"> GB Code Users</w:t>
      </w:r>
      <w:r w:rsidRPr="00FD783D">
        <w:rPr>
          <w:sz w:val="20"/>
        </w:rPr>
        <w:t xml:space="preserve"> in respect of their </w:t>
      </w:r>
      <w:r w:rsidRPr="00FD783D">
        <w:rPr>
          <w:b/>
          <w:sz w:val="20"/>
        </w:rPr>
        <w:t xml:space="preserve">EU Grid Supply Points </w:t>
      </w:r>
      <w:r w:rsidRPr="00FD783D">
        <w:rPr>
          <w:sz w:val="20"/>
        </w:rPr>
        <w:t>only; or</w:t>
      </w:r>
    </w:p>
    <w:p w14:paraId="34BACB92" w14:textId="359DF1C9" w:rsidR="00FD783D" w:rsidRPr="00FD783D" w:rsidRDefault="00FD783D" w:rsidP="003B5BF0">
      <w:pPr>
        <w:pStyle w:val="ListParagraph"/>
        <w:numPr>
          <w:ilvl w:val="1"/>
          <w:numId w:val="41"/>
        </w:numPr>
        <w:tabs>
          <w:tab w:val="left" w:pos="1566"/>
          <w:tab w:val="left" w:pos="2286"/>
          <w:tab w:val="left" w:pos="2736"/>
          <w:tab w:val="left" w:pos="3600"/>
          <w:tab w:val="left" w:pos="4608"/>
          <w:tab w:val="left" w:pos="5904"/>
        </w:tabs>
        <w:rPr>
          <w:rStyle w:val="DeltaViewInsertion"/>
          <w:color w:val="auto"/>
          <w:sz w:val="20"/>
          <w:szCs w:val="22"/>
          <w:u w:val="none"/>
        </w:rPr>
      </w:pPr>
      <w:r w:rsidRPr="00FD783D">
        <w:rPr>
          <w:b/>
          <w:sz w:val="20"/>
        </w:rPr>
        <w:t>Non-Embedded Customers</w:t>
      </w:r>
      <w:r w:rsidRPr="00FD783D">
        <w:rPr>
          <w:sz w:val="20"/>
        </w:rPr>
        <w:t xml:space="preserve"> who are </w:t>
      </w:r>
      <w:r w:rsidRPr="00FD783D">
        <w:rPr>
          <w:b/>
          <w:sz w:val="20"/>
        </w:rPr>
        <w:t>EU Code Users;</w:t>
      </w:r>
    </w:p>
    <w:p w14:paraId="0F502A08" w14:textId="77777777" w:rsidR="00E77C8A" w:rsidRPr="001C389A" w:rsidRDefault="00E77C8A" w:rsidP="003F470E">
      <w:pPr>
        <w:pStyle w:val="ListParagraph"/>
        <w:rPr>
          <w:rStyle w:val="DeltaViewInsertion"/>
          <w:rFonts w:cs="Arial"/>
          <w:color w:val="auto"/>
          <w:sz w:val="20"/>
          <w:u w:val="none"/>
        </w:rPr>
      </w:pPr>
    </w:p>
    <w:p w14:paraId="11691F9E" w14:textId="77777777" w:rsidR="000D0FAA" w:rsidRPr="001C389A" w:rsidRDefault="000D0FAA" w:rsidP="003B5BF0">
      <w:pPr>
        <w:pStyle w:val="ListParagraph"/>
        <w:numPr>
          <w:ilvl w:val="0"/>
          <w:numId w:val="41"/>
        </w:numPr>
        <w:tabs>
          <w:tab w:val="left" w:pos="1566"/>
          <w:tab w:val="left" w:pos="2286"/>
          <w:tab w:val="left" w:pos="2736"/>
          <w:tab w:val="left" w:pos="3600"/>
          <w:tab w:val="left" w:pos="4608"/>
          <w:tab w:val="left" w:pos="5904"/>
        </w:tabs>
        <w:rPr>
          <w:rFonts w:cs="Arial"/>
          <w:sz w:val="20"/>
        </w:rPr>
      </w:pPr>
      <w:r w:rsidRPr="001C389A">
        <w:rPr>
          <w:rStyle w:val="DeltaViewInsertion"/>
          <w:rFonts w:cs="Arial"/>
          <w:color w:val="auto"/>
          <w:sz w:val="20"/>
          <w:u w:val="none"/>
        </w:rPr>
        <w:t xml:space="preserve"> </w:t>
      </w:r>
      <w:r w:rsidR="00E77C8A" w:rsidRPr="001C389A">
        <w:rPr>
          <w:rStyle w:val="DeltaViewInsertion"/>
          <w:rFonts w:cs="Arial"/>
          <w:color w:val="auto"/>
          <w:sz w:val="20"/>
          <w:u w:val="none"/>
        </w:rPr>
        <w:t xml:space="preserve">for final certification a </w:t>
      </w:r>
      <w:r w:rsidRPr="001C389A">
        <w:rPr>
          <w:rStyle w:val="DeltaViewInsertion"/>
          <w:rFonts w:cs="Arial"/>
          <w:b/>
          <w:color w:val="auto"/>
          <w:sz w:val="20"/>
          <w:u w:val="none"/>
        </w:rPr>
        <w:t>FON</w:t>
      </w:r>
      <w:r w:rsidR="006C3674" w:rsidRPr="001C389A">
        <w:rPr>
          <w:rStyle w:val="DeltaViewInsertion"/>
          <w:rFonts w:cs="Arial"/>
          <w:color w:val="auto"/>
          <w:sz w:val="20"/>
          <w:u w:val="none"/>
        </w:rPr>
        <w:t>.</w:t>
      </w:r>
      <w:r w:rsidRPr="001C389A">
        <w:rPr>
          <w:rStyle w:val="DeltaViewInsertion"/>
          <w:rFonts w:cs="Arial"/>
          <w:color w:val="auto"/>
          <w:sz w:val="20"/>
          <w:u w:val="none"/>
        </w:rPr>
        <w:t xml:space="preserve">  </w:t>
      </w:r>
      <w:bookmarkEnd w:id="149"/>
    </w:p>
    <w:p w14:paraId="08EEB869" w14:textId="77777777" w:rsidR="000D0FAA" w:rsidRPr="001C389A" w:rsidRDefault="000D0FAA" w:rsidP="000C41A7">
      <w:pPr>
        <w:tabs>
          <w:tab w:val="left" w:pos="1566"/>
          <w:tab w:val="left" w:pos="2286"/>
          <w:tab w:val="left" w:pos="2736"/>
          <w:tab w:val="left" w:pos="3600"/>
          <w:tab w:val="left" w:pos="4608"/>
          <w:tab w:val="left" w:pos="5904"/>
        </w:tabs>
        <w:ind w:left="1559" w:hanging="1559"/>
        <w:rPr>
          <w:rFonts w:cs="Arial"/>
          <w:b/>
          <w:sz w:val="20"/>
        </w:rPr>
      </w:pPr>
    </w:p>
    <w:p w14:paraId="4925369C" w14:textId="4DCAE451" w:rsidR="000C41A7" w:rsidRPr="001C389A" w:rsidRDefault="002F5F51" w:rsidP="000D0FAA">
      <w:pPr>
        <w:tabs>
          <w:tab w:val="left" w:pos="1560"/>
          <w:tab w:val="left" w:pos="2736"/>
          <w:tab w:val="left" w:pos="3600"/>
          <w:tab w:val="left" w:pos="4608"/>
          <w:tab w:val="left" w:pos="5904"/>
        </w:tabs>
        <w:ind w:left="1560" w:hanging="1560"/>
        <w:rPr>
          <w:rFonts w:cs="Arial"/>
          <w:sz w:val="20"/>
        </w:rPr>
      </w:pPr>
      <w:bookmarkStart w:id="150" w:name="_DV_C161"/>
      <w:r w:rsidRPr="001C389A">
        <w:rPr>
          <w:rStyle w:val="DeltaViewInsertion"/>
          <w:rFonts w:cs="Arial"/>
          <w:color w:val="auto"/>
          <w:sz w:val="20"/>
          <w:u w:val="none"/>
        </w:rPr>
        <w:t>ECP</w:t>
      </w:r>
      <w:r w:rsidR="00E53F47" w:rsidRPr="001C389A">
        <w:rPr>
          <w:rStyle w:val="DeltaViewInsertion"/>
          <w:rFonts w:cs="Arial"/>
          <w:color w:val="auto"/>
          <w:sz w:val="20"/>
          <w:u w:val="none"/>
        </w:rPr>
        <w:t>.4.</w:t>
      </w:r>
      <w:r w:rsidR="000C41A7" w:rsidRPr="001C389A">
        <w:rPr>
          <w:rStyle w:val="DeltaViewInsertion"/>
          <w:rFonts w:cs="Arial"/>
          <w:color w:val="auto"/>
          <w:sz w:val="20"/>
          <w:u w:val="none"/>
        </w:rPr>
        <w:t>2</w:t>
      </w:r>
      <w:r w:rsidR="000D0FAA" w:rsidRPr="001C389A">
        <w:rPr>
          <w:rStyle w:val="DeltaViewInsertion"/>
          <w:rFonts w:cs="Arial"/>
          <w:color w:val="auto"/>
          <w:sz w:val="20"/>
          <w:u w:val="none"/>
        </w:rPr>
        <w:t>.1</w:t>
      </w:r>
      <w:r w:rsidR="000C41A7" w:rsidRPr="001C389A">
        <w:rPr>
          <w:rStyle w:val="DeltaViewInsertion"/>
          <w:rFonts w:cs="Arial"/>
          <w:color w:val="auto"/>
          <w:sz w:val="20"/>
          <w:u w:val="none"/>
        </w:rPr>
        <w:tab/>
        <w:t xml:space="preserve">The provisions contained in </w:t>
      </w:r>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0F4024" w:rsidRPr="001C389A">
        <w:rPr>
          <w:rStyle w:val="DeltaViewInsertion"/>
          <w:rFonts w:cs="Arial"/>
          <w:color w:val="auto"/>
          <w:sz w:val="20"/>
          <w:u w:val="none"/>
        </w:rPr>
        <w:t>5</w:t>
      </w:r>
      <w:r w:rsidR="000C41A7" w:rsidRPr="001C389A">
        <w:rPr>
          <w:rStyle w:val="DeltaViewInsertion"/>
          <w:rFonts w:cs="Arial"/>
          <w:color w:val="auto"/>
          <w:sz w:val="20"/>
          <w:u w:val="none"/>
        </w:rPr>
        <w:t xml:space="preserve"> </w:t>
      </w:r>
      <w:bookmarkStart w:id="151" w:name="_DV_C162"/>
      <w:bookmarkEnd w:id="150"/>
      <w:r w:rsidR="000C41A7" w:rsidRPr="001C389A">
        <w:rPr>
          <w:rStyle w:val="DeltaViewInsertion"/>
          <w:rFonts w:cs="Arial"/>
          <w:color w:val="auto"/>
          <w:sz w:val="20"/>
          <w:u w:val="none"/>
        </w:rPr>
        <w:t xml:space="preserve">relate to the connection </w:t>
      </w:r>
      <w:r w:rsidR="00534ED1" w:rsidRPr="001C389A">
        <w:rPr>
          <w:rStyle w:val="DeltaViewInsertion"/>
          <w:rFonts w:cs="Arial"/>
          <w:color w:val="auto"/>
          <w:sz w:val="20"/>
          <w:u w:val="none"/>
        </w:rPr>
        <w:t xml:space="preserve">and </w:t>
      </w:r>
      <w:r w:rsidR="00D237DD" w:rsidRPr="001C389A">
        <w:rPr>
          <w:rStyle w:val="DeltaViewInsertion"/>
          <w:rFonts w:cs="Arial"/>
          <w:color w:val="auto"/>
          <w:sz w:val="20"/>
          <w:u w:val="none"/>
        </w:rPr>
        <w:t>e</w:t>
      </w:r>
      <w:r w:rsidR="00534ED1" w:rsidRPr="001C389A">
        <w:rPr>
          <w:rStyle w:val="DeltaViewInsertion"/>
          <w:rFonts w:cs="Arial"/>
          <w:color w:val="auto"/>
          <w:sz w:val="20"/>
          <w:u w:val="none"/>
        </w:rPr>
        <w:t xml:space="preserve">nergisation </w:t>
      </w:r>
      <w:r w:rsidR="000C41A7" w:rsidRPr="001C389A">
        <w:rPr>
          <w:rStyle w:val="DeltaViewInsertion"/>
          <w:rFonts w:cs="Arial"/>
          <w:color w:val="auto"/>
          <w:sz w:val="20"/>
          <w:u w:val="none"/>
        </w:rPr>
        <w:t xml:space="preserve">of </w:t>
      </w:r>
      <w:r w:rsidR="00C14E29" w:rsidRPr="001C389A">
        <w:rPr>
          <w:rStyle w:val="DeltaViewInsertion"/>
          <w:rFonts w:cs="Arial"/>
          <w:b/>
          <w:color w:val="auto"/>
          <w:sz w:val="20"/>
          <w:u w:val="none"/>
        </w:rPr>
        <w:t>User</w:t>
      </w:r>
      <w:r w:rsidR="000C41A7" w:rsidRPr="001C389A">
        <w:rPr>
          <w:rStyle w:val="DeltaViewInsertion"/>
          <w:rFonts w:cs="Arial"/>
          <w:b/>
          <w:color w:val="auto"/>
          <w:sz w:val="20"/>
          <w:u w:val="none"/>
        </w:rPr>
        <w:t>’s</w:t>
      </w:r>
      <w:r w:rsidR="000C41A7" w:rsidRPr="001C389A">
        <w:rPr>
          <w:rStyle w:val="DeltaViewInsertion"/>
          <w:rFonts w:cs="Arial"/>
          <w:color w:val="auto"/>
          <w:sz w:val="20"/>
          <w:u w:val="none"/>
        </w:rPr>
        <w:t xml:space="preserve"> </w:t>
      </w:r>
      <w:r w:rsidR="000C41A7" w:rsidRPr="001C389A">
        <w:rPr>
          <w:rStyle w:val="DeltaViewInsertion"/>
          <w:rFonts w:cs="Arial"/>
          <w:b/>
          <w:color w:val="auto"/>
          <w:sz w:val="20"/>
          <w:u w:val="none"/>
        </w:rPr>
        <w:t xml:space="preserve">Plant </w:t>
      </w:r>
      <w:r w:rsidR="000C41A7" w:rsidRPr="001C389A">
        <w:rPr>
          <w:rStyle w:val="DeltaViewInsertion"/>
          <w:rFonts w:cs="Arial"/>
          <w:color w:val="auto"/>
          <w:sz w:val="20"/>
          <w:u w:val="none"/>
        </w:rPr>
        <w:t xml:space="preserve">and </w:t>
      </w:r>
      <w:r w:rsidR="000C41A7" w:rsidRPr="001C389A">
        <w:rPr>
          <w:rStyle w:val="DeltaViewInsertion"/>
          <w:rFonts w:cs="Arial"/>
          <w:b/>
          <w:color w:val="auto"/>
          <w:sz w:val="20"/>
          <w:u w:val="none"/>
        </w:rPr>
        <w:t xml:space="preserve">Apparatus </w:t>
      </w:r>
      <w:r w:rsidR="000340D4" w:rsidRPr="001C389A">
        <w:rPr>
          <w:rStyle w:val="DeltaViewInsertion"/>
          <w:rFonts w:cs="Arial"/>
          <w:color w:val="auto"/>
          <w:sz w:val="20"/>
          <w:u w:val="none"/>
        </w:rPr>
        <w:t>(including</w:t>
      </w:r>
      <w:r w:rsidR="000340D4" w:rsidRPr="001C389A">
        <w:rPr>
          <w:rStyle w:val="DeltaViewInsertion"/>
          <w:rFonts w:cs="Arial"/>
          <w:b/>
          <w:color w:val="auto"/>
          <w:sz w:val="20"/>
          <w:u w:val="none"/>
        </w:rPr>
        <w:t xml:space="preserve"> OTSUA</w:t>
      </w:r>
      <w:r w:rsidR="000340D4" w:rsidRPr="001C389A">
        <w:rPr>
          <w:rStyle w:val="DeltaViewInsertion"/>
          <w:rFonts w:cs="Arial"/>
          <w:color w:val="auto"/>
          <w:sz w:val="20"/>
          <w:u w:val="none"/>
        </w:rPr>
        <w:t>)</w:t>
      </w:r>
      <w:r w:rsidR="000340D4"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to the </w:t>
      </w:r>
      <w:r w:rsidR="000C41A7" w:rsidRPr="001C389A">
        <w:rPr>
          <w:rStyle w:val="DeltaViewInsertion"/>
          <w:rFonts w:cs="Arial"/>
          <w:b/>
          <w:color w:val="auto"/>
          <w:sz w:val="20"/>
          <w:u w:val="none"/>
        </w:rPr>
        <w:t>National Electricity Transmission System</w:t>
      </w:r>
      <w:r w:rsidR="000C41A7" w:rsidRPr="001C389A">
        <w:rPr>
          <w:rStyle w:val="DeltaViewInsertion"/>
          <w:rFonts w:cs="Arial"/>
          <w:color w:val="auto"/>
          <w:sz w:val="20"/>
          <w:u w:val="none"/>
        </w:rPr>
        <w:t xml:space="preserve"> or where </w:t>
      </w:r>
      <w:r w:rsidR="000C41A7" w:rsidRPr="001C389A">
        <w:rPr>
          <w:rStyle w:val="DeltaViewInsertion"/>
          <w:rFonts w:cs="Arial"/>
          <w:b/>
          <w:color w:val="auto"/>
          <w:sz w:val="20"/>
          <w:u w:val="none"/>
        </w:rPr>
        <w:t>Embedded</w:t>
      </w:r>
      <w:r w:rsidR="000C41A7" w:rsidRPr="001C389A">
        <w:rPr>
          <w:rStyle w:val="DeltaViewInsertion"/>
          <w:rFonts w:cs="Arial"/>
          <w:color w:val="auto"/>
          <w:sz w:val="20"/>
          <w:u w:val="none"/>
        </w:rPr>
        <w:t>,</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to a </w:t>
      </w:r>
      <w:r w:rsidR="000C41A7" w:rsidRPr="001C389A">
        <w:rPr>
          <w:rStyle w:val="DeltaViewInsertion"/>
          <w:rFonts w:cs="Arial"/>
          <w:b/>
          <w:color w:val="auto"/>
          <w:sz w:val="20"/>
          <w:u w:val="none"/>
        </w:rPr>
        <w:t>User’s System</w:t>
      </w:r>
      <w:bookmarkEnd w:id="151"/>
      <w:r w:rsidR="006D53DF" w:rsidRPr="001C389A">
        <w:rPr>
          <w:rStyle w:val="DeltaViewInsertion"/>
          <w:rFonts w:cs="Arial"/>
          <w:color w:val="auto"/>
          <w:sz w:val="20"/>
          <w:u w:val="none"/>
        </w:rPr>
        <w:t>.</w:t>
      </w:r>
    </w:p>
    <w:p w14:paraId="33ACEDCB" w14:textId="77777777" w:rsidR="000C41A7" w:rsidRPr="001C389A" w:rsidRDefault="000C41A7" w:rsidP="000C41A7">
      <w:pPr>
        <w:tabs>
          <w:tab w:val="left" w:pos="1566"/>
          <w:tab w:val="left" w:pos="2160"/>
          <w:tab w:val="left" w:pos="2736"/>
          <w:tab w:val="left" w:pos="3600"/>
          <w:tab w:val="left" w:pos="4608"/>
          <w:tab w:val="left" w:pos="5904"/>
        </w:tabs>
        <w:ind w:left="2160" w:hanging="1559"/>
        <w:rPr>
          <w:rFonts w:cs="Arial"/>
          <w:sz w:val="20"/>
        </w:rPr>
      </w:pPr>
    </w:p>
    <w:p w14:paraId="0C2B4689" w14:textId="3E0FFF95" w:rsidR="000C41A7" w:rsidRPr="001C389A" w:rsidRDefault="002F5F51" w:rsidP="000D0FAA">
      <w:pPr>
        <w:tabs>
          <w:tab w:val="left" w:pos="1560"/>
          <w:tab w:val="left" w:pos="3600"/>
          <w:tab w:val="left" w:pos="4608"/>
          <w:tab w:val="left" w:pos="5904"/>
        </w:tabs>
        <w:ind w:left="1560" w:hanging="1560"/>
        <w:rPr>
          <w:rFonts w:cs="Arial"/>
          <w:sz w:val="20"/>
        </w:rPr>
      </w:pPr>
      <w:bookmarkStart w:id="152" w:name="_DV_C163"/>
      <w:r w:rsidRPr="001C389A">
        <w:rPr>
          <w:rStyle w:val="DeltaViewInsertion"/>
          <w:rFonts w:cs="Arial"/>
          <w:color w:val="auto"/>
          <w:sz w:val="20"/>
          <w:u w:val="none"/>
        </w:rPr>
        <w:t>ECP</w:t>
      </w:r>
      <w:r w:rsidR="000D0FAA" w:rsidRPr="001C389A">
        <w:rPr>
          <w:rStyle w:val="DeltaViewInsertion"/>
          <w:rFonts w:cs="Arial"/>
          <w:color w:val="auto"/>
          <w:sz w:val="20"/>
          <w:u w:val="none"/>
        </w:rPr>
        <w:t>.4.2</w:t>
      </w:r>
      <w:r w:rsidR="00471362" w:rsidRPr="001C389A">
        <w:rPr>
          <w:rStyle w:val="DeltaViewInsertion"/>
          <w:rFonts w:cs="Arial"/>
          <w:color w:val="auto"/>
          <w:sz w:val="20"/>
          <w:u w:val="none"/>
        </w:rPr>
        <w:t>.2</w:t>
      </w:r>
      <w:r w:rsidR="000D0FAA" w:rsidRPr="001C389A">
        <w:rPr>
          <w:rStyle w:val="DeltaViewInsertion"/>
          <w:rFonts w:cs="Arial"/>
          <w:color w:val="auto"/>
          <w:sz w:val="20"/>
          <w:u w:val="none"/>
        </w:rPr>
        <w:tab/>
      </w:r>
      <w:r w:rsidR="00921062" w:rsidRPr="001C389A">
        <w:rPr>
          <w:rStyle w:val="DeltaViewInsertion"/>
          <w:rFonts w:cs="Arial"/>
          <w:color w:val="auto"/>
          <w:sz w:val="20"/>
          <w:u w:val="none"/>
        </w:rPr>
        <w:t xml:space="preserve">The provisions contained in </w:t>
      </w:r>
      <w:r w:rsidRPr="001C389A">
        <w:rPr>
          <w:rStyle w:val="DeltaViewInsertion"/>
          <w:rFonts w:cs="Arial"/>
          <w:color w:val="auto"/>
          <w:sz w:val="20"/>
          <w:u w:val="none"/>
        </w:rPr>
        <w:t>ECP</w:t>
      </w:r>
      <w:r w:rsidR="00921062" w:rsidRPr="001C389A">
        <w:rPr>
          <w:rStyle w:val="DeltaViewInsertion"/>
          <w:rFonts w:cs="Arial"/>
          <w:color w:val="auto"/>
          <w:sz w:val="20"/>
          <w:u w:val="none"/>
        </w:rPr>
        <w:t>.6</w:t>
      </w:r>
      <w:r w:rsidR="000B46E0" w:rsidRPr="001C389A">
        <w:rPr>
          <w:rStyle w:val="DeltaViewInsertion"/>
          <w:rFonts w:cs="Arial"/>
          <w:color w:val="auto"/>
          <w:sz w:val="20"/>
          <w:u w:val="none"/>
        </w:rPr>
        <w:t xml:space="preserve"> </w:t>
      </w:r>
      <w:r w:rsidR="00921062" w:rsidRPr="001C389A">
        <w:rPr>
          <w:rStyle w:val="DeltaViewInsertion"/>
          <w:rFonts w:cs="Arial"/>
          <w:color w:val="auto"/>
          <w:sz w:val="20"/>
          <w:u w:val="none"/>
        </w:rPr>
        <w:t xml:space="preserve">and </w:t>
      </w:r>
      <w:r w:rsidRPr="001C389A">
        <w:rPr>
          <w:rStyle w:val="DeltaViewInsertion"/>
          <w:rFonts w:cs="Arial"/>
          <w:color w:val="auto"/>
          <w:sz w:val="20"/>
          <w:u w:val="none"/>
        </w:rPr>
        <w:t>ECP</w:t>
      </w:r>
      <w:r w:rsidR="00921062" w:rsidRPr="001C389A">
        <w:rPr>
          <w:rStyle w:val="DeltaViewInsertion"/>
          <w:rFonts w:cs="Arial"/>
          <w:color w:val="auto"/>
          <w:sz w:val="20"/>
          <w:u w:val="none"/>
        </w:rPr>
        <w:t xml:space="preserve">.7 </w:t>
      </w:r>
      <w:r w:rsidR="000C41A7" w:rsidRPr="001C389A">
        <w:rPr>
          <w:rStyle w:val="DeltaViewInsertion"/>
          <w:rFonts w:cs="Arial"/>
          <w:color w:val="auto"/>
          <w:sz w:val="20"/>
          <w:u w:val="none"/>
        </w:rPr>
        <w:t xml:space="preserve">provide the process for </w:t>
      </w:r>
      <w:r w:rsidR="00534ED1" w:rsidRPr="001C389A">
        <w:rPr>
          <w:rStyle w:val="DeltaViewInsertion"/>
          <w:rFonts w:cs="Arial"/>
          <w:b/>
          <w:color w:val="auto"/>
          <w:sz w:val="20"/>
          <w:u w:val="none"/>
        </w:rPr>
        <w:t>Generator</w:t>
      </w:r>
      <w:r w:rsidR="000C41A7" w:rsidRPr="001C389A">
        <w:rPr>
          <w:rStyle w:val="DeltaViewInsertion"/>
          <w:rFonts w:cs="Arial"/>
          <w:b/>
          <w:color w:val="auto"/>
          <w:sz w:val="20"/>
          <w:u w:val="none"/>
        </w:rPr>
        <w:t>s</w:t>
      </w:r>
      <w:r w:rsidR="000F5E0D">
        <w:rPr>
          <w:rStyle w:val="DeltaViewInsertion"/>
          <w:rFonts w:cs="Arial"/>
          <w:b/>
          <w:color w:val="auto"/>
          <w:sz w:val="20"/>
          <w:u w:val="none"/>
        </w:rPr>
        <w:t>,</w:t>
      </w:r>
      <w:r w:rsidR="000C41A7" w:rsidRPr="001C389A">
        <w:rPr>
          <w:rStyle w:val="DeltaViewInsertion"/>
          <w:rFonts w:cs="Arial"/>
          <w:b/>
          <w:color w:val="auto"/>
          <w:sz w:val="20"/>
          <w:u w:val="none"/>
        </w:rPr>
        <w:t xml:space="preserve"> </w:t>
      </w:r>
      <w:r w:rsidR="00836A05" w:rsidRPr="001C389A">
        <w:rPr>
          <w:rStyle w:val="DeltaViewInsertion"/>
          <w:rFonts w:cs="Arial"/>
          <w:b/>
          <w:color w:val="auto"/>
          <w:sz w:val="20"/>
          <w:u w:val="none"/>
        </w:rPr>
        <w:t>HVDC System Owner</w:t>
      </w:r>
      <w:r w:rsidR="000C41A7" w:rsidRPr="000F5E0D">
        <w:rPr>
          <w:rStyle w:val="DeltaViewInsertion"/>
          <w:rFonts w:cs="Arial"/>
          <w:b/>
          <w:color w:val="auto"/>
          <w:sz w:val="20"/>
          <w:u w:val="none"/>
        </w:rPr>
        <w:t>s</w:t>
      </w:r>
      <w:r w:rsidR="000F5E0D">
        <w:rPr>
          <w:rStyle w:val="DeltaViewInsertion"/>
          <w:rFonts w:cs="Arial"/>
          <w:color w:val="auto"/>
          <w:sz w:val="20"/>
          <w:u w:val="none"/>
        </w:rPr>
        <w:t xml:space="preserve">, </w:t>
      </w:r>
      <w:r w:rsidR="000F5E0D">
        <w:rPr>
          <w:rStyle w:val="DeltaViewInsertion"/>
          <w:rFonts w:cs="Arial"/>
          <w:b/>
          <w:color w:val="auto"/>
          <w:sz w:val="20"/>
          <w:u w:val="none"/>
        </w:rPr>
        <w:t xml:space="preserve">Network Operators </w:t>
      </w:r>
      <w:r w:rsidR="000F5E0D">
        <w:rPr>
          <w:rStyle w:val="DeltaViewInsertion"/>
          <w:rFonts w:cs="Arial"/>
          <w:color w:val="auto"/>
          <w:sz w:val="20"/>
          <w:u w:val="none"/>
        </w:rPr>
        <w:t xml:space="preserve">and </w:t>
      </w:r>
      <w:r w:rsidR="000F5E0D">
        <w:rPr>
          <w:rStyle w:val="DeltaViewInsertion"/>
          <w:rFonts w:cs="Arial"/>
          <w:b/>
          <w:color w:val="auto"/>
          <w:sz w:val="20"/>
          <w:u w:val="none"/>
        </w:rPr>
        <w:t>non-Embedded Customers</w:t>
      </w:r>
      <w:r w:rsidR="000C41A7" w:rsidRPr="001C389A">
        <w:rPr>
          <w:rStyle w:val="DeltaViewInsertion"/>
          <w:rFonts w:cs="Arial"/>
          <w:color w:val="auto"/>
          <w:sz w:val="20"/>
          <w:u w:val="none"/>
        </w:rPr>
        <w:t xml:space="preserve"> to demonstrate compliance with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 xml:space="preserve"> and with, where applicable, the </w:t>
      </w:r>
      <w:r w:rsidR="000C41A7" w:rsidRPr="001C389A">
        <w:rPr>
          <w:rStyle w:val="DeltaViewInsertion"/>
          <w:rFonts w:cs="Arial"/>
          <w:b/>
          <w:color w:val="auto"/>
          <w:sz w:val="20"/>
          <w:u w:val="none"/>
        </w:rPr>
        <w:t>CUSC Contract(s)</w:t>
      </w:r>
      <w:r w:rsidR="000C41A7" w:rsidRPr="001C389A">
        <w:rPr>
          <w:rStyle w:val="DeltaViewInsertion"/>
          <w:rFonts w:cs="Arial"/>
          <w:color w:val="auto"/>
          <w:sz w:val="20"/>
          <w:u w:val="none"/>
        </w:rPr>
        <w:t xml:space="preserve"> prior to and during the course of such </w:t>
      </w:r>
      <w:r w:rsidR="000C41A7" w:rsidRPr="001C389A">
        <w:rPr>
          <w:rStyle w:val="DeltaViewInsertion"/>
          <w:rFonts w:cs="Arial"/>
          <w:b/>
          <w:color w:val="auto"/>
          <w:sz w:val="20"/>
          <w:u w:val="none"/>
        </w:rPr>
        <w:t>Generator’s</w:t>
      </w:r>
      <w:r w:rsidR="000F5E0D">
        <w:rPr>
          <w:rStyle w:val="DeltaViewInsertion"/>
          <w:rFonts w:cs="Arial"/>
          <w:b/>
          <w:color w:val="auto"/>
          <w:sz w:val="20"/>
          <w:u w:val="none"/>
        </w:rPr>
        <w:t>,</w:t>
      </w:r>
      <w:r w:rsidR="000C41A7" w:rsidRPr="001C389A">
        <w:rPr>
          <w:rStyle w:val="DeltaViewInsertion"/>
          <w:rFonts w:cs="Arial"/>
          <w:b/>
          <w:color w:val="auto"/>
          <w:sz w:val="20"/>
          <w:u w:val="none"/>
        </w:rPr>
        <w:t xml:space="preserve"> </w:t>
      </w:r>
      <w:r w:rsidR="00836A05" w:rsidRPr="001C389A">
        <w:rPr>
          <w:rStyle w:val="DeltaViewInsertion"/>
          <w:rFonts w:cs="Arial"/>
          <w:b/>
          <w:color w:val="auto"/>
          <w:sz w:val="20"/>
          <w:u w:val="none"/>
        </w:rPr>
        <w:t>HVDC System Owner</w:t>
      </w:r>
      <w:r w:rsidR="000C41A7" w:rsidRPr="000F5E0D">
        <w:rPr>
          <w:rStyle w:val="DeltaViewInsertion"/>
          <w:rFonts w:cs="Arial"/>
          <w:b/>
          <w:color w:val="auto"/>
          <w:sz w:val="20"/>
          <w:u w:val="none"/>
        </w:rPr>
        <w:t>’s</w:t>
      </w:r>
      <w:r w:rsidR="000F5E0D">
        <w:rPr>
          <w:rStyle w:val="DeltaViewInsertion"/>
          <w:rFonts w:cs="Arial"/>
          <w:color w:val="auto"/>
          <w:sz w:val="20"/>
          <w:u w:val="none"/>
        </w:rPr>
        <w:t xml:space="preserve"> (including </w:t>
      </w:r>
      <w:r w:rsidR="000F5E0D">
        <w:rPr>
          <w:rStyle w:val="DeltaViewInsertion"/>
          <w:rFonts w:cs="Arial"/>
          <w:b/>
          <w:color w:val="auto"/>
          <w:sz w:val="20"/>
          <w:u w:val="none"/>
        </w:rPr>
        <w:t xml:space="preserve">OTSUA </w:t>
      </w:r>
      <w:r w:rsidR="000F5E0D">
        <w:rPr>
          <w:rStyle w:val="DeltaViewInsertion"/>
          <w:rFonts w:cs="Arial"/>
          <w:color w:val="auto"/>
          <w:sz w:val="20"/>
          <w:u w:val="none"/>
        </w:rPr>
        <w:t xml:space="preserve">up to the </w:t>
      </w:r>
      <w:r w:rsidR="000F5E0D">
        <w:rPr>
          <w:rStyle w:val="DeltaViewInsertion"/>
          <w:rFonts w:cs="Arial"/>
          <w:b/>
          <w:color w:val="auto"/>
          <w:sz w:val="20"/>
          <w:u w:val="none"/>
        </w:rPr>
        <w:t>OTSUA Transfer Time</w:t>
      </w:r>
      <w:r w:rsidR="000F5E0D">
        <w:rPr>
          <w:rStyle w:val="DeltaViewInsertion"/>
          <w:rFonts w:cs="Arial"/>
          <w:color w:val="auto"/>
          <w:sz w:val="20"/>
          <w:u w:val="none"/>
        </w:rPr>
        <w:t xml:space="preserve">), </w:t>
      </w:r>
      <w:r w:rsidR="000F5E0D">
        <w:rPr>
          <w:rStyle w:val="DeltaViewInsertion"/>
          <w:rFonts w:cs="Arial"/>
          <w:b/>
          <w:color w:val="auto"/>
          <w:sz w:val="20"/>
          <w:u w:val="none"/>
        </w:rPr>
        <w:t xml:space="preserve">Network Operator’s </w:t>
      </w:r>
      <w:r w:rsidR="000F5E0D">
        <w:rPr>
          <w:rStyle w:val="DeltaViewInsertion"/>
          <w:rFonts w:cs="Arial"/>
          <w:color w:val="auto"/>
          <w:sz w:val="20"/>
          <w:u w:val="none"/>
        </w:rPr>
        <w:t xml:space="preserve">and </w:t>
      </w:r>
      <w:r w:rsidR="000F5E0D">
        <w:rPr>
          <w:rStyle w:val="DeltaViewInsertion"/>
          <w:rFonts w:cs="Arial"/>
          <w:b/>
          <w:color w:val="auto"/>
          <w:sz w:val="20"/>
          <w:u w:val="none"/>
        </w:rPr>
        <w:t>Noon-Embedded Customer’s</w:t>
      </w:r>
      <w:r w:rsidR="000C41A7" w:rsidRPr="001C389A">
        <w:rPr>
          <w:rStyle w:val="DeltaViewInsertion"/>
          <w:rFonts w:cs="Arial"/>
          <w:color w:val="auto"/>
          <w:sz w:val="20"/>
          <w:u w:val="none"/>
        </w:rPr>
        <w:t xml:space="preserve"> </w:t>
      </w:r>
      <w:r w:rsidR="000C41A7" w:rsidRPr="001C389A">
        <w:rPr>
          <w:rStyle w:val="DeltaViewInsertion"/>
          <w:rFonts w:cs="Arial"/>
          <w:b/>
          <w:color w:val="auto"/>
          <w:sz w:val="20"/>
          <w:u w:val="none"/>
        </w:rPr>
        <w:t>Plant</w:t>
      </w:r>
      <w:r w:rsidR="00216FC4"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and </w:t>
      </w:r>
      <w:r w:rsidR="000C41A7" w:rsidRPr="001C389A">
        <w:rPr>
          <w:rStyle w:val="DeltaViewInsertion"/>
          <w:rFonts w:cs="Arial"/>
          <w:b/>
          <w:color w:val="auto"/>
          <w:sz w:val="20"/>
          <w:u w:val="none"/>
        </w:rPr>
        <w:t>Apparatus</w:t>
      </w:r>
      <w:r w:rsidR="00216FC4" w:rsidRPr="001C389A">
        <w:rPr>
          <w:rStyle w:val="DeltaViewInsertion"/>
          <w:rFonts w:cs="Arial"/>
          <w:color w:val="auto"/>
          <w:sz w:val="20"/>
          <w:u w:val="none"/>
        </w:rPr>
        <w:t xml:space="preserve">) </w:t>
      </w:r>
      <w:r w:rsidR="000C41A7" w:rsidRPr="001C389A">
        <w:rPr>
          <w:rStyle w:val="DeltaViewInsertion"/>
          <w:rFonts w:cs="Arial"/>
          <w:color w:val="auto"/>
          <w:sz w:val="20"/>
          <w:u w:val="none"/>
        </w:rPr>
        <w:t>becoming</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operational</w:t>
      </w:r>
      <w:bookmarkEnd w:id="152"/>
      <w:r w:rsidR="006D53DF" w:rsidRPr="001C389A">
        <w:rPr>
          <w:rStyle w:val="DeltaViewInsertion"/>
          <w:rFonts w:cs="Arial"/>
          <w:color w:val="auto"/>
          <w:sz w:val="20"/>
          <w:u w:val="none"/>
        </w:rPr>
        <w:t>.</w:t>
      </w:r>
    </w:p>
    <w:p w14:paraId="733DBBAD" w14:textId="77777777" w:rsidR="0024730B" w:rsidRPr="001C389A" w:rsidRDefault="002F5F51" w:rsidP="000C41A7">
      <w:pPr>
        <w:tabs>
          <w:tab w:val="left" w:pos="1566"/>
          <w:tab w:val="left" w:pos="2286"/>
          <w:tab w:val="left" w:pos="2736"/>
          <w:tab w:val="left" w:pos="3600"/>
          <w:tab w:val="left" w:pos="4608"/>
          <w:tab w:val="left" w:pos="5904"/>
        </w:tabs>
        <w:spacing w:before="240"/>
        <w:ind w:left="1559" w:hanging="1559"/>
        <w:rPr>
          <w:rStyle w:val="DeltaViewInsertion"/>
          <w:rFonts w:cs="Arial"/>
          <w:color w:val="auto"/>
          <w:sz w:val="20"/>
          <w:u w:val="none"/>
        </w:rPr>
      </w:pPr>
      <w:bookmarkStart w:id="153" w:name="_DV_C168"/>
      <w:r w:rsidRPr="001C389A">
        <w:rPr>
          <w:rStyle w:val="DeltaViewInsertion"/>
          <w:rFonts w:cs="Arial"/>
          <w:color w:val="auto"/>
          <w:sz w:val="20"/>
          <w:u w:val="none"/>
        </w:rPr>
        <w:t>ECP</w:t>
      </w:r>
      <w:r w:rsidR="00E53F47" w:rsidRPr="001C389A">
        <w:rPr>
          <w:rStyle w:val="DeltaViewInsertion"/>
          <w:rFonts w:cs="Arial"/>
          <w:color w:val="auto"/>
          <w:sz w:val="20"/>
          <w:u w:val="none"/>
        </w:rPr>
        <w:t>.4.</w:t>
      </w:r>
      <w:r w:rsidR="00471362" w:rsidRPr="001C389A">
        <w:rPr>
          <w:rStyle w:val="DeltaViewInsertion"/>
          <w:rFonts w:cs="Arial"/>
          <w:color w:val="auto"/>
          <w:sz w:val="20"/>
          <w:u w:val="none"/>
        </w:rPr>
        <w:t>2.3</w:t>
      </w:r>
      <w:r w:rsidR="000C41A7" w:rsidRPr="001C389A">
        <w:rPr>
          <w:rStyle w:val="DeltaViewInsertion"/>
          <w:rFonts w:cs="Arial"/>
          <w:color w:val="auto"/>
          <w:sz w:val="20"/>
          <w:u w:val="none"/>
        </w:rPr>
        <w:tab/>
      </w:r>
      <w:r w:rsidR="00B029D5" w:rsidRPr="001C389A">
        <w:rPr>
          <w:rStyle w:val="DeltaViewInsertion"/>
          <w:rFonts w:cs="Arial"/>
          <w:color w:val="auto"/>
          <w:sz w:val="20"/>
          <w:u w:val="none"/>
        </w:rPr>
        <w:t xml:space="preserve">The provisions contained in </w:t>
      </w:r>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0F4024" w:rsidRPr="001C389A">
        <w:rPr>
          <w:rStyle w:val="DeltaViewInsertion"/>
          <w:rFonts w:cs="Arial"/>
          <w:color w:val="auto"/>
          <w:sz w:val="20"/>
          <w:u w:val="none"/>
        </w:rPr>
        <w:t>8</w:t>
      </w:r>
      <w:r w:rsidR="000C41A7" w:rsidRPr="001C389A">
        <w:rPr>
          <w:rStyle w:val="DeltaViewInsertion"/>
          <w:rFonts w:cs="Arial"/>
          <w:color w:val="auto"/>
          <w:sz w:val="20"/>
          <w:u w:val="none"/>
        </w:rPr>
        <w:t xml:space="preserve"> </w:t>
      </w:r>
      <w:r w:rsidR="00B029D5" w:rsidRPr="001C389A">
        <w:rPr>
          <w:rStyle w:val="DeltaViewInsertion"/>
          <w:rFonts w:cs="Arial"/>
          <w:color w:val="auto"/>
          <w:sz w:val="20"/>
          <w:u w:val="none"/>
        </w:rPr>
        <w:t>detail</w:t>
      </w:r>
      <w:r w:rsidR="00ED3510" w:rsidRPr="001C389A">
        <w:rPr>
          <w:rStyle w:val="DeltaViewInsertion"/>
          <w:rFonts w:cs="Arial"/>
          <w:color w:val="auto"/>
          <w:sz w:val="20"/>
          <w:u w:val="none"/>
        </w:rPr>
        <w:t xml:space="preserve"> the process </w:t>
      </w:r>
      <w:r w:rsidR="000C41A7" w:rsidRPr="001C389A">
        <w:rPr>
          <w:rStyle w:val="DeltaViewInsertion"/>
          <w:rFonts w:cs="Arial"/>
          <w:color w:val="auto"/>
          <w:sz w:val="20"/>
          <w:u w:val="none"/>
        </w:rPr>
        <w:t>to be followed when</w:t>
      </w:r>
      <w:r w:rsidR="0024730B" w:rsidRPr="001C389A">
        <w:rPr>
          <w:rStyle w:val="DeltaViewInsertion"/>
          <w:rFonts w:cs="Arial"/>
          <w:color w:val="auto"/>
          <w:sz w:val="20"/>
          <w:u w:val="none"/>
        </w:rPr>
        <w:t>:</w:t>
      </w:r>
    </w:p>
    <w:p w14:paraId="2255C7BF" w14:textId="0D5FBEF6" w:rsidR="0024730B" w:rsidRPr="001C389A" w:rsidRDefault="0024730B" w:rsidP="0024730B">
      <w:pPr>
        <w:tabs>
          <w:tab w:val="left" w:pos="2268"/>
          <w:tab w:val="left" w:pos="2736"/>
          <w:tab w:val="left" w:pos="3600"/>
          <w:tab w:val="left" w:pos="4608"/>
          <w:tab w:val="left" w:pos="5904"/>
        </w:tabs>
        <w:ind w:left="2268" w:hanging="708"/>
        <w:rPr>
          <w:rStyle w:val="DeltaViewInsertion"/>
          <w:rFonts w:cs="Arial"/>
          <w:color w:val="auto"/>
          <w:sz w:val="20"/>
          <w:u w:val="none"/>
        </w:rPr>
      </w:pPr>
      <w:r w:rsidRPr="001C389A">
        <w:rPr>
          <w:rStyle w:val="DeltaViewInsertion"/>
          <w:rFonts w:cs="Arial"/>
          <w:color w:val="auto"/>
          <w:sz w:val="20"/>
          <w:u w:val="none"/>
        </w:rPr>
        <w:t>(a)</w:t>
      </w:r>
      <w:r w:rsidRPr="001C389A">
        <w:rPr>
          <w:rStyle w:val="DeltaViewInsertion"/>
          <w:rFonts w:cs="Arial"/>
          <w:color w:val="auto"/>
          <w:sz w:val="20"/>
          <w:u w:val="none"/>
        </w:rPr>
        <w:tab/>
      </w:r>
      <w:r w:rsidR="00E16F83" w:rsidRPr="001C389A">
        <w:rPr>
          <w:rStyle w:val="DeltaViewInsertion"/>
          <w:rFonts w:cs="Arial"/>
          <w:color w:val="auto"/>
          <w:sz w:val="20"/>
          <w:u w:val="none"/>
        </w:rPr>
        <w:t xml:space="preserve">a </w:t>
      </w:r>
      <w:r w:rsidR="00E16F83" w:rsidRPr="001C389A">
        <w:rPr>
          <w:rStyle w:val="DeltaViewInsertion"/>
          <w:rFonts w:cs="Arial"/>
          <w:b/>
          <w:color w:val="auto"/>
          <w:sz w:val="20"/>
          <w:u w:val="none"/>
        </w:rPr>
        <w:t>Generator</w:t>
      </w:r>
      <w:r w:rsidR="000F5E0D">
        <w:rPr>
          <w:rStyle w:val="DeltaViewInsertion"/>
          <w:rFonts w:cs="Arial"/>
          <w:b/>
          <w:color w:val="auto"/>
          <w:sz w:val="20"/>
          <w:u w:val="none"/>
        </w:rPr>
        <w:t>’s</w:t>
      </w:r>
      <w:r w:rsidR="00E16F83"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F5E0D">
        <w:rPr>
          <w:rStyle w:val="DeltaViewInsertion"/>
          <w:rFonts w:cs="Arial"/>
          <w:color w:val="auto"/>
          <w:sz w:val="20"/>
          <w:u w:val="none"/>
        </w:rPr>
        <w:t>’s</w:t>
      </w:r>
      <w:r w:rsidR="000F5E0D">
        <w:rPr>
          <w:rStyle w:val="DeltaViewInsertion"/>
          <w:rFonts w:cs="Arial"/>
          <w:b/>
          <w:color w:val="auto"/>
          <w:sz w:val="20"/>
          <w:u w:val="none"/>
        </w:rPr>
        <w:t xml:space="preserve">, </w:t>
      </w:r>
      <w:r w:rsidR="000F5E0D" w:rsidRPr="000F5E0D">
        <w:rPr>
          <w:rStyle w:val="DeltaViewInsertion"/>
          <w:rFonts w:cs="Arial"/>
          <w:color w:val="auto"/>
          <w:sz w:val="20"/>
          <w:u w:val="none"/>
        </w:rPr>
        <w:t>or</w:t>
      </w:r>
      <w:r w:rsidR="000F5E0D">
        <w:rPr>
          <w:rStyle w:val="DeltaViewInsertion"/>
          <w:rFonts w:cs="Arial"/>
          <w:b/>
          <w:color w:val="auto"/>
          <w:sz w:val="20"/>
          <w:u w:val="none"/>
        </w:rPr>
        <w:t xml:space="preserve"> </w:t>
      </w:r>
      <w:r w:rsidR="000F5E0D" w:rsidRPr="000F5E0D">
        <w:rPr>
          <w:rStyle w:val="DeltaViewInsertion"/>
          <w:rFonts w:cs="Arial"/>
          <w:b/>
          <w:color w:val="auto"/>
          <w:sz w:val="20"/>
          <w:u w:val="none"/>
        </w:rPr>
        <w:t>Network Operator’s</w:t>
      </w:r>
      <w:r w:rsidR="000F5E0D">
        <w:rPr>
          <w:rStyle w:val="DeltaViewInsertion"/>
          <w:rFonts w:cs="Arial"/>
          <w:color w:val="auto"/>
          <w:sz w:val="20"/>
          <w:u w:val="none"/>
        </w:rPr>
        <w:t xml:space="preserve"> </w:t>
      </w:r>
      <w:r w:rsidR="000F5E0D" w:rsidRPr="000F5E0D">
        <w:rPr>
          <w:rStyle w:val="DeltaViewInsertion"/>
          <w:rFonts w:cs="Arial"/>
          <w:color w:val="auto"/>
          <w:sz w:val="20"/>
          <w:u w:val="none"/>
        </w:rPr>
        <w:t>or</w:t>
      </w:r>
      <w:r w:rsidR="000F5E0D">
        <w:rPr>
          <w:rStyle w:val="DeltaViewInsertion"/>
          <w:rFonts w:cs="Arial"/>
          <w:b/>
          <w:color w:val="auto"/>
          <w:sz w:val="20"/>
          <w:u w:val="none"/>
        </w:rPr>
        <w:t xml:space="preserve"> </w:t>
      </w:r>
      <w:r w:rsidR="000F5E0D" w:rsidRPr="000F5E0D">
        <w:rPr>
          <w:rStyle w:val="DeltaViewInsertion"/>
          <w:rFonts w:cs="Arial"/>
          <w:b/>
          <w:color w:val="auto"/>
          <w:sz w:val="20"/>
          <w:u w:val="none"/>
        </w:rPr>
        <w:t>Non-Embedded Customer’s</w:t>
      </w:r>
      <w:r w:rsidR="00E16F83" w:rsidRPr="001C389A">
        <w:rPr>
          <w:rStyle w:val="DeltaViewInsertion"/>
          <w:rFonts w:cs="Arial"/>
          <w:color w:val="auto"/>
          <w:sz w:val="20"/>
          <w:u w:val="none"/>
        </w:rPr>
        <w:t xml:space="preserve"> </w:t>
      </w:r>
      <w:r w:rsidR="00E16F83" w:rsidRPr="001C389A">
        <w:rPr>
          <w:rStyle w:val="DeltaViewInsertion"/>
          <w:rFonts w:cs="Arial"/>
          <w:b/>
          <w:color w:val="auto"/>
          <w:sz w:val="20"/>
          <w:u w:val="none"/>
        </w:rPr>
        <w:t>Plant</w:t>
      </w:r>
      <w:r w:rsidR="00E16F83" w:rsidRPr="001C389A">
        <w:rPr>
          <w:rStyle w:val="DeltaViewInsertion"/>
          <w:rFonts w:cs="Arial"/>
          <w:color w:val="auto"/>
          <w:sz w:val="20"/>
          <w:u w:val="none"/>
        </w:rPr>
        <w:t xml:space="preserve"> and/or </w:t>
      </w:r>
      <w:r w:rsidR="00E16F83" w:rsidRPr="001C389A">
        <w:rPr>
          <w:rStyle w:val="DeltaViewInsertion"/>
          <w:rFonts w:cs="Arial"/>
          <w:b/>
          <w:color w:val="auto"/>
          <w:sz w:val="20"/>
          <w:u w:val="none"/>
        </w:rPr>
        <w:t>Apparatus</w:t>
      </w:r>
      <w:r w:rsidR="00E16F83" w:rsidRPr="001C389A">
        <w:rPr>
          <w:rStyle w:val="DeltaViewInsertion"/>
          <w:rFonts w:cs="Arial"/>
          <w:color w:val="auto"/>
          <w:sz w:val="20"/>
          <w:u w:val="none"/>
        </w:rPr>
        <w:t xml:space="preserve"> </w:t>
      </w:r>
      <w:r w:rsidR="00610AB2" w:rsidRPr="001C389A">
        <w:rPr>
          <w:rFonts w:cs="Arial"/>
          <w:sz w:val="20"/>
        </w:rPr>
        <w:t xml:space="preserve">(including the </w:t>
      </w:r>
      <w:r w:rsidR="00610AB2" w:rsidRPr="001C389A">
        <w:rPr>
          <w:rFonts w:cs="Arial"/>
          <w:b/>
          <w:sz w:val="20"/>
        </w:rPr>
        <w:t>OTSUA</w:t>
      </w:r>
      <w:r w:rsidR="00610AB2" w:rsidRPr="001C389A">
        <w:rPr>
          <w:rFonts w:cs="Arial"/>
          <w:sz w:val="20"/>
        </w:rPr>
        <w:t xml:space="preserve">) </w:t>
      </w:r>
      <w:r w:rsidR="00E16F83" w:rsidRPr="001C389A">
        <w:rPr>
          <w:rStyle w:val="DeltaViewInsertion"/>
          <w:rFonts w:cs="Arial"/>
          <w:color w:val="auto"/>
          <w:sz w:val="20"/>
          <w:u w:val="none"/>
        </w:rPr>
        <w:t>i</w:t>
      </w:r>
      <w:r w:rsidRPr="001C389A">
        <w:rPr>
          <w:rStyle w:val="DeltaViewInsertion"/>
          <w:rFonts w:cs="Arial"/>
          <w:color w:val="auto"/>
          <w:sz w:val="20"/>
          <w:u w:val="none"/>
        </w:rPr>
        <w:t xml:space="preserve">s </w:t>
      </w:r>
      <w:r w:rsidR="000C41A7" w:rsidRPr="001C389A">
        <w:rPr>
          <w:rStyle w:val="DeltaViewInsertion"/>
          <w:rFonts w:cs="Arial"/>
          <w:color w:val="auto"/>
          <w:sz w:val="20"/>
          <w:u w:val="none"/>
        </w:rPr>
        <w:t xml:space="preserve">unable to comply with any provisions of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 xml:space="preserve"> and </w:t>
      </w:r>
      <w:r w:rsidR="000C41A7" w:rsidRPr="001C389A">
        <w:rPr>
          <w:rStyle w:val="DeltaViewInsertion"/>
          <w:rFonts w:cs="Arial"/>
          <w:b/>
          <w:color w:val="auto"/>
          <w:sz w:val="20"/>
          <w:u w:val="none"/>
        </w:rPr>
        <w:t>Bilateral Agreement</w:t>
      </w:r>
      <w:r w:rsidRPr="001C389A">
        <w:rPr>
          <w:rStyle w:val="DeltaViewInsertion"/>
          <w:rFonts w:cs="Arial"/>
          <w:b/>
          <w:color w:val="auto"/>
          <w:sz w:val="20"/>
          <w:u w:val="none"/>
        </w:rPr>
        <w:t>;</w:t>
      </w:r>
      <w:r w:rsidR="000C41A7" w:rsidRPr="001C389A">
        <w:rPr>
          <w:rStyle w:val="DeltaViewInsertion"/>
          <w:rFonts w:cs="Arial"/>
          <w:color w:val="auto"/>
          <w:sz w:val="20"/>
          <w:u w:val="none"/>
        </w:rPr>
        <w:t xml:space="preserve"> </w:t>
      </w:r>
      <w:bookmarkEnd w:id="153"/>
      <w:r w:rsidR="000C41A7" w:rsidRPr="001C389A">
        <w:rPr>
          <w:rStyle w:val="DeltaViewInsertion"/>
          <w:rFonts w:cs="Arial"/>
          <w:color w:val="auto"/>
          <w:sz w:val="20"/>
          <w:u w:val="none"/>
        </w:rPr>
        <w:t>or</w:t>
      </w:r>
      <w:r w:rsidRPr="001C389A">
        <w:rPr>
          <w:rStyle w:val="DeltaViewInsertion"/>
          <w:rFonts w:cs="Arial"/>
          <w:color w:val="auto"/>
          <w:sz w:val="20"/>
          <w:u w:val="none"/>
        </w:rPr>
        <w:t>,</w:t>
      </w:r>
    </w:p>
    <w:p w14:paraId="4FDCB371" w14:textId="1F268C24" w:rsidR="0024730B" w:rsidRPr="001C389A" w:rsidRDefault="0024730B" w:rsidP="0024730B">
      <w:pPr>
        <w:tabs>
          <w:tab w:val="left" w:pos="2268"/>
          <w:tab w:val="left" w:pos="2736"/>
          <w:tab w:val="left" w:pos="3600"/>
          <w:tab w:val="left" w:pos="4608"/>
          <w:tab w:val="left" w:pos="5904"/>
        </w:tabs>
        <w:ind w:left="2268" w:hanging="708"/>
        <w:rPr>
          <w:rStyle w:val="DeltaViewInsertion"/>
          <w:rFonts w:cs="Arial"/>
          <w:color w:val="auto"/>
          <w:sz w:val="20"/>
          <w:u w:val="none"/>
        </w:rPr>
      </w:pPr>
      <w:r w:rsidRPr="001C389A">
        <w:rPr>
          <w:rStyle w:val="DeltaViewInsertion"/>
          <w:rFonts w:cs="Arial"/>
          <w:color w:val="auto"/>
          <w:sz w:val="20"/>
          <w:u w:val="none"/>
        </w:rPr>
        <w:t>(b)</w:t>
      </w:r>
      <w:r w:rsidRPr="001C389A">
        <w:rPr>
          <w:rStyle w:val="DeltaViewInsertion"/>
          <w:rFonts w:cs="Arial"/>
          <w:color w:val="auto"/>
          <w:sz w:val="20"/>
          <w:u w:val="none"/>
        </w:rPr>
        <w:tab/>
      </w:r>
      <w:r w:rsidR="000C41A7" w:rsidRPr="001C389A">
        <w:rPr>
          <w:rStyle w:val="DeltaViewInsertion"/>
          <w:rFonts w:cs="Arial"/>
          <w:color w:val="auto"/>
          <w:sz w:val="20"/>
          <w:u w:val="none"/>
        </w:rPr>
        <w:t xml:space="preserve">following any notification by a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a </w:t>
      </w:r>
      <w:r w:rsidR="00836A05" w:rsidRPr="001C389A">
        <w:rPr>
          <w:rStyle w:val="DeltaViewInsertion"/>
          <w:rFonts w:cs="Arial"/>
          <w:b/>
          <w:color w:val="auto"/>
          <w:sz w:val="20"/>
          <w:u w:val="none"/>
        </w:rPr>
        <w:t xml:space="preserve">HVDC System </w:t>
      </w:r>
      <w:r w:rsidR="00836A05" w:rsidRPr="000F5E0D">
        <w:rPr>
          <w:rStyle w:val="DeltaViewInsertion"/>
          <w:rFonts w:cs="Arial"/>
          <w:b/>
          <w:color w:val="auto"/>
          <w:sz w:val="20"/>
          <w:u w:val="none"/>
        </w:rPr>
        <w:t>Owner</w:t>
      </w:r>
      <w:r w:rsidR="000C41A7" w:rsidRPr="000F5E0D">
        <w:rPr>
          <w:rStyle w:val="DeltaViewInsertion"/>
          <w:rFonts w:cs="Arial"/>
          <w:color w:val="auto"/>
          <w:sz w:val="20"/>
          <w:u w:val="none"/>
        </w:rPr>
        <w:t xml:space="preserve"> </w:t>
      </w:r>
      <w:r w:rsidR="000F5E0D" w:rsidRPr="000F5E0D">
        <w:rPr>
          <w:rStyle w:val="DeltaViewInsertion"/>
          <w:color w:val="auto"/>
          <w:sz w:val="20"/>
          <w:u w:val="none"/>
        </w:rPr>
        <w:t>or</w:t>
      </w:r>
      <w:r w:rsidR="000F5E0D" w:rsidRPr="000F5E0D">
        <w:rPr>
          <w:rStyle w:val="DeltaViewInsertion"/>
          <w:b/>
          <w:color w:val="auto"/>
          <w:sz w:val="20"/>
          <w:u w:val="none"/>
        </w:rPr>
        <w:t xml:space="preserve"> </w:t>
      </w:r>
      <w:r w:rsidR="000F5E0D" w:rsidRPr="000F5E0D">
        <w:rPr>
          <w:rStyle w:val="DeltaViewInsertion"/>
          <w:color w:val="auto"/>
          <w:sz w:val="20"/>
          <w:u w:val="none"/>
        </w:rPr>
        <w:t>a</w:t>
      </w:r>
      <w:r w:rsidR="000F5E0D" w:rsidRPr="000F5E0D">
        <w:rPr>
          <w:rStyle w:val="DeltaViewInsertion"/>
          <w:b/>
          <w:color w:val="auto"/>
          <w:sz w:val="20"/>
          <w:u w:val="none"/>
        </w:rPr>
        <w:t xml:space="preserve"> Network Operator</w:t>
      </w:r>
      <w:r w:rsidR="000F5E0D" w:rsidRPr="000F5E0D">
        <w:rPr>
          <w:rStyle w:val="DeltaViewInsertion"/>
          <w:color w:val="auto"/>
          <w:sz w:val="20"/>
          <w:u w:val="none"/>
        </w:rPr>
        <w:t xml:space="preserve"> or a </w:t>
      </w:r>
      <w:r w:rsidR="000F5E0D" w:rsidRPr="000F5E0D">
        <w:rPr>
          <w:rStyle w:val="DeltaViewInsertion"/>
          <w:b/>
          <w:color w:val="auto"/>
          <w:sz w:val="20"/>
          <w:u w:val="none"/>
        </w:rPr>
        <w:t>Non-Embedded Customer</w:t>
      </w:r>
      <w:r w:rsidR="000F5E0D" w:rsidRPr="000F5E0D">
        <w:rPr>
          <w:rStyle w:val="DeltaViewInsertion"/>
          <w:color w:val="auto"/>
          <w:sz w:val="20"/>
          <w:u w:val="none"/>
        </w:rPr>
        <w:t xml:space="preserve"> </w:t>
      </w:r>
      <w:r w:rsidR="000C41A7" w:rsidRPr="001C389A">
        <w:rPr>
          <w:rStyle w:val="DeltaViewInsertion"/>
          <w:rFonts w:cs="Arial"/>
          <w:color w:val="auto"/>
          <w:sz w:val="20"/>
          <w:u w:val="none"/>
        </w:rPr>
        <w:t xml:space="preserve">under the </w:t>
      </w:r>
      <w:r w:rsidR="000C41A7" w:rsidRPr="001C389A">
        <w:rPr>
          <w:rStyle w:val="DeltaViewInsertion"/>
          <w:rFonts w:cs="Arial"/>
          <w:b/>
          <w:color w:val="auto"/>
          <w:sz w:val="20"/>
          <w:u w:val="none"/>
        </w:rPr>
        <w:t>PC</w:t>
      </w:r>
      <w:r w:rsidR="000C41A7" w:rsidRPr="001C389A">
        <w:rPr>
          <w:rStyle w:val="DeltaViewInsertion"/>
          <w:rFonts w:cs="Arial"/>
          <w:color w:val="auto"/>
          <w:sz w:val="20"/>
          <w:u w:val="none"/>
        </w:rPr>
        <w:t xml:space="preserve"> of any change</w:t>
      </w:r>
      <w:r w:rsidRPr="001C389A">
        <w:rPr>
          <w:rStyle w:val="DeltaViewInsertion"/>
          <w:rFonts w:cs="Arial"/>
          <w:color w:val="auto"/>
          <w:sz w:val="20"/>
          <w:u w:val="none"/>
        </w:rPr>
        <w:t xml:space="preserve"> to its </w:t>
      </w:r>
      <w:r w:rsidRPr="001C389A">
        <w:rPr>
          <w:rStyle w:val="DeltaViewInsertion"/>
          <w:rFonts w:cs="Arial"/>
          <w:b/>
          <w:color w:val="auto"/>
          <w:sz w:val="20"/>
          <w:u w:val="none"/>
        </w:rPr>
        <w:t xml:space="preserve">Plant </w:t>
      </w:r>
      <w:r w:rsidRPr="001C389A">
        <w:rPr>
          <w:rStyle w:val="DeltaViewInsertion"/>
          <w:rFonts w:cs="Arial"/>
          <w:color w:val="auto"/>
          <w:sz w:val="20"/>
          <w:u w:val="none"/>
        </w:rPr>
        <w:t xml:space="preserve">and </w:t>
      </w:r>
      <w:r w:rsidRPr="001C389A">
        <w:rPr>
          <w:rStyle w:val="DeltaViewInsertion"/>
          <w:rFonts w:cs="Arial"/>
          <w:b/>
          <w:color w:val="auto"/>
          <w:sz w:val="20"/>
          <w:u w:val="none"/>
        </w:rPr>
        <w:t>Apparatus</w:t>
      </w:r>
      <w:r w:rsidR="00610AB2" w:rsidRPr="001C389A">
        <w:rPr>
          <w:rStyle w:val="DeltaViewInsertion"/>
          <w:rFonts w:cs="Arial"/>
          <w:b/>
          <w:color w:val="auto"/>
          <w:sz w:val="20"/>
          <w:u w:val="none"/>
        </w:rPr>
        <w:t xml:space="preserve"> </w:t>
      </w:r>
      <w:r w:rsidR="00610AB2" w:rsidRPr="001C389A">
        <w:rPr>
          <w:rFonts w:cs="Arial"/>
          <w:sz w:val="20"/>
        </w:rPr>
        <w:t xml:space="preserve">(including any </w:t>
      </w:r>
      <w:r w:rsidR="00610AB2" w:rsidRPr="001C389A">
        <w:rPr>
          <w:rFonts w:cs="Arial"/>
          <w:b/>
          <w:sz w:val="20"/>
        </w:rPr>
        <w:t>OTSUA</w:t>
      </w:r>
      <w:r w:rsidR="00610AB2" w:rsidRPr="001C389A">
        <w:rPr>
          <w:rFonts w:cs="Arial"/>
          <w:sz w:val="20"/>
        </w:rPr>
        <w:t>)</w:t>
      </w:r>
      <w:r w:rsidRPr="001C389A">
        <w:rPr>
          <w:rStyle w:val="DeltaViewInsertion"/>
          <w:rFonts w:cs="Arial"/>
          <w:color w:val="auto"/>
          <w:sz w:val="20"/>
          <w:u w:val="none"/>
        </w:rPr>
        <w:t>;</w:t>
      </w:r>
      <w:r w:rsidR="000C41A7" w:rsidRPr="001C389A">
        <w:rPr>
          <w:rStyle w:val="DeltaViewInsertion"/>
          <w:rFonts w:cs="Arial"/>
          <w:color w:val="auto"/>
          <w:sz w:val="20"/>
          <w:u w:val="none"/>
        </w:rPr>
        <w:t xml:space="preserve"> or</w:t>
      </w:r>
      <w:r w:rsidRPr="001C389A">
        <w:rPr>
          <w:rStyle w:val="DeltaViewInsertion"/>
          <w:rFonts w:cs="Arial"/>
          <w:color w:val="auto"/>
          <w:sz w:val="20"/>
          <w:u w:val="none"/>
        </w:rPr>
        <w:t>,</w:t>
      </w:r>
    </w:p>
    <w:p w14:paraId="60DCD3B6" w14:textId="2612C812" w:rsidR="0024730B" w:rsidRPr="001C389A" w:rsidRDefault="0024730B" w:rsidP="0024730B">
      <w:pPr>
        <w:tabs>
          <w:tab w:val="left" w:pos="2268"/>
          <w:tab w:val="left" w:pos="2736"/>
          <w:tab w:val="left" w:pos="3600"/>
          <w:tab w:val="left" w:pos="4608"/>
          <w:tab w:val="left" w:pos="5904"/>
        </w:tabs>
        <w:ind w:left="2268" w:hanging="708"/>
        <w:rPr>
          <w:rStyle w:val="DeltaViewInsertion"/>
          <w:rFonts w:cs="Arial"/>
          <w:b/>
          <w:color w:val="auto"/>
          <w:sz w:val="20"/>
          <w:u w:val="none"/>
        </w:rPr>
      </w:pPr>
      <w:r w:rsidRPr="001C389A">
        <w:rPr>
          <w:rStyle w:val="DeltaViewInsertion"/>
          <w:rFonts w:cs="Arial"/>
          <w:color w:val="auto"/>
          <w:sz w:val="20"/>
          <w:u w:val="none"/>
        </w:rPr>
        <w:t>(c)</w:t>
      </w:r>
      <w:r w:rsidRPr="001C389A">
        <w:rPr>
          <w:rStyle w:val="DeltaViewInsertion"/>
          <w:rFonts w:cs="Arial"/>
          <w:color w:val="auto"/>
          <w:sz w:val="20"/>
          <w:u w:val="none"/>
        </w:rPr>
        <w:tab/>
        <w:t>a</w:t>
      </w:r>
      <w:r w:rsidR="000C41A7" w:rsidRPr="001C389A">
        <w:rPr>
          <w:rStyle w:val="DeltaViewInsertion"/>
          <w:rFonts w:cs="Arial"/>
          <w:color w:val="auto"/>
          <w:sz w:val="20"/>
          <w:u w:val="none"/>
        </w:rPr>
        <w:t xml:space="preserve"> </w:t>
      </w:r>
      <w:r w:rsidR="000C41A7" w:rsidRPr="000F5E0D">
        <w:rPr>
          <w:rStyle w:val="DeltaViewInsertion"/>
          <w:rFonts w:cs="Arial"/>
          <w:b/>
          <w:color w:val="auto"/>
          <w:sz w:val="20"/>
          <w:u w:val="none"/>
        </w:rPr>
        <w:t>Modification</w:t>
      </w:r>
      <w:r w:rsidR="00E16F83" w:rsidRPr="000F5E0D">
        <w:rPr>
          <w:rStyle w:val="DeltaViewInsertion"/>
          <w:rFonts w:cs="Arial"/>
          <w:b/>
          <w:color w:val="auto"/>
          <w:sz w:val="20"/>
          <w:u w:val="none"/>
        </w:rPr>
        <w:t xml:space="preserve"> </w:t>
      </w:r>
      <w:r w:rsidR="00E16F83" w:rsidRPr="000F5E0D">
        <w:rPr>
          <w:rStyle w:val="DeltaViewInsertion"/>
          <w:rFonts w:cs="Arial"/>
          <w:color w:val="auto"/>
          <w:sz w:val="20"/>
          <w:u w:val="none"/>
        </w:rPr>
        <w:t>to</w:t>
      </w:r>
      <w:r w:rsidR="00E16F83" w:rsidRPr="000F5E0D">
        <w:rPr>
          <w:rStyle w:val="DeltaViewInsertion"/>
          <w:rFonts w:cs="Arial"/>
          <w:b/>
          <w:color w:val="auto"/>
          <w:sz w:val="20"/>
          <w:u w:val="none"/>
        </w:rPr>
        <w:t xml:space="preserve"> </w:t>
      </w:r>
      <w:r w:rsidR="00E16F83" w:rsidRPr="000F5E0D">
        <w:rPr>
          <w:rStyle w:val="DeltaViewInsertion"/>
          <w:rFonts w:cs="Arial"/>
          <w:color w:val="auto"/>
          <w:sz w:val="20"/>
          <w:u w:val="none"/>
        </w:rPr>
        <w:t xml:space="preserve">a </w:t>
      </w:r>
      <w:r w:rsidR="000F5E0D" w:rsidRPr="000F5E0D">
        <w:rPr>
          <w:rStyle w:val="DeltaViewInsertion"/>
          <w:b/>
          <w:color w:val="auto"/>
          <w:sz w:val="20"/>
          <w:u w:val="none"/>
        </w:rPr>
        <w:t>Generator’s</w:t>
      </w:r>
      <w:r w:rsidR="000F5E0D" w:rsidRPr="000F5E0D">
        <w:rPr>
          <w:rStyle w:val="DeltaViewInsertion"/>
          <w:color w:val="auto"/>
          <w:sz w:val="20"/>
          <w:u w:val="none"/>
        </w:rPr>
        <w:t xml:space="preserve"> or a </w:t>
      </w:r>
      <w:r w:rsidR="000F5E0D" w:rsidRPr="000F5E0D">
        <w:rPr>
          <w:rStyle w:val="DeltaViewInsertion"/>
          <w:b/>
          <w:color w:val="auto"/>
          <w:sz w:val="20"/>
          <w:u w:val="none"/>
        </w:rPr>
        <w:t>HVDC System Owner’s</w:t>
      </w:r>
      <w:r w:rsidR="000F5E0D" w:rsidRPr="000F5E0D">
        <w:rPr>
          <w:rStyle w:val="DeltaViewInsertion"/>
          <w:color w:val="auto"/>
          <w:sz w:val="20"/>
          <w:u w:val="none"/>
        </w:rPr>
        <w:t xml:space="preserve"> or a </w:t>
      </w:r>
      <w:r w:rsidR="000F5E0D" w:rsidRPr="000F5E0D">
        <w:rPr>
          <w:rStyle w:val="DeltaViewInsertion"/>
          <w:b/>
          <w:color w:val="auto"/>
          <w:sz w:val="20"/>
          <w:u w:val="none"/>
        </w:rPr>
        <w:t>Network Operator’s</w:t>
      </w:r>
      <w:r w:rsidR="000F5E0D" w:rsidRPr="000F5E0D">
        <w:rPr>
          <w:rStyle w:val="DeltaViewInsertion"/>
          <w:color w:val="auto"/>
          <w:sz w:val="20"/>
          <w:u w:val="none"/>
        </w:rPr>
        <w:t xml:space="preserve"> or a </w:t>
      </w:r>
      <w:r w:rsidR="000F5E0D" w:rsidRPr="000F5E0D">
        <w:rPr>
          <w:rStyle w:val="DeltaViewInsertion"/>
          <w:b/>
          <w:color w:val="auto"/>
          <w:sz w:val="20"/>
          <w:u w:val="none"/>
        </w:rPr>
        <w:t>Non-Embedded Customer’s</w:t>
      </w:r>
      <w:r w:rsidR="000F5E0D" w:rsidRPr="00C9723E">
        <w:rPr>
          <w:rStyle w:val="DeltaViewInsertion"/>
          <w:color w:val="auto"/>
          <w:szCs w:val="22"/>
          <w:u w:val="none"/>
        </w:rPr>
        <w:t xml:space="preserve"> </w:t>
      </w:r>
      <w:r w:rsidR="00E16F83" w:rsidRPr="001C389A">
        <w:rPr>
          <w:rStyle w:val="DeltaViewInsertion"/>
          <w:rFonts w:cs="Arial"/>
          <w:b/>
          <w:color w:val="auto"/>
          <w:sz w:val="20"/>
          <w:u w:val="none"/>
        </w:rPr>
        <w:t>Plant</w:t>
      </w:r>
      <w:r w:rsidR="00E16F83" w:rsidRPr="001C389A">
        <w:rPr>
          <w:rStyle w:val="DeltaViewInsertion"/>
          <w:rFonts w:cs="Arial"/>
          <w:color w:val="auto"/>
          <w:sz w:val="20"/>
          <w:u w:val="none"/>
        </w:rPr>
        <w:t xml:space="preserve"> and/or </w:t>
      </w:r>
      <w:r w:rsidR="00E16F83" w:rsidRPr="001C389A">
        <w:rPr>
          <w:rStyle w:val="DeltaViewInsertion"/>
          <w:rFonts w:cs="Arial"/>
          <w:b/>
          <w:color w:val="auto"/>
          <w:sz w:val="20"/>
          <w:u w:val="none"/>
        </w:rPr>
        <w:t>Apparatus</w:t>
      </w:r>
      <w:r w:rsidRPr="001C389A">
        <w:rPr>
          <w:rStyle w:val="DeltaViewInsertion"/>
          <w:rFonts w:cs="Arial"/>
          <w:b/>
          <w:color w:val="auto"/>
          <w:sz w:val="20"/>
          <w:u w:val="none"/>
        </w:rPr>
        <w:t>.</w:t>
      </w:r>
    </w:p>
    <w:p w14:paraId="12B2C8E8" w14:textId="77777777" w:rsidR="00AA6F58" w:rsidRPr="001C389A" w:rsidRDefault="00AA6F58" w:rsidP="007F1B67">
      <w:pPr>
        <w:tabs>
          <w:tab w:val="left" w:pos="1440"/>
          <w:tab w:val="left" w:pos="2736"/>
          <w:tab w:val="left" w:pos="3600"/>
          <w:tab w:val="left" w:pos="4608"/>
          <w:tab w:val="left" w:pos="5904"/>
        </w:tabs>
        <w:ind w:left="1560"/>
        <w:rPr>
          <w:rStyle w:val="DeltaViewInsertion"/>
          <w:rFonts w:cs="Arial"/>
          <w:color w:val="auto"/>
          <w:sz w:val="20"/>
          <w:u w:val="none"/>
        </w:rPr>
      </w:pPr>
    </w:p>
    <w:p w14:paraId="6FD23350" w14:textId="77777777" w:rsidR="00471362" w:rsidRPr="001C389A" w:rsidRDefault="00EC7605" w:rsidP="00D71C7E">
      <w:pPr>
        <w:tabs>
          <w:tab w:val="left" w:pos="1566"/>
          <w:tab w:val="left" w:pos="2286"/>
          <w:tab w:val="left" w:pos="2736"/>
          <w:tab w:val="left" w:pos="3600"/>
          <w:tab w:val="left" w:pos="4608"/>
          <w:tab w:val="left" w:pos="5904"/>
        </w:tabs>
        <w:ind w:left="1560" w:hanging="1560"/>
        <w:rPr>
          <w:rStyle w:val="DeltaViewInsertion"/>
          <w:rFonts w:cs="Arial"/>
          <w:b/>
          <w:color w:val="auto"/>
          <w:sz w:val="20"/>
          <w:u w:val="none"/>
          <w:lang w:val="fr-FR"/>
        </w:rPr>
      </w:pPr>
      <w:r w:rsidRPr="001C389A">
        <w:rPr>
          <w:rStyle w:val="DeltaViewInsertion"/>
          <w:rFonts w:cs="Arial"/>
          <w:color w:val="auto"/>
          <w:sz w:val="20"/>
          <w:u w:val="none"/>
        </w:rPr>
        <w:t>ECP.4.3</w:t>
      </w:r>
      <w:r w:rsidR="00471362" w:rsidRPr="001C389A">
        <w:rPr>
          <w:rStyle w:val="DeltaViewInsertion"/>
          <w:rFonts w:cs="Arial"/>
          <w:b/>
          <w:color w:val="auto"/>
          <w:sz w:val="20"/>
          <w:u w:val="none"/>
          <w:lang w:val="fr-FR"/>
        </w:rPr>
        <w:tab/>
      </w:r>
      <w:r w:rsidR="00AD4811" w:rsidRPr="001C389A">
        <w:rPr>
          <w:rFonts w:cs="Arial"/>
          <w:b/>
          <w:sz w:val="20"/>
          <w:u w:val="single"/>
        </w:rPr>
        <w:t xml:space="preserve">Embedded Medium Power Stations </w:t>
      </w:r>
      <w:r w:rsidR="00AD4811" w:rsidRPr="001C389A">
        <w:rPr>
          <w:rFonts w:cs="Arial"/>
          <w:sz w:val="20"/>
          <w:u w:val="single"/>
        </w:rPr>
        <w:t xml:space="preserve">not subject to a </w:t>
      </w:r>
      <w:r w:rsidR="00AD4811" w:rsidRPr="001C389A">
        <w:rPr>
          <w:rFonts w:cs="Arial"/>
          <w:b/>
          <w:sz w:val="20"/>
          <w:u w:val="single"/>
        </w:rPr>
        <w:t>Bilateral Agreement</w:t>
      </w:r>
      <w:r w:rsidR="00AD4811" w:rsidRPr="001C389A">
        <w:rPr>
          <w:rFonts w:cs="Arial"/>
          <w:sz w:val="20"/>
          <w:u w:val="single"/>
        </w:rPr>
        <w:t xml:space="preserve"> and </w:t>
      </w:r>
      <w:r w:rsidR="00AD4811" w:rsidRPr="001C389A">
        <w:rPr>
          <w:rFonts w:cs="Arial"/>
          <w:b/>
          <w:sz w:val="20"/>
          <w:u w:val="single"/>
        </w:rPr>
        <w:t xml:space="preserve">Embedded </w:t>
      </w:r>
      <w:r w:rsidR="006472C1" w:rsidRPr="001C389A">
        <w:rPr>
          <w:rFonts w:cs="Arial"/>
          <w:b/>
          <w:sz w:val="20"/>
          <w:u w:val="single"/>
        </w:rPr>
        <w:t>HV</w:t>
      </w:r>
      <w:r w:rsidR="00AD4811" w:rsidRPr="001C389A">
        <w:rPr>
          <w:rFonts w:cs="Arial"/>
          <w:b/>
          <w:sz w:val="20"/>
          <w:u w:val="single"/>
        </w:rPr>
        <w:t xml:space="preserve">DC </w:t>
      </w:r>
      <w:r w:rsidR="006472C1" w:rsidRPr="001C389A">
        <w:rPr>
          <w:rFonts w:cs="Arial"/>
          <w:b/>
          <w:sz w:val="20"/>
          <w:u w:val="single"/>
        </w:rPr>
        <w:t>Equipment</w:t>
      </w:r>
      <w:r w:rsidR="00AD4811" w:rsidRPr="001C389A">
        <w:rPr>
          <w:rFonts w:cs="Arial"/>
          <w:sz w:val="20"/>
          <w:u w:val="single"/>
        </w:rPr>
        <w:t xml:space="preserve"> not subject to a </w:t>
      </w:r>
      <w:r w:rsidR="00AD4811" w:rsidRPr="001C389A">
        <w:rPr>
          <w:rFonts w:cs="Arial"/>
          <w:b/>
          <w:sz w:val="20"/>
          <w:u w:val="single"/>
        </w:rPr>
        <w:t xml:space="preserve">Bilateral </w:t>
      </w:r>
      <w:r w:rsidR="00E23DC9" w:rsidRPr="001C389A">
        <w:rPr>
          <w:rFonts w:cs="Arial"/>
          <w:b/>
          <w:sz w:val="20"/>
          <w:u w:val="single"/>
        </w:rPr>
        <w:t>Agreement</w:t>
      </w:r>
    </w:p>
    <w:p w14:paraId="6E076564" w14:textId="77777777" w:rsidR="00471362" w:rsidRPr="001C389A" w:rsidRDefault="00471362" w:rsidP="00E30D18">
      <w:pPr>
        <w:tabs>
          <w:tab w:val="left" w:pos="1566"/>
          <w:tab w:val="left" w:pos="2286"/>
          <w:tab w:val="left" w:pos="2736"/>
          <w:tab w:val="left" w:pos="3600"/>
          <w:tab w:val="left" w:pos="4608"/>
          <w:tab w:val="left" w:pos="5904"/>
        </w:tabs>
        <w:ind w:left="1560" w:hanging="1560"/>
        <w:rPr>
          <w:rFonts w:cs="Arial"/>
          <w:b/>
          <w:sz w:val="20"/>
          <w:lang w:val="fr-FR"/>
        </w:rPr>
      </w:pPr>
    </w:p>
    <w:p w14:paraId="2CC9ABBC" w14:textId="0BE985C4" w:rsidR="00471362" w:rsidRPr="001C389A" w:rsidRDefault="00EC7605" w:rsidP="00836A05">
      <w:pPr>
        <w:tabs>
          <w:tab w:val="left" w:pos="1566"/>
          <w:tab w:val="left" w:pos="2286"/>
          <w:tab w:val="left" w:pos="2736"/>
          <w:tab w:val="left" w:pos="3600"/>
          <w:tab w:val="left" w:pos="4608"/>
          <w:tab w:val="left" w:pos="5904"/>
        </w:tabs>
        <w:autoSpaceDE w:val="0"/>
        <w:autoSpaceDN w:val="0"/>
        <w:adjustRightInd w:val="0"/>
        <w:ind w:left="1560" w:hanging="1560"/>
        <w:rPr>
          <w:rFonts w:cs="Arial"/>
          <w:sz w:val="20"/>
        </w:rPr>
      </w:pPr>
      <w:r w:rsidRPr="001C389A">
        <w:rPr>
          <w:rStyle w:val="DeltaViewInsertion"/>
          <w:rFonts w:cs="Arial"/>
          <w:color w:val="auto"/>
          <w:sz w:val="20"/>
          <w:u w:val="none"/>
        </w:rPr>
        <w:t>E</w:t>
      </w:r>
      <w:r w:rsidR="00471362" w:rsidRPr="001C389A">
        <w:rPr>
          <w:rStyle w:val="DeltaViewInsertion"/>
          <w:rFonts w:cs="Arial"/>
          <w:color w:val="auto"/>
          <w:sz w:val="20"/>
          <w:u w:val="none"/>
        </w:rPr>
        <w:t>C</w:t>
      </w:r>
      <w:r w:rsidR="00751CD8" w:rsidRPr="001C389A">
        <w:rPr>
          <w:rStyle w:val="DeltaViewInsertion"/>
          <w:rFonts w:cs="Arial"/>
          <w:color w:val="auto"/>
          <w:sz w:val="20"/>
          <w:u w:val="none"/>
        </w:rPr>
        <w:t>P</w:t>
      </w:r>
      <w:r w:rsidR="00471362" w:rsidRPr="001C389A">
        <w:rPr>
          <w:rStyle w:val="DeltaViewInsertion"/>
          <w:rFonts w:cs="Arial"/>
          <w:color w:val="auto"/>
          <w:sz w:val="20"/>
          <w:u w:val="none"/>
        </w:rPr>
        <w:t>.4.3.</w:t>
      </w:r>
      <w:r w:rsidR="00ED7528" w:rsidRPr="001C389A">
        <w:rPr>
          <w:rStyle w:val="DeltaViewInsertion"/>
          <w:rFonts w:cs="Arial"/>
          <w:color w:val="auto"/>
          <w:sz w:val="20"/>
          <w:u w:val="none"/>
        </w:rPr>
        <w:t>1</w:t>
      </w:r>
      <w:r w:rsidR="00471362" w:rsidRPr="001C389A">
        <w:rPr>
          <w:rStyle w:val="DeltaViewInsertion"/>
          <w:rFonts w:cs="Arial"/>
          <w:color w:val="auto"/>
          <w:sz w:val="20"/>
          <w:u w:val="none"/>
        </w:rPr>
        <w:tab/>
      </w:r>
      <w:r w:rsidR="009C2EA6" w:rsidRPr="001C389A">
        <w:rPr>
          <w:rStyle w:val="DeltaViewInsertion"/>
          <w:rFonts w:cs="Arial"/>
          <w:color w:val="auto"/>
          <w:sz w:val="20"/>
          <w:u w:val="none"/>
        </w:rPr>
        <w:t xml:space="preserve">In the case of </w:t>
      </w:r>
      <w:r w:rsidR="00AD4811" w:rsidRPr="001C389A">
        <w:rPr>
          <w:rFonts w:cs="Arial"/>
          <w:b/>
          <w:sz w:val="20"/>
        </w:rPr>
        <w:t xml:space="preserve">Embedded </w:t>
      </w:r>
      <w:r w:rsidRPr="001C389A">
        <w:rPr>
          <w:rFonts w:cs="Arial"/>
          <w:b/>
          <w:sz w:val="20"/>
        </w:rPr>
        <w:t xml:space="preserve">Medium </w:t>
      </w:r>
      <w:r w:rsidR="00AD4811" w:rsidRPr="001C389A">
        <w:rPr>
          <w:rFonts w:cs="Arial"/>
          <w:b/>
          <w:sz w:val="20"/>
        </w:rPr>
        <w:t xml:space="preserve">Power Stations </w:t>
      </w:r>
      <w:r w:rsidR="00AD4811" w:rsidRPr="001C389A">
        <w:rPr>
          <w:rFonts w:cs="Arial"/>
          <w:sz w:val="20"/>
        </w:rPr>
        <w:t xml:space="preserve">not subject to a </w:t>
      </w:r>
      <w:r w:rsidR="00AD4811" w:rsidRPr="001C389A">
        <w:rPr>
          <w:rFonts w:cs="Arial"/>
          <w:b/>
          <w:sz w:val="20"/>
        </w:rPr>
        <w:t>Bilateral Agreement</w:t>
      </w:r>
      <w:r w:rsidR="00AD4811" w:rsidRPr="001C389A">
        <w:rPr>
          <w:rFonts w:cs="Arial"/>
          <w:sz w:val="20"/>
        </w:rPr>
        <w:t xml:space="preserve"> and </w:t>
      </w:r>
      <w:r w:rsidR="00AD4811" w:rsidRPr="001C389A">
        <w:rPr>
          <w:rFonts w:cs="Arial"/>
          <w:b/>
          <w:sz w:val="20"/>
        </w:rPr>
        <w:t xml:space="preserve">Embedded </w:t>
      </w:r>
      <w:r w:rsidR="006472C1" w:rsidRPr="001C389A">
        <w:rPr>
          <w:rFonts w:cs="Arial"/>
          <w:b/>
          <w:sz w:val="20"/>
        </w:rPr>
        <w:t>HV</w:t>
      </w:r>
      <w:r w:rsidR="00AD4811" w:rsidRPr="001C389A">
        <w:rPr>
          <w:rFonts w:cs="Arial"/>
          <w:b/>
          <w:sz w:val="20"/>
        </w:rPr>
        <w:t>DC</w:t>
      </w:r>
      <w:r w:rsidR="006472C1" w:rsidRPr="001C389A">
        <w:rPr>
          <w:rFonts w:cs="Arial"/>
          <w:b/>
          <w:sz w:val="20"/>
        </w:rPr>
        <w:t xml:space="preserve"> </w:t>
      </w:r>
      <w:r w:rsidR="00492C6C" w:rsidRPr="001C389A">
        <w:rPr>
          <w:rFonts w:cs="Arial"/>
          <w:b/>
          <w:sz w:val="20"/>
        </w:rPr>
        <w:t xml:space="preserve">Systems </w:t>
      </w:r>
      <w:r w:rsidR="00AD4811" w:rsidRPr="001C389A">
        <w:rPr>
          <w:rFonts w:cs="Arial"/>
          <w:sz w:val="20"/>
        </w:rPr>
        <w:t xml:space="preserve">not subject to a </w:t>
      </w:r>
      <w:r w:rsidR="00AD4811" w:rsidRPr="001C389A">
        <w:rPr>
          <w:rFonts w:cs="Arial"/>
          <w:b/>
          <w:sz w:val="20"/>
        </w:rPr>
        <w:t xml:space="preserve">Bilateral </w:t>
      </w:r>
      <w:r w:rsidR="00E23DC9" w:rsidRPr="001C389A">
        <w:rPr>
          <w:rFonts w:cs="Arial"/>
          <w:b/>
          <w:sz w:val="20"/>
        </w:rPr>
        <w:t>Agreement</w:t>
      </w:r>
      <w:r w:rsidR="009C2EA6" w:rsidRPr="001C389A">
        <w:rPr>
          <w:rStyle w:val="DeltaViewInsertion"/>
          <w:rFonts w:cs="Arial"/>
          <w:b/>
          <w:color w:val="auto"/>
          <w:sz w:val="20"/>
          <w:u w:val="none"/>
        </w:rPr>
        <w:t xml:space="preserve">, </w:t>
      </w:r>
      <w:r w:rsidR="00B70EDA" w:rsidRPr="001C389A">
        <w:rPr>
          <w:rStyle w:val="DeltaViewInsertion"/>
          <w:rFonts w:cs="Arial"/>
          <w:color w:val="auto"/>
          <w:sz w:val="20"/>
          <w:u w:val="none"/>
        </w:rPr>
        <w:t>ensuring</w:t>
      </w:r>
      <w:r w:rsidR="00471362" w:rsidRPr="001C389A">
        <w:rPr>
          <w:rStyle w:val="DeltaViewInsertion"/>
          <w:rFonts w:cs="Arial"/>
          <w:color w:val="auto"/>
          <w:sz w:val="20"/>
          <w:u w:val="none"/>
        </w:rPr>
        <w:t xml:space="preserve"> the </w:t>
      </w:r>
      <w:r w:rsidR="00B70EDA" w:rsidRPr="001C389A">
        <w:rPr>
          <w:rStyle w:val="DeltaViewInsertion"/>
          <w:rFonts w:cs="Arial"/>
          <w:color w:val="auto"/>
          <w:sz w:val="20"/>
          <w:u w:val="none"/>
        </w:rPr>
        <w:t>obligations</w:t>
      </w:r>
      <w:r w:rsidR="00B70EDA" w:rsidRPr="001C389A">
        <w:rPr>
          <w:rStyle w:val="DeltaViewInsertion"/>
          <w:rFonts w:cs="Arial"/>
          <w:b/>
          <w:color w:val="auto"/>
          <w:sz w:val="20"/>
          <w:u w:val="none"/>
        </w:rPr>
        <w:t xml:space="preserve"> </w:t>
      </w:r>
      <w:r w:rsidR="00471362" w:rsidRPr="001C389A">
        <w:rPr>
          <w:rStyle w:val="DeltaViewInsertion"/>
          <w:rFonts w:cs="Arial"/>
          <w:color w:val="auto"/>
          <w:sz w:val="20"/>
          <w:u w:val="none"/>
        </w:rPr>
        <w:t xml:space="preserve">of the </w:t>
      </w:r>
      <w:r w:rsidR="00E77C8A" w:rsidRPr="001C389A">
        <w:rPr>
          <w:rStyle w:val="DeltaViewInsertion"/>
          <w:rFonts w:cs="Arial"/>
          <w:b/>
          <w:color w:val="auto"/>
          <w:sz w:val="20"/>
          <w:u w:val="none"/>
        </w:rPr>
        <w:t>E</w:t>
      </w:r>
      <w:r w:rsidR="00471362" w:rsidRPr="001C389A">
        <w:rPr>
          <w:rStyle w:val="DeltaViewInsertion"/>
          <w:rFonts w:cs="Arial"/>
          <w:b/>
          <w:color w:val="auto"/>
          <w:sz w:val="20"/>
          <w:u w:val="none"/>
        </w:rPr>
        <w:t>CC</w:t>
      </w:r>
      <w:r w:rsidR="009C2EA6" w:rsidRPr="001C389A">
        <w:rPr>
          <w:rStyle w:val="DeltaViewInsertion"/>
          <w:rFonts w:cs="Arial"/>
          <w:b/>
          <w:color w:val="auto"/>
          <w:sz w:val="20"/>
          <w:u w:val="none"/>
        </w:rPr>
        <w:t xml:space="preserve"> </w:t>
      </w:r>
      <w:r w:rsidR="009C2EA6" w:rsidRPr="001C389A">
        <w:rPr>
          <w:rStyle w:val="DeltaViewInsertion"/>
          <w:rFonts w:cs="Arial"/>
          <w:color w:val="auto"/>
          <w:sz w:val="20"/>
          <w:u w:val="none"/>
        </w:rPr>
        <w:t>and</w:t>
      </w:r>
      <w:r w:rsidR="009C2EA6" w:rsidRPr="001C389A">
        <w:rPr>
          <w:rStyle w:val="DeltaViewInsertion"/>
          <w:rFonts w:cs="Arial"/>
          <w:b/>
          <w:color w:val="auto"/>
          <w:sz w:val="20"/>
          <w:u w:val="none"/>
        </w:rPr>
        <w:t xml:space="preserve"> </w:t>
      </w:r>
      <w:r w:rsidR="009C2EA6" w:rsidRPr="001C389A">
        <w:rPr>
          <w:rStyle w:val="DeltaViewInsertion"/>
          <w:rFonts w:cs="Arial"/>
          <w:color w:val="auto"/>
          <w:sz w:val="20"/>
          <w:u w:val="none"/>
        </w:rPr>
        <w:t xml:space="preserve">Appendix E of the relevant </w:t>
      </w:r>
      <w:r w:rsidR="009C2EA6" w:rsidRPr="001C389A">
        <w:rPr>
          <w:rStyle w:val="DeltaViewInsertion"/>
          <w:rFonts w:cs="Arial"/>
          <w:b/>
          <w:color w:val="auto"/>
          <w:sz w:val="20"/>
          <w:u w:val="none"/>
        </w:rPr>
        <w:t xml:space="preserve">Bilateral Agreement </w:t>
      </w:r>
      <w:r w:rsidR="009C2EA6" w:rsidRPr="001C389A">
        <w:rPr>
          <w:rStyle w:val="DeltaViewInsertion"/>
          <w:rFonts w:cs="Arial"/>
          <w:color w:val="auto"/>
          <w:sz w:val="20"/>
          <w:u w:val="none"/>
        </w:rPr>
        <w:t>between</w:t>
      </w:r>
      <w:r w:rsidR="009C2EA6"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9C2EA6" w:rsidRPr="001C389A">
        <w:rPr>
          <w:rStyle w:val="DeltaViewInsertion"/>
          <w:rFonts w:cs="Arial"/>
          <w:b/>
          <w:color w:val="auto"/>
          <w:sz w:val="20"/>
          <w:u w:val="none"/>
        </w:rPr>
        <w:t xml:space="preserve"> </w:t>
      </w:r>
      <w:r w:rsidR="009C2EA6" w:rsidRPr="001C389A">
        <w:rPr>
          <w:rStyle w:val="DeltaViewInsertion"/>
          <w:rFonts w:cs="Arial"/>
          <w:color w:val="auto"/>
          <w:sz w:val="20"/>
          <w:u w:val="none"/>
        </w:rPr>
        <w:t>and the host</w:t>
      </w:r>
      <w:r w:rsidR="009C2EA6" w:rsidRPr="001C389A">
        <w:rPr>
          <w:rStyle w:val="DeltaViewInsertion"/>
          <w:rFonts w:cs="Arial"/>
          <w:b/>
          <w:color w:val="auto"/>
          <w:sz w:val="20"/>
          <w:u w:val="none"/>
        </w:rPr>
        <w:t xml:space="preserve"> Network Operator</w:t>
      </w:r>
      <w:r w:rsidR="00B70EDA" w:rsidRPr="001C389A">
        <w:rPr>
          <w:rStyle w:val="DeltaViewInsertion"/>
          <w:rFonts w:cs="Arial"/>
          <w:b/>
          <w:color w:val="auto"/>
          <w:sz w:val="20"/>
          <w:u w:val="none"/>
        </w:rPr>
        <w:t xml:space="preserve"> </w:t>
      </w:r>
      <w:r w:rsidR="00B70EDA" w:rsidRPr="001C389A">
        <w:rPr>
          <w:rStyle w:val="DeltaViewInsertion"/>
          <w:rFonts w:cs="Arial"/>
          <w:color w:val="auto"/>
          <w:sz w:val="20"/>
          <w:u w:val="none"/>
        </w:rPr>
        <w:t>are performed and discharged by the relevant party</w:t>
      </w:r>
      <w:r w:rsidR="004402F5" w:rsidRPr="001C389A">
        <w:rPr>
          <w:rStyle w:val="DeltaViewInsertion"/>
          <w:rFonts w:cs="Arial"/>
          <w:color w:val="auto"/>
          <w:sz w:val="20"/>
          <w:u w:val="none"/>
        </w:rPr>
        <w:t>.</w:t>
      </w:r>
      <w:r w:rsidR="00FC180B" w:rsidRPr="001C389A">
        <w:rPr>
          <w:rStyle w:val="DeltaViewInsertion"/>
          <w:rFonts w:cs="Arial"/>
          <w:b/>
          <w:color w:val="auto"/>
          <w:sz w:val="20"/>
          <w:u w:val="none"/>
        </w:rPr>
        <w:t xml:space="preserve"> </w:t>
      </w:r>
      <w:r w:rsidR="00FC180B" w:rsidRPr="001C389A">
        <w:rPr>
          <w:rStyle w:val="DeltaViewInsertion"/>
          <w:rFonts w:cs="Arial"/>
          <w:color w:val="auto"/>
          <w:sz w:val="20"/>
          <w:u w:val="none"/>
        </w:rPr>
        <w:t xml:space="preserve">For the avoidance of doubt the process in this </w:t>
      </w:r>
      <w:r w:rsidRPr="001C389A">
        <w:rPr>
          <w:rStyle w:val="DeltaViewInsertion"/>
          <w:rFonts w:cs="Arial"/>
          <w:b/>
          <w:color w:val="auto"/>
          <w:sz w:val="20"/>
          <w:u w:val="none"/>
        </w:rPr>
        <w:t>EC</w:t>
      </w:r>
      <w:r w:rsidR="00FC180B" w:rsidRPr="001C389A">
        <w:rPr>
          <w:rStyle w:val="DeltaViewInsertion"/>
          <w:rFonts w:cs="Arial"/>
          <w:b/>
          <w:color w:val="auto"/>
          <w:sz w:val="20"/>
          <w:u w:val="none"/>
        </w:rPr>
        <w:t>P</w:t>
      </w:r>
      <w:r w:rsidR="00FC180B" w:rsidRPr="001C389A">
        <w:rPr>
          <w:rStyle w:val="DeltaViewInsertion"/>
          <w:rFonts w:cs="Arial"/>
          <w:color w:val="auto"/>
          <w:sz w:val="20"/>
          <w:u w:val="none"/>
        </w:rPr>
        <w:t xml:space="preserve"> does not apply to </w:t>
      </w:r>
      <w:r w:rsidR="00AD4811" w:rsidRPr="001C389A">
        <w:rPr>
          <w:rFonts w:cs="Arial"/>
          <w:b/>
          <w:sz w:val="20"/>
        </w:rPr>
        <w:t xml:space="preserve">Embedded </w:t>
      </w:r>
      <w:r w:rsidR="00AD4811" w:rsidRPr="001C389A">
        <w:rPr>
          <w:rFonts w:cs="Arial"/>
          <w:b/>
          <w:sz w:val="20"/>
        </w:rPr>
        <w:lastRenderedPageBreak/>
        <w:t xml:space="preserve">Medium Power Stations </w:t>
      </w:r>
      <w:r w:rsidR="00AD4811" w:rsidRPr="001C389A">
        <w:rPr>
          <w:rFonts w:cs="Arial"/>
          <w:sz w:val="20"/>
        </w:rPr>
        <w:t xml:space="preserve">not subject to a </w:t>
      </w:r>
      <w:r w:rsidR="00AD4811" w:rsidRPr="001C389A">
        <w:rPr>
          <w:rFonts w:cs="Arial"/>
          <w:b/>
          <w:sz w:val="20"/>
        </w:rPr>
        <w:t>Bilateral Agreement</w:t>
      </w:r>
      <w:r w:rsidR="00AD4811" w:rsidRPr="001C389A">
        <w:rPr>
          <w:rFonts w:cs="Arial"/>
          <w:sz w:val="20"/>
        </w:rPr>
        <w:t xml:space="preserve"> and </w:t>
      </w:r>
      <w:r w:rsidR="00AD4811" w:rsidRPr="001C389A">
        <w:rPr>
          <w:rFonts w:cs="Arial"/>
          <w:b/>
          <w:sz w:val="20"/>
        </w:rPr>
        <w:t xml:space="preserve">Embedded </w:t>
      </w:r>
      <w:r w:rsidR="006472C1" w:rsidRPr="001C389A">
        <w:rPr>
          <w:rFonts w:cs="Arial"/>
          <w:b/>
          <w:sz w:val="20"/>
        </w:rPr>
        <w:t>HVDC Equipment</w:t>
      </w:r>
      <w:r w:rsidR="00AD4811" w:rsidRPr="001C389A">
        <w:rPr>
          <w:rFonts w:cs="Arial"/>
          <w:sz w:val="20"/>
        </w:rPr>
        <w:t xml:space="preserve"> not subject to a </w:t>
      </w:r>
      <w:r w:rsidR="00AD4811" w:rsidRPr="001C389A">
        <w:rPr>
          <w:rFonts w:cs="Arial"/>
          <w:b/>
          <w:sz w:val="20"/>
        </w:rPr>
        <w:t xml:space="preserve">Bilateral </w:t>
      </w:r>
      <w:r w:rsidR="00E23DC9" w:rsidRPr="001C389A">
        <w:rPr>
          <w:rFonts w:cs="Arial"/>
          <w:b/>
          <w:sz w:val="20"/>
        </w:rPr>
        <w:t>Agreement</w:t>
      </w:r>
      <w:r w:rsidR="00FC180B" w:rsidRPr="001C389A">
        <w:rPr>
          <w:rStyle w:val="DeltaViewInsertion"/>
          <w:rFonts w:cs="Arial"/>
          <w:b/>
          <w:color w:val="auto"/>
          <w:sz w:val="20"/>
          <w:u w:val="none"/>
        </w:rPr>
        <w:t>.</w:t>
      </w:r>
    </w:p>
    <w:p w14:paraId="4FCE0F42" w14:textId="77777777" w:rsidR="009E4F8E" w:rsidRPr="001C389A" w:rsidRDefault="00471362" w:rsidP="009C2EA6">
      <w:pPr>
        <w:tabs>
          <w:tab w:val="left" w:pos="1566"/>
          <w:tab w:val="left" w:pos="2286"/>
          <w:tab w:val="left" w:pos="2736"/>
          <w:tab w:val="left" w:pos="3600"/>
          <w:tab w:val="left" w:pos="4608"/>
          <w:tab w:val="left" w:pos="5904"/>
        </w:tabs>
        <w:rPr>
          <w:rStyle w:val="DeltaViewInsertion"/>
          <w:rFonts w:cs="Arial"/>
          <w:color w:val="auto"/>
          <w:sz w:val="20"/>
          <w:u w:val="none"/>
        </w:rPr>
      </w:pPr>
      <w:r w:rsidRPr="001C389A">
        <w:rPr>
          <w:rFonts w:cs="Arial"/>
          <w:sz w:val="20"/>
        </w:rPr>
        <w:tab/>
      </w:r>
    </w:p>
    <w:p w14:paraId="2F2C2727" w14:textId="77777777" w:rsidR="000C41A7" w:rsidRPr="001C389A" w:rsidRDefault="002F5F51" w:rsidP="00E57D21">
      <w:pPr>
        <w:pStyle w:val="Heading1"/>
        <w:tabs>
          <w:tab w:val="clear" w:pos="90"/>
          <w:tab w:val="left" w:pos="1560"/>
        </w:tabs>
        <w:ind w:hanging="270"/>
        <w:rPr>
          <w:rStyle w:val="DeltaViewInsertion"/>
          <w:rFonts w:cs="Arial"/>
          <w:b w:val="0"/>
          <w:color w:val="auto"/>
          <w:sz w:val="20"/>
          <w:u w:val="single"/>
        </w:rPr>
      </w:pPr>
      <w:bookmarkStart w:id="154" w:name="_Toc524003890"/>
      <w:r w:rsidRPr="001C389A">
        <w:rPr>
          <w:rStyle w:val="DeltaViewInsertion"/>
          <w:rFonts w:cs="Arial"/>
          <w:b w:val="0"/>
          <w:color w:val="auto"/>
          <w:sz w:val="20"/>
          <w:u w:val="none"/>
        </w:rPr>
        <w:t>ECP</w:t>
      </w:r>
      <w:r w:rsidR="00E53F47" w:rsidRPr="001C389A">
        <w:rPr>
          <w:rStyle w:val="DeltaViewInsertion"/>
          <w:rFonts w:cs="Arial"/>
          <w:b w:val="0"/>
          <w:color w:val="auto"/>
          <w:sz w:val="20"/>
          <w:u w:val="none"/>
        </w:rPr>
        <w:t>.5</w:t>
      </w:r>
      <w:r w:rsidR="00E53F47" w:rsidRPr="001C389A">
        <w:rPr>
          <w:rStyle w:val="DeltaViewInsertion"/>
          <w:rFonts w:cs="Arial"/>
          <w:b w:val="0"/>
          <w:color w:val="auto"/>
          <w:sz w:val="20"/>
          <w:u w:val="none"/>
        </w:rPr>
        <w:tab/>
      </w:r>
      <w:r w:rsidR="00D43D90" w:rsidRPr="001C389A">
        <w:rPr>
          <w:rStyle w:val="DeltaViewInsertion"/>
          <w:rFonts w:cs="Arial"/>
          <w:b w:val="0"/>
          <w:color w:val="auto"/>
          <w:sz w:val="20"/>
          <w:u w:val="single"/>
        </w:rPr>
        <w:t>ENERGISATION OPERATIONAL NOTIFICATION</w:t>
      </w:r>
      <w:bookmarkEnd w:id="154"/>
    </w:p>
    <w:p w14:paraId="4BE6C448" w14:textId="77777777" w:rsidR="007F1B67" w:rsidRPr="001C389A" w:rsidRDefault="007F1B67" w:rsidP="007F1B67">
      <w:pPr>
        <w:tabs>
          <w:tab w:val="left" w:pos="1566"/>
          <w:tab w:val="left" w:pos="2286"/>
          <w:tab w:val="left" w:pos="2736"/>
          <w:tab w:val="left" w:pos="3600"/>
          <w:tab w:val="left" w:pos="4608"/>
          <w:tab w:val="left" w:pos="5904"/>
        </w:tabs>
        <w:ind w:left="1560" w:hanging="1560"/>
        <w:rPr>
          <w:rFonts w:cs="Arial"/>
          <w:sz w:val="20"/>
        </w:rPr>
      </w:pPr>
    </w:p>
    <w:p w14:paraId="6F04D213" w14:textId="104EFADC" w:rsidR="007F1B67" w:rsidRPr="000F5E0D" w:rsidRDefault="002F5F51" w:rsidP="007F1B67">
      <w:pPr>
        <w:tabs>
          <w:tab w:val="left" w:pos="1566"/>
          <w:tab w:val="left" w:pos="2286"/>
          <w:tab w:val="left" w:pos="2736"/>
          <w:tab w:val="left" w:pos="3600"/>
          <w:tab w:val="left" w:pos="4608"/>
          <w:tab w:val="left" w:pos="5904"/>
        </w:tabs>
        <w:ind w:left="1560" w:hanging="1560"/>
        <w:rPr>
          <w:rFonts w:cs="Arial"/>
          <w:b/>
          <w:sz w:val="18"/>
        </w:rPr>
      </w:pPr>
      <w:r w:rsidRPr="001C389A">
        <w:rPr>
          <w:rFonts w:cs="Arial"/>
          <w:sz w:val="20"/>
        </w:rPr>
        <w:t>ECP</w:t>
      </w:r>
      <w:r w:rsidR="007F1B67" w:rsidRPr="001C389A">
        <w:rPr>
          <w:rFonts w:cs="Arial"/>
          <w:sz w:val="20"/>
        </w:rPr>
        <w:t>.5.1</w:t>
      </w:r>
      <w:r w:rsidR="007F1B67" w:rsidRPr="001C389A">
        <w:rPr>
          <w:rFonts w:cs="Arial"/>
          <w:sz w:val="20"/>
        </w:rPr>
        <w:tab/>
        <w:t xml:space="preserve">The following provisions apply in relation to the issue of an </w:t>
      </w:r>
      <w:r w:rsidR="007A7910" w:rsidRPr="001C389A">
        <w:rPr>
          <w:rStyle w:val="DeltaViewInsertion"/>
          <w:rFonts w:cs="Arial"/>
          <w:b/>
          <w:color w:val="auto"/>
          <w:sz w:val="20"/>
          <w:u w:val="none"/>
        </w:rPr>
        <w:t>Energisation</w:t>
      </w:r>
      <w:r w:rsidR="007F1B67" w:rsidRPr="001C389A">
        <w:rPr>
          <w:rFonts w:cs="Arial"/>
          <w:b/>
          <w:sz w:val="20"/>
        </w:rPr>
        <w:t xml:space="preserve"> Operational Notification</w:t>
      </w:r>
      <w:r w:rsidR="00AE3598" w:rsidRPr="001C389A">
        <w:rPr>
          <w:rFonts w:cs="Arial"/>
          <w:sz w:val="20"/>
        </w:rPr>
        <w:t xml:space="preserve"> </w:t>
      </w:r>
      <w:r w:rsidR="00D71C7E" w:rsidRPr="001C389A">
        <w:rPr>
          <w:rStyle w:val="DeltaViewInsertion"/>
          <w:rFonts w:cs="Arial"/>
          <w:color w:val="auto"/>
          <w:sz w:val="20"/>
          <w:u w:val="none"/>
        </w:rPr>
        <w:t xml:space="preserve">in respect of </w:t>
      </w:r>
      <w:r w:rsidR="00862619" w:rsidRPr="001C389A">
        <w:rPr>
          <w:rStyle w:val="DeltaViewInsertion"/>
          <w:rFonts w:cs="Arial"/>
          <w:color w:val="auto"/>
          <w:sz w:val="20"/>
          <w:u w:val="none"/>
        </w:rPr>
        <w:t xml:space="preserve">a </w:t>
      </w:r>
      <w:r w:rsidR="00862619" w:rsidRPr="001C389A">
        <w:rPr>
          <w:rStyle w:val="DeltaViewInsertion"/>
          <w:rFonts w:cs="Arial"/>
          <w:b/>
          <w:color w:val="auto"/>
          <w:sz w:val="20"/>
          <w:u w:val="none"/>
        </w:rPr>
        <w:t xml:space="preserve">Power Station </w:t>
      </w:r>
      <w:r w:rsidR="00862619" w:rsidRPr="001C389A">
        <w:rPr>
          <w:rStyle w:val="DeltaViewInsertion"/>
          <w:rFonts w:cs="Arial"/>
          <w:color w:val="auto"/>
          <w:sz w:val="20"/>
          <w:u w:val="none"/>
        </w:rPr>
        <w:t xml:space="preserve">consisting of </w:t>
      </w:r>
      <w:r w:rsidR="00F61AE7" w:rsidRPr="001C389A">
        <w:rPr>
          <w:rStyle w:val="DeltaViewInsertion"/>
          <w:rFonts w:cs="Arial"/>
          <w:b/>
          <w:color w:val="auto"/>
          <w:sz w:val="20"/>
          <w:u w:val="none"/>
        </w:rPr>
        <w:t>Type B, Type C</w:t>
      </w:r>
      <w:r w:rsidR="00F61AE7" w:rsidRPr="001C389A">
        <w:rPr>
          <w:rStyle w:val="DeltaViewInsertion"/>
          <w:rFonts w:cs="Arial"/>
          <w:color w:val="auto"/>
          <w:sz w:val="20"/>
          <w:u w:val="none"/>
        </w:rPr>
        <w:t xml:space="preserve"> or </w:t>
      </w:r>
      <w:r w:rsidR="00D71C7E" w:rsidRPr="001C389A">
        <w:rPr>
          <w:rStyle w:val="DeltaViewInsertion"/>
          <w:rFonts w:cs="Arial"/>
          <w:b/>
          <w:color w:val="auto"/>
          <w:sz w:val="20"/>
          <w:u w:val="none"/>
        </w:rPr>
        <w:t>Type D Power Generating M</w:t>
      </w:r>
      <w:r w:rsidR="00AE3598" w:rsidRPr="001C389A">
        <w:rPr>
          <w:rStyle w:val="DeltaViewInsertion"/>
          <w:rFonts w:cs="Arial"/>
          <w:b/>
          <w:color w:val="auto"/>
          <w:sz w:val="20"/>
          <w:u w:val="none"/>
        </w:rPr>
        <w:t>odules</w:t>
      </w:r>
      <w:r w:rsidR="00016AE8" w:rsidRPr="001C389A">
        <w:rPr>
          <w:rStyle w:val="DeltaViewInsertion"/>
          <w:rFonts w:cs="Arial"/>
          <w:b/>
          <w:color w:val="auto"/>
          <w:sz w:val="20"/>
          <w:u w:val="none"/>
        </w:rPr>
        <w:t xml:space="preserve"> </w:t>
      </w:r>
      <w:r w:rsidR="00016AE8" w:rsidRPr="001C389A">
        <w:rPr>
          <w:rStyle w:val="DeltaViewInsertion"/>
          <w:rFonts w:cs="Arial"/>
          <w:color w:val="auto"/>
          <w:sz w:val="20"/>
          <w:u w:val="none"/>
        </w:rPr>
        <w:t>or</w:t>
      </w:r>
      <w:r w:rsidR="00016AE8" w:rsidRPr="001C389A">
        <w:rPr>
          <w:rStyle w:val="DeltaViewInsertion"/>
          <w:rFonts w:cs="Arial"/>
          <w:b/>
          <w:color w:val="auto"/>
          <w:sz w:val="20"/>
          <w:u w:val="none"/>
        </w:rPr>
        <w:t xml:space="preserve"> </w:t>
      </w:r>
      <w:r w:rsidR="00862619" w:rsidRPr="001C389A">
        <w:rPr>
          <w:rStyle w:val="DeltaViewInsertion"/>
          <w:rFonts w:cs="Arial"/>
          <w:b/>
          <w:color w:val="auto"/>
          <w:sz w:val="20"/>
          <w:u w:val="none"/>
        </w:rPr>
        <w:t xml:space="preserve">an </w:t>
      </w:r>
      <w:r w:rsidR="00D331AC" w:rsidRPr="001C389A">
        <w:rPr>
          <w:rStyle w:val="DeltaViewInsertion"/>
          <w:rFonts w:cs="Arial"/>
          <w:b/>
          <w:color w:val="auto"/>
          <w:sz w:val="20"/>
          <w:u w:val="none"/>
        </w:rPr>
        <w:t xml:space="preserve">HVDC </w:t>
      </w:r>
      <w:r w:rsidR="00862619" w:rsidRPr="001C389A">
        <w:rPr>
          <w:rStyle w:val="DeltaViewInsertion"/>
          <w:rFonts w:cs="Arial"/>
          <w:b/>
          <w:color w:val="auto"/>
          <w:sz w:val="20"/>
          <w:u w:val="none"/>
        </w:rPr>
        <w:t>System</w:t>
      </w:r>
      <w:r w:rsidR="000F5E0D" w:rsidRPr="000F5E0D">
        <w:rPr>
          <w:rStyle w:val="DeltaViewInsertion"/>
          <w:color w:val="auto"/>
          <w:szCs w:val="22"/>
          <w:u w:val="none"/>
        </w:rPr>
        <w:t xml:space="preserve"> </w:t>
      </w:r>
      <w:r w:rsidR="000F5E0D" w:rsidRPr="000F5E0D">
        <w:rPr>
          <w:rStyle w:val="DeltaViewInsertion"/>
          <w:color w:val="auto"/>
          <w:sz w:val="20"/>
          <w:szCs w:val="22"/>
          <w:u w:val="none"/>
        </w:rPr>
        <w:t xml:space="preserve">or a </w:t>
      </w:r>
      <w:r w:rsidR="000F5E0D" w:rsidRPr="000F5E0D">
        <w:rPr>
          <w:rStyle w:val="DeltaViewInsertion"/>
          <w:b/>
          <w:color w:val="auto"/>
          <w:sz w:val="20"/>
          <w:szCs w:val="22"/>
          <w:u w:val="none"/>
        </w:rPr>
        <w:t>Network Operator’s</w:t>
      </w:r>
      <w:r w:rsidR="000F5E0D" w:rsidRPr="000F5E0D">
        <w:rPr>
          <w:rStyle w:val="DeltaViewInsertion"/>
          <w:color w:val="auto"/>
          <w:sz w:val="20"/>
          <w:szCs w:val="22"/>
          <w:u w:val="none"/>
        </w:rPr>
        <w:t xml:space="preserve"> or a </w:t>
      </w:r>
      <w:r w:rsidR="000F5E0D" w:rsidRPr="000F5E0D">
        <w:rPr>
          <w:rStyle w:val="DeltaViewInsertion"/>
          <w:b/>
          <w:color w:val="auto"/>
          <w:sz w:val="20"/>
          <w:szCs w:val="22"/>
          <w:u w:val="none"/>
        </w:rPr>
        <w:t>Non-Embedded Customer’s</w:t>
      </w:r>
      <w:r w:rsidR="000F5E0D" w:rsidRPr="000F5E0D">
        <w:rPr>
          <w:rStyle w:val="DeltaViewInsertion"/>
          <w:color w:val="auto"/>
          <w:sz w:val="20"/>
          <w:szCs w:val="22"/>
          <w:u w:val="none"/>
        </w:rPr>
        <w:t xml:space="preserve"> </w:t>
      </w:r>
      <w:r w:rsidR="000F5E0D" w:rsidRPr="000F5E0D">
        <w:rPr>
          <w:rStyle w:val="DeltaViewInsertion"/>
          <w:b/>
          <w:color w:val="auto"/>
          <w:sz w:val="20"/>
          <w:szCs w:val="22"/>
          <w:u w:val="none"/>
        </w:rPr>
        <w:t>Plant</w:t>
      </w:r>
      <w:r w:rsidR="000F5E0D" w:rsidRPr="000F5E0D">
        <w:rPr>
          <w:rStyle w:val="DeltaViewInsertion"/>
          <w:color w:val="auto"/>
          <w:sz w:val="20"/>
          <w:szCs w:val="22"/>
          <w:u w:val="none"/>
        </w:rPr>
        <w:t xml:space="preserve"> and </w:t>
      </w:r>
      <w:r w:rsidR="000F5E0D" w:rsidRPr="000F5E0D">
        <w:rPr>
          <w:rStyle w:val="DeltaViewInsertion"/>
          <w:b/>
          <w:color w:val="auto"/>
          <w:sz w:val="20"/>
          <w:szCs w:val="22"/>
          <w:u w:val="none"/>
        </w:rPr>
        <w:t>Apparatus</w:t>
      </w:r>
      <w:r w:rsidR="000F5E0D" w:rsidRPr="000F5E0D">
        <w:rPr>
          <w:rStyle w:val="DeltaViewInsertion"/>
          <w:color w:val="auto"/>
          <w:sz w:val="20"/>
          <w:szCs w:val="22"/>
          <w:u w:val="none"/>
        </w:rPr>
        <w:t>.</w:t>
      </w:r>
    </w:p>
    <w:p w14:paraId="26FC0D87" w14:textId="77777777" w:rsidR="00971BE4" w:rsidRPr="001C389A" w:rsidRDefault="00971BE4" w:rsidP="000C41A7">
      <w:pPr>
        <w:tabs>
          <w:tab w:val="left" w:pos="1566"/>
          <w:tab w:val="left" w:pos="2286"/>
          <w:tab w:val="left" w:pos="2736"/>
          <w:tab w:val="left" w:pos="3600"/>
          <w:tab w:val="left" w:pos="4608"/>
          <w:tab w:val="left" w:pos="5904"/>
        </w:tabs>
        <w:ind w:left="1560" w:hanging="1560"/>
        <w:rPr>
          <w:rFonts w:cs="Arial"/>
          <w:sz w:val="20"/>
        </w:rPr>
      </w:pPr>
    </w:p>
    <w:p w14:paraId="2E9FB9CD" w14:textId="60E7FCCF" w:rsidR="000D0FAA" w:rsidRPr="001C389A" w:rsidRDefault="002F5F51" w:rsidP="007F1B67">
      <w:pPr>
        <w:tabs>
          <w:tab w:val="left" w:pos="1560"/>
          <w:tab w:val="left" w:pos="2736"/>
          <w:tab w:val="left" w:pos="3600"/>
          <w:tab w:val="left" w:pos="4608"/>
          <w:tab w:val="left" w:pos="5904"/>
        </w:tabs>
        <w:ind w:left="1560" w:hanging="1560"/>
        <w:rPr>
          <w:rFonts w:cs="Arial"/>
          <w:sz w:val="20"/>
        </w:rPr>
      </w:pPr>
      <w:bookmarkStart w:id="155" w:name="_DV_C169"/>
      <w:r w:rsidRPr="001C389A">
        <w:rPr>
          <w:rStyle w:val="DeltaViewInsertion"/>
          <w:rFonts w:cs="Arial"/>
          <w:color w:val="auto"/>
          <w:sz w:val="20"/>
          <w:u w:val="none"/>
        </w:rPr>
        <w:t>ECP</w:t>
      </w:r>
      <w:r w:rsidR="000D0FAA" w:rsidRPr="001C389A">
        <w:rPr>
          <w:rStyle w:val="DeltaViewInsertion"/>
          <w:rFonts w:cs="Arial"/>
          <w:color w:val="auto"/>
          <w:sz w:val="20"/>
          <w:u w:val="none"/>
        </w:rPr>
        <w:t>.5.1.1</w:t>
      </w:r>
      <w:r w:rsidR="000D0FAA" w:rsidRPr="001C389A">
        <w:rPr>
          <w:rStyle w:val="DeltaViewInsertion"/>
          <w:rFonts w:cs="Arial"/>
          <w:color w:val="auto"/>
          <w:sz w:val="20"/>
          <w:u w:val="none"/>
        </w:rPr>
        <w:tab/>
        <w:t xml:space="preserve">Certain provisions relating to the connection and energisation of the </w:t>
      </w:r>
      <w:r w:rsidR="00C14E29" w:rsidRPr="001C389A">
        <w:rPr>
          <w:rStyle w:val="DeltaViewInsertion"/>
          <w:rFonts w:cs="Arial"/>
          <w:b/>
          <w:color w:val="auto"/>
          <w:sz w:val="20"/>
          <w:u w:val="none"/>
        </w:rPr>
        <w:t>User</w:t>
      </w:r>
      <w:r w:rsidR="000D0FAA" w:rsidRPr="001C389A">
        <w:rPr>
          <w:rStyle w:val="DeltaViewInsertion"/>
          <w:rFonts w:cs="Arial"/>
          <w:b/>
          <w:color w:val="auto"/>
          <w:sz w:val="20"/>
          <w:u w:val="none"/>
        </w:rPr>
        <w:t xml:space="preserve">’s Plant </w:t>
      </w:r>
      <w:r w:rsidR="000D0FAA" w:rsidRPr="001C389A">
        <w:rPr>
          <w:rStyle w:val="DeltaViewInsertion"/>
          <w:rFonts w:cs="Arial"/>
          <w:color w:val="auto"/>
          <w:sz w:val="20"/>
          <w:u w:val="none"/>
        </w:rPr>
        <w:t>and</w:t>
      </w:r>
      <w:r w:rsidR="000D0FAA" w:rsidRPr="001C389A">
        <w:rPr>
          <w:rStyle w:val="DeltaViewInsertion"/>
          <w:rFonts w:cs="Arial"/>
          <w:b/>
          <w:color w:val="auto"/>
          <w:sz w:val="20"/>
          <w:u w:val="none"/>
        </w:rPr>
        <w:t xml:space="preserve"> Apparatus</w:t>
      </w:r>
      <w:r w:rsidR="000D0FAA" w:rsidRPr="001C389A">
        <w:rPr>
          <w:rStyle w:val="DeltaViewInsertion"/>
          <w:rFonts w:cs="Arial"/>
          <w:color w:val="auto"/>
          <w:sz w:val="20"/>
          <w:u w:val="none"/>
        </w:rPr>
        <w:t xml:space="preserve"> at the </w:t>
      </w:r>
      <w:r w:rsidR="000D0FAA" w:rsidRPr="001C389A">
        <w:rPr>
          <w:rStyle w:val="DeltaViewInsertion"/>
          <w:rFonts w:cs="Arial"/>
          <w:b/>
          <w:color w:val="auto"/>
          <w:sz w:val="20"/>
          <w:u w:val="none"/>
        </w:rPr>
        <w:t xml:space="preserve">Connection Site </w:t>
      </w:r>
      <w:r w:rsidR="006D53DF" w:rsidRPr="001C389A">
        <w:rPr>
          <w:rStyle w:val="DeltaViewInsertion"/>
          <w:rFonts w:cs="Arial"/>
          <w:color w:val="auto"/>
          <w:sz w:val="20"/>
          <w:u w:val="none"/>
        </w:rPr>
        <w:t xml:space="preserve">and </w:t>
      </w:r>
      <w:r w:rsidR="006D53DF" w:rsidRPr="001C389A">
        <w:rPr>
          <w:rStyle w:val="DeltaViewInsertion"/>
          <w:rFonts w:cs="Arial"/>
          <w:b/>
          <w:color w:val="auto"/>
          <w:sz w:val="20"/>
          <w:u w:val="none"/>
        </w:rPr>
        <w:t>OTSUA</w:t>
      </w:r>
      <w:r w:rsidR="006D53DF" w:rsidRPr="001C389A">
        <w:rPr>
          <w:rStyle w:val="DeltaViewInsertion"/>
          <w:rFonts w:cs="Arial"/>
          <w:color w:val="auto"/>
          <w:sz w:val="20"/>
          <w:u w:val="none"/>
        </w:rPr>
        <w:t xml:space="preserve"> at the </w:t>
      </w:r>
      <w:r w:rsidR="006D53DF" w:rsidRPr="001C389A">
        <w:rPr>
          <w:rStyle w:val="DeltaViewInsertion"/>
          <w:rFonts w:cs="Arial"/>
          <w:b/>
          <w:color w:val="auto"/>
          <w:sz w:val="20"/>
          <w:u w:val="none"/>
        </w:rPr>
        <w:t xml:space="preserve">Transmission Interface Point </w:t>
      </w:r>
      <w:r w:rsidR="000D0FAA" w:rsidRPr="001C389A">
        <w:rPr>
          <w:rStyle w:val="DeltaViewInsertion"/>
          <w:rFonts w:cs="Arial"/>
          <w:color w:val="auto"/>
          <w:sz w:val="20"/>
          <w:u w:val="none"/>
        </w:rPr>
        <w:t xml:space="preserve">and in certain cases of </w:t>
      </w:r>
      <w:r w:rsidR="000D0FAA" w:rsidRPr="001C389A">
        <w:rPr>
          <w:rStyle w:val="DeltaViewInsertion"/>
          <w:rFonts w:cs="Arial"/>
          <w:b/>
          <w:color w:val="auto"/>
          <w:sz w:val="20"/>
          <w:u w:val="none"/>
        </w:rPr>
        <w:t xml:space="preserve">Embedded Plant </w:t>
      </w:r>
      <w:r w:rsidR="000D0FAA" w:rsidRPr="001C389A">
        <w:rPr>
          <w:rStyle w:val="DeltaViewInsertion"/>
          <w:rFonts w:cs="Arial"/>
          <w:color w:val="auto"/>
          <w:sz w:val="20"/>
          <w:u w:val="none"/>
        </w:rPr>
        <w:t>and</w:t>
      </w:r>
      <w:r w:rsidR="000D0FAA" w:rsidRPr="001C389A">
        <w:rPr>
          <w:rStyle w:val="DeltaViewInsertion"/>
          <w:rFonts w:cs="Arial"/>
          <w:b/>
          <w:color w:val="auto"/>
          <w:sz w:val="20"/>
          <w:u w:val="none"/>
        </w:rPr>
        <w:t xml:space="preserve"> Apparatus </w:t>
      </w:r>
      <w:r w:rsidR="000D0FAA" w:rsidRPr="001C389A">
        <w:rPr>
          <w:rStyle w:val="DeltaViewInsertion"/>
          <w:rFonts w:cs="Arial"/>
          <w:color w:val="auto"/>
          <w:sz w:val="20"/>
          <w:u w:val="none"/>
        </w:rPr>
        <w:t xml:space="preserve">are specified in the </w:t>
      </w:r>
      <w:r w:rsidR="000D0FAA" w:rsidRPr="001C389A">
        <w:rPr>
          <w:rStyle w:val="DeltaViewInsertion"/>
          <w:rFonts w:cs="Arial"/>
          <w:b/>
          <w:color w:val="auto"/>
          <w:sz w:val="20"/>
          <w:u w:val="none"/>
        </w:rPr>
        <w:t>CUSC</w:t>
      </w:r>
      <w:r w:rsidR="000D0FAA" w:rsidRPr="001C389A">
        <w:rPr>
          <w:rStyle w:val="DeltaViewInsertion"/>
          <w:rFonts w:cs="Arial"/>
          <w:color w:val="auto"/>
          <w:sz w:val="20"/>
          <w:u w:val="none"/>
        </w:rPr>
        <w:t xml:space="preserve"> and/or </w:t>
      </w:r>
      <w:r w:rsidR="000D0FAA" w:rsidRPr="001C389A">
        <w:rPr>
          <w:rStyle w:val="DeltaViewInsertion"/>
          <w:rFonts w:cs="Arial"/>
          <w:b/>
          <w:color w:val="auto"/>
          <w:sz w:val="20"/>
          <w:u w:val="none"/>
        </w:rPr>
        <w:t xml:space="preserve">CUSC Contract(s). </w:t>
      </w:r>
      <w:r w:rsidR="000D0FAA" w:rsidRPr="001C389A">
        <w:rPr>
          <w:rStyle w:val="DeltaViewInsertion"/>
          <w:rFonts w:cs="Arial"/>
          <w:color w:val="auto"/>
          <w:sz w:val="20"/>
          <w:u w:val="none"/>
        </w:rPr>
        <w:t xml:space="preserve"> For other</w:t>
      </w:r>
      <w:r w:rsidR="000D0FAA" w:rsidRPr="001C389A">
        <w:rPr>
          <w:rStyle w:val="DeltaViewInsertion"/>
          <w:rFonts w:cs="Arial"/>
          <w:b/>
          <w:color w:val="auto"/>
          <w:sz w:val="20"/>
          <w:u w:val="none"/>
        </w:rPr>
        <w:t xml:space="preserve"> Embedded Plant</w:t>
      </w:r>
      <w:r w:rsidR="000D0FAA" w:rsidRPr="001C389A">
        <w:rPr>
          <w:rStyle w:val="DeltaViewInsertion"/>
          <w:rFonts w:cs="Arial"/>
          <w:color w:val="auto"/>
          <w:sz w:val="20"/>
          <w:u w:val="none"/>
        </w:rPr>
        <w:t xml:space="preserve"> and</w:t>
      </w:r>
      <w:r w:rsidR="000D0FAA" w:rsidRPr="001C389A">
        <w:rPr>
          <w:rStyle w:val="DeltaViewInsertion"/>
          <w:rFonts w:cs="Arial"/>
          <w:b/>
          <w:color w:val="auto"/>
          <w:sz w:val="20"/>
          <w:u w:val="none"/>
        </w:rPr>
        <w:t xml:space="preserve"> Apparatus </w:t>
      </w:r>
      <w:r w:rsidR="000D0FAA" w:rsidRPr="001C389A">
        <w:rPr>
          <w:rStyle w:val="DeltaViewInsertion"/>
          <w:rFonts w:cs="Arial"/>
          <w:color w:val="auto"/>
          <w:sz w:val="20"/>
          <w:u w:val="none"/>
        </w:rPr>
        <w:t xml:space="preserve">the </w:t>
      </w:r>
      <w:r w:rsidR="000D0FAA" w:rsidRPr="001C389A">
        <w:rPr>
          <w:rStyle w:val="DeltaViewInsertion"/>
          <w:rFonts w:cs="Arial"/>
          <w:b/>
          <w:color w:val="auto"/>
          <w:sz w:val="20"/>
          <w:u w:val="none"/>
        </w:rPr>
        <w:t>Distribution Code</w:t>
      </w:r>
      <w:r w:rsidR="000D0FAA" w:rsidRPr="001C389A">
        <w:rPr>
          <w:rStyle w:val="DeltaViewInsertion"/>
          <w:rFonts w:cs="Arial"/>
          <w:color w:val="auto"/>
          <w:sz w:val="20"/>
          <w:u w:val="none"/>
        </w:rPr>
        <w:t xml:space="preserve">, the </w:t>
      </w:r>
      <w:r w:rsidR="000D0FAA" w:rsidRPr="001C389A">
        <w:rPr>
          <w:rStyle w:val="DeltaViewInsertion"/>
          <w:rFonts w:cs="Arial"/>
          <w:b/>
          <w:color w:val="auto"/>
          <w:sz w:val="20"/>
          <w:u w:val="none"/>
        </w:rPr>
        <w:t>DCUSA</w:t>
      </w:r>
      <w:r w:rsidR="000D0FAA" w:rsidRPr="001C389A">
        <w:rPr>
          <w:rStyle w:val="DeltaViewInsertion"/>
          <w:rFonts w:cs="Arial"/>
          <w:color w:val="auto"/>
          <w:sz w:val="20"/>
          <w:u w:val="none"/>
        </w:rPr>
        <w:t xml:space="preserve"> and the </w:t>
      </w:r>
      <w:r w:rsidR="000D0FAA" w:rsidRPr="001C389A">
        <w:rPr>
          <w:rStyle w:val="DeltaViewInsertion"/>
          <w:rFonts w:cs="Arial"/>
          <w:b/>
          <w:color w:val="auto"/>
          <w:sz w:val="20"/>
          <w:u w:val="none"/>
        </w:rPr>
        <w:t>Embedded Development Agreement</w:t>
      </w:r>
      <w:r w:rsidR="000D0FAA" w:rsidRPr="001C389A">
        <w:rPr>
          <w:rStyle w:val="DeltaViewInsertion"/>
          <w:rFonts w:cs="Arial"/>
          <w:color w:val="auto"/>
          <w:sz w:val="20"/>
          <w:u w:val="none"/>
        </w:rPr>
        <w:t xml:space="preserve"> for the connection specify equivalent provisions.  Further detail on this is set out in </w:t>
      </w:r>
      <w:r w:rsidRPr="001C389A">
        <w:rPr>
          <w:rStyle w:val="DeltaViewInsertion"/>
          <w:rFonts w:cs="Arial"/>
          <w:color w:val="auto"/>
          <w:sz w:val="20"/>
          <w:u w:val="none"/>
        </w:rPr>
        <w:t>ECP</w:t>
      </w:r>
      <w:r w:rsidR="000D0FAA" w:rsidRPr="001C389A">
        <w:rPr>
          <w:rStyle w:val="DeltaViewInsertion"/>
          <w:rFonts w:cs="Arial"/>
          <w:color w:val="auto"/>
          <w:sz w:val="20"/>
          <w:u w:val="none"/>
        </w:rPr>
        <w:t xml:space="preserve">.5 below.  </w:t>
      </w:r>
      <w:bookmarkEnd w:id="155"/>
    </w:p>
    <w:p w14:paraId="40A7CB6F" w14:textId="77777777" w:rsidR="000D0FAA" w:rsidRPr="001C389A" w:rsidRDefault="000D0FAA" w:rsidP="000D0FAA">
      <w:pPr>
        <w:tabs>
          <w:tab w:val="left" w:pos="1566"/>
          <w:tab w:val="left" w:pos="2286"/>
          <w:tab w:val="left" w:pos="2736"/>
          <w:tab w:val="left" w:pos="3600"/>
          <w:tab w:val="left" w:pos="4608"/>
          <w:tab w:val="left" w:pos="5904"/>
        </w:tabs>
        <w:ind w:left="1560" w:hanging="1560"/>
        <w:rPr>
          <w:rFonts w:cs="Arial"/>
          <w:sz w:val="20"/>
        </w:rPr>
      </w:pPr>
    </w:p>
    <w:p w14:paraId="003432A0" w14:textId="77777777" w:rsidR="006D08BF" w:rsidRPr="001C389A" w:rsidRDefault="002F5F51" w:rsidP="00D30EAE">
      <w:pPr>
        <w:tabs>
          <w:tab w:val="left" w:pos="1566"/>
          <w:tab w:val="left" w:pos="2286"/>
          <w:tab w:val="left" w:pos="2736"/>
          <w:tab w:val="left" w:pos="3600"/>
          <w:tab w:val="left" w:pos="4608"/>
          <w:tab w:val="left" w:pos="5904"/>
        </w:tabs>
        <w:ind w:left="1566" w:hanging="1566"/>
        <w:rPr>
          <w:rFonts w:cs="Arial"/>
          <w:i/>
          <w:sz w:val="20"/>
        </w:rPr>
      </w:pPr>
      <w:r w:rsidRPr="001C389A">
        <w:rPr>
          <w:rFonts w:cs="Arial"/>
          <w:sz w:val="20"/>
        </w:rPr>
        <w:t>ECP</w:t>
      </w:r>
      <w:r w:rsidR="00E53F47" w:rsidRPr="001C389A">
        <w:rPr>
          <w:rFonts w:cs="Arial"/>
          <w:sz w:val="20"/>
        </w:rPr>
        <w:t>.5.2</w:t>
      </w:r>
      <w:r w:rsidR="00E53F47" w:rsidRPr="001C389A">
        <w:rPr>
          <w:rFonts w:cs="Arial"/>
          <w:sz w:val="20"/>
        </w:rPr>
        <w:tab/>
      </w:r>
      <w:r w:rsidR="00751CD8" w:rsidRPr="001C389A">
        <w:rPr>
          <w:rFonts w:cs="Arial"/>
          <w:sz w:val="20"/>
        </w:rPr>
        <w:t>The i</w:t>
      </w:r>
      <w:r w:rsidR="00E53F47" w:rsidRPr="001C389A">
        <w:rPr>
          <w:rFonts w:cs="Arial"/>
          <w:sz w:val="20"/>
        </w:rPr>
        <w:t xml:space="preserve">tems for submission </w:t>
      </w:r>
      <w:r w:rsidR="00E53F47" w:rsidRPr="001C389A">
        <w:rPr>
          <w:rStyle w:val="DeltaViewInsertion"/>
          <w:rFonts w:cs="Arial"/>
          <w:color w:val="auto"/>
          <w:sz w:val="20"/>
          <w:u w:val="none"/>
        </w:rPr>
        <w:t>prior to the issue of an</w:t>
      </w:r>
      <w:r w:rsidR="00E53F47" w:rsidRPr="001C389A">
        <w:rPr>
          <w:rStyle w:val="DeltaViewInsertion"/>
          <w:rFonts w:cs="Arial"/>
          <w:b/>
          <w:color w:val="auto"/>
          <w:sz w:val="20"/>
          <w:u w:val="none"/>
        </w:rPr>
        <w:t xml:space="preserve"> Energisati</w:t>
      </w:r>
      <w:r w:rsidR="00BF5F42" w:rsidRPr="001C389A">
        <w:rPr>
          <w:rStyle w:val="DeltaViewInsertion"/>
          <w:rFonts w:cs="Arial"/>
          <w:b/>
          <w:color w:val="auto"/>
          <w:sz w:val="20"/>
          <w:u w:val="none"/>
        </w:rPr>
        <w:t>on Operational Notification</w:t>
      </w:r>
      <w:r w:rsidR="00751CD8" w:rsidRPr="001C389A">
        <w:rPr>
          <w:rStyle w:val="DeltaViewInsertion"/>
          <w:rFonts w:cs="Arial"/>
          <w:color w:val="auto"/>
          <w:sz w:val="20"/>
          <w:u w:val="none"/>
        </w:rPr>
        <w:t xml:space="preserve"> are set out in </w:t>
      </w:r>
      <w:r w:rsidR="00890380" w:rsidRPr="001C389A">
        <w:rPr>
          <w:rStyle w:val="DeltaViewInsertion"/>
          <w:rFonts w:cs="Arial"/>
          <w:color w:val="auto"/>
          <w:sz w:val="20"/>
          <w:u w:val="none"/>
        </w:rPr>
        <w:t>ECC.</w:t>
      </w:r>
      <w:r w:rsidR="00751CD8" w:rsidRPr="001C389A">
        <w:rPr>
          <w:rStyle w:val="DeltaViewInsertion"/>
          <w:rFonts w:cs="Arial"/>
          <w:color w:val="auto"/>
          <w:sz w:val="20"/>
          <w:u w:val="none"/>
        </w:rPr>
        <w:t>5.2</w:t>
      </w:r>
    </w:p>
    <w:p w14:paraId="6D86DAAC" w14:textId="77777777" w:rsidR="006D08BF" w:rsidRPr="001C389A" w:rsidRDefault="006D08BF" w:rsidP="00E53F47">
      <w:pPr>
        <w:tabs>
          <w:tab w:val="left" w:pos="1843"/>
          <w:tab w:val="left" w:pos="2286"/>
          <w:tab w:val="left" w:pos="2736"/>
          <w:tab w:val="left" w:pos="3600"/>
          <w:tab w:val="left" w:pos="4608"/>
          <w:tab w:val="left" w:pos="5904"/>
        </w:tabs>
        <w:ind w:left="1566"/>
        <w:rPr>
          <w:rFonts w:cs="Arial"/>
          <w:sz w:val="20"/>
        </w:rPr>
      </w:pPr>
    </w:p>
    <w:p w14:paraId="697FDB50" w14:textId="77777777" w:rsidR="00BF5F42" w:rsidRPr="001C389A" w:rsidRDefault="002F5F51" w:rsidP="005954B0">
      <w:pPr>
        <w:tabs>
          <w:tab w:val="left" w:pos="1843"/>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5954B0" w:rsidRPr="001C389A">
        <w:rPr>
          <w:rStyle w:val="DeltaViewInsertion"/>
          <w:rFonts w:cs="Arial"/>
          <w:color w:val="auto"/>
          <w:sz w:val="20"/>
          <w:u w:val="none"/>
        </w:rPr>
        <w:t>.5.3</w:t>
      </w:r>
      <w:r w:rsidR="005954B0" w:rsidRPr="001C389A">
        <w:rPr>
          <w:rStyle w:val="DeltaViewInsertion"/>
          <w:rFonts w:cs="Arial"/>
          <w:color w:val="auto"/>
          <w:sz w:val="20"/>
          <w:u w:val="none"/>
        </w:rPr>
        <w:tab/>
        <w:t xml:space="preserve">In the case of a </w:t>
      </w:r>
      <w:r w:rsidR="005954B0" w:rsidRPr="001C389A">
        <w:rPr>
          <w:rStyle w:val="DeltaViewInsertion"/>
          <w:rFonts w:cs="Arial"/>
          <w:b/>
          <w:color w:val="auto"/>
          <w:sz w:val="20"/>
          <w:u w:val="none"/>
        </w:rPr>
        <w:t xml:space="preserve">Generator </w:t>
      </w:r>
      <w:r w:rsidR="005954B0"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954B0" w:rsidRPr="001C389A">
        <w:rPr>
          <w:rStyle w:val="DeltaViewInsertion"/>
          <w:rFonts w:cs="Arial"/>
          <w:color w:val="auto"/>
          <w:sz w:val="20"/>
          <w:u w:val="none"/>
        </w:rPr>
        <w:t xml:space="preserve"> the items referred to in </w:t>
      </w:r>
      <w:r w:rsidR="00890380" w:rsidRPr="001C389A">
        <w:rPr>
          <w:rStyle w:val="DeltaViewInsertion"/>
          <w:rFonts w:cs="Arial"/>
          <w:color w:val="auto"/>
          <w:sz w:val="20"/>
          <w:u w:val="none"/>
        </w:rPr>
        <w:t>ECC.</w:t>
      </w:r>
      <w:r w:rsidR="005954B0" w:rsidRPr="001C389A">
        <w:rPr>
          <w:rStyle w:val="DeltaViewInsertion"/>
          <w:rFonts w:cs="Arial"/>
          <w:color w:val="auto"/>
          <w:sz w:val="20"/>
          <w:u w:val="none"/>
        </w:rPr>
        <w:t xml:space="preserve">5.2 shall be submitted using the </w:t>
      </w:r>
      <w:r w:rsidR="00492C6C" w:rsidRPr="001C389A">
        <w:rPr>
          <w:rStyle w:val="DeltaViewInsertion"/>
          <w:rFonts w:cs="Arial"/>
          <w:b/>
          <w:color w:val="auto"/>
          <w:sz w:val="20"/>
          <w:u w:val="none"/>
        </w:rPr>
        <w:t>Power Generating Module Document</w:t>
      </w:r>
      <w:r w:rsidR="00492C6C" w:rsidRPr="001C389A">
        <w:rPr>
          <w:rStyle w:val="DeltaViewInsertion"/>
          <w:rFonts w:cs="Arial"/>
          <w:color w:val="auto"/>
          <w:sz w:val="20"/>
          <w:u w:val="none"/>
        </w:rPr>
        <w:t xml:space="preserve"> or </w:t>
      </w:r>
      <w:r w:rsidR="005954B0" w:rsidRPr="001C389A">
        <w:rPr>
          <w:rStyle w:val="DeltaViewInsertion"/>
          <w:rFonts w:cs="Arial"/>
          <w:b/>
          <w:color w:val="auto"/>
          <w:sz w:val="20"/>
          <w:u w:val="none"/>
        </w:rPr>
        <w:t>User Data File Structure</w:t>
      </w:r>
      <w:r w:rsidR="00492C6C" w:rsidRPr="001C389A">
        <w:rPr>
          <w:rStyle w:val="DeltaViewInsertion"/>
          <w:rFonts w:cs="Arial"/>
          <w:color w:val="auto"/>
          <w:sz w:val="20"/>
          <w:u w:val="none"/>
        </w:rPr>
        <w:t xml:space="preserve"> as applicable.</w:t>
      </w:r>
    </w:p>
    <w:p w14:paraId="690D8AC4" w14:textId="77777777" w:rsidR="00E53F47" w:rsidRPr="001C389A" w:rsidRDefault="00E53F47" w:rsidP="00E53F47">
      <w:pPr>
        <w:tabs>
          <w:tab w:val="left" w:pos="1566"/>
          <w:tab w:val="left" w:pos="2286"/>
          <w:tab w:val="left" w:pos="2736"/>
          <w:tab w:val="left" w:pos="3600"/>
          <w:tab w:val="left" w:pos="4608"/>
          <w:tab w:val="left" w:pos="5904"/>
        </w:tabs>
        <w:ind w:left="1566" w:hanging="1566"/>
        <w:rPr>
          <w:rFonts w:cs="Arial"/>
          <w:sz w:val="20"/>
        </w:rPr>
      </w:pPr>
    </w:p>
    <w:p w14:paraId="479160F6" w14:textId="7754B437" w:rsidR="00CB502C" w:rsidRPr="001C389A" w:rsidRDefault="002F5F51" w:rsidP="00CB502C">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r w:rsidRPr="001C389A">
        <w:rPr>
          <w:rStyle w:val="DeltaViewInsertion"/>
          <w:rFonts w:cs="Arial"/>
          <w:color w:val="auto"/>
          <w:sz w:val="20"/>
          <w:u w:val="none"/>
        </w:rPr>
        <w:t>ECP</w:t>
      </w:r>
      <w:r w:rsidR="00900983" w:rsidRPr="001C389A">
        <w:rPr>
          <w:rStyle w:val="DeltaViewInsertion"/>
          <w:rFonts w:cs="Arial"/>
          <w:color w:val="auto"/>
          <w:sz w:val="20"/>
          <w:u w:val="none"/>
        </w:rPr>
        <w:t>.5.4</w:t>
      </w:r>
      <w:r w:rsidR="00CB502C" w:rsidRPr="001C389A">
        <w:rPr>
          <w:rStyle w:val="DeltaViewInsertion"/>
          <w:rFonts w:cs="Arial"/>
          <w:color w:val="auto"/>
          <w:sz w:val="20"/>
          <w:u w:val="none"/>
        </w:rPr>
        <w:tab/>
        <w:t xml:space="preserve">Not less than 28 days, or such shorter period as may be acceptable in </w:t>
      </w:r>
      <w:r w:rsidR="00072B13">
        <w:rPr>
          <w:rStyle w:val="DeltaViewInsertion"/>
          <w:rFonts w:cs="Arial"/>
          <w:b/>
          <w:color w:val="auto"/>
          <w:sz w:val="20"/>
          <w:u w:val="none"/>
        </w:rPr>
        <w:t>The Company</w:t>
      </w:r>
      <w:r w:rsidR="00CB502C" w:rsidRPr="001C389A">
        <w:rPr>
          <w:rStyle w:val="DeltaViewInsertion"/>
          <w:rFonts w:cs="Arial"/>
          <w:b/>
          <w:color w:val="auto"/>
          <w:sz w:val="20"/>
          <w:u w:val="none"/>
        </w:rPr>
        <w:t xml:space="preserve">’s </w:t>
      </w:r>
      <w:r w:rsidR="00CB502C" w:rsidRPr="001C389A">
        <w:rPr>
          <w:rStyle w:val="DeltaViewInsertion"/>
          <w:rFonts w:cs="Arial"/>
          <w:color w:val="auto"/>
          <w:sz w:val="20"/>
          <w:u w:val="none"/>
        </w:rPr>
        <w:t xml:space="preserve">reasonable opinion, prior to the </w:t>
      </w:r>
      <w:r w:rsidR="00C14E29" w:rsidRPr="001C389A">
        <w:rPr>
          <w:rStyle w:val="DeltaViewInsertion"/>
          <w:rFonts w:cs="Arial"/>
          <w:b/>
          <w:color w:val="auto"/>
          <w:sz w:val="20"/>
          <w:u w:val="none"/>
        </w:rPr>
        <w:t>User</w:t>
      </w:r>
      <w:r w:rsidR="00CB502C" w:rsidRPr="001C389A">
        <w:rPr>
          <w:rStyle w:val="DeltaViewInsertion"/>
          <w:rFonts w:cs="Arial"/>
          <w:color w:val="auto"/>
          <w:sz w:val="20"/>
          <w:u w:val="none"/>
        </w:rPr>
        <w:t xml:space="preserve"> wishing to energise its </w:t>
      </w:r>
      <w:r w:rsidR="00CB502C" w:rsidRPr="001C389A">
        <w:rPr>
          <w:rStyle w:val="DeltaViewInsertion"/>
          <w:rFonts w:cs="Arial"/>
          <w:b/>
          <w:color w:val="auto"/>
          <w:sz w:val="20"/>
          <w:u w:val="none"/>
        </w:rPr>
        <w:t>Plant</w:t>
      </w:r>
      <w:r w:rsidR="00CB502C" w:rsidRPr="001C389A">
        <w:rPr>
          <w:rStyle w:val="DeltaViewInsertion"/>
          <w:rFonts w:cs="Arial"/>
          <w:color w:val="auto"/>
          <w:sz w:val="20"/>
          <w:u w:val="none"/>
        </w:rPr>
        <w:t xml:space="preserve"> and </w:t>
      </w:r>
      <w:r w:rsidR="00CB502C" w:rsidRPr="001C389A">
        <w:rPr>
          <w:rStyle w:val="DeltaViewInsertion"/>
          <w:rFonts w:cs="Arial"/>
          <w:b/>
          <w:color w:val="auto"/>
          <w:sz w:val="20"/>
          <w:u w:val="none"/>
        </w:rPr>
        <w:t xml:space="preserve">Apparatus </w:t>
      </w:r>
      <w:r w:rsidR="00610AB2" w:rsidRPr="001C389A">
        <w:rPr>
          <w:rFonts w:cs="Arial"/>
          <w:sz w:val="20"/>
        </w:rPr>
        <w:t xml:space="preserve">(including passive </w:t>
      </w:r>
      <w:r w:rsidR="00610AB2" w:rsidRPr="001C389A">
        <w:rPr>
          <w:rFonts w:cs="Arial"/>
          <w:b/>
          <w:sz w:val="20"/>
        </w:rPr>
        <w:t>OTSUA</w:t>
      </w:r>
      <w:r w:rsidR="00610AB2" w:rsidRPr="001C389A">
        <w:rPr>
          <w:rFonts w:cs="Arial"/>
          <w:sz w:val="20"/>
        </w:rPr>
        <w:t xml:space="preserve">) </w:t>
      </w:r>
      <w:r w:rsidR="00CB502C" w:rsidRPr="001C389A">
        <w:rPr>
          <w:rStyle w:val="DeltaViewInsertion"/>
          <w:rFonts w:cs="Arial"/>
          <w:color w:val="auto"/>
          <w:sz w:val="20"/>
          <w:u w:val="none"/>
          <w:shd w:val="clear" w:color="auto" w:fill="FFFFFF"/>
        </w:rPr>
        <w:t>for the</w:t>
      </w:r>
      <w:r w:rsidR="00CB502C" w:rsidRPr="001C389A">
        <w:rPr>
          <w:rStyle w:val="DeltaViewInsertion"/>
          <w:rFonts w:cs="Arial"/>
          <w:color w:val="auto"/>
          <w:sz w:val="20"/>
          <w:u w:val="none"/>
        </w:rPr>
        <w:t xml:space="preserve"> first time</w:t>
      </w:r>
      <w:r w:rsidR="000F5E0D">
        <w:rPr>
          <w:rStyle w:val="DeltaViewInsertion"/>
          <w:rFonts w:cs="Arial"/>
          <w:color w:val="auto"/>
          <w:sz w:val="20"/>
          <w:u w:val="none"/>
        </w:rPr>
        <w:t>,</w:t>
      </w:r>
      <w:r w:rsidR="00CB502C" w:rsidRPr="001C389A">
        <w:rPr>
          <w:rStyle w:val="DeltaViewInsertion"/>
          <w:rFonts w:cs="Arial"/>
          <w:b/>
          <w:color w:val="auto"/>
          <w:sz w:val="20"/>
          <w:u w:val="none"/>
        </w:rPr>
        <w:t xml:space="preserve"> </w:t>
      </w:r>
      <w:r w:rsidR="00CB502C" w:rsidRPr="001C389A">
        <w:rPr>
          <w:rStyle w:val="DeltaViewInsertion"/>
          <w:rFonts w:cs="Arial"/>
          <w:color w:val="auto"/>
          <w:sz w:val="20"/>
          <w:u w:val="none"/>
        </w:rPr>
        <w:t xml:space="preserve">the </w:t>
      </w:r>
      <w:r w:rsidR="00C14E29" w:rsidRPr="001C389A">
        <w:rPr>
          <w:rStyle w:val="DeltaViewInsertion"/>
          <w:rFonts w:cs="Arial"/>
          <w:b/>
          <w:color w:val="auto"/>
          <w:sz w:val="20"/>
          <w:u w:val="none"/>
        </w:rPr>
        <w:t>User</w:t>
      </w:r>
      <w:r w:rsidR="00CB502C" w:rsidRPr="001C389A">
        <w:rPr>
          <w:rStyle w:val="DeltaViewInsertion"/>
          <w:rFonts w:cs="Arial"/>
          <w:color w:val="auto"/>
          <w:sz w:val="20"/>
          <w:u w:val="none"/>
        </w:rPr>
        <w:t xml:space="preserve"> will submit </w:t>
      </w:r>
      <w:r w:rsidR="00585705"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585705" w:rsidRPr="001C389A">
        <w:rPr>
          <w:rStyle w:val="DeltaViewInsertion"/>
          <w:rFonts w:cs="Arial"/>
          <w:color w:val="auto"/>
          <w:sz w:val="20"/>
          <w:u w:val="none"/>
        </w:rPr>
        <w:t xml:space="preserve"> </w:t>
      </w:r>
      <w:r w:rsidR="00CB502C" w:rsidRPr="001C389A">
        <w:rPr>
          <w:rStyle w:val="DeltaViewInsertion"/>
          <w:rFonts w:cs="Arial"/>
          <w:color w:val="auto"/>
          <w:sz w:val="20"/>
          <w:u w:val="none"/>
        </w:rPr>
        <w:t xml:space="preserve">a </w:t>
      </w:r>
      <w:r w:rsidR="003D36D0" w:rsidRPr="001C389A">
        <w:rPr>
          <w:rStyle w:val="DeltaViewInsertion"/>
          <w:rFonts w:cs="Arial"/>
          <w:color w:val="auto"/>
          <w:sz w:val="20"/>
          <w:u w:val="none"/>
        </w:rPr>
        <w:t>Certificate of Readiness to E</w:t>
      </w:r>
      <w:r w:rsidR="00CB502C" w:rsidRPr="001C389A">
        <w:rPr>
          <w:rStyle w:val="DeltaViewInsertion"/>
          <w:rFonts w:cs="Arial"/>
          <w:color w:val="auto"/>
          <w:sz w:val="20"/>
          <w:u w:val="none"/>
        </w:rPr>
        <w:t xml:space="preserve">nergise </w:t>
      </w:r>
      <w:r w:rsidR="00CB502C" w:rsidRPr="001C389A">
        <w:rPr>
          <w:rStyle w:val="DeltaViewInsertion"/>
          <w:rFonts w:cs="Arial"/>
          <w:b/>
          <w:color w:val="auto"/>
          <w:sz w:val="20"/>
          <w:u w:val="none"/>
        </w:rPr>
        <w:t xml:space="preserve">High Voltage </w:t>
      </w:r>
      <w:r w:rsidR="00CB502C" w:rsidRPr="001C389A">
        <w:rPr>
          <w:rStyle w:val="DeltaViewInsertion"/>
          <w:rFonts w:cs="Arial"/>
          <w:color w:val="auto"/>
          <w:sz w:val="20"/>
          <w:u w:val="none"/>
        </w:rPr>
        <w:t>Equipment</w:t>
      </w:r>
      <w:r w:rsidR="003D36D0" w:rsidRPr="001C389A">
        <w:rPr>
          <w:rStyle w:val="DeltaViewInsertion"/>
          <w:rFonts w:cs="Arial"/>
          <w:color w:val="auto"/>
          <w:sz w:val="20"/>
          <w:u w:val="none"/>
        </w:rPr>
        <w:t xml:space="preserve"> which specifies the items of </w:t>
      </w:r>
      <w:r w:rsidR="003D36D0" w:rsidRPr="001C389A">
        <w:rPr>
          <w:rStyle w:val="DeltaViewInsertion"/>
          <w:rFonts w:cs="Arial"/>
          <w:b/>
          <w:color w:val="auto"/>
          <w:sz w:val="20"/>
          <w:u w:val="none"/>
        </w:rPr>
        <w:t>Plant</w:t>
      </w:r>
      <w:r w:rsidR="003D36D0" w:rsidRPr="001C389A">
        <w:rPr>
          <w:rStyle w:val="DeltaViewInsertion"/>
          <w:rFonts w:cs="Arial"/>
          <w:color w:val="auto"/>
          <w:sz w:val="20"/>
          <w:u w:val="none"/>
        </w:rPr>
        <w:t xml:space="preserve"> and </w:t>
      </w:r>
      <w:r w:rsidR="003D36D0" w:rsidRPr="001C389A">
        <w:rPr>
          <w:rStyle w:val="DeltaViewInsertion"/>
          <w:rFonts w:cs="Arial"/>
          <w:b/>
          <w:color w:val="auto"/>
          <w:sz w:val="20"/>
          <w:u w:val="none"/>
        </w:rPr>
        <w:t>Apparatus</w:t>
      </w:r>
      <w:r w:rsidR="003D36D0" w:rsidRPr="001C389A">
        <w:rPr>
          <w:rStyle w:val="DeltaViewInsertion"/>
          <w:rFonts w:cs="Arial"/>
          <w:color w:val="auto"/>
          <w:sz w:val="20"/>
          <w:u w:val="none"/>
        </w:rPr>
        <w:t xml:space="preserve"> </w:t>
      </w:r>
      <w:r w:rsidR="006D53DF" w:rsidRPr="001C389A">
        <w:rPr>
          <w:rStyle w:val="DeltaViewInsertion"/>
          <w:rFonts w:cs="Arial"/>
          <w:color w:val="auto"/>
          <w:sz w:val="20"/>
          <w:u w:val="none"/>
        </w:rPr>
        <w:t xml:space="preserve">(including </w:t>
      </w:r>
      <w:r w:rsidR="006D53DF" w:rsidRPr="001C389A">
        <w:rPr>
          <w:rStyle w:val="DeltaViewInsertion"/>
          <w:rFonts w:cs="Arial"/>
          <w:b/>
          <w:color w:val="auto"/>
          <w:sz w:val="20"/>
          <w:u w:val="none"/>
        </w:rPr>
        <w:t>OTSUA</w:t>
      </w:r>
      <w:r w:rsidR="006D53DF" w:rsidRPr="001C389A">
        <w:rPr>
          <w:rStyle w:val="DeltaViewInsertion"/>
          <w:rFonts w:cs="Arial"/>
          <w:color w:val="auto"/>
          <w:sz w:val="20"/>
          <w:u w:val="none"/>
        </w:rPr>
        <w:t>)</w:t>
      </w:r>
      <w:r w:rsidR="006D53DF" w:rsidRPr="001C389A">
        <w:rPr>
          <w:rStyle w:val="DeltaViewInsertion"/>
          <w:rFonts w:cs="Arial"/>
          <w:b/>
          <w:color w:val="auto"/>
          <w:sz w:val="20"/>
          <w:u w:val="none"/>
        </w:rPr>
        <w:t xml:space="preserve"> </w:t>
      </w:r>
      <w:r w:rsidR="003D36D0" w:rsidRPr="001C389A">
        <w:rPr>
          <w:rStyle w:val="DeltaViewInsertion"/>
          <w:rFonts w:cs="Arial"/>
          <w:color w:val="auto"/>
          <w:sz w:val="20"/>
          <w:u w:val="none"/>
        </w:rPr>
        <w:t xml:space="preserve">ready to be energised in a form acceptable to </w:t>
      </w:r>
      <w:r w:rsidR="00072B13">
        <w:rPr>
          <w:rStyle w:val="DeltaViewInsertion"/>
          <w:rFonts w:cs="Arial"/>
          <w:b/>
          <w:color w:val="auto"/>
          <w:sz w:val="20"/>
          <w:u w:val="none"/>
        </w:rPr>
        <w:t>The Company</w:t>
      </w:r>
      <w:r w:rsidR="003D36D0" w:rsidRPr="001C389A">
        <w:rPr>
          <w:rStyle w:val="DeltaViewInsertion"/>
          <w:rFonts w:cs="Arial"/>
          <w:color w:val="auto"/>
          <w:sz w:val="20"/>
          <w:u w:val="none"/>
        </w:rPr>
        <w:t>.</w:t>
      </w:r>
    </w:p>
    <w:p w14:paraId="2F419C74" w14:textId="77777777" w:rsidR="00CB502C" w:rsidRPr="001C389A" w:rsidRDefault="00CB502C" w:rsidP="00E53F47">
      <w:pPr>
        <w:tabs>
          <w:tab w:val="left" w:pos="1566"/>
          <w:tab w:val="left" w:pos="2286"/>
          <w:tab w:val="left" w:pos="2736"/>
          <w:tab w:val="left" w:pos="3600"/>
          <w:tab w:val="left" w:pos="4608"/>
          <w:tab w:val="left" w:pos="5904"/>
        </w:tabs>
        <w:ind w:left="1566" w:hanging="1566"/>
        <w:rPr>
          <w:rFonts w:cs="Arial"/>
          <w:sz w:val="20"/>
        </w:rPr>
      </w:pPr>
    </w:p>
    <w:p w14:paraId="031BD4E1" w14:textId="42C37969" w:rsidR="00D2673A" w:rsidRPr="001C389A" w:rsidRDefault="002F5F51" w:rsidP="00A76AC6">
      <w:pPr>
        <w:tabs>
          <w:tab w:val="left" w:pos="1566"/>
          <w:tab w:val="left" w:pos="2736"/>
          <w:tab w:val="left" w:pos="3600"/>
          <w:tab w:val="left" w:pos="4608"/>
          <w:tab w:val="left" w:pos="5904"/>
        </w:tabs>
        <w:ind w:left="1560" w:hanging="1560"/>
        <w:rPr>
          <w:rStyle w:val="DeltaViewInsertion"/>
          <w:rFonts w:cs="Arial"/>
          <w:b/>
          <w:color w:val="auto"/>
          <w:sz w:val="20"/>
          <w:u w:val="none"/>
        </w:rPr>
      </w:pPr>
      <w:bookmarkStart w:id="156" w:name="_DV_C170"/>
      <w:r w:rsidRPr="001C389A">
        <w:rPr>
          <w:rStyle w:val="DeltaViewInsertion"/>
          <w:rFonts w:cs="Arial"/>
          <w:color w:val="auto"/>
          <w:sz w:val="20"/>
          <w:u w:val="none"/>
        </w:rPr>
        <w:t>ECP</w:t>
      </w:r>
      <w:r w:rsidR="00900983" w:rsidRPr="001C389A">
        <w:rPr>
          <w:rStyle w:val="DeltaViewInsertion"/>
          <w:rFonts w:cs="Arial"/>
          <w:color w:val="auto"/>
          <w:sz w:val="20"/>
          <w:u w:val="none"/>
        </w:rPr>
        <w:t>.5.5</w:t>
      </w:r>
      <w:r w:rsidR="00D2673A" w:rsidRPr="001C389A">
        <w:rPr>
          <w:rStyle w:val="DeltaViewInsertion"/>
          <w:rFonts w:cs="Arial"/>
          <w:color w:val="auto"/>
          <w:sz w:val="20"/>
          <w:u w:val="none"/>
        </w:rPr>
        <w:tab/>
      </w:r>
      <w:r w:rsidR="00310754" w:rsidRPr="001C389A">
        <w:rPr>
          <w:rStyle w:val="DeltaViewInsertion"/>
          <w:rFonts w:cs="Arial"/>
          <w:color w:val="auto"/>
          <w:sz w:val="20"/>
          <w:u w:val="none"/>
        </w:rPr>
        <w:t>If t</w:t>
      </w:r>
      <w:r w:rsidR="00D2673A" w:rsidRPr="001C389A">
        <w:rPr>
          <w:rStyle w:val="DeltaViewInsertion"/>
          <w:rFonts w:cs="Arial"/>
          <w:color w:val="auto"/>
          <w:sz w:val="20"/>
          <w:u w:val="none"/>
        </w:rPr>
        <w:t xml:space="preserve">he relevant obligations under the provisions of the </w:t>
      </w:r>
      <w:r w:rsidR="00D2673A" w:rsidRPr="001C389A">
        <w:rPr>
          <w:rStyle w:val="DeltaViewInsertion"/>
          <w:rFonts w:cs="Arial"/>
          <w:b/>
          <w:color w:val="auto"/>
          <w:sz w:val="20"/>
          <w:u w:val="none"/>
        </w:rPr>
        <w:t>CUSC</w:t>
      </w:r>
      <w:r w:rsidR="00D2673A" w:rsidRPr="001C389A">
        <w:rPr>
          <w:rStyle w:val="DeltaViewInsertion"/>
          <w:rFonts w:cs="Arial"/>
          <w:color w:val="auto"/>
          <w:sz w:val="20"/>
          <w:u w:val="none"/>
        </w:rPr>
        <w:t xml:space="preserve"> and/or </w:t>
      </w:r>
      <w:r w:rsidR="00D2673A" w:rsidRPr="001C389A">
        <w:rPr>
          <w:rStyle w:val="DeltaViewInsertion"/>
          <w:rFonts w:cs="Arial"/>
          <w:b/>
          <w:color w:val="auto"/>
          <w:sz w:val="20"/>
          <w:u w:val="none"/>
        </w:rPr>
        <w:t>CUSC Contract(s)</w:t>
      </w:r>
      <w:r w:rsidR="00D2673A" w:rsidRPr="001C389A">
        <w:rPr>
          <w:rStyle w:val="DeltaViewInsertion"/>
          <w:rFonts w:cs="Arial"/>
          <w:color w:val="auto"/>
          <w:sz w:val="20"/>
          <w:u w:val="none"/>
        </w:rPr>
        <w:t xml:space="preserve"> </w:t>
      </w:r>
      <w:r w:rsidR="00310754" w:rsidRPr="001C389A">
        <w:rPr>
          <w:rStyle w:val="DeltaViewInsertion"/>
          <w:rFonts w:cs="Arial"/>
          <w:color w:val="auto"/>
          <w:sz w:val="20"/>
          <w:u w:val="none"/>
        </w:rPr>
        <w:t xml:space="preserve">and the conditions of </w:t>
      </w:r>
      <w:r w:rsidRPr="001C389A">
        <w:rPr>
          <w:rStyle w:val="DeltaViewInsertion"/>
          <w:rFonts w:cs="Arial"/>
          <w:color w:val="auto"/>
          <w:sz w:val="20"/>
          <w:u w:val="none"/>
        </w:rPr>
        <w:t>ECP</w:t>
      </w:r>
      <w:r w:rsidR="00310754" w:rsidRPr="001C389A">
        <w:rPr>
          <w:rStyle w:val="DeltaViewInsertion"/>
          <w:rFonts w:cs="Arial"/>
          <w:color w:val="auto"/>
          <w:sz w:val="20"/>
          <w:u w:val="none"/>
        </w:rPr>
        <w:t xml:space="preserve">.5 </w:t>
      </w:r>
      <w:r w:rsidR="00D2673A" w:rsidRPr="001C389A">
        <w:rPr>
          <w:rStyle w:val="DeltaViewInsertion"/>
          <w:rFonts w:cs="Arial"/>
          <w:color w:val="auto"/>
          <w:sz w:val="20"/>
          <w:u w:val="none"/>
        </w:rPr>
        <w:t xml:space="preserve">have been completed to </w:t>
      </w:r>
      <w:r w:rsidR="00072B13">
        <w:rPr>
          <w:rStyle w:val="DeltaViewInsertion"/>
          <w:rFonts w:cs="Arial"/>
          <w:b/>
          <w:color w:val="auto"/>
          <w:sz w:val="20"/>
          <w:u w:val="none"/>
        </w:rPr>
        <w:t>The Company</w:t>
      </w:r>
      <w:r w:rsidR="00D2673A" w:rsidRPr="001C389A">
        <w:rPr>
          <w:rStyle w:val="DeltaViewInsertion"/>
          <w:rFonts w:cs="Arial"/>
          <w:b/>
          <w:color w:val="auto"/>
          <w:sz w:val="20"/>
          <w:u w:val="none"/>
        </w:rPr>
        <w:t>’s</w:t>
      </w:r>
      <w:r w:rsidR="00D2673A" w:rsidRPr="001C389A">
        <w:rPr>
          <w:rStyle w:val="DeltaViewInsertion"/>
          <w:rFonts w:cs="Arial"/>
          <w:color w:val="auto"/>
          <w:sz w:val="20"/>
          <w:u w:val="none"/>
        </w:rPr>
        <w:t xml:space="preserve"> reasonable satisfaction</w:t>
      </w:r>
      <w:r w:rsidR="003B16B2" w:rsidRPr="001C389A">
        <w:rPr>
          <w:rStyle w:val="DeltaViewInsertion"/>
          <w:rFonts w:cs="Arial"/>
          <w:color w:val="auto"/>
          <w:sz w:val="20"/>
          <w:u w:val="none"/>
        </w:rPr>
        <w:t xml:space="preserve"> then </w:t>
      </w:r>
      <w:r w:rsidR="00072B13">
        <w:rPr>
          <w:rStyle w:val="DeltaViewInsertion"/>
          <w:rFonts w:cs="Arial"/>
          <w:b/>
          <w:color w:val="auto"/>
          <w:sz w:val="20"/>
          <w:u w:val="none"/>
        </w:rPr>
        <w:t>The Company</w:t>
      </w:r>
      <w:r w:rsidR="003B16B2" w:rsidRPr="001C389A">
        <w:rPr>
          <w:rStyle w:val="DeltaViewInsertion"/>
          <w:rFonts w:cs="Arial"/>
          <w:color w:val="auto"/>
          <w:sz w:val="20"/>
          <w:u w:val="none"/>
        </w:rPr>
        <w:t xml:space="preserve"> shall issue</w:t>
      </w:r>
      <w:r w:rsidR="00D2673A" w:rsidRPr="001C389A">
        <w:rPr>
          <w:rStyle w:val="DeltaViewInsertion"/>
          <w:rFonts w:cs="Arial"/>
          <w:color w:val="auto"/>
          <w:sz w:val="20"/>
          <w:u w:val="none"/>
        </w:rPr>
        <w:t xml:space="preserve"> an </w:t>
      </w:r>
      <w:r w:rsidR="00D2673A" w:rsidRPr="001C389A">
        <w:rPr>
          <w:rStyle w:val="DeltaViewInsertion"/>
          <w:rFonts w:cs="Arial"/>
          <w:b/>
          <w:color w:val="auto"/>
          <w:sz w:val="20"/>
          <w:u w:val="none"/>
        </w:rPr>
        <w:t>Energisation Operational Notification</w:t>
      </w:r>
      <w:bookmarkEnd w:id="156"/>
      <w:r w:rsidR="003B16B2" w:rsidRPr="001C389A">
        <w:rPr>
          <w:rStyle w:val="DeltaViewInsertion"/>
          <w:rFonts w:cs="Arial"/>
          <w:b/>
          <w:color w:val="auto"/>
          <w:sz w:val="20"/>
          <w:u w:val="none"/>
        </w:rPr>
        <w:t>.</w:t>
      </w:r>
      <w:r w:rsidR="009B4B7F" w:rsidRPr="001C389A">
        <w:rPr>
          <w:rStyle w:val="DeltaViewInsertion"/>
          <w:rFonts w:cs="Arial"/>
          <w:b/>
          <w:color w:val="auto"/>
          <w:sz w:val="20"/>
          <w:u w:val="none"/>
        </w:rPr>
        <w:t xml:space="preserve"> </w:t>
      </w:r>
      <w:r w:rsidR="006D53DF" w:rsidRPr="001C389A">
        <w:rPr>
          <w:rStyle w:val="DeltaViewInsertion"/>
          <w:rFonts w:cs="Arial"/>
          <w:color w:val="auto"/>
          <w:sz w:val="20"/>
          <w:u w:val="none"/>
        </w:rPr>
        <w:t xml:space="preserve">Any dynamically controlled reactive compensation </w:t>
      </w:r>
      <w:r w:rsidR="006D53DF" w:rsidRPr="001C389A">
        <w:rPr>
          <w:rStyle w:val="DeltaViewInsertion"/>
          <w:rFonts w:cs="Arial"/>
          <w:b/>
          <w:color w:val="auto"/>
          <w:sz w:val="20"/>
          <w:u w:val="none"/>
        </w:rPr>
        <w:t>OTSUA</w:t>
      </w:r>
      <w:r w:rsidR="006D53DF" w:rsidRPr="001C389A">
        <w:rPr>
          <w:rStyle w:val="DeltaViewInsertion"/>
          <w:rFonts w:cs="Arial"/>
          <w:color w:val="auto"/>
          <w:sz w:val="20"/>
          <w:u w:val="none"/>
        </w:rPr>
        <w:t xml:space="preserve"> (including Statcoms o</w:t>
      </w:r>
      <w:r w:rsidR="00CB3A97" w:rsidRPr="001C389A">
        <w:rPr>
          <w:rStyle w:val="DeltaViewInsertion"/>
          <w:rFonts w:cs="Arial"/>
          <w:color w:val="auto"/>
          <w:sz w:val="20"/>
          <w:u w:val="none"/>
        </w:rPr>
        <w:t>r</w:t>
      </w:r>
      <w:r w:rsidR="006D53DF" w:rsidRPr="001C389A">
        <w:rPr>
          <w:rStyle w:val="DeltaViewInsertion"/>
          <w:rFonts w:cs="Arial"/>
          <w:color w:val="auto"/>
          <w:sz w:val="20"/>
          <w:u w:val="none"/>
        </w:rPr>
        <w:t xml:space="preserve"> Static Var Compensators) shall not be </w:t>
      </w:r>
      <w:r w:rsidR="006D53DF" w:rsidRPr="001C389A">
        <w:rPr>
          <w:rStyle w:val="DeltaViewInsertion"/>
          <w:rFonts w:cs="Arial"/>
          <w:b/>
          <w:color w:val="auto"/>
          <w:sz w:val="20"/>
          <w:u w:val="none"/>
        </w:rPr>
        <w:t>Energised</w:t>
      </w:r>
      <w:r w:rsidR="006D53DF" w:rsidRPr="001C389A">
        <w:rPr>
          <w:rStyle w:val="DeltaViewInsertion"/>
          <w:rFonts w:cs="Arial"/>
          <w:color w:val="auto"/>
          <w:sz w:val="20"/>
          <w:u w:val="none"/>
        </w:rPr>
        <w:t xml:space="preserve"> until the appropriate </w:t>
      </w:r>
      <w:r w:rsidR="006D53DF" w:rsidRPr="001C389A">
        <w:rPr>
          <w:rStyle w:val="DeltaViewInsertion"/>
          <w:rFonts w:cs="Arial"/>
          <w:b/>
          <w:color w:val="auto"/>
          <w:sz w:val="20"/>
          <w:u w:val="none"/>
        </w:rPr>
        <w:t>Interim Operational Notification</w:t>
      </w:r>
      <w:r w:rsidR="006D53DF" w:rsidRPr="001C389A">
        <w:rPr>
          <w:rStyle w:val="DeltaViewInsertion"/>
          <w:rFonts w:cs="Arial"/>
          <w:color w:val="auto"/>
          <w:sz w:val="20"/>
          <w:u w:val="none"/>
        </w:rPr>
        <w:t xml:space="preserve"> has been issued in accordance with ECP.6.</w:t>
      </w:r>
    </w:p>
    <w:p w14:paraId="5DC25AD5" w14:textId="77777777" w:rsidR="00635EB1" w:rsidRPr="001C389A" w:rsidRDefault="00635EB1" w:rsidP="00A76AC6">
      <w:pPr>
        <w:tabs>
          <w:tab w:val="left" w:pos="1566"/>
          <w:tab w:val="left" w:pos="2736"/>
          <w:tab w:val="left" w:pos="3600"/>
          <w:tab w:val="left" w:pos="4608"/>
          <w:tab w:val="left" w:pos="5904"/>
        </w:tabs>
        <w:ind w:left="1560" w:hanging="1560"/>
        <w:rPr>
          <w:rFonts w:cs="Arial"/>
          <w:sz w:val="20"/>
        </w:rPr>
      </w:pPr>
    </w:p>
    <w:p w14:paraId="042385D6" w14:textId="09F76B71" w:rsidR="00D91CD5" w:rsidRPr="001C389A" w:rsidRDefault="00D91CD5" w:rsidP="00D91CD5">
      <w:pPr>
        <w:pStyle w:val="Heading1"/>
        <w:tabs>
          <w:tab w:val="clear" w:pos="90"/>
          <w:tab w:val="left" w:pos="1560"/>
        </w:tabs>
        <w:ind w:hanging="270"/>
        <w:rPr>
          <w:rFonts w:cs="Arial"/>
          <w:b w:val="0"/>
          <w:sz w:val="20"/>
        </w:rPr>
      </w:pPr>
      <w:bookmarkStart w:id="157" w:name="_Toc524003891"/>
      <w:r w:rsidRPr="001C389A">
        <w:rPr>
          <w:rStyle w:val="DeltaViewInsertion"/>
          <w:rFonts w:cs="Arial"/>
          <w:b w:val="0"/>
          <w:color w:val="auto"/>
          <w:sz w:val="20"/>
          <w:u w:val="none"/>
        </w:rPr>
        <w:t>ECP.6</w:t>
      </w:r>
      <w:r w:rsidRPr="001C389A">
        <w:rPr>
          <w:rStyle w:val="DeltaViewInsertion"/>
          <w:rFonts w:cs="Arial"/>
          <w:b w:val="0"/>
          <w:color w:val="auto"/>
          <w:sz w:val="20"/>
          <w:u w:val="none"/>
        </w:rPr>
        <w:tab/>
      </w:r>
      <w:r w:rsidRPr="001C389A">
        <w:rPr>
          <w:rStyle w:val="DeltaViewInsertion"/>
          <w:rFonts w:cs="Arial"/>
          <w:b w:val="0"/>
          <w:color w:val="auto"/>
          <w:sz w:val="20"/>
          <w:u w:val="single"/>
        </w:rPr>
        <w:t>OPERATIONAL NOTIFICATION PROCESSES</w:t>
      </w:r>
      <w:bookmarkEnd w:id="157"/>
    </w:p>
    <w:p w14:paraId="61D20ECC" w14:textId="77777777" w:rsidR="00D91CD5" w:rsidRPr="001C389A" w:rsidRDefault="00D91CD5" w:rsidP="003F470E">
      <w:pPr>
        <w:rPr>
          <w:rFonts w:cs="Arial"/>
          <w:sz w:val="20"/>
        </w:rPr>
      </w:pPr>
    </w:p>
    <w:p w14:paraId="528EA0D1" w14:textId="77777777" w:rsidR="00635EB1" w:rsidRPr="001C389A" w:rsidRDefault="002F5F51" w:rsidP="00635EB1">
      <w:pPr>
        <w:pStyle w:val="Heading1"/>
        <w:tabs>
          <w:tab w:val="clear" w:pos="90"/>
          <w:tab w:val="left" w:pos="1560"/>
        </w:tabs>
        <w:ind w:hanging="270"/>
        <w:rPr>
          <w:rFonts w:cs="Arial"/>
          <w:b w:val="0"/>
          <w:sz w:val="20"/>
        </w:rPr>
      </w:pPr>
      <w:bookmarkStart w:id="158" w:name="_Toc524003892"/>
      <w:r w:rsidRPr="001C389A">
        <w:rPr>
          <w:rStyle w:val="DeltaViewInsertion"/>
          <w:rFonts w:cs="Arial"/>
          <w:b w:val="0"/>
          <w:color w:val="auto"/>
          <w:sz w:val="20"/>
          <w:u w:val="none"/>
        </w:rPr>
        <w:t>ECP</w:t>
      </w:r>
      <w:r w:rsidR="00635EB1" w:rsidRPr="001C389A">
        <w:rPr>
          <w:rStyle w:val="DeltaViewInsertion"/>
          <w:rFonts w:cs="Arial"/>
          <w:b w:val="0"/>
          <w:color w:val="auto"/>
          <w:sz w:val="20"/>
          <w:u w:val="none"/>
        </w:rPr>
        <w:t>.6</w:t>
      </w:r>
      <w:r w:rsidR="005E41E0" w:rsidRPr="001C389A">
        <w:rPr>
          <w:rStyle w:val="DeltaViewInsertion"/>
          <w:rFonts w:cs="Arial"/>
          <w:b w:val="0"/>
          <w:color w:val="auto"/>
          <w:sz w:val="20"/>
          <w:u w:val="none"/>
        </w:rPr>
        <w:t>.1</w:t>
      </w:r>
      <w:r w:rsidR="00635EB1" w:rsidRPr="001C389A">
        <w:rPr>
          <w:rStyle w:val="DeltaViewInsertion"/>
          <w:rFonts w:cs="Arial"/>
          <w:b w:val="0"/>
          <w:color w:val="auto"/>
          <w:sz w:val="20"/>
          <w:u w:val="none"/>
        </w:rPr>
        <w:tab/>
      </w:r>
      <w:r w:rsidR="00DA2015" w:rsidRPr="001C389A">
        <w:rPr>
          <w:rStyle w:val="DeltaViewInsertion"/>
          <w:rFonts w:cs="Arial"/>
          <w:b w:val="0"/>
          <w:color w:val="auto"/>
          <w:sz w:val="20"/>
          <w:u w:val="single"/>
        </w:rPr>
        <w:t>OPERATIONAL N</w:t>
      </w:r>
      <w:r w:rsidR="00635EB1" w:rsidRPr="001C389A">
        <w:rPr>
          <w:rStyle w:val="DeltaViewInsertion"/>
          <w:rFonts w:cs="Arial"/>
          <w:b w:val="0"/>
          <w:color w:val="auto"/>
          <w:sz w:val="20"/>
          <w:u w:val="single"/>
        </w:rPr>
        <w:t>OTIFICATION</w:t>
      </w:r>
      <w:r w:rsidR="00571571" w:rsidRPr="001C389A">
        <w:rPr>
          <w:rStyle w:val="DeltaViewInsertion"/>
          <w:rFonts w:cs="Arial"/>
          <w:b w:val="0"/>
          <w:color w:val="auto"/>
          <w:sz w:val="20"/>
          <w:u w:val="single"/>
        </w:rPr>
        <w:t xml:space="preserve"> </w:t>
      </w:r>
      <w:r w:rsidR="00DA2015" w:rsidRPr="001C389A">
        <w:rPr>
          <w:rStyle w:val="DeltaViewInsertion"/>
          <w:rFonts w:cs="Arial"/>
          <w:b w:val="0"/>
          <w:color w:val="auto"/>
          <w:sz w:val="20"/>
          <w:u w:val="single"/>
        </w:rPr>
        <w:t>PROCESS (Type A</w:t>
      </w:r>
      <w:r w:rsidR="00571571" w:rsidRPr="001C389A">
        <w:rPr>
          <w:rStyle w:val="DeltaViewInsertion"/>
          <w:rFonts w:cs="Arial"/>
          <w:b w:val="0"/>
          <w:color w:val="auto"/>
          <w:sz w:val="20"/>
          <w:u w:val="single"/>
        </w:rPr>
        <w:t>)</w:t>
      </w:r>
      <w:bookmarkEnd w:id="158"/>
    </w:p>
    <w:p w14:paraId="44BC63AB" w14:textId="77777777" w:rsidR="00635EB1" w:rsidRPr="001C389A" w:rsidRDefault="00635EB1" w:rsidP="00635EB1">
      <w:pPr>
        <w:tabs>
          <w:tab w:val="left" w:pos="1566"/>
          <w:tab w:val="left" w:pos="2286"/>
          <w:tab w:val="left" w:pos="2736"/>
          <w:tab w:val="left" w:pos="3600"/>
          <w:tab w:val="left" w:pos="4608"/>
          <w:tab w:val="left" w:pos="5904"/>
        </w:tabs>
        <w:ind w:left="1560" w:hanging="1560"/>
        <w:rPr>
          <w:rFonts w:cs="Arial"/>
          <w:sz w:val="20"/>
        </w:rPr>
      </w:pPr>
    </w:p>
    <w:p w14:paraId="0A4866A0" w14:textId="77777777" w:rsidR="00635EB1" w:rsidRPr="001C389A" w:rsidRDefault="002F5F51" w:rsidP="00635EB1">
      <w:pPr>
        <w:tabs>
          <w:tab w:val="left" w:pos="1566"/>
          <w:tab w:val="left" w:pos="2286"/>
          <w:tab w:val="left" w:pos="2736"/>
          <w:tab w:val="left" w:pos="3600"/>
          <w:tab w:val="left" w:pos="4608"/>
          <w:tab w:val="left" w:pos="5904"/>
        </w:tabs>
        <w:ind w:left="1560" w:hanging="1560"/>
        <w:rPr>
          <w:rFonts w:cs="Arial"/>
          <w:b/>
          <w:sz w:val="20"/>
        </w:rPr>
      </w:pPr>
      <w:r w:rsidRPr="001C389A">
        <w:rPr>
          <w:rFonts w:cs="Arial"/>
          <w:sz w:val="20"/>
        </w:rPr>
        <w:t>ECP</w:t>
      </w:r>
      <w:r w:rsidR="00635EB1" w:rsidRPr="001C389A">
        <w:rPr>
          <w:rFonts w:cs="Arial"/>
          <w:sz w:val="20"/>
        </w:rPr>
        <w:t>.</w:t>
      </w:r>
      <w:r w:rsidR="00D31A41" w:rsidRPr="001C389A">
        <w:rPr>
          <w:rFonts w:cs="Arial"/>
          <w:sz w:val="20"/>
        </w:rPr>
        <w:t>6.1</w:t>
      </w:r>
      <w:r w:rsidR="00635EB1" w:rsidRPr="001C389A">
        <w:rPr>
          <w:rFonts w:cs="Arial"/>
          <w:sz w:val="20"/>
        </w:rPr>
        <w:t>.1</w:t>
      </w:r>
      <w:r w:rsidR="00635EB1" w:rsidRPr="001C389A">
        <w:rPr>
          <w:rFonts w:cs="Arial"/>
          <w:sz w:val="20"/>
        </w:rPr>
        <w:tab/>
        <w:t xml:space="preserve">The following provisions apply in relation to the </w:t>
      </w:r>
      <w:r w:rsidR="00DA2015" w:rsidRPr="001C389A">
        <w:rPr>
          <w:rFonts w:cs="Arial"/>
          <w:sz w:val="20"/>
        </w:rPr>
        <w:t xml:space="preserve">notification process in </w:t>
      </w:r>
      <w:r w:rsidR="00BC3A9F" w:rsidRPr="001C389A">
        <w:rPr>
          <w:rStyle w:val="DeltaViewInsertion"/>
          <w:rFonts w:cs="Arial"/>
          <w:color w:val="auto"/>
          <w:sz w:val="20"/>
          <w:u w:val="none"/>
        </w:rPr>
        <w:t>in respect of</w:t>
      </w:r>
      <w:r w:rsidR="00BC3A9F" w:rsidRPr="001C389A">
        <w:rPr>
          <w:rStyle w:val="DeltaViewInsertion"/>
          <w:rFonts w:cs="Arial"/>
          <w:b/>
          <w:color w:val="auto"/>
          <w:sz w:val="20"/>
          <w:u w:val="none"/>
        </w:rPr>
        <w:t xml:space="preserve"> </w:t>
      </w:r>
      <w:r w:rsidR="00862619" w:rsidRPr="001C389A">
        <w:rPr>
          <w:rStyle w:val="DeltaViewInsertion"/>
          <w:rFonts w:cs="Arial"/>
          <w:color w:val="auto"/>
          <w:sz w:val="20"/>
          <w:u w:val="none"/>
        </w:rPr>
        <w:t>a</w:t>
      </w:r>
      <w:r w:rsidR="00862619" w:rsidRPr="001C389A">
        <w:rPr>
          <w:rStyle w:val="DeltaViewInsertion"/>
          <w:rFonts w:cs="Arial"/>
          <w:b/>
          <w:color w:val="auto"/>
          <w:sz w:val="20"/>
          <w:u w:val="none"/>
        </w:rPr>
        <w:t xml:space="preserve"> Power Station</w:t>
      </w:r>
      <w:r w:rsidR="00862619" w:rsidRPr="001C389A">
        <w:rPr>
          <w:rStyle w:val="DeltaViewInsertion"/>
          <w:rFonts w:cs="Arial"/>
          <w:color w:val="auto"/>
          <w:sz w:val="20"/>
          <w:u w:val="none"/>
        </w:rPr>
        <w:t xml:space="preserve"> consisting of </w:t>
      </w:r>
      <w:r w:rsidR="00BC3A9F" w:rsidRPr="001C389A">
        <w:rPr>
          <w:rStyle w:val="DeltaViewInsertion"/>
          <w:rFonts w:cs="Arial"/>
          <w:b/>
          <w:color w:val="auto"/>
          <w:sz w:val="20"/>
          <w:u w:val="none"/>
        </w:rPr>
        <w:t xml:space="preserve">Type </w:t>
      </w:r>
      <w:r w:rsidR="00DA2015" w:rsidRPr="001C389A">
        <w:rPr>
          <w:rStyle w:val="DeltaViewInsertion"/>
          <w:rFonts w:cs="Arial"/>
          <w:b/>
          <w:color w:val="auto"/>
          <w:sz w:val="20"/>
          <w:u w:val="none"/>
        </w:rPr>
        <w:t>A</w:t>
      </w:r>
      <w:r w:rsidR="00D71C7E" w:rsidRPr="001C389A">
        <w:rPr>
          <w:rStyle w:val="DeltaViewInsertion"/>
          <w:rFonts w:cs="Arial"/>
          <w:b/>
          <w:color w:val="auto"/>
          <w:sz w:val="20"/>
          <w:u w:val="none"/>
        </w:rPr>
        <w:t xml:space="preserve"> Power Generating M</w:t>
      </w:r>
      <w:r w:rsidR="00BC3A9F" w:rsidRPr="001C389A">
        <w:rPr>
          <w:rStyle w:val="DeltaViewInsertion"/>
          <w:rFonts w:cs="Arial"/>
          <w:b/>
          <w:color w:val="auto"/>
          <w:sz w:val="20"/>
          <w:u w:val="none"/>
        </w:rPr>
        <w:t>odules</w:t>
      </w:r>
      <w:r w:rsidR="00635EB1" w:rsidRPr="001C389A">
        <w:rPr>
          <w:rFonts w:cs="Arial"/>
          <w:b/>
          <w:sz w:val="20"/>
        </w:rPr>
        <w:t>.</w:t>
      </w:r>
    </w:p>
    <w:p w14:paraId="1695B0E4" w14:textId="77777777" w:rsidR="00635EB1" w:rsidRPr="001C389A" w:rsidRDefault="00635EB1" w:rsidP="00635EB1">
      <w:pPr>
        <w:tabs>
          <w:tab w:val="left" w:pos="1566"/>
          <w:tab w:val="left" w:pos="2286"/>
          <w:tab w:val="left" w:pos="2736"/>
          <w:tab w:val="left" w:pos="3600"/>
          <w:tab w:val="left" w:pos="4608"/>
          <w:tab w:val="left" w:pos="5904"/>
        </w:tabs>
        <w:ind w:left="1560" w:hanging="1560"/>
        <w:rPr>
          <w:rFonts w:cs="Arial"/>
          <w:sz w:val="20"/>
        </w:rPr>
      </w:pPr>
    </w:p>
    <w:p w14:paraId="07AFC71D" w14:textId="1AF52332" w:rsidR="00635EB1" w:rsidRPr="001C389A" w:rsidRDefault="002F5F51" w:rsidP="00635EB1">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.2</w:t>
      </w:r>
      <w:r w:rsidR="00DA2015" w:rsidRPr="001C389A">
        <w:rPr>
          <w:rStyle w:val="DeltaViewInsertion"/>
          <w:rFonts w:cs="Arial"/>
          <w:color w:val="auto"/>
          <w:sz w:val="20"/>
          <w:u w:val="none"/>
        </w:rPr>
        <w:tab/>
        <w:t>Not less than 7</w:t>
      </w:r>
      <w:r w:rsidR="00635EB1" w:rsidRPr="001C389A">
        <w:rPr>
          <w:rStyle w:val="DeltaViewInsertion"/>
          <w:rFonts w:cs="Arial"/>
          <w:color w:val="auto"/>
          <w:sz w:val="20"/>
          <w:u w:val="none"/>
        </w:rPr>
        <w:t xml:space="preserve"> days, or such shorter period as may be acceptable in </w:t>
      </w:r>
      <w:r w:rsidR="00072B13">
        <w:rPr>
          <w:rStyle w:val="DeltaViewInsertion"/>
          <w:rFonts w:cs="Arial"/>
          <w:b/>
          <w:color w:val="auto"/>
          <w:sz w:val="20"/>
          <w:u w:val="none"/>
        </w:rPr>
        <w:t>The Company</w:t>
      </w:r>
      <w:r w:rsidR="00635EB1" w:rsidRPr="001C389A">
        <w:rPr>
          <w:rStyle w:val="DeltaViewInsertion"/>
          <w:rFonts w:cs="Arial"/>
          <w:b/>
          <w:color w:val="auto"/>
          <w:sz w:val="20"/>
          <w:u w:val="none"/>
        </w:rPr>
        <w:t xml:space="preserve">’s </w:t>
      </w:r>
      <w:r w:rsidR="00635EB1" w:rsidRPr="001C389A">
        <w:rPr>
          <w:rStyle w:val="DeltaViewInsertion"/>
          <w:rFonts w:cs="Arial"/>
          <w:color w:val="auto"/>
          <w:sz w:val="20"/>
          <w:u w:val="none"/>
        </w:rPr>
        <w:t xml:space="preserve">reasonable opinion, prior to the </w:t>
      </w:r>
      <w:r w:rsidR="00D71C7E" w:rsidRPr="001C389A">
        <w:rPr>
          <w:rStyle w:val="DeltaViewInsertion"/>
          <w:rFonts w:cs="Arial"/>
          <w:b/>
          <w:color w:val="auto"/>
          <w:sz w:val="20"/>
          <w:u w:val="none"/>
        </w:rPr>
        <w:t xml:space="preserve">Generator </w:t>
      </w:r>
      <w:r w:rsidR="00635EB1" w:rsidRPr="001C389A">
        <w:rPr>
          <w:rStyle w:val="DeltaViewInsertion"/>
          <w:rFonts w:cs="Arial"/>
          <w:color w:val="auto"/>
          <w:sz w:val="20"/>
          <w:u w:val="none"/>
        </w:rPr>
        <w:t xml:space="preserve">wishing to </w:t>
      </w:r>
      <w:r w:rsidR="00635EB1" w:rsidRPr="001C389A">
        <w:rPr>
          <w:rStyle w:val="DeltaViewInsertion"/>
          <w:rFonts w:cs="Arial"/>
          <w:b/>
          <w:color w:val="auto"/>
          <w:sz w:val="20"/>
          <w:u w:val="none"/>
        </w:rPr>
        <w:t xml:space="preserve">Synchronise </w:t>
      </w:r>
      <w:r w:rsidR="00635EB1" w:rsidRPr="001C389A">
        <w:rPr>
          <w:rStyle w:val="DeltaViewInsertion"/>
          <w:rFonts w:cs="Arial"/>
          <w:color w:val="auto"/>
          <w:sz w:val="20"/>
          <w:u w:val="none"/>
        </w:rPr>
        <w:t xml:space="preserve">its </w:t>
      </w:r>
      <w:r w:rsidR="00635EB1" w:rsidRPr="001C389A">
        <w:rPr>
          <w:rStyle w:val="DeltaViewInsertion"/>
          <w:rFonts w:cs="Arial"/>
          <w:b/>
          <w:color w:val="auto"/>
          <w:sz w:val="20"/>
          <w:u w:val="none"/>
        </w:rPr>
        <w:t>Plant</w:t>
      </w:r>
      <w:r w:rsidR="00635EB1" w:rsidRPr="001C389A">
        <w:rPr>
          <w:rStyle w:val="DeltaViewInsertion"/>
          <w:rFonts w:cs="Arial"/>
          <w:color w:val="auto"/>
          <w:sz w:val="20"/>
          <w:u w:val="none"/>
        </w:rPr>
        <w:t xml:space="preserve"> and </w:t>
      </w:r>
      <w:r w:rsidR="00635EB1" w:rsidRPr="001C389A">
        <w:rPr>
          <w:rStyle w:val="DeltaViewInsertion"/>
          <w:rFonts w:cs="Arial"/>
          <w:b/>
          <w:color w:val="auto"/>
          <w:sz w:val="20"/>
          <w:u w:val="none"/>
        </w:rPr>
        <w:t xml:space="preserve">Apparatus </w:t>
      </w:r>
      <w:r w:rsidR="00635EB1" w:rsidRPr="001C389A">
        <w:rPr>
          <w:rStyle w:val="DeltaViewInsertion"/>
          <w:rFonts w:cs="Arial"/>
          <w:color w:val="auto"/>
          <w:sz w:val="20"/>
          <w:u w:val="none"/>
          <w:shd w:val="clear" w:color="auto" w:fill="FFFFFF"/>
        </w:rPr>
        <w:t>for the</w:t>
      </w:r>
      <w:r w:rsidR="00635EB1" w:rsidRPr="001C389A">
        <w:rPr>
          <w:rStyle w:val="DeltaViewInsertion"/>
          <w:rFonts w:cs="Arial"/>
          <w:color w:val="auto"/>
          <w:sz w:val="20"/>
          <w:u w:val="none"/>
        </w:rPr>
        <w:t xml:space="preserve"> first time</w:t>
      </w:r>
      <w:r w:rsidR="00635EB1" w:rsidRPr="001C389A">
        <w:rPr>
          <w:rStyle w:val="DeltaViewInsertion"/>
          <w:rFonts w:cs="Arial"/>
          <w:b/>
          <w:color w:val="auto"/>
          <w:sz w:val="20"/>
          <w:u w:val="none"/>
        </w:rPr>
        <w:t xml:space="preserve"> </w:t>
      </w:r>
      <w:r w:rsidR="00635EB1" w:rsidRPr="001C389A">
        <w:rPr>
          <w:rStyle w:val="DeltaViewInsertion"/>
          <w:rFonts w:cs="Arial"/>
          <w:color w:val="auto"/>
          <w:sz w:val="20"/>
          <w:u w:val="none"/>
        </w:rPr>
        <w:t xml:space="preserve">the </w:t>
      </w:r>
      <w:r w:rsidR="00D71C7E" w:rsidRPr="001C389A">
        <w:rPr>
          <w:rStyle w:val="DeltaViewInsertion"/>
          <w:rFonts w:cs="Arial"/>
          <w:b/>
          <w:color w:val="auto"/>
          <w:sz w:val="20"/>
          <w:u w:val="none"/>
        </w:rPr>
        <w:t xml:space="preserve">Generator </w:t>
      </w:r>
      <w:r w:rsidR="00635EB1" w:rsidRPr="001C389A">
        <w:rPr>
          <w:rStyle w:val="DeltaViewInsertion"/>
          <w:rFonts w:cs="Arial"/>
          <w:color w:val="auto"/>
          <w:sz w:val="20"/>
          <w:u w:val="none"/>
        </w:rPr>
        <w:t>will:</w:t>
      </w:r>
    </w:p>
    <w:p w14:paraId="7D76646B" w14:textId="77777777" w:rsidR="00635EB1" w:rsidRPr="001C389A" w:rsidRDefault="00635EB1" w:rsidP="00635EB1">
      <w:pPr>
        <w:tabs>
          <w:tab w:val="left" w:pos="1566"/>
          <w:tab w:val="left" w:pos="2286"/>
          <w:tab w:val="left" w:pos="2736"/>
          <w:tab w:val="left" w:pos="3600"/>
          <w:tab w:val="left" w:pos="4608"/>
          <w:tab w:val="left" w:pos="5904"/>
        </w:tabs>
        <w:ind w:left="1560" w:hanging="1560"/>
        <w:rPr>
          <w:rFonts w:cs="Arial"/>
          <w:sz w:val="20"/>
        </w:rPr>
      </w:pPr>
    </w:p>
    <w:p w14:paraId="41F7689D" w14:textId="49540410" w:rsidR="00635EB1" w:rsidRPr="001C389A" w:rsidRDefault="00635EB1" w:rsidP="003B5BF0">
      <w:pPr>
        <w:numPr>
          <w:ilvl w:val="2"/>
          <w:numId w:val="5"/>
        </w:numPr>
        <w:tabs>
          <w:tab w:val="clear" w:pos="3759"/>
          <w:tab w:val="left" w:pos="1566"/>
          <w:tab w:val="left" w:pos="2286"/>
          <w:tab w:val="num" w:pos="2340"/>
          <w:tab w:val="left" w:pos="2736"/>
          <w:tab w:val="left" w:pos="3600"/>
          <w:tab w:val="left" w:pos="4608"/>
          <w:tab w:val="left" w:pos="5904"/>
        </w:tabs>
        <w:autoSpaceDE w:val="0"/>
        <w:autoSpaceDN w:val="0"/>
        <w:adjustRightInd w:val="0"/>
        <w:ind w:left="2340" w:hanging="720"/>
        <w:rPr>
          <w:rFonts w:cs="Arial"/>
          <w:sz w:val="20"/>
        </w:rPr>
      </w:pPr>
      <w:r w:rsidRPr="001C389A">
        <w:rPr>
          <w:rStyle w:val="DeltaViewInsertion"/>
          <w:rFonts w:cs="Arial"/>
          <w:color w:val="auto"/>
          <w:sz w:val="20"/>
          <w:u w:val="none"/>
        </w:rPr>
        <w:t xml:space="preserve"> submit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 </w:t>
      </w:r>
      <w:r w:rsidRPr="001C389A">
        <w:rPr>
          <w:rStyle w:val="DeltaViewInsertion"/>
          <w:rFonts w:cs="Arial"/>
          <w:b/>
          <w:color w:val="auto"/>
          <w:sz w:val="20"/>
          <w:u w:val="none"/>
        </w:rPr>
        <w:t xml:space="preserve">Notification of </w:t>
      </w:r>
      <w:r w:rsidR="00D331AC" w:rsidRPr="001C389A">
        <w:rPr>
          <w:rStyle w:val="DeltaViewInsertion"/>
          <w:rFonts w:cs="Arial"/>
          <w:color w:val="auto"/>
          <w:sz w:val="20"/>
          <w:u w:val="none"/>
        </w:rPr>
        <w:t>the</w:t>
      </w:r>
      <w:r w:rsidR="00D331AC" w:rsidRPr="001C389A">
        <w:rPr>
          <w:rStyle w:val="DeltaViewInsertion"/>
          <w:rFonts w:cs="Arial"/>
          <w:b/>
          <w:color w:val="auto"/>
          <w:sz w:val="20"/>
          <w:u w:val="none"/>
        </w:rPr>
        <w:t xml:space="preserve"> </w:t>
      </w:r>
      <w:r w:rsidRPr="001C389A">
        <w:rPr>
          <w:rStyle w:val="DeltaViewInsertion"/>
          <w:rFonts w:cs="Arial"/>
          <w:b/>
          <w:color w:val="auto"/>
          <w:sz w:val="20"/>
          <w:u w:val="none"/>
        </w:rPr>
        <w:t xml:space="preserve">User’s Intention to </w:t>
      </w:r>
      <w:r w:rsidR="00DA2015" w:rsidRPr="001C389A">
        <w:rPr>
          <w:rStyle w:val="DeltaViewInsertion"/>
          <w:rFonts w:cs="Arial"/>
          <w:b/>
          <w:color w:val="auto"/>
          <w:sz w:val="20"/>
          <w:u w:val="none"/>
        </w:rPr>
        <w:t>Connect</w:t>
      </w:r>
      <w:r w:rsidRPr="001C389A">
        <w:rPr>
          <w:rStyle w:val="DeltaViewInsertion"/>
          <w:rFonts w:cs="Arial"/>
          <w:color w:val="auto"/>
          <w:sz w:val="20"/>
          <w:u w:val="none"/>
        </w:rPr>
        <w:t xml:space="preserve">; and  </w:t>
      </w:r>
    </w:p>
    <w:p w14:paraId="4B751FBC" w14:textId="77777777" w:rsidR="00635EB1" w:rsidRPr="001C389A" w:rsidRDefault="00635EB1" w:rsidP="00635EB1">
      <w:pPr>
        <w:tabs>
          <w:tab w:val="left" w:pos="1566"/>
          <w:tab w:val="left" w:pos="2286"/>
          <w:tab w:val="left" w:pos="2736"/>
          <w:tab w:val="left" w:pos="3600"/>
          <w:tab w:val="left" w:pos="4608"/>
          <w:tab w:val="left" w:pos="5904"/>
        </w:tabs>
        <w:ind w:left="1980"/>
        <w:rPr>
          <w:rFonts w:cs="Arial"/>
          <w:sz w:val="20"/>
        </w:rPr>
      </w:pPr>
    </w:p>
    <w:p w14:paraId="674F3AD3" w14:textId="372CBDEB" w:rsidR="00635EB1" w:rsidRPr="001C389A" w:rsidRDefault="00635EB1" w:rsidP="003B5BF0">
      <w:pPr>
        <w:numPr>
          <w:ilvl w:val="2"/>
          <w:numId w:val="5"/>
        </w:numPr>
        <w:tabs>
          <w:tab w:val="clear" w:pos="3759"/>
          <w:tab w:val="left" w:pos="1566"/>
          <w:tab w:val="left" w:pos="2286"/>
          <w:tab w:val="left" w:pos="2736"/>
          <w:tab w:val="left" w:pos="4608"/>
          <w:tab w:val="left" w:pos="5904"/>
        </w:tabs>
        <w:autoSpaceDE w:val="0"/>
        <w:autoSpaceDN w:val="0"/>
        <w:adjustRightInd w:val="0"/>
        <w:ind w:left="2268" w:hanging="648"/>
        <w:rPr>
          <w:rFonts w:cs="Arial"/>
          <w:sz w:val="20"/>
        </w:rPr>
      </w:pPr>
      <w:r w:rsidRPr="001C389A">
        <w:rPr>
          <w:rStyle w:val="DeltaViewInsertion"/>
          <w:rFonts w:cs="Arial"/>
          <w:color w:val="auto"/>
          <w:sz w:val="20"/>
          <w:u w:val="none"/>
        </w:rPr>
        <w:t xml:space="preserve"> submit to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00404283" w:rsidRPr="001C389A">
        <w:rPr>
          <w:rStyle w:val="DeltaViewInsertion"/>
          <w:rFonts w:cs="Arial"/>
          <w:color w:val="auto"/>
          <w:sz w:val="20"/>
          <w:u w:val="none"/>
        </w:rPr>
        <w:t xml:space="preserve">an </w:t>
      </w:r>
      <w:r w:rsidR="00DA2015" w:rsidRPr="001C389A">
        <w:rPr>
          <w:rStyle w:val="DeltaViewInsertion"/>
          <w:rFonts w:cs="Arial"/>
          <w:b/>
          <w:color w:val="auto"/>
          <w:sz w:val="20"/>
          <w:u w:val="none"/>
        </w:rPr>
        <w:t xml:space="preserve">Installation </w:t>
      </w:r>
      <w:r w:rsidR="00D331AC" w:rsidRPr="001C389A">
        <w:rPr>
          <w:rStyle w:val="DeltaViewInsertion"/>
          <w:rFonts w:cs="Arial"/>
          <w:b/>
          <w:color w:val="auto"/>
          <w:sz w:val="20"/>
          <w:u w:val="none"/>
        </w:rPr>
        <w:t>D</w:t>
      </w:r>
      <w:r w:rsidR="00DA2015" w:rsidRPr="001C389A">
        <w:rPr>
          <w:rStyle w:val="DeltaViewInsertion"/>
          <w:rFonts w:cs="Arial"/>
          <w:b/>
          <w:color w:val="auto"/>
          <w:sz w:val="20"/>
          <w:u w:val="none"/>
        </w:rPr>
        <w:t>ocument</w:t>
      </w:r>
      <w:r w:rsidR="00DA2015" w:rsidRPr="001C389A">
        <w:rPr>
          <w:rStyle w:val="DeltaViewInsertion"/>
          <w:rFonts w:cs="Arial"/>
          <w:color w:val="auto"/>
          <w:sz w:val="20"/>
          <w:u w:val="none"/>
        </w:rPr>
        <w:t xml:space="preserve"> c</w:t>
      </w:r>
      <w:r w:rsidR="00404283" w:rsidRPr="001C389A">
        <w:rPr>
          <w:rStyle w:val="DeltaViewInsertion"/>
          <w:rFonts w:cs="Arial"/>
          <w:color w:val="auto"/>
          <w:sz w:val="20"/>
          <w:u w:val="none"/>
        </w:rPr>
        <w:t>ontaining</w:t>
      </w:r>
      <w:r w:rsidR="00404283" w:rsidRPr="001C389A">
        <w:rPr>
          <w:rStyle w:val="DeltaViewInsertion"/>
          <w:rFonts w:cs="Arial"/>
          <w:b/>
          <w:color w:val="auto"/>
          <w:sz w:val="20"/>
          <w:u w:val="none"/>
        </w:rPr>
        <w:t xml:space="preserve"> </w:t>
      </w:r>
      <w:r w:rsidR="00404283" w:rsidRPr="001C389A">
        <w:rPr>
          <w:rStyle w:val="DeltaViewInsertion"/>
          <w:rFonts w:cs="Arial"/>
          <w:color w:val="auto"/>
          <w:sz w:val="20"/>
          <w:u w:val="none"/>
        </w:rPr>
        <w:t xml:space="preserve">at least but not limited to </w:t>
      </w:r>
      <w:r w:rsidRPr="001C389A">
        <w:rPr>
          <w:rStyle w:val="DeltaViewInsertion"/>
          <w:rFonts w:cs="Arial"/>
          <w:color w:val="auto"/>
          <w:sz w:val="20"/>
          <w:u w:val="none"/>
        </w:rPr>
        <w:t xml:space="preserve">the items referred to at </w:t>
      </w:r>
      <w:r w:rsidR="002F5F51" w:rsidRPr="001C389A">
        <w:rPr>
          <w:rStyle w:val="DeltaViewInsertion"/>
          <w:rFonts w:cs="Arial"/>
          <w:color w:val="auto"/>
          <w:sz w:val="20"/>
          <w:u w:val="none"/>
        </w:rPr>
        <w:t>ECP</w:t>
      </w:r>
      <w:r w:rsidRPr="001C389A">
        <w:rPr>
          <w:rStyle w:val="DeltaViewInsertion"/>
          <w:rFonts w:cs="Arial"/>
          <w:color w:val="auto"/>
          <w:sz w:val="20"/>
          <w:u w:val="none"/>
        </w:rPr>
        <w:t>.</w:t>
      </w:r>
      <w:r w:rsidR="00D31A41" w:rsidRPr="001C389A">
        <w:rPr>
          <w:rStyle w:val="DeltaViewInsertion"/>
          <w:rFonts w:cs="Arial"/>
          <w:color w:val="auto"/>
          <w:sz w:val="20"/>
          <w:u w:val="none"/>
        </w:rPr>
        <w:t>6.1</w:t>
      </w:r>
      <w:r w:rsidRPr="001C389A">
        <w:rPr>
          <w:rStyle w:val="DeltaViewInsertion"/>
          <w:rFonts w:cs="Arial"/>
          <w:color w:val="auto"/>
          <w:sz w:val="20"/>
          <w:u w:val="none"/>
        </w:rPr>
        <w:t xml:space="preserve">.3.  </w:t>
      </w:r>
    </w:p>
    <w:p w14:paraId="65908E16" w14:textId="77777777" w:rsidR="00635EB1" w:rsidRPr="001C389A" w:rsidRDefault="00635EB1" w:rsidP="00635EB1">
      <w:pPr>
        <w:tabs>
          <w:tab w:val="left" w:pos="1566"/>
          <w:tab w:val="left" w:pos="2286"/>
          <w:tab w:val="left" w:pos="2736"/>
          <w:tab w:val="left" w:pos="3600"/>
          <w:tab w:val="left" w:pos="4608"/>
          <w:tab w:val="left" w:pos="5904"/>
        </w:tabs>
        <w:rPr>
          <w:rFonts w:cs="Arial"/>
          <w:sz w:val="20"/>
        </w:rPr>
      </w:pPr>
    </w:p>
    <w:p w14:paraId="75A7CF3C" w14:textId="77777777" w:rsidR="00635EB1" w:rsidRPr="001C389A" w:rsidRDefault="002F5F51" w:rsidP="00635EB1">
      <w:pPr>
        <w:tabs>
          <w:tab w:val="left" w:pos="1566"/>
          <w:tab w:val="left" w:pos="2286"/>
          <w:tab w:val="left" w:pos="2736"/>
          <w:tab w:val="left" w:pos="3600"/>
          <w:tab w:val="left" w:pos="4608"/>
          <w:tab w:val="left" w:pos="5904"/>
        </w:tabs>
        <w:ind w:left="1566" w:hanging="1566"/>
        <w:rPr>
          <w:rStyle w:val="DeltaViewInsertion"/>
          <w:rFonts w:cs="Arial"/>
          <w:b/>
          <w:color w:val="auto"/>
          <w:sz w:val="20"/>
          <w:u w:val="none"/>
        </w:rPr>
      </w:pPr>
      <w:r w:rsidRPr="001C389A">
        <w:rPr>
          <w:rStyle w:val="DeltaViewInsertion"/>
          <w:rFonts w:cs="Arial"/>
          <w:color w:val="auto"/>
          <w:sz w:val="20"/>
          <w:u w:val="none"/>
        </w:rPr>
        <w:lastRenderedPageBreak/>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.3</w:t>
      </w:r>
      <w:r w:rsidR="00635EB1" w:rsidRPr="001C389A">
        <w:rPr>
          <w:rStyle w:val="DeltaViewInsertion"/>
          <w:rFonts w:cs="Arial"/>
          <w:color w:val="auto"/>
          <w:sz w:val="20"/>
          <w:u w:val="none"/>
        </w:rPr>
        <w:tab/>
        <w:t xml:space="preserve">Items for submission prior to </w:t>
      </w:r>
      <w:r w:rsidR="00DA2015" w:rsidRPr="001C389A">
        <w:rPr>
          <w:rStyle w:val="DeltaViewInsertion"/>
          <w:rFonts w:cs="Arial"/>
          <w:color w:val="auto"/>
          <w:sz w:val="20"/>
          <w:u w:val="none"/>
        </w:rPr>
        <w:t>connection</w:t>
      </w:r>
      <w:r w:rsidR="00635EB1" w:rsidRPr="001C389A">
        <w:rPr>
          <w:rStyle w:val="DeltaViewInsertion"/>
          <w:rFonts w:cs="Arial"/>
          <w:b/>
          <w:color w:val="auto"/>
          <w:sz w:val="20"/>
          <w:u w:val="none"/>
        </w:rPr>
        <w:t>.</w:t>
      </w:r>
    </w:p>
    <w:p w14:paraId="41C62A8E" w14:textId="77777777" w:rsidR="00635EB1" w:rsidRPr="001C389A" w:rsidRDefault="00635EB1" w:rsidP="00635EB1">
      <w:pPr>
        <w:tabs>
          <w:tab w:val="left" w:pos="1566"/>
          <w:tab w:val="left" w:pos="2286"/>
          <w:tab w:val="left" w:pos="2736"/>
          <w:tab w:val="left" w:pos="3600"/>
          <w:tab w:val="left" w:pos="4608"/>
          <w:tab w:val="left" w:pos="5904"/>
        </w:tabs>
        <w:ind w:left="1566" w:hanging="1566"/>
        <w:rPr>
          <w:rFonts w:cs="Arial"/>
          <w:sz w:val="20"/>
        </w:rPr>
      </w:pPr>
      <w:r w:rsidRPr="001C389A" w:rsidDel="00113E2A">
        <w:rPr>
          <w:rStyle w:val="DeltaViewInsertion"/>
          <w:rFonts w:cs="Arial"/>
          <w:b/>
          <w:color w:val="auto"/>
          <w:sz w:val="20"/>
          <w:u w:val="none"/>
        </w:rPr>
        <w:t xml:space="preserve"> </w:t>
      </w:r>
    </w:p>
    <w:p w14:paraId="6A5B69DE" w14:textId="78D79103" w:rsidR="00635EB1" w:rsidRPr="001C389A" w:rsidRDefault="002F5F51" w:rsidP="00635EB1">
      <w:pPr>
        <w:tabs>
          <w:tab w:val="left" w:pos="1566"/>
          <w:tab w:val="left" w:pos="2286"/>
          <w:tab w:val="left" w:pos="2736"/>
          <w:tab w:val="left" w:pos="3600"/>
          <w:tab w:val="left" w:pos="4608"/>
          <w:tab w:val="left" w:pos="5904"/>
        </w:tabs>
        <w:ind w:left="1566" w:hanging="1566"/>
        <w:rPr>
          <w:rFonts w:cs="Arial"/>
          <w:b/>
          <w:sz w:val="20"/>
        </w:rPr>
      </w:pPr>
      <w:r w:rsidRPr="001C389A">
        <w:rPr>
          <w:rStyle w:val="DeltaViewInsertion"/>
          <w:rFonts w:cs="Arial"/>
          <w:color w:val="auto"/>
          <w:sz w:val="20"/>
          <w:u w:val="none"/>
        </w:rPr>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w:t>
      </w:r>
      <w:r w:rsidR="00AD51E2" w:rsidRPr="001C389A">
        <w:rPr>
          <w:rStyle w:val="DeltaViewInsertion"/>
          <w:rFonts w:cs="Arial"/>
          <w:color w:val="auto"/>
          <w:sz w:val="20"/>
          <w:u w:val="none"/>
        </w:rPr>
        <w:t>3.1</w:t>
      </w:r>
      <w:r w:rsidR="00635EB1" w:rsidRPr="001C389A">
        <w:rPr>
          <w:rStyle w:val="DeltaViewInsertion"/>
          <w:rFonts w:cs="Arial"/>
          <w:color w:val="auto"/>
          <w:sz w:val="20"/>
          <w:u w:val="none"/>
        </w:rPr>
        <w:tab/>
        <w:t>Prior to the issue of a</w:t>
      </w:r>
      <w:r w:rsidR="00D331AC" w:rsidRPr="001C389A">
        <w:rPr>
          <w:rStyle w:val="DeltaViewInsertion"/>
          <w:rFonts w:cs="Arial"/>
          <w:color w:val="auto"/>
          <w:sz w:val="20"/>
          <w:u w:val="none"/>
        </w:rPr>
        <w:t>n</w:t>
      </w:r>
      <w:r w:rsidR="00D71C7E" w:rsidRPr="001C389A">
        <w:rPr>
          <w:rStyle w:val="DeltaViewInsertion"/>
          <w:rFonts w:cs="Arial"/>
          <w:color w:val="auto"/>
          <w:sz w:val="20"/>
          <w:u w:val="none"/>
        </w:rPr>
        <w:t xml:space="preserve"> acknowledg</w:t>
      </w:r>
      <w:r w:rsidR="00D331AC" w:rsidRPr="001C389A">
        <w:rPr>
          <w:rStyle w:val="DeltaViewInsertion"/>
          <w:rFonts w:cs="Arial"/>
          <w:color w:val="auto"/>
          <w:sz w:val="20"/>
          <w:u w:val="none"/>
        </w:rPr>
        <w:t>ment</w:t>
      </w:r>
      <w:r w:rsidR="00D71C7E" w:rsidRPr="001C389A">
        <w:rPr>
          <w:rStyle w:val="DeltaViewInsertion"/>
          <w:rFonts w:cs="Arial"/>
          <w:color w:val="auto"/>
          <w:sz w:val="20"/>
          <w:u w:val="none"/>
        </w:rPr>
        <w:t xml:space="preserve"> to connect </w:t>
      </w:r>
      <w:r w:rsidR="00635EB1" w:rsidRPr="001C389A">
        <w:rPr>
          <w:rStyle w:val="DeltaViewInsertion"/>
          <w:rFonts w:cs="Arial"/>
          <w:color w:val="auto"/>
          <w:sz w:val="20"/>
          <w:u w:val="none"/>
        </w:rPr>
        <w:t xml:space="preserve">the </w:t>
      </w:r>
      <w:r w:rsidR="00D71C7E" w:rsidRPr="001C389A">
        <w:rPr>
          <w:rStyle w:val="DeltaViewInsertion"/>
          <w:rFonts w:cs="Arial"/>
          <w:b/>
          <w:color w:val="auto"/>
          <w:sz w:val="20"/>
          <w:u w:val="none"/>
        </w:rPr>
        <w:t>Generator</w:t>
      </w:r>
      <w:r w:rsidR="00635EB1" w:rsidRPr="001C389A">
        <w:rPr>
          <w:rStyle w:val="DeltaViewInsertion"/>
          <w:rFonts w:cs="Arial"/>
          <w:color w:val="auto"/>
          <w:sz w:val="20"/>
          <w:u w:val="none"/>
        </w:rPr>
        <w:t xml:space="preserve"> must submit to</w:t>
      </w:r>
      <w:r w:rsidR="00635EB1"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635EB1" w:rsidRPr="001C389A">
        <w:rPr>
          <w:rStyle w:val="DeltaViewInsertion"/>
          <w:rFonts w:cs="Arial"/>
          <w:b/>
          <w:color w:val="auto"/>
          <w:sz w:val="20"/>
          <w:u w:val="none"/>
        </w:rPr>
        <w:t xml:space="preserve"> </w:t>
      </w:r>
      <w:r w:rsidR="00635EB1" w:rsidRPr="001C389A">
        <w:rPr>
          <w:rStyle w:val="DeltaViewInsertion"/>
          <w:rFonts w:cs="Arial"/>
          <w:color w:val="auto"/>
          <w:sz w:val="20"/>
          <w:u w:val="none"/>
        </w:rPr>
        <w:t>to</w:t>
      </w:r>
      <w:r w:rsidR="00635EB1"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635EB1" w:rsidRPr="001C389A">
        <w:rPr>
          <w:rStyle w:val="DeltaViewInsertion"/>
          <w:rFonts w:cs="Arial"/>
          <w:b/>
          <w:color w:val="auto"/>
          <w:sz w:val="20"/>
          <w:u w:val="none"/>
        </w:rPr>
        <w:t xml:space="preserve">’s </w:t>
      </w:r>
      <w:r w:rsidR="00635EB1" w:rsidRPr="001C389A">
        <w:rPr>
          <w:rStyle w:val="DeltaViewInsertion"/>
          <w:rFonts w:cs="Arial"/>
          <w:color w:val="auto"/>
          <w:sz w:val="20"/>
          <w:u w:val="none"/>
        </w:rPr>
        <w:t xml:space="preserve">satisfaction an </w:t>
      </w:r>
      <w:r w:rsidR="00D331AC" w:rsidRPr="001C389A">
        <w:rPr>
          <w:rStyle w:val="DeltaViewInsertion"/>
          <w:rFonts w:cs="Arial"/>
          <w:b/>
          <w:color w:val="auto"/>
          <w:sz w:val="20"/>
          <w:u w:val="none"/>
        </w:rPr>
        <w:t>Installation D</w:t>
      </w:r>
      <w:r w:rsidR="00DA2015" w:rsidRPr="001C389A">
        <w:rPr>
          <w:rStyle w:val="DeltaViewInsertion"/>
          <w:rFonts w:cs="Arial"/>
          <w:b/>
          <w:color w:val="auto"/>
          <w:sz w:val="20"/>
          <w:u w:val="none"/>
        </w:rPr>
        <w:t>ocument</w:t>
      </w:r>
      <w:r w:rsidR="00635EB1" w:rsidRPr="001C389A">
        <w:rPr>
          <w:rStyle w:val="DeltaViewInsertion"/>
          <w:rFonts w:cs="Arial"/>
          <w:color w:val="auto"/>
          <w:sz w:val="20"/>
          <w:u w:val="none"/>
        </w:rPr>
        <w:t xml:space="preserve"> containing at least but not limited to:</w:t>
      </w:r>
    </w:p>
    <w:p w14:paraId="4FF95326" w14:textId="77777777" w:rsidR="00635EB1" w:rsidRPr="001C389A" w:rsidRDefault="00635EB1" w:rsidP="00635EB1">
      <w:pPr>
        <w:tabs>
          <w:tab w:val="left" w:pos="1566"/>
          <w:tab w:val="left" w:pos="2286"/>
          <w:tab w:val="left" w:pos="2736"/>
          <w:tab w:val="left" w:pos="3600"/>
          <w:tab w:val="left" w:pos="4608"/>
          <w:tab w:val="left" w:pos="5904"/>
        </w:tabs>
        <w:ind w:left="1566" w:hanging="1566"/>
        <w:rPr>
          <w:rFonts w:cs="Arial"/>
          <w:sz w:val="20"/>
        </w:rPr>
      </w:pPr>
    </w:p>
    <w:p w14:paraId="2AF7A90E" w14:textId="77777777" w:rsidR="00635EB1" w:rsidRPr="001C389A" w:rsidRDefault="00DA2015" w:rsidP="003B5BF0">
      <w:pPr>
        <w:numPr>
          <w:ilvl w:val="0"/>
          <w:numId w:val="14"/>
        </w:numPr>
        <w:autoSpaceDE w:val="0"/>
        <w:autoSpaceDN w:val="0"/>
        <w:adjustRightInd w:val="0"/>
        <w:rPr>
          <w:rStyle w:val="DeltaViewInsertion"/>
          <w:rFonts w:cs="Arial"/>
          <w:b/>
          <w:color w:val="auto"/>
          <w:sz w:val="20"/>
          <w:u w:val="none"/>
        </w:rPr>
      </w:pPr>
      <w:r w:rsidRPr="001C389A">
        <w:rPr>
          <w:rStyle w:val="DeltaViewInsertion"/>
          <w:rFonts w:cs="Arial"/>
          <w:color w:val="auto"/>
          <w:sz w:val="20"/>
          <w:u w:val="none"/>
        </w:rPr>
        <w:t>The location at which the connection is made</w:t>
      </w:r>
      <w:r w:rsidR="00635EB1" w:rsidRPr="001C389A">
        <w:rPr>
          <w:rStyle w:val="DeltaViewInsertion"/>
          <w:rFonts w:cs="Arial"/>
          <w:b/>
          <w:color w:val="auto"/>
          <w:sz w:val="20"/>
          <w:u w:val="none"/>
        </w:rPr>
        <w:t xml:space="preserve">; </w:t>
      </w:r>
    </w:p>
    <w:p w14:paraId="7A1D462A" w14:textId="77777777" w:rsidR="00404283" w:rsidRPr="001C389A" w:rsidRDefault="00404283" w:rsidP="00635EB1">
      <w:pPr>
        <w:tabs>
          <w:tab w:val="left" w:pos="2286"/>
          <w:tab w:val="left" w:pos="2340"/>
          <w:tab w:val="left" w:pos="2736"/>
          <w:tab w:val="left" w:pos="3600"/>
          <w:tab w:val="left" w:pos="4608"/>
          <w:tab w:val="left" w:pos="5904"/>
        </w:tabs>
        <w:ind w:left="2340" w:hanging="780"/>
        <w:rPr>
          <w:rFonts w:cs="Arial"/>
          <w:b/>
          <w:sz w:val="20"/>
        </w:rPr>
      </w:pPr>
    </w:p>
    <w:p w14:paraId="5019AF6B" w14:textId="77777777" w:rsidR="00404283" w:rsidRPr="001C389A" w:rsidRDefault="00DA2015" w:rsidP="003B5BF0">
      <w:pPr>
        <w:numPr>
          <w:ilvl w:val="0"/>
          <w:numId w:val="14"/>
        </w:numPr>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The date of the connection</w:t>
      </w:r>
      <w:r w:rsidR="00404283" w:rsidRPr="001C389A">
        <w:rPr>
          <w:rStyle w:val="DeltaViewInsertion"/>
          <w:rFonts w:cs="Arial"/>
          <w:color w:val="auto"/>
          <w:sz w:val="20"/>
          <w:u w:val="none"/>
        </w:rPr>
        <w:t>;</w:t>
      </w:r>
    </w:p>
    <w:p w14:paraId="046B86F3" w14:textId="77777777" w:rsidR="00DA2015" w:rsidRPr="001C389A" w:rsidRDefault="00DA2015" w:rsidP="00E30D18">
      <w:pPr>
        <w:pStyle w:val="Subtitle"/>
        <w:rPr>
          <w:rFonts w:cs="Arial"/>
          <w:sz w:val="20"/>
        </w:rPr>
      </w:pPr>
    </w:p>
    <w:p w14:paraId="2C24BB0C" w14:textId="77777777" w:rsidR="00635EB1" w:rsidRPr="001C389A" w:rsidRDefault="00B8098F" w:rsidP="003B5BF0">
      <w:pPr>
        <w:numPr>
          <w:ilvl w:val="0"/>
          <w:numId w:val="14"/>
        </w:numPr>
        <w:autoSpaceDE w:val="0"/>
        <w:autoSpaceDN w:val="0"/>
        <w:adjustRightInd w:val="0"/>
        <w:rPr>
          <w:rFonts w:cs="Arial"/>
          <w:i/>
          <w:sz w:val="20"/>
        </w:rPr>
      </w:pPr>
      <w:r w:rsidRPr="001C389A">
        <w:rPr>
          <w:rStyle w:val="DeltaViewInsertion"/>
          <w:rFonts w:cs="Arial"/>
          <w:color w:val="auto"/>
          <w:sz w:val="20"/>
          <w:u w:val="none"/>
        </w:rPr>
        <w:t>The maximum capacity of the installation in kW</w:t>
      </w:r>
      <w:r w:rsidR="00635EB1" w:rsidRPr="001C389A">
        <w:rPr>
          <w:rStyle w:val="DeltaViewInsertion"/>
          <w:rFonts w:cs="Arial"/>
          <w:color w:val="auto"/>
          <w:sz w:val="20"/>
          <w:u w:val="none"/>
        </w:rPr>
        <w:t xml:space="preserve">; </w:t>
      </w:r>
    </w:p>
    <w:p w14:paraId="182879A1" w14:textId="77777777" w:rsidR="00635EB1" w:rsidRPr="001C389A" w:rsidRDefault="00635EB1" w:rsidP="00635EB1">
      <w:pPr>
        <w:ind w:left="1985" w:hanging="425"/>
        <w:rPr>
          <w:rFonts w:cs="Arial"/>
          <w:sz w:val="20"/>
        </w:rPr>
      </w:pPr>
    </w:p>
    <w:p w14:paraId="63CEC6CA" w14:textId="77777777" w:rsidR="00635EB1" w:rsidRPr="001C389A" w:rsidRDefault="00B8098F" w:rsidP="003B5BF0">
      <w:pPr>
        <w:numPr>
          <w:ilvl w:val="0"/>
          <w:numId w:val="14"/>
        </w:numPr>
        <w:autoSpaceDE w:val="0"/>
        <w:autoSpaceDN w:val="0"/>
        <w:adjustRightInd w:val="0"/>
        <w:rPr>
          <w:rStyle w:val="DeltaViewInsertion"/>
          <w:rFonts w:cs="Arial"/>
          <w:color w:val="auto"/>
          <w:sz w:val="20"/>
        </w:rPr>
      </w:pPr>
      <w:r w:rsidRPr="001C389A">
        <w:rPr>
          <w:rStyle w:val="DeltaViewInsertion"/>
          <w:rFonts w:cs="Arial"/>
          <w:color w:val="auto"/>
          <w:sz w:val="20"/>
          <w:u w:val="none"/>
        </w:rPr>
        <w:t>The type of primary energy source</w:t>
      </w:r>
      <w:r w:rsidR="00635EB1" w:rsidRPr="001C389A">
        <w:rPr>
          <w:rStyle w:val="DeltaViewInsertion"/>
          <w:rFonts w:cs="Arial"/>
          <w:color w:val="auto"/>
          <w:sz w:val="20"/>
          <w:u w:val="none"/>
        </w:rPr>
        <w:t>;</w:t>
      </w:r>
    </w:p>
    <w:p w14:paraId="0EAD2128" w14:textId="77777777" w:rsidR="00635EB1" w:rsidRPr="001C389A" w:rsidRDefault="00635EB1" w:rsidP="00635EB1">
      <w:pPr>
        <w:ind w:left="1620"/>
        <w:rPr>
          <w:rFonts w:cs="Arial"/>
          <w:sz w:val="20"/>
        </w:rPr>
      </w:pPr>
    </w:p>
    <w:p w14:paraId="22DDB2FB" w14:textId="77777777" w:rsidR="00635EB1" w:rsidRPr="001C389A" w:rsidRDefault="00D71C7E" w:rsidP="003B5BF0">
      <w:pPr>
        <w:numPr>
          <w:ilvl w:val="0"/>
          <w:numId w:val="14"/>
        </w:numPr>
        <w:autoSpaceDE w:val="0"/>
        <w:autoSpaceDN w:val="0"/>
        <w:adjustRightInd w:val="0"/>
        <w:rPr>
          <w:rFonts w:cs="Arial"/>
          <w:sz w:val="20"/>
        </w:rPr>
      </w:pPr>
      <w:r w:rsidRPr="001C389A">
        <w:rPr>
          <w:rStyle w:val="DeltaViewInsertion"/>
          <w:rFonts w:cs="Arial"/>
          <w:color w:val="auto"/>
          <w:sz w:val="20"/>
          <w:u w:val="none"/>
        </w:rPr>
        <w:t xml:space="preserve">The classification of the </w:t>
      </w:r>
      <w:r w:rsidRPr="001C389A">
        <w:rPr>
          <w:rStyle w:val="DeltaViewInsertion"/>
          <w:rFonts w:cs="Arial"/>
          <w:b/>
          <w:color w:val="auto"/>
          <w:sz w:val="20"/>
          <w:u w:val="none"/>
        </w:rPr>
        <w:t>Power G</w:t>
      </w:r>
      <w:r w:rsidR="00B8098F" w:rsidRPr="001C389A">
        <w:rPr>
          <w:rStyle w:val="DeltaViewInsertion"/>
          <w:rFonts w:cs="Arial"/>
          <w:b/>
          <w:color w:val="auto"/>
          <w:sz w:val="20"/>
          <w:u w:val="none"/>
        </w:rPr>
        <w:t>eneratin</w:t>
      </w:r>
      <w:r w:rsidRPr="001C389A">
        <w:rPr>
          <w:rStyle w:val="DeltaViewInsertion"/>
          <w:rFonts w:cs="Arial"/>
          <w:b/>
          <w:color w:val="auto"/>
          <w:sz w:val="20"/>
          <w:u w:val="none"/>
        </w:rPr>
        <w:t>g M</w:t>
      </w:r>
      <w:r w:rsidR="00B8098F" w:rsidRPr="001C389A">
        <w:rPr>
          <w:rStyle w:val="DeltaViewInsertion"/>
          <w:rFonts w:cs="Arial"/>
          <w:b/>
          <w:color w:val="auto"/>
          <w:sz w:val="20"/>
          <w:u w:val="none"/>
        </w:rPr>
        <w:t>odule</w:t>
      </w:r>
      <w:r w:rsidR="00B8098F" w:rsidRPr="001C389A">
        <w:rPr>
          <w:rStyle w:val="DeltaViewInsertion"/>
          <w:rFonts w:cs="Arial"/>
          <w:color w:val="auto"/>
          <w:sz w:val="20"/>
          <w:u w:val="none"/>
        </w:rPr>
        <w:t xml:space="preserve"> as an emerging technology;</w:t>
      </w:r>
    </w:p>
    <w:p w14:paraId="2E280A8C" w14:textId="77777777" w:rsidR="00635EB1" w:rsidRPr="001C389A" w:rsidRDefault="00635EB1" w:rsidP="00635EB1">
      <w:pPr>
        <w:ind w:left="1985" w:hanging="425"/>
        <w:rPr>
          <w:rFonts w:cs="Arial"/>
          <w:sz w:val="20"/>
        </w:rPr>
      </w:pPr>
    </w:p>
    <w:p w14:paraId="51295BA6" w14:textId="00E321A5" w:rsidR="00635EB1" w:rsidRPr="001C389A" w:rsidRDefault="00B8098F" w:rsidP="003B5BF0">
      <w:pPr>
        <w:numPr>
          <w:ilvl w:val="0"/>
          <w:numId w:val="14"/>
        </w:numPr>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 xml:space="preserve">A list of references to </w:t>
      </w:r>
      <w:r w:rsidR="00D71C7E" w:rsidRPr="001C389A">
        <w:rPr>
          <w:rStyle w:val="DeltaViewInsertion"/>
          <w:rFonts w:cs="Arial"/>
          <w:b/>
          <w:color w:val="auto"/>
          <w:sz w:val="20"/>
          <w:u w:val="none"/>
        </w:rPr>
        <w:t>Equipment Certificates</w:t>
      </w:r>
      <w:r w:rsidR="00D71C7E" w:rsidRPr="001C389A">
        <w:rPr>
          <w:rStyle w:val="DeltaViewInsertion"/>
          <w:rFonts w:cs="Arial"/>
          <w:color w:val="auto"/>
          <w:sz w:val="20"/>
          <w:u w:val="none"/>
        </w:rPr>
        <w:t xml:space="preserve"> </w:t>
      </w:r>
      <w:r w:rsidRPr="001C389A">
        <w:rPr>
          <w:rStyle w:val="DeltaViewInsertion"/>
          <w:rFonts w:cs="Arial"/>
          <w:color w:val="auto"/>
          <w:sz w:val="20"/>
          <w:u w:val="none"/>
        </w:rPr>
        <w:t xml:space="preserve">issued by an authorised certifier </w:t>
      </w:r>
      <w:r w:rsidR="00D71C7E" w:rsidRPr="001C389A">
        <w:rPr>
          <w:rStyle w:val="DeltaViewInsertion"/>
          <w:rFonts w:cs="Arial"/>
          <w:color w:val="auto"/>
          <w:sz w:val="20"/>
          <w:u w:val="none"/>
        </w:rPr>
        <w:t xml:space="preserve">or otherwise agreed with </w:t>
      </w:r>
      <w:r w:rsidR="00072B13">
        <w:rPr>
          <w:rStyle w:val="DeltaViewInsertion"/>
          <w:rFonts w:cs="Arial"/>
          <w:b/>
          <w:color w:val="auto"/>
          <w:sz w:val="20"/>
          <w:u w:val="none"/>
        </w:rPr>
        <w:t>The Company</w:t>
      </w:r>
      <w:r w:rsidR="00F47B17" w:rsidRPr="001C389A">
        <w:rPr>
          <w:rStyle w:val="DeltaViewInsertion"/>
          <w:rFonts w:cs="Arial"/>
          <w:color w:val="auto"/>
          <w:sz w:val="20"/>
          <w:u w:val="none"/>
        </w:rPr>
        <w:t xml:space="preserve"> </w:t>
      </w:r>
      <w:r w:rsidRPr="001C389A">
        <w:rPr>
          <w:rStyle w:val="DeltaViewInsertion"/>
          <w:rFonts w:cs="Arial"/>
          <w:color w:val="auto"/>
          <w:sz w:val="20"/>
          <w:u w:val="none"/>
        </w:rPr>
        <w:t xml:space="preserve">used for equipment that is installed at the site or copies of the relevant </w:t>
      </w:r>
      <w:r w:rsidR="00635EB1" w:rsidRPr="001C389A">
        <w:rPr>
          <w:rStyle w:val="DeltaViewInsertion"/>
          <w:rFonts w:cs="Arial"/>
          <w:b/>
          <w:color w:val="auto"/>
          <w:sz w:val="20"/>
          <w:u w:val="none"/>
        </w:rPr>
        <w:t>Equipment Certificates</w:t>
      </w:r>
      <w:r w:rsidRPr="001C389A">
        <w:rPr>
          <w:rStyle w:val="DeltaViewInsertion"/>
          <w:rFonts w:cs="Arial"/>
          <w:color w:val="auto"/>
          <w:sz w:val="20"/>
          <w:u w:val="none"/>
        </w:rPr>
        <w:t xml:space="preserve"> issued by an </w:t>
      </w:r>
      <w:r w:rsidR="00492C6C" w:rsidRPr="001C389A">
        <w:rPr>
          <w:rStyle w:val="DeltaViewInsertion"/>
          <w:rFonts w:cs="Arial"/>
          <w:b/>
          <w:color w:val="auto"/>
          <w:sz w:val="20"/>
          <w:u w:val="none"/>
        </w:rPr>
        <w:t>A</w:t>
      </w:r>
      <w:r w:rsidRPr="001C389A">
        <w:rPr>
          <w:rStyle w:val="DeltaViewInsertion"/>
          <w:rFonts w:cs="Arial"/>
          <w:b/>
          <w:color w:val="auto"/>
          <w:sz w:val="20"/>
          <w:u w:val="none"/>
        </w:rPr>
        <w:t xml:space="preserve">uthorised </w:t>
      </w:r>
      <w:r w:rsidR="00492C6C" w:rsidRPr="001C389A">
        <w:rPr>
          <w:rStyle w:val="DeltaViewInsertion"/>
          <w:rFonts w:cs="Arial"/>
          <w:b/>
          <w:color w:val="auto"/>
          <w:sz w:val="20"/>
          <w:u w:val="none"/>
        </w:rPr>
        <w:t>C</w:t>
      </w:r>
      <w:r w:rsidRPr="001C389A">
        <w:rPr>
          <w:rStyle w:val="DeltaViewInsertion"/>
          <w:rFonts w:cs="Arial"/>
          <w:b/>
          <w:color w:val="auto"/>
          <w:sz w:val="20"/>
          <w:u w:val="none"/>
        </w:rPr>
        <w:t xml:space="preserve">ertifier </w:t>
      </w:r>
      <w:r w:rsidR="003B08BA" w:rsidRPr="001C389A">
        <w:rPr>
          <w:rStyle w:val="DeltaViewInsertion"/>
          <w:rFonts w:cs="Arial"/>
          <w:color w:val="auto"/>
          <w:sz w:val="20"/>
          <w:u w:val="none"/>
        </w:rPr>
        <w:t xml:space="preserve">or otherwise </w:t>
      </w:r>
      <w:r w:rsidR="00635EB1" w:rsidRPr="001C389A">
        <w:rPr>
          <w:rStyle w:val="DeltaViewInsertion"/>
          <w:rFonts w:cs="Arial"/>
          <w:color w:val="auto"/>
          <w:sz w:val="20"/>
          <w:u w:val="none"/>
        </w:rPr>
        <w:t>where these are relied upon as part of the evidence of compliance</w:t>
      </w:r>
      <w:r w:rsidRPr="001C389A">
        <w:rPr>
          <w:rStyle w:val="DeltaViewInsertion"/>
          <w:rFonts w:cs="Arial"/>
          <w:color w:val="auto"/>
          <w:sz w:val="20"/>
          <w:u w:val="none"/>
        </w:rPr>
        <w:t>;</w:t>
      </w:r>
    </w:p>
    <w:p w14:paraId="3AADD163" w14:textId="77777777" w:rsidR="00B8098F" w:rsidRPr="001C389A" w:rsidRDefault="00B8098F" w:rsidP="00E30D18">
      <w:pPr>
        <w:pStyle w:val="Subtitle"/>
        <w:rPr>
          <w:rFonts w:cs="Arial"/>
          <w:sz w:val="20"/>
        </w:rPr>
      </w:pPr>
    </w:p>
    <w:p w14:paraId="394693E3" w14:textId="248E6CAB" w:rsidR="00B8098F" w:rsidRPr="001C389A" w:rsidRDefault="00B8098F" w:rsidP="003B5BF0">
      <w:pPr>
        <w:numPr>
          <w:ilvl w:val="0"/>
          <w:numId w:val="14"/>
        </w:numPr>
        <w:autoSpaceDE w:val="0"/>
        <w:autoSpaceDN w:val="0"/>
        <w:adjustRightInd w:val="0"/>
        <w:rPr>
          <w:rFonts w:cs="Arial"/>
          <w:sz w:val="20"/>
        </w:rPr>
      </w:pPr>
      <w:r w:rsidRPr="001C389A">
        <w:rPr>
          <w:rFonts w:cs="Arial"/>
          <w:sz w:val="20"/>
        </w:rPr>
        <w:t xml:space="preserve">As regards equipment used, for which an </w:t>
      </w:r>
      <w:r w:rsidR="003B08BA" w:rsidRPr="001C389A">
        <w:rPr>
          <w:rStyle w:val="DeltaViewInsertion"/>
          <w:rFonts w:cs="Arial"/>
          <w:b/>
          <w:color w:val="auto"/>
          <w:sz w:val="20"/>
          <w:u w:val="none"/>
        </w:rPr>
        <w:t>Equipment Certificate</w:t>
      </w:r>
      <w:r w:rsidR="003B08BA" w:rsidRPr="001C389A">
        <w:rPr>
          <w:rStyle w:val="DeltaViewInsertion"/>
          <w:rFonts w:cs="Arial"/>
          <w:color w:val="auto"/>
          <w:sz w:val="20"/>
          <w:u w:val="none"/>
        </w:rPr>
        <w:t xml:space="preserve"> </w:t>
      </w:r>
      <w:r w:rsidRPr="001C389A">
        <w:rPr>
          <w:rFonts w:cs="Arial"/>
          <w:sz w:val="20"/>
        </w:rPr>
        <w:t>has not been received, information shall be provided as directed</w:t>
      </w:r>
      <w:r w:rsidR="003B08BA" w:rsidRPr="001C389A">
        <w:rPr>
          <w:rFonts w:cs="Arial"/>
          <w:sz w:val="20"/>
        </w:rPr>
        <w:t xml:space="preserve"> by</w:t>
      </w:r>
      <w:r w:rsidRPr="001C389A">
        <w:rPr>
          <w:rFonts w:cs="Arial"/>
          <w:sz w:val="20"/>
        </w:rPr>
        <w:t xml:space="preserve"> </w:t>
      </w:r>
      <w:r w:rsidR="00072B13">
        <w:rPr>
          <w:rFonts w:cs="Arial"/>
          <w:b/>
          <w:sz w:val="20"/>
        </w:rPr>
        <w:t>The Company</w:t>
      </w:r>
      <w:r w:rsidR="003B08BA" w:rsidRPr="001C389A">
        <w:rPr>
          <w:rFonts w:cs="Arial"/>
          <w:sz w:val="20"/>
        </w:rPr>
        <w:t xml:space="preserve"> or the </w:t>
      </w:r>
      <w:r w:rsidR="003B08BA" w:rsidRPr="001C389A">
        <w:rPr>
          <w:rFonts w:cs="Arial"/>
          <w:b/>
          <w:sz w:val="20"/>
        </w:rPr>
        <w:t>Relevant Network O</w:t>
      </w:r>
      <w:r w:rsidRPr="001C389A">
        <w:rPr>
          <w:rFonts w:cs="Arial"/>
          <w:b/>
          <w:sz w:val="20"/>
        </w:rPr>
        <w:t>perator;</w:t>
      </w:r>
      <w:r w:rsidRPr="001C389A">
        <w:rPr>
          <w:rFonts w:cs="Arial"/>
          <w:sz w:val="20"/>
        </w:rPr>
        <w:t xml:space="preserve"> and</w:t>
      </w:r>
    </w:p>
    <w:p w14:paraId="63A44BE5" w14:textId="77777777" w:rsidR="00635EB1" w:rsidRPr="001C389A" w:rsidRDefault="00635EB1" w:rsidP="00635EB1">
      <w:pPr>
        <w:ind w:left="1620"/>
        <w:rPr>
          <w:rFonts w:cs="Arial"/>
          <w:sz w:val="20"/>
        </w:rPr>
      </w:pPr>
    </w:p>
    <w:p w14:paraId="310087A1" w14:textId="77777777" w:rsidR="00635EB1" w:rsidRPr="001C389A" w:rsidRDefault="00B8098F" w:rsidP="003B5BF0">
      <w:pPr>
        <w:numPr>
          <w:ilvl w:val="0"/>
          <w:numId w:val="14"/>
        </w:numPr>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 xml:space="preserve">The contact details of the </w:t>
      </w:r>
      <w:r w:rsidR="003B08BA" w:rsidRPr="001C389A">
        <w:rPr>
          <w:rStyle w:val="DeltaViewInsertion"/>
          <w:rFonts w:cs="Arial"/>
          <w:b/>
          <w:color w:val="auto"/>
          <w:sz w:val="20"/>
          <w:u w:val="none"/>
        </w:rPr>
        <w:t xml:space="preserve">Generator </w:t>
      </w:r>
      <w:r w:rsidRPr="001C389A">
        <w:rPr>
          <w:rStyle w:val="DeltaViewInsertion"/>
          <w:rFonts w:cs="Arial"/>
          <w:color w:val="auto"/>
          <w:sz w:val="20"/>
          <w:u w:val="none"/>
        </w:rPr>
        <w:t>and the installer and their signature</w:t>
      </w:r>
      <w:r w:rsidR="003B08BA" w:rsidRPr="001C389A">
        <w:rPr>
          <w:rStyle w:val="DeltaViewInsertion"/>
          <w:rFonts w:cs="Arial"/>
          <w:color w:val="auto"/>
          <w:sz w:val="20"/>
          <w:u w:val="none"/>
        </w:rPr>
        <w:t>s</w:t>
      </w:r>
      <w:r w:rsidR="00635EB1" w:rsidRPr="001C389A">
        <w:rPr>
          <w:rStyle w:val="DeltaViewInsertion"/>
          <w:rFonts w:cs="Arial"/>
          <w:color w:val="auto"/>
          <w:sz w:val="20"/>
          <w:u w:val="none"/>
        </w:rPr>
        <w:t xml:space="preserve">. </w:t>
      </w:r>
    </w:p>
    <w:p w14:paraId="7C5FF37E" w14:textId="77777777" w:rsidR="00635EB1" w:rsidRPr="001C389A" w:rsidRDefault="00635EB1" w:rsidP="00635EB1">
      <w:pPr>
        <w:rPr>
          <w:rFonts w:cs="Arial"/>
          <w:sz w:val="20"/>
        </w:rPr>
      </w:pPr>
    </w:p>
    <w:p w14:paraId="080D17F9" w14:textId="77777777" w:rsidR="00635EB1" w:rsidRPr="001C389A" w:rsidRDefault="002F5F51" w:rsidP="00635EB1">
      <w:pPr>
        <w:tabs>
          <w:tab w:val="left" w:pos="1566"/>
          <w:tab w:val="left" w:pos="2286"/>
          <w:tab w:val="left" w:pos="2736"/>
          <w:tab w:val="left" w:pos="3600"/>
          <w:tab w:val="left" w:pos="4608"/>
          <w:tab w:val="left" w:pos="5904"/>
        </w:tabs>
        <w:ind w:left="1566" w:hanging="1566"/>
        <w:rPr>
          <w:rFonts w:cs="Arial"/>
          <w:sz w:val="20"/>
        </w:rPr>
      </w:pPr>
      <w:r w:rsidRPr="001C389A">
        <w:rPr>
          <w:rStyle w:val="DeltaViewInsertion"/>
          <w:rFonts w:cs="Arial"/>
          <w:color w:val="auto"/>
          <w:sz w:val="20"/>
          <w:u w:val="none"/>
        </w:rPr>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.3.2</w:t>
      </w:r>
      <w:r w:rsidR="00635EB1" w:rsidRPr="001C389A">
        <w:rPr>
          <w:rStyle w:val="DeltaViewInsertion"/>
          <w:rFonts w:cs="Arial"/>
          <w:color w:val="auto"/>
          <w:sz w:val="20"/>
          <w:u w:val="none"/>
        </w:rPr>
        <w:tab/>
        <w:t xml:space="preserve">The items referred to in </w:t>
      </w:r>
      <w:r w:rsidRPr="001C389A">
        <w:rPr>
          <w:rStyle w:val="DeltaViewInsertion"/>
          <w:rFonts w:cs="Arial"/>
          <w:color w:val="auto"/>
          <w:sz w:val="20"/>
          <w:u w:val="none"/>
        </w:rPr>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 xml:space="preserve">.3 shall be submitted by the </w:t>
      </w:r>
      <w:r w:rsidR="003B08BA" w:rsidRPr="001C389A">
        <w:rPr>
          <w:rStyle w:val="DeltaViewInsertion"/>
          <w:rFonts w:cs="Arial"/>
          <w:b/>
          <w:color w:val="auto"/>
          <w:sz w:val="20"/>
          <w:u w:val="none"/>
        </w:rPr>
        <w:t>Generator</w:t>
      </w:r>
      <w:r w:rsidR="00635EB1" w:rsidRPr="001C389A">
        <w:rPr>
          <w:rStyle w:val="DeltaViewInsertion"/>
          <w:rFonts w:cs="Arial"/>
          <w:color w:val="auto"/>
          <w:sz w:val="20"/>
          <w:u w:val="none"/>
        </w:rPr>
        <w:t xml:space="preserve"> </w:t>
      </w:r>
      <w:r w:rsidR="00571571" w:rsidRPr="001C389A">
        <w:rPr>
          <w:rStyle w:val="DeltaViewInsertion"/>
          <w:rFonts w:cs="Arial"/>
          <w:color w:val="auto"/>
          <w:sz w:val="20"/>
          <w:u w:val="none"/>
        </w:rPr>
        <w:t xml:space="preserve">in the form of </w:t>
      </w:r>
      <w:r w:rsidR="00B8098F" w:rsidRPr="001C389A">
        <w:rPr>
          <w:rStyle w:val="DeltaViewInsertion"/>
          <w:rFonts w:cs="Arial"/>
          <w:color w:val="auto"/>
          <w:sz w:val="20"/>
          <w:u w:val="none"/>
        </w:rPr>
        <w:t xml:space="preserve">an </w:t>
      </w:r>
      <w:r w:rsidR="00B944EA" w:rsidRPr="001C389A">
        <w:rPr>
          <w:rStyle w:val="DeltaViewInsertion"/>
          <w:rFonts w:cs="Arial"/>
          <w:b/>
          <w:color w:val="auto"/>
          <w:sz w:val="20"/>
          <w:u w:val="none"/>
        </w:rPr>
        <w:t>Installation D</w:t>
      </w:r>
      <w:r w:rsidR="00571571" w:rsidRPr="001C389A">
        <w:rPr>
          <w:rStyle w:val="DeltaViewInsertion"/>
          <w:rFonts w:cs="Arial"/>
          <w:b/>
          <w:color w:val="auto"/>
          <w:sz w:val="20"/>
          <w:u w:val="none"/>
        </w:rPr>
        <w:t>ocument</w:t>
      </w:r>
      <w:r w:rsidR="00571571" w:rsidRPr="001C389A">
        <w:rPr>
          <w:rStyle w:val="DeltaViewInsertion"/>
          <w:rFonts w:cs="Arial"/>
          <w:color w:val="auto"/>
          <w:sz w:val="20"/>
          <w:u w:val="none"/>
        </w:rPr>
        <w:t xml:space="preserve"> for ea</w:t>
      </w:r>
      <w:r w:rsidR="003B08BA" w:rsidRPr="001C389A">
        <w:rPr>
          <w:rStyle w:val="DeltaViewInsertion"/>
          <w:rFonts w:cs="Arial"/>
          <w:color w:val="auto"/>
          <w:sz w:val="20"/>
          <w:u w:val="none"/>
        </w:rPr>
        <w:t xml:space="preserve">ch applicable </w:t>
      </w:r>
      <w:r w:rsidR="003B08BA" w:rsidRPr="001C389A">
        <w:rPr>
          <w:rStyle w:val="DeltaViewInsertion"/>
          <w:rFonts w:cs="Arial"/>
          <w:b/>
          <w:color w:val="auto"/>
          <w:sz w:val="20"/>
          <w:u w:val="none"/>
        </w:rPr>
        <w:t>Power Generating M</w:t>
      </w:r>
      <w:r w:rsidR="00571571" w:rsidRPr="001C389A">
        <w:rPr>
          <w:rStyle w:val="DeltaViewInsertion"/>
          <w:rFonts w:cs="Arial"/>
          <w:b/>
          <w:color w:val="auto"/>
          <w:sz w:val="20"/>
          <w:u w:val="none"/>
        </w:rPr>
        <w:t>odule</w:t>
      </w:r>
      <w:r w:rsidR="00571571" w:rsidRPr="001C389A">
        <w:rPr>
          <w:rStyle w:val="DeltaViewInsertion"/>
          <w:rFonts w:cs="Arial"/>
          <w:color w:val="auto"/>
          <w:sz w:val="20"/>
          <w:u w:val="none"/>
        </w:rPr>
        <w:t>.</w:t>
      </w:r>
      <w:r w:rsidR="00635EB1" w:rsidRPr="001C389A">
        <w:rPr>
          <w:rStyle w:val="DeltaViewInsertion"/>
          <w:rFonts w:cs="Arial"/>
          <w:color w:val="auto"/>
          <w:sz w:val="20"/>
          <w:u w:val="none"/>
        </w:rPr>
        <w:t xml:space="preserve">  </w:t>
      </w:r>
    </w:p>
    <w:p w14:paraId="795D4DD9" w14:textId="77777777" w:rsidR="00635EB1" w:rsidRPr="001C389A" w:rsidRDefault="00635EB1" w:rsidP="00635EB1">
      <w:pPr>
        <w:tabs>
          <w:tab w:val="left" w:pos="1566"/>
          <w:tab w:val="left" w:pos="2286"/>
          <w:tab w:val="left" w:pos="2736"/>
          <w:tab w:val="left" w:pos="3600"/>
          <w:tab w:val="left" w:pos="4608"/>
          <w:tab w:val="left" w:pos="5904"/>
        </w:tabs>
        <w:rPr>
          <w:rFonts w:cs="Arial"/>
          <w:sz w:val="20"/>
        </w:rPr>
      </w:pPr>
    </w:p>
    <w:p w14:paraId="0B8065FC" w14:textId="77777777" w:rsidR="00635EB1" w:rsidRPr="001C389A" w:rsidRDefault="002F5F51" w:rsidP="00635EB1">
      <w:pPr>
        <w:tabs>
          <w:tab w:val="left" w:pos="1566"/>
          <w:tab w:val="left" w:pos="2268"/>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635EB1" w:rsidRPr="001C389A">
        <w:rPr>
          <w:rStyle w:val="DeltaViewInsertion"/>
          <w:rFonts w:cs="Arial"/>
          <w:color w:val="auto"/>
          <w:sz w:val="20"/>
          <w:u w:val="none"/>
        </w:rPr>
        <w:t>.</w:t>
      </w:r>
      <w:r w:rsidR="00D31A41" w:rsidRPr="001C389A">
        <w:rPr>
          <w:rStyle w:val="DeltaViewInsertion"/>
          <w:rFonts w:cs="Arial"/>
          <w:color w:val="auto"/>
          <w:sz w:val="20"/>
          <w:u w:val="none"/>
        </w:rPr>
        <w:t>6.1</w:t>
      </w:r>
      <w:r w:rsidR="00635EB1" w:rsidRPr="001C389A">
        <w:rPr>
          <w:rStyle w:val="DeltaViewInsertion"/>
          <w:rFonts w:cs="Arial"/>
          <w:color w:val="auto"/>
          <w:sz w:val="20"/>
          <w:u w:val="none"/>
        </w:rPr>
        <w:t>.4</w:t>
      </w:r>
      <w:r w:rsidR="00635EB1" w:rsidRPr="001C389A">
        <w:rPr>
          <w:rStyle w:val="DeltaViewInsertion"/>
          <w:rFonts w:cs="Arial"/>
          <w:color w:val="auto"/>
          <w:sz w:val="20"/>
          <w:u w:val="none"/>
        </w:rPr>
        <w:tab/>
      </w:r>
      <w:r w:rsidR="00635EB1" w:rsidRPr="001C389A">
        <w:rPr>
          <w:rStyle w:val="DeltaViewInsertion"/>
          <w:rFonts w:cs="Arial"/>
          <w:color w:val="auto"/>
          <w:sz w:val="20"/>
          <w:u w:val="none"/>
        </w:rPr>
        <w:tab/>
        <w:t>No</w:t>
      </w:r>
      <w:r w:rsidR="007655FE" w:rsidRPr="001C389A">
        <w:rPr>
          <w:rStyle w:val="DeltaViewInsertion"/>
          <w:rFonts w:cs="Arial"/>
          <w:color w:val="auto"/>
          <w:sz w:val="20"/>
          <w:u w:val="none"/>
        </w:rPr>
        <w:t xml:space="preserve"> </w:t>
      </w:r>
      <w:r w:rsidR="003B08BA" w:rsidRPr="001C389A">
        <w:rPr>
          <w:rStyle w:val="DeltaViewInsertion"/>
          <w:rFonts w:cs="Arial"/>
          <w:b/>
          <w:color w:val="auto"/>
          <w:sz w:val="20"/>
          <w:u w:val="none"/>
        </w:rPr>
        <w:t>Power Generating Module</w:t>
      </w:r>
      <w:r w:rsidR="000A2C76" w:rsidRPr="001C389A">
        <w:rPr>
          <w:rStyle w:val="DeltaViewInsertion"/>
          <w:rFonts w:cs="Arial"/>
          <w:b/>
          <w:color w:val="auto"/>
          <w:sz w:val="20"/>
          <w:u w:val="none"/>
        </w:rPr>
        <w:t xml:space="preserve"> </w:t>
      </w:r>
      <w:r w:rsidR="00635EB1" w:rsidRPr="001C389A">
        <w:rPr>
          <w:rStyle w:val="DeltaViewInsertion"/>
          <w:rFonts w:cs="Arial"/>
          <w:color w:val="auto"/>
          <w:sz w:val="20"/>
          <w:u w:val="none"/>
        </w:rPr>
        <w:t xml:space="preserve">shall be </w:t>
      </w:r>
      <w:r w:rsidR="00635EB1" w:rsidRPr="001C389A">
        <w:rPr>
          <w:rStyle w:val="DeltaViewInsertion"/>
          <w:rFonts w:cs="Arial"/>
          <w:b/>
          <w:color w:val="auto"/>
          <w:sz w:val="20"/>
          <w:u w:val="none"/>
        </w:rPr>
        <w:t xml:space="preserve">Synchronised </w:t>
      </w:r>
      <w:r w:rsidR="00635EB1" w:rsidRPr="001C389A">
        <w:rPr>
          <w:rStyle w:val="DeltaViewInsertion"/>
          <w:rFonts w:cs="Arial"/>
          <w:color w:val="auto"/>
          <w:sz w:val="20"/>
          <w:u w:val="none"/>
        </w:rPr>
        <w:t>to the</w:t>
      </w:r>
      <w:r w:rsidR="00635EB1" w:rsidRPr="001C389A">
        <w:rPr>
          <w:rStyle w:val="DeltaViewInsertion"/>
          <w:rFonts w:cs="Arial"/>
          <w:b/>
          <w:color w:val="auto"/>
          <w:sz w:val="20"/>
          <w:u w:val="none"/>
        </w:rPr>
        <w:t xml:space="preserve"> Total System</w:t>
      </w:r>
      <w:r w:rsidR="00635EB1" w:rsidRPr="001C389A">
        <w:rPr>
          <w:rStyle w:val="DeltaViewInsertion"/>
          <w:rFonts w:cs="Arial"/>
          <w:color w:val="auto"/>
          <w:sz w:val="20"/>
          <w:u w:val="none"/>
        </w:rPr>
        <w:t xml:space="preserve"> until the later of:</w:t>
      </w:r>
    </w:p>
    <w:p w14:paraId="57D53A9B" w14:textId="77777777" w:rsidR="00635EB1" w:rsidRPr="001C389A" w:rsidRDefault="00635EB1" w:rsidP="00635EB1">
      <w:pPr>
        <w:tabs>
          <w:tab w:val="left" w:pos="2268"/>
          <w:tab w:val="left" w:pos="2977"/>
          <w:tab w:val="left" w:pos="3600"/>
          <w:tab w:val="left" w:pos="4608"/>
          <w:tab w:val="left" w:pos="5904"/>
        </w:tabs>
        <w:ind w:left="2268" w:hanging="850"/>
        <w:rPr>
          <w:rFonts w:cs="Arial"/>
          <w:sz w:val="20"/>
        </w:rPr>
      </w:pPr>
    </w:p>
    <w:p w14:paraId="2A361FC8" w14:textId="77777777" w:rsidR="00635EB1" w:rsidRPr="001C389A" w:rsidRDefault="00635EB1" w:rsidP="00E30D18">
      <w:pPr>
        <w:tabs>
          <w:tab w:val="left" w:pos="2268"/>
          <w:tab w:val="left" w:pos="2977"/>
          <w:tab w:val="left" w:pos="3600"/>
          <w:tab w:val="left" w:pos="4608"/>
          <w:tab w:val="left" w:pos="5904"/>
        </w:tabs>
        <w:autoSpaceDE w:val="0"/>
        <w:autoSpaceDN w:val="0"/>
        <w:adjustRightInd w:val="0"/>
        <w:ind w:left="2268" w:hanging="708"/>
        <w:rPr>
          <w:rFonts w:cs="Arial"/>
          <w:sz w:val="20"/>
        </w:rPr>
      </w:pPr>
      <w:r w:rsidRPr="001C389A">
        <w:rPr>
          <w:rStyle w:val="DeltaViewInsertion"/>
          <w:rFonts w:cs="Arial"/>
          <w:color w:val="auto"/>
          <w:sz w:val="20"/>
          <w:u w:val="none"/>
        </w:rPr>
        <w:t>(a)</w:t>
      </w:r>
      <w:r w:rsidRPr="001C389A">
        <w:rPr>
          <w:rStyle w:val="DeltaViewInsertion"/>
          <w:rFonts w:cs="Arial"/>
          <w:color w:val="auto"/>
          <w:sz w:val="20"/>
          <w:u w:val="none"/>
        </w:rPr>
        <w:tab/>
        <w:t xml:space="preserve">the date specified by </w:t>
      </w:r>
      <w:r w:rsidR="007655FE" w:rsidRPr="001C389A">
        <w:rPr>
          <w:rStyle w:val="DeltaViewInsertion"/>
          <w:rFonts w:cs="Arial"/>
          <w:color w:val="auto"/>
          <w:sz w:val="20"/>
          <w:u w:val="none"/>
        </w:rPr>
        <w:t xml:space="preserve">the </w:t>
      </w:r>
      <w:r w:rsidR="00B944EA" w:rsidRPr="001C389A">
        <w:rPr>
          <w:rStyle w:val="DeltaViewInsertion"/>
          <w:rFonts w:cs="Arial"/>
          <w:b/>
          <w:color w:val="auto"/>
          <w:sz w:val="20"/>
          <w:u w:val="none"/>
        </w:rPr>
        <w:t>Generator</w:t>
      </w:r>
      <w:r w:rsidR="007655FE" w:rsidRPr="001C389A">
        <w:rPr>
          <w:rStyle w:val="DeltaViewInsertion"/>
          <w:rFonts w:cs="Arial"/>
          <w:color w:val="auto"/>
          <w:sz w:val="20"/>
          <w:u w:val="none"/>
        </w:rPr>
        <w:t xml:space="preserve"> i</w:t>
      </w:r>
      <w:r w:rsidRPr="001C389A">
        <w:rPr>
          <w:rStyle w:val="DeltaViewInsertion"/>
          <w:rFonts w:cs="Arial"/>
          <w:color w:val="auto"/>
          <w:sz w:val="20"/>
          <w:u w:val="none"/>
        </w:rPr>
        <w:t xml:space="preserve">n the </w:t>
      </w:r>
      <w:r w:rsidR="00EC7605" w:rsidRPr="001C389A">
        <w:rPr>
          <w:rStyle w:val="DeltaViewInsertion"/>
          <w:rFonts w:cs="Arial"/>
          <w:b/>
          <w:color w:val="auto"/>
          <w:sz w:val="20"/>
          <w:u w:val="none"/>
        </w:rPr>
        <w:t>Installation D</w:t>
      </w:r>
      <w:r w:rsidR="007655FE" w:rsidRPr="001C389A">
        <w:rPr>
          <w:rStyle w:val="DeltaViewInsertion"/>
          <w:rFonts w:cs="Arial"/>
          <w:b/>
          <w:color w:val="auto"/>
          <w:sz w:val="20"/>
          <w:u w:val="none"/>
        </w:rPr>
        <w:t>ocument</w:t>
      </w:r>
      <w:r w:rsidR="007655FE" w:rsidRPr="001C389A">
        <w:rPr>
          <w:rStyle w:val="DeltaViewInsertion"/>
          <w:rFonts w:cs="Arial"/>
          <w:color w:val="auto"/>
          <w:sz w:val="20"/>
          <w:u w:val="none"/>
        </w:rPr>
        <w:t xml:space="preserve"> </w:t>
      </w:r>
      <w:r w:rsidRPr="001C389A">
        <w:rPr>
          <w:rStyle w:val="DeltaViewInsertion"/>
          <w:rFonts w:cs="Arial"/>
          <w:color w:val="auto"/>
          <w:sz w:val="20"/>
          <w:u w:val="none"/>
        </w:rPr>
        <w:t>issued in respect of</w:t>
      </w:r>
      <w:r w:rsidRPr="001C389A">
        <w:rPr>
          <w:rStyle w:val="DeltaViewInsertion"/>
          <w:rFonts w:cs="Arial"/>
          <w:b/>
          <w:color w:val="auto"/>
          <w:sz w:val="20"/>
          <w:u w:val="none"/>
        </w:rPr>
        <w:t xml:space="preserve"> </w:t>
      </w:r>
      <w:r w:rsidR="00571571" w:rsidRPr="001C389A">
        <w:rPr>
          <w:rStyle w:val="DeltaViewInsertion"/>
          <w:rFonts w:cs="Arial"/>
          <w:color w:val="auto"/>
          <w:sz w:val="20"/>
          <w:u w:val="none"/>
        </w:rPr>
        <w:t>each applicabl</w:t>
      </w:r>
      <w:r w:rsidRPr="001C389A">
        <w:rPr>
          <w:rStyle w:val="DeltaViewInsertion"/>
          <w:rFonts w:cs="Arial"/>
          <w:color w:val="auto"/>
          <w:sz w:val="20"/>
          <w:u w:val="none"/>
        </w:rPr>
        <w:t>e</w:t>
      </w:r>
      <w:r w:rsidRPr="001C389A">
        <w:rPr>
          <w:rStyle w:val="DeltaViewInsertion"/>
          <w:rFonts w:cs="Arial"/>
          <w:b/>
          <w:color w:val="auto"/>
          <w:sz w:val="20"/>
          <w:u w:val="none"/>
        </w:rPr>
        <w:t xml:space="preserve"> </w:t>
      </w:r>
      <w:r w:rsidR="003B08BA" w:rsidRPr="001C389A">
        <w:rPr>
          <w:rStyle w:val="DeltaViewInsertion"/>
          <w:rFonts w:cs="Arial"/>
          <w:b/>
          <w:color w:val="auto"/>
          <w:sz w:val="20"/>
          <w:u w:val="none"/>
        </w:rPr>
        <w:t>Power Generating M</w:t>
      </w:r>
      <w:r w:rsidR="00571571" w:rsidRPr="001C389A">
        <w:rPr>
          <w:rStyle w:val="DeltaViewInsertion"/>
          <w:rFonts w:cs="Arial"/>
          <w:b/>
          <w:color w:val="auto"/>
          <w:sz w:val="20"/>
          <w:u w:val="none"/>
        </w:rPr>
        <w:t>odule</w:t>
      </w:r>
      <w:r w:rsidRPr="001C389A">
        <w:rPr>
          <w:rStyle w:val="DeltaViewInsertion"/>
          <w:rFonts w:cs="Arial"/>
          <w:b/>
          <w:color w:val="auto"/>
          <w:sz w:val="20"/>
          <w:u w:val="none"/>
        </w:rPr>
        <w:t>(s)</w:t>
      </w:r>
      <w:r w:rsidRPr="001C389A">
        <w:rPr>
          <w:rStyle w:val="DeltaViewInsertion"/>
          <w:rFonts w:cs="Arial"/>
          <w:color w:val="auto"/>
          <w:sz w:val="20"/>
          <w:u w:val="none"/>
        </w:rPr>
        <w:t>; and,</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 </w:t>
      </w:r>
    </w:p>
    <w:p w14:paraId="796DFC77" w14:textId="77777777" w:rsidR="00635EB1" w:rsidRPr="001C389A" w:rsidRDefault="00635EB1" w:rsidP="00635EB1">
      <w:pPr>
        <w:tabs>
          <w:tab w:val="left" w:pos="2268"/>
          <w:tab w:val="left" w:pos="2977"/>
          <w:tab w:val="left" w:pos="3600"/>
          <w:tab w:val="left" w:pos="4608"/>
          <w:tab w:val="left" w:pos="5904"/>
        </w:tabs>
        <w:ind w:left="2268" w:hanging="850"/>
        <w:rPr>
          <w:rFonts w:cs="Arial"/>
          <w:sz w:val="20"/>
        </w:rPr>
      </w:pPr>
    </w:p>
    <w:p w14:paraId="0B7B6602" w14:textId="06EB98AB" w:rsidR="00635EB1" w:rsidRPr="001C389A" w:rsidRDefault="00635EB1" w:rsidP="00635EB1">
      <w:pPr>
        <w:tabs>
          <w:tab w:val="left" w:pos="2268"/>
          <w:tab w:val="left" w:pos="2977"/>
          <w:tab w:val="left" w:pos="3600"/>
          <w:tab w:val="left" w:pos="4608"/>
          <w:tab w:val="left" w:pos="5904"/>
        </w:tabs>
        <w:ind w:left="2268" w:hanging="708"/>
        <w:rPr>
          <w:rFonts w:cs="Arial"/>
          <w:sz w:val="20"/>
        </w:rPr>
      </w:pPr>
      <w:r w:rsidRPr="001C389A">
        <w:rPr>
          <w:rStyle w:val="DeltaViewInsertion"/>
          <w:rFonts w:cs="Arial"/>
          <w:color w:val="auto"/>
          <w:sz w:val="20"/>
          <w:u w:val="none"/>
        </w:rPr>
        <w:t>(</w:t>
      </w:r>
      <w:r w:rsidR="00E32A00" w:rsidRPr="001C389A">
        <w:rPr>
          <w:rStyle w:val="DeltaViewInsertion"/>
          <w:rFonts w:cs="Arial"/>
          <w:color w:val="auto"/>
          <w:sz w:val="20"/>
          <w:u w:val="none"/>
        </w:rPr>
        <w:t>b</w:t>
      </w:r>
      <w:r w:rsidRPr="001C389A">
        <w:rPr>
          <w:rStyle w:val="DeltaViewInsertion"/>
          <w:rFonts w:cs="Arial"/>
          <w:color w:val="auto"/>
          <w:sz w:val="20"/>
          <w:u w:val="none"/>
        </w:rPr>
        <w:t>)</w:t>
      </w:r>
      <w:r w:rsidRPr="001C389A">
        <w:rPr>
          <w:rStyle w:val="DeltaViewInsertion"/>
          <w:rFonts w:cs="Arial"/>
          <w:color w:val="auto"/>
          <w:sz w:val="20"/>
          <w:u w:val="none"/>
        </w:rPr>
        <w:tab/>
      </w:r>
      <w:r w:rsidR="000A2C76" w:rsidRPr="001C389A">
        <w:rPr>
          <w:rStyle w:val="DeltaViewInsertion"/>
          <w:rFonts w:cs="Arial"/>
          <w:color w:val="auto"/>
          <w:sz w:val="20"/>
          <w:u w:val="none"/>
        </w:rPr>
        <w:t>acknowledgement is received</w:t>
      </w:r>
      <w:r w:rsidR="007655FE" w:rsidRPr="001C389A">
        <w:rPr>
          <w:rStyle w:val="DeltaViewInsertion"/>
          <w:rFonts w:cs="Arial"/>
          <w:color w:val="auto"/>
          <w:sz w:val="20"/>
          <w:u w:val="none"/>
        </w:rPr>
        <w:t xml:space="preserve"> </w:t>
      </w:r>
      <w:r w:rsidR="000A2C76" w:rsidRPr="001C389A">
        <w:rPr>
          <w:rStyle w:val="DeltaViewInsertion"/>
          <w:rFonts w:cs="Arial"/>
          <w:color w:val="auto"/>
          <w:sz w:val="20"/>
          <w:u w:val="none"/>
        </w:rPr>
        <w:t xml:space="preserve">from </w:t>
      </w:r>
      <w:r w:rsidR="00072B13">
        <w:rPr>
          <w:rStyle w:val="DeltaViewInsertion"/>
          <w:rFonts w:cs="Arial"/>
          <w:b/>
          <w:color w:val="auto"/>
          <w:sz w:val="20"/>
          <w:u w:val="none"/>
        </w:rPr>
        <w:t>The Company</w:t>
      </w:r>
      <w:r w:rsidR="000A2C76" w:rsidRPr="001C389A">
        <w:rPr>
          <w:rStyle w:val="DeltaViewInsertion"/>
          <w:rFonts w:cs="Arial"/>
          <w:color w:val="auto"/>
          <w:sz w:val="20"/>
          <w:u w:val="none"/>
        </w:rPr>
        <w:t xml:space="preserve"> confirming receipt of the </w:t>
      </w:r>
      <w:r w:rsidR="00B944EA" w:rsidRPr="001C389A">
        <w:rPr>
          <w:rStyle w:val="DeltaViewInsertion"/>
          <w:rFonts w:cs="Arial"/>
          <w:b/>
          <w:color w:val="auto"/>
          <w:sz w:val="20"/>
          <w:u w:val="none"/>
        </w:rPr>
        <w:t>Installation D</w:t>
      </w:r>
      <w:r w:rsidR="000A2C76" w:rsidRPr="001C389A">
        <w:rPr>
          <w:rStyle w:val="DeltaViewInsertion"/>
          <w:rFonts w:cs="Arial"/>
          <w:b/>
          <w:color w:val="auto"/>
          <w:sz w:val="20"/>
          <w:u w:val="none"/>
        </w:rPr>
        <w:t>ocument</w:t>
      </w:r>
      <w:r w:rsidR="000A2C76" w:rsidRPr="001C389A">
        <w:rPr>
          <w:rStyle w:val="DeltaViewInsertion"/>
          <w:rFonts w:cs="Arial"/>
          <w:color w:val="auto"/>
          <w:sz w:val="20"/>
          <w:u w:val="none"/>
        </w:rPr>
        <w:t>.</w:t>
      </w:r>
    </w:p>
    <w:p w14:paraId="1805091C" w14:textId="77777777" w:rsidR="00635EB1" w:rsidRPr="001C389A" w:rsidRDefault="00635EB1" w:rsidP="00635EB1">
      <w:pPr>
        <w:tabs>
          <w:tab w:val="left" w:pos="1566"/>
          <w:tab w:val="left" w:pos="2286"/>
          <w:tab w:val="left" w:pos="2736"/>
          <w:tab w:val="left" w:pos="3600"/>
          <w:tab w:val="left" w:pos="4608"/>
          <w:tab w:val="left" w:pos="5904"/>
        </w:tabs>
        <w:ind w:left="1560" w:hanging="1560"/>
        <w:rPr>
          <w:rFonts w:cs="Arial"/>
          <w:sz w:val="20"/>
        </w:rPr>
      </w:pPr>
    </w:p>
    <w:p w14:paraId="143B3B5C" w14:textId="174C8E1C" w:rsidR="00635EB1" w:rsidRPr="001C389A" w:rsidRDefault="002F5F51" w:rsidP="00E30D18">
      <w:pPr>
        <w:tabs>
          <w:tab w:val="left" w:pos="1566"/>
          <w:tab w:val="left" w:pos="2286"/>
          <w:tab w:val="left" w:pos="2736"/>
          <w:tab w:val="left" w:pos="3600"/>
          <w:tab w:val="left" w:pos="4608"/>
          <w:tab w:val="left" w:pos="5904"/>
        </w:tabs>
        <w:ind w:left="1560" w:hanging="1560"/>
        <w:rPr>
          <w:rFonts w:cs="Arial"/>
          <w:b/>
          <w:sz w:val="20"/>
        </w:rPr>
      </w:pPr>
      <w:r w:rsidRPr="001C389A">
        <w:rPr>
          <w:rStyle w:val="DeltaViewInsertion"/>
          <w:rFonts w:cs="Arial"/>
          <w:color w:val="auto"/>
          <w:sz w:val="20"/>
          <w:u w:val="none"/>
        </w:rPr>
        <w:t>ECP</w:t>
      </w:r>
      <w:r w:rsidR="007655FE" w:rsidRPr="001C389A">
        <w:rPr>
          <w:rStyle w:val="DeltaViewInsertion"/>
          <w:rFonts w:cs="Arial"/>
          <w:color w:val="auto"/>
          <w:sz w:val="20"/>
          <w:u w:val="none"/>
        </w:rPr>
        <w:t>.</w:t>
      </w:r>
      <w:r w:rsidR="00D31A41" w:rsidRPr="001C389A">
        <w:rPr>
          <w:rStyle w:val="DeltaViewInsertion"/>
          <w:rFonts w:cs="Arial"/>
          <w:color w:val="auto"/>
          <w:sz w:val="20"/>
          <w:u w:val="none"/>
        </w:rPr>
        <w:t>6.1</w:t>
      </w:r>
      <w:r w:rsidR="007655FE" w:rsidRPr="001C389A">
        <w:rPr>
          <w:rStyle w:val="DeltaViewInsertion"/>
          <w:rFonts w:cs="Arial"/>
          <w:color w:val="auto"/>
          <w:sz w:val="20"/>
          <w:u w:val="none"/>
        </w:rPr>
        <w:t>.5</w:t>
      </w:r>
      <w:r w:rsidR="00635EB1" w:rsidRPr="001C389A">
        <w:rPr>
          <w:rStyle w:val="DeltaViewInsertion"/>
          <w:rFonts w:cs="Arial"/>
          <w:color w:val="auto"/>
          <w:sz w:val="20"/>
          <w:u w:val="none"/>
        </w:rPr>
        <w:tab/>
        <w:t xml:space="preserve">When the requirements of </w:t>
      </w:r>
      <w:r w:rsidRPr="001C389A">
        <w:rPr>
          <w:rStyle w:val="DeltaViewInsertion"/>
          <w:rFonts w:cs="Arial"/>
          <w:color w:val="auto"/>
          <w:sz w:val="20"/>
          <w:u w:val="none"/>
        </w:rPr>
        <w:t>ECP</w:t>
      </w:r>
      <w:r w:rsidR="007655FE" w:rsidRPr="001C389A">
        <w:rPr>
          <w:rStyle w:val="DeltaViewInsertion"/>
          <w:rFonts w:cs="Arial"/>
          <w:color w:val="auto"/>
          <w:sz w:val="20"/>
          <w:u w:val="none"/>
        </w:rPr>
        <w:t>.</w:t>
      </w:r>
      <w:r w:rsidR="00D31A41" w:rsidRPr="001C389A">
        <w:rPr>
          <w:rStyle w:val="DeltaViewInsertion"/>
          <w:rFonts w:cs="Arial"/>
          <w:color w:val="auto"/>
          <w:sz w:val="20"/>
          <w:u w:val="none"/>
        </w:rPr>
        <w:t>6.1</w:t>
      </w:r>
      <w:r w:rsidR="007655FE" w:rsidRPr="001C389A">
        <w:rPr>
          <w:rStyle w:val="DeltaViewInsertion"/>
          <w:rFonts w:cs="Arial"/>
          <w:color w:val="auto"/>
          <w:sz w:val="20"/>
          <w:u w:val="none"/>
        </w:rPr>
        <w:t xml:space="preserve">.2 to </w:t>
      </w:r>
      <w:r w:rsidRPr="001C389A">
        <w:rPr>
          <w:rStyle w:val="DeltaViewInsertion"/>
          <w:rFonts w:cs="Arial"/>
          <w:color w:val="auto"/>
          <w:sz w:val="20"/>
          <w:u w:val="none"/>
        </w:rPr>
        <w:t>ECP</w:t>
      </w:r>
      <w:r w:rsidR="007655FE" w:rsidRPr="001C389A">
        <w:rPr>
          <w:rStyle w:val="DeltaViewInsertion"/>
          <w:rFonts w:cs="Arial"/>
          <w:color w:val="auto"/>
          <w:sz w:val="20"/>
          <w:u w:val="none"/>
        </w:rPr>
        <w:t>.</w:t>
      </w:r>
      <w:r w:rsidR="00D31A41" w:rsidRPr="001C389A">
        <w:rPr>
          <w:rStyle w:val="DeltaViewInsertion"/>
          <w:rFonts w:cs="Arial"/>
          <w:color w:val="auto"/>
          <w:sz w:val="20"/>
          <w:u w:val="none"/>
        </w:rPr>
        <w:t>6.1</w:t>
      </w:r>
      <w:r w:rsidR="007655FE" w:rsidRPr="001C389A">
        <w:rPr>
          <w:rStyle w:val="DeltaViewInsertion"/>
          <w:rFonts w:cs="Arial"/>
          <w:color w:val="auto"/>
          <w:sz w:val="20"/>
          <w:u w:val="none"/>
        </w:rPr>
        <w:t>.4</w:t>
      </w:r>
      <w:r w:rsidR="00635EB1" w:rsidRPr="001C389A">
        <w:rPr>
          <w:rStyle w:val="DeltaViewInsertion"/>
          <w:rFonts w:cs="Arial"/>
          <w:color w:val="auto"/>
          <w:sz w:val="20"/>
          <w:u w:val="none"/>
        </w:rPr>
        <w:t xml:space="preserve"> have been met, </w:t>
      </w:r>
      <w:r w:rsidR="00072B13">
        <w:rPr>
          <w:rStyle w:val="DeltaViewInsertion"/>
          <w:rFonts w:cs="Arial"/>
          <w:b/>
          <w:color w:val="auto"/>
          <w:sz w:val="20"/>
          <w:u w:val="none"/>
        </w:rPr>
        <w:t>The Company</w:t>
      </w:r>
      <w:r w:rsidR="00635EB1" w:rsidRPr="001C389A">
        <w:rPr>
          <w:rStyle w:val="DeltaViewInsertion"/>
          <w:rFonts w:cs="Arial"/>
          <w:color w:val="auto"/>
          <w:sz w:val="20"/>
          <w:u w:val="none"/>
        </w:rPr>
        <w:t xml:space="preserve"> will notify the </w:t>
      </w:r>
      <w:r w:rsidR="003B08BA" w:rsidRPr="001C389A">
        <w:rPr>
          <w:rStyle w:val="DeltaViewInsertion"/>
          <w:rFonts w:cs="Arial"/>
          <w:b/>
          <w:color w:val="auto"/>
          <w:sz w:val="20"/>
          <w:u w:val="none"/>
        </w:rPr>
        <w:t xml:space="preserve">Generator </w:t>
      </w:r>
      <w:r w:rsidR="00635EB1" w:rsidRPr="001C389A">
        <w:rPr>
          <w:rStyle w:val="DeltaViewInsertion"/>
          <w:rFonts w:cs="Arial"/>
          <w:color w:val="auto"/>
          <w:sz w:val="20"/>
          <w:u w:val="none"/>
        </w:rPr>
        <w:t>that th</w:t>
      </w:r>
      <w:r w:rsidR="007655FE" w:rsidRPr="001C389A">
        <w:rPr>
          <w:rStyle w:val="DeltaViewInsertion"/>
          <w:rFonts w:cs="Arial"/>
          <w:color w:val="auto"/>
          <w:sz w:val="20"/>
          <w:u w:val="none"/>
        </w:rPr>
        <w:t xml:space="preserve">e </w:t>
      </w:r>
      <w:r w:rsidR="003B08BA" w:rsidRPr="001C389A">
        <w:rPr>
          <w:rStyle w:val="DeltaViewInsertion"/>
          <w:rFonts w:cs="Arial"/>
          <w:b/>
          <w:color w:val="auto"/>
          <w:sz w:val="20"/>
          <w:u w:val="none"/>
        </w:rPr>
        <w:t>Power Generating M</w:t>
      </w:r>
      <w:r w:rsidR="007655FE" w:rsidRPr="001C389A">
        <w:rPr>
          <w:rStyle w:val="DeltaViewInsertion"/>
          <w:rFonts w:cs="Arial"/>
          <w:b/>
          <w:color w:val="auto"/>
          <w:sz w:val="20"/>
          <w:u w:val="none"/>
        </w:rPr>
        <w:t>odule</w:t>
      </w:r>
      <w:r w:rsidR="007655FE" w:rsidRPr="001C389A">
        <w:rPr>
          <w:rStyle w:val="DeltaViewInsertion"/>
          <w:rFonts w:cs="Arial"/>
          <w:color w:val="auto"/>
          <w:sz w:val="20"/>
          <w:u w:val="none"/>
        </w:rPr>
        <w:t xml:space="preserve"> </w:t>
      </w:r>
      <w:r w:rsidR="00635EB1" w:rsidRPr="001C389A">
        <w:rPr>
          <w:rStyle w:val="DeltaViewInsertion"/>
          <w:rFonts w:cs="Arial"/>
          <w:color w:val="auto"/>
          <w:sz w:val="20"/>
          <w:u w:val="none"/>
        </w:rPr>
        <w:t xml:space="preserve">may (subject to the </w:t>
      </w:r>
      <w:r w:rsidR="003B08BA" w:rsidRPr="001C389A">
        <w:rPr>
          <w:rStyle w:val="DeltaViewInsertion"/>
          <w:rFonts w:cs="Arial"/>
          <w:b/>
          <w:color w:val="auto"/>
          <w:sz w:val="20"/>
          <w:u w:val="none"/>
        </w:rPr>
        <w:t xml:space="preserve">Generator </w:t>
      </w:r>
      <w:r w:rsidR="00635EB1" w:rsidRPr="001C389A">
        <w:rPr>
          <w:rStyle w:val="DeltaViewInsertion"/>
          <w:rFonts w:cs="Arial"/>
          <w:color w:val="auto"/>
          <w:sz w:val="20"/>
          <w:u w:val="none"/>
        </w:rPr>
        <w:t xml:space="preserve">having fulfilled the requirements of </w:t>
      </w:r>
      <w:r w:rsidRPr="001C389A">
        <w:rPr>
          <w:rStyle w:val="DeltaViewInsertion"/>
          <w:rFonts w:cs="Arial"/>
          <w:color w:val="auto"/>
          <w:sz w:val="20"/>
          <w:u w:val="none"/>
        </w:rPr>
        <w:t>ECP</w:t>
      </w:r>
      <w:r w:rsidR="00635EB1" w:rsidRPr="001C389A">
        <w:rPr>
          <w:rStyle w:val="DeltaViewInsertion"/>
          <w:rFonts w:cs="Arial"/>
          <w:color w:val="auto"/>
          <w:sz w:val="20"/>
          <w:u w:val="none"/>
        </w:rPr>
        <w:t>.6.</w:t>
      </w:r>
      <w:r w:rsidR="00126708" w:rsidRPr="001C389A">
        <w:rPr>
          <w:rStyle w:val="DeltaViewInsertion"/>
          <w:rFonts w:cs="Arial"/>
          <w:color w:val="auto"/>
          <w:sz w:val="20"/>
          <w:u w:val="none"/>
        </w:rPr>
        <w:t>1.</w:t>
      </w:r>
      <w:r w:rsidR="00635EB1" w:rsidRPr="001C389A">
        <w:rPr>
          <w:rStyle w:val="DeltaViewInsertion"/>
          <w:rFonts w:cs="Arial"/>
          <w:color w:val="auto"/>
          <w:sz w:val="20"/>
          <w:u w:val="none"/>
        </w:rPr>
        <w:t xml:space="preserve">3 where that applies) be </w:t>
      </w:r>
      <w:r w:rsidR="00635EB1" w:rsidRPr="001C389A">
        <w:rPr>
          <w:rStyle w:val="DeltaViewInsertion"/>
          <w:rFonts w:cs="Arial"/>
          <w:b/>
          <w:color w:val="auto"/>
          <w:sz w:val="20"/>
          <w:u w:val="none"/>
        </w:rPr>
        <w:t>Synchronised</w:t>
      </w:r>
      <w:r w:rsidR="00635EB1" w:rsidRPr="001C389A">
        <w:rPr>
          <w:rStyle w:val="DeltaViewInsertion"/>
          <w:rFonts w:cs="Arial"/>
          <w:color w:val="auto"/>
          <w:sz w:val="20"/>
          <w:u w:val="none"/>
        </w:rPr>
        <w:t xml:space="preserve"> to the </w:t>
      </w:r>
      <w:r w:rsidR="00635EB1" w:rsidRPr="001C389A">
        <w:rPr>
          <w:rStyle w:val="DeltaViewInsertion"/>
          <w:rFonts w:cs="Arial"/>
          <w:b/>
          <w:color w:val="auto"/>
          <w:sz w:val="20"/>
          <w:u w:val="none"/>
        </w:rPr>
        <w:t>Total System</w:t>
      </w:r>
      <w:r w:rsidR="00635EB1" w:rsidRPr="001C389A">
        <w:rPr>
          <w:rStyle w:val="DeltaViewInsertion"/>
          <w:rFonts w:cs="Arial"/>
          <w:color w:val="auto"/>
          <w:sz w:val="20"/>
          <w:u w:val="none"/>
        </w:rPr>
        <w:t xml:space="preserve">. </w:t>
      </w:r>
    </w:p>
    <w:p w14:paraId="3F60F723" w14:textId="77777777" w:rsidR="00635EB1" w:rsidRPr="001C389A" w:rsidRDefault="00635EB1" w:rsidP="00635EB1">
      <w:pPr>
        <w:tabs>
          <w:tab w:val="left" w:pos="1620"/>
          <w:tab w:val="left" w:pos="2736"/>
          <w:tab w:val="left" w:pos="3600"/>
          <w:tab w:val="left" w:pos="4608"/>
          <w:tab w:val="left" w:pos="5904"/>
        </w:tabs>
        <w:ind w:left="1620" w:hanging="1620"/>
        <w:rPr>
          <w:rFonts w:cs="Arial"/>
          <w:sz w:val="20"/>
        </w:rPr>
      </w:pPr>
    </w:p>
    <w:p w14:paraId="05F5D4D5" w14:textId="365BF857" w:rsidR="007655FE" w:rsidRPr="001C389A" w:rsidRDefault="002F5F51" w:rsidP="003F470E">
      <w:pPr>
        <w:tabs>
          <w:tab w:val="left" w:pos="1566"/>
          <w:tab w:val="left" w:pos="2286"/>
          <w:tab w:val="left" w:pos="2736"/>
          <w:tab w:val="left" w:pos="3600"/>
          <w:tab w:val="left" w:pos="4608"/>
          <w:tab w:val="left" w:pos="5904"/>
        </w:tabs>
        <w:autoSpaceDE w:val="0"/>
        <w:autoSpaceDN w:val="0"/>
        <w:adjustRightInd w:val="0"/>
        <w:ind w:left="1440" w:hanging="1440"/>
        <w:rPr>
          <w:rFonts w:cs="Arial"/>
          <w:sz w:val="20"/>
        </w:rPr>
      </w:pPr>
      <w:r w:rsidRPr="001C389A">
        <w:rPr>
          <w:rStyle w:val="DeltaViewInsertion"/>
          <w:rFonts w:cs="Arial"/>
          <w:color w:val="auto"/>
          <w:sz w:val="20"/>
          <w:u w:val="none"/>
        </w:rPr>
        <w:t>ECP</w:t>
      </w:r>
      <w:r w:rsidR="007655FE" w:rsidRPr="001C389A">
        <w:rPr>
          <w:rStyle w:val="DeltaViewInsertion"/>
          <w:rFonts w:cs="Arial"/>
          <w:color w:val="auto"/>
          <w:sz w:val="20"/>
          <w:u w:val="none"/>
        </w:rPr>
        <w:t>.</w:t>
      </w:r>
      <w:r w:rsidR="00D31A41" w:rsidRPr="001C389A">
        <w:rPr>
          <w:rStyle w:val="DeltaViewInsertion"/>
          <w:rFonts w:cs="Arial"/>
          <w:color w:val="auto"/>
          <w:sz w:val="20"/>
          <w:u w:val="none"/>
        </w:rPr>
        <w:t>6.1</w:t>
      </w:r>
      <w:r w:rsidR="007655FE" w:rsidRPr="001C389A">
        <w:rPr>
          <w:rStyle w:val="DeltaViewInsertion"/>
          <w:rFonts w:cs="Arial"/>
          <w:color w:val="auto"/>
          <w:sz w:val="20"/>
          <w:u w:val="none"/>
        </w:rPr>
        <w:t>.6</w:t>
      </w:r>
      <w:r w:rsidR="007655FE" w:rsidRPr="001C389A">
        <w:rPr>
          <w:rStyle w:val="DeltaViewInsertion"/>
          <w:rFonts w:cs="Arial"/>
          <w:color w:val="auto"/>
          <w:sz w:val="20"/>
          <w:u w:val="none"/>
        </w:rPr>
        <w:tab/>
        <w:t xml:space="preserve">Not less than 7 days, or such shorter period as may be acceptable in </w:t>
      </w:r>
      <w:r w:rsidR="00072B13">
        <w:rPr>
          <w:rStyle w:val="DeltaViewInsertion"/>
          <w:rFonts w:cs="Arial"/>
          <w:b/>
          <w:color w:val="auto"/>
          <w:sz w:val="20"/>
          <w:u w:val="none"/>
        </w:rPr>
        <w:t>The Company</w:t>
      </w:r>
      <w:r w:rsidR="007655FE" w:rsidRPr="001C389A">
        <w:rPr>
          <w:rStyle w:val="DeltaViewInsertion"/>
          <w:rFonts w:cs="Arial"/>
          <w:b/>
          <w:color w:val="auto"/>
          <w:sz w:val="20"/>
          <w:u w:val="none"/>
        </w:rPr>
        <w:t xml:space="preserve">’s </w:t>
      </w:r>
      <w:r w:rsidR="007655FE" w:rsidRPr="001C389A">
        <w:rPr>
          <w:rStyle w:val="DeltaViewInsertion"/>
          <w:rFonts w:cs="Arial"/>
          <w:color w:val="auto"/>
          <w:sz w:val="20"/>
          <w:u w:val="none"/>
        </w:rPr>
        <w:t xml:space="preserve">reasonable opinion, prior to the </w:t>
      </w:r>
      <w:r w:rsidR="003B08BA" w:rsidRPr="001C389A">
        <w:rPr>
          <w:rStyle w:val="DeltaViewInsertion"/>
          <w:rFonts w:cs="Arial"/>
          <w:b/>
          <w:color w:val="auto"/>
          <w:sz w:val="20"/>
          <w:u w:val="none"/>
        </w:rPr>
        <w:t>Generator</w:t>
      </w:r>
      <w:r w:rsidR="007655FE" w:rsidRPr="001C389A">
        <w:rPr>
          <w:rStyle w:val="DeltaViewInsertion"/>
          <w:rFonts w:cs="Arial"/>
          <w:color w:val="auto"/>
          <w:sz w:val="20"/>
          <w:u w:val="none"/>
        </w:rPr>
        <w:t xml:space="preserve"> wishing to decommission</w:t>
      </w:r>
      <w:r w:rsidR="007655FE" w:rsidRPr="001C389A">
        <w:rPr>
          <w:rStyle w:val="DeltaViewInsertion"/>
          <w:rFonts w:cs="Arial"/>
          <w:b/>
          <w:color w:val="auto"/>
          <w:sz w:val="20"/>
          <w:u w:val="none"/>
        </w:rPr>
        <w:t xml:space="preserve"> </w:t>
      </w:r>
      <w:r w:rsidR="007655FE" w:rsidRPr="001C389A">
        <w:rPr>
          <w:rStyle w:val="DeltaViewInsertion"/>
          <w:rFonts w:cs="Arial"/>
          <w:color w:val="auto"/>
          <w:sz w:val="20"/>
          <w:u w:val="none"/>
        </w:rPr>
        <w:t xml:space="preserve">its </w:t>
      </w:r>
      <w:r w:rsidR="007655FE" w:rsidRPr="001C389A">
        <w:rPr>
          <w:rStyle w:val="DeltaViewInsertion"/>
          <w:rFonts w:cs="Arial"/>
          <w:b/>
          <w:color w:val="auto"/>
          <w:sz w:val="20"/>
          <w:u w:val="none"/>
        </w:rPr>
        <w:t>Plant</w:t>
      </w:r>
      <w:r w:rsidR="007655FE" w:rsidRPr="001C389A">
        <w:rPr>
          <w:rStyle w:val="DeltaViewInsertion"/>
          <w:rFonts w:cs="Arial"/>
          <w:color w:val="auto"/>
          <w:sz w:val="20"/>
          <w:u w:val="none"/>
        </w:rPr>
        <w:t xml:space="preserve"> and </w:t>
      </w:r>
      <w:r w:rsidR="007655FE" w:rsidRPr="001C389A">
        <w:rPr>
          <w:rStyle w:val="DeltaViewInsertion"/>
          <w:rFonts w:cs="Arial"/>
          <w:b/>
          <w:color w:val="auto"/>
          <w:sz w:val="20"/>
          <w:u w:val="none"/>
        </w:rPr>
        <w:t xml:space="preserve">Apparatus </w:t>
      </w:r>
      <w:r w:rsidR="007655FE" w:rsidRPr="001C389A">
        <w:rPr>
          <w:rStyle w:val="DeltaViewInsertion"/>
          <w:rFonts w:cs="Arial"/>
          <w:color w:val="auto"/>
          <w:sz w:val="20"/>
          <w:u w:val="none"/>
        </w:rPr>
        <w:t xml:space="preserve">the </w:t>
      </w:r>
      <w:r w:rsidR="003B08BA" w:rsidRPr="001C389A">
        <w:rPr>
          <w:rStyle w:val="DeltaViewInsertion"/>
          <w:rFonts w:cs="Arial"/>
          <w:b/>
          <w:color w:val="auto"/>
          <w:sz w:val="20"/>
          <w:u w:val="none"/>
        </w:rPr>
        <w:t>Generator</w:t>
      </w:r>
      <w:r w:rsidR="007655FE" w:rsidRPr="001C389A">
        <w:rPr>
          <w:rStyle w:val="DeltaViewInsertion"/>
          <w:rFonts w:cs="Arial"/>
          <w:color w:val="auto"/>
          <w:sz w:val="20"/>
          <w:u w:val="none"/>
        </w:rPr>
        <w:t xml:space="preserve"> will</w:t>
      </w:r>
      <w:r w:rsidR="00E32A00" w:rsidRPr="001C389A">
        <w:rPr>
          <w:rStyle w:val="DeltaViewInsertion"/>
          <w:rFonts w:cs="Arial"/>
          <w:color w:val="auto"/>
          <w:sz w:val="20"/>
          <w:u w:val="none"/>
        </w:rPr>
        <w:t xml:space="preserve"> </w:t>
      </w:r>
      <w:r w:rsidR="007655FE" w:rsidRPr="001C389A">
        <w:rPr>
          <w:rStyle w:val="DeltaViewInsertion"/>
          <w:rFonts w:cs="Arial"/>
          <w:color w:val="auto"/>
          <w:sz w:val="20"/>
          <w:u w:val="none"/>
        </w:rPr>
        <w:t xml:space="preserve">submit to </w:t>
      </w:r>
      <w:r w:rsidR="00072B13">
        <w:rPr>
          <w:rStyle w:val="DeltaViewInsertion"/>
          <w:rFonts w:cs="Arial"/>
          <w:b/>
          <w:color w:val="auto"/>
          <w:sz w:val="20"/>
          <w:u w:val="none"/>
        </w:rPr>
        <w:t>The Company</w:t>
      </w:r>
      <w:r w:rsidR="007655FE" w:rsidRPr="001C389A">
        <w:rPr>
          <w:rStyle w:val="DeltaViewInsertion"/>
          <w:rFonts w:cs="Arial"/>
          <w:color w:val="auto"/>
          <w:sz w:val="20"/>
          <w:u w:val="none"/>
        </w:rPr>
        <w:t xml:space="preserve"> a </w:t>
      </w:r>
      <w:r w:rsidR="007655FE" w:rsidRPr="001C389A">
        <w:rPr>
          <w:rStyle w:val="DeltaViewInsertion"/>
          <w:rFonts w:cs="Arial"/>
          <w:b/>
          <w:color w:val="auto"/>
          <w:sz w:val="20"/>
          <w:u w:val="none"/>
        </w:rPr>
        <w:t>Notification of User’s Intention to Disconnect</w:t>
      </w:r>
      <w:r w:rsidR="007655FE" w:rsidRPr="001C389A">
        <w:rPr>
          <w:rStyle w:val="DeltaViewInsertion"/>
          <w:rFonts w:cs="Arial"/>
          <w:color w:val="auto"/>
          <w:sz w:val="20"/>
          <w:u w:val="none"/>
        </w:rPr>
        <w:t xml:space="preserve">. </w:t>
      </w:r>
    </w:p>
    <w:p w14:paraId="42F29E0F" w14:textId="77777777" w:rsidR="007655FE" w:rsidRPr="001C389A" w:rsidRDefault="007655FE" w:rsidP="007655FE">
      <w:pPr>
        <w:tabs>
          <w:tab w:val="left" w:pos="1566"/>
          <w:tab w:val="left" w:pos="2286"/>
          <w:tab w:val="left" w:pos="2736"/>
          <w:tab w:val="left" w:pos="3600"/>
          <w:tab w:val="left" w:pos="4608"/>
          <w:tab w:val="left" w:pos="5904"/>
        </w:tabs>
        <w:ind w:left="1980"/>
        <w:rPr>
          <w:rFonts w:cs="Arial"/>
          <w:sz w:val="20"/>
        </w:rPr>
      </w:pPr>
    </w:p>
    <w:p w14:paraId="70A68581" w14:textId="77777777" w:rsidR="00AD51E2" w:rsidRPr="001C389A" w:rsidRDefault="002F5F51" w:rsidP="003F470E">
      <w:pPr>
        <w:pStyle w:val="Heading1"/>
        <w:tabs>
          <w:tab w:val="clear" w:pos="90"/>
          <w:tab w:val="left" w:pos="1560"/>
        </w:tabs>
        <w:ind w:left="1440" w:hanging="1440"/>
        <w:rPr>
          <w:rFonts w:cs="Arial"/>
          <w:b w:val="0"/>
          <w:sz w:val="20"/>
        </w:rPr>
      </w:pPr>
      <w:bookmarkStart w:id="159" w:name="_Toc524003893"/>
      <w:r w:rsidRPr="001C389A">
        <w:rPr>
          <w:rStyle w:val="DeltaViewInsertion"/>
          <w:rFonts w:cs="Arial"/>
          <w:b w:val="0"/>
          <w:color w:val="auto"/>
          <w:sz w:val="20"/>
          <w:u w:val="none"/>
        </w:rPr>
        <w:t>ECP</w:t>
      </w:r>
      <w:r w:rsidR="00AD51E2" w:rsidRPr="001C389A">
        <w:rPr>
          <w:rStyle w:val="DeltaViewInsertion"/>
          <w:rFonts w:cs="Arial"/>
          <w:b w:val="0"/>
          <w:color w:val="auto"/>
          <w:sz w:val="20"/>
          <w:u w:val="none"/>
        </w:rPr>
        <w:t>.</w:t>
      </w:r>
      <w:r w:rsidR="00D31A41" w:rsidRPr="001C389A">
        <w:rPr>
          <w:rStyle w:val="DeltaViewInsertion"/>
          <w:rFonts w:cs="Arial"/>
          <w:b w:val="0"/>
          <w:color w:val="auto"/>
          <w:sz w:val="20"/>
          <w:u w:val="none"/>
        </w:rPr>
        <w:t>6.2</w:t>
      </w:r>
      <w:r w:rsidR="00AD51E2" w:rsidRPr="001C389A">
        <w:rPr>
          <w:rStyle w:val="DeltaViewInsertion"/>
          <w:rFonts w:cs="Arial"/>
          <w:b w:val="0"/>
          <w:color w:val="auto"/>
          <w:sz w:val="20"/>
          <w:u w:val="none"/>
        </w:rPr>
        <w:tab/>
      </w:r>
      <w:r w:rsidR="00CA2A82" w:rsidRPr="001C389A">
        <w:rPr>
          <w:rStyle w:val="DeltaViewInsertion"/>
          <w:rFonts w:cs="Arial"/>
          <w:b w:val="0"/>
          <w:color w:val="auto"/>
          <w:sz w:val="20"/>
          <w:u w:val="single"/>
        </w:rPr>
        <w:t>INTERIM</w:t>
      </w:r>
      <w:r w:rsidR="00AD51E2" w:rsidRPr="001C389A">
        <w:rPr>
          <w:rStyle w:val="DeltaViewInsertion"/>
          <w:rFonts w:cs="Arial"/>
          <w:b w:val="0"/>
          <w:color w:val="auto"/>
          <w:sz w:val="20"/>
          <w:u w:val="single"/>
        </w:rPr>
        <w:t xml:space="preserve"> OPERATIONAL NOTIFICATION (Type B and Type C)</w:t>
      </w:r>
      <w:bookmarkEnd w:id="159"/>
    </w:p>
    <w:p w14:paraId="3F5CA0D2"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5F9274F9" w14:textId="77777777" w:rsidR="00AD51E2" w:rsidRPr="001C389A" w:rsidRDefault="002F5F51" w:rsidP="00AD51E2">
      <w:pPr>
        <w:tabs>
          <w:tab w:val="left" w:pos="1566"/>
          <w:tab w:val="left" w:pos="2286"/>
          <w:tab w:val="left" w:pos="2736"/>
          <w:tab w:val="left" w:pos="3600"/>
          <w:tab w:val="left" w:pos="4608"/>
          <w:tab w:val="left" w:pos="5904"/>
        </w:tabs>
        <w:ind w:left="1560" w:hanging="1560"/>
        <w:rPr>
          <w:rFonts w:cs="Arial"/>
          <w:b/>
          <w:sz w:val="20"/>
        </w:rPr>
      </w:pPr>
      <w:r w:rsidRPr="001C389A">
        <w:rPr>
          <w:rFonts w:cs="Arial"/>
          <w:sz w:val="20"/>
        </w:rPr>
        <w:t>ECP</w:t>
      </w:r>
      <w:r w:rsidR="00AD51E2" w:rsidRPr="001C389A">
        <w:rPr>
          <w:rFonts w:cs="Arial"/>
          <w:sz w:val="20"/>
        </w:rPr>
        <w:t>.6.</w:t>
      </w:r>
      <w:r w:rsidR="00D31A41" w:rsidRPr="001C389A">
        <w:rPr>
          <w:rFonts w:cs="Arial"/>
          <w:sz w:val="20"/>
        </w:rPr>
        <w:t>2.</w:t>
      </w:r>
      <w:r w:rsidR="00AD51E2" w:rsidRPr="001C389A">
        <w:rPr>
          <w:rFonts w:cs="Arial"/>
          <w:sz w:val="20"/>
        </w:rPr>
        <w:t>1</w:t>
      </w:r>
      <w:r w:rsidR="00AD51E2" w:rsidRPr="001C389A">
        <w:rPr>
          <w:rFonts w:cs="Arial"/>
          <w:sz w:val="20"/>
        </w:rPr>
        <w:tab/>
        <w:t>The following provisions appl</w:t>
      </w:r>
      <w:r w:rsidR="00EC7605" w:rsidRPr="001C389A">
        <w:rPr>
          <w:rFonts w:cs="Arial"/>
          <w:sz w:val="20"/>
        </w:rPr>
        <w:t>y in relation to the issue of a</w:t>
      </w:r>
      <w:r w:rsidR="00AD51E2" w:rsidRPr="001C389A">
        <w:rPr>
          <w:rFonts w:cs="Arial"/>
          <w:sz w:val="20"/>
        </w:rPr>
        <w:t xml:space="preserve"> </w:t>
      </w:r>
      <w:r w:rsidR="00CA2A82" w:rsidRPr="001C389A">
        <w:rPr>
          <w:rFonts w:cs="Arial"/>
          <w:b/>
          <w:sz w:val="20"/>
        </w:rPr>
        <w:t>Interim</w:t>
      </w:r>
      <w:r w:rsidR="00AD51E2" w:rsidRPr="001C389A">
        <w:rPr>
          <w:rFonts w:cs="Arial"/>
          <w:b/>
          <w:sz w:val="20"/>
        </w:rPr>
        <w:t xml:space="preserve"> Operational Notification</w:t>
      </w:r>
      <w:r w:rsidR="00AD51E2" w:rsidRPr="001C389A">
        <w:rPr>
          <w:rFonts w:cs="Arial"/>
          <w:sz w:val="20"/>
        </w:rPr>
        <w:t xml:space="preserve"> </w:t>
      </w:r>
      <w:r w:rsidR="00AD51E2" w:rsidRPr="001C389A">
        <w:rPr>
          <w:rStyle w:val="DeltaViewInsertion"/>
          <w:rFonts w:cs="Arial"/>
          <w:color w:val="auto"/>
          <w:sz w:val="20"/>
          <w:u w:val="none"/>
        </w:rPr>
        <w:t>in resp</w:t>
      </w:r>
      <w:r w:rsidR="003B08BA" w:rsidRPr="001C389A">
        <w:rPr>
          <w:rStyle w:val="DeltaViewInsertion"/>
          <w:rFonts w:cs="Arial"/>
          <w:color w:val="auto"/>
          <w:sz w:val="20"/>
          <w:u w:val="none"/>
        </w:rPr>
        <w:t xml:space="preserve">ect of </w:t>
      </w:r>
      <w:r w:rsidR="00862619" w:rsidRPr="001C389A">
        <w:rPr>
          <w:rStyle w:val="DeltaViewInsertion"/>
          <w:rFonts w:cs="Arial"/>
          <w:color w:val="auto"/>
          <w:sz w:val="20"/>
          <w:u w:val="none"/>
        </w:rPr>
        <w:t xml:space="preserve">a </w:t>
      </w:r>
      <w:r w:rsidR="00862619" w:rsidRPr="001C389A">
        <w:rPr>
          <w:rStyle w:val="DeltaViewInsertion"/>
          <w:rFonts w:cs="Arial"/>
          <w:b/>
          <w:color w:val="auto"/>
          <w:sz w:val="20"/>
          <w:u w:val="none"/>
        </w:rPr>
        <w:t xml:space="preserve">Power Station </w:t>
      </w:r>
      <w:r w:rsidR="00862619" w:rsidRPr="001C389A">
        <w:rPr>
          <w:rStyle w:val="DeltaViewInsertion"/>
          <w:rFonts w:cs="Arial"/>
          <w:color w:val="auto"/>
          <w:sz w:val="20"/>
          <w:u w:val="none"/>
        </w:rPr>
        <w:t>consisting of</w:t>
      </w:r>
      <w:r w:rsidR="00862619" w:rsidRPr="001C389A">
        <w:rPr>
          <w:rStyle w:val="DeltaViewInsertion"/>
          <w:rFonts w:cs="Arial"/>
          <w:b/>
          <w:color w:val="auto"/>
          <w:sz w:val="20"/>
          <w:u w:val="none"/>
        </w:rPr>
        <w:t xml:space="preserve"> </w:t>
      </w:r>
      <w:r w:rsidR="003B08BA" w:rsidRPr="001C389A">
        <w:rPr>
          <w:rStyle w:val="DeltaViewInsertion"/>
          <w:rFonts w:cs="Arial"/>
          <w:b/>
          <w:color w:val="auto"/>
          <w:sz w:val="20"/>
          <w:u w:val="none"/>
        </w:rPr>
        <w:t xml:space="preserve">Type B </w:t>
      </w:r>
      <w:r w:rsidR="003B08BA" w:rsidRPr="001C389A">
        <w:rPr>
          <w:rStyle w:val="DeltaViewInsertion"/>
          <w:rFonts w:cs="Arial"/>
          <w:color w:val="auto"/>
          <w:sz w:val="20"/>
          <w:u w:val="none"/>
        </w:rPr>
        <w:t>and</w:t>
      </w:r>
      <w:r w:rsidR="00862619" w:rsidRPr="001C389A">
        <w:rPr>
          <w:rStyle w:val="DeltaViewInsertion"/>
          <w:rFonts w:cs="Arial"/>
          <w:color w:val="auto"/>
          <w:sz w:val="20"/>
          <w:u w:val="none"/>
        </w:rPr>
        <w:t>(or)</w:t>
      </w:r>
      <w:r w:rsidR="003B08BA" w:rsidRPr="001C389A">
        <w:rPr>
          <w:rStyle w:val="DeltaViewInsertion"/>
          <w:rFonts w:cs="Arial"/>
          <w:b/>
          <w:color w:val="auto"/>
          <w:sz w:val="20"/>
          <w:u w:val="none"/>
        </w:rPr>
        <w:t xml:space="preserve"> Type C Power Generating M</w:t>
      </w:r>
      <w:r w:rsidR="00AD51E2" w:rsidRPr="001C389A">
        <w:rPr>
          <w:rStyle w:val="DeltaViewInsertion"/>
          <w:rFonts w:cs="Arial"/>
          <w:b/>
          <w:color w:val="auto"/>
          <w:sz w:val="20"/>
          <w:u w:val="none"/>
        </w:rPr>
        <w:t>odules</w:t>
      </w:r>
      <w:r w:rsidR="00AD51E2" w:rsidRPr="001C389A">
        <w:rPr>
          <w:rFonts w:cs="Arial"/>
          <w:b/>
          <w:sz w:val="20"/>
        </w:rPr>
        <w:t>.</w:t>
      </w:r>
    </w:p>
    <w:p w14:paraId="109E68C0"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28253DA2" w14:textId="67AD5446" w:rsidR="00AD51E2" w:rsidRPr="001C389A" w:rsidRDefault="002F5F51" w:rsidP="00AD51E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.2</w:t>
      </w:r>
      <w:r w:rsidR="00AD51E2" w:rsidRPr="001C389A">
        <w:rPr>
          <w:rStyle w:val="DeltaViewInsertion"/>
          <w:rFonts w:cs="Arial"/>
          <w:color w:val="auto"/>
          <w:sz w:val="20"/>
          <w:u w:val="none"/>
        </w:rPr>
        <w:tab/>
        <w:t xml:space="preserve">Not less than 28 days, or such shorter period as may be acceptable in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’s </w:t>
      </w:r>
      <w:r w:rsidR="00AD51E2" w:rsidRPr="001C389A">
        <w:rPr>
          <w:rStyle w:val="DeltaViewInsertion"/>
          <w:rFonts w:cs="Arial"/>
          <w:color w:val="auto"/>
          <w:sz w:val="20"/>
          <w:u w:val="none"/>
        </w:rPr>
        <w:t xml:space="preserve">reasonable opinion, prior to the </w:t>
      </w:r>
      <w:r w:rsidR="003B08BA" w:rsidRPr="001C389A">
        <w:rPr>
          <w:rStyle w:val="DeltaViewInsertion"/>
          <w:rFonts w:cs="Arial"/>
          <w:b/>
          <w:color w:val="auto"/>
          <w:sz w:val="20"/>
          <w:u w:val="none"/>
        </w:rPr>
        <w:t xml:space="preserve">Generator </w:t>
      </w:r>
      <w:r w:rsidR="00AD51E2" w:rsidRPr="001C389A">
        <w:rPr>
          <w:rStyle w:val="DeltaViewInsertion"/>
          <w:rFonts w:cs="Arial"/>
          <w:color w:val="auto"/>
          <w:sz w:val="20"/>
          <w:u w:val="none"/>
        </w:rPr>
        <w:t xml:space="preserve">wishing to </w:t>
      </w:r>
      <w:r w:rsidR="00AD51E2" w:rsidRPr="001C389A">
        <w:rPr>
          <w:rStyle w:val="DeltaViewInsertion"/>
          <w:rFonts w:cs="Arial"/>
          <w:b/>
          <w:color w:val="auto"/>
          <w:sz w:val="20"/>
          <w:u w:val="none"/>
        </w:rPr>
        <w:t xml:space="preserve">Synchronise </w:t>
      </w:r>
      <w:r w:rsidR="00AD51E2" w:rsidRPr="001C389A">
        <w:rPr>
          <w:rStyle w:val="DeltaViewInsertion"/>
          <w:rFonts w:cs="Arial"/>
          <w:color w:val="auto"/>
          <w:sz w:val="20"/>
          <w:u w:val="none"/>
        </w:rPr>
        <w:t xml:space="preserve">its </w:t>
      </w:r>
      <w:r w:rsidR="00AD51E2" w:rsidRPr="001C389A">
        <w:rPr>
          <w:rStyle w:val="DeltaViewInsertion"/>
          <w:rFonts w:cs="Arial"/>
          <w:b/>
          <w:color w:val="auto"/>
          <w:sz w:val="20"/>
          <w:u w:val="none"/>
        </w:rPr>
        <w:t>Plant</w:t>
      </w:r>
      <w:r w:rsidR="00AD51E2" w:rsidRPr="001C389A">
        <w:rPr>
          <w:rStyle w:val="DeltaViewInsertion"/>
          <w:rFonts w:cs="Arial"/>
          <w:color w:val="auto"/>
          <w:sz w:val="20"/>
          <w:u w:val="none"/>
        </w:rPr>
        <w:t xml:space="preserve"> and </w:t>
      </w:r>
      <w:r w:rsidR="00AD51E2" w:rsidRPr="001C389A">
        <w:rPr>
          <w:rStyle w:val="DeltaViewInsertion"/>
          <w:rFonts w:cs="Arial"/>
          <w:b/>
          <w:color w:val="auto"/>
          <w:sz w:val="20"/>
          <w:u w:val="none"/>
        </w:rPr>
        <w:t xml:space="preserve">Apparatus </w:t>
      </w:r>
      <w:r w:rsidR="00610AB2" w:rsidRPr="001C389A">
        <w:rPr>
          <w:rFonts w:cs="Arial"/>
          <w:sz w:val="20"/>
        </w:rPr>
        <w:t xml:space="preserve">or dynamically controlled </w:t>
      </w:r>
      <w:r w:rsidR="00610AB2" w:rsidRPr="001C389A">
        <w:rPr>
          <w:rFonts w:cs="Arial"/>
          <w:b/>
          <w:sz w:val="20"/>
        </w:rPr>
        <w:t>OTSUA</w:t>
      </w:r>
      <w:r w:rsidR="00610AB2" w:rsidRPr="001C389A">
        <w:rPr>
          <w:rFonts w:cs="Arial"/>
          <w:sz w:val="20"/>
        </w:rPr>
        <w:t xml:space="preserve"> </w:t>
      </w:r>
      <w:r w:rsidR="00AD51E2" w:rsidRPr="001C389A">
        <w:rPr>
          <w:rStyle w:val="DeltaViewInsertion"/>
          <w:rFonts w:cs="Arial"/>
          <w:color w:val="auto"/>
          <w:sz w:val="20"/>
          <w:u w:val="none"/>
          <w:shd w:val="clear" w:color="auto" w:fill="FFFFFF"/>
        </w:rPr>
        <w:t>for the</w:t>
      </w:r>
      <w:r w:rsidR="00AD51E2" w:rsidRPr="001C389A">
        <w:rPr>
          <w:rStyle w:val="DeltaViewInsertion"/>
          <w:rFonts w:cs="Arial"/>
          <w:color w:val="auto"/>
          <w:sz w:val="20"/>
          <w:u w:val="none"/>
        </w:rPr>
        <w:t xml:space="preserve"> first time</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the </w:t>
      </w:r>
      <w:r w:rsidR="003B08BA" w:rsidRPr="001C389A">
        <w:rPr>
          <w:rStyle w:val="DeltaViewInsertion"/>
          <w:rFonts w:cs="Arial"/>
          <w:b/>
          <w:color w:val="auto"/>
          <w:sz w:val="20"/>
          <w:u w:val="none"/>
        </w:rPr>
        <w:t xml:space="preserve">Generator or </w:t>
      </w:r>
      <w:r w:rsidR="009923C9" w:rsidRPr="001C389A">
        <w:rPr>
          <w:rStyle w:val="DeltaViewInsertion"/>
          <w:rFonts w:cs="Arial"/>
          <w:b/>
          <w:color w:val="auto"/>
          <w:sz w:val="20"/>
          <w:u w:val="none"/>
        </w:rPr>
        <w:t>HVDC Equipment</w:t>
      </w:r>
      <w:r w:rsidR="003B08BA" w:rsidRPr="001C389A">
        <w:rPr>
          <w:rStyle w:val="DeltaViewInsertion"/>
          <w:rFonts w:cs="Arial"/>
          <w:color w:val="auto"/>
          <w:sz w:val="20"/>
          <w:u w:val="none"/>
        </w:rPr>
        <w:t xml:space="preserve"> </w:t>
      </w:r>
      <w:r w:rsidR="00AD51E2" w:rsidRPr="001C389A">
        <w:rPr>
          <w:rStyle w:val="DeltaViewInsertion"/>
          <w:rFonts w:cs="Arial"/>
          <w:color w:val="auto"/>
          <w:sz w:val="20"/>
          <w:u w:val="none"/>
        </w:rPr>
        <w:t>owner will:</w:t>
      </w:r>
    </w:p>
    <w:p w14:paraId="37BA25F3"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7B4EBAA8" w14:textId="7F86EDD9" w:rsidR="00AD51E2" w:rsidRPr="001C389A" w:rsidRDefault="00AD51E2" w:rsidP="003B5BF0">
      <w:pPr>
        <w:numPr>
          <w:ilvl w:val="2"/>
          <w:numId w:val="5"/>
        </w:numPr>
        <w:tabs>
          <w:tab w:val="clear" w:pos="3759"/>
          <w:tab w:val="left" w:pos="1566"/>
          <w:tab w:val="left" w:pos="2286"/>
          <w:tab w:val="num" w:pos="2340"/>
          <w:tab w:val="left" w:pos="2736"/>
          <w:tab w:val="left" w:pos="3600"/>
          <w:tab w:val="left" w:pos="4608"/>
          <w:tab w:val="left" w:pos="5904"/>
        </w:tabs>
        <w:autoSpaceDE w:val="0"/>
        <w:autoSpaceDN w:val="0"/>
        <w:adjustRightInd w:val="0"/>
        <w:ind w:left="2340" w:hanging="720"/>
        <w:rPr>
          <w:rFonts w:cs="Arial"/>
          <w:sz w:val="20"/>
        </w:rPr>
      </w:pPr>
      <w:r w:rsidRPr="001C389A">
        <w:rPr>
          <w:rStyle w:val="DeltaViewInsertion"/>
          <w:rFonts w:cs="Arial"/>
          <w:color w:val="auto"/>
          <w:sz w:val="20"/>
          <w:u w:val="none"/>
        </w:rPr>
        <w:t xml:space="preserve"> submit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 </w:t>
      </w:r>
      <w:r w:rsidRPr="001C389A">
        <w:rPr>
          <w:rStyle w:val="DeltaViewInsertion"/>
          <w:rFonts w:cs="Arial"/>
          <w:b/>
          <w:color w:val="auto"/>
          <w:sz w:val="20"/>
          <w:u w:val="none"/>
        </w:rPr>
        <w:t>Notification of User’s Intention to Synchronise</w:t>
      </w:r>
      <w:r w:rsidRPr="001C389A">
        <w:rPr>
          <w:rStyle w:val="DeltaViewInsertion"/>
          <w:rFonts w:cs="Arial"/>
          <w:color w:val="auto"/>
          <w:sz w:val="20"/>
          <w:u w:val="none"/>
        </w:rPr>
        <w:t xml:space="preserve">; and  </w:t>
      </w:r>
    </w:p>
    <w:p w14:paraId="165BC801" w14:textId="77777777" w:rsidR="00AD51E2" w:rsidRPr="001C389A" w:rsidRDefault="00AD51E2" w:rsidP="00AD51E2">
      <w:pPr>
        <w:tabs>
          <w:tab w:val="left" w:pos="1566"/>
          <w:tab w:val="left" w:pos="2286"/>
          <w:tab w:val="left" w:pos="2736"/>
          <w:tab w:val="left" w:pos="3600"/>
          <w:tab w:val="left" w:pos="4608"/>
          <w:tab w:val="left" w:pos="5904"/>
        </w:tabs>
        <w:ind w:left="1980"/>
        <w:rPr>
          <w:rFonts w:cs="Arial"/>
          <w:sz w:val="20"/>
        </w:rPr>
      </w:pPr>
    </w:p>
    <w:p w14:paraId="5A148356" w14:textId="765FA320" w:rsidR="00AD51E2" w:rsidRPr="001C389A" w:rsidRDefault="00AD51E2" w:rsidP="003B5BF0">
      <w:pPr>
        <w:numPr>
          <w:ilvl w:val="2"/>
          <w:numId w:val="5"/>
        </w:numPr>
        <w:tabs>
          <w:tab w:val="clear" w:pos="3759"/>
          <w:tab w:val="left" w:pos="1566"/>
          <w:tab w:val="left" w:pos="2268"/>
          <w:tab w:val="left" w:pos="2736"/>
          <w:tab w:val="left" w:pos="4608"/>
          <w:tab w:val="left" w:pos="5904"/>
        </w:tabs>
        <w:autoSpaceDE w:val="0"/>
        <w:autoSpaceDN w:val="0"/>
        <w:adjustRightInd w:val="0"/>
        <w:ind w:left="2268" w:hanging="648"/>
        <w:rPr>
          <w:rFonts w:cs="Arial"/>
          <w:sz w:val="20"/>
        </w:rPr>
      </w:pPr>
      <w:r w:rsidRPr="001C389A">
        <w:rPr>
          <w:rStyle w:val="DeltaViewInsertion"/>
          <w:rFonts w:cs="Arial"/>
          <w:color w:val="auto"/>
          <w:sz w:val="20"/>
          <w:u w:val="none"/>
        </w:rPr>
        <w:t xml:space="preserve"> submit to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an initial</w:t>
      </w:r>
      <w:r w:rsidRPr="001C389A">
        <w:rPr>
          <w:rStyle w:val="DeltaViewInsertion"/>
          <w:rFonts w:cs="Arial"/>
          <w:b/>
          <w:color w:val="auto"/>
          <w:sz w:val="20"/>
          <w:u w:val="none"/>
        </w:rPr>
        <w:t xml:space="preserve"> Power Generating Module </w:t>
      </w:r>
      <w:r w:rsidR="00105F09" w:rsidRPr="001C389A">
        <w:rPr>
          <w:rStyle w:val="DeltaViewInsertion"/>
          <w:rFonts w:cs="Arial"/>
          <w:b/>
          <w:color w:val="auto"/>
          <w:sz w:val="20"/>
          <w:u w:val="none"/>
        </w:rPr>
        <w:t>Document</w:t>
      </w:r>
      <w:r w:rsidRPr="001C389A">
        <w:rPr>
          <w:rStyle w:val="DeltaViewInsertion"/>
          <w:rFonts w:cs="Arial"/>
          <w:b/>
          <w:color w:val="auto"/>
          <w:sz w:val="20"/>
          <w:u w:val="none"/>
        </w:rPr>
        <w:t xml:space="preserve"> </w:t>
      </w:r>
      <w:r w:rsidRPr="001C389A">
        <w:rPr>
          <w:rStyle w:val="DeltaViewInsertion"/>
          <w:rFonts w:cs="Arial"/>
          <w:color w:val="auto"/>
          <w:sz w:val="20"/>
          <w:u w:val="none"/>
        </w:rPr>
        <w:t>containing</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at least but not limited to the items referred to at </w:t>
      </w:r>
      <w:r w:rsidR="002F5F51" w:rsidRPr="001C389A">
        <w:rPr>
          <w:rStyle w:val="DeltaViewInsertion"/>
          <w:rFonts w:cs="Arial"/>
          <w:color w:val="auto"/>
          <w:sz w:val="20"/>
          <w:u w:val="none"/>
        </w:rPr>
        <w:t>ECP</w:t>
      </w:r>
      <w:r w:rsidRPr="001C389A">
        <w:rPr>
          <w:rStyle w:val="DeltaViewInsertion"/>
          <w:rFonts w:cs="Arial"/>
          <w:color w:val="auto"/>
          <w:sz w:val="20"/>
          <w:u w:val="none"/>
        </w:rPr>
        <w:t>.</w:t>
      </w:r>
      <w:r w:rsidR="00D31A41" w:rsidRPr="001C389A">
        <w:rPr>
          <w:rStyle w:val="DeltaViewInsertion"/>
          <w:rFonts w:cs="Arial"/>
          <w:color w:val="auto"/>
          <w:sz w:val="20"/>
          <w:u w:val="none"/>
        </w:rPr>
        <w:t>6.2</w:t>
      </w:r>
      <w:r w:rsidRPr="001C389A">
        <w:rPr>
          <w:rStyle w:val="DeltaViewInsertion"/>
          <w:rFonts w:cs="Arial"/>
          <w:color w:val="auto"/>
          <w:sz w:val="20"/>
          <w:u w:val="none"/>
        </w:rPr>
        <w:t xml:space="preserve">.3.  </w:t>
      </w:r>
    </w:p>
    <w:p w14:paraId="5FFF6430" w14:textId="77777777" w:rsidR="00AD51E2" w:rsidRPr="001C389A" w:rsidRDefault="00AD51E2" w:rsidP="00AD51E2">
      <w:pPr>
        <w:tabs>
          <w:tab w:val="left" w:pos="1566"/>
          <w:tab w:val="left" w:pos="2286"/>
          <w:tab w:val="left" w:pos="2736"/>
          <w:tab w:val="left" w:pos="3600"/>
          <w:tab w:val="left" w:pos="4608"/>
          <w:tab w:val="left" w:pos="5904"/>
        </w:tabs>
        <w:rPr>
          <w:rFonts w:cs="Arial"/>
          <w:sz w:val="20"/>
        </w:rPr>
      </w:pPr>
    </w:p>
    <w:p w14:paraId="63B37F7E" w14:textId="77777777" w:rsidR="00AD51E2" w:rsidRPr="001C389A" w:rsidRDefault="00AD51E2" w:rsidP="00AD51E2">
      <w:pPr>
        <w:tabs>
          <w:tab w:val="left" w:pos="1566"/>
          <w:tab w:val="left" w:pos="2286"/>
          <w:tab w:val="left" w:pos="2736"/>
          <w:tab w:val="left" w:pos="3600"/>
          <w:tab w:val="left" w:pos="4608"/>
          <w:tab w:val="left" w:pos="5904"/>
        </w:tabs>
        <w:rPr>
          <w:rFonts w:cs="Arial"/>
          <w:sz w:val="20"/>
        </w:rPr>
      </w:pPr>
    </w:p>
    <w:p w14:paraId="782F00DA" w14:textId="77777777" w:rsidR="00AD51E2" w:rsidRPr="001C389A" w:rsidRDefault="002F5F51" w:rsidP="00AD51E2">
      <w:pPr>
        <w:tabs>
          <w:tab w:val="left" w:pos="1566"/>
          <w:tab w:val="left" w:pos="2286"/>
          <w:tab w:val="left" w:pos="2736"/>
          <w:tab w:val="left" w:pos="3600"/>
          <w:tab w:val="left" w:pos="4608"/>
          <w:tab w:val="left" w:pos="5904"/>
        </w:tabs>
        <w:ind w:left="1566" w:hanging="1566"/>
        <w:rPr>
          <w:rStyle w:val="DeltaViewInsertion"/>
          <w:rFonts w:cs="Arial"/>
          <w:b/>
          <w:color w:val="auto"/>
          <w:sz w:val="20"/>
          <w:u w:val="none"/>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.3</w:t>
      </w:r>
      <w:r w:rsidR="00AD51E2" w:rsidRPr="001C389A">
        <w:rPr>
          <w:rStyle w:val="DeltaViewInsertion"/>
          <w:rFonts w:cs="Arial"/>
          <w:color w:val="auto"/>
          <w:sz w:val="20"/>
          <w:u w:val="none"/>
        </w:rPr>
        <w:tab/>
        <w:t xml:space="preserve">Items for submission prior to issue of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p>
    <w:p w14:paraId="3E40A39B" w14:textId="77777777" w:rsidR="00AD51E2" w:rsidRPr="001C389A" w:rsidRDefault="00AD51E2" w:rsidP="00AD51E2">
      <w:pPr>
        <w:tabs>
          <w:tab w:val="left" w:pos="1566"/>
          <w:tab w:val="left" w:pos="2286"/>
          <w:tab w:val="left" w:pos="2736"/>
          <w:tab w:val="left" w:pos="3600"/>
          <w:tab w:val="left" w:pos="4608"/>
          <w:tab w:val="left" w:pos="5904"/>
        </w:tabs>
        <w:ind w:left="1566" w:hanging="1566"/>
        <w:rPr>
          <w:rFonts w:cs="Arial"/>
          <w:sz w:val="20"/>
        </w:rPr>
      </w:pPr>
      <w:r w:rsidRPr="001C389A" w:rsidDel="00113E2A">
        <w:rPr>
          <w:rStyle w:val="DeltaViewInsertion"/>
          <w:rFonts w:cs="Arial"/>
          <w:b/>
          <w:color w:val="auto"/>
          <w:sz w:val="20"/>
          <w:u w:val="none"/>
        </w:rPr>
        <w:t xml:space="preserve"> </w:t>
      </w:r>
    </w:p>
    <w:p w14:paraId="50D14740" w14:textId="3F024774" w:rsidR="00AD51E2" w:rsidRPr="001C389A" w:rsidRDefault="002F5F51" w:rsidP="00AD51E2">
      <w:pPr>
        <w:tabs>
          <w:tab w:val="left" w:pos="1566"/>
          <w:tab w:val="left" w:pos="2286"/>
          <w:tab w:val="left" w:pos="2736"/>
          <w:tab w:val="left" w:pos="3600"/>
          <w:tab w:val="left" w:pos="4608"/>
          <w:tab w:val="left" w:pos="5904"/>
        </w:tabs>
        <w:ind w:left="1566" w:hanging="1566"/>
        <w:rPr>
          <w:rFonts w:cs="Arial"/>
          <w:b/>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.3.1</w:t>
      </w:r>
      <w:r w:rsidR="00AD51E2" w:rsidRPr="001C389A">
        <w:rPr>
          <w:rStyle w:val="DeltaViewInsertion"/>
          <w:rFonts w:cs="Arial"/>
          <w:color w:val="auto"/>
          <w:sz w:val="20"/>
          <w:u w:val="none"/>
        </w:rPr>
        <w:tab/>
        <w:t>Prior to the issue of</w:t>
      </w:r>
      <w:r w:rsidR="00EC7605" w:rsidRPr="001C389A">
        <w:rPr>
          <w:rStyle w:val="DeltaViewInsertion"/>
          <w:rFonts w:cs="Arial"/>
          <w:color w:val="auto"/>
          <w:sz w:val="20"/>
          <w:u w:val="none"/>
        </w:rPr>
        <w:t xml:space="preserve"> a</w:t>
      </w:r>
      <w:r w:rsidR="00AD51E2" w:rsidRPr="001C389A">
        <w:rPr>
          <w:rStyle w:val="DeltaViewInsertion"/>
          <w:rFonts w:cs="Arial"/>
          <w:color w:val="auto"/>
          <w:sz w:val="20"/>
          <w:u w:val="none"/>
        </w:rPr>
        <w:t xml:space="preserv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040EF" w:rsidRPr="001C389A">
        <w:rPr>
          <w:rStyle w:val="DeltaViewInsertion"/>
          <w:rFonts w:cs="Arial"/>
          <w:b/>
          <w:color w:val="auto"/>
          <w:sz w:val="20"/>
          <w:u w:val="none"/>
        </w:rPr>
        <w:t xml:space="preserve"> </w:t>
      </w:r>
      <w:r w:rsidR="00A040EF" w:rsidRPr="001C389A">
        <w:rPr>
          <w:rStyle w:val="DeltaViewInsertion"/>
          <w:rFonts w:cs="Arial"/>
          <w:color w:val="auto"/>
          <w:sz w:val="20"/>
          <w:u w:val="none"/>
        </w:rPr>
        <w:t>in respect of the</w:t>
      </w:r>
      <w:r w:rsidR="00A040EF" w:rsidRPr="001C389A">
        <w:rPr>
          <w:rStyle w:val="DeltaViewInsertion"/>
          <w:rFonts w:cs="Arial"/>
          <w:b/>
          <w:color w:val="auto"/>
          <w:sz w:val="20"/>
          <w:u w:val="none"/>
        </w:rPr>
        <w:t xml:space="preserve"> </w:t>
      </w:r>
      <w:r w:rsidR="00D91CD5" w:rsidRPr="001C389A">
        <w:rPr>
          <w:rStyle w:val="DeltaViewInsertion"/>
          <w:rFonts w:cs="Arial"/>
          <w:b/>
          <w:color w:val="auto"/>
          <w:sz w:val="20"/>
          <w:u w:val="none"/>
        </w:rPr>
        <w:t>EU Code User</w:t>
      </w:r>
      <w:r w:rsidR="00A040EF" w:rsidRPr="001C389A">
        <w:rPr>
          <w:rStyle w:val="DeltaViewInsertion"/>
          <w:rFonts w:cs="Arial"/>
          <w:b/>
          <w:color w:val="auto"/>
          <w:sz w:val="20"/>
          <w:u w:val="none"/>
        </w:rPr>
        <w:t>’s Plant</w:t>
      </w:r>
      <w:r w:rsidR="00A040EF" w:rsidRPr="001C389A">
        <w:rPr>
          <w:rStyle w:val="DeltaViewInsertion"/>
          <w:rFonts w:cs="Arial"/>
          <w:color w:val="auto"/>
          <w:sz w:val="20"/>
          <w:u w:val="none"/>
        </w:rPr>
        <w:t xml:space="preserve"> and</w:t>
      </w:r>
      <w:r w:rsidR="00A040EF" w:rsidRPr="001C389A">
        <w:rPr>
          <w:rStyle w:val="DeltaViewInsertion"/>
          <w:rFonts w:cs="Arial"/>
          <w:b/>
          <w:color w:val="auto"/>
          <w:sz w:val="20"/>
          <w:u w:val="none"/>
        </w:rPr>
        <w:t xml:space="preserve"> Apparatus </w:t>
      </w:r>
      <w:r w:rsidR="00A040EF" w:rsidRPr="001C389A">
        <w:rPr>
          <w:rStyle w:val="DeltaViewInsertion"/>
          <w:rFonts w:cs="Arial"/>
          <w:color w:val="auto"/>
          <w:sz w:val="20"/>
          <w:u w:val="none"/>
        </w:rPr>
        <w:t>or dynamically controlled</w:t>
      </w:r>
      <w:r w:rsidR="00A040EF" w:rsidRPr="001C389A">
        <w:rPr>
          <w:rStyle w:val="DeltaViewInsertion"/>
          <w:rFonts w:cs="Arial"/>
          <w:b/>
          <w:color w:val="auto"/>
          <w:sz w:val="20"/>
          <w:u w:val="none"/>
        </w:rPr>
        <w:t xml:space="preserve"> OTSUA</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the </w:t>
      </w:r>
      <w:r w:rsidR="003B08BA" w:rsidRPr="001C389A">
        <w:rPr>
          <w:rStyle w:val="DeltaViewInsertion"/>
          <w:rFonts w:cs="Arial"/>
          <w:b/>
          <w:color w:val="auto"/>
          <w:sz w:val="20"/>
          <w:u w:val="none"/>
        </w:rPr>
        <w:t>Generator</w:t>
      </w:r>
      <w:r w:rsidR="003F4438" w:rsidRPr="001C389A">
        <w:rPr>
          <w:rStyle w:val="DeltaViewInsertion"/>
          <w:rFonts w:cs="Arial"/>
          <w:b/>
          <w:color w:val="auto"/>
          <w:sz w:val="20"/>
          <w:u w:val="none"/>
        </w:rPr>
        <w:t xml:space="preserve"> </w:t>
      </w:r>
      <w:r w:rsidR="00AD51E2" w:rsidRPr="001C389A">
        <w:rPr>
          <w:rStyle w:val="DeltaViewInsertion"/>
          <w:rFonts w:cs="Arial"/>
          <w:color w:val="auto"/>
          <w:sz w:val="20"/>
          <w:u w:val="none"/>
        </w:rPr>
        <w:t>must submit to</w:t>
      </w:r>
      <w:r w:rsidR="00AD51E2"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to</w:t>
      </w:r>
      <w:r w:rsidR="00AD51E2"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’s </w:t>
      </w:r>
      <w:r w:rsidR="00AD51E2" w:rsidRPr="001C389A">
        <w:rPr>
          <w:rStyle w:val="DeltaViewInsertion"/>
          <w:rFonts w:cs="Arial"/>
          <w:color w:val="auto"/>
          <w:sz w:val="20"/>
          <w:u w:val="none"/>
        </w:rPr>
        <w:t>satisfaction a</w:t>
      </w:r>
      <w:r w:rsidR="00EC7605" w:rsidRPr="001C389A">
        <w:rPr>
          <w:rStyle w:val="DeltaViewInsertion"/>
          <w:rFonts w:cs="Arial"/>
          <w:color w:val="auto"/>
          <w:sz w:val="20"/>
          <w:u w:val="none"/>
        </w:rPr>
        <w:t xml:space="preserve"> </w:t>
      </w:r>
      <w:r w:rsidR="00CA2A82" w:rsidRPr="001C389A">
        <w:rPr>
          <w:rStyle w:val="DeltaViewInsertion"/>
          <w:rFonts w:cs="Arial"/>
          <w:color w:val="auto"/>
          <w:sz w:val="20"/>
          <w:u w:val="none"/>
        </w:rPr>
        <w:t>Interim</w:t>
      </w:r>
      <w:r w:rsidR="00AD51E2" w:rsidRPr="001C389A">
        <w:rPr>
          <w:rStyle w:val="DeltaViewInsertion"/>
          <w:rFonts w:cs="Arial"/>
          <w:color w:val="auto"/>
          <w:sz w:val="20"/>
          <w:u w:val="none"/>
        </w:rPr>
        <w:t xml:space="preserve"> </w:t>
      </w:r>
      <w:r w:rsidR="00AD51E2" w:rsidRPr="001C389A">
        <w:rPr>
          <w:rStyle w:val="DeltaViewInsertion"/>
          <w:rFonts w:cs="Arial"/>
          <w:b/>
          <w:color w:val="auto"/>
          <w:sz w:val="20"/>
          <w:u w:val="none"/>
        </w:rPr>
        <w:t xml:space="preserve">Power Generating Module </w:t>
      </w:r>
      <w:r w:rsidR="00105F09" w:rsidRPr="001C389A">
        <w:rPr>
          <w:rStyle w:val="DeltaViewInsertion"/>
          <w:rFonts w:cs="Arial"/>
          <w:b/>
          <w:color w:val="auto"/>
          <w:sz w:val="20"/>
          <w:u w:val="none"/>
        </w:rPr>
        <w:t>Document</w:t>
      </w:r>
      <w:r w:rsidR="00AD51E2" w:rsidRPr="001C389A">
        <w:rPr>
          <w:rStyle w:val="DeltaViewInsertion"/>
          <w:rFonts w:cs="Arial"/>
          <w:color w:val="auto"/>
          <w:sz w:val="20"/>
          <w:u w:val="none"/>
        </w:rPr>
        <w:t xml:space="preserve"> containing at least but not limited to:</w:t>
      </w:r>
    </w:p>
    <w:p w14:paraId="07A74935" w14:textId="77777777" w:rsidR="00AD51E2" w:rsidRPr="001C389A" w:rsidRDefault="00AD51E2" w:rsidP="00AD51E2">
      <w:pPr>
        <w:tabs>
          <w:tab w:val="left" w:pos="1566"/>
          <w:tab w:val="left" w:pos="2286"/>
          <w:tab w:val="left" w:pos="2736"/>
          <w:tab w:val="left" w:pos="3600"/>
          <w:tab w:val="left" w:pos="4608"/>
          <w:tab w:val="left" w:pos="5904"/>
        </w:tabs>
        <w:ind w:left="1566" w:hanging="1566"/>
        <w:rPr>
          <w:rFonts w:cs="Arial"/>
          <w:sz w:val="20"/>
        </w:rPr>
      </w:pPr>
    </w:p>
    <w:p w14:paraId="37B01965" w14:textId="77777777" w:rsidR="00AD51E2" w:rsidRPr="001C389A" w:rsidRDefault="00AD51E2" w:rsidP="003B5BF0">
      <w:pPr>
        <w:numPr>
          <w:ilvl w:val="0"/>
          <w:numId w:val="35"/>
        </w:numPr>
        <w:autoSpaceDE w:val="0"/>
        <w:autoSpaceDN w:val="0"/>
        <w:adjustRightInd w:val="0"/>
        <w:rPr>
          <w:rStyle w:val="DeltaViewInsertion"/>
          <w:rFonts w:cs="Arial"/>
          <w:b/>
          <w:color w:val="auto"/>
          <w:sz w:val="20"/>
          <w:u w:val="none"/>
        </w:rPr>
      </w:pPr>
      <w:r w:rsidRPr="001C389A">
        <w:rPr>
          <w:rStyle w:val="DeltaViewInsertion"/>
          <w:rFonts w:cs="Arial"/>
          <w:color w:val="auto"/>
          <w:sz w:val="20"/>
          <w:u w:val="none"/>
        </w:rPr>
        <w:t xml:space="preserve">updated </w:t>
      </w:r>
      <w:r w:rsidRPr="001C389A">
        <w:rPr>
          <w:rStyle w:val="DeltaViewInsertion"/>
          <w:rFonts w:cs="Arial"/>
          <w:b/>
          <w:color w:val="auto"/>
          <w:sz w:val="20"/>
          <w:u w:val="none"/>
        </w:rPr>
        <w:t>Planning Code</w:t>
      </w:r>
      <w:r w:rsidRPr="001C389A">
        <w:rPr>
          <w:rStyle w:val="DeltaViewInsertion"/>
          <w:rFonts w:cs="Arial"/>
          <w:color w:val="auto"/>
          <w:sz w:val="20"/>
          <w:u w:val="none"/>
        </w:rPr>
        <w:t xml:space="preserve"> data (both </w:t>
      </w:r>
      <w:r w:rsidRPr="001C389A">
        <w:rPr>
          <w:rStyle w:val="DeltaViewInsertion"/>
          <w:rFonts w:cs="Arial"/>
          <w:b/>
          <w:color w:val="auto"/>
          <w:sz w:val="20"/>
          <w:u w:val="none"/>
        </w:rPr>
        <w:t>Standard Planning Data</w:t>
      </w:r>
      <w:r w:rsidRPr="001C389A">
        <w:rPr>
          <w:rStyle w:val="DeltaViewInsertion"/>
          <w:rFonts w:cs="Arial"/>
          <w:color w:val="auto"/>
          <w:sz w:val="20"/>
          <w:u w:val="none"/>
        </w:rPr>
        <w:t xml:space="preserve"> and </w:t>
      </w:r>
      <w:r w:rsidRPr="001C389A">
        <w:rPr>
          <w:rStyle w:val="DeltaViewInsertion"/>
          <w:rFonts w:cs="Arial"/>
          <w:b/>
          <w:color w:val="auto"/>
          <w:sz w:val="20"/>
          <w:u w:val="none"/>
        </w:rPr>
        <w:t>Detailed Planning Data</w:t>
      </w:r>
      <w:r w:rsidRPr="001C389A">
        <w:rPr>
          <w:rStyle w:val="DeltaViewInsertion"/>
          <w:rFonts w:cs="Arial"/>
          <w:color w:val="auto"/>
          <w:sz w:val="20"/>
          <w:u w:val="none"/>
        </w:rPr>
        <w:t xml:space="preserve">), with any estimated values assumed for planning purposes confirmed or, where practical, replaced by validated actual values and by updated estimates for the future and by updated forecasts for </w:t>
      </w:r>
      <w:r w:rsidRPr="001C389A">
        <w:rPr>
          <w:rStyle w:val="DeltaViewInsertion"/>
          <w:rFonts w:cs="Arial"/>
          <w:b/>
          <w:color w:val="auto"/>
          <w:sz w:val="20"/>
          <w:u w:val="none"/>
        </w:rPr>
        <w:t>Forecast Data</w:t>
      </w:r>
      <w:r w:rsidRPr="001C389A">
        <w:rPr>
          <w:rStyle w:val="DeltaViewInsertion"/>
          <w:rFonts w:cs="Arial"/>
          <w:color w:val="auto"/>
          <w:sz w:val="20"/>
          <w:u w:val="none"/>
        </w:rPr>
        <w:t xml:space="preserve"> items such as </w:t>
      </w:r>
      <w:r w:rsidRPr="001C389A">
        <w:rPr>
          <w:rStyle w:val="DeltaViewInsertion"/>
          <w:rFonts w:cs="Arial"/>
          <w:b/>
          <w:color w:val="auto"/>
          <w:sz w:val="20"/>
          <w:u w:val="none"/>
        </w:rPr>
        <w:t xml:space="preserve">Demand; </w:t>
      </w:r>
    </w:p>
    <w:p w14:paraId="79CB18CC" w14:textId="77777777" w:rsidR="00AD51E2" w:rsidRPr="001C389A" w:rsidRDefault="00AD51E2" w:rsidP="00AD51E2">
      <w:pPr>
        <w:tabs>
          <w:tab w:val="left" w:pos="2286"/>
          <w:tab w:val="left" w:pos="2340"/>
          <w:tab w:val="left" w:pos="2736"/>
          <w:tab w:val="left" w:pos="3600"/>
          <w:tab w:val="left" w:pos="4608"/>
          <w:tab w:val="left" w:pos="5904"/>
        </w:tabs>
        <w:ind w:left="2340" w:hanging="780"/>
        <w:rPr>
          <w:rFonts w:cs="Arial"/>
          <w:b/>
          <w:sz w:val="20"/>
        </w:rPr>
      </w:pPr>
    </w:p>
    <w:p w14:paraId="7F833388" w14:textId="77777777" w:rsidR="00AD51E2" w:rsidRPr="001C389A" w:rsidRDefault="00AD51E2" w:rsidP="003B5BF0">
      <w:pPr>
        <w:numPr>
          <w:ilvl w:val="0"/>
          <w:numId w:val="35"/>
        </w:numPr>
        <w:autoSpaceDE w:val="0"/>
        <w:autoSpaceDN w:val="0"/>
        <w:adjustRightInd w:val="0"/>
        <w:rPr>
          <w:rStyle w:val="DeltaViewInsertion"/>
          <w:rFonts w:cs="Arial"/>
          <w:b/>
          <w:color w:val="auto"/>
          <w:sz w:val="20"/>
          <w:u w:val="none"/>
        </w:rPr>
      </w:pPr>
      <w:r w:rsidRPr="001C389A">
        <w:rPr>
          <w:rStyle w:val="DeltaViewInsertion"/>
          <w:rFonts w:cs="Arial"/>
          <w:color w:val="auto"/>
          <w:sz w:val="20"/>
          <w:u w:val="none"/>
        </w:rPr>
        <w:t xml:space="preserve">for </w:t>
      </w:r>
      <w:r w:rsidRPr="001C389A">
        <w:rPr>
          <w:rStyle w:val="DeltaViewInsertion"/>
          <w:rFonts w:cs="Arial"/>
          <w:b/>
          <w:color w:val="auto"/>
          <w:sz w:val="20"/>
          <w:u w:val="none"/>
        </w:rPr>
        <w:t>Type C</w:t>
      </w:r>
      <w:r w:rsidRPr="001C389A">
        <w:rPr>
          <w:rStyle w:val="DeltaViewInsertion"/>
          <w:rFonts w:cs="Arial"/>
          <w:color w:val="auto"/>
          <w:sz w:val="20"/>
          <w:u w:val="none"/>
        </w:rPr>
        <w:t xml:space="preserve"> </w:t>
      </w:r>
      <w:r w:rsidR="003B08BA" w:rsidRPr="001C389A">
        <w:rPr>
          <w:rStyle w:val="DeltaViewInsertion"/>
          <w:rFonts w:cs="Arial"/>
          <w:b/>
          <w:color w:val="auto"/>
          <w:sz w:val="20"/>
          <w:u w:val="none"/>
        </w:rPr>
        <w:t>Power Generating M</w:t>
      </w:r>
      <w:r w:rsidRPr="001C389A">
        <w:rPr>
          <w:rStyle w:val="DeltaViewInsertion"/>
          <w:rFonts w:cs="Arial"/>
          <w:b/>
          <w:color w:val="auto"/>
          <w:sz w:val="20"/>
          <w:u w:val="none"/>
        </w:rPr>
        <w:t>odules</w:t>
      </w:r>
      <w:r w:rsidR="000444BC" w:rsidRPr="001C389A">
        <w:rPr>
          <w:rStyle w:val="DeltaViewInsertion"/>
          <w:rFonts w:cs="Arial"/>
          <w:color w:val="auto"/>
          <w:sz w:val="20"/>
          <w:u w:val="none"/>
        </w:rPr>
        <w:t xml:space="preserve"> the </w:t>
      </w:r>
      <w:r w:rsidRPr="001C389A">
        <w:rPr>
          <w:rStyle w:val="DeltaViewInsertion"/>
          <w:rFonts w:cs="Arial"/>
          <w:color w:val="auto"/>
          <w:sz w:val="20"/>
          <w:u w:val="none"/>
        </w:rPr>
        <w:t>simulation models;</w:t>
      </w:r>
    </w:p>
    <w:p w14:paraId="675CD81F" w14:textId="77777777" w:rsidR="00B1586F" w:rsidRPr="001C389A" w:rsidRDefault="00B1586F" w:rsidP="00E30D18">
      <w:pPr>
        <w:autoSpaceDE w:val="0"/>
        <w:autoSpaceDN w:val="0"/>
        <w:adjustRightInd w:val="0"/>
        <w:rPr>
          <w:rFonts w:cs="Arial"/>
          <w:sz w:val="20"/>
        </w:rPr>
      </w:pPr>
    </w:p>
    <w:p w14:paraId="6FDC16DE" w14:textId="77777777" w:rsidR="00AD51E2" w:rsidRPr="001C389A" w:rsidRDefault="00AD51E2" w:rsidP="003B5BF0">
      <w:pPr>
        <w:numPr>
          <w:ilvl w:val="0"/>
          <w:numId w:val="35"/>
        </w:numPr>
        <w:autoSpaceDE w:val="0"/>
        <w:autoSpaceDN w:val="0"/>
        <w:adjustRightInd w:val="0"/>
        <w:rPr>
          <w:rFonts w:cs="Arial"/>
          <w:i/>
          <w:sz w:val="20"/>
        </w:rPr>
      </w:pPr>
      <w:r w:rsidRPr="001C389A">
        <w:rPr>
          <w:rStyle w:val="DeltaViewInsertion"/>
          <w:rFonts w:cs="Arial"/>
          <w:color w:val="auto"/>
          <w:sz w:val="20"/>
          <w:u w:val="none"/>
        </w:rPr>
        <w:t xml:space="preserve">details of any special </w:t>
      </w:r>
      <w:r w:rsidR="00157AB5" w:rsidRPr="001C389A">
        <w:rPr>
          <w:rStyle w:val="DeltaViewInsertion"/>
          <w:rFonts w:cs="Arial"/>
          <w:b/>
          <w:color w:val="auto"/>
          <w:sz w:val="20"/>
          <w:u w:val="none"/>
        </w:rPr>
        <w:t>Power Generating Module</w:t>
      </w:r>
      <w:r w:rsidRPr="001C389A">
        <w:rPr>
          <w:rStyle w:val="DeltaViewInsertion"/>
          <w:rFonts w:cs="Arial"/>
          <w:b/>
          <w:color w:val="auto"/>
          <w:sz w:val="20"/>
          <w:u w:val="none"/>
        </w:rPr>
        <w:t>(s)</w:t>
      </w:r>
      <w:r w:rsidR="000444BC" w:rsidRPr="001C389A">
        <w:rPr>
          <w:rStyle w:val="DeltaViewInsertion"/>
          <w:rFonts w:cs="Arial"/>
          <w:color w:val="auto"/>
          <w:sz w:val="20"/>
          <w:u w:val="none"/>
        </w:rPr>
        <w:t xml:space="preserve"> </w:t>
      </w:r>
      <w:r w:rsidRPr="001C389A">
        <w:rPr>
          <w:rStyle w:val="DeltaViewInsertion"/>
          <w:rFonts w:cs="Arial"/>
          <w:color w:val="auto"/>
          <w:sz w:val="20"/>
          <w:u w:val="none"/>
        </w:rPr>
        <w:t xml:space="preserve">protection </w:t>
      </w:r>
      <w:r w:rsidR="0093030E" w:rsidRPr="001C389A">
        <w:rPr>
          <w:rStyle w:val="DeltaViewInsertion"/>
          <w:rFonts w:cs="Arial"/>
          <w:color w:val="auto"/>
          <w:sz w:val="20"/>
          <w:u w:val="none"/>
        </w:rPr>
        <w:t xml:space="preserve">as required by ECC.6.2.2.3 </w:t>
      </w:r>
      <w:r w:rsidRPr="001C389A">
        <w:rPr>
          <w:rStyle w:val="DeltaViewInsertion"/>
          <w:rFonts w:cs="Arial"/>
          <w:color w:val="auto"/>
          <w:sz w:val="20"/>
          <w:u w:val="none"/>
        </w:rPr>
        <w:t>. This may include Pole Slipping protection and islanding protection schemes</w:t>
      </w:r>
      <w:r w:rsidR="00B1586F" w:rsidRPr="001C389A">
        <w:rPr>
          <w:rStyle w:val="DeltaViewInsertion"/>
          <w:rFonts w:cs="Arial"/>
          <w:color w:val="auto"/>
          <w:sz w:val="20"/>
          <w:u w:val="none"/>
        </w:rPr>
        <w:t xml:space="preserve"> as applicable</w:t>
      </w:r>
      <w:r w:rsidRPr="001C389A">
        <w:rPr>
          <w:rStyle w:val="DeltaViewInsertion"/>
          <w:rFonts w:cs="Arial"/>
          <w:color w:val="auto"/>
          <w:sz w:val="20"/>
          <w:u w:val="none"/>
        </w:rPr>
        <w:t xml:space="preserve">; </w:t>
      </w:r>
    </w:p>
    <w:p w14:paraId="69663B48" w14:textId="77777777" w:rsidR="00AD51E2" w:rsidRPr="001C389A" w:rsidRDefault="00AD51E2" w:rsidP="00E30D18">
      <w:pPr>
        <w:rPr>
          <w:rFonts w:cs="Arial"/>
          <w:sz w:val="20"/>
        </w:rPr>
      </w:pPr>
    </w:p>
    <w:p w14:paraId="11FD2415" w14:textId="77777777" w:rsidR="00AD51E2" w:rsidRPr="001C389A" w:rsidRDefault="00AD51E2" w:rsidP="003B5BF0">
      <w:pPr>
        <w:numPr>
          <w:ilvl w:val="0"/>
          <w:numId w:val="35"/>
        </w:numPr>
        <w:autoSpaceDE w:val="0"/>
        <w:autoSpaceDN w:val="0"/>
        <w:adjustRightInd w:val="0"/>
        <w:rPr>
          <w:rFonts w:cs="Arial"/>
          <w:sz w:val="20"/>
        </w:rPr>
      </w:pPr>
      <w:r w:rsidRPr="001C389A">
        <w:rPr>
          <w:rStyle w:val="DeltaViewInsertion"/>
          <w:rFonts w:cs="Arial"/>
          <w:color w:val="auto"/>
          <w:sz w:val="20"/>
          <w:u w:val="none"/>
        </w:rPr>
        <w:t xml:space="preserve">simulation study provisions of Appendix </w:t>
      </w:r>
      <w:r w:rsidR="002F5F51" w:rsidRPr="001C389A">
        <w:rPr>
          <w:rStyle w:val="DeltaViewInsertion"/>
          <w:rFonts w:cs="Arial"/>
          <w:color w:val="auto"/>
          <w:sz w:val="20"/>
          <w:u w:val="none"/>
        </w:rPr>
        <w:t>ECP</w:t>
      </w:r>
      <w:r w:rsidRPr="001C389A">
        <w:rPr>
          <w:rStyle w:val="DeltaViewInsertion"/>
          <w:rFonts w:cs="Arial"/>
          <w:color w:val="auto"/>
          <w:sz w:val="20"/>
          <w:u w:val="none"/>
        </w:rPr>
        <w:t xml:space="preserve">.A.3 and the results demonstrating compliance with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requirements of:</w:t>
      </w:r>
    </w:p>
    <w:p w14:paraId="375DF4D3" w14:textId="77777777" w:rsidR="00AD51E2" w:rsidRPr="001C389A" w:rsidRDefault="00AD51E2" w:rsidP="00AD51E2">
      <w:pPr>
        <w:ind w:left="1620"/>
        <w:rPr>
          <w:rFonts w:cs="Arial"/>
          <w:sz w:val="20"/>
        </w:rPr>
      </w:pPr>
    </w:p>
    <w:p w14:paraId="2A860929" w14:textId="77777777" w:rsidR="00AD51E2" w:rsidRPr="001C389A" w:rsidRDefault="00AD51E2" w:rsidP="00AD51E2">
      <w:pPr>
        <w:ind w:left="1985" w:firstLine="355"/>
        <w:rPr>
          <w:rFonts w:cs="Arial"/>
          <w:sz w:val="20"/>
          <w:lang w:val="it-IT"/>
        </w:rPr>
      </w:pPr>
      <w:r w:rsidRPr="001C389A">
        <w:rPr>
          <w:rStyle w:val="DeltaViewInsertion"/>
          <w:rFonts w:cs="Arial"/>
          <w:color w:val="auto"/>
          <w:sz w:val="20"/>
          <w:u w:val="none"/>
          <w:lang w:val="it-IT"/>
        </w:rPr>
        <w:t>PC.A.5.4.2</w:t>
      </w:r>
    </w:p>
    <w:p w14:paraId="731A40CF" w14:textId="77777777" w:rsidR="00AD51E2" w:rsidRPr="001C389A" w:rsidRDefault="00AD51E2" w:rsidP="00AD51E2">
      <w:pPr>
        <w:ind w:left="1985" w:firstLine="355"/>
        <w:rPr>
          <w:rFonts w:cs="Arial"/>
          <w:sz w:val="20"/>
          <w:lang w:val="it-IT"/>
        </w:rPr>
      </w:pPr>
      <w:r w:rsidRPr="001C389A">
        <w:rPr>
          <w:rStyle w:val="DeltaViewInsertion"/>
          <w:rFonts w:cs="Arial"/>
          <w:color w:val="auto"/>
          <w:sz w:val="20"/>
          <w:u w:val="none"/>
          <w:lang w:val="it-IT"/>
        </w:rPr>
        <w:t>PC.A.5.4.3.2,</w:t>
      </w:r>
    </w:p>
    <w:p w14:paraId="51353A03" w14:textId="77777777" w:rsidR="00AD51E2" w:rsidRPr="001C389A" w:rsidRDefault="00890380" w:rsidP="00AD51E2">
      <w:pPr>
        <w:ind w:left="1985" w:firstLine="355"/>
        <w:rPr>
          <w:rFonts w:cs="Arial"/>
          <w:sz w:val="20"/>
          <w:lang w:val="it-IT"/>
        </w:rPr>
      </w:pPr>
      <w:r w:rsidRPr="001C389A">
        <w:rPr>
          <w:rStyle w:val="DeltaViewInsertion"/>
          <w:rFonts w:cs="Arial"/>
          <w:color w:val="auto"/>
          <w:sz w:val="20"/>
          <w:u w:val="none"/>
          <w:lang w:val="it-IT"/>
        </w:rPr>
        <w:t>ECC.</w:t>
      </w:r>
      <w:r w:rsidR="00AD51E2" w:rsidRPr="001C389A">
        <w:rPr>
          <w:rStyle w:val="DeltaViewInsertion"/>
          <w:rFonts w:cs="Arial"/>
          <w:color w:val="auto"/>
          <w:sz w:val="20"/>
          <w:u w:val="none"/>
          <w:lang w:val="it-IT"/>
        </w:rPr>
        <w:t>6.3.4,</w:t>
      </w:r>
    </w:p>
    <w:p w14:paraId="01FF65D4" w14:textId="77777777" w:rsidR="008007C9" w:rsidRPr="001C389A" w:rsidRDefault="008007C9" w:rsidP="00AD51E2">
      <w:pPr>
        <w:ind w:left="1985" w:firstLine="355"/>
        <w:rPr>
          <w:rFonts w:cs="Arial"/>
          <w:sz w:val="20"/>
          <w:lang w:val="it-IT"/>
        </w:rPr>
      </w:pPr>
      <w:r w:rsidRPr="001C389A">
        <w:rPr>
          <w:rStyle w:val="DeltaViewInsertion"/>
          <w:rFonts w:cs="Arial"/>
          <w:color w:val="auto"/>
          <w:sz w:val="20"/>
          <w:u w:val="none"/>
          <w:lang w:val="it-IT"/>
        </w:rPr>
        <w:t>ECC.6.3.7.</w:t>
      </w:r>
      <w:r w:rsidR="00C14E29" w:rsidRPr="001C389A">
        <w:rPr>
          <w:rStyle w:val="DeltaViewInsertion"/>
          <w:rFonts w:cs="Arial"/>
          <w:color w:val="auto"/>
          <w:sz w:val="20"/>
          <w:u w:val="none"/>
          <w:lang w:val="it-IT"/>
        </w:rPr>
        <w:t>3.</w:t>
      </w:r>
      <w:r w:rsidRPr="001C389A">
        <w:rPr>
          <w:rStyle w:val="DeltaViewInsertion"/>
          <w:rFonts w:cs="Arial"/>
          <w:color w:val="auto"/>
          <w:sz w:val="20"/>
          <w:u w:val="none"/>
          <w:lang w:val="it-IT"/>
        </w:rPr>
        <w:t>1 to ECC.6.3.7.</w:t>
      </w:r>
      <w:r w:rsidR="00C14E29" w:rsidRPr="001C389A">
        <w:rPr>
          <w:rStyle w:val="DeltaViewInsertion"/>
          <w:rFonts w:cs="Arial"/>
          <w:color w:val="auto"/>
          <w:sz w:val="20"/>
          <w:u w:val="none"/>
          <w:lang w:val="it-IT"/>
        </w:rPr>
        <w:t>3.</w:t>
      </w:r>
      <w:r w:rsidRPr="001C389A">
        <w:rPr>
          <w:rStyle w:val="DeltaViewInsertion"/>
          <w:rFonts w:cs="Arial"/>
          <w:color w:val="auto"/>
          <w:sz w:val="20"/>
          <w:u w:val="none"/>
          <w:lang w:val="it-IT"/>
        </w:rPr>
        <w:t>6,</w:t>
      </w:r>
    </w:p>
    <w:p w14:paraId="3DF2163C" w14:textId="77777777" w:rsidR="00AD51E2" w:rsidRPr="001C389A" w:rsidRDefault="00890380" w:rsidP="00AD51E2">
      <w:pPr>
        <w:ind w:left="1985" w:firstLine="355"/>
        <w:rPr>
          <w:rFonts w:cs="Arial"/>
          <w:sz w:val="20"/>
        </w:rPr>
      </w:pPr>
      <w:r w:rsidRPr="001C389A">
        <w:rPr>
          <w:rStyle w:val="DeltaViewInsertion"/>
          <w:rFonts w:cs="Arial"/>
          <w:color w:val="auto"/>
          <w:sz w:val="20"/>
          <w:u w:val="none"/>
        </w:rPr>
        <w:t>ECC.</w:t>
      </w:r>
      <w:r w:rsidR="00AD51E2" w:rsidRPr="001C389A">
        <w:rPr>
          <w:rStyle w:val="DeltaViewInsertion"/>
          <w:rFonts w:cs="Arial"/>
          <w:color w:val="auto"/>
          <w:sz w:val="20"/>
          <w:u w:val="none"/>
        </w:rPr>
        <w:t>6.3.15,</w:t>
      </w:r>
      <w:r w:rsidR="00492C6C" w:rsidRPr="001C389A">
        <w:rPr>
          <w:rStyle w:val="DeltaViewInsertion"/>
          <w:rFonts w:cs="Arial"/>
          <w:color w:val="auto"/>
          <w:sz w:val="20"/>
          <w:u w:val="none"/>
        </w:rPr>
        <w:t xml:space="preserve"> ECC.6.3.16</w:t>
      </w:r>
    </w:p>
    <w:p w14:paraId="0B4BD9B0" w14:textId="77777777" w:rsidR="00AD51E2" w:rsidRPr="001C389A" w:rsidRDefault="00890380" w:rsidP="00AD51E2">
      <w:pPr>
        <w:ind w:left="1985" w:firstLine="355"/>
        <w:rPr>
          <w:rStyle w:val="DeltaViewInsertion"/>
          <w:rFonts w:cs="Arial"/>
          <w:color w:val="auto"/>
          <w:sz w:val="20"/>
          <w:u w:val="none"/>
        </w:rPr>
      </w:pPr>
      <w:r w:rsidRPr="001C389A">
        <w:rPr>
          <w:rStyle w:val="DeltaViewInsertion"/>
          <w:rFonts w:cs="Arial"/>
          <w:color w:val="auto"/>
          <w:sz w:val="20"/>
          <w:u w:val="none"/>
        </w:rPr>
        <w:t>ECC.</w:t>
      </w:r>
      <w:r w:rsidR="00AD51E2" w:rsidRPr="001C389A">
        <w:rPr>
          <w:rStyle w:val="DeltaViewInsertion"/>
          <w:rFonts w:cs="Arial"/>
          <w:color w:val="auto"/>
          <w:sz w:val="20"/>
          <w:u w:val="none"/>
        </w:rPr>
        <w:t>A.6.2.5.6</w:t>
      </w:r>
    </w:p>
    <w:p w14:paraId="77EAEFE7" w14:textId="77777777" w:rsidR="00AD51E2" w:rsidRPr="001C389A" w:rsidRDefault="00890380" w:rsidP="00AD51E2">
      <w:pPr>
        <w:ind w:left="1985" w:firstLine="355"/>
        <w:rPr>
          <w:rFonts w:cs="Arial"/>
          <w:sz w:val="20"/>
        </w:rPr>
      </w:pPr>
      <w:r w:rsidRPr="001C389A">
        <w:rPr>
          <w:rStyle w:val="DeltaViewInsertion"/>
          <w:rFonts w:cs="Arial"/>
          <w:color w:val="auto"/>
          <w:sz w:val="20"/>
          <w:u w:val="none"/>
        </w:rPr>
        <w:t>ECC.</w:t>
      </w:r>
      <w:r w:rsidR="00AD51E2" w:rsidRPr="001C389A">
        <w:rPr>
          <w:rStyle w:val="DeltaViewInsertion"/>
          <w:rFonts w:cs="Arial"/>
          <w:color w:val="auto"/>
          <w:sz w:val="20"/>
          <w:u w:val="none"/>
        </w:rPr>
        <w:t>A.7.2.3.1</w:t>
      </w:r>
    </w:p>
    <w:p w14:paraId="0B026F40" w14:textId="77777777" w:rsidR="00AD51E2" w:rsidRPr="001C389A" w:rsidRDefault="00AD51E2" w:rsidP="00AD51E2">
      <w:pPr>
        <w:ind w:left="1985" w:firstLine="567"/>
        <w:rPr>
          <w:rFonts w:cs="Arial"/>
          <w:sz w:val="20"/>
        </w:rPr>
      </w:pPr>
    </w:p>
    <w:p w14:paraId="7772A750" w14:textId="557BF153" w:rsidR="00AD51E2" w:rsidRPr="001C389A" w:rsidRDefault="00AD51E2" w:rsidP="00AD51E2">
      <w:pPr>
        <w:ind w:left="2268"/>
        <w:rPr>
          <w:rFonts w:cs="Arial"/>
          <w:sz w:val="20"/>
        </w:rPr>
      </w:pPr>
      <w:r w:rsidRPr="001C389A">
        <w:rPr>
          <w:rStyle w:val="DeltaViewInsertion"/>
          <w:rFonts w:cs="Arial"/>
          <w:color w:val="auto"/>
          <w:sz w:val="20"/>
          <w:u w:val="none"/>
        </w:rPr>
        <w:t xml:space="preserve">as applicable to the </w:t>
      </w:r>
      <w:r w:rsidRPr="001C389A">
        <w:rPr>
          <w:rStyle w:val="DeltaViewInsertion"/>
          <w:rFonts w:cs="Arial"/>
          <w:b/>
          <w:color w:val="auto"/>
          <w:sz w:val="20"/>
          <w:u w:val="none"/>
        </w:rPr>
        <w:t>Power Generating Module(s)</w:t>
      </w:r>
      <w:r w:rsidRPr="001C389A">
        <w:rPr>
          <w:rStyle w:val="DeltaViewInsertion"/>
          <w:rFonts w:cs="Arial"/>
          <w:color w:val="auto"/>
          <w:sz w:val="20"/>
          <w:u w:val="none"/>
        </w:rPr>
        <w:t xml:space="preserve"> </w:t>
      </w:r>
      <w:r w:rsidR="00F47412" w:rsidRPr="001C389A">
        <w:rPr>
          <w:rStyle w:val="DeltaViewInsertion"/>
          <w:rFonts w:cs="Arial"/>
          <w:color w:val="auto"/>
          <w:sz w:val="20"/>
          <w:u w:val="none"/>
        </w:rPr>
        <w:t xml:space="preserve">or dynamically controlled </w:t>
      </w:r>
      <w:r w:rsidR="00F47412" w:rsidRPr="001C389A">
        <w:rPr>
          <w:rStyle w:val="DeltaViewInsertion"/>
          <w:rFonts w:cs="Arial"/>
          <w:b/>
          <w:color w:val="auto"/>
          <w:sz w:val="20"/>
          <w:u w:val="none"/>
        </w:rPr>
        <w:t xml:space="preserve">OTSUA </w:t>
      </w:r>
      <w:r w:rsidRPr="001C389A">
        <w:rPr>
          <w:rStyle w:val="DeltaViewInsertion"/>
          <w:rFonts w:cs="Arial"/>
          <w:color w:val="auto"/>
          <w:sz w:val="20"/>
          <w:u w:val="none"/>
        </w:rPr>
        <w:t xml:space="preserve">unless agreed otherwise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t>
      </w:r>
    </w:p>
    <w:p w14:paraId="0489A9B1" w14:textId="77777777" w:rsidR="00AD51E2" w:rsidRPr="001C389A" w:rsidRDefault="00AD51E2" w:rsidP="00AD51E2">
      <w:pPr>
        <w:ind w:left="1985" w:hanging="425"/>
        <w:rPr>
          <w:rFonts w:cs="Arial"/>
          <w:sz w:val="20"/>
        </w:rPr>
      </w:pPr>
    </w:p>
    <w:p w14:paraId="303FA812" w14:textId="77777777" w:rsidR="00AD51E2" w:rsidRPr="001C389A" w:rsidRDefault="00AD51E2" w:rsidP="003B5BF0">
      <w:pPr>
        <w:numPr>
          <w:ilvl w:val="0"/>
          <w:numId w:val="35"/>
        </w:numPr>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 xml:space="preserve">a detailed schedule of the tests and the procedures for the tests required to be carried out by the </w:t>
      </w:r>
      <w:r w:rsidR="00B1586F" w:rsidRPr="001C389A">
        <w:rPr>
          <w:rStyle w:val="DeltaViewInsertion"/>
          <w:rFonts w:cs="Arial"/>
          <w:b/>
          <w:color w:val="auto"/>
          <w:sz w:val="20"/>
          <w:u w:val="none"/>
        </w:rPr>
        <w:t>Generator</w:t>
      </w:r>
      <w:r w:rsidRPr="001C389A">
        <w:rPr>
          <w:rStyle w:val="DeltaViewInsertion"/>
          <w:rFonts w:cs="Arial"/>
          <w:color w:val="auto"/>
          <w:sz w:val="20"/>
          <w:u w:val="none"/>
        </w:rPr>
        <w:t xml:space="preserve"> under </w:t>
      </w:r>
      <w:r w:rsidR="002F5F51" w:rsidRPr="001C389A">
        <w:rPr>
          <w:rStyle w:val="DeltaViewInsertion"/>
          <w:rFonts w:cs="Arial"/>
          <w:color w:val="auto"/>
          <w:sz w:val="20"/>
          <w:u w:val="none"/>
        </w:rPr>
        <w:t>ECP</w:t>
      </w:r>
      <w:r w:rsidRPr="001C389A">
        <w:rPr>
          <w:rStyle w:val="DeltaViewInsertion"/>
          <w:rFonts w:cs="Arial"/>
          <w:color w:val="auto"/>
          <w:sz w:val="20"/>
          <w:u w:val="none"/>
        </w:rPr>
        <w:t xml:space="preserve">.7.2 to demonstrate compliance with relevant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requirements.  Such schedule to be consistent with Appendix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 (in the case of </w:t>
      </w:r>
      <w:r w:rsidR="00955EAD" w:rsidRPr="001C389A">
        <w:rPr>
          <w:rStyle w:val="DeltaViewInsertion"/>
          <w:rFonts w:cs="Arial"/>
          <w:color w:val="auto"/>
          <w:sz w:val="20"/>
          <w:u w:val="none"/>
        </w:rPr>
        <w:t xml:space="preserve">a </w:t>
      </w:r>
      <w:r w:rsidR="00955EAD" w:rsidRPr="001C389A">
        <w:rPr>
          <w:rStyle w:val="DeltaViewInsertion"/>
          <w:rFonts w:cs="Arial"/>
          <w:b/>
          <w:color w:val="auto"/>
          <w:sz w:val="20"/>
          <w:u w:val="none"/>
        </w:rPr>
        <w:t xml:space="preserve">Synchronous </w:t>
      </w:r>
      <w:r w:rsidR="00B1586F" w:rsidRPr="001C389A">
        <w:rPr>
          <w:rStyle w:val="DeltaViewInsertion"/>
          <w:rFonts w:cs="Arial"/>
          <w:b/>
          <w:color w:val="auto"/>
          <w:sz w:val="20"/>
          <w:u w:val="none"/>
        </w:rPr>
        <w:t>Power Generating Module</w:t>
      </w:r>
      <w:r w:rsidRPr="001C389A">
        <w:rPr>
          <w:rStyle w:val="DeltaViewInsertion"/>
          <w:rFonts w:cs="Arial"/>
          <w:color w:val="auto"/>
          <w:sz w:val="20"/>
          <w:u w:val="none"/>
        </w:rPr>
        <w:t xml:space="preserve">) or Appendix </w:t>
      </w:r>
      <w:r w:rsidR="00EC7605" w:rsidRPr="001C389A">
        <w:rPr>
          <w:rStyle w:val="DeltaViewInsertion"/>
          <w:rFonts w:cs="Arial"/>
          <w:color w:val="auto"/>
          <w:sz w:val="20"/>
          <w:u w:val="none"/>
        </w:rPr>
        <w:t>ECP.A.6</w:t>
      </w:r>
      <w:r w:rsidRPr="001C389A">
        <w:rPr>
          <w:rStyle w:val="DeltaViewInsertion"/>
          <w:rFonts w:cs="Arial"/>
          <w:color w:val="auto"/>
          <w:sz w:val="20"/>
          <w:u w:val="none"/>
        </w:rPr>
        <w:t xml:space="preserve"> (in the case of</w:t>
      </w:r>
      <w:r w:rsidR="00955EAD" w:rsidRPr="001C389A">
        <w:rPr>
          <w:rStyle w:val="DeltaViewInsertion"/>
          <w:rFonts w:cs="Arial"/>
          <w:b/>
          <w:color w:val="auto"/>
          <w:sz w:val="20"/>
          <w:u w:val="none"/>
        </w:rPr>
        <w:t xml:space="preserve">  </w:t>
      </w:r>
      <w:r w:rsidR="00955EAD" w:rsidRPr="001C389A">
        <w:rPr>
          <w:rStyle w:val="DeltaViewInsertion"/>
          <w:rFonts w:cs="Arial"/>
          <w:color w:val="auto"/>
          <w:sz w:val="20"/>
          <w:u w:val="none"/>
        </w:rPr>
        <w:t>a</w:t>
      </w:r>
      <w:r w:rsidRPr="001C389A">
        <w:rPr>
          <w:rStyle w:val="DeltaViewInsertion"/>
          <w:rFonts w:cs="Arial"/>
          <w:color w:val="auto"/>
          <w:sz w:val="20"/>
          <w:u w:val="none"/>
        </w:rPr>
        <w:t xml:space="preserve"> </w:t>
      </w:r>
      <w:r w:rsidRPr="001C389A">
        <w:rPr>
          <w:rStyle w:val="DeltaViewInsertion"/>
          <w:rFonts w:cs="Arial"/>
          <w:b/>
          <w:color w:val="auto"/>
          <w:sz w:val="20"/>
          <w:u w:val="none"/>
        </w:rPr>
        <w:t>Power Park Modules</w:t>
      </w:r>
      <w:r w:rsidRPr="001C389A">
        <w:rPr>
          <w:rStyle w:val="DeltaViewInsertion"/>
          <w:rFonts w:cs="Arial"/>
          <w:color w:val="auto"/>
          <w:sz w:val="20"/>
          <w:u w:val="none"/>
        </w:rPr>
        <w:t>)</w:t>
      </w:r>
      <w:r w:rsidR="00610AB2" w:rsidRPr="001C389A">
        <w:rPr>
          <w:rFonts w:cs="Arial"/>
          <w:sz w:val="20"/>
        </w:rPr>
        <w:t xml:space="preserve"> and </w:t>
      </w:r>
      <w:r w:rsidR="00610AB2" w:rsidRPr="001C389A">
        <w:rPr>
          <w:rFonts w:cs="Arial"/>
          <w:b/>
          <w:sz w:val="20"/>
        </w:rPr>
        <w:t>OTSUA</w:t>
      </w:r>
      <w:r w:rsidR="00610AB2" w:rsidRPr="001C389A">
        <w:rPr>
          <w:rFonts w:cs="Arial"/>
          <w:sz w:val="20"/>
        </w:rPr>
        <w:t xml:space="preserve"> as applicable)</w:t>
      </w:r>
      <w:r w:rsidRPr="001C389A">
        <w:rPr>
          <w:rStyle w:val="DeltaViewInsertion"/>
          <w:rFonts w:cs="Arial"/>
          <w:color w:val="auto"/>
          <w:sz w:val="20"/>
          <w:u w:val="none"/>
        </w:rPr>
        <w:t xml:space="preserve">; </w:t>
      </w:r>
    </w:p>
    <w:p w14:paraId="151F79EE" w14:textId="77777777" w:rsidR="00AD51E2" w:rsidRPr="001C389A" w:rsidRDefault="00AD51E2" w:rsidP="00AD51E2">
      <w:pPr>
        <w:autoSpaceDE w:val="0"/>
        <w:autoSpaceDN w:val="0"/>
        <w:adjustRightInd w:val="0"/>
        <w:ind w:left="2376"/>
        <w:rPr>
          <w:rStyle w:val="DeltaViewInsertion"/>
          <w:rFonts w:cs="Arial"/>
          <w:color w:val="auto"/>
          <w:sz w:val="20"/>
          <w:u w:val="none"/>
        </w:rPr>
      </w:pPr>
    </w:p>
    <w:p w14:paraId="73956C8F" w14:textId="0EE5E23C" w:rsidR="00AD51E2" w:rsidRPr="001C389A" w:rsidRDefault="00AD51E2" w:rsidP="003B5BF0">
      <w:pPr>
        <w:numPr>
          <w:ilvl w:val="0"/>
          <w:numId w:val="35"/>
        </w:numPr>
        <w:autoSpaceDE w:val="0"/>
        <w:autoSpaceDN w:val="0"/>
        <w:adjustRightInd w:val="0"/>
        <w:rPr>
          <w:rFonts w:cs="Arial"/>
          <w:sz w:val="20"/>
        </w:rPr>
      </w:pPr>
      <w:r w:rsidRPr="001C389A">
        <w:rPr>
          <w:rStyle w:val="DeltaViewInsertion"/>
          <w:rFonts w:cs="Arial"/>
          <w:color w:val="auto"/>
          <w:sz w:val="20"/>
          <w:u w:val="none"/>
        </w:rPr>
        <w:t xml:space="preserve">copies of </w:t>
      </w:r>
      <w:r w:rsidR="00235EBF" w:rsidRPr="001C389A">
        <w:rPr>
          <w:rStyle w:val="DeltaViewInsertion"/>
          <w:rFonts w:cs="Arial"/>
          <w:b/>
          <w:color w:val="auto"/>
          <w:sz w:val="20"/>
          <w:u w:val="none"/>
        </w:rPr>
        <w:t xml:space="preserve">Manufacturer’s Test Certificates </w:t>
      </w:r>
      <w:r w:rsidR="00235EBF" w:rsidRPr="001C389A">
        <w:rPr>
          <w:rStyle w:val="DeltaViewInsertion"/>
          <w:rFonts w:cs="Arial"/>
          <w:color w:val="auto"/>
          <w:sz w:val="20"/>
          <w:u w:val="none"/>
        </w:rPr>
        <w:t xml:space="preserve">or </w:t>
      </w:r>
      <w:r w:rsidRPr="001C389A">
        <w:rPr>
          <w:rStyle w:val="DeltaViewInsertion"/>
          <w:rFonts w:cs="Arial"/>
          <w:b/>
          <w:color w:val="auto"/>
          <w:sz w:val="20"/>
          <w:u w:val="none"/>
        </w:rPr>
        <w:t>Equipment Certificates</w:t>
      </w:r>
      <w:r w:rsidR="00235EBF" w:rsidRPr="001C389A">
        <w:rPr>
          <w:rStyle w:val="DeltaViewInsertion"/>
          <w:rFonts w:cs="Arial"/>
          <w:color w:val="auto"/>
          <w:sz w:val="20"/>
          <w:u w:val="none"/>
        </w:rPr>
        <w:t xml:space="preserve"> issued by an</w:t>
      </w:r>
      <w:r w:rsidRPr="001C389A">
        <w:rPr>
          <w:rStyle w:val="DeltaViewInsertion"/>
          <w:rFonts w:cs="Arial"/>
          <w:color w:val="auto"/>
          <w:sz w:val="20"/>
          <w:u w:val="none"/>
        </w:rPr>
        <w:t xml:space="preserve"> </w:t>
      </w:r>
      <w:r w:rsidRPr="001C389A">
        <w:rPr>
          <w:rStyle w:val="DeltaViewInsertion"/>
          <w:rFonts w:cs="Arial"/>
          <w:b/>
          <w:color w:val="auto"/>
          <w:sz w:val="20"/>
          <w:u w:val="none"/>
        </w:rPr>
        <w:t xml:space="preserve">Authorised Certifier </w:t>
      </w:r>
      <w:r w:rsidR="00B1586F" w:rsidRPr="001C389A">
        <w:rPr>
          <w:rStyle w:val="DeltaViewInsertion"/>
          <w:rFonts w:cs="Arial"/>
          <w:color w:val="auto"/>
          <w:sz w:val="20"/>
          <w:u w:val="none"/>
        </w:rPr>
        <w:t>or equivalent as agreed with</w:t>
      </w:r>
      <w:r w:rsidR="00B1586F"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B1586F" w:rsidRPr="001C389A">
        <w:rPr>
          <w:rStyle w:val="DeltaViewInsertion"/>
          <w:rFonts w:cs="Arial"/>
          <w:b/>
          <w:color w:val="auto"/>
          <w:sz w:val="20"/>
          <w:u w:val="none"/>
        </w:rPr>
        <w:t xml:space="preserve"> </w:t>
      </w:r>
      <w:r w:rsidRPr="001C389A">
        <w:rPr>
          <w:rStyle w:val="DeltaViewInsertion"/>
          <w:rFonts w:cs="Arial"/>
          <w:color w:val="auto"/>
          <w:sz w:val="20"/>
          <w:u w:val="none"/>
        </w:rPr>
        <w:t>where these are relied upon as part of the evidence of compliance and</w:t>
      </w:r>
    </w:p>
    <w:p w14:paraId="4672A6A1" w14:textId="77777777" w:rsidR="00AD51E2" w:rsidRPr="001C389A" w:rsidRDefault="00AD51E2" w:rsidP="00AD51E2">
      <w:pPr>
        <w:ind w:left="1620"/>
        <w:rPr>
          <w:rFonts w:cs="Arial"/>
          <w:sz w:val="20"/>
        </w:rPr>
      </w:pPr>
    </w:p>
    <w:p w14:paraId="376F51EB" w14:textId="77777777" w:rsidR="00AD51E2" w:rsidRPr="001C389A" w:rsidRDefault="00AD51E2" w:rsidP="003B5BF0">
      <w:pPr>
        <w:numPr>
          <w:ilvl w:val="0"/>
          <w:numId w:val="35"/>
        </w:numPr>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 xml:space="preserve">a </w:t>
      </w:r>
      <w:r w:rsidRPr="001C389A">
        <w:rPr>
          <w:rStyle w:val="DeltaViewInsertion"/>
          <w:rFonts w:cs="Arial"/>
          <w:b/>
          <w:color w:val="auto"/>
          <w:sz w:val="20"/>
          <w:u w:val="none"/>
        </w:rPr>
        <w:t xml:space="preserve">Compliance Statement </w:t>
      </w:r>
      <w:r w:rsidRPr="001C389A">
        <w:rPr>
          <w:rStyle w:val="DeltaViewInsertion"/>
          <w:rFonts w:cs="Arial"/>
          <w:color w:val="auto"/>
          <w:sz w:val="20"/>
          <w:u w:val="none"/>
        </w:rPr>
        <w:t xml:space="preserve">and a </w:t>
      </w:r>
      <w:r w:rsidRPr="001C389A">
        <w:rPr>
          <w:rStyle w:val="DeltaViewInsertion"/>
          <w:rFonts w:cs="Arial"/>
          <w:b/>
          <w:color w:val="auto"/>
          <w:sz w:val="20"/>
          <w:u w:val="none"/>
        </w:rPr>
        <w:t>User Self Certification of Compliance</w:t>
      </w:r>
      <w:r w:rsidRPr="001C389A">
        <w:rPr>
          <w:rStyle w:val="DeltaViewInsertion"/>
          <w:rFonts w:cs="Arial"/>
          <w:color w:val="auto"/>
          <w:sz w:val="20"/>
          <w:u w:val="none"/>
        </w:rPr>
        <w:t xml:space="preserve"> completed by the </w:t>
      </w:r>
      <w:r w:rsidR="00D91CD5" w:rsidRPr="001C389A">
        <w:rPr>
          <w:rStyle w:val="DeltaViewInsertion"/>
          <w:rFonts w:cs="Arial"/>
          <w:b/>
          <w:color w:val="auto"/>
          <w:sz w:val="20"/>
          <w:u w:val="none"/>
        </w:rPr>
        <w:t>EU Code User</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(including any </w:t>
      </w:r>
      <w:r w:rsidRPr="001C389A">
        <w:rPr>
          <w:rStyle w:val="DeltaViewInsertion"/>
          <w:rFonts w:cs="Arial"/>
          <w:b/>
          <w:color w:val="auto"/>
          <w:sz w:val="20"/>
          <w:u w:val="none"/>
        </w:rPr>
        <w:t>Unresolved Issues</w:t>
      </w:r>
      <w:r w:rsidRPr="001C389A">
        <w:rPr>
          <w:rStyle w:val="DeltaViewInsertion"/>
          <w:rFonts w:cs="Arial"/>
          <w:color w:val="auto"/>
          <w:sz w:val="20"/>
          <w:u w:val="none"/>
        </w:rPr>
        <w:t>)</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against the relevant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requirements including details of any requirements that the </w:t>
      </w:r>
      <w:r w:rsidR="00B1586F" w:rsidRPr="001C389A">
        <w:rPr>
          <w:rStyle w:val="DeltaViewInsertion"/>
          <w:rFonts w:cs="Arial"/>
          <w:b/>
          <w:color w:val="auto"/>
          <w:sz w:val="20"/>
          <w:u w:val="none"/>
        </w:rPr>
        <w:t xml:space="preserve">Generator </w:t>
      </w:r>
      <w:r w:rsidRPr="001C389A">
        <w:rPr>
          <w:rStyle w:val="DeltaViewInsertion"/>
          <w:rFonts w:cs="Arial"/>
          <w:color w:val="auto"/>
          <w:sz w:val="20"/>
          <w:u w:val="none"/>
        </w:rPr>
        <w:t xml:space="preserve">has identified that will not or may not be met or demonstrated. </w:t>
      </w:r>
    </w:p>
    <w:p w14:paraId="44A67FA2" w14:textId="77777777" w:rsidR="00AD51E2" w:rsidRPr="001C389A" w:rsidRDefault="00AD51E2" w:rsidP="00AD51E2">
      <w:pPr>
        <w:rPr>
          <w:rFonts w:cs="Arial"/>
          <w:sz w:val="20"/>
        </w:rPr>
      </w:pPr>
    </w:p>
    <w:p w14:paraId="427B4CD5" w14:textId="77777777" w:rsidR="00AD51E2" w:rsidRPr="001C389A" w:rsidRDefault="002F5F51" w:rsidP="00AD51E2">
      <w:pPr>
        <w:tabs>
          <w:tab w:val="left" w:pos="1566"/>
          <w:tab w:val="left" w:pos="2286"/>
          <w:tab w:val="left" w:pos="2736"/>
          <w:tab w:val="left" w:pos="3600"/>
          <w:tab w:val="left" w:pos="4608"/>
          <w:tab w:val="left" w:pos="5904"/>
        </w:tabs>
        <w:ind w:left="1566" w:hanging="1566"/>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.3.2</w:t>
      </w:r>
      <w:r w:rsidR="00AD51E2" w:rsidRPr="001C389A">
        <w:rPr>
          <w:rStyle w:val="DeltaViewInsertion"/>
          <w:rFonts w:cs="Arial"/>
          <w:color w:val="auto"/>
          <w:sz w:val="20"/>
          <w:u w:val="none"/>
        </w:rPr>
        <w:tab/>
        <w:t xml:space="preserve">The items referred to in </w:t>
      </w: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 xml:space="preserve">.3 shall be submitted by the </w:t>
      </w:r>
      <w:r w:rsidR="00B1586F" w:rsidRPr="001C389A">
        <w:rPr>
          <w:rStyle w:val="DeltaViewInsertion"/>
          <w:rFonts w:cs="Arial"/>
          <w:b/>
          <w:color w:val="auto"/>
          <w:sz w:val="20"/>
          <w:u w:val="none"/>
        </w:rPr>
        <w:t xml:space="preserve">Generator </w:t>
      </w:r>
      <w:r w:rsidR="00AD51E2" w:rsidRPr="001C389A">
        <w:rPr>
          <w:rStyle w:val="DeltaViewInsertion"/>
          <w:rFonts w:cs="Arial"/>
          <w:color w:val="auto"/>
          <w:sz w:val="20"/>
          <w:u w:val="none"/>
        </w:rPr>
        <w:t xml:space="preserve">in the form of a </w:t>
      </w:r>
      <w:r w:rsidR="00AD51E2" w:rsidRPr="001C389A">
        <w:rPr>
          <w:rStyle w:val="DeltaViewInsertion"/>
          <w:rFonts w:cs="Arial"/>
          <w:b/>
          <w:color w:val="auto"/>
          <w:sz w:val="20"/>
          <w:u w:val="none"/>
        </w:rPr>
        <w:t xml:space="preserve">Power Generating Module </w:t>
      </w:r>
      <w:r w:rsidR="00235EBF" w:rsidRPr="001C389A">
        <w:rPr>
          <w:rStyle w:val="DeltaViewInsertion"/>
          <w:rFonts w:cs="Arial"/>
          <w:b/>
          <w:color w:val="auto"/>
          <w:sz w:val="20"/>
          <w:u w:val="none"/>
        </w:rPr>
        <w:t>D</w:t>
      </w:r>
      <w:r w:rsidR="00AD51E2" w:rsidRPr="001C389A">
        <w:rPr>
          <w:rStyle w:val="DeltaViewInsertion"/>
          <w:rFonts w:cs="Arial"/>
          <w:b/>
          <w:color w:val="auto"/>
          <w:sz w:val="20"/>
          <w:u w:val="none"/>
        </w:rPr>
        <w:t>ocument</w:t>
      </w:r>
      <w:r w:rsidR="00B1586F" w:rsidRPr="001C389A">
        <w:rPr>
          <w:rStyle w:val="DeltaViewInsertion"/>
          <w:rFonts w:cs="Arial"/>
          <w:color w:val="auto"/>
          <w:sz w:val="20"/>
          <w:u w:val="none"/>
        </w:rPr>
        <w:t xml:space="preserve"> </w:t>
      </w:r>
      <w:r w:rsidR="00B1586F" w:rsidRPr="001C389A">
        <w:rPr>
          <w:rStyle w:val="DeltaViewInsertion"/>
          <w:rFonts w:cs="Arial"/>
          <w:b/>
          <w:color w:val="auto"/>
          <w:sz w:val="20"/>
          <w:u w:val="none"/>
        </w:rPr>
        <w:t>(PGMD)</w:t>
      </w:r>
      <w:r w:rsidR="00AD51E2" w:rsidRPr="001C389A">
        <w:rPr>
          <w:rStyle w:val="DeltaViewInsertion"/>
          <w:rFonts w:cs="Arial"/>
          <w:color w:val="auto"/>
          <w:sz w:val="20"/>
          <w:u w:val="none"/>
        </w:rPr>
        <w:t xml:space="preserve"> for ea</w:t>
      </w:r>
      <w:r w:rsidR="00B1586F" w:rsidRPr="001C389A">
        <w:rPr>
          <w:rStyle w:val="DeltaViewInsertion"/>
          <w:rFonts w:cs="Arial"/>
          <w:color w:val="auto"/>
          <w:sz w:val="20"/>
          <w:u w:val="none"/>
        </w:rPr>
        <w:t xml:space="preserve">ch applicable </w:t>
      </w:r>
      <w:r w:rsidR="00B1586F" w:rsidRPr="001C389A">
        <w:rPr>
          <w:rStyle w:val="DeltaViewInsertion"/>
          <w:rFonts w:cs="Arial"/>
          <w:b/>
          <w:color w:val="auto"/>
          <w:sz w:val="20"/>
          <w:u w:val="none"/>
        </w:rPr>
        <w:t>Power Generating M</w:t>
      </w:r>
      <w:r w:rsidR="00AD51E2" w:rsidRPr="001C389A">
        <w:rPr>
          <w:rStyle w:val="DeltaViewInsertion"/>
          <w:rFonts w:cs="Arial"/>
          <w:b/>
          <w:color w:val="auto"/>
          <w:sz w:val="20"/>
          <w:u w:val="none"/>
        </w:rPr>
        <w:t>odule</w:t>
      </w:r>
      <w:r w:rsidR="00AD51E2" w:rsidRPr="001C389A">
        <w:rPr>
          <w:rStyle w:val="DeltaViewInsertion"/>
          <w:rFonts w:cs="Arial"/>
          <w:color w:val="auto"/>
          <w:sz w:val="20"/>
          <w:u w:val="none"/>
        </w:rPr>
        <w:t xml:space="preserve">.  </w:t>
      </w:r>
    </w:p>
    <w:p w14:paraId="0F3F5F33" w14:textId="77777777" w:rsidR="00AD51E2" w:rsidRPr="001C389A" w:rsidRDefault="00AD51E2" w:rsidP="00AD51E2">
      <w:pPr>
        <w:tabs>
          <w:tab w:val="left" w:pos="1566"/>
          <w:tab w:val="left" w:pos="2286"/>
          <w:tab w:val="left" w:pos="2736"/>
          <w:tab w:val="left" w:pos="3600"/>
          <w:tab w:val="left" w:pos="4608"/>
          <w:tab w:val="left" w:pos="5904"/>
        </w:tabs>
        <w:rPr>
          <w:rFonts w:cs="Arial"/>
          <w:sz w:val="20"/>
        </w:rPr>
      </w:pPr>
    </w:p>
    <w:p w14:paraId="0D33D683" w14:textId="77777777" w:rsidR="00AD51E2" w:rsidRPr="001C389A" w:rsidRDefault="002F5F51" w:rsidP="00AD51E2">
      <w:pPr>
        <w:tabs>
          <w:tab w:val="left" w:pos="1566"/>
          <w:tab w:val="left" w:pos="2268"/>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.4</w:t>
      </w:r>
      <w:r w:rsidR="00AD51E2" w:rsidRPr="001C389A">
        <w:rPr>
          <w:rStyle w:val="DeltaViewInsertion"/>
          <w:rFonts w:cs="Arial"/>
          <w:color w:val="auto"/>
          <w:sz w:val="20"/>
          <w:u w:val="none"/>
        </w:rPr>
        <w:tab/>
      </w:r>
      <w:r w:rsidR="00610AB2" w:rsidRPr="001C389A">
        <w:rPr>
          <w:rFonts w:cs="Arial"/>
          <w:sz w:val="20"/>
        </w:rPr>
        <w:t xml:space="preserve">No </w:t>
      </w:r>
      <w:r w:rsidR="00610AB2" w:rsidRPr="001C389A">
        <w:rPr>
          <w:rFonts w:cs="Arial"/>
          <w:b/>
          <w:sz w:val="20"/>
        </w:rPr>
        <w:t>Generating Unit</w:t>
      </w:r>
      <w:r w:rsidR="00AD1B31" w:rsidRPr="001C389A">
        <w:rPr>
          <w:rFonts w:cs="Arial"/>
          <w:sz w:val="20"/>
        </w:rPr>
        <w:t xml:space="preserve"> </w:t>
      </w:r>
      <w:r w:rsidR="00610AB2" w:rsidRPr="001C389A">
        <w:rPr>
          <w:rFonts w:cs="Arial"/>
          <w:sz w:val="20"/>
        </w:rPr>
        <w:t xml:space="preserve">or dynamically controlled </w:t>
      </w:r>
      <w:r w:rsidR="00610AB2" w:rsidRPr="001C389A">
        <w:rPr>
          <w:rFonts w:cs="Arial"/>
          <w:b/>
          <w:sz w:val="20"/>
        </w:rPr>
        <w:t>OTSUA</w:t>
      </w:r>
      <w:r w:rsidR="00B1586F"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shall be </w:t>
      </w:r>
      <w:r w:rsidR="00AD51E2" w:rsidRPr="001C389A">
        <w:rPr>
          <w:rStyle w:val="DeltaViewInsertion"/>
          <w:rFonts w:cs="Arial"/>
          <w:b/>
          <w:color w:val="auto"/>
          <w:sz w:val="20"/>
          <w:u w:val="none"/>
        </w:rPr>
        <w:t xml:space="preserve">Synchronised </w:t>
      </w:r>
      <w:r w:rsidR="00AD51E2" w:rsidRPr="001C389A">
        <w:rPr>
          <w:rStyle w:val="DeltaViewInsertion"/>
          <w:rFonts w:cs="Arial"/>
          <w:color w:val="auto"/>
          <w:sz w:val="20"/>
          <w:u w:val="none"/>
        </w:rPr>
        <w:t>to the</w:t>
      </w:r>
      <w:r w:rsidR="00AD51E2" w:rsidRPr="001C389A">
        <w:rPr>
          <w:rStyle w:val="DeltaViewInsertion"/>
          <w:rFonts w:cs="Arial"/>
          <w:b/>
          <w:color w:val="auto"/>
          <w:sz w:val="20"/>
          <w:u w:val="none"/>
        </w:rPr>
        <w:t xml:space="preserve"> Total System</w:t>
      </w:r>
      <w:r w:rsidR="00F47412" w:rsidRPr="001C389A">
        <w:rPr>
          <w:rStyle w:val="DeltaViewInsertion"/>
          <w:rFonts w:cs="Arial"/>
          <w:b/>
          <w:color w:val="auto"/>
          <w:sz w:val="20"/>
          <w:u w:val="none"/>
        </w:rPr>
        <w:t xml:space="preserve"> </w:t>
      </w:r>
      <w:r w:rsidR="00F47412" w:rsidRPr="001C389A">
        <w:rPr>
          <w:rStyle w:val="DeltaViewInsertion"/>
          <w:rFonts w:cs="Arial"/>
          <w:color w:val="auto"/>
          <w:sz w:val="20"/>
          <w:u w:val="none"/>
        </w:rPr>
        <w:t xml:space="preserve">(and for the avoidance of doubt, dynamically controlled </w:t>
      </w:r>
      <w:r w:rsidR="00F47412" w:rsidRPr="001C389A">
        <w:rPr>
          <w:rStyle w:val="DeltaViewInsertion"/>
          <w:rFonts w:cs="Arial"/>
          <w:b/>
          <w:color w:val="auto"/>
          <w:sz w:val="20"/>
          <w:u w:val="none"/>
        </w:rPr>
        <w:t>OTSUA</w:t>
      </w:r>
      <w:r w:rsidR="00F47412" w:rsidRPr="001C389A">
        <w:rPr>
          <w:rStyle w:val="DeltaViewInsertion"/>
          <w:rFonts w:cs="Arial"/>
          <w:color w:val="auto"/>
          <w:sz w:val="20"/>
          <w:u w:val="none"/>
        </w:rPr>
        <w:t xml:space="preserve"> will not be able to transmit)</w:t>
      </w:r>
      <w:r w:rsidR="00AD51E2" w:rsidRPr="001C389A">
        <w:rPr>
          <w:rStyle w:val="DeltaViewInsertion"/>
          <w:rFonts w:cs="Arial"/>
          <w:color w:val="auto"/>
          <w:sz w:val="20"/>
          <w:u w:val="none"/>
        </w:rPr>
        <w:t xml:space="preserve"> until the later of:</w:t>
      </w:r>
    </w:p>
    <w:p w14:paraId="18B90ECC" w14:textId="77777777" w:rsidR="00AD51E2" w:rsidRPr="001C389A" w:rsidRDefault="00AD51E2" w:rsidP="00AD51E2">
      <w:pPr>
        <w:tabs>
          <w:tab w:val="left" w:pos="2268"/>
          <w:tab w:val="left" w:pos="2977"/>
          <w:tab w:val="left" w:pos="3600"/>
          <w:tab w:val="left" w:pos="4608"/>
          <w:tab w:val="left" w:pos="5904"/>
        </w:tabs>
        <w:ind w:left="2268" w:hanging="850"/>
        <w:rPr>
          <w:rFonts w:cs="Arial"/>
          <w:sz w:val="20"/>
        </w:rPr>
      </w:pPr>
    </w:p>
    <w:p w14:paraId="0E796C39" w14:textId="2424CC8C" w:rsidR="00AD51E2" w:rsidRPr="001C389A" w:rsidRDefault="00AD51E2" w:rsidP="003B5BF0">
      <w:pPr>
        <w:pStyle w:val="ListParagraph"/>
        <w:numPr>
          <w:ilvl w:val="0"/>
          <w:numId w:val="40"/>
        </w:numPr>
        <w:tabs>
          <w:tab w:val="left" w:pos="2268"/>
          <w:tab w:val="left" w:pos="2977"/>
          <w:tab w:val="left" w:pos="3600"/>
          <w:tab w:val="left" w:pos="4608"/>
          <w:tab w:val="left" w:pos="5904"/>
        </w:tabs>
        <w:autoSpaceDE w:val="0"/>
        <w:autoSpaceDN w:val="0"/>
        <w:adjustRightInd w:val="0"/>
        <w:rPr>
          <w:rFonts w:cs="Arial"/>
          <w:b/>
          <w:sz w:val="20"/>
        </w:rPr>
      </w:pPr>
      <w:r w:rsidRPr="001C389A">
        <w:rPr>
          <w:rStyle w:val="DeltaViewInsertion"/>
          <w:rFonts w:cs="Arial"/>
          <w:color w:val="auto"/>
          <w:sz w:val="20"/>
          <w:u w:val="none"/>
        </w:rPr>
        <w:t xml:space="preserve">the date specified by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in the </w:t>
      </w:r>
      <w:r w:rsidR="00CA2A82" w:rsidRPr="001C389A">
        <w:rPr>
          <w:rStyle w:val="DeltaViewInsertion"/>
          <w:rFonts w:cs="Arial"/>
          <w:b/>
          <w:color w:val="auto"/>
          <w:sz w:val="20"/>
          <w:u w:val="none"/>
        </w:rPr>
        <w:t>Interim</w:t>
      </w:r>
      <w:r w:rsidRPr="001C389A">
        <w:rPr>
          <w:rStyle w:val="DeltaViewInsertion"/>
          <w:rFonts w:cs="Arial"/>
          <w:color w:val="auto"/>
          <w:sz w:val="20"/>
          <w:u w:val="none"/>
        </w:rPr>
        <w:t xml:space="preserve"> </w:t>
      </w:r>
      <w:r w:rsidRPr="001C389A">
        <w:rPr>
          <w:rStyle w:val="DeltaViewInsertion"/>
          <w:rFonts w:cs="Arial"/>
          <w:b/>
          <w:color w:val="auto"/>
          <w:sz w:val="20"/>
          <w:u w:val="none"/>
        </w:rPr>
        <w:t xml:space="preserve">Operational Notification </w:t>
      </w:r>
      <w:r w:rsidRPr="001C389A">
        <w:rPr>
          <w:rStyle w:val="DeltaViewInsertion"/>
          <w:rFonts w:cs="Arial"/>
          <w:color w:val="auto"/>
          <w:sz w:val="20"/>
          <w:u w:val="none"/>
        </w:rPr>
        <w:t>issued in respect of</w:t>
      </w:r>
      <w:r w:rsidRPr="001C389A">
        <w:rPr>
          <w:rStyle w:val="DeltaViewInsertion"/>
          <w:rFonts w:cs="Arial"/>
          <w:b/>
          <w:color w:val="auto"/>
          <w:sz w:val="20"/>
          <w:u w:val="none"/>
        </w:rPr>
        <w:t xml:space="preserve"> </w:t>
      </w:r>
      <w:r w:rsidRPr="001C389A">
        <w:rPr>
          <w:rStyle w:val="DeltaViewInsertion"/>
          <w:rFonts w:cs="Arial"/>
          <w:color w:val="auto"/>
          <w:sz w:val="20"/>
          <w:u w:val="none"/>
        </w:rPr>
        <w:t>each applicable</w:t>
      </w:r>
      <w:r w:rsidRPr="001C389A">
        <w:rPr>
          <w:rStyle w:val="DeltaViewInsertion"/>
          <w:rFonts w:cs="Arial"/>
          <w:b/>
          <w:color w:val="auto"/>
          <w:sz w:val="20"/>
          <w:u w:val="none"/>
        </w:rPr>
        <w:t xml:space="preserve"> </w:t>
      </w:r>
      <w:r w:rsidR="00B1586F" w:rsidRPr="001C389A">
        <w:rPr>
          <w:rStyle w:val="DeltaViewInsertion"/>
          <w:rFonts w:cs="Arial"/>
          <w:b/>
          <w:color w:val="auto"/>
          <w:sz w:val="20"/>
          <w:u w:val="none"/>
        </w:rPr>
        <w:t>Power Generating M</w:t>
      </w:r>
      <w:r w:rsidRPr="001C389A">
        <w:rPr>
          <w:rStyle w:val="DeltaViewInsertion"/>
          <w:rFonts w:cs="Arial"/>
          <w:b/>
          <w:color w:val="auto"/>
          <w:sz w:val="20"/>
          <w:u w:val="none"/>
        </w:rPr>
        <w:t>odule(s)</w:t>
      </w:r>
      <w:r w:rsidR="00F47412" w:rsidRPr="001C389A">
        <w:rPr>
          <w:rStyle w:val="DeltaViewInsertion"/>
          <w:rFonts w:cs="Arial"/>
          <w:b/>
          <w:color w:val="auto"/>
          <w:sz w:val="20"/>
          <w:u w:val="none"/>
        </w:rPr>
        <w:t xml:space="preserve"> </w:t>
      </w:r>
      <w:r w:rsidR="00F47412" w:rsidRPr="001C389A">
        <w:rPr>
          <w:rStyle w:val="DeltaViewInsertion"/>
          <w:rFonts w:cs="Arial"/>
          <w:color w:val="auto"/>
          <w:sz w:val="20"/>
          <w:u w:val="none"/>
        </w:rPr>
        <w:t>or dynamically controlled</w:t>
      </w:r>
      <w:r w:rsidR="00F47412" w:rsidRPr="001C389A">
        <w:rPr>
          <w:rStyle w:val="DeltaViewInsertion"/>
          <w:rFonts w:cs="Arial"/>
          <w:b/>
          <w:color w:val="auto"/>
          <w:sz w:val="20"/>
          <w:u w:val="none"/>
        </w:rPr>
        <w:t xml:space="preserve"> OTSUA</w:t>
      </w:r>
      <w:r w:rsidR="003F4438" w:rsidRPr="001C389A">
        <w:rPr>
          <w:rStyle w:val="DeltaViewInsertion"/>
          <w:rFonts w:cs="Arial"/>
          <w:b/>
          <w:color w:val="auto"/>
          <w:sz w:val="20"/>
          <w:u w:val="none"/>
        </w:rPr>
        <w:t xml:space="preserve">; </w:t>
      </w:r>
      <w:r w:rsidRPr="001C389A">
        <w:rPr>
          <w:rStyle w:val="DeltaViewInsertion"/>
          <w:rFonts w:cs="Arial"/>
          <w:color w:val="auto"/>
          <w:sz w:val="20"/>
          <w:u w:val="none"/>
        </w:rPr>
        <w:t>and,</w:t>
      </w:r>
      <w:r w:rsidRPr="001C389A">
        <w:rPr>
          <w:rStyle w:val="DeltaViewInsertion"/>
          <w:rFonts w:cs="Arial"/>
          <w:b/>
          <w:color w:val="auto"/>
          <w:sz w:val="20"/>
          <w:u w:val="none"/>
        </w:rPr>
        <w:t xml:space="preserve"> </w:t>
      </w:r>
    </w:p>
    <w:p w14:paraId="63397E74" w14:textId="77777777" w:rsidR="00AD51E2" w:rsidRPr="001C389A" w:rsidRDefault="00AD51E2" w:rsidP="00AD51E2">
      <w:pPr>
        <w:tabs>
          <w:tab w:val="left" w:pos="2268"/>
          <w:tab w:val="left" w:pos="2977"/>
          <w:tab w:val="left" w:pos="3600"/>
          <w:tab w:val="left" w:pos="4608"/>
          <w:tab w:val="left" w:pos="5904"/>
        </w:tabs>
        <w:ind w:left="2268" w:hanging="850"/>
        <w:rPr>
          <w:rFonts w:cs="Arial"/>
          <w:sz w:val="20"/>
        </w:rPr>
      </w:pPr>
    </w:p>
    <w:p w14:paraId="2FB50760" w14:textId="3AB1DCFA" w:rsidR="00AD51E2" w:rsidRPr="001C389A" w:rsidRDefault="00EA0EAB" w:rsidP="00AD51E2">
      <w:pPr>
        <w:tabs>
          <w:tab w:val="left" w:pos="2268"/>
          <w:tab w:val="left" w:pos="2977"/>
          <w:tab w:val="left" w:pos="3600"/>
          <w:tab w:val="left" w:pos="4608"/>
          <w:tab w:val="left" w:pos="5904"/>
        </w:tabs>
        <w:ind w:left="2268" w:hanging="708"/>
        <w:rPr>
          <w:rFonts w:cs="Arial"/>
          <w:sz w:val="20"/>
        </w:rPr>
      </w:pPr>
      <w:r w:rsidRPr="001C389A">
        <w:rPr>
          <w:rStyle w:val="DeltaViewInsertion"/>
          <w:rFonts w:cs="Arial"/>
          <w:color w:val="auto"/>
          <w:sz w:val="20"/>
          <w:u w:val="none"/>
        </w:rPr>
        <w:t>(b</w:t>
      </w:r>
      <w:r w:rsidR="00AD51E2" w:rsidRPr="001C389A">
        <w:rPr>
          <w:rStyle w:val="DeltaViewInsertion"/>
          <w:rFonts w:cs="Arial"/>
          <w:color w:val="auto"/>
          <w:sz w:val="20"/>
          <w:u w:val="none"/>
        </w:rPr>
        <w:t>)</w:t>
      </w:r>
      <w:r w:rsidR="00AD51E2" w:rsidRPr="001C389A">
        <w:rPr>
          <w:rStyle w:val="DeltaViewInsertion"/>
          <w:rFonts w:cs="Arial"/>
          <w:color w:val="auto"/>
          <w:sz w:val="20"/>
          <w:u w:val="none"/>
        </w:rPr>
        <w:tab/>
        <w:t xml:space="preserve">in the case of </w:t>
      </w:r>
      <w:r w:rsidR="00AD51E2" w:rsidRPr="001C389A">
        <w:rPr>
          <w:rStyle w:val="DeltaViewInsertion"/>
          <w:rFonts w:cs="Arial"/>
          <w:b/>
          <w:color w:val="auto"/>
          <w:sz w:val="20"/>
          <w:u w:val="none"/>
        </w:rPr>
        <w:t xml:space="preserve">Synchronous </w:t>
      </w:r>
      <w:r w:rsidR="00B1586F" w:rsidRPr="001C389A">
        <w:rPr>
          <w:rStyle w:val="DeltaViewInsertion"/>
          <w:rFonts w:cs="Arial"/>
          <w:b/>
          <w:color w:val="auto"/>
          <w:sz w:val="20"/>
          <w:u w:val="none"/>
        </w:rPr>
        <w:t>Power Generating Module</w:t>
      </w:r>
      <w:r w:rsidR="00AD51E2" w:rsidRPr="001C389A">
        <w:rPr>
          <w:rStyle w:val="DeltaViewInsertion"/>
          <w:rFonts w:cs="Arial"/>
          <w:b/>
          <w:color w:val="auto"/>
          <w:sz w:val="20"/>
          <w:u w:val="none"/>
        </w:rPr>
        <w:t>(s</w:t>
      </w:r>
      <w:r w:rsidR="00AD51E2" w:rsidRPr="001C389A">
        <w:rPr>
          <w:rStyle w:val="DeltaViewInsertion"/>
          <w:rFonts w:cs="Arial"/>
          <w:color w:val="auto"/>
          <w:sz w:val="20"/>
          <w:u w:val="none"/>
        </w:rPr>
        <w:t>) only after the date of receipt by</w:t>
      </w:r>
      <w:r w:rsidR="00235EBF" w:rsidRPr="001C389A">
        <w:rPr>
          <w:rStyle w:val="DeltaViewInsertion"/>
          <w:rFonts w:cs="Arial"/>
          <w:color w:val="auto"/>
          <w:sz w:val="20"/>
          <w:u w:val="none"/>
        </w:rPr>
        <w:t xml:space="preserve"> the</w:t>
      </w:r>
      <w:r w:rsidR="00AD51E2" w:rsidRPr="001C389A">
        <w:rPr>
          <w:rStyle w:val="DeltaViewInsertion"/>
          <w:rFonts w:cs="Arial"/>
          <w:color w:val="auto"/>
          <w:sz w:val="20"/>
          <w:u w:val="none"/>
        </w:rPr>
        <w:t xml:space="preserve"> </w:t>
      </w:r>
      <w:r w:rsidR="00AD51E2"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of written confirmation from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that the</w:t>
      </w:r>
      <w:r w:rsidR="00EC7605" w:rsidRPr="001C389A">
        <w:rPr>
          <w:rStyle w:val="DeltaViewInsertion"/>
          <w:rFonts w:cs="Arial"/>
          <w:color w:val="auto"/>
          <w:sz w:val="20"/>
          <w:u w:val="none"/>
        </w:rPr>
        <w:t xml:space="preserve"> </w:t>
      </w:r>
      <w:r w:rsidR="00EC7605" w:rsidRPr="001C389A">
        <w:rPr>
          <w:rStyle w:val="DeltaViewInsertion"/>
          <w:rFonts w:cs="Arial"/>
          <w:b/>
          <w:color w:val="auto"/>
          <w:sz w:val="20"/>
          <w:u w:val="none"/>
        </w:rPr>
        <w:t>Synchronous</w:t>
      </w:r>
      <w:r w:rsidR="00AD51E2" w:rsidRPr="001C389A">
        <w:rPr>
          <w:rStyle w:val="DeltaViewInsertion"/>
          <w:rFonts w:cs="Arial"/>
          <w:color w:val="auto"/>
          <w:sz w:val="20"/>
          <w:u w:val="none"/>
        </w:rPr>
        <w:t xml:space="preserve"> </w:t>
      </w:r>
      <w:r w:rsidR="00B1586F" w:rsidRPr="001C389A">
        <w:rPr>
          <w:rStyle w:val="DeltaViewInsertion"/>
          <w:rFonts w:cs="Arial"/>
          <w:b/>
          <w:color w:val="auto"/>
          <w:sz w:val="20"/>
          <w:u w:val="none"/>
        </w:rPr>
        <w:t xml:space="preserve">Power </w:t>
      </w:r>
      <w:r w:rsidR="00AD51E2" w:rsidRPr="001C389A">
        <w:rPr>
          <w:rStyle w:val="DeltaViewInsertion"/>
          <w:rFonts w:cs="Arial"/>
          <w:b/>
          <w:color w:val="auto"/>
          <w:sz w:val="20"/>
          <w:u w:val="none"/>
        </w:rPr>
        <w:t xml:space="preserve">Generating </w:t>
      </w:r>
      <w:r w:rsidR="00B1586F" w:rsidRPr="001C389A">
        <w:rPr>
          <w:rStyle w:val="DeltaViewInsertion"/>
          <w:rFonts w:cs="Arial"/>
          <w:b/>
          <w:color w:val="auto"/>
          <w:sz w:val="20"/>
          <w:u w:val="none"/>
        </w:rPr>
        <w:t>Module</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or</w:t>
      </w:r>
      <w:r w:rsidR="00AD51E2" w:rsidRPr="001C389A">
        <w:rPr>
          <w:rStyle w:val="DeltaViewInsertion"/>
          <w:rFonts w:cs="Arial"/>
          <w:b/>
          <w:color w:val="auto"/>
          <w:sz w:val="20"/>
          <w:u w:val="none"/>
        </w:rPr>
        <w:t xml:space="preserve"> CCGT Module </w:t>
      </w:r>
      <w:r w:rsidR="00AD51E2" w:rsidRPr="001C389A">
        <w:rPr>
          <w:rStyle w:val="DeltaViewInsertion"/>
          <w:rFonts w:cs="Arial"/>
          <w:color w:val="auto"/>
          <w:sz w:val="20"/>
          <w:u w:val="none"/>
        </w:rPr>
        <w:t>as applicable has</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completed the following tests to demonstrate compliance with the relevant provisions of the </w:t>
      </w:r>
      <w:r w:rsidR="00AD51E2" w:rsidRPr="001C389A">
        <w:rPr>
          <w:rStyle w:val="DeltaViewInsertion"/>
          <w:rFonts w:cs="Arial"/>
          <w:b/>
          <w:color w:val="auto"/>
          <w:sz w:val="20"/>
          <w:u w:val="none"/>
        </w:rPr>
        <w:t>Connection Conditions</w:t>
      </w:r>
      <w:r w:rsidR="00AD51E2" w:rsidRPr="001C389A">
        <w:rPr>
          <w:rStyle w:val="DeltaViewInsertion"/>
          <w:rFonts w:cs="Arial"/>
          <w:color w:val="auto"/>
          <w:sz w:val="20"/>
          <w:u w:val="none"/>
        </w:rPr>
        <w:t xml:space="preserve"> to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’s </w:t>
      </w:r>
      <w:r w:rsidR="00AD51E2" w:rsidRPr="001C389A">
        <w:rPr>
          <w:rStyle w:val="DeltaViewInsertion"/>
          <w:rFonts w:cs="Arial"/>
          <w:color w:val="auto"/>
          <w:sz w:val="20"/>
          <w:u w:val="none"/>
        </w:rPr>
        <w:t>satisfaction:</w:t>
      </w:r>
    </w:p>
    <w:p w14:paraId="4EE8C28B" w14:textId="77777777" w:rsidR="00AD51E2" w:rsidRPr="001C389A" w:rsidRDefault="00AD51E2" w:rsidP="00AD51E2">
      <w:pPr>
        <w:tabs>
          <w:tab w:val="left" w:pos="2268"/>
          <w:tab w:val="left" w:pos="2977"/>
          <w:tab w:val="left" w:pos="3600"/>
          <w:tab w:val="left" w:pos="4608"/>
          <w:tab w:val="left" w:pos="5904"/>
        </w:tabs>
        <w:ind w:left="2977" w:hanging="709"/>
        <w:rPr>
          <w:rFonts w:cs="Arial"/>
          <w:sz w:val="20"/>
        </w:rPr>
      </w:pPr>
    </w:p>
    <w:p w14:paraId="527C3213" w14:textId="5477376A" w:rsidR="00AD51E2" w:rsidRPr="001C389A" w:rsidRDefault="00AD51E2" w:rsidP="00AD51E2">
      <w:pPr>
        <w:tabs>
          <w:tab w:val="left" w:pos="2268"/>
          <w:tab w:val="left" w:pos="2340"/>
          <w:tab w:val="left" w:pos="2977"/>
          <w:tab w:val="left" w:pos="3600"/>
          <w:tab w:val="left" w:pos="4608"/>
          <w:tab w:val="left" w:pos="5904"/>
        </w:tabs>
        <w:ind w:left="2977" w:hanging="709"/>
        <w:rPr>
          <w:rFonts w:cs="Arial"/>
          <w:sz w:val="20"/>
        </w:rPr>
      </w:pPr>
      <w:r w:rsidRPr="001C389A">
        <w:rPr>
          <w:rStyle w:val="DeltaViewInsertion"/>
          <w:rFonts w:cs="Arial"/>
          <w:color w:val="auto"/>
          <w:sz w:val="20"/>
          <w:u w:val="none"/>
        </w:rPr>
        <w:t>(i)</w:t>
      </w:r>
      <w:r w:rsidRPr="001C389A">
        <w:rPr>
          <w:rStyle w:val="DeltaViewInsertion"/>
          <w:rFonts w:cs="Arial"/>
          <w:color w:val="auto"/>
          <w:sz w:val="20"/>
          <w:u w:val="none"/>
        </w:rPr>
        <w:tab/>
        <w:t xml:space="preserve">those tests required to establish the open and short circuit saturation characteristics of the </w:t>
      </w:r>
      <w:r w:rsidR="00B1586F" w:rsidRPr="001C389A">
        <w:rPr>
          <w:rStyle w:val="DeltaViewInsertion"/>
          <w:rFonts w:cs="Arial"/>
          <w:b/>
          <w:color w:val="auto"/>
          <w:sz w:val="20"/>
          <w:u w:val="none"/>
        </w:rPr>
        <w:t xml:space="preserve">Synchronous Power </w:t>
      </w:r>
      <w:r w:rsidRPr="001C389A">
        <w:rPr>
          <w:rStyle w:val="DeltaViewInsertion"/>
          <w:rFonts w:cs="Arial"/>
          <w:b/>
          <w:color w:val="auto"/>
          <w:sz w:val="20"/>
          <w:u w:val="none"/>
        </w:rPr>
        <w:t xml:space="preserve">Generating </w:t>
      </w:r>
      <w:r w:rsidR="00B1586F" w:rsidRPr="001C389A">
        <w:rPr>
          <w:rStyle w:val="DeltaViewInsertion"/>
          <w:rFonts w:cs="Arial"/>
          <w:b/>
          <w:color w:val="auto"/>
          <w:sz w:val="20"/>
          <w:u w:val="none"/>
        </w:rPr>
        <w:t>Module</w:t>
      </w:r>
      <w:r w:rsidRPr="001C389A">
        <w:rPr>
          <w:rStyle w:val="DeltaViewInsertion"/>
          <w:rFonts w:cs="Arial"/>
          <w:color w:val="auto"/>
          <w:sz w:val="20"/>
          <w:u w:val="none"/>
        </w:rPr>
        <w:t xml:space="preserve"> (as detailed in Appendix </w:t>
      </w:r>
      <w:r w:rsidR="007E59DD" w:rsidRPr="001C389A">
        <w:rPr>
          <w:rStyle w:val="DeltaViewInsertion"/>
          <w:rFonts w:cs="Arial"/>
          <w:color w:val="auto"/>
          <w:sz w:val="20"/>
          <w:u w:val="none"/>
        </w:rPr>
        <w:t>ECP.A.4</w:t>
      </w:r>
      <w:r w:rsidRPr="001C389A">
        <w:rPr>
          <w:rStyle w:val="DeltaViewInsertion"/>
          <w:rFonts w:cs="Arial"/>
          <w:color w:val="auto"/>
          <w:sz w:val="20"/>
          <w:u w:val="none"/>
        </w:rPr>
        <w:t xml:space="preserve">.3) to enable assessment of the short circuit ratio in accordance with </w:t>
      </w:r>
      <w:r w:rsidR="00890380" w:rsidRPr="001C389A">
        <w:rPr>
          <w:rStyle w:val="DeltaViewInsertion"/>
          <w:rFonts w:cs="Arial"/>
          <w:color w:val="auto"/>
          <w:sz w:val="20"/>
          <w:u w:val="none"/>
        </w:rPr>
        <w:t>ECC.</w:t>
      </w:r>
      <w:r w:rsidRPr="001C389A">
        <w:rPr>
          <w:rStyle w:val="DeltaViewInsertion"/>
          <w:rFonts w:cs="Arial"/>
          <w:color w:val="auto"/>
          <w:sz w:val="20"/>
          <w:u w:val="none"/>
        </w:rPr>
        <w:t>6.3.2.</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 Such tests may be carried out at a location other than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site</w:t>
      </w:r>
      <w:r w:rsidR="00B1586F" w:rsidRPr="001C389A">
        <w:rPr>
          <w:rStyle w:val="DeltaViewInsertion"/>
          <w:rFonts w:cs="Arial"/>
          <w:color w:val="auto"/>
          <w:sz w:val="20"/>
          <w:u w:val="none"/>
        </w:rPr>
        <w:t xml:space="preserve"> and supplied in the form of an </w:t>
      </w:r>
      <w:r w:rsidR="00B1586F" w:rsidRPr="001C389A">
        <w:rPr>
          <w:rStyle w:val="DeltaViewInsertion"/>
          <w:rFonts w:cs="Arial"/>
          <w:b/>
          <w:color w:val="auto"/>
          <w:sz w:val="20"/>
          <w:u w:val="none"/>
        </w:rPr>
        <w:t xml:space="preserve">Equipment Certificate </w:t>
      </w:r>
      <w:r w:rsidR="00B1586F" w:rsidRPr="001C389A">
        <w:rPr>
          <w:rStyle w:val="DeltaViewInsertion"/>
          <w:rFonts w:cs="Arial"/>
          <w:color w:val="auto"/>
          <w:sz w:val="20"/>
          <w:u w:val="none"/>
        </w:rPr>
        <w:t xml:space="preserve">or as otherwise agreed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and </w:t>
      </w:r>
    </w:p>
    <w:p w14:paraId="0199EC1B" w14:textId="77777777" w:rsidR="00AD51E2" w:rsidRPr="001C389A" w:rsidRDefault="00AD51E2" w:rsidP="00AD51E2">
      <w:pPr>
        <w:tabs>
          <w:tab w:val="left" w:pos="1985"/>
          <w:tab w:val="left" w:pos="2268"/>
          <w:tab w:val="left" w:pos="2977"/>
          <w:tab w:val="left" w:pos="3600"/>
          <w:tab w:val="left" w:pos="4608"/>
          <w:tab w:val="left" w:pos="5904"/>
        </w:tabs>
        <w:ind w:left="2977" w:hanging="709"/>
        <w:rPr>
          <w:rFonts w:cs="Arial"/>
          <w:sz w:val="20"/>
        </w:rPr>
      </w:pPr>
    </w:p>
    <w:p w14:paraId="09037C30" w14:textId="77777777" w:rsidR="00AD51E2" w:rsidRPr="001C389A" w:rsidRDefault="00AD51E2" w:rsidP="00AD51E2">
      <w:pPr>
        <w:tabs>
          <w:tab w:val="left" w:pos="2268"/>
          <w:tab w:val="left" w:pos="2977"/>
          <w:tab w:val="left" w:pos="3600"/>
          <w:tab w:val="left" w:pos="4608"/>
          <w:tab w:val="left" w:pos="5904"/>
        </w:tabs>
        <w:autoSpaceDE w:val="0"/>
        <w:autoSpaceDN w:val="0"/>
        <w:adjustRightInd w:val="0"/>
        <w:ind w:left="2977" w:hanging="709"/>
        <w:rPr>
          <w:rFonts w:cs="Arial"/>
          <w:sz w:val="20"/>
        </w:rPr>
      </w:pPr>
      <w:r w:rsidRPr="001C389A">
        <w:rPr>
          <w:rStyle w:val="DeltaViewInsertion"/>
          <w:rFonts w:cs="Arial"/>
          <w:color w:val="auto"/>
          <w:sz w:val="20"/>
          <w:u w:val="none"/>
        </w:rPr>
        <w:t>(ii)</w:t>
      </w:r>
      <w:r w:rsidRPr="001C389A">
        <w:rPr>
          <w:rStyle w:val="DeltaViewInsertion"/>
          <w:rFonts w:cs="Arial"/>
          <w:color w:val="auto"/>
          <w:sz w:val="20"/>
          <w:u w:val="none"/>
        </w:rPr>
        <w:tab/>
        <w:t xml:space="preserve">open circuit step response tests (as detailed in Appendix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.2) to demonstrate compliance with </w:t>
      </w:r>
      <w:r w:rsidR="00890380" w:rsidRPr="001C389A">
        <w:rPr>
          <w:rStyle w:val="DeltaViewInsertion"/>
          <w:rFonts w:cs="Arial"/>
          <w:color w:val="auto"/>
          <w:sz w:val="20"/>
          <w:u w:val="none"/>
        </w:rPr>
        <w:t>ECC.</w:t>
      </w:r>
      <w:r w:rsidRPr="001C389A">
        <w:rPr>
          <w:rStyle w:val="DeltaViewInsertion"/>
          <w:rFonts w:cs="Arial"/>
          <w:color w:val="auto"/>
          <w:sz w:val="20"/>
          <w:u w:val="none"/>
        </w:rPr>
        <w:t xml:space="preserve">A.6.2.4.1.  </w:t>
      </w:r>
    </w:p>
    <w:p w14:paraId="65BFEFA3" w14:textId="77777777" w:rsidR="00AD51E2" w:rsidRPr="001C389A" w:rsidRDefault="00AD51E2" w:rsidP="00AD51E2">
      <w:pPr>
        <w:tabs>
          <w:tab w:val="left" w:pos="1566"/>
          <w:tab w:val="left" w:pos="2286"/>
          <w:tab w:val="left" w:pos="2736"/>
          <w:tab w:val="left" w:pos="3600"/>
          <w:tab w:val="left" w:pos="4608"/>
          <w:tab w:val="left" w:pos="5904"/>
        </w:tabs>
        <w:rPr>
          <w:rFonts w:cs="Arial"/>
          <w:i/>
          <w:sz w:val="20"/>
        </w:rPr>
      </w:pPr>
    </w:p>
    <w:p w14:paraId="0F594062" w14:textId="1711FE39" w:rsidR="00AD51E2" w:rsidRPr="001C389A" w:rsidRDefault="002F5F51" w:rsidP="00AD51E2">
      <w:pPr>
        <w:tabs>
          <w:tab w:val="left" w:pos="1566"/>
          <w:tab w:val="left" w:pos="2286"/>
          <w:tab w:val="left" w:pos="2736"/>
          <w:tab w:val="left" w:pos="3600"/>
          <w:tab w:val="left" w:pos="4608"/>
          <w:tab w:val="left" w:pos="5904"/>
        </w:tabs>
        <w:ind w:left="1560" w:hanging="1560"/>
        <w:rPr>
          <w:rStyle w:val="DeltaViewInsertion"/>
          <w:rFonts w:cs="Arial"/>
          <w:color w:val="auto"/>
          <w:sz w:val="20"/>
          <w:u w:val="none"/>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.5</w:t>
      </w:r>
      <w:r w:rsidR="00AD51E2" w:rsidRPr="001C389A">
        <w:rPr>
          <w:rStyle w:val="DeltaViewInsertion"/>
          <w:rFonts w:cs="Arial"/>
          <w:color w:val="auto"/>
          <w:sz w:val="20"/>
          <w:u w:val="none"/>
        </w:rPr>
        <w:tab/>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shall assess the schedule of tests submitted by the </w:t>
      </w:r>
      <w:r w:rsidR="00B1586F" w:rsidRPr="001C389A">
        <w:rPr>
          <w:rStyle w:val="DeltaViewInsertion"/>
          <w:rFonts w:cs="Arial"/>
          <w:b/>
          <w:color w:val="auto"/>
          <w:sz w:val="20"/>
          <w:u w:val="none"/>
        </w:rPr>
        <w:t xml:space="preserve">Generator </w:t>
      </w:r>
      <w:r w:rsidR="00AD51E2" w:rsidRPr="001C389A">
        <w:rPr>
          <w:rStyle w:val="DeltaViewInsertion"/>
          <w:rFonts w:cs="Arial"/>
          <w:color w:val="auto"/>
          <w:sz w:val="20"/>
          <w:u w:val="none"/>
        </w:rPr>
        <w:t xml:space="preserve">with the </w:t>
      </w:r>
      <w:r w:rsidR="00AD51E2" w:rsidRPr="001C389A">
        <w:rPr>
          <w:rStyle w:val="DeltaViewInsertion"/>
          <w:rFonts w:cs="Arial"/>
          <w:b/>
          <w:color w:val="auto"/>
          <w:sz w:val="20"/>
          <w:u w:val="none"/>
        </w:rPr>
        <w:t xml:space="preserve">Notification of User’s Intention to Synchronise </w:t>
      </w:r>
      <w:r w:rsidR="00AD51E2" w:rsidRPr="001C389A">
        <w:rPr>
          <w:rStyle w:val="DeltaViewInsertion"/>
          <w:rFonts w:cs="Arial"/>
          <w:color w:val="auto"/>
          <w:sz w:val="20"/>
          <w:u w:val="none"/>
        </w:rPr>
        <w:t xml:space="preserve">under </w:t>
      </w: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w:t>
      </w:r>
      <w:r w:rsidR="00E35D33" w:rsidRPr="001C389A">
        <w:rPr>
          <w:rStyle w:val="DeltaViewInsertion"/>
          <w:rFonts w:cs="Arial"/>
          <w:color w:val="auto"/>
          <w:sz w:val="20"/>
          <w:u w:val="none"/>
        </w:rPr>
        <w:t>3</w:t>
      </w:r>
      <w:r w:rsidR="00AD51E2" w:rsidRPr="001C389A">
        <w:rPr>
          <w:rStyle w:val="DeltaViewInsertion"/>
          <w:rFonts w:cs="Arial"/>
          <w:color w:val="auto"/>
          <w:sz w:val="20"/>
          <w:u w:val="none"/>
        </w:rPr>
        <w:t xml:space="preserve"> and shall determine whether such schedule has been completed to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’s </w:t>
      </w:r>
      <w:r w:rsidR="00AD51E2" w:rsidRPr="001C389A">
        <w:rPr>
          <w:rStyle w:val="DeltaViewInsertion"/>
          <w:rFonts w:cs="Arial"/>
          <w:color w:val="auto"/>
          <w:sz w:val="20"/>
          <w:u w:val="none"/>
        </w:rPr>
        <w:t xml:space="preserve">satisfaction. </w:t>
      </w:r>
    </w:p>
    <w:p w14:paraId="6E07AAA4"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372A5AE0" w14:textId="285284C9" w:rsidR="00F47412" w:rsidRPr="001C389A" w:rsidRDefault="002F5F51" w:rsidP="00F4741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.6</w:t>
      </w:r>
      <w:r w:rsidR="00AD51E2" w:rsidRPr="001C389A">
        <w:rPr>
          <w:rStyle w:val="DeltaViewInsertion"/>
          <w:rFonts w:cs="Arial"/>
          <w:color w:val="auto"/>
          <w:sz w:val="20"/>
          <w:u w:val="none"/>
        </w:rPr>
        <w:tab/>
      </w:r>
      <w:r w:rsidR="00F47412" w:rsidRPr="001C389A">
        <w:rPr>
          <w:rStyle w:val="DeltaViewInsertion"/>
          <w:rFonts w:cs="Arial"/>
          <w:color w:val="auto"/>
          <w:sz w:val="20"/>
          <w:u w:val="none"/>
        </w:rPr>
        <w:t>When the requirements of ECP.</w:t>
      </w:r>
      <w:r w:rsidR="00D31A41" w:rsidRPr="001C389A">
        <w:rPr>
          <w:rStyle w:val="DeltaViewInsertion"/>
          <w:rFonts w:cs="Arial"/>
          <w:color w:val="auto"/>
          <w:sz w:val="20"/>
          <w:u w:val="none"/>
        </w:rPr>
        <w:t>6.2</w:t>
      </w:r>
      <w:r w:rsidR="00F47412" w:rsidRPr="001C389A">
        <w:rPr>
          <w:rStyle w:val="DeltaViewInsertion"/>
          <w:rFonts w:cs="Arial"/>
          <w:color w:val="auto"/>
          <w:sz w:val="20"/>
          <w:u w:val="none"/>
        </w:rPr>
        <w:t>.2 to ECP.</w:t>
      </w:r>
      <w:r w:rsidR="00D31A41" w:rsidRPr="001C389A">
        <w:rPr>
          <w:rStyle w:val="DeltaViewInsertion"/>
          <w:rFonts w:cs="Arial"/>
          <w:color w:val="auto"/>
          <w:sz w:val="20"/>
          <w:u w:val="none"/>
        </w:rPr>
        <w:t>6.2</w:t>
      </w:r>
      <w:r w:rsidR="00F47412" w:rsidRPr="001C389A">
        <w:rPr>
          <w:rStyle w:val="DeltaViewInsertion"/>
          <w:rFonts w:cs="Arial"/>
          <w:color w:val="auto"/>
          <w:sz w:val="20"/>
          <w:u w:val="none"/>
        </w:rPr>
        <w:t xml:space="preserve">.5 have been met, </w:t>
      </w:r>
      <w:r w:rsidR="00072B13">
        <w:rPr>
          <w:rStyle w:val="DeltaViewInsertion"/>
          <w:rFonts w:cs="Arial"/>
          <w:b/>
          <w:color w:val="auto"/>
          <w:sz w:val="20"/>
          <w:u w:val="none"/>
        </w:rPr>
        <w:t>The Company</w:t>
      </w:r>
      <w:r w:rsidR="00F47412" w:rsidRPr="001C389A">
        <w:rPr>
          <w:rStyle w:val="DeltaViewInsertion"/>
          <w:rFonts w:cs="Arial"/>
          <w:color w:val="auto"/>
          <w:sz w:val="20"/>
          <w:u w:val="none"/>
        </w:rPr>
        <w:t xml:space="preserve"> will notify the </w:t>
      </w:r>
      <w:r w:rsidR="00F47412" w:rsidRPr="001C389A">
        <w:rPr>
          <w:rStyle w:val="DeltaViewInsertion"/>
          <w:rFonts w:cs="Arial"/>
          <w:b/>
          <w:color w:val="auto"/>
          <w:sz w:val="20"/>
          <w:u w:val="none"/>
        </w:rPr>
        <w:t>Generator</w:t>
      </w:r>
      <w:r w:rsidR="00F47412" w:rsidRPr="001C389A">
        <w:rPr>
          <w:rStyle w:val="DeltaViewInsertion"/>
          <w:rFonts w:cs="Arial"/>
          <w:color w:val="auto"/>
          <w:sz w:val="20"/>
          <w:u w:val="none"/>
        </w:rPr>
        <w:t xml:space="preserve"> that the:</w:t>
      </w:r>
    </w:p>
    <w:p w14:paraId="6EED229B" w14:textId="77777777" w:rsidR="00F47412" w:rsidRPr="001C389A" w:rsidRDefault="00F47412" w:rsidP="00F47412">
      <w:pPr>
        <w:tabs>
          <w:tab w:val="left" w:pos="1566"/>
          <w:tab w:val="left" w:pos="2286"/>
          <w:tab w:val="left" w:pos="2736"/>
          <w:tab w:val="left" w:pos="3600"/>
          <w:tab w:val="left" w:pos="4608"/>
          <w:tab w:val="left" w:pos="5904"/>
        </w:tabs>
        <w:ind w:left="1560"/>
        <w:rPr>
          <w:rStyle w:val="DeltaViewInsertion"/>
          <w:rFonts w:cs="Arial"/>
          <w:color w:val="auto"/>
          <w:sz w:val="20"/>
          <w:u w:val="none"/>
        </w:rPr>
      </w:pPr>
      <w:r w:rsidRPr="001C389A">
        <w:rPr>
          <w:rStyle w:val="DeltaViewInsertion"/>
          <w:rFonts w:cs="Arial"/>
          <w:color w:val="auto"/>
          <w:sz w:val="20"/>
          <w:u w:val="none"/>
        </w:rPr>
        <w:tab/>
      </w:r>
      <w:r w:rsidRPr="001C389A">
        <w:rPr>
          <w:rStyle w:val="DeltaViewInsertion"/>
          <w:rFonts w:cs="Arial"/>
          <w:b/>
          <w:color w:val="auto"/>
          <w:sz w:val="20"/>
          <w:u w:val="none"/>
        </w:rPr>
        <w:tab/>
        <w:t>Synchronous Power Generating Module</w:t>
      </w:r>
      <w:r w:rsidRPr="001C389A">
        <w:rPr>
          <w:rStyle w:val="DeltaViewInsertion"/>
          <w:rFonts w:cs="Arial"/>
          <w:color w:val="auto"/>
          <w:sz w:val="20"/>
          <w:u w:val="none"/>
        </w:rPr>
        <w:t>,</w:t>
      </w:r>
    </w:p>
    <w:p w14:paraId="1A558F58" w14:textId="77777777" w:rsidR="00F47412" w:rsidRPr="001C389A" w:rsidRDefault="00F47412" w:rsidP="00F47412">
      <w:pPr>
        <w:tabs>
          <w:tab w:val="left" w:pos="1566"/>
          <w:tab w:val="left" w:pos="2286"/>
          <w:tab w:val="left" w:pos="2736"/>
          <w:tab w:val="left" w:pos="3600"/>
          <w:tab w:val="left" w:pos="4608"/>
          <w:tab w:val="left" w:pos="5904"/>
        </w:tabs>
        <w:ind w:left="1560"/>
        <w:rPr>
          <w:rStyle w:val="DeltaViewInsertion"/>
          <w:rFonts w:cs="Arial"/>
          <w:b/>
          <w:color w:val="auto"/>
          <w:sz w:val="20"/>
          <w:u w:val="none"/>
        </w:rPr>
      </w:pPr>
      <w:r w:rsidRPr="001C389A">
        <w:rPr>
          <w:rStyle w:val="DeltaViewInsertion"/>
          <w:rFonts w:cs="Arial"/>
          <w:b/>
          <w:color w:val="auto"/>
          <w:sz w:val="20"/>
          <w:u w:val="none"/>
        </w:rPr>
        <w:tab/>
      </w:r>
      <w:r w:rsidRPr="001C389A">
        <w:rPr>
          <w:rStyle w:val="DeltaViewInsertion"/>
          <w:rFonts w:cs="Arial"/>
          <w:b/>
          <w:color w:val="auto"/>
          <w:sz w:val="20"/>
          <w:u w:val="none"/>
        </w:rPr>
        <w:tab/>
        <w:t xml:space="preserve">CCGT Module, </w:t>
      </w:r>
      <w:r w:rsidRPr="001C389A">
        <w:rPr>
          <w:rStyle w:val="DeltaViewInsertion"/>
          <w:rFonts w:cs="Arial"/>
          <w:b/>
          <w:color w:val="auto"/>
          <w:sz w:val="20"/>
          <w:u w:val="none"/>
        </w:rPr>
        <w:tab/>
      </w:r>
    </w:p>
    <w:p w14:paraId="5F68E055" w14:textId="77777777" w:rsidR="00F47412" w:rsidRPr="001C389A" w:rsidRDefault="00F47412" w:rsidP="00F47412">
      <w:pPr>
        <w:tabs>
          <w:tab w:val="left" w:pos="1566"/>
          <w:tab w:val="left" w:pos="2286"/>
          <w:tab w:val="left" w:pos="2736"/>
          <w:tab w:val="left" w:pos="3600"/>
          <w:tab w:val="left" w:pos="4608"/>
          <w:tab w:val="left" w:pos="5904"/>
        </w:tabs>
        <w:ind w:left="1560"/>
        <w:rPr>
          <w:rFonts w:cs="Arial"/>
          <w:sz w:val="20"/>
        </w:rPr>
      </w:pPr>
      <w:r w:rsidRPr="001C389A">
        <w:rPr>
          <w:rStyle w:val="DeltaViewInsertion"/>
          <w:rFonts w:cs="Arial"/>
          <w:b/>
          <w:color w:val="auto"/>
          <w:sz w:val="20"/>
          <w:u w:val="none"/>
        </w:rPr>
        <w:tab/>
      </w:r>
      <w:r w:rsidRPr="001C389A">
        <w:rPr>
          <w:rStyle w:val="DeltaViewInsertion"/>
          <w:rFonts w:cs="Arial"/>
          <w:b/>
          <w:color w:val="auto"/>
          <w:sz w:val="20"/>
          <w:u w:val="none"/>
        </w:rPr>
        <w:tab/>
        <w:t>Power Park Module</w:t>
      </w:r>
      <w:r w:rsidRPr="001C389A">
        <w:rPr>
          <w:rStyle w:val="DeltaViewInsertion"/>
          <w:rFonts w:cs="Arial"/>
          <w:color w:val="auto"/>
          <w:sz w:val="20"/>
          <w:u w:val="none"/>
        </w:rPr>
        <w:t xml:space="preserve"> or </w:t>
      </w:r>
    </w:p>
    <w:p w14:paraId="55731404" w14:textId="77777777" w:rsidR="00F47412" w:rsidRPr="001C389A" w:rsidRDefault="00F47412" w:rsidP="00F47412">
      <w:pPr>
        <w:tabs>
          <w:tab w:val="left" w:pos="1566"/>
          <w:tab w:val="left" w:pos="2286"/>
          <w:tab w:val="left" w:pos="2736"/>
          <w:tab w:val="left" w:pos="3600"/>
          <w:tab w:val="left" w:pos="4608"/>
          <w:tab w:val="left" w:pos="5904"/>
        </w:tabs>
        <w:ind w:left="1560"/>
        <w:rPr>
          <w:rStyle w:val="DeltaViewInsertion"/>
          <w:rFonts w:cs="Arial"/>
          <w:b/>
          <w:color w:val="auto"/>
          <w:sz w:val="20"/>
          <w:u w:val="none"/>
        </w:rPr>
      </w:pPr>
      <w:r w:rsidRPr="001C389A">
        <w:rPr>
          <w:rStyle w:val="DeltaViewInsertion"/>
          <w:rFonts w:cs="Arial"/>
          <w:b/>
          <w:color w:val="auto"/>
          <w:sz w:val="20"/>
          <w:u w:val="none"/>
        </w:rPr>
        <w:tab/>
      </w:r>
      <w:r w:rsidR="00255CA6" w:rsidRPr="001C389A">
        <w:rPr>
          <w:rStyle w:val="DeltaViewInsertion"/>
          <w:rFonts w:cs="Arial"/>
          <w:b/>
          <w:color w:val="auto"/>
          <w:sz w:val="20"/>
          <w:u w:val="none"/>
        </w:rPr>
        <w:tab/>
      </w:r>
      <w:r w:rsidR="00255CA6" w:rsidRPr="001C389A">
        <w:rPr>
          <w:rStyle w:val="DeltaViewInsertion"/>
          <w:rFonts w:cs="Arial"/>
          <w:color w:val="auto"/>
          <w:sz w:val="20"/>
          <w:u w:val="none"/>
        </w:rPr>
        <w:t>Dynamically controlled</w:t>
      </w:r>
      <w:r w:rsidR="00255CA6" w:rsidRPr="001C389A">
        <w:rPr>
          <w:rStyle w:val="DeltaViewInsertion"/>
          <w:rFonts w:cs="Arial"/>
          <w:b/>
          <w:color w:val="auto"/>
          <w:sz w:val="20"/>
          <w:u w:val="none"/>
        </w:rPr>
        <w:t xml:space="preserve"> OTSUA</w:t>
      </w:r>
    </w:p>
    <w:p w14:paraId="3AD3AFF3" w14:textId="77777777" w:rsidR="00255CA6" w:rsidRPr="001C389A" w:rsidRDefault="00255CA6" w:rsidP="00F47412">
      <w:pPr>
        <w:tabs>
          <w:tab w:val="left" w:pos="1566"/>
          <w:tab w:val="left" w:pos="2286"/>
          <w:tab w:val="left" w:pos="2736"/>
          <w:tab w:val="left" w:pos="3600"/>
          <w:tab w:val="left" w:pos="4608"/>
          <w:tab w:val="left" w:pos="5904"/>
        </w:tabs>
        <w:ind w:left="1560"/>
        <w:rPr>
          <w:rStyle w:val="DeltaViewInsertion"/>
          <w:rFonts w:cs="Arial"/>
          <w:b/>
          <w:color w:val="auto"/>
          <w:sz w:val="20"/>
          <w:u w:val="none"/>
        </w:rPr>
      </w:pPr>
    </w:p>
    <w:p w14:paraId="6611D697" w14:textId="00BCCFB7" w:rsidR="00F47412" w:rsidRPr="001C389A" w:rsidRDefault="00F47412" w:rsidP="00F47412">
      <w:pPr>
        <w:tabs>
          <w:tab w:val="left" w:pos="1566"/>
          <w:tab w:val="left" w:pos="2286"/>
          <w:tab w:val="left" w:pos="2736"/>
          <w:tab w:val="left" w:pos="3600"/>
          <w:tab w:val="left" w:pos="4608"/>
          <w:tab w:val="left" w:pos="5904"/>
        </w:tabs>
        <w:ind w:left="1560"/>
        <w:rPr>
          <w:rFonts w:cs="Arial"/>
          <w:sz w:val="20"/>
        </w:rPr>
      </w:pPr>
      <w:r w:rsidRPr="001C389A">
        <w:rPr>
          <w:rStyle w:val="DeltaViewInsertion"/>
          <w:rFonts w:cs="Arial"/>
          <w:color w:val="auto"/>
          <w:sz w:val="20"/>
          <w:u w:val="none"/>
        </w:rPr>
        <w:t xml:space="preserve">as applicable may (subject to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having fulfilled the requirements of ECP.</w:t>
      </w:r>
      <w:r w:rsidR="00D31A41" w:rsidRPr="001C389A">
        <w:rPr>
          <w:rStyle w:val="DeltaViewInsertion"/>
          <w:rFonts w:cs="Arial"/>
          <w:color w:val="auto"/>
          <w:sz w:val="20"/>
          <w:u w:val="none"/>
        </w:rPr>
        <w:t>6.2</w:t>
      </w:r>
      <w:r w:rsidRPr="001C389A">
        <w:rPr>
          <w:rStyle w:val="DeltaViewInsertion"/>
          <w:rFonts w:cs="Arial"/>
          <w:color w:val="auto"/>
          <w:sz w:val="20"/>
          <w:u w:val="none"/>
        </w:rPr>
        <w:t xml:space="preserve">.3 where that applies) be </w:t>
      </w:r>
      <w:r w:rsidRPr="001C389A">
        <w:rPr>
          <w:rStyle w:val="DeltaViewInsertion"/>
          <w:rFonts w:cs="Arial"/>
          <w:b/>
          <w:color w:val="auto"/>
          <w:sz w:val="20"/>
          <w:u w:val="none"/>
        </w:rPr>
        <w:t>Synchronised</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through the issue of an </w:t>
      </w:r>
      <w:r w:rsidR="00CA2A82" w:rsidRPr="001C389A">
        <w:rPr>
          <w:rStyle w:val="DeltaViewInsertion"/>
          <w:rFonts w:cs="Arial"/>
          <w:b/>
          <w:color w:val="auto"/>
          <w:sz w:val="20"/>
          <w:u w:val="none"/>
        </w:rPr>
        <w:t>Interim</w:t>
      </w:r>
      <w:r w:rsidRPr="001C389A">
        <w:rPr>
          <w:rStyle w:val="DeltaViewInsertion"/>
          <w:rFonts w:cs="Arial"/>
          <w:color w:val="auto"/>
          <w:sz w:val="20"/>
          <w:u w:val="none"/>
        </w:rPr>
        <w:t xml:space="preserve"> </w:t>
      </w:r>
      <w:r w:rsidRPr="001C389A">
        <w:rPr>
          <w:rStyle w:val="DeltaViewInsertion"/>
          <w:rFonts w:cs="Arial"/>
          <w:b/>
          <w:color w:val="auto"/>
          <w:sz w:val="20"/>
          <w:u w:val="none"/>
        </w:rPr>
        <w:t>Operational Notification</w:t>
      </w:r>
      <w:r w:rsidRPr="001C389A">
        <w:rPr>
          <w:rStyle w:val="DeltaViewInsertion"/>
          <w:rFonts w:cs="Arial"/>
          <w:color w:val="auto"/>
          <w:sz w:val="20"/>
          <w:u w:val="none"/>
        </w:rPr>
        <w:t xml:space="preserve">. Where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is undertaking </w:t>
      </w:r>
      <w:r w:rsidRPr="001C389A">
        <w:rPr>
          <w:rStyle w:val="DeltaViewInsertion"/>
          <w:rFonts w:cs="Arial"/>
          <w:b/>
          <w:color w:val="auto"/>
          <w:sz w:val="20"/>
          <w:u w:val="none"/>
        </w:rPr>
        <w:t>OTSDUW</w:t>
      </w:r>
      <w:r w:rsidRPr="001C389A">
        <w:rPr>
          <w:rStyle w:val="DeltaViewInsertion"/>
          <w:rFonts w:cs="Arial"/>
          <w:color w:val="auto"/>
          <w:sz w:val="20"/>
          <w:u w:val="none"/>
        </w:rPr>
        <w:t xml:space="preserve"> then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w:t>
      </w:r>
      <w:r w:rsidRPr="001C389A">
        <w:rPr>
          <w:rStyle w:val="DeltaViewInsertion"/>
          <w:rFonts w:cs="Arial"/>
          <w:color w:val="auto"/>
          <w:sz w:val="20"/>
          <w:u w:val="none"/>
        </w:rPr>
        <w:t xml:space="preserve"> will be in two parts, with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 Part A</w:t>
      </w:r>
      <w:r w:rsidRPr="001C389A">
        <w:rPr>
          <w:rStyle w:val="DeltaViewInsertion"/>
          <w:rFonts w:cs="Arial"/>
          <w:color w:val="auto"/>
          <w:sz w:val="20"/>
          <w:u w:val="none"/>
        </w:rPr>
        <w:t xml:space="preserve">” applicable to </w:t>
      </w:r>
      <w:r w:rsidRPr="001C389A">
        <w:rPr>
          <w:rStyle w:val="DeltaViewInsertion"/>
          <w:rFonts w:cs="Arial"/>
          <w:b/>
          <w:color w:val="auto"/>
          <w:sz w:val="20"/>
          <w:u w:val="none"/>
        </w:rPr>
        <w:t>OTSUA</w:t>
      </w:r>
      <w:r w:rsidRPr="001C389A">
        <w:rPr>
          <w:rStyle w:val="DeltaViewInsertion"/>
          <w:rFonts w:cs="Arial"/>
          <w:color w:val="auto"/>
          <w:sz w:val="20"/>
          <w:u w:val="none"/>
        </w:rPr>
        <w:t xml:space="preserve"> and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 Part B</w:t>
      </w:r>
      <w:r w:rsidRPr="001C389A">
        <w:rPr>
          <w:rStyle w:val="DeltaViewInsertion"/>
          <w:rFonts w:cs="Arial"/>
          <w:color w:val="auto"/>
          <w:sz w:val="20"/>
          <w:u w:val="none"/>
        </w:rPr>
        <w:t xml:space="preserve">” applicable to the </w:t>
      </w:r>
      <w:r w:rsidR="00D91CD5" w:rsidRPr="001C389A">
        <w:rPr>
          <w:rStyle w:val="DeltaViewInsertion"/>
          <w:rFonts w:cs="Arial"/>
          <w:b/>
          <w:color w:val="auto"/>
          <w:sz w:val="20"/>
          <w:u w:val="none"/>
        </w:rPr>
        <w:t>EU Code User</w:t>
      </w:r>
      <w:r w:rsidRPr="001C389A">
        <w:rPr>
          <w:rStyle w:val="DeltaViewInsertion"/>
          <w:rFonts w:cs="Arial"/>
          <w:b/>
          <w:color w:val="auto"/>
          <w:sz w:val="20"/>
          <w:u w:val="none"/>
        </w:rPr>
        <w:t>s Plant</w:t>
      </w:r>
      <w:r w:rsidRPr="001C389A">
        <w:rPr>
          <w:rStyle w:val="DeltaViewInsertion"/>
          <w:rFonts w:cs="Arial"/>
          <w:color w:val="auto"/>
          <w:sz w:val="20"/>
          <w:u w:val="none"/>
        </w:rPr>
        <w:t xml:space="preserve"> and </w:t>
      </w:r>
      <w:r w:rsidRPr="001C389A">
        <w:rPr>
          <w:rStyle w:val="DeltaViewInsertion"/>
          <w:rFonts w:cs="Arial"/>
          <w:b/>
          <w:color w:val="auto"/>
          <w:sz w:val="20"/>
          <w:u w:val="none"/>
        </w:rPr>
        <w:t>Apparatus</w:t>
      </w:r>
      <w:r w:rsidRPr="001C389A">
        <w:rPr>
          <w:rStyle w:val="DeltaViewInsertion"/>
          <w:rFonts w:cs="Arial"/>
          <w:color w:val="auto"/>
          <w:sz w:val="20"/>
          <w:u w:val="none"/>
        </w:rPr>
        <w:t>. For the avoidance of doubt,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 Part A</w:t>
      </w:r>
      <w:r w:rsidRPr="001C389A">
        <w:rPr>
          <w:rStyle w:val="DeltaViewInsertion"/>
          <w:rFonts w:cs="Arial"/>
          <w:color w:val="auto"/>
          <w:sz w:val="20"/>
          <w:u w:val="none"/>
        </w:rPr>
        <w:t>” and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 Part B</w:t>
      </w:r>
      <w:r w:rsidRPr="001C389A">
        <w:rPr>
          <w:rStyle w:val="DeltaViewInsertion"/>
          <w:rFonts w:cs="Arial"/>
          <w:color w:val="auto"/>
          <w:sz w:val="20"/>
          <w:u w:val="none"/>
        </w:rPr>
        <w:t xml:space="preserve">” can be issued together or at different times. In respect of an </w:t>
      </w:r>
      <w:r w:rsidRPr="001C389A">
        <w:rPr>
          <w:rStyle w:val="DeltaViewInsertion"/>
          <w:rFonts w:cs="Arial"/>
          <w:b/>
          <w:color w:val="auto"/>
          <w:sz w:val="20"/>
          <w:u w:val="none"/>
        </w:rPr>
        <w:t xml:space="preserve">Embedded Power Station or Embedded HVDC Equipment </w:t>
      </w:r>
      <w:r w:rsidRPr="001C389A">
        <w:rPr>
          <w:rStyle w:val="DeltaViewInsertion"/>
          <w:rFonts w:cs="Arial"/>
          <w:b/>
          <w:color w:val="auto"/>
          <w:sz w:val="20"/>
          <w:u w:val="none"/>
        </w:rPr>
        <w:lastRenderedPageBreak/>
        <w:t xml:space="preserve">Station </w:t>
      </w:r>
      <w:r w:rsidRPr="001C389A">
        <w:rPr>
          <w:rStyle w:val="DeltaViewInsertion"/>
          <w:rFonts w:cs="Arial"/>
          <w:color w:val="auto"/>
          <w:sz w:val="20"/>
          <w:u w:val="none"/>
        </w:rPr>
        <w:t>(other than a</w:t>
      </w:r>
      <w:r w:rsidRPr="001C389A">
        <w:rPr>
          <w:rStyle w:val="DeltaViewInsertion"/>
          <w:rFonts w:cs="Arial"/>
          <w:b/>
          <w:color w:val="auto"/>
          <w:sz w:val="20"/>
          <w:u w:val="none"/>
        </w:rPr>
        <w:t xml:space="preserve"> </w:t>
      </w:r>
      <w:r w:rsidRPr="001C389A">
        <w:rPr>
          <w:rFonts w:cs="Arial"/>
          <w:b/>
          <w:sz w:val="20"/>
        </w:rPr>
        <w:t xml:space="preserve">Embedded Medium Power Stations </w:t>
      </w:r>
      <w:r w:rsidRPr="001C389A">
        <w:rPr>
          <w:rFonts w:cs="Arial"/>
          <w:sz w:val="20"/>
        </w:rPr>
        <w:t xml:space="preserve">not subject to a </w:t>
      </w:r>
      <w:r w:rsidRPr="001C389A">
        <w:rPr>
          <w:rFonts w:cs="Arial"/>
          <w:b/>
          <w:sz w:val="20"/>
        </w:rPr>
        <w:t>Bilateral Agreement</w:t>
      </w:r>
      <w:r w:rsidRPr="001C389A">
        <w:rPr>
          <w:rFonts w:cs="Arial"/>
          <w:sz w:val="20"/>
        </w:rPr>
        <w:t xml:space="preserve"> and </w:t>
      </w:r>
      <w:r w:rsidRPr="001C389A">
        <w:rPr>
          <w:rFonts w:cs="Arial"/>
          <w:b/>
          <w:sz w:val="20"/>
        </w:rPr>
        <w:t>Embedded HVDC Equipment Stations</w:t>
      </w:r>
      <w:r w:rsidRPr="001C389A">
        <w:rPr>
          <w:rFonts w:cs="Arial"/>
          <w:sz w:val="20"/>
        </w:rPr>
        <w:t xml:space="preserve"> not subject to a </w:t>
      </w:r>
      <w:r w:rsidRPr="001C389A">
        <w:rPr>
          <w:rFonts w:cs="Arial"/>
          <w:b/>
          <w:sz w:val="20"/>
        </w:rPr>
        <w:t>Bilateral Agreement</w:t>
      </w:r>
      <w:r w:rsidRPr="001C389A">
        <w:rPr>
          <w:rStyle w:val="DeltaViewInsertion"/>
          <w:rFonts w:cs="Arial"/>
          <w:color w:val="auto"/>
          <w:sz w:val="20"/>
          <w:u w:val="none"/>
        </w:rPr>
        <w:t>)</w:t>
      </w:r>
      <w:r w:rsidRPr="001C389A">
        <w:rPr>
          <w:rStyle w:val="DeltaViewInsertion"/>
          <w:rFonts w:cs="Arial"/>
          <w:b/>
          <w:color w:val="auto"/>
          <w:sz w:val="20"/>
          <w:u w:val="none"/>
        </w:rPr>
        <w:t>,</w:t>
      </w:r>
      <w:r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will notify the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that an </w:t>
      </w:r>
      <w:r w:rsidR="00CA2A82" w:rsidRPr="001C389A">
        <w:rPr>
          <w:rStyle w:val="DeltaViewInsertion"/>
          <w:rFonts w:cs="Arial"/>
          <w:b/>
          <w:color w:val="auto"/>
          <w:sz w:val="20"/>
          <w:u w:val="none"/>
        </w:rPr>
        <w:t>Interim</w:t>
      </w:r>
      <w:r w:rsidRPr="001C389A">
        <w:rPr>
          <w:rStyle w:val="DeltaViewInsertion"/>
          <w:rFonts w:cs="Arial"/>
          <w:color w:val="auto"/>
          <w:sz w:val="20"/>
          <w:u w:val="none"/>
        </w:rPr>
        <w:t xml:space="preserve"> </w:t>
      </w:r>
      <w:r w:rsidRPr="001C389A">
        <w:rPr>
          <w:rStyle w:val="DeltaViewInsertion"/>
          <w:rFonts w:cs="Arial"/>
          <w:b/>
          <w:color w:val="auto"/>
          <w:sz w:val="20"/>
          <w:u w:val="none"/>
        </w:rPr>
        <w:t>Operational Notification</w:t>
      </w:r>
      <w:r w:rsidRPr="001C389A">
        <w:rPr>
          <w:rStyle w:val="DeltaViewInsertion"/>
          <w:rFonts w:cs="Arial"/>
          <w:color w:val="auto"/>
          <w:sz w:val="20"/>
          <w:u w:val="none"/>
        </w:rPr>
        <w:t xml:space="preserve"> has been issued.</w:t>
      </w:r>
    </w:p>
    <w:p w14:paraId="55624C79" w14:textId="77777777" w:rsidR="00F47412" w:rsidRPr="001C389A" w:rsidRDefault="00F47412" w:rsidP="00AD51E2">
      <w:pPr>
        <w:tabs>
          <w:tab w:val="left" w:pos="1566"/>
          <w:tab w:val="left" w:pos="2286"/>
          <w:tab w:val="left" w:pos="2736"/>
          <w:tab w:val="left" w:pos="3600"/>
          <w:tab w:val="left" w:pos="4608"/>
          <w:tab w:val="left" w:pos="5904"/>
        </w:tabs>
        <w:ind w:left="1560" w:hanging="1560"/>
        <w:rPr>
          <w:rFonts w:cs="Arial"/>
          <w:sz w:val="20"/>
        </w:rPr>
      </w:pPr>
    </w:p>
    <w:p w14:paraId="371CB432" w14:textId="77777777" w:rsidR="00F47412" w:rsidRPr="001C389A" w:rsidRDefault="00F47412" w:rsidP="00AD51E2">
      <w:pPr>
        <w:tabs>
          <w:tab w:val="left" w:pos="1566"/>
          <w:tab w:val="left" w:pos="2286"/>
          <w:tab w:val="left" w:pos="2736"/>
          <w:tab w:val="left" w:pos="3600"/>
          <w:tab w:val="left" w:pos="4608"/>
          <w:tab w:val="left" w:pos="5904"/>
        </w:tabs>
        <w:ind w:left="1560" w:hanging="1560"/>
        <w:rPr>
          <w:rFonts w:cs="Arial"/>
          <w:sz w:val="20"/>
        </w:rPr>
      </w:pPr>
    </w:p>
    <w:p w14:paraId="6339ADC4" w14:textId="667957E6" w:rsidR="00AD51E2" w:rsidRPr="001C389A" w:rsidRDefault="002F5F51" w:rsidP="00AD51E2">
      <w:pPr>
        <w:tabs>
          <w:tab w:val="left" w:pos="1620"/>
          <w:tab w:val="left" w:pos="2736"/>
          <w:tab w:val="left" w:pos="3600"/>
          <w:tab w:val="left" w:pos="4608"/>
          <w:tab w:val="left" w:pos="5904"/>
        </w:tabs>
        <w:ind w:left="1620" w:hanging="162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.6.1</w:t>
      </w:r>
      <w:r w:rsidR="00AD51E2" w:rsidRPr="001C389A">
        <w:rPr>
          <w:rStyle w:val="DeltaViewInsertion"/>
          <w:rFonts w:cs="Arial"/>
          <w:color w:val="auto"/>
          <w:sz w:val="20"/>
          <w:u w:val="none"/>
        </w:rPr>
        <w:tab/>
        <w:t xml:space="preserve">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 </w:t>
      </w:r>
      <w:r w:rsidR="00AD51E2" w:rsidRPr="001C389A">
        <w:rPr>
          <w:rStyle w:val="DeltaViewInsertion"/>
          <w:rFonts w:cs="Arial"/>
          <w:color w:val="auto"/>
          <w:sz w:val="20"/>
          <w:u w:val="none"/>
        </w:rPr>
        <w:t xml:space="preserve">will be time limited, the expiration date being specified at the time of issue.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 xml:space="preserve"> may be renewed by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w:t>
      </w:r>
    </w:p>
    <w:p w14:paraId="36CC1C9C" w14:textId="77777777" w:rsidR="00AD51E2" w:rsidRPr="001C389A" w:rsidRDefault="00AD51E2" w:rsidP="00AD51E2">
      <w:pPr>
        <w:tabs>
          <w:tab w:val="left" w:pos="1620"/>
          <w:tab w:val="left" w:pos="2736"/>
          <w:tab w:val="left" w:pos="3600"/>
          <w:tab w:val="left" w:pos="4608"/>
          <w:tab w:val="left" w:pos="5904"/>
        </w:tabs>
        <w:ind w:left="1620" w:hanging="1620"/>
        <w:rPr>
          <w:rFonts w:cs="Arial"/>
          <w:sz w:val="20"/>
        </w:rPr>
      </w:pPr>
    </w:p>
    <w:p w14:paraId="4F724F6F" w14:textId="582E0A24" w:rsidR="00AD51E2" w:rsidRPr="001C389A" w:rsidRDefault="002F5F51" w:rsidP="00AD51E2">
      <w:pPr>
        <w:tabs>
          <w:tab w:val="left" w:pos="1620"/>
          <w:tab w:val="left" w:pos="2286"/>
          <w:tab w:val="left" w:pos="2736"/>
          <w:tab w:val="left" w:pos="3600"/>
          <w:tab w:val="left" w:pos="4608"/>
          <w:tab w:val="left" w:pos="5904"/>
        </w:tabs>
        <w:ind w:left="1620" w:hanging="162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.6.2</w:t>
      </w:r>
      <w:r w:rsidR="00AD51E2" w:rsidRPr="001C389A">
        <w:rPr>
          <w:rStyle w:val="DeltaViewInsertion"/>
          <w:rFonts w:cs="Arial"/>
          <w:color w:val="auto"/>
          <w:sz w:val="20"/>
          <w:u w:val="none"/>
        </w:rPr>
        <w:tab/>
        <w:t xml:space="preserve">The </w:t>
      </w:r>
      <w:r w:rsidR="00833BBF" w:rsidRPr="001C389A">
        <w:rPr>
          <w:rStyle w:val="DeltaViewInsertion"/>
          <w:rFonts w:cs="Arial"/>
          <w:b/>
          <w:color w:val="auto"/>
          <w:sz w:val="20"/>
          <w:u w:val="none"/>
        </w:rPr>
        <w:t xml:space="preserve">Generator </w:t>
      </w:r>
      <w:r w:rsidR="00AD51E2" w:rsidRPr="001C389A">
        <w:rPr>
          <w:rStyle w:val="DeltaViewInsertion"/>
          <w:rFonts w:cs="Arial"/>
          <w:color w:val="auto"/>
          <w:sz w:val="20"/>
          <w:u w:val="none"/>
        </w:rPr>
        <w:t xml:space="preserve">must operate the </w:t>
      </w:r>
      <w:r w:rsidR="00955EAD" w:rsidRPr="001C389A">
        <w:rPr>
          <w:rStyle w:val="DeltaViewInsertion"/>
          <w:rFonts w:cs="Arial"/>
          <w:b/>
          <w:color w:val="auto"/>
          <w:sz w:val="20"/>
          <w:u w:val="none"/>
        </w:rPr>
        <w:t>Power Generating M</w:t>
      </w:r>
      <w:r w:rsidR="00AD51E2" w:rsidRPr="001C389A">
        <w:rPr>
          <w:rStyle w:val="DeltaViewInsertion"/>
          <w:rFonts w:cs="Arial"/>
          <w:b/>
          <w:color w:val="auto"/>
          <w:sz w:val="20"/>
          <w:u w:val="none"/>
        </w:rPr>
        <w:t>odule</w:t>
      </w:r>
      <w:r w:rsidR="00AD1B31" w:rsidRPr="001C389A">
        <w:rPr>
          <w:rStyle w:val="DeltaViewInsertion"/>
          <w:rFonts w:cs="Arial"/>
          <w:b/>
          <w:color w:val="auto"/>
          <w:sz w:val="20"/>
          <w:u w:val="none"/>
        </w:rPr>
        <w:t xml:space="preserve"> </w:t>
      </w:r>
      <w:r w:rsidR="00AD1B31" w:rsidRPr="001C389A">
        <w:rPr>
          <w:rStyle w:val="DeltaViewInsertion"/>
          <w:rFonts w:cs="Arial"/>
          <w:color w:val="auto"/>
          <w:sz w:val="20"/>
          <w:u w:val="none"/>
        </w:rPr>
        <w:t xml:space="preserve">or </w:t>
      </w:r>
      <w:r w:rsidR="00AD1B31" w:rsidRPr="001C389A">
        <w:rPr>
          <w:rStyle w:val="DeltaViewInsertion"/>
          <w:rFonts w:cs="Arial"/>
          <w:b/>
          <w:color w:val="auto"/>
          <w:sz w:val="20"/>
          <w:u w:val="none"/>
        </w:rPr>
        <w:t>OTSUA</w:t>
      </w:r>
      <w:r w:rsidR="00AD51E2" w:rsidRPr="001C389A">
        <w:rPr>
          <w:rStyle w:val="DeltaViewInsertion"/>
          <w:rFonts w:cs="Arial"/>
          <w:color w:val="auto"/>
          <w:sz w:val="20"/>
          <w:u w:val="none"/>
        </w:rPr>
        <w:t xml:space="preserve"> in accordance with the terms, arising from the </w:t>
      </w:r>
      <w:r w:rsidR="00AD51E2" w:rsidRPr="001C389A">
        <w:rPr>
          <w:rStyle w:val="DeltaViewInsertion"/>
          <w:rFonts w:cs="Arial"/>
          <w:b/>
          <w:color w:val="auto"/>
          <w:sz w:val="20"/>
          <w:u w:val="none"/>
        </w:rPr>
        <w:t>Unresolved Issues</w:t>
      </w:r>
      <w:r w:rsidR="00AD51E2" w:rsidRPr="001C389A">
        <w:rPr>
          <w:rStyle w:val="DeltaViewInsertion"/>
          <w:rFonts w:cs="Arial"/>
          <w:color w:val="auto"/>
          <w:sz w:val="20"/>
          <w:u w:val="none"/>
        </w:rPr>
        <w:t xml:space="preserve">, of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 xml:space="preserve">.  Where practicable,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will discuss such terms with the </w:t>
      </w:r>
      <w:r w:rsidR="00833BBF"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prior to including them in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w:t>
      </w:r>
    </w:p>
    <w:p w14:paraId="6F5E2917"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0A5B5A69" w14:textId="77777777" w:rsidR="00AD51E2" w:rsidRPr="001C389A" w:rsidRDefault="002F5F51" w:rsidP="00AD51E2">
      <w:pPr>
        <w:tabs>
          <w:tab w:val="left" w:pos="1560"/>
        </w:tabs>
        <w:ind w:left="1560" w:hanging="1560"/>
        <w:rPr>
          <w:rStyle w:val="DeltaViewInsertion"/>
          <w:rFonts w:cs="Arial"/>
          <w:color w:val="auto"/>
          <w:sz w:val="20"/>
          <w:u w:val="none"/>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.6.3</w:t>
      </w:r>
      <w:r w:rsidR="00AD51E2" w:rsidRPr="001C389A">
        <w:rPr>
          <w:rStyle w:val="DeltaViewInsertion"/>
          <w:rFonts w:cs="Arial"/>
          <w:color w:val="auto"/>
          <w:sz w:val="20"/>
          <w:u w:val="none"/>
        </w:rPr>
        <w:tab/>
        <w:t xml:space="preserve">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 xml:space="preserve"> will include the following limitations:</w:t>
      </w:r>
    </w:p>
    <w:p w14:paraId="6DA815C7" w14:textId="77777777" w:rsidR="00AD51E2" w:rsidRPr="001C389A" w:rsidRDefault="00AD51E2" w:rsidP="00AD51E2">
      <w:pPr>
        <w:tabs>
          <w:tab w:val="left" w:pos="1620"/>
        </w:tabs>
        <w:ind w:left="1146" w:hanging="1146"/>
        <w:rPr>
          <w:rFonts w:cs="Arial"/>
          <w:b/>
          <w:i/>
          <w:sz w:val="20"/>
        </w:rPr>
      </w:pPr>
    </w:p>
    <w:p w14:paraId="645876DD" w14:textId="77777777" w:rsidR="00255CA6" w:rsidRPr="001C389A" w:rsidRDefault="00255CA6" w:rsidP="003B5BF0">
      <w:pPr>
        <w:pStyle w:val="ListParagraph"/>
        <w:numPr>
          <w:ilvl w:val="0"/>
          <w:numId w:val="39"/>
        </w:numPr>
        <w:tabs>
          <w:tab w:val="left" w:pos="1701"/>
        </w:tabs>
        <w:rPr>
          <w:rStyle w:val="DeltaViewInsertion"/>
          <w:rFonts w:cs="Arial"/>
          <w:color w:val="auto"/>
          <w:sz w:val="20"/>
          <w:u w:val="none"/>
        </w:rPr>
      </w:pPr>
      <w:r w:rsidRPr="001C389A">
        <w:rPr>
          <w:rStyle w:val="DeltaViewInsertion"/>
          <w:rFonts w:cs="Arial"/>
          <w:color w:val="auto"/>
          <w:sz w:val="20"/>
          <w:u w:val="none"/>
        </w:rPr>
        <w:t xml:space="preserve">In the case of </w:t>
      </w:r>
      <w:r w:rsidRPr="001C389A">
        <w:rPr>
          <w:rStyle w:val="DeltaViewInsertion"/>
          <w:rFonts w:cs="Arial"/>
          <w:b/>
          <w:color w:val="auto"/>
          <w:sz w:val="20"/>
          <w:u w:val="none"/>
        </w:rPr>
        <w:t>OTSUA</w:t>
      </w:r>
      <w:r w:rsidRPr="001C389A">
        <w:rPr>
          <w:rStyle w:val="DeltaViewInsertion"/>
          <w:rFonts w:cs="Arial"/>
          <w:color w:val="auto"/>
          <w:sz w:val="20"/>
          <w:u w:val="none"/>
        </w:rPr>
        <w:t xml:space="preserve">,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 Part A </w:t>
      </w:r>
      <w:r w:rsidRPr="001C389A">
        <w:rPr>
          <w:rStyle w:val="DeltaViewInsertion"/>
          <w:rFonts w:cs="Arial"/>
          <w:color w:val="auto"/>
          <w:sz w:val="20"/>
          <w:u w:val="none"/>
        </w:rPr>
        <w:t xml:space="preserve">permits </w:t>
      </w:r>
      <w:r w:rsidRPr="001C389A">
        <w:rPr>
          <w:rStyle w:val="DeltaViewInsertion"/>
          <w:rFonts w:cs="Arial"/>
          <w:b/>
          <w:color w:val="auto"/>
          <w:sz w:val="20"/>
          <w:u w:val="none"/>
        </w:rPr>
        <w:t>Synchronisation</w:t>
      </w:r>
      <w:r w:rsidRPr="001C389A">
        <w:rPr>
          <w:rStyle w:val="DeltaViewInsertion"/>
          <w:rFonts w:cs="Arial"/>
          <w:color w:val="auto"/>
          <w:sz w:val="20"/>
          <w:u w:val="none"/>
        </w:rPr>
        <w:t xml:space="preserve"> of the dynamically controlled </w:t>
      </w:r>
      <w:r w:rsidRPr="001C389A">
        <w:rPr>
          <w:rStyle w:val="DeltaViewInsertion"/>
          <w:rFonts w:cs="Arial"/>
          <w:b/>
          <w:color w:val="auto"/>
          <w:sz w:val="20"/>
          <w:u w:val="none"/>
        </w:rPr>
        <w:t>OTSUA</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only for the purposes of active control of voltage and reactive power and not for the purpose of exporting </w:t>
      </w:r>
      <w:r w:rsidRPr="001C389A">
        <w:rPr>
          <w:rStyle w:val="DeltaViewInsertion"/>
          <w:rFonts w:cs="Arial"/>
          <w:b/>
          <w:color w:val="auto"/>
          <w:sz w:val="20"/>
          <w:u w:val="none"/>
        </w:rPr>
        <w:t>Active Power</w:t>
      </w:r>
      <w:r w:rsidRPr="001C389A">
        <w:rPr>
          <w:rStyle w:val="DeltaViewInsertion"/>
          <w:rFonts w:cs="Arial"/>
          <w:color w:val="auto"/>
          <w:sz w:val="20"/>
          <w:u w:val="none"/>
        </w:rPr>
        <w:t>.</w:t>
      </w:r>
    </w:p>
    <w:p w14:paraId="30D4FAFD" w14:textId="77777777" w:rsidR="00255CA6" w:rsidRPr="001C389A" w:rsidRDefault="00255CA6" w:rsidP="00E30D18">
      <w:pPr>
        <w:pStyle w:val="ListParagraph"/>
        <w:tabs>
          <w:tab w:val="left" w:pos="1701"/>
        </w:tabs>
        <w:ind w:left="2130"/>
        <w:rPr>
          <w:rStyle w:val="DeltaViewInsertion"/>
          <w:rFonts w:cs="Arial"/>
          <w:color w:val="auto"/>
          <w:sz w:val="20"/>
          <w:u w:val="none"/>
        </w:rPr>
      </w:pPr>
    </w:p>
    <w:p w14:paraId="75AD9BAA" w14:textId="77777777" w:rsidR="00AD51E2" w:rsidRPr="001C389A" w:rsidRDefault="00AD51E2" w:rsidP="003B5BF0">
      <w:pPr>
        <w:pStyle w:val="ListParagraph"/>
        <w:numPr>
          <w:ilvl w:val="0"/>
          <w:numId w:val="39"/>
        </w:numPr>
        <w:tabs>
          <w:tab w:val="left" w:pos="1701"/>
        </w:tabs>
        <w:rPr>
          <w:rFonts w:cs="Arial"/>
          <w:sz w:val="20"/>
        </w:rPr>
      </w:pPr>
      <w:r w:rsidRPr="001C389A">
        <w:rPr>
          <w:rStyle w:val="DeltaViewInsertion"/>
          <w:rFonts w:cs="Arial"/>
          <w:color w:val="auto"/>
          <w:sz w:val="20"/>
          <w:u w:val="none"/>
        </w:rPr>
        <w:t xml:space="preserve">In the case of a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the </w:t>
      </w:r>
      <w:r w:rsidR="00CA2A82" w:rsidRPr="001C389A">
        <w:rPr>
          <w:rStyle w:val="DeltaViewInsertion"/>
          <w:rFonts w:cs="Arial"/>
          <w:b/>
          <w:color w:val="auto"/>
          <w:sz w:val="20"/>
          <w:u w:val="none"/>
        </w:rPr>
        <w:t>Interim</w:t>
      </w:r>
      <w:r w:rsidRPr="001C389A">
        <w:rPr>
          <w:rStyle w:val="DeltaViewInsertion"/>
          <w:rFonts w:cs="Arial"/>
          <w:b/>
          <w:color w:val="auto"/>
          <w:sz w:val="20"/>
          <w:u w:val="none"/>
        </w:rPr>
        <w:t xml:space="preserve"> Operational Notification</w:t>
      </w:r>
      <w:r w:rsidRPr="001C389A">
        <w:rPr>
          <w:rStyle w:val="DeltaViewInsertion"/>
          <w:rFonts w:cs="Arial"/>
          <w:color w:val="auto"/>
          <w:sz w:val="20"/>
          <w:u w:val="none"/>
        </w:rPr>
        <w:t xml:space="preserve"> </w:t>
      </w:r>
      <w:r w:rsidR="00255CA6" w:rsidRPr="001C389A">
        <w:rPr>
          <w:rStyle w:val="DeltaViewInsertion"/>
          <w:rFonts w:cs="Arial"/>
          <w:color w:val="auto"/>
          <w:sz w:val="20"/>
          <w:u w:val="none"/>
        </w:rPr>
        <w:t xml:space="preserve">(and where </w:t>
      </w:r>
      <w:r w:rsidR="00255CA6" w:rsidRPr="001C389A">
        <w:rPr>
          <w:rStyle w:val="DeltaViewInsertion"/>
          <w:rFonts w:cs="Arial"/>
          <w:b/>
          <w:color w:val="auto"/>
          <w:sz w:val="20"/>
          <w:u w:val="none"/>
        </w:rPr>
        <w:t>OTSDUW Arrangements</w:t>
      </w:r>
      <w:r w:rsidR="00255CA6" w:rsidRPr="001C389A">
        <w:rPr>
          <w:rStyle w:val="DeltaViewInsertion"/>
          <w:rFonts w:cs="Arial"/>
          <w:color w:val="auto"/>
          <w:sz w:val="20"/>
          <w:u w:val="none"/>
        </w:rPr>
        <w:t xml:space="preserve"> apply, this reference will be to the </w:t>
      </w:r>
      <w:r w:rsidR="00255CA6" w:rsidRPr="001C389A">
        <w:rPr>
          <w:rStyle w:val="DeltaViewInsertion"/>
          <w:rFonts w:cs="Arial"/>
          <w:b/>
          <w:color w:val="auto"/>
          <w:sz w:val="20"/>
          <w:u w:val="none"/>
        </w:rPr>
        <w:t xml:space="preserve">Interim Operational Notification Part B) </w:t>
      </w:r>
      <w:r w:rsidRPr="001C389A">
        <w:rPr>
          <w:rStyle w:val="DeltaViewInsertion"/>
          <w:rFonts w:cs="Arial"/>
          <w:color w:val="auto"/>
          <w:sz w:val="20"/>
          <w:u w:val="none"/>
        </w:rPr>
        <w:t xml:space="preserve">will limit the proportion of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which can be simultaneously </w:t>
      </w:r>
      <w:r w:rsidRPr="001C389A">
        <w:rPr>
          <w:rStyle w:val="DeltaViewInsertion"/>
          <w:rFonts w:cs="Arial"/>
          <w:b/>
          <w:color w:val="auto"/>
          <w:sz w:val="20"/>
          <w:u w:val="none"/>
        </w:rPr>
        <w:t>Synchronised</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such that neither of the following figures is exceeded:</w:t>
      </w:r>
    </w:p>
    <w:p w14:paraId="2039CE35" w14:textId="77777777" w:rsidR="00AD51E2" w:rsidRPr="001C389A" w:rsidRDefault="00AD51E2" w:rsidP="00AD51E2">
      <w:pPr>
        <w:ind w:left="1866" w:hanging="1146"/>
        <w:rPr>
          <w:rFonts w:cs="Arial"/>
          <w:sz w:val="20"/>
        </w:rPr>
      </w:pPr>
    </w:p>
    <w:p w14:paraId="64A88E0F" w14:textId="77777777" w:rsidR="00AD51E2" w:rsidRPr="001C389A" w:rsidRDefault="00AD51E2" w:rsidP="003B5BF0">
      <w:pPr>
        <w:numPr>
          <w:ilvl w:val="0"/>
          <w:numId w:val="6"/>
        </w:numPr>
        <w:tabs>
          <w:tab w:val="clear" w:pos="1860"/>
          <w:tab w:val="num" w:pos="2580"/>
        </w:tabs>
        <w:autoSpaceDE w:val="0"/>
        <w:autoSpaceDN w:val="0"/>
        <w:adjustRightInd w:val="0"/>
        <w:ind w:left="2580" w:hanging="453"/>
        <w:rPr>
          <w:rFonts w:cs="Arial"/>
          <w:sz w:val="20"/>
        </w:rPr>
      </w:pPr>
      <w:r w:rsidRPr="001C389A">
        <w:rPr>
          <w:rStyle w:val="DeltaViewInsertion"/>
          <w:rFonts w:cs="Arial"/>
          <w:color w:val="auto"/>
          <w:sz w:val="20"/>
          <w:u w:val="none"/>
        </w:rPr>
        <w:t xml:space="preserve">20% of the </w:t>
      </w:r>
      <w:r w:rsidR="00050509" w:rsidRPr="001C389A">
        <w:rPr>
          <w:rStyle w:val="DeltaViewInsertion"/>
          <w:rFonts w:cs="Arial"/>
          <w:b/>
          <w:color w:val="auto"/>
          <w:sz w:val="20"/>
          <w:u w:val="none"/>
        </w:rPr>
        <w:t>Maximum</w:t>
      </w:r>
      <w:r w:rsidRPr="001C389A">
        <w:rPr>
          <w:rStyle w:val="DeltaViewInsertion"/>
          <w:rFonts w:cs="Arial"/>
          <w:b/>
          <w:color w:val="auto"/>
          <w:sz w:val="20"/>
          <w:u w:val="none"/>
        </w:rPr>
        <w:t xml:space="preserve">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 the output of a single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where this exceeds 20% of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’s </w:t>
      </w:r>
      <w:r w:rsidR="006472C1" w:rsidRPr="001C389A">
        <w:rPr>
          <w:rStyle w:val="DeltaViewInsertion"/>
          <w:rFonts w:cs="Arial"/>
          <w:b/>
          <w:color w:val="auto"/>
          <w:sz w:val="20"/>
          <w:u w:val="none"/>
        </w:rPr>
        <w:t>Maximum</w:t>
      </w:r>
      <w:r w:rsidRPr="001C389A">
        <w:rPr>
          <w:rStyle w:val="DeltaViewInsertion"/>
          <w:rFonts w:cs="Arial"/>
          <w:b/>
          <w:color w:val="auto"/>
          <w:sz w:val="20"/>
          <w:u w:val="none"/>
        </w:rPr>
        <w:t xml:space="preserve"> Capacity</w:t>
      </w:r>
      <w:r w:rsidRPr="001C389A">
        <w:rPr>
          <w:rStyle w:val="DeltaViewInsertion"/>
          <w:rFonts w:cs="Arial"/>
          <w:color w:val="auto"/>
          <w:sz w:val="20"/>
          <w:u w:val="none"/>
        </w:rPr>
        <w:t>)</w:t>
      </w:r>
    </w:p>
    <w:p w14:paraId="315EC83E" w14:textId="77777777" w:rsidR="00AD51E2" w:rsidRPr="001C389A" w:rsidRDefault="00AD51E2" w:rsidP="00AD51E2">
      <w:pPr>
        <w:ind w:left="720"/>
        <w:rPr>
          <w:rFonts w:cs="Arial"/>
          <w:sz w:val="20"/>
        </w:rPr>
      </w:pPr>
    </w:p>
    <w:p w14:paraId="1C34B07E" w14:textId="56AEBBFB" w:rsidR="00AD51E2" w:rsidRPr="001C389A" w:rsidRDefault="00AD51E2" w:rsidP="00AD51E2">
      <w:pPr>
        <w:ind w:left="2127"/>
        <w:rPr>
          <w:rStyle w:val="DeltaViewInsertion"/>
          <w:rFonts w:cs="Arial"/>
          <w:color w:val="auto"/>
          <w:sz w:val="20"/>
          <w:u w:val="none"/>
        </w:rPr>
      </w:pPr>
      <w:r w:rsidRPr="001C389A">
        <w:rPr>
          <w:rStyle w:val="DeltaViewInsertion"/>
          <w:rFonts w:cs="Arial"/>
          <w:color w:val="auto"/>
          <w:sz w:val="20"/>
          <w:u w:val="none"/>
        </w:rPr>
        <w:t xml:space="preserve">until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has completed the voltage control tests  (detailed in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.2) </w:t>
      </w:r>
      <w:r w:rsidR="00160476" w:rsidRPr="001C389A">
        <w:rPr>
          <w:rFonts w:cs="Arial"/>
          <w:sz w:val="20"/>
        </w:rPr>
        <w:t xml:space="preserve">(including in respect of any dynamically controlled </w:t>
      </w:r>
      <w:r w:rsidR="00160476" w:rsidRPr="001C389A">
        <w:rPr>
          <w:rFonts w:cs="Arial"/>
          <w:b/>
          <w:sz w:val="20"/>
        </w:rPr>
        <w:t>OTSUA</w:t>
      </w:r>
      <w:r w:rsidR="00160476" w:rsidRPr="001C389A">
        <w:rPr>
          <w:rFonts w:cs="Arial"/>
          <w:sz w:val="20"/>
        </w:rPr>
        <w:t xml:space="preserve">) </w:t>
      </w:r>
      <w:r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Pr="005C77B5">
        <w:rPr>
          <w:rStyle w:val="DeltaViewInsertion"/>
          <w:rFonts w:cs="Arial"/>
          <w:b/>
          <w:color w:val="auto"/>
          <w:sz w:val="20"/>
          <w:u w:val="none"/>
        </w:rPr>
        <w:t>’s</w:t>
      </w:r>
      <w:r w:rsidRPr="001C389A">
        <w:rPr>
          <w:rStyle w:val="DeltaViewInsertion"/>
          <w:rFonts w:cs="Arial"/>
          <w:color w:val="auto"/>
          <w:sz w:val="20"/>
          <w:u w:val="none"/>
        </w:rPr>
        <w:t xml:space="preserve"> reasonable satisfaction. Following successful completion of this test each additional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should be included in the voltage control scheme as soon as is technically possible (unless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agrees otherwise). </w:t>
      </w:r>
    </w:p>
    <w:p w14:paraId="2C638D91" w14:textId="77777777" w:rsidR="00AD51E2" w:rsidRPr="001C389A" w:rsidRDefault="00AD51E2" w:rsidP="00AD51E2">
      <w:pPr>
        <w:ind w:left="2127" w:hanging="567"/>
        <w:rPr>
          <w:rStyle w:val="DeltaViewInsertion"/>
          <w:rFonts w:cs="Arial"/>
          <w:color w:val="auto"/>
          <w:sz w:val="20"/>
          <w:u w:val="none"/>
        </w:rPr>
      </w:pPr>
    </w:p>
    <w:p w14:paraId="023ACB92" w14:textId="086E6B6C" w:rsidR="00AD51E2" w:rsidRPr="001C389A" w:rsidRDefault="00492C6C" w:rsidP="00AD51E2">
      <w:pPr>
        <w:ind w:left="2127" w:hanging="567"/>
        <w:rPr>
          <w:rFonts w:cs="Arial"/>
          <w:sz w:val="20"/>
        </w:rPr>
      </w:pPr>
      <w:r w:rsidRPr="001C389A" w:rsidDel="00492C6C">
        <w:rPr>
          <w:rStyle w:val="DeltaViewInsertion"/>
          <w:rFonts w:cs="Arial"/>
          <w:color w:val="auto"/>
          <w:sz w:val="20"/>
          <w:u w:val="none"/>
        </w:rPr>
        <w:t xml:space="preserve"> </w:t>
      </w:r>
      <w:r w:rsidR="00F50870" w:rsidRPr="001C389A">
        <w:rPr>
          <w:rStyle w:val="DeltaViewInsertion"/>
          <w:rFonts w:cs="Arial"/>
          <w:color w:val="auto"/>
          <w:sz w:val="20"/>
          <w:u w:val="none"/>
        </w:rPr>
        <w:t>(</w:t>
      </w:r>
      <w:r w:rsidRPr="001C389A">
        <w:rPr>
          <w:rStyle w:val="DeltaViewInsertion"/>
          <w:rFonts w:cs="Arial"/>
          <w:color w:val="auto"/>
          <w:sz w:val="20"/>
          <w:u w:val="none"/>
        </w:rPr>
        <w:t>c</w:t>
      </w:r>
      <w:r w:rsidR="00F50870" w:rsidRPr="001C389A">
        <w:rPr>
          <w:rStyle w:val="DeltaViewInsertion"/>
          <w:rFonts w:cs="Arial"/>
          <w:color w:val="auto"/>
          <w:sz w:val="20"/>
          <w:u w:val="none"/>
        </w:rPr>
        <w:t xml:space="preserve">) </w:t>
      </w:r>
      <w:r w:rsidR="00AD51E2" w:rsidRPr="001C389A">
        <w:rPr>
          <w:rStyle w:val="DeltaViewInsertion"/>
          <w:rFonts w:cs="Arial"/>
          <w:color w:val="auto"/>
          <w:sz w:val="20"/>
          <w:u w:val="none"/>
        </w:rPr>
        <w:t>In the case of a</w:t>
      </w:r>
      <w:r w:rsidR="00AD51E2" w:rsidRPr="001C389A">
        <w:rPr>
          <w:rStyle w:val="DeltaViewInsertion"/>
          <w:rFonts w:cs="Arial"/>
          <w:b/>
          <w:color w:val="auto"/>
          <w:sz w:val="20"/>
          <w:u w:val="none"/>
        </w:rPr>
        <w:t xml:space="preserve"> </w:t>
      </w:r>
      <w:r w:rsidR="00157AB5" w:rsidRPr="001C389A">
        <w:rPr>
          <w:rStyle w:val="DeltaViewInsertion"/>
          <w:rFonts w:cs="Arial"/>
          <w:b/>
          <w:color w:val="auto"/>
          <w:sz w:val="20"/>
          <w:u w:val="none"/>
        </w:rPr>
        <w:t>Synchronous Power Generating Module</w:t>
      </w:r>
      <w:r w:rsidR="00AD51E2" w:rsidRPr="001C389A">
        <w:rPr>
          <w:rStyle w:val="DeltaViewInsertion"/>
          <w:rFonts w:cs="Arial"/>
          <w:color w:val="auto"/>
          <w:sz w:val="20"/>
          <w:u w:val="none"/>
        </w:rPr>
        <w:t xml:space="preserve"> employing a static </w:t>
      </w:r>
      <w:r w:rsidR="00AD51E2" w:rsidRPr="001C389A">
        <w:rPr>
          <w:rStyle w:val="DeltaViewInsertion"/>
          <w:rFonts w:cs="Arial"/>
          <w:b/>
          <w:color w:val="auto"/>
          <w:sz w:val="20"/>
          <w:u w:val="none"/>
        </w:rPr>
        <w:t>Excitation System</w:t>
      </w:r>
      <w:r w:rsidR="00AD51E2" w:rsidRPr="001C389A">
        <w:rPr>
          <w:rStyle w:val="DeltaViewInsertion"/>
          <w:rFonts w:cs="Arial"/>
          <w:color w:val="auto"/>
          <w:sz w:val="20"/>
          <w:u w:val="none"/>
        </w:rPr>
        <w:t xml:space="preserve">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 xml:space="preserve"> </w:t>
      </w:r>
      <w:r w:rsidR="00F50870" w:rsidRPr="001C389A">
        <w:rPr>
          <w:rStyle w:val="DeltaViewInsertion"/>
          <w:rFonts w:cs="Arial"/>
          <w:color w:val="auto"/>
          <w:sz w:val="20"/>
          <w:u w:val="none"/>
        </w:rPr>
        <w:t xml:space="preserve">(and where </w:t>
      </w:r>
      <w:r w:rsidR="00F50870" w:rsidRPr="001C389A">
        <w:rPr>
          <w:rStyle w:val="DeltaViewInsertion"/>
          <w:rFonts w:cs="Arial"/>
          <w:b/>
          <w:color w:val="auto"/>
          <w:sz w:val="20"/>
          <w:u w:val="none"/>
        </w:rPr>
        <w:t xml:space="preserve">OTSDUW Arrangements </w:t>
      </w:r>
      <w:r w:rsidR="00F50870" w:rsidRPr="001C389A">
        <w:rPr>
          <w:rStyle w:val="DeltaViewInsertion"/>
          <w:rFonts w:cs="Arial"/>
          <w:color w:val="auto"/>
          <w:sz w:val="20"/>
          <w:u w:val="none"/>
        </w:rPr>
        <w:t xml:space="preserve">apply, this reference will be to the </w:t>
      </w:r>
      <w:r w:rsidR="00F50870" w:rsidRPr="001C389A">
        <w:rPr>
          <w:rStyle w:val="DeltaViewInsertion"/>
          <w:rFonts w:cs="Arial"/>
          <w:b/>
          <w:color w:val="auto"/>
          <w:sz w:val="20"/>
          <w:u w:val="none"/>
        </w:rPr>
        <w:t>Interim Operational Notification Part B</w:t>
      </w:r>
      <w:r w:rsidR="00F50870" w:rsidRPr="001C389A">
        <w:rPr>
          <w:rStyle w:val="DeltaViewInsertion"/>
          <w:rFonts w:cs="Arial"/>
          <w:color w:val="auto"/>
          <w:sz w:val="20"/>
          <w:u w:val="none"/>
        </w:rPr>
        <w:t xml:space="preserve">) </w:t>
      </w:r>
      <w:r w:rsidR="00AD51E2" w:rsidRPr="001C389A">
        <w:rPr>
          <w:rStyle w:val="DeltaViewInsertion"/>
          <w:rFonts w:cs="Arial"/>
          <w:color w:val="auto"/>
          <w:sz w:val="20"/>
          <w:u w:val="none"/>
        </w:rPr>
        <w:t>may</w:t>
      </w:r>
      <w:r w:rsidR="00050509" w:rsidRPr="001C389A">
        <w:rPr>
          <w:rStyle w:val="DeltaViewInsertion"/>
          <w:rFonts w:cs="Arial"/>
          <w:color w:val="auto"/>
          <w:sz w:val="20"/>
          <w:u w:val="none"/>
        </w:rPr>
        <w:t>,</w:t>
      </w:r>
      <w:r w:rsidR="00AD51E2" w:rsidRPr="001C389A">
        <w:rPr>
          <w:rStyle w:val="DeltaViewInsertion"/>
          <w:rFonts w:cs="Arial"/>
          <w:color w:val="auto"/>
          <w:sz w:val="20"/>
          <w:u w:val="none"/>
        </w:rPr>
        <w:t xml:space="preserve"> if applicable</w:t>
      </w:r>
      <w:r w:rsidR="00050509" w:rsidRPr="001C389A">
        <w:rPr>
          <w:rStyle w:val="DeltaViewInsertion"/>
          <w:rFonts w:cs="Arial"/>
          <w:color w:val="auto"/>
          <w:sz w:val="20"/>
          <w:u w:val="none"/>
        </w:rPr>
        <w:t>,</w:t>
      </w:r>
      <w:r w:rsidR="00AD51E2" w:rsidRPr="001C389A">
        <w:rPr>
          <w:rStyle w:val="DeltaViewInsertion"/>
          <w:rFonts w:cs="Arial"/>
          <w:color w:val="auto"/>
          <w:sz w:val="20"/>
          <w:u w:val="none"/>
        </w:rPr>
        <w:t xml:space="preserve"> limit the maximum </w:t>
      </w:r>
      <w:r w:rsidR="00AD51E2" w:rsidRPr="001C389A">
        <w:rPr>
          <w:rStyle w:val="DeltaViewInsertion"/>
          <w:rFonts w:cs="Arial"/>
          <w:b/>
          <w:color w:val="auto"/>
          <w:sz w:val="20"/>
          <w:u w:val="none"/>
        </w:rPr>
        <w:t>Active Power</w:t>
      </w:r>
      <w:r w:rsidR="00AD51E2" w:rsidRPr="001C389A">
        <w:rPr>
          <w:rStyle w:val="DeltaViewInsertion"/>
          <w:rFonts w:cs="Arial"/>
          <w:color w:val="auto"/>
          <w:sz w:val="20"/>
          <w:u w:val="none"/>
        </w:rPr>
        <w:t xml:space="preserve"> output and </w:t>
      </w:r>
      <w:r w:rsidR="00050509" w:rsidRPr="001C389A">
        <w:rPr>
          <w:rStyle w:val="DeltaViewInsertion"/>
          <w:rFonts w:cs="Arial"/>
          <w:b/>
          <w:color w:val="auto"/>
          <w:sz w:val="20"/>
          <w:u w:val="none"/>
        </w:rPr>
        <w:t>Reactive P</w:t>
      </w:r>
      <w:r w:rsidR="00AD51E2" w:rsidRPr="001C389A">
        <w:rPr>
          <w:rStyle w:val="DeltaViewInsertion"/>
          <w:rFonts w:cs="Arial"/>
          <w:b/>
          <w:color w:val="auto"/>
          <w:sz w:val="20"/>
          <w:u w:val="none"/>
        </w:rPr>
        <w:t>ower</w:t>
      </w:r>
      <w:r w:rsidR="00AD51E2" w:rsidRPr="001C389A">
        <w:rPr>
          <w:rStyle w:val="DeltaViewInsertion"/>
          <w:rFonts w:cs="Arial"/>
          <w:color w:val="auto"/>
          <w:sz w:val="20"/>
          <w:u w:val="none"/>
        </w:rPr>
        <w:t xml:space="preserve"> output of the</w:t>
      </w:r>
      <w:r w:rsidR="00AD51E2" w:rsidRPr="001C389A">
        <w:rPr>
          <w:rStyle w:val="DeltaViewInsertion"/>
          <w:rFonts w:cs="Arial"/>
          <w:b/>
          <w:color w:val="auto"/>
          <w:sz w:val="20"/>
          <w:u w:val="none"/>
        </w:rPr>
        <w:t xml:space="preserve"> </w:t>
      </w:r>
      <w:r w:rsidR="00157AB5" w:rsidRPr="001C389A">
        <w:rPr>
          <w:rStyle w:val="DeltaViewInsertion"/>
          <w:rFonts w:cs="Arial"/>
          <w:b/>
          <w:color w:val="auto"/>
          <w:sz w:val="20"/>
          <w:u w:val="none"/>
        </w:rPr>
        <w:t>Synchronous Power Generating Module</w:t>
      </w:r>
      <w:r w:rsidR="00AD51E2" w:rsidRPr="001C389A">
        <w:rPr>
          <w:rStyle w:val="DeltaViewInsertion"/>
          <w:rFonts w:cs="Arial"/>
          <w:color w:val="auto"/>
          <w:sz w:val="20"/>
          <w:u w:val="none"/>
        </w:rPr>
        <w:t xml:space="preserve"> or </w:t>
      </w:r>
      <w:r w:rsidR="00AD51E2" w:rsidRPr="001C389A">
        <w:rPr>
          <w:rStyle w:val="DeltaViewInsertion"/>
          <w:rFonts w:cs="Arial"/>
          <w:b/>
          <w:color w:val="auto"/>
          <w:sz w:val="20"/>
          <w:u w:val="none"/>
        </w:rPr>
        <w:t>CCGT module</w:t>
      </w:r>
      <w:r w:rsidR="00AD51E2" w:rsidRPr="001C389A">
        <w:rPr>
          <w:rStyle w:val="DeltaViewInsertion"/>
          <w:rFonts w:cs="Arial"/>
          <w:color w:val="auto"/>
          <w:sz w:val="20"/>
          <w:u w:val="none"/>
        </w:rPr>
        <w:t xml:space="preserve"> prior to the successful commissioning of the </w:t>
      </w:r>
      <w:r w:rsidR="00AD51E2" w:rsidRPr="001C389A">
        <w:rPr>
          <w:rStyle w:val="DeltaViewInsertion"/>
          <w:rFonts w:cs="Arial"/>
          <w:b/>
          <w:color w:val="auto"/>
          <w:sz w:val="20"/>
          <w:u w:val="none"/>
        </w:rPr>
        <w:t>Power System Stabiliser</w:t>
      </w:r>
      <w:r w:rsidR="00AD51E2" w:rsidRPr="001C389A">
        <w:rPr>
          <w:rStyle w:val="DeltaViewInsertion"/>
          <w:rFonts w:cs="Arial"/>
          <w:color w:val="auto"/>
          <w:sz w:val="20"/>
          <w:u w:val="none"/>
        </w:rPr>
        <w:t xml:space="preserve"> to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’s</w:t>
      </w:r>
      <w:r w:rsidR="00AD51E2" w:rsidRPr="001C389A">
        <w:rPr>
          <w:rStyle w:val="DeltaViewInsertion"/>
          <w:rFonts w:cs="Arial"/>
          <w:color w:val="auto"/>
          <w:sz w:val="20"/>
          <w:u w:val="none"/>
        </w:rPr>
        <w:t xml:space="preserve"> satisfaction</w:t>
      </w:r>
      <w:r w:rsidR="00050509" w:rsidRPr="001C389A">
        <w:rPr>
          <w:rStyle w:val="DeltaViewInsertion"/>
          <w:rFonts w:cs="Arial"/>
          <w:color w:val="auto"/>
          <w:sz w:val="20"/>
          <w:u w:val="none"/>
        </w:rPr>
        <w:t>, if applicable.</w:t>
      </w:r>
    </w:p>
    <w:p w14:paraId="24A055FD" w14:textId="77777777" w:rsidR="00AD51E2" w:rsidRPr="001C389A" w:rsidRDefault="00AD51E2" w:rsidP="00AD51E2">
      <w:pPr>
        <w:tabs>
          <w:tab w:val="left" w:pos="1566"/>
          <w:tab w:val="left" w:pos="2286"/>
          <w:tab w:val="left" w:pos="2736"/>
          <w:tab w:val="left" w:pos="3600"/>
          <w:tab w:val="left" w:pos="4608"/>
          <w:tab w:val="left" w:pos="5904"/>
        </w:tabs>
        <w:ind w:left="1560"/>
        <w:rPr>
          <w:rFonts w:cs="Arial"/>
          <w:sz w:val="20"/>
        </w:rPr>
      </w:pPr>
    </w:p>
    <w:p w14:paraId="360F9C5C" w14:textId="0F1BBC8B" w:rsidR="00AD51E2" w:rsidRPr="001C389A" w:rsidRDefault="002F5F51" w:rsidP="00AD51E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.6.4</w:t>
      </w:r>
      <w:r w:rsidR="00AD51E2" w:rsidRPr="001C389A">
        <w:rPr>
          <w:rStyle w:val="DeltaViewInsertion"/>
          <w:rFonts w:cs="Arial"/>
          <w:color w:val="auto"/>
          <w:sz w:val="20"/>
          <w:u w:val="none"/>
        </w:rPr>
        <w:tab/>
        <w:t xml:space="preserve">Operation in accordance with the </w:t>
      </w:r>
      <w:r w:rsidR="00CA2A82" w:rsidRPr="001C389A">
        <w:rPr>
          <w:rStyle w:val="DeltaViewInsertion"/>
          <w:rFonts w:cs="Arial"/>
          <w:b/>
          <w:color w:val="auto"/>
          <w:sz w:val="20"/>
          <w:u w:val="none"/>
        </w:rPr>
        <w:t>Interim</w:t>
      </w:r>
      <w:r w:rsidR="00AD51E2" w:rsidRPr="001C389A">
        <w:rPr>
          <w:rStyle w:val="DeltaViewInsertion"/>
          <w:rFonts w:cs="Arial"/>
          <w:b/>
          <w:color w:val="auto"/>
          <w:sz w:val="20"/>
          <w:u w:val="none"/>
        </w:rPr>
        <w:t xml:space="preserve"> Operational Notification</w:t>
      </w:r>
      <w:r w:rsidR="00AD51E2" w:rsidRPr="001C389A">
        <w:rPr>
          <w:rStyle w:val="DeltaViewInsertion"/>
          <w:rFonts w:cs="Arial"/>
          <w:color w:val="auto"/>
          <w:sz w:val="20"/>
          <w:u w:val="none"/>
        </w:rPr>
        <w:t xml:space="preserve"> whilst it is in force will meet the requirements for compliance by the </w:t>
      </w:r>
      <w:r w:rsidR="00604123" w:rsidRPr="001C389A">
        <w:rPr>
          <w:rStyle w:val="DeltaViewInsertion"/>
          <w:rFonts w:cs="Arial"/>
          <w:b/>
          <w:color w:val="auto"/>
          <w:sz w:val="20"/>
          <w:u w:val="none"/>
        </w:rPr>
        <w:t>Generator</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of all the relevant provisions of the </w:t>
      </w:r>
      <w:r w:rsidR="00050509" w:rsidRPr="001C389A">
        <w:rPr>
          <w:rStyle w:val="DeltaViewInsertion"/>
          <w:rFonts w:cs="Arial"/>
          <w:b/>
          <w:color w:val="auto"/>
          <w:sz w:val="20"/>
          <w:u w:val="none"/>
        </w:rPr>
        <w:t xml:space="preserve">European </w:t>
      </w:r>
      <w:r w:rsidR="00AD51E2" w:rsidRPr="001C389A">
        <w:rPr>
          <w:rStyle w:val="DeltaViewInsertion"/>
          <w:rFonts w:cs="Arial"/>
          <w:b/>
          <w:color w:val="auto"/>
          <w:sz w:val="20"/>
          <w:u w:val="none"/>
        </w:rPr>
        <w:t>Connection Conditions</w:t>
      </w:r>
      <w:r w:rsidR="00AD51E2" w:rsidRPr="001C389A">
        <w:rPr>
          <w:rStyle w:val="DeltaViewInsertion"/>
          <w:rFonts w:cs="Arial"/>
          <w:color w:val="auto"/>
          <w:sz w:val="20"/>
          <w:u w:val="none"/>
        </w:rPr>
        <w:t>.</w:t>
      </w:r>
    </w:p>
    <w:p w14:paraId="0FEE50EA" w14:textId="77777777" w:rsidR="00AD51E2" w:rsidRPr="001C389A" w:rsidRDefault="00AD51E2" w:rsidP="00AD51E2">
      <w:pPr>
        <w:tabs>
          <w:tab w:val="left" w:pos="1566"/>
          <w:tab w:val="left" w:pos="2286"/>
          <w:tab w:val="left" w:pos="2736"/>
          <w:tab w:val="left" w:pos="3600"/>
          <w:tab w:val="left" w:pos="4608"/>
          <w:tab w:val="left" w:pos="5904"/>
        </w:tabs>
        <w:rPr>
          <w:rFonts w:cs="Arial"/>
          <w:sz w:val="20"/>
        </w:rPr>
      </w:pPr>
    </w:p>
    <w:p w14:paraId="44A2CC2B" w14:textId="7953A1D2" w:rsidR="00AD51E2" w:rsidRPr="001C389A" w:rsidRDefault="002F5F51" w:rsidP="00AD51E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.7</w:t>
      </w:r>
      <w:r w:rsidR="00AD51E2" w:rsidRPr="001C389A">
        <w:rPr>
          <w:rStyle w:val="DeltaViewInsertion"/>
          <w:rFonts w:cs="Arial"/>
          <w:color w:val="auto"/>
          <w:sz w:val="20"/>
          <w:u w:val="none"/>
        </w:rPr>
        <w:tab/>
        <w:t xml:space="preserve">Other than </w:t>
      </w:r>
      <w:r w:rsidR="00AD51E2" w:rsidRPr="001C389A">
        <w:rPr>
          <w:rStyle w:val="DeltaViewInsertion"/>
          <w:rFonts w:cs="Arial"/>
          <w:b/>
          <w:color w:val="auto"/>
          <w:sz w:val="20"/>
          <w:u w:val="none"/>
        </w:rPr>
        <w:t>Unresolved Issues</w:t>
      </w:r>
      <w:r w:rsidR="00AD51E2" w:rsidRPr="001C389A">
        <w:rPr>
          <w:rStyle w:val="DeltaViewInsertion"/>
          <w:rFonts w:cs="Arial"/>
          <w:color w:val="auto"/>
          <w:sz w:val="20"/>
          <w:u w:val="none"/>
        </w:rPr>
        <w:t xml:space="preserve"> that are subject to tests required under </w:t>
      </w:r>
      <w:r w:rsidRPr="001C389A">
        <w:rPr>
          <w:rStyle w:val="DeltaViewInsertion"/>
          <w:rFonts w:cs="Arial"/>
          <w:color w:val="auto"/>
          <w:sz w:val="20"/>
          <w:u w:val="none"/>
        </w:rPr>
        <w:t>ECP</w:t>
      </w:r>
      <w:r w:rsidR="00AD51E2" w:rsidRPr="001C389A">
        <w:rPr>
          <w:rStyle w:val="DeltaViewInsertion"/>
          <w:rFonts w:cs="Arial"/>
          <w:color w:val="auto"/>
          <w:sz w:val="20"/>
          <w:u w:val="none"/>
        </w:rPr>
        <w:t xml:space="preserve">.7.2 to be witnessed by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the </w:t>
      </w:r>
      <w:r w:rsidR="00833BBF"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must resolve any </w:t>
      </w:r>
      <w:r w:rsidR="00AD51E2" w:rsidRPr="001C389A">
        <w:rPr>
          <w:rStyle w:val="DeltaViewInsertion"/>
          <w:rFonts w:cs="Arial"/>
          <w:b/>
          <w:color w:val="auto"/>
          <w:sz w:val="20"/>
          <w:u w:val="none"/>
        </w:rPr>
        <w:t>Unresolved Issues</w:t>
      </w:r>
      <w:r w:rsidR="00AD51E2" w:rsidRPr="001C389A">
        <w:rPr>
          <w:rStyle w:val="DeltaViewInsertion"/>
          <w:rFonts w:cs="Arial"/>
          <w:color w:val="auto"/>
          <w:sz w:val="20"/>
          <w:u w:val="none"/>
        </w:rPr>
        <w:t xml:space="preserve"> prior to the commencement of the tests, unless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agrees to a later resolution.  The </w:t>
      </w:r>
      <w:r w:rsidR="00833BBF"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must liaise with </w:t>
      </w:r>
      <w:r w:rsidR="00072B13">
        <w:rPr>
          <w:rStyle w:val="DeltaViewInsertion"/>
          <w:rFonts w:cs="Arial"/>
          <w:b/>
          <w:color w:val="auto"/>
          <w:sz w:val="20"/>
          <w:u w:val="none"/>
        </w:rPr>
        <w:t xml:space="preserve">The </w:t>
      </w:r>
      <w:r w:rsidR="00072B13">
        <w:rPr>
          <w:rStyle w:val="DeltaViewInsertion"/>
          <w:rFonts w:cs="Arial"/>
          <w:b/>
          <w:color w:val="auto"/>
          <w:sz w:val="20"/>
          <w:u w:val="none"/>
        </w:rPr>
        <w:lastRenderedPageBreak/>
        <w:t>Company</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in respect of such resolution. The tests that may be witnessed by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are specified in </w:t>
      </w:r>
      <w:r w:rsidRPr="001C389A">
        <w:rPr>
          <w:rStyle w:val="DeltaViewInsertion"/>
          <w:rFonts w:cs="Arial"/>
          <w:color w:val="auto"/>
          <w:sz w:val="20"/>
          <w:u w:val="none"/>
        </w:rPr>
        <w:t>ECP</w:t>
      </w:r>
      <w:r w:rsidR="00AD51E2" w:rsidRPr="001C389A">
        <w:rPr>
          <w:rStyle w:val="DeltaViewInsertion"/>
          <w:rFonts w:cs="Arial"/>
          <w:color w:val="auto"/>
          <w:sz w:val="20"/>
          <w:u w:val="none"/>
        </w:rPr>
        <w:t xml:space="preserve">.7.2. </w:t>
      </w:r>
    </w:p>
    <w:p w14:paraId="347F5913"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1489045F" w14:textId="6DC77F82" w:rsidR="00AD51E2" w:rsidRPr="001C389A" w:rsidRDefault="002F5F51" w:rsidP="00AD51E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.8</w:t>
      </w:r>
      <w:r w:rsidR="00AD51E2" w:rsidRPr="001C389A">
        <w:rPr>
          <w:rStyle w:val="DeltaViewInsertion"/>
          <w:rFonts w:cs="Arial"/>
          <w:color w:val="auto"/>
          <w:sz w:val="20"/>
          <w:u w:val="none"/>
        </w:rPr>
        <w:tab/>
        <w:t xml:space="preserve">Not less than 28 days, or such shorter period as may be acceptable in </w:t>
      </w:r>
      <w:r w:rsidR="00072B13">
        <w:rPr>
          <w:rStyle w:val="DeltaViewInsertion"/>
          <w:rFonts w:cs="Arial"/>
          <w:b/>
          <w:color w:val="auto"/>
          <w:sz w:val="20"/>
          <w:u w:val="none"/>
        </w:rPr>
        <w:t>The Company</w:t>
      </w:r>
      <w:r w:rsidR="00AD51E2" w:rsidRPr="001C389A">
        <w:rPr>
          <w:rStyle w:val="DeltaViewInsertion"/>
          <w:rFonts w:cs="Arial"/>
          <w:b/>
          <w:color w:val="auto"/>
          <w:sz w:val="20"/>
          <w:u w:val="none"/>
        </w:rPr>
        <w:t>’s</w:t>
      </w:r>
      <w:r w:rsidR="00AD51E2" w:rsidRPr="001C389A">
        <w:rPr>
          <w:rStyle w:val="DeltaViewInsertion"/>
          <w:rFonts w:cs="Arial"/>
          <w:color w:val="auto"/>
          <w:sz w:val="20"/>
          <w:u w:val="none"/>
        </w:rPr>
        <w:t xml:space="preserve"> reasonable opinion, prior to the </w:t>
      </w:r>
      <w:r w:rsidR="00833BBF"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wishing to commence tests required under </w:t>
      </w:r>
      <w:r w:rsidRPr="001C389A">
        <w:rPr>
          <w:rStyle w:val="DeltaViewInsertion"/>
          <w:rFonts w:cs="Arial"/>
          <w:color w:val="auto"/>
          <w:sz w:val="20"/>
          <w:u w:val="none"/>
        </w:rPr>
        <w:t>ECP</w:t>
      </w:r>
      <w:r w:rsidR="00AD51E2" w:rsidRPr="001C389A">
        <w:rPr>
          <w:rStyle w:val="DeltaViewInsertion"/>
          <w:rFonts w:cs="Arial"/>
          <w:color w:val="auto"/>
          <w:sz w:val="20"/>
          <w:u w:val="none"/>
        </w:rPr>
        <w:t xml:space="preserve">.7 to be witnessed by </w:t>
      </w:r>
      <w:r w:rsidR="00072B13">
        <w:rPr>
          <w:rStyle w:val="DeltaViewInsertion"/>
          <w:rFonts w:cs="Arial"/>
          <w:b/>
          <w:color w:val="auto"/>
          <w:sz w:val="20"/>
          <w:u w:val="none"/>
        </w:rPr>
        <w:t>The Company</w:t>
      </w:r>
      <w:r w:rsidR="00AD51E2" w:rsidRPr="001C389A">
        <w:rPr>
          <w:rStyle w:val="DeltaViewInsertion"/>
          <w:rFonts w:cs="Arial"/>
          <w:color w:val="auto"/>
          <w:sz w:val="20"/>
          <w:u w:val="none"/>
        </w:rPr>
        <w:t>,</w:t>
      </w:r>
      <w:r w:rsidR="00AD51E2" w:rsidRPr="001C389A">
        <w:rPr>
          <w:rStyle w:val="DeltaViewInsertion"/>
          <w:rFonts w:cs="Arial"/>
          <w:b/>
          <w:color w:val="auto"/>
          <w:sz w:val="20"/>
          <w:u w:val="none"/>
        </w:rPr>
        <w:t xml:space="preserve"> </w:t>
      </w:r>
      <w:r w:rsidR="00AD51E2" w:rsidRPr="001C389A">
        <w:rPr>
          <w:rStyle w:val="DeltaViewInsertion"/>
          <w:rFonts w:cs="Arial"/>
          <w:color w:val="auto"/>
          <w:sz w:val="20"/>
          <w:u w:val="none"/>
        </w:rPr>
        <w:t xml:space="preserve">the </w:t>
      </w:r>
      <w:r w:rsidR="00833BBF" w:rsidRPr="001C389A">
        <w:rPr>
          <w:rStyle w:val="DeltaViewInsertion"/>
          <w:rFonts w:cs="Arial"/>
          <w:b/>
          <w:color w:val="auto"/>
          <w:sz w:val="20"/>
          <w:u w:val="none"/>
        </w:rPr>
        <w:t xml:space="preserve">Generator </w:t>
      </w:r>
      <w:r w:rsidR="00AD51E2" w:rsidRPr="001C389A">
        <w:rPr>
          <w:rStyle w:val="DeltaViewInsertion"/>
          <w:rFonts w:cs="Arial"/>
          <w:color w:val="auto"/>
          <w:sz w:val="20"/>
          <w:u w:val="none"/>
        </w:rPr>
        <w:t xml:space="preserve">will notify </w:t>
      </w:r>
      <w:r w:rsidR="00072B13">
        <w:rPr>
          <w:rStyle w:val="DeltaViewInsertion"/>
          <w:rFonts w:cs="Arial"/>
          <w:b/>
          <w:color w:val="auto"/>
          <w:sz w:val="20"/>
          <w:u w:val="none"/>
        </w:rPr>
        <w:t>The Company</w:t>
      </w:r>
      <w:r w:rsidR="00AD51E2" w:rsidRPr="001C389A">
        <w:rPr>
          <w:rStyle w:val="DeltaViewInsertion"/>
          <w:rFonts w:cs="Arial"/>
          <w:color w:val="auto"/>
          <w:sz w:val="20"/>
          <w:u w:val="none"/>
        </w:rPr>
        <w:t xml:space="preserve"> that the </w:t>
      </w:r>
      <w:r w:rsidR="00833BBF" w:rsidRPr="001C389A">
        <w:rPr>
          <w:rStyle w:val="DeltaViewInsertion"/>
          <w:rFonts w:cs="Arial"/>
          <w:b/>
          <w:color w:val="auto"/>
          <w:sz w:val="20"/>
          <w:u w:val="none"/>
        </w:rPr>
        <w:t>Power</w:t>
      </w:r>
      <w:r w:rsidR="00833BBF" w:rsidRPr="001C389A">
        <w:rPr>
          <w:rStyle w:val="DeltaViewInsertion"/>
          <w:rFonts w:cs="Arial"/>
          <w:color w:val="auto"/>
          <w:sz w:val="20"/>
          <w:u w:val="none"/>
        </w:rPr>
        <w:t xml:space="preserve"> </w:t>
      </w:r>
      <w:r w:rsidR="00833BBF" w:rsidRPr="001C389A">
        <w:rPr>
          <w:rStyle w:val="DeltaViewInsertion"/>
          <w:rFonts w:cs="Arial"/>
          <w:b/>
          <w:color w:val="auto"/>
          <w:sz w:val="20"/>
          <w:u w:val="none"/>
        </w:rPr>
        <w:t>Generating Module</w:t>
      </w:r>
      <w:r w:rsidR="00AD51E2" w:rsidRPr="001C389A">
        <w:rPr>
          <w:rStyle w:val="DeltaViewInsertion"/>
          <w:rFonts w:cs="Arial"/>
          <w:b/>
          <w:color w:val="auto"/>
          <w:sz w:val="20"/>
          <w:u w:val="none"/>
        </w:rPr>
        <w:t xml:space="preserve">(s) </w:t>
      </w:r>
      <w:r w:rsidR="00AD51E2" w:rsidRPr="001C389A">
        <w:rPr>
          <w:rStyle w:val="DeltaViewInsertion"/>
          <w:rFonts w:cs="Arial"/>
          <w:color w:val="auto"/>
          <w:sz w:val="20"/>
          <w:u w:val="none"/>
        </w:rPr>
        <w:t>as applicable is ready to commence such tests.</w:t>
      </w:r>
    </w:p>
    <w:p w14:paraId="67797B83" w14:textId="77777777" w:rsidR="00AD51E2" w:rsidRPr="001C389A" w:rsidRDefault="00AD51E2" w:rsidP="00AD51E2">
      <w:pPr>
        <w:tabs>
          <w:tab w:val="left" w:pos="1566"/>
          <w:tab w:val="left" w:pos="2286"/>
          <w:tab w:val="left" w:pos="2736"/>
          <w:tab w:val="left" w:pos="3600"/>
          <w:tab w:val="left" w:pos="4608"/>
          <w:tab w:val="left" w:pos="5904"/>
        </w:tabs>
        <w:ind w:left="1560" w:hanging="1560"/>
        <w:rPr>
          <w:rFonts w:cs="Arial"/>
          <w:sz w:val="20"/>
        </w:rPr>
      </w:pPr>
    </w:p>
    <w:p w14:paraId="3A8449F9" w14:textId="77777777" w:rsidR="00AD51E2" w:rsidRPr="001C389A" w:rsidRDefault="002F5F51" w:rsidP="00AD51E2">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AD51E2" w:rsidRPr="001C389A">
        <w:rPr>
          <w:rStyle w:val="DeltaViewInsertion"/>
          <w:rFonts w:cs="Arial"/>
          <w:color w:val="auto"/>
          <w:sz w:val="20"/>
          <w:u w:val="none"/>
        </w:rPr>
        <w:t>.</w:t>
      </w:r>
      <w:r w:rsidR="00D31A41" w:rsidRPr="001C389A">
        <w:rPr>
          <w:rStyle w:val="DeltaViewInsertion"/>
          <w:rFonts w:cs="Arial"/>
          <w:color w:val="auto"/>
          <w:sz w:val="20"/>
          <w:u w:val="none"/>
        </w:rPr>
        <w:t>6.2</w:t>
      </w:r>
      <w:r w:rsidR="00AD51E2" w:rsidRPr="001C389A">
        <w:rPr>
          <w:rStyle w:val="DeltaViewInsertion"/>
          <w:rFonts w:cs="Arial"/>
          <w:color w:val="auto"/>
          <w:sz w:val="20"/>
          <w:u w:val="none"/>
        </w:rPr>
        <w:t>.9</w:t>
      </w:r>
      <w:r w:rsidR="00AD51E2" w:rsidRPr="001C389A">
        <w:rPr>
          <w:rStyle w:val="DeltaViewInsertion"/>
          <w:rFonts w:cs="Arial"/>
          <w:color w:val="auto"/>
          <w:sz w:val="20"/>
          <w:u w:val="none"/>
        </w:rPr>
        <w:tab/>
        <w:t xml:space="preserve">The items referred to at </w:t>
      </w:r>
      <w:r w:rsidRPr="001C389A">
        <w:rPr>
          <w:rStyle w:val="DeltaViewInsertion"/>
          <w:rFonts w:cs="Arial"/>
          <w:color w:val="auto"/>
          <w:sz w:val="20"/>
          <w:u w:val="none"/>
        </w:rPr>
        <w:t>ECP</w:t>
      </w:r>
      <w:r w:rsidR="00AD51E2" w:rsidRPr="001C389A">
        <w:rPr>
          <w:rStyle w:val="DeltaViewInsertion"/>
          <w:rFonts w:cs="Arial"/>
          <w:color w:val="auto"/>
          <w:sz w:val="20"/>
          <w:u w:val="none"/>
        </w:rPr>
        <w:t xml:space="preserve">.7.3 shall be submitted by the </w:t>
      </w:r>
      <w:r w:rsidR="00AD51E2" w:rsidRPr="001C389A">
        <w:rPr>
          <w:rStyle w:val="DeltaViewInsertion"/>
          <w:rFonts w:cs="Arial"/>
          <w:b/>
          <w:color w:val="auto"/>
          <w:sz w:val="20"/>
          <w:u w:val="none"/>
        </w:rPr>
        <w:t>Generator</w:t>
      </w:r>
      <w:r w:rsidR="00AD51E2" w:rsidRPr="001C389A">
        <w:rPr>
          <w:rStyle w:val="DeltaViewInsertion"/>
          <w:rFonts w:cs="Arial"/>
          <w:color w:val="auto"/>
          <w:sz w:val="20"/>
          <w:u w:val="none"/>
        </w:rPr>
        <w:t xml:space="preserve"> after successful completion of the tests required under </w:t>
      </w:r>
      <w:r w:rsidRPr="001C389A">
        <w:rPr>
          <w:rStyle w:val="DeltaViewInsertion"/>
          <w:rFonts w:cs="Arial"/>
          <w:color w:val="auto"/>
          <w:sz w:val="20"/>
          <w:u w:val="none"/>
        </w:rPr>
        <w:t>ECP</w:t>
      </w:r>
      <w:r w:rsidR="00AD51E2" w:rsidRPr="001C389A">
        <w:rPr>
          <w:rStyle w:val="DeltaViewInsertion"/>
          <w:rFonts w:cs="Arial"/>
          <w:color w:val="auto"/>
          <w:sz w:val="20"/>
          <w:u w:val="none"/>
        </w:rPr>
        <w:t xml:space="preserve">.7.2. </w:t>
      </w:r>
    </w:p>
    <w:p w14:paraId="0016B931" w14:textId="77777777" w:rsidR="00971BE4" w:rsidRPr="001C389A" w:rsidRDefault="00971BE4" w:rsidP="00E30D18">
      <w:pPr>
        <w:tabs>
          <w:tab w:val="left" w:pos="1566"/>
          <w:tab w:val="left" w:pos="2286"/>
          <w:tab w:val="left" w:pos="2736"/>
          <w:tab w:val="left" w:pos="3600"/>
          <w:tab w:val="left" w:pos="4608"/>
          <w:tab w:val="left" w:pos="5904"/>
        </w:tabs>
        <w:rPr>
          <w:rFonts w:cs="Arial"/>
          <w:sz w:val="20"/>
        </w:rPr>
      </w:pPr>
    </w:p>
    <w:p w14:paraId="02CB3737" w14:textId="77777777" w:rsidR="00FE7AD5" w:rsidRDefault="00FE7AD5" w:rsidP="00E30D18">
      <w:pPr>
        <w:pStyle w:val="Heading1"/>
        <w:tabs>
          <w:tab w:val="clear" w:pos="90"/>
          <w:tab w:val="left" w:pos="1560"/>
        </w:tabs>
        <w:ind w:left="1440" w:hanging="1440"/>
        <w:rPr>
          <w:rStyle w:val="DeltaViewInsertion"/>
          <w:rFonts w:cs="Arial"/>
          <w:b w:val="0"/>
          <w:color w:val="auto"/>
          <w:sz w:val="20"/>
          <w:u w:val="none"/>
        </w:rPr>
      </w:pPr>
      <w:bookmarkStart w:id="160" w:name="_DV_C174"/>
    </w:p>
    <w:p w14:paraId="4911E51D" w14:textId="77777777" w:rsidR="000C41A7" w:rsidRPr="001C389A" w:rsidRDefault="002F5F51" w:rsidP="00E30D18">
      <w:pPr>
        <w:pStyle w:val="Heading1"/>
        <w:tabs>
          <w:tab w:val="clear" w:pos="90"/>
          <w:tab w:val="left" w:pos="1560"/>
        </w:tabs>
        <w:ind w:left="1440" w:hanging="1440"/>
        <w:rPr>
          <w:rFonts w:cs="Arial"/>
          <w:b w:val="0"/>
          <w:sz w:val="20"/>
        </w:rPr>
      </w:pPr>
      <w:bookmarkStart w:id="161" w:name="_Toc524003894"/>
      <w:r w:rsidRPr="001C389A">
        <w:rPr>
          <w:rStyle w:val="DeltaViewInsertion"/>
          <w:rFonts w:cs="Arial"/>
          <w:b w:val="0"/>
          <w:color w:val="auto"/>
          <w:sz w:val="20"/>
          <w:u w:val="none"/>
        </w:rPr>
        <w:t>ECP</w:t>
      </w:r>
      <w:r w:rsidR="00971BE4" w:rsidRPr="001C389A">
        <w:rPr>
          <w:rStyle w:val="DeltaViewInsertion"/>
          <w:rFonts w:cs="Arial"/>
          <w:b w:val="0"/>
          <w:color w:val="auto"/>
          <w:sz w:val="20"/>
          <w:u w:val="none"/>
        </w:rPr>
        <w:t>.</w:t>
      </w:r>
      <w:r w:rsidR="00D31A41" w:rsidRPr="001C389A">
        <w:rPr>
          <w:rStyle w:val="DeltaViewInsertion"/>
          <w:rFonts w:cs="Arial"/>
          <w:b w:val="0"/>
          <w:color w:val="auto"/>
          <w:sz w:val="20"/>
          <w:u w:val="none"/>
        </w:rPr>
        <w:t>6.3</w:t>
      </w:r>
      <w:r w:rsidR="000C41A7" w:rsidRPr="001C389A">
        <w:rPr>
          <w:rStyle w:val="DeltaViewInsertion"/>
          <w:rFonts w:cs="Arial"/>
          <w:b w:val="0"/>
          <w:color w:val="auto"/>
          <w:sz w:val="20"/>
          <w:u w:val="none"/>
        </w:rPr>
        <w:tab/>
      </w:r>
      <w:r w:rsidR="00D43D90" w:rsidRPr="001C389A">
        <w:rPr>
          <w:rStyle w:val="DeltaViewInsertion"/>
          <w:rFonts w:cs="Arial"/>
          <w:b w:val="0"/>
          <w:color w:val="auto"/>
          <w:sz w:val="20"/>
          <w:u w:val="single"/>
        </w:rPr>
        <w:t>INTERIM OPERATIONAL NOTIFICATION</w:t>
      </w:r>
      <w:bookmarkEnd w:id="160"/>
      <w:r w:rsidR="00BC3A9F" w:rsidRPr="001C389A">
        <w:rPr>
          <w:rStyle w:val="DeltaViewInsertion"/>
          <w:rFonts w:cs="Arial"/>
          <w:b w:val="0"/>
          <w:color w:val="auto"/>
          <w:sz w:val="20"/>
          <w:u w:val="single"/>
        </w:rPr>
        <w:t xml:space="preserve"> (Type D</w:t>
      </w:r>
      <w:r w:rsidR="00050509" w:rsidRPr="001C389A">
        <w:rPr>
          <w:rStyle w:val="DeltaViewInsertion"/>
          <w:rFonts w:cs="Arial"/>
          <w:b w:val="0"/>
          <w:color w:val="auto"/>
          <w:sz w:val="20"/>
          <w:u w:val="single"/>
        </w:rPr>
        <w:t xml:space="preserve"> and HVDC Equipment</w:t>
      </w:r>
      <w:r w:rsidR="00BC3A9F" w:rsidRPr="001C389A">
        <w:rPr>
          <w:rStyle w:val="DeltaViewInsertion"/>
          <w:rFonts w:cs="Arial"/>
          <w:b w:val="0"/>
          <w:color w:val="auto"/>
          <w:sz w:val="20"/>
          <w:u w:val="single"/>
        </w:rPr>
        <w:t>)</w:t>
      </w:r>
      <w:bookmarkEnd w:id="161"/>
    </w:p>
    <w:p w14:paraId="4E8F7081"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6FDBECDC" w14:textId="77777777" w:rsidR="000C41A7" w:rsidRPr="001C389A" w:rsidRDefault="002F5F51" w:rsidP="000C41A7">
      <w:pPr>
        <w:tabs>
          <w:tab w:val="left" w:pos="1566"/>
          <w:tab w:val="left" w:pos="2286"/>
          <w:tab w:val="left" w:pos="2736"/>
          <w:tab w:val="left" w:pos="3600"/>
          <w:tab w:val="left" w:pos="4608"/>
          <w:tab w:val="left" w:pos="5904"/>
        </w:tabs>
        <w:ind w:left="1560" w:hanging="1560"/>
        <w:rPr>
          <w:rFonts w:cs="Arial"/>
          <w:b/>
          <w:sz w:val="20"/>
        </w:rPr>
      </w:pPr>
      <w:r w:rsidRPr="001C389A">
        <w:rPr>
          <w:rFonts w:cs="Arial"/>
          <w:sz w:val="20"/>
        </w:rPr>
        <w:t>ECP</w:t>
      </w:r>
      <w:r w:rsidR="00E53F47" w:rsidRPr="001C389A">
        <w:rPr>
          <w:rFonts w:cs="Arial"/>
          <w:sz w:val="20"/>
        </w:rPr>
        <w:t>.</w:t>
      </w:r>
      <w:r w:rsidR="00D31A41" w:rsidRPr="001C389A">
        <w:rPr>
          <w:rFonts w:cs="Arial"/>
          <w:sz w:val="20"/>
        </w:rPr>
        <w:t>6.3</w:t>
      </w:r>
      <w:r w:rsidR="00E53F47" w:rsidRPr="001C389A">
        <w:rPr>
          <w:rFonts w:cs="Arial"/>
          <w:sz w:val="20"/>
        </w:rPr>
        <w:t>.</w:t>
      </w:r>
      <w:r w:rsidR="00F162BF" w:rsidRPr="001C389A">
        <w:rPr>
          <w:rFonts w:cs="Arial"/>
          <w:sz w:val="20"/>
        </w:rPr>
        <w:t>1</w:t>
      </w:r>
      <w:r w:rsidR="000C41A7" w:rsidRPr="001C389A">
        <w:rPr>
          <w:rFonts w:cs="Arial"/>
          <w:sz w:val="20"/>
        </w:rPr>
        <w:tab/>
        <w:t xml:space="preserve">The following provisions apply in relation to the issue of an </w:t>
      </w:r>
      <w:r w:rsidR="000C41A7" w:rsidRPr="001C389A">
        <w:rPr>
          <w:rFonts w:cs="Arial"/>
          <w:b/>
          <w:sz w:val="20"/>
        </w:rPr>
        <w:t>Interim Operational Notification</w:t>
      </w:r>
      <w:r w:rsidR="00BC3A9F" w:rsidRPr="001C389A">
        <w:rPr>
          <w:rFonts w:cs="Arial"/>
          <w:sz w:val="20"/>
        </w:rPr>
        <w:t xml:space="preserve"> </w:t>
      </w:r>
      <w:r w:rsidR="00BC3A9F" w:rsidRPr="001C389A">
        <w:rPr>
          <w:rStyle w:val="DeltaViewInsertion"/>
          <w:rFonts w:cs="Arial"/>
          <w:color w:val="auto"/>
          <w:sz w:val="20"/>
          <w:u w:val="none"/>
        </w:rPr>
        <w:t>in respec</w:t>
      </w:r>
      <w:r w:rsidR="00833BBF" w:rsidRPr="001C389A">
        <w:rPr>
          <w:rStyle w:val="DeltaViewInsertion"/>
          <w:rFonts w:cs="Arial"/>
          <w:color w:val="auto"/>
          <w:sz w:val="20"/>
          <w:u w:val="none"/>
        </w:rPr>
        <w:t xml:space="preserve">t of </w:t>
      </w:r>
      <w:r w:rsidR="00862619" w:rsidRPr="001C389A">
        <w:rPr>
          <w:rStyle w:val="DeltaViewInsertion"/>
          <w:rFonts w:cs="Arial"/>
          <w:color w:val="auto"/>
          <w:sz w:val="20"/>
          <w:u w:val="none"/>
        </w:rPr>
        <w:t xml:space="preserve">a </w:t>
      </w:r>
      <w:r w:rsidR="00862619" w:rsidRPr="001C389A">
        <w:rPr>
          <w:rStyle w:val="DeltaViewInsertion"/>
          <w:rFonts w:cs="Arial"/>
          <w:b/>
          <w:color w:val="auto"/>
          <w:sz w:val="20"/>
          <w:u w:val="none"/>
        </w:rPr>
        <w:t>Power Station</w:t>
      </w:r>
      <w:r w:rsidR="00862619" w:rsidRPr="001C389A">
        <w:rPr>
          <w:rStyle w:val="DeltaViewInsertion"/>
          <w:rFonts w:cs="Arial"/>
          <w:color w:val="auto"/>
          <w:sz w:val="20"/>
          <w:u w:val="none"/>
        </w:rPr>
        <w:t xml:space="preserve"> consisting of </w:t>
      </w:r>
      <w:r w:rsidR="00833BBF" w:rsidRPr="001C389A">
        <w:rPr>
          <w:rStyle w:val="DeltaViewInsertion"/>
          <w:rFonts w:cs="Arial"/>
          <w:b/>
          <w:color w:val="auto"/>
          <w:sz w:val="20"/>
          <w:u w:val="none"/>
        </w:rPr>
        <w:t>Type D Power Generating M</w:t>
      </w:r>
      <w:r w:rsidR="00BC3A9F" w:rsidRPr="001C389A">
        <w:rPr>
          <w:rStyle w:val="DeltaViewInsertion"/>
          <w:rFonts w:cs="Arial"/>
          <w:b/>
          <w:color w:val="auto"/>
          <w:sz w:val="20"/>
          <w:u w:val="none"/>
        </w:rPr>
        <w:t>odules</w:t>
      </w:r>
      <w:r w:rsidR="00050509" w:rsidRPr="001C389A">
        <w:rPr>
          <w:rStyle w:val="DeltaViewInsertion"/>
          <w:rFonts w:cs="Arial"/>
          <w:b/>
          <w:color w:val="auto"/>
          <w:sz w:val="20"/>
          <w:u w:val="none"/>
        </w:rPr>
        <w:t xml:space="preserve"> </w:t>
      </w:r>
      <w:r w:rsidR="00050509" w:rsidRPr="001C389A">
        <w:rPr>
          <w:rStyle w:val="DeltaViewInsertion"/>
          <w:rFonts w:cs="Arial"/>
          <w:color w:val="auto"/>
          <w:sz w:val="20"/>
          <w:u w:val="none"/>
        </w:rPr>
        <w:t>or</w:t>
      </w:r>
      <w:r w:rsidR="00050509" w:rsidRPr="001C389A">
        <w:rPr>
          <w:rStyle w:val="DeltaViewInsertion"/>
          <w:rFonts w:cs="Arial"/>
          <w:b/>
          <w:color w:val="auto"/>
          <w:sz w:val="20"/>
          <w:u w:val="none"/>
        </w:rPr>
        <w:t xml:space="preserve"> </w:t>
      </w:r>
      <w:r w:rsidR="00862619" w:rsidRPr="001C389A">
        <w:rPr>
          <w:rStyle w:val="DeltaViewInsertion"/>
          <w:rFonts w:cs="Arial"/>
          <w:color w:val="auto"/>
          <w:sz w:val="20"/>
          <w:u w:val="none"/>
        </w:rPr>
        <w:t xml:space="preserve">an </w:t>
      </w:r>
      <w:r w:rsidR="00050509" w:rsidRPr="001C389A">
        <w:rPr>
          <w:rStyle w:val="DeltaViewInsertion"/>
          <w:rFonts w:cs="Arial"/>
          <w:b/>
          <w:color w:val="auto"/>
          <w:sz w:val="20"/>
          <w:u w:val="none"/>
        </w:rPr>
        <w:t xml:space="preserve">HVDC </w:t>
      </w:r>
      <w:r w:rsidR="00862619" w:rsidRPr="001C389A">
        <w:rPr>
          <w:rStyle w:val="DeltaViewInsertion"/>
          <w:rFonts w:cs="Arial"/>
          <w:b/>
          <w:color w:val="auto"/>
          <w:sz w:val="20"/>
          <w:u w:val="none"/>
        </w:rPr>
        <w:t>System</w:t>
      </w:r>
      <w:r w:rsidR="000C41A7" w:rsidRPr="001C389A">
        <w:rPr>
          <w:rFonts w:cs="Arial"/>
          <w:b/>
          <w:sz w:val="20"/>
        </w:rPr>
        <w:t>.</w:t>
      </w:r>
    </w:p>
    <w:p w14:paraId="631AB89E"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1329799E" w14:textId="1973A1BA"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162" w:name="_DV_C175"/>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8E0ADF" w:rsidRPr="001C389A">
        <w:rPr>
          <w:rStyle w:val="DeltaViewInsertion"/>
          <w:rFonts w:cs="Arial"/>
          <w:color w:val="auto"/>
          <w:sz w:val="20"/>
          <w:u w:val="none"/>
        </w:rPr>
        <w:t>2</w:t>
      </w:r>
      <w:r w:rsidR="000C41A7" w:rsidRPr="001C389A">
        <w:rPr>
          <w:rStyle w:val="DeltaViewInsertion"/>
          <w:rFonts w:cs="Arial"/>
          <w:color w:val="auto"/>
          <w:sz w:val="20"/>
          <w:u w:val="none"/>
        </w:rPr>
        <w:tab/>
        <w:t xml:space="preserve">Not less than 28 days, or such shorter period as may be acceptable in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’s </w:t>
      </w:r>
      <w:r w:rsidR="000C41A7" w:rsidRPr="001C389A">
        <w:rPr>
          <w:rStyle w:val="DeltaViewInsertion"/>
          <w:rFonts w:cs="Arial"/>
          <w:color w:val="auto"/>
          <w:sz w:val="20"/>
          <w:u w:val="none"/>
        </w:rPr>
        <w:t xml:space="preserve">reasonable opinion, prior to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wishing to </w:t>
      </w:r>
      <w:r w:rsidR="000C41A7" w:rsidRPr="001C389A">
        <w:rPr>
          <w:rStyle w:val="DeltaViewInsertion"/>
          <w:rFonts w:cs="Arial"/>
          <w:b/>
          <w:color w:val="auto"/>
          <w:sz w:val="20"/>
          <w:u w:val="none"/>
        </w:rPr>
        <w:t xml:space="preserve">Synchronise </w:t>
      </w:r>
      <w:r w:rsidR="000C41A7" w:rsidRPr="001C389A">
        <w:rPr>
          <w:rStyle w:val="DeltaViewInsertion"/>
          <w:rFonts w:cs="Arial"/>
          <w:color w:val="auto"/>
          <w:sz w:val="20"/>
          <w:u w:val="none"/>
        </w:rPr>
        <w:t xml:space="preserve">its </w:t>
      </w:r>
      <w:r w:rsidR="000C41A7" w:rsidRPr="001C389A">
        <w:rPr>
          <w:rStyle w:val="DeltaViewInsertion"/>
          <w:rFonts w:cs="Arial"/>
          <w:b/>
          <w:color w:val="auto"/>
          <w:sz w:val="20"/>
          <w:u w:val="none"/>
        </w:rPr>
        <w:t>Plant</w:t>
      </w:r>
      <w:r w:rsidR="000C41A7" w:rsidRPr="001C389A">
        <w:rPr>
          <w:rStyle w:val="DeltaViewInsertion"/>
          <w:rFonts w:cs="Arial"/>
          <w:color w:val="auto"/>
          <w:sz w:val="20"/>
          <w:u w:val="none"/>
        </w:rPr>
        <w:t xml:space="preserve"> and </w:t>
      </w:r>
      <w:r w:rsidR="000C41A7" w:rsidRPr="001C389A">
        <w:rPr>
          <w:rStyle w:val="DeltaViewInsertion"/>
          <w:rFonts w:cs="Arial"/>
          <w:b/>
          <w:color w:val="auto"/>
          <w:sz w:val="20"/>
          <w:u w:val="none"/>
        </w:rPr>
        <w:t xml:space="preserve">Apparatus </w:t>
      </w:r>
      <w:r w:rsidR="000A46B0" w:rsidRPr="001C389A">
        <w:rPr>
          <w:rStyle w:val="DeltaViewInsertion"/>
          <w:rFonts w:cs="Arial"/>
          <w:b/>
          <w:color w:val="auto"/>
          <w:sz w:val="20"/>
          <w:u w:val="none"/>
        </w:rPr>
        <w:t xml:space="preserve">or dynamically controlled OTSUA </w:t>
      </w:r>
      <w:r w:rsidR="000C41A7" w:rsidRPr="001C389A">
        <w:rPr>
          <w:rStyle w:val="DeltaViewInsertion"/>
          <w:rFonts w:cs="Arial"/>
          <w:color w:val="auto"/>
          <w:sz w:val="20"/>
          <w:u w:val="none"/>
          <w:shd w:val="clear" w:color="auto" w:fill="FFFFFF"/>
        </w:rPr>
        <w:t>for the</w:t>
      </w:r>
      <w:r w:rsidR="000C41A7" w:rsidRPr="001C389A">
        <w:rPr>
          <w:rStyle w:val="DeltaViewInsertion"/>
          <w:rFonts w:cs="Arial"/>
          <w:color w:val="auto"/>
          <w:sz w:val="20"/>
          <w:u w:val="none"/>
        </w:rPr>
        <w:t xml:space="preserve"> first time</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will:</w:t>
      </w:r>
      <w:bookmarkEnd w:id="162"/>
    </w:p>
    <w:p w14:paraId="392B4B4F"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bookmarkStart w:id="163" w:name="_DV_C176"/>
    </w:p>
    <w:p w14:paraId="4CF4F648" w14:textId="6E3A9494" w:rsidR="000C41A7" w:rsidRPr="001C389A" w:rsidRDefault="000C41A7" w:rsidP="003B5BF0">
      <w:pPr>
        <w:numPr>
          <w:ilvl w:val="2"/>
          <w:numId w:val="13"/>
        </w:numPr>
        <w:tabs>
          <w:tab w:val="left" w:pos="1566"/>
          <w:tab w:val="left" w:pos="2286"/>
          <w:tab w:val="left" w:pos="2736"/>
          <w:tab w:val="left" w:pos="3600"/>
          <w:tab w:val="left" w:pos="4608"/>
          <w:tab w:val="left" w:pos="5904"/>
        </w:tabs>
        <w:autoSpaceDE w:val="0"/>
        <w:autoSpaceDN w:val="0"/>
        <w:adjustRightInd w:val="0"/>
        <w:ind w:left="2340" w:hanging="720"/>
        <w:rPr>
          <w:rFonts w:cs="Arial"/>
          <w:sz w:val="20"/>
        </w:rPr>
      </w:pPr>
      <w:bookmarkStart w:id="164" w:name="_DV_C177"/>
      <w:bookmarkEnd w:id="163"/>
      <w:r w:rsidRPr="001C389A">
        <w:rPr>
          <w:rStyle w:val="DeltaViewInsertion"/>
          <w:rFonts w:cs="Arial"/>
          <w:color w:val="auto"/>
          <w:sz w:val="20"/>
          <w:u w:val="none"/>
        </w:rPr>
        <w:t xml:space="preserve"> </w:t>
      </w:r>
      <w:r w:rsidR="00D662B0" w:rsidRPr="001C389A">
        <w:rPr>
          <w:rStyle w:val="DeltaViewInsertion"/>
          <w:rFonts w:cs="Arial"/>
          <w:color w:val="auto"/>
          <w:sz w:val="20"/>
          <w:u w:val="none"/>
        </w:rPr>
        <w:t xml:space="preserve">submit </w:t>
      </w:r>
      <w:r w:rsidR="00585705"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585705" w:rsidRPr="001C389A">
        <w:rPr>
          <w:rStyle w:val="DeltaViewInsertion"/>
          <w:rFonts w:cs="Arial"/>
          <w:color w:val="auto"/>
          <w:sz w:val="20"/>
          <w:u w:val="none"/>
        </w:rPr>
        <w:t xml:space="preserve"> </w:t>
      </w:r>
      <w:r w:rsidR="00D662B0" w:rsidRPr="001C389A">
        <w:rPr>
          <w:rStyle w:val="DeltaViewInsertion"/>
          <w:rFonts w:cs="Arial"/>
          <w:color w:val="auto"/>
          <w:sz w:val="20"/>
          <w:u w:val="none"/>
        </w:rPr>
        <w:t xml:space="preserve">a </w:t>
      </w:r>
      <w:r w:rsidR="00D662B0" w:rsidRPr="001C389A">
        <w:rPr>
          <w:rStyle w:val="DeltaViewInsertion"/>
          <w:rFonts w:cs="Arial"/>
          <w:b/>
          <w:color w:val="auto"/>
          <w:sz w:val="20"/>
          <w:u w:val="none"/>
        </w:rPr>
        <w:t>Notification of User’s Intention to Synchronise</w:t>
      </w:r>
      <w:r w:rsidR="00D662B0" w:rsidRPr="001C389A">
        <w:rPr>
          <w:rStyle w:val="DeltaViewInsertion"/>
          <w:rFonts w:cs="Arial"/>
          <w:color w:val="auto"/>
          <w:sz w:val="20"/>
          <w:u w:val="none"/>
        </w:rPr>
        <w:t>; and</w:t>
      </w:r>
      <w:r w:rsidRPr="001C389A">
        <w:rPr>
          <w:rStyle w:val="DeltaViewInsertion"/>
          <w:rFonts w:cs="Arial"/>
          <w:color w:val="auto"/>
          <w:sz w:val="20"/>
          <w:u w:val="none"/>
        </w:rPr>
        <w:t xml:space="preserve">  </w:t>
      </w:r>
      <w:bookmarkEnd w:id="164"/>
    </w:p>
    <w:p w14:paraId="6C99072A" w14:textId="77777777" w:rsidR="000C41A7" w:rsidRPr="001C389A" w:rsidRDefault="000C41A7" w:rsidP="000C41A7">
      <w:pPr>
        <w:tabs>
          <w:tab w:val="left" w:pos="1566"/>
          <w:tab w:val="left" w:pos="2286"/>
          <w:tab w:val="left" w:pos="2736"/>
          <w:tab w:val="left" w:pos="3600"/>
          <w:tab w:val="left" w:pos="4608"/>
          <w:tab w:val="left" w:pos="5904"/>
        </w:tabs>
        <w:ind w:left="1980"/>
        <w:rPr>
          <w:rFonts w:cs="Arial"/>
          <w:sz w:val="20"/>
        </w:rPr>
      </w:pPr>
      <w:bookmarkStart w:id="165" w:name="_DV_C178"/>
    </w:p>
    <w:p w14:paraId="45B4BC63" w14:textId="7629CC79" w:rsidR="000C41A7" w:rsidRPr="001C389A" w:rsidRDefault="000C41A7" w:rsidP="003B5BF0">
      <w:pPr>
        <w:numPr>
          <w:ilvl w:val="2"/>
          <w:numId w:val="13"/>
        </w:numPr>
        <w:tabs>
          <w:tab w:val="left" w:pos="1566"/>
          <w:tab w:val="left" w:pos="2286"/>
          <w:tab w:val="left" w:pos="2736"/>
          <w:tab w:val="left" w:pos="3600"/>
          <w:tab w:val="left" w:pos="4608"/>
          <w:tab w:val="left" w:pos="5904"/>
        </w:tabs>
        <w:autoSpaceDE w:val="0"/>
        <w:autoSpaceDN w:val="0"/>
        <w:adjustRightInd w:val="0"/>
        <w:ind w:left="2340" w:hanging="720"/>
        <w:rPr>
          <w:rFonts w:cs="Arial"/>
          <w:sz w:val="20"/>
        </w:rPr>
      </w:pPr>
      <w:bookmarkStart w:id="166" w:name="_DV_C179"/>
      <w:bookmarkEnd w:id="165"/>
      <w:r w:rsidRPr="001C389A">
        <w:rPr>
          <w:rStyle w:val="DeltaViewInsertion"/>
          <w:rFonts w:cs="Arial"/>
          <w:color w:val="auto"/>
          <w:sz w:val="20"/>
          <w:u w:val="none"/>
        </w:rPr>
        <w:t xml:space="preserve"> submit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the items referred to at </w:t>
      </w:r>
      <w:r w:rsidR="002F5F51" w:rsidRPr="001C389A">
        <w:rPr>
          <w:rStyle w:val="DeltaViewInsertion"/>
          <w:rFonts w:cs="Arial"/>
          <w:color w:val="auto"/>
          <w:sz w:val="20"/>
          <w:u w:val="none"/>
        </w:rPr>
        <w:t>ECP</w:t>
      </w:r>
      <w:r w:rsidR="00F162BF" w:rsidRPr="001C389A">
        <w:rPr>
          <w:rStyle w:val="DeltaViewInsertion"/>
          <w:rFonts w:cs="Arial"/>
          <w:color w:val="auto"/>
          <w:sz w:val="20"/>
          <w:u w:val="none"/>
        </w:rPr>
        <w:t>.</w:t>
      </w:r>
      <w:r w:rsidR="00D31A41" w:rsidRPr="001C389A">
        <w:rPr>
          <w:rStyle w:val="DeltaViewInsertion"/>
          <w:rFonts w:cs="Arial"/>
          <w:color w:val="auto"/>
          <w:sz w:val="20"/>
          <w:u w:val="none"/>
        </w:rPr>
        <w:t>6.3</w:t>
      </w:r>
      <w:r w:rsidR="00F162BF" w:rsidRPr="001C389A">
        <w:rPr>
          <w:rStyle w:val="DeltaViewInsertion"/>
          <w:rFonts w:cs="Arial"/>
          <w:color w:val="auto"/>
          <w:sz w:val="20"/>
          <w:u w:val="none"/>
        </w:rPr>
        <w:t>.</w:t>
      </w:r>
      <w:r w:rsidR="00540013" w:rsidRPr="001C389A">
        <w:rPr>
          <w:rStyle w:val="DeltaViewInsertion"/>
          <w:rFonts w:cs="Arial"/>
          <w:color w:val="auto"/>
          <w:sz w:val="20"/>
          <w:u w:val="none"/>
        </w:rPr>
        <w:t>3</w:t>
      </w:r>
      <w:r w:rsidRPr="001C389A">
        <w:rPr>
          <w:rStyle w:val="DeltaViewInsertion"/>
          <w:rFonts w:cs="Arial"/>
          <w:color w:val="auto"/>
          <w:sz w:val="20"/>
          <w:u w:val="none"/>
        </w:rPr>
        <w:t xml:space="preserve">.  </w:t>
      </w:r>
      <w:bookmarkEnd w:id="166"/>
    </w:p>
    <w:p w14:paraId="41ABEB9F"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7B7AFB70" w14:textId="77777777" w:rsidR="00AF3F4A" w:rsidRPr="001C389A" w:rsidRDefault="002F5F51" w:rsidP="00AF3F4A">
      <w:pPr>
        <w:tabs>
          <w:tab w:val="left" w:pos="1566"/>
          <w:tab w:val="left" w:pos="2286"/>
          <w:tab w:val="left" w:pos="2736"/>
          <w:tab w:val="left" w:pos="3600"/>
          <w:tab w:val="left" w:pos="4608"/>
          <w:tab w:val="left" w:pos="5904"/>
        </w:tabs>
        <w:ind w:left="1566" w:hanging="1566"/>
        <w:rPr>
          <w:rStyle w:val="DeltaViewInsertion"/>
          <w:rFonts w:cs="Arial"/>
          <w:b/>
          <w:color w:val="auto"/>
          <w:sz w:val="20"/>
          <w:u w:val="none"/>
        </w:rPr>
      </w:pPr>
      <w:bookmarkStart w:id="167" w:name="_DV_C367"/>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AF3F4A" w:rsidRPr="001C389A">
        <w:rPr>
          <w:rStyle w:val="DeltaViewInsertion"/>
          <w:rFonts w:cs="Arial"/>
          <w:color w:val="auto"/>
          <w:sz w:val="20"/>
          <w:u w:val="none"/>
        </w:rPr>
        <w:t>3</w:t>
      </w:r>
      <w:r w:rsidR="00AF3F4A" w:rsidRPr="001C389A">
        <w:rPr>
          <w:rStyle w:val="DeltaViewInsertion"/>
          <w:rFonts w:cs="Arial"/>
          <w:color w:val="auto"/>
          <w:sz w:val="20"/>
          <w:u w:val="none"/>
        </w:rPr>
        <w:tab/>
        <w:t xml:space="preserve">Items for submission prior to issue of the </w:t>
      </w:r>
      <w:r w:rsidR="00AF3F4A" w:rsidRPr="001C389A">
        <w:rPr>
          <w:rStyle w:val="DeltaViewInsertion"/>
          <w:rFonts w:cs="Arial"/>
          <w:b/>
          <w:color w:val="auto"/>
          <w:sz w:val="20"/>
          <w:u w:val="none"/>
        </w:rPr>
        <w:t>Interim Operational Notification</w:t>
      </w:r>
      <w:r w:rsidR="00540013" w:rsidRPr="001C389A">
        <w:rPr>
          <w:rStyle w:val="DeltaViewInsertion"/>
          <w:rFonts w:cs="Arial"/>
          <w:b/>
          <w:color w:val="auto"/>
          <w:sz w:val="20"/>
          <w:u w:val="none"/>
        </w:rPr>
        <w:t>.</w:t>
      </w:r>
    </w:p>
    <w:p w14:paraId="380CFF3C" w14:textId="77777777" w:rsidR="00AF3F4A" w:rsidRPr="001C389A" w:rsidRDefault="00AF3F4A" w:rsidP="00AF3F4A">
      <w:pPr>
        <w:tabs>
          <w:tab w:val="left" w:pos="1566"/>
          <w:tab w:val="left" w:pos="2286"/>
          <w:tab w:val="left" w:pos="2736"/>
          <w:tab w:val="left" w:pos="3600"/>
          <w:tab w:val="left" w:pos="4608"/>
          <w:tab w:val="left" w:pos="5904"/>
        </w:tabs>
        <w:ind w:left="1566" w:hanging="1566"/>
        <w:rPr>
          <w:rFonts w:cs="Arial"/>
          <w:sz w:val="20"/>
        </w:rPr>
      </w:pPr>
      <w:r w:rsidRPr="001C389A" w:rsidDel="00113E2A">
        <w:rPr>
          <w:rStyle w:val="DeltaViewInsertion"/>
          <w:rFonts w:cs="Arial"/>
          <w:b/>
          <w:color w:val="auto"/>
          <w:sz w:val="20"/>
          <w:u w:val="none"/>
        </w:rPr>
        <w:t xml:space="preserve"> </w:t>
      </w:r>
    </w:p>
    <w:p w14:paraId="65A86AE6" w14:textId="49AEF5EF" w:rsidR="00AF3F4A" w:rsidRPr="001C389A" w:rsidRDefault="002F5F51" w:rsidP="00AF3F4A">
      <w:pPr>
        <w:tabs>
          <w:tab w:val="left" w:pos="1566"/>
          <w:tab w:val="left" w:pos="2286"/>
          <w:tab w:val="left" w:pos="2736"/>
          <w:tab w:val="left" w:pos="3600"/>
          <w:tab w:val="left" w:pos="4608"/>
          <w:tab w:val="left" w:pos="5904"/>
        </w:tabs>
        <w:ind w:left="1566" w:hanging="1566"/>
        <w:rPr>
          <w:rFonts w:cs="Arial"/>
          <w:b/>
          <w:sz w:val="20"/>
        </w:rPr>
      </w:pPr>
      <w:bookmarkStart w:id="168" w:name="_DV_C368"/>
      <w:bookmarkEnd w:id="167"/>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AF3F4A" w:rsidRPr="001C389A">
        <w:rPr>
          <w:rStyle w:val="DeltaViewInsertion"/>
          <w:rFonts w:cs="Arial"/>
          <w:color w:val="auto"/>
          <w:sz w:val="20"/>
          <w:u w:val="none"/>
        </w:rPr>
        <w:t>3.1</w:t>
      </w:r>
      <w:r w:rsidR="00AF3F4A" w:rsidRPr="001C389A">
        <w:rPr>
          <w:rStyle w:val="DeltaViewInsertion"/>
          <w:rFonts w:cs="Arial"/>
          <w:color w:val="auto"/>
          <w:sz w:val="20"/>
          <w:u w:val="none"/>
        </w:rPr>
        <w:tab/>
        <w:t xml:space="preserve">Prior to the issue of an </w:t>
      </w:r>
      <w:r w:rsidR="00AF3F4A" w:rsidRPr="001C389A">
        <w:rPr>
          <w:rStyle w:val="DeltaViewInsertion"/>
          <w:rFonts w:cs="Arial"/>
          <w:b/>
          <w:color w:val="auto"/>
          <w:sz w:val="20"/>
          <w:u w:val="none"/>
        </w:rPr>
        <w:t xml:space="preserve">Interim Operational Notification </w:t>
      </w:r>
      <w:r w:rsidR="000A46B0" w:rsidRPr="001C389A">
        <w:rPr>
          <w:rStyle w:val="DeltaViewInsertion"/>
          <w:rFonts w:cs="Arial"/>
          <w:color w:val="auto"/>
          <w:sz w:val="20"/>
          <w:u w:val="none"/>
        </w:rPr>
        <w:t>in respect of the</w:t>
      </w:r>
      <w:r w:rsidR="000A46B0" w:rsidRPr="001C389A">
        <w:rPr>
          <w:rStyle w:val="DeltaViewInsertion"/>
          <w:rFonts w:cs="Arial"/>
          <w:b/>
          <w:color w:val="auto"/>
          <w:sz w:val="20"/>
          <w:u w:val="none"/>
        </w:rPr>
        <w:t xml:space="preserve"> </w:t>
      </w:r>
      <w:r w:rsidR="00D91CD5" w:rsidRPr="001C389A">
        <w:rPr>
          <w:rStyle w:val="DeltaViewInsertion"/>
          <w:rFonts w:cs="Arial"/>
          <w:b/>
          <w:color w:val="auto"/>
          <w:sz w:val="20"/>
          <w:u w:val="none"/>
        </w:rPr>
        <w:t>EU Code User</w:t>
      </w:r>
      <w:r w:rsidR="000A46B0" w:rsidRPr="001C389A">
        <w:rPr>
          <w:rStyle w:val="DeltaViewInsertion"/>
          <w:rFonts w:cs="Arial"/>
          <w:b/>
          <w:color w:val="auto"/>
          <w:sz w:val="20"/>
          <w:u w:val="none"/>
        </w:rPr>
        <w:t>’s Plant</w:t>
      </w:r>
      <w:r w:rsidR="000A46B0" w:rsidRPr="001C389A">
        <w:rPr>
          <w:rStyle w:val="DeltaViewInsertion"/>
          <w:rFonts w:cs="Arial"/>
          <w:color w:val="auto"/>
          <w:sz w:val="20"/>
          <w:u w:val="none"/>
        </w:rPr>
        <w:t xml:space="preserve"> and</w:t>
      </w:r>
      <w:r w:rsidR="000A46B0" w:rsidRPr="001C389A">
        <w:rPr>
          <w:rStyle w:val="DeltaViewInsertion"/>
          <w:rFonts w:cs="Arial"/>
          <w:b/>
          <w:color w:val="auto"/>
          <w:sz w:val="20"/>
          <w:u w:val="none"/>
        </w:rPr>
        <w:t xml:space="preserve"> Apparatus </w:t>
      </w:r>
      <w:r w:rsidR="000A46B0" w:rsidRPr="001C389A">
        <w:rPr>
          <w:rStyle w:val="DeltaViewInsertion"/>
          <w:rFonts w:cs="Arial"/>
          <w:color w:val="auto"/>
          <w:sz w:val="20"/>
          <w:u w:val="none"/>
        </w:rPr>
        <w:t>or dynamically controlled</w:t>
      </w:r>
      <w:r w:rsidR="000A46B0" w:rsidRPr="001C389A">
        <w:rPr>
          <w:rStyle w:val="DeltaViewInsertion"/>
          <w:rFonts w:cs="Arial"/>
          <w:b/>
          <w:color w:val="auto"/>
          <w:sz w:val="20"/>
          <w:u w:val="none"/>
        </w:rPr>
        <w:t xml:space="preserve"> OTSUA </w:t>
      </w:r>
      <w:r w:rsidR="00AF3F4A" w:rsidRPr="001C389A">
        <w:rPr>
          <w:rStyle w:val="DeltaViewInsertion"/>
          <w:rFonts w:cs="Arial"/>
          <w:color w:val="auto"/>
          <w:sz w:val="20"/>
          <w:u w:val="none"/>
        </w:rPr>
        <w:t xml:space="preserve">the </w:t>
      </w:r>
      <w:r w:rsidR="00AF3F4A" w:rsidRPr="001C389A">
        <w:rPr>
          <w:rStyle w:val="DeltaViewInsertion"/>
          <w:rFonts w:cs="Arial"/>
          <w:b/>
          <w:color w:val="auto"/>
          <w:sz w:val="20"/>
          <w:u w:val="none"/>
        </w:rPr>
        <w:t>Generator</w:t>
      </w:r>
      <w:r w:rsidR="00AF3F4A"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AF3F4A" w:rsidRPr="001C389A">
        <w:rPr>
          <w:rStyle w:val="DeltaViewInsertion"/>
          <w:rFonts w:cs="Arial"/>
          <w:color w:val="auto"/>
          <w:sz w:val="20"/>
          <w:u w:val="none"/>
        </w:rPr>
        <w:t xml:space="preserve"> must submit to</w:t>
      </w:r>
      <w:r w:rsidR="00AF3F4A"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F3F4A" w:rsidRPr="001C389A">
        <w:rPr>
          <w:rStyle w:val="DeltaViewInsertion"/>
          <w:rFonts w:cs="Arial"/>
          <w:b/>
          <w:color w:val="auto"/>
          <w:sz w:val="20"/>
          <w:u w:val="none"/>
        </w:rPr>
        <w:t xml:space="preserve"> </w:t>
      </w:r>
      <w:bookmarkStart w:id="169" w:name="OLE_LINK1"/>
      <w:bookmarkStart w:id="170" w:name="OLE_LINK2"/>
      <w:r w:rsidR="00AF3F4A" w:rsidRPr="001C389A">
        <w:rPr>
          <w:rStyle w:val="DeltaViewInsertion"/>
          <w:rFonts w:cs="Arial"/>
          <w:color w:val="auto"/>
          <w:sz w:val="20"/>
          <w:u w:val="none"/>
        </w:rPr>
        <w:t>to</w:t>
      </w:r>
      <w:r w:rsidR="00AF3F4A"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F3F4A" w:rsidRPr="001C389A">
        <w:rPr>
          <w:rStyle w:val="DeltaViewInsertion"/>
          <w:rFonts w:cs="Arial"/>
          <w:b/>
          <w:color w:val="auto"/>
          <w:sz w:val="20"/>
          <w:u w:val="none"/>
        </w:rPr>
        <w:t xml:space="preserve">’s </w:t>
      </w:r>
      <w:r w:rsidR="00AF3F4A" w:rsidRPr="001C389A">
        <w:rPr>
          <w:rStyle w:val="DeltaViewInsertion"/>
          <w:rFonts w:cs="Arial"/>
          <w:color w:val="auto"/>
          <w:sz w:val="20"/>
          <w:u w:val="none"/>
        </w:rPr>
        <w:t>satisfaction</w:t>
      </w:r>
      <w:bookmarkEnd w:id="169"/>
      <w:bookmarkEnd w:id="170"/>
      <w:r w:rsidR="00AF3F4A" w:rsidRPr="001C389A">
        <w:rPr>
          <w:rStyle w:val="DeltaViewInsertion"/>
          <w:rFonts w:cs="Arial"/>
          <w:color w:val="auto"/>
          <w:sz w:val="20"/>
          <w:u w:val="none"/>
        </w:rPr>
        <w:t>:</w:t>
      </w:r>
      <w:bookmarkEnd w:id="168"/>
    </w:p>
    <w:p w14:paraId="0919EC0C" w14:textId="77777777" w:rsidR="00AF3F4A" w:rsidRPr="001C389A" w:rsidRDefault="00AF3F4A" w:rsidP="00AF3F4A">
      <w:pPr>
        <w:tabs>
          <w:tab w:val="left" w:pos="1566"/>
          <w:tab w:val="left" w:pos="2286"/>
          <w:tab w:val="left" w:pos="2736"/>
          <w:tab w:val="left" w:pos="3600"/>
          <w:tab w:val="left" w:pos="4608"/>
          <w:tab w:val="left" w:pos="5904"/>
        </w:tabs>
        <w:ind w:left="1566" w:hanging="1566"/>
        <w:rPr>
          <w:rFonts w:cs="Arial"/>
          <w:sz w:val="20"/>
        </w:rPr>
      </w:pPr>
    </w:p>
    <w:p w14:paraId="428150D1" w14:textId="77777777" w:rsidR="00AF3F4A" w:rsidRPr="001C389A" w:rsidRDefault="00AF3F4A" w:rsidP="00AF3F4A">
      <w:pPr>
        <w:tabs>
          <w:tab w:val="left" w:pos="2286"/>
          <w:tab w:val="left" w:pos="2340"/>
          <w:tab w:val="left" w:pos="2736"/>
          <w:tab w:val="left" w:pos="3600"/>
          <w:tab w:val="left" w:pos="4608"/>
          <w:tab w:val="left" w:pos="5904"/>
        </w:tabs>
        <w:ind w:left="2340" w:hanging="780"/>
        <w:rPr>
          <w:rFonts w:cs="Arial"/>
          <w:b/>
          <w:sz w:val="20"/>
        </w:rPr>
      </w:pPr>
      <w:bookmarkStart w:id="171" w:name="_DV_C369"/>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updated </w:t>
      </w:r>
      <w:r w:rsidRPr="001C389A">
        <w:rPr>
          <w:rStyle w:val="DeltaViewInsertion"/>
          <w:rFonts w:cs="Arial"/>
          <w:b/>
          <w:color w:val="auto"/>
          <w:sz w:val="20"/>
          <w:u w:val="none"/>
        </w:rPr>
        <w:t>Planning Code</w:t>
      </w:r>
      <w:r w:rsidRPr="001C389A">
        <w:rPr>
          <w:rStyle w:val="DeltaViewInsertion"/>
          <w:rFonts w:cs="Arial"/>
          <w:color w:val="auto"/>
          <w:sz w:val="20"/>
          <w:u w:val="none"/>
        </w:rPr>
        <w:t xml:space="preserve"> data (both </w:t>
      </w:r>
      <w:r w:rsidRPr="001C389A">
        <w:rPr>
          <w:rStyle w:val="DeltaViewInsertion"/>
          <w:rFonts w:cs="Arial"/>
          <w:b/>
          <w:color w:val="auto"/>
          <w:sz w:val="20"/>
          <w:u w:val="none"/>
        </w:rPr>
        <w:t>Standard Planning Data</w:t>
      </w:r>
      <w:r w:rsidRPr="001C389A">
        <w:rPr>
          <w:rStyle w:val="DeltaViewInsertion"/>
          <w:rFonts w:cs="Arial"/>
          <w:color w:val="auto"/>
          <w:sz w:val="20"/>
          <w:u w:val="none"/>
        </w:rPr>
        <w:t xml:space="preserve"> and </w:t>
      </w:r>
      <w:r w:rsidRPr="001C389A">
        <w:rPr>
          <w:rStyle w:val="DeltaViewInsertion"/>
          <w:rFonts w:cs="Arial"/>
          <w:b/>
          <w:color w:val="auto"/>
          <w:sz w:val="20"/>
          <w:u w:val="none"/>
        </w:rPr>
        <w:t>Detailed Planning Data</w:t>
      </w:r>
      <w:r w:rsidRPr="001C389A">
        <w:rPr>
          <w:rStyle w:val="DeltaViewInsertion"/>
          <w:rFonts w:cs="Arial"/>
          <w:color w:val="auto"/>
          <w:sz w:val="20"/>
          <w:u w:val="none"/>
        </w:rPr>
        <w:t xml:space="preserve">), with any estimated values assumed for planning purposes confirmed or, where practical, replaced by validated actual values and by updated estimates for the future and by updated forecasts for </w:t>
      </w:r>
      <w:r w:rsidRPr="001C389A">
        <w:rPr>
          <w:rStyle w:val="DeltaViewInsertion"/>
          <w:rFonts w:cs="Arial"/>
          <w:b/>
          <w:color w:val="auto"/>
          <w:sz w:val="20"/>
          <w:u w:val="none"/>
        </w:rPr>
        <w:t>Forecast Data</w:t>
      </w:r>
      <w:r w:rsidRPr="001C389A">
        <w:rPr>
          <w:rStyle w:val="DeltaViewInsertion"/>
          <w:rFonts w:cs="Arial"/>
          <w:color w:val="auto"/>
          <w:sz w:val="20"/>
          <w:u w:val="none"/>
        </w:rPr>
        <w:t xml:space="preserve"> items such as </w:t>
      </w:r>
      <w:r w:rsidRPr="001C389A">
        <w:rPr>
          <w:rStyle w:val="DeltaViewInsertion"/>
          <w:rFonts w:cs="Arial"/>
          <w:b/>
          <w:color w:val="auto"/>
          <w:sz w:val="20"/>
          <w:u w:val="none"/>
        </w:rPr>
        <w:t xml:space="preserve">Demand; </w:t>
      </w:r>
      <w:bookmarkEnd w:id="171"/>
    </w:p>
    <w:p w14:paraId="76062E33" w14:textId="77777777" w:rsidR="00AF3F4A" w:rsidRPr="001C389A" w:rsidRDefault="00AF3F4A" w:rsidP="00AF3F4A">
      <w:pPr>
        <w:rPr>
          <w:rFonts w:cs="Arial"/>
          <w:sz w:val="20"/>
        </w:rPr>
      </w:pPr>
    </w:p>
    <w:p w14:paraId="66275748" w14:textId="77777777" w:rsidR="00AF3F4A" w:rsidRPr="001C389A" w:rsidRDefault="00AF3F4A" w:rsidP="00AF3F4A">
      <w:pPr>
        <w:ind w:left="2340" w:hanging="780"/>
        <w:rPr>
          <w:rFonts w:cs="Arial"/>
          <w:i/>
          <w:sz w:val="20"/>
        </w:rPr>
      </w:pPr>
      <w:bookmarkStart w:id="172" w:name="_DV_C370"/>
      <w:r w:rsidRPr="001C389A">
        <w:rPr>
          <w:rStyle w:val="DeltaViewInsertion"/>
          <w:rFonts w:cs="Arial"/>
          <w:color w:val="auto"/>
          <w:sz w:val="20"/>
          <w:u w:val="none"/>
        </w:rPr>
        <w:t>(b)</w:t>
      </w:r>
      <w:r w:rsidRPr="001C389A">
        <w:rPr>
          <w:rStyle w:val="DeltaViewInsertion"/>
          <w:rFonts w:cs="Arial"/>
          <w:color w:val="auto"/>
          <w:sz w:val="20"/>
          <w:u w:val="none"/>
        </w:rPr>
        <w:tab/>
        <w:t xml:space="preserve">details of any special </w:t>
      </w:r>
      <w:r w:rsidR="00157AB5" w:rsidRPr="001C389A">
        <w:rPr>
          <w:rStyle w:val="DeltaViewInsertion"/>
          <w:rFonts w:cs="Arial"/>
          <w:b/>
          <w:color w:val="auto"/>
          <w:sz w:val="20"/>
          <w:u w:val="none"/>
        </w:rPr>
        <w:t>Power Generating Module</w:t>
      </w:r>
      <w:r w:rsidRPr="001C389A">
        <w:rPr>
          <w:rStyle w:val="DeltaViewInsertion"/>
          <w:rFonts w:cs="Arial"/>
          <w:b/>
          <w:color w:val="auto"/>
          <w:sz w:val="20"/>
          <w:u w:val="none"/>
        </w:rPr>
        <w:t>(s)</w:t>
      </w:r>
      <w:r w:rsidRPr="001C389A">
        <w:rPr>
          <w:rStyle w:val="DeltaViewInsertion"/>
          <w:rFonts w:cs="Arial"/>
          <w:color w:val="auto"/>
          <w:sz w:val="20"/>
          <w:u w:val="none"/>
        </w:rPr>
        <w:t xml:space="preserve"> or </w:t>
      </w:r>
      <w:r w:rsidR="00050509" w:rsidRPr="001C389A">
        <w:rPr>
          <w:rStyle w:val="DeltaViewInsertion"/>
          <w:rFonts w:cs="Arial"/>
          <w:b/>
          <w:color w:val="auto"/>
          <w:sz w:val="20"/>
          <w:u w:val="none"/>
        </w:rPr>
        <w:t>HVDC Equipment</w:t>
      </w:r>
      <w:r w:rsidRPr="001C389A">
        <w:rPr>
          <w:rStyle w:val="DeltaViewInsertion"/>
          <w:rFonts w:cs="Arial"/>
          <w:color w:val="auto"/>
          <w:sz w:val="20"/>
          <w:u w:val="none"/>
        </w:rPr>
        <w:t xml:space="preserve"> protection as applicable. This may include Pole Slipping protection and islanding protection schemes; </w:t>
      </w:r>
      <w:bookmarkEnd w:id="172"/>
    </w:p>
    <w:p w14:paraId="0E4C4FA2" w14:textId="77777777" w:rsidR="00AF3F4A" w:rsidRPr="001C389A" w:rsidRDefault="00AF3F4A" w:rsidP="00AF3F4A">
      <w:pPr>
        <w:ind w:left="1985" w:hanging="425"/>
        <w:rPr>
          <w:rFonts w:cs="Arial"/>
          <w:sz w:val="20"/>
        </w:rPr>
      </w:pPr>
      <w:bookmarkStart w:id="173" w:name="_DV_C371"/>
    </w:p>
    <w:p w14:paraId="2097B19A" w14:textId="77777777" w:rsidR="00AF3F4A" w:rsidRPr="001C389A" w:rsidRDefault="00AF3F4A" w:rsidP="003B5BF0">
      <w:pPr>
        <w:numPr>
          <w:ilvl w:val="0"/>
          <w:numId w:val="11"/>
        </w:numPr>
        <w:autoSpaceDE w:val="0"/>
        <w:autoSpaceDN w:val="0"/>
        <w:adjustRightInd w:val="0"/>
        <w:rPr>
          <w:rFonts w:cs="Arial"/>
          <w:sz w:val="20"/>
        </w:rPr>
      </w:pPr>
      <w:bookmarkStart w:id="174" w:name="_DV_C372"/>
      <w:bookmarkEnd w:id="173"/>
      <w:r w:rsidRPr="001C389A">
        <w:rPr>
          <w:rStyle w:val="DeltaViewInsertion"/>
          <w:rFonts w:cs="Arial"/>
          <w:color w:val="auto"/>
          <w:sz w:val="20"/>
          <w:u w:val="none"/>
        </w:rPr>
        <w:t xml:space="preserve">any items required by </w:t>
      </w:r>
      <w:r w:rsidR="002F5F51" w:rsidRPr="001C389A">
        <w:rPr>
          <w:rStyle w:val="DeltaViewInsertion"/>
          <w:rFonts w:cs="Arial"/>
          <w:color w:val="auto"/>
          <w:sz w:val="20"/>
          <w:u w:val="none"/>
        </w:rPr>
        <w:t>ECP</w:t>
      </w:r>
      <w:r w:rsidR="0047373A" w:rsidRPr="001C389A">
        <w:rPr>
          <w:rStyle w:val="DeltaViewInsertion"/>
          <w:rFonts w:cs="Arial"/>
          <w:color w:val="auto"/>
          <w:sz w:val="20"/>
          <w:u w:val="none"/>
        </w:rPr>
        <w:t>.5.2</w:t>
      </w:r>
      <w:r w:rsidRPr="001C389A">
        <w:rPr>
          <w:rStyle w:val="DeltaViewInsertion"/>
          <w:rFonts w:cs="Arial"/>
          <w:color w:val="auto"/>
          <w:sz w:val="20"/>
          <w:u w:val="none"/>
        </w:rPr>
        <w:t xml:space="preserve">, updated by the </w:t>
      </w:r>
      <w:r w:rsidR="00D91CD5" w:rsidRPr="001C389A">
        <w:rPr>
          <w:rStyle w:val="DeltaViewInsertion"/>
          <w:rFonts w:cs="Arial"/>
          <w:b/>
          <w:color w:val="auto"/>
          <w:sz w:val="20"/>
          <w:u w:val="none"/>
        </w:rPr>
        <w:t>EU Code User</w:t>
      </w:r>
      <w:r w:rsidRPr="001C389A">
        <w:rPr>
          <w:rStyle w:val="DeltaViewInsertion"/>
          <w:rFonts w:cs="Arial"/>
          <w:color w:val="auto"/>
          <w:sz w:val="20"/>
          <w:u w:val="none"/>
        </w:rPr>
        <w:t xml:space="preserve"> as necessary;</w:t>
      </w:r>
      <w:bookmarkEnd w:id="174"/>
    </w:p>
    <w:p w14:paraId="768519D0" w14:textId="77777777" w:rsidR="00AF3F4A" w:rsidRPr="001C389A" w:rsidRDefault="00AF3F4A" w:rsidP="00AF3F4A">
      <w:pPr>
        <w:ind w:left="1620"/>
        <w:rPr>
          <w:rFonts w:cs="Arial"/>
          <w:sz w:val="20"/>
        </w:rPr>
      </w:pPr>
      <w:bookmarkStart w:id="175" w:name="_DV_C373"/>
    </w:p>
    <w:p w14:paraId="6B3C3B98" w14:textId="77777777" w:rsidR="00AF3F4A" w:rsidRPr="001C389A" w:rsidRDefault="008224FD" w:rsidP="008224FD">
      <w:pPr>
        <w:autoSpaceDE w:val="0"/>
        <w:autoSpaceDN w:val="0"/>
        <w:adjustRightInd w:val="0"/>
        <w:ind w:left="2268" w:hanging="648"/>
        <w:rPr>
          <w:rFonts w:cs="Arial"/>
          <w:sz w:val="20"/>
        </w:rPr>
      </w:pPr>
      <w:bookmarkStart w:id="176" w:name="_DV_C374"/>
      <w:bookmarkEnd w:id="175"/>
      <w:r w:rsidRPr="001C389A">
        <w:rPr>
          <w:rStyle w:val="DeltaViewInsertion"/>
          <w:rFonts w:cs="Arial"/>
          <w:color w:val="auto"/>
          <w:sz w:val="20"/>
          <w:u w:val="none"/>
        </w:rPr>
        <w:t>(d)</w:t>
      </w:r>
      <w:r w:rsidRPr="001C389A">
        <w:rPr>
          <w:rStyle w:val="DeltaViewInsertion"/>
          <w:rFonts w:cs="Arial"/>
          <w:color w:val="auto"/>
          <w:sz w:val="20"/>
          <w:u w:val="none"/>
        </w:rPr>
        <w:tab/>
      </w:r>
      <w:r w:rsidR="00AF3F4A" w:rsidRPr="001C389A">
        <w:rPr>
          <w:rStyle w:val="DeltaViewInsertion"/>
          <w:rFonts w:cs="Arial"/>
          <w:color w:val="auto"/>
          <w:sz w:val="20"/>
          <w:u w:val="none"/>
        </w:rPr>
        <w:t xml:space="preserve">simulation study provisions of Appendix </w:t>
      </w:r>
      <w:r w:rsidR="002F5F51" w:rsidRPr="001C389A">
        <w:rPr>
          <w:rStyle w:val="DeltaViewInsertion"/>
          <w:rFonts w:cs="Arial"/>
          <w:color w:val="auto"/>
          <w:sz w:val="20"/>
          <w:u w:val="none"/>
        </w:rPr>
        <w:t>ECP</w:t>
      </w:r>
      <w:r w:rsidR="00AF3F4A" w:rsidRPr="001C389A">
        <w:rPr>
          <w:rStyle w:val="DeltaViewInsertion"/>
          <w:rFonts w:cs="Arial"/>
          <w:color w:val="auto"/>
          <w:sz w:val="20"/>
          <w:u w:val="none"/>
        </w:rPr>
        <w:t>.A.</w:t>
      </w:r>
      <w:r w:rsidR="000E47F3" w:rsidRPr="001C389A">
        <w:rPr>
          <w:rStyle w:val="DeltaViewInsertion"/>
          <w:rFonts w:cs="Arial"/>
          <w:color w:val="auto"/>
          <w:sz w:val="20"/>
          <w:u w:val="none"/>
        </w:rPr>
        <w:t>3</w:t>
      </w:r>
      <w:r w:rsidR="00AF3F4A" w:rsidRPr="001C389A">
        <w:rPr>
          <w:rStyle w:val="DeltaViewInsertion"/>
          <w:rFonts w:cs="Arial"/>
          <w:color w:val="auto"/>
          <w:sz w:val="20"/>
          <w:u w:val="none"/>
        </w:rPr>
        <w:t xml:space="preserve"> and the results demonstrating compliance with </w:t>
      </w:r>
      <w:r w:rsidR="00AF3F4A" w:rsidRPr="001C389A">
        <w:rPr>
          <w:rStyle w:val="DeltaViewInsertion"/>
          <w:rFonts w:cs="Arial"/>
          <w:b/>
          <w:color w:val="auto"/>
          <w:sz w:val="20"/>
          <w:u w:val="none"/>
        </w:rPr>
        <w:t>Grid Code</w:t>
      </w:r>
      <w:r w:rsidR="00AF3F4A" w:rsidRPr="001C389A">
        <w:rPr>
          <w:rStyle w:val="DeltaViewInsertion"/>
          <w:rFonts w:cs="Arial"/>
          <w:color w:val="auto"/>
          <w:sz w:val="20"/>
          <w:u w:val="none"/>
        </w:rPr>
        <w:t xml:space="preserve"> requirements of:</w:t>
      </w:r>
      <w:bookmarkEnd w:id="176"/>
    </w:p>
    <w:p w14:paraId="00C719F4" w14:textId="77777777" w:rsidR="00AF3F4A" w:rsidRPr="001C389A" w:rsidRDefault="00AF3F4A" w:rsidP="00AF3F4A">
      <w:pPr>
        <w:ind w:left="1620"/>
        <w:rPr>
          <w:rFonts w:cs="Arial"/>
          <w:sz w:val="20"/>
        </w:rPr>
      </w:pPr>
    </w:p>
    <w:p w14:paraId="713B501F" w14:textId="77777777" w:rsidR="00AF3F4A" w:rsidRPr="001C389A" w:rsidRDefault="00AF3F4A" w:rsidP="00AF3F4A">
      <w:pPr>
        <w:ind w:left="1985" w:firstLine="355"/>
        <w:rPr>
          <w:rFonts w:cs="Arial"/>
          <w:sz w:val="20"/>
          <w:lang w:val="it-IT"/>
        </w:rPr>
      </w:pPr>
      <w:bookmarkStart w:id="177" w:name="_DV_C375"/>
      <w:r w:rsidRPr="001C389A">
        <w:rPr>
          <w:rStyle w:val="DeltaViewInsertion"/>
          <w:rFonts w:cs="Arial"/>
          <w:color w:val="auto"/>
          <w:sz w:val="20"/>
          <w:u w:val="none"/>
          <w:lang w:val="it-IT"/>
        </w:rPr>
        <w:t>PC.A.5.4.2</w:t>
      </w:r>
      <w:bookmarkEnd w:id="177"/>
    </w:p>
    <w:p w14:paraId="0B7DB518" w14:textId="77777777" w:rsidR="00AF3F4A" w:rsidRPr="001C389A" w:rsidRDefault="00AF3F4A" w:rsidP="00AF3F4A">
      <w:pPr>
        <w:ind w:left="1985" w:firstLine="355"/>
        <w:rPr>
          <w:rFonts w:cs="Arial"/>
          <w:sz w:val="20"/>
          <w:lang w:val="it-IT"/>
        </w:rPr>
      </w:pPr>
      <w:bookmarkStart w:id="178" w:name="_DV_C376"/>
      <w:r w:rsidRPr="001C389A">
        <w:rPr>
          <w:rStyle w:val="DeltaViewInsertion"/>
          <w:rFonts w:cs="Arial"/>
          <w:color w:val="auto"/>
          <w:sz w:val="20"/>
          <w:u w:val="none"/>
          <w:lang w:val="it-IT"/>
        </w:rPr>
        <w:t>PC.A.5.4.3.2,</w:t>
      </w:r>
      <w:bookmarkEnd w:id="178"/>
    </w:p>
    <w:p w14:paraId="70991416" w14:textId="77777777" w:rsidR="00AF3F4A" w:rsidRPr="001C389A" w:rsidRDefault="00890380" w:rsidP="00AF3F4A">
      <w:pPr>
        <w:ind w:left="1985" w:firstLine="355"/>
        <w:rPr>
          <w:rFonts w:cs="Arial"/>
          <w:sz w:val="20"/>
          <w:lang w:val="it-IT"/>
        </w:rPr>
      </w:pPr>
      <w:bookmarkStart w:id="179" w:name="_DV_C377"/>
      <w:r w:rsidRPr="001C389A">
        <w:rPr>
          <w:rStyle w:val="DeltaViewInsertion"/>
          <w:rFonts w:cs="Arial"/>
          <w:color w:val="auto"/>
          <w:sz w:val="20"/>
          <w:u w:val="none"/>
          <w:lang w:val="it-IT"/>
        </w:rPr>
        <w:t>ECC.</w:t>
      </w:r>
      <w:r w:rsidR="00CC5D6A" w:rsidRPr="001C389A">
        <w:rPr>
          <w:rStyle w:val="DeltaViewInsertion"/>
          <w:rFonts w:cs="Arial"/>
          <w:color w:val="auto"/>
          <w:sz w:val="20"/>
          <w:u w:val="none"/>
          <w:lang w:val="it-IT"/>
        </w:rPr>
        <w:t>6</w:t>
      </w:r>
      <w:r w:rsidR="00E53F47" w:rsidRPr="001C389A">
        <w:rPr>
          <w:rStyle w:val="DeltaViewInsertion"/>
          <w:rFonts w:cs="Arial"/>
          <w:color w:val="auto"/>
          <w:sz w:val="20"/>
          <w:u w:val="none"/>
          <w:lang w:val="it-IT"/>
        </w:rPr>
        <w:t>.</w:t>
      </w:r>
      <w:r w:rsidR="00AF3F4A" w:rsidRPr="001C389A">
        <w:rPr>
          <w:rStyle w:val="DeltaViewInsertion"/>
          <w:rFonts w:cs="Arial"/>
          <w:color w:val="auto"/>
          <w:sz w:val="20"/>
          <w:u w:val="none"/>
          <w:lang w:val="it-IT"/>
        </w:rPr>
        <w:t>3.4,</w:t>
      </w:r>
      <w:bookmarkEnd w:id="179"/>
    </w:p>
    <w:p w14:paraId="3BA47CF0" w14:textId="77777777" w:rsidR="00AF3F4A" w:rsidRPr="001C389A" w:rsidRDefault="00890380" w:rsidP="00AF3F4A">
      <w:pPr>
        <w:ind w:left="1985" w:firstLine="355"/>
        <w:rPr>
          <w:rFonts w:cs="Arial"/>
          <w:sz w:val="20"/>
          <w:lang w:val="it-IT"/>
        </w:rPr>
      </w:pPr>
      <w:bookmarkStart w:id="180" w:name="_DV_C378"/>
      <w:r w:rsidRPr="001C389A">
        <w:rPr>
          <w:rStyle w:val="DeltaViewInsertion"/>
          <w:rFonts w:cs="Arial"/>
          <w:color w:val="auto"/>
          <w:sz w:val="20"/>
          <w:u w:val="none"/>
          <w:lang w:val="it-IT"/>
        </w:rPr>
        <w:t>ECC.</w:t>
      </w:r>
      <w:r w:rsidR="00CC5D6A" w:rsidRPr="001C389A">
        <w:rPr>
          <w:rStyle w:val="DeltaViewInsertion"/>
          <w:rFonts w:cs="Arial"/>
          <w:color w:val="auto"/>
          <w:sz w:val="20"/>
          <w:u w:val="none"/>
          <w:lang w:val="it-IT"/>
        </w:rPr>
        <w:t>6</w:t>
      </w:r>
      <w:r w:rsidR="00E53F47" w:rsidRPr="001C389A">
        <w:rPr>
          <w:rStyle w:val="DeltaViewInsertion"/>
          <w:rFonts w:cs="Arial"/>
          <w:color w:val="auto"/>
          <w:sz w:val="20"/>
          <w:u w:val="none"/>
          <w:lang w:val="it-IT"/>
        </w:rPr>
        <w:t>.</w:t>
      </w:r>
      <w:r w:rsidR="00E326F2" w:rsidRPr="001C389A">
        <w:rPr>
          <w:rStyle w:val="DeltaViewInsertion"/>
          <w:rFonts w:cs="Arial"/>
          <w:color w:val="auto"/>
          <w:sz w:val="20"/>
          <w:u w:val="none"/>
          <w:lang w:val="it-IT"/>
        </w:rPr>
        <w:t>3.7.</w:t>
      </w:r>
      <w:r w:rsidR="00C14E29" w:rsidRPr="001C389A">
        <w:rPr>
          <w:rStyle w:val="DeltaViewInsertion"/>
          <w:rFonts w:cs="Arial"/>
          <w:color w:val="auto"/>
          <w:sz w:val="20"/>
          <w:u w:val="none"/>
          <w:lang w:val="it-IT"/>
        </w:rPr>
        <w:t>3.</w:t>
      </w:r>
      <w:r w:rsidR="00E326F2" w:rsidRPr="001C389A">
        <w:rPr>
          <w:rStyle w:val="DeltaViewInsertion"/>
          <w:rFonts w:cs="Arial"/>
          <w:color w:val="auto"/>
          <w:sz w:val="20"/>
          <w:u w:val="none"/>
          <w:lang w:val="it-IT"/>
        </w:rPr>
        <w:t>1 to ECC.6.3.7.</w:t>
      </w:r>
      <w:r w:rsidR="00C14E29" w:rsidRPr="001C389A">
        <w:rPr>
          <w:rStyle w:val="DeltaViewInsertion"/>
          <w:rFonts w:cs="Arial"/>
          <w:color w:val="auto"/>
          <w:sz w:val="20"/>
          <w:u w:val="none"/>
          <w:lang w:val="it-IT"/>
        </w:rPr>
        <w:t>3.</w:t>
      </w:r>
      <w:r w:rsidR="00E326F2" w:rsidRPr="001C389A">
        <w:rPr>
          <w:rStyle w:val="DeltaViewInsertion"/>
          <w:rFonts w:cs="Arial"/>
          <w:color w:val="auto"/>
          <w:sz w:val="20"/>
          <w:u w:val="none"/>
          <w:lang w:val="it-IT"/>
        </w:rPr>
        <w:t>6</w:t>
      </w:r>
      <w:r w:rsidR="00AF3F4A" w:rsidRPr="001C389A">
        <w:rPr>
          <w:rStyle w:val="DeltaViewInsertion"/>
          <w:rFonts w:cs="Arial"/>
          <w:color w:val="auto"/>
          <w:sz w:val="20"/>
          <w:u w:val="none"/>
          <w:lang w:val="it-IT"/>
        </w:rPr>
        <w:t>,</w:t>
      </w:r>
      <w:bookmarkEnd w:id="180"/>
    </w:p>
    <w:p w14:paraId="3059E139" w14:textId="77777777" w:rsidR="00AF3F4A" w:rsidRPr="001C389A" w:rsidRDefault="00890380" w:rsidP="00AF3F4A">
      <w:pPr>
        <w:ind w:left="1985" w:firstLine="355"/>
        <w:rPr>
          <w:rFonts w:cs="Arial"/>
          <w:sz w:val="20"/>
        </w:rPr>
      </w:pPr>
      <w:bookmarkStart w:id="181" w:name="_DV_C379"/>
      <w:r w:rsidRPr="001C389A">
        <w:rPr>
          <w:rStyle w:val="DeltaViewInsertion"/>
          <w:rFonts w:cs="Arial"/>
          <w:color w:val="auto"/>
          <w:sz w:val="20"/>
          <w:u w:val="none"/>
        </w:rPr>
        <w:t>ECC.</w:t>
      </w:r>
      <w:r w:rsidR="00CC5D6A" w:rsidRPr="001C389A">
        <w:rPr>
          <w:rStyle w:val="DeltaViewInsertion"/>
          <w:rFonts w:cs="Arial"/>
          <w:color w:val="auto"/>
          <w:sz w:val="20"/>
          <w:u w:val="none"/>
        </w:rPr>
        <w:t>6</w:t>
      </w:r>
      <w:r w:rsidR="00E53F47" w:rsidRPr="001C389A">
        <w:rPr>
          <w:rStyle w:val="DeltaViewInsertion"/>
          <w:rFonts w:cs="Arial"/>
          <w:color w:val="auto"/>
          <w:sz w:val="20"/>
          <w:u w:val="none"/>
        </w:rPr>
        <w:t>.</w:t>
      </w:r>
      <w:r w:rsidR="00AF3F4A" w:rsidRPr="001C389A">
        <w:rPr>
          <w:rStyle w:val="DeltaViewInsertion"/>
          <w:rFonts w:cs="Arial"/>
          <w:color w:val="auto"/>
          <w:sz w:val="20"/>
          <w:u w:val="none"/>
        </w:rPr>
        <w:t>3.15,</w:t>
      </w:r>
      <w:bookmarkEnd w:id="181"/>
      <w:r w:rsidR="00492C6C" w:rsidRPr="001C389A">
        <w:rPr>
          <w:rStyle w:val="DeltaViewInsertion"/>
          <w:rFonts w:cs="Arial"/>
          <w:color w:val="auto"/>
          <w:sz w:val="20"/>
          <w:u w:val="none"/>
        </w:rPr>
        <w:t xml:space="preserve"> ECC.6.3.16</w:t>
      </w:r>
    </w:p>
    <w:p w14:paraId="03221FFA" w14:textId="77777777" w:rsidR="00AF3F4A" w:rsidRPr="001C389A" w:rsidRDefault="00890380" w:rsidP="00AF3F4A">
      <w:pPr>
        <w:ind w:left="1985" w:firstLine="355"/>
        <w:rPr>
          <w:rStyle w:val="DeltaViewInsertion"/>
          <w:rFonts w:cs="Arial"/>
          <w:color w:val="auto"/>
          <w:sz w:val="20"/>
          <w:u w:val="none"/>
        </w:rPr>
      </w:pPr>
      <w:bookmarkStart w:id="182" w:name="_DV_C380"/>
      <w:r w:rsidRPr="001C389A">
        <w:rPr>
          <w:rStyle w:val="DeltaViewInsertion"/>
          <w:rFonts w:cs="Arial"/>
          <w:color w:val="auto"/>
          <w:sz w:val="20"/>
          <w:u w:val="none"/>
        </w:rPr>
        <w:t>ECC.</w:t>
      </w:r>
      <w:r w:rsidR="00AF3F4A" w:rsidRPr="001C389A">
        <w:rPr>
          <w:rStyle w:val="DeltaViewInsertion"/>
          <w:rFonts w:cs="Arial"/>
          <w:color w:val="auto"/>
          <w:sz w:val="20"/>
          <w:u w:val="none"/>
        </w:rPr>
        <w:t>A.6.2.5.6</w:t>
      </w:r>
      <w:bookmarkEnd w:id="182"/>
    </w:p>
    <w:p w14:paraId="4F316C3F" w14:textId="77777777" w:rsidR="00AF3F4A" w:rsidRPr="001C389A" w:rsidRDefault="00890380" w:rsidP="00AF3F4A">
      <w:pPr>
        <w:ind w:left="1985" w:firstLine="355"/>
        <w:rPr>
          <w:rFonts w:cs="Arial"/>
          <w:sz w:val="20"/>
        </w:rPr>
      </w:pPr>
      <w:r w:rsidRPr="001C389A">
        <w:rPr>
          <w:rStyle w:val="DeltaViewInsertion"/>
          <w:rFonts w:cs="Arial"/>
          <w:color w:val="auto"/>
          <w:sz w:val="20"/>
          <w:u w:val="none"/>
        </w:rPr>
        <w:t>ECC.</w:t>
      </w:r>
      <w:r w:rsidR="00AF3F4A" w:rsidRPr="001C389A">
        <w:rPr>
          <w:rStyle w:val="DeltaViewInsertion"/>
          <w:rFonts w:cs="Arial"/>
          <w:color w:val="auto"/>
          <w:sz w:val="20"/>
          <w:u w:val="none"/>
        </w:rPr>
        <w:t>A.7.2.3.1</w:t>
      </w:r>
    </w:p>
    <w:p w14:paraId="36129018" w14:textId="77777777" w:rsidR="00AF3F4A" w:rsidRPr="001C389A" w:rsidRDefault="00AF3F4A" w:rsidP="00AF3F4A">
      <w:pPr>
        <w:ind w:left="1985" w:firstLine="567"/>
        <w:rPr>
          <w:rFonts w:cs="Arial"/>
          <w:sz w:val="20"/>
        </w:rPr>
      </w:pPr>
    </w:p>
    <w:p w14:paraId="012EC615" w14:textId="2DED58D6" w:rsidR="00AF3F4A" w:rsidRPr="001C389A" w:rsidRDefault="00AF3F4A" w:rsidP="004A6C54">
      <w:pPr>
        <w:ind w:left="2268"/>
        <w:rPr>
          <w:rFonts w:cs="Arial"/>
          <w:sz w:val="20"/>
        </w:rPr>
      </w:pPr>
      <w:bookmarkStart w:id="183" w:name="_DV_C381"/>
      <w:r w:rsidRPr="001C389A">
        <w:rPr>
          <w:rStyle w:val="DeltaViewInsertion"/>
          <w:rFonts w:cs="Arial"/>
          <w:color w:val="auto"/>
          <w:sz w:val="20"/>
          <w:u w:val="none"/>
        </w:rPr>
        <w:t xml:space="preserve">as applicable to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w:t>
      </w:r>
      <w:r w:rsidR="00157AB5" w:rsidRPr="001C389A">
        <w:rPr>
          <w:rStyle w:val="DeltaViewInsertion"/>
          <w:rFonts w:cs="Arial"/>
          <w:b/>
          <w:color w:val="auto"/>
          <w:sz w:val="20"/>
          <w:u w:val="none"/>
        </w:rPr>
        <w:t>Synchronous Power Generating Module</w:t>
      </w:r>
      <w:r w:rsidRPr="001C389A">
        <w:rPr>
          <w:rStyle w:val="DeltaViewInsertion"/>
          <w:rFonts w:cs="Arial"/>
          <w:b/>
          <w:color w:val="auto"/>
          <w:sz w:val="20"/>
          <w:u w:val="none"/>
        </w:rPr>
        <w:t>(s)</w:t>
      </w:r>
      <w:r w:rsidRPr="001C389A">
        <w:rPr>
          <w:rStyle w:val="DeltaViewInsertion"/>
          <w:rFonts w:cs="Arial"/>
          <w:color w:val="auto"/>
          <w:sz w:val="20"/>
          <w:u w:val="none"/>
        </w:rPr>
        <w:t xml:space="preserve">, </w:t>
      </w:r>
      <w:r w:rsidRPr="001C389A">
        <w:rPr>
          <w:rStyle w:val="DeltaViewInsertion"/>
          <w:rFonts w:cs="Arial"/>
          <w:b/>
          <w:color w:val="auto"/>
          <w:sz w:val="20"/>
          <w:u w:val="none"/>
        </w:rPr>
        <w:t>Power Park Module(s)</w:t>
      </w:r>
      <w:r w:rsidR="00E35D33" w:rsidRPr="001C389A">
        <w:rPr>
          <w:rStyle w:val="DeltaViewInsertion"/>
          <w:rFonts w:cs="Arial"/>
          <w:color w:val="auto"/>
          <w:sz w:val="20"/>
          <w:u w:val="none"/>
        </w:rPr>
        <w:t>,</w:t>
      </w:r>
      <w:r w:rsidRPr="001C389A">
        <w:rPr>
          <w:rStyle w:val="DeltaViewInsertion"/>
          <w:rFonts w:cs="Arial"/>
          <w:color w:val="auto"/>
          <w:sz w:val="20"/>
          <w:u w:val="none"/>
        </w:rPr>
        <w:t xml:space="preserve"> </w:t>
      </w:r>
      <w:r w:rsidR="0005050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000A46B0" w:rsidRPr="001C389A">
        <w:rPr>
          <w:rStyle w:val="DeltaViewInsertion"/>
          <w:rFonts w:cs="Arial"/>
          <w:color w:val="auto"/>
          <w:sz w:val="20"/>
          <w:u w:val="none"/>
        </w:rPr>
        <w:t xml:space="preserve">or dynamically controlled </w:t>
      </w:r>
      <w:r w:rsidR="000A46B0" w:rsidRPr="001C389A">
        <w:rPr>
          <w:rStyle w:val="DeltaViewInsertion"/>
          <w:rFonts w:cs="Arial"/>
          <w:b/>
          <w:color w:val="auto"/>
          <w:sz w:val="20"/>
          <w:u w:val="none"/>
        </w:rPr>
        <w:t xml:space="preserve">OTSUA </w:t>
      </w:r>
      <w:r w:rsidRPr="001C389A">
        <w:rPr>
          <w:rStyle w:val="DeltaViewInsertion"/>
          <w:rFonts w:cs="Arial"/>
          <w:color w:val="auto"/>
          <w:sz w:val="20"/>
          <w:u w:val="none"/>
        </w:rPr>
        <w:t xml:space="preserve">unless agreed otherwise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t>
      </w:r>
      <w:bookmarkEnd w:id="183"/>
    </w:p>
    <w:p w14:paraId="7A71D38A" w14:textId="77777777" w:rsidR="00AF3F4A" w:rsidRPr="001C389A" w:rsidRDefault="00AF3F4A" w:rsidP="00AF3F4A">
      <w:pPr>
        <w:ind w:left="1985" w:hanging="425"/>
        <w:rPr>
          <w:rFonts w:cs="Arial"/>
          <w:sz w:val="20"/>
        </w:rPr>
      </w:pPr>
      <w:bookmarkStart w:id="184" w:name="_DV_C382"/>
    </w:p>
    <w:p w14:paraId="7BCD5303" w14:textId="718924DB" w:rsidR="00AF3F4A" w:rsidRPr="001C389A" w:rsidRDefault="008224FD" w:rsidP="008224FD">
      <w:pPr>
        <w:autoSpaceDE w:val="0"/>
        <w:autoSpaceDN w:val="0"/>
        <w:adjustRightInd w:val="0"/>
        <w:ind w:left="2268" w:hanging="648"/>
        <w:rPr>
          <w:rFonts w:cs="Arial"/>
          <w:sz w:val="20"/>
        </w:rPr>
      </w:pPr>
      <w:bookmarkStart w:id="185" w:name="_DV_C383"/>
      <w:bookmarkEnd w:id="184"/>
      <w:r w:rsidRPr="001C389A">
        <w:rPr>
          <w:rStyle w:val="DeltaViewInsertion"/>
          <w:rFonts w:cs="Arial"/>
          <w:color w:val="auto"/>
          <w:sz w:val="20"/>
          <w:u w:val="none"/>
        </w:rPr>
        <w:t>(e)</w:t>
      </w:r>
      <w:r w:rsidRPr="001C389A">
        <w:rPr>
          <w:rStyle w:val="DeltaViewInsertion"/>
          <w:rFonts w:cs="Arial"/>
          <w:color w:val="auto"/>
          <w:sz w:val="20"/>
          <w:u w:val="none"/>
        </w:rPr>
        <w:tab/>
      </w:r>
      <w:r w:rsidR="00AF3F4A" w:rsidRPr="001C389A">
        <w:rPr>
          <w:rStyle w:val="DeltaViewInsertion"/>
          <w:rFonts w:cs="Arial"/>
          <w:color w:val="auto"/>
          <w:sz w:val="20"/>
          <w:u w:val="none"/>
        </w:rPr>
        <w:t xml:space="preserve">a detailed schedule of the tests and the procedures for the tests required to be carried out by the </w:t>
      </w:r>
      <w:r w:rsidR="00AF3F4A" w:rsidRPr="001C389A">
        <w:rPr>
          <w:rStyle w:val="DeltaViewInsertion"/>
          <w:rFonts w:cs="Arial"/>
          <w:b/>
          <w:color w:val="auto"/>
          <w:sz w:val="20"/>
          <w:u w:val="none"/>
        </w:rPr>
        <w:t>Generator</w:t>
      </w:r>
      <w:r w:rsidR="00AF3F4A"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AF3F4A" w:rsidRPr="001C389A">
        <w:rPr>
          <w:rStyle w:val="DeltaViewInsertion"/>
          <w:rFonts w:cs="Arial"/>
          <w:color w:val="auto"/>
          <w:sz w:val="20"/>
          <w:u w:val="none"/>
        </w:rPr>
        <w:t xml:space="preserve"> under </w:t>
      </w:r>
      <w:r w:rsidR="002F5F51" w:rsidRPr="001C389A">
        <w:rPr>
          <w:rStyle w:val="DeltaViewInsertion"/>
          <w:rFonts w:cs="Arial"/>
          <w:color w:val="auto"/>
          <w:sz w:val="20"/>
          <w:u w:val="none"/>
        </w:rPr>
        <w:t>ECP</w:t>
      </w:r>
      <w:r w:rsidR="00AF3F4A" w:rsidRPr="001C389A">
        <w:rPr>
          <w:rStyle w:val="DeltaViewInsertion"/>
          <w:rFonts w:cs="Arial"/>
          <w:color w:val="auto"/>
          <w:sz w:val="20"/>
          <w:u w:val="none"/>
        </w:rPr>
        <w:t>.</w:t>
      </w:r>
      <w:r w:rsidR="00CC5D6A" w:rsidRPr="001C389A">
        <w:rPr>
          <w:rStyle w:val="DeltaViewInsertion"/>
          <w:rFonts w:cs="Arial"/>
          <w:color w:val="auto"/>
          <w:sz w:val="20"/>
          <w:u w:val="none"/>
        </w:rPr>
        <w:t>7</w:t>
      </w:r>
      <w:r w:rsidR="00AF3F4A" w:rsidRPr="001C389A">
        <w:rPr>
          <w:rStyle w:val="DeltaViewInsertion"/>
          <w:rFonts w:cs="Arial"/>
          <w:color w:val="auto"/>
          <w:sz w:val="20"/>
          <w:u w:val="none"/>
        </w:rPr>
        <w:t>.</w:t>
      </w:r>
      <w:r w:rsidR="009D559D" w:rsidRPr="001C389A">
        <w:rPr>
          <w:rStyle w:val="DeltaViewInsertion"/>
          <w:rFonts w:cs="Arial"/>
          <w:color w:val="auto"/>
          <w:sz w:val="20"/>
          <w:u w:val="none"/>
        </w:rPr>
        <w:t>2</w:t>
      </w:r>
      <w:r w:rsidR="00AF3F4A" w:rsidRPr="001C389A">
        <w:rPr>
          <w:rStyle w:val="DeltaViewInsertion"/>
          <w:rFonts w:cs="Arial"/>
          <w:color w:val="auto"/>
          <w:sz w:val="20"/>
          <w:u w:val="none"/>
        </w:rPr>
        <w:t xml:space="preserve"> to demonstrate compliance with relevant </w:t>
      </w:r>
      <w:r w:rsidR="00AF3F4A" w:rsidRPr="001C389A">
        <w:rPr>
          <w:rStyle w:val="DeltaViewInsertion"/>
          <w:rFonts w:cs="Arial"/>
          <w:b/>
          <w:color w:val="auto"/>
          <w:sz w:val="20"/>
          <w:u w:val="none"/>
        </w:rPr>
        <w:t>Grid Code</w:t>
      </w:r>
      <w:r w:rsidR="00AF3F4A" w:rsidRPr="001C389A">
        <w:rPr>
          <w:rStyle w:val="DeltaViewInsertion"/>
          <w:rFonts w:cs="Arial"/>
          <w:color w:val="auto"/>
          <w:sz w:val="20"/>
          <w:u w:val="none"/>
        </w:rPr>
        <w:t xml:space="preserve"> requirements.  Such schedule to be consistent with </w:t>
      </w:r>
      <w:bookmarkStart w:id="186" w:name="_DV_C384"/>
      <w:bookmarkStart w:id="187" w:name="OLE_LINK11"/>
      <w:bookmarkStart w:id="188" w:name="OLE_LINK12"/>
      <w:bookmarkEnd w:id="185"/>
      <w:r w:rsidR="00AF3F4A" w:rsidRPr="001C389A">
        <w:rPr>
          <w:rStyle w:val="DeltaViewInsertion"/>
          <w:rFonts w:cs="Arial"/>
          <w:color w:val="auto"/>
          <w:sz w:val="20"/>
          <w:u w:val="none"/>
        </w:rPr>
        <w:t xml:space="preserve">Appendix </w:t>
      </w:r>
      <w:r w:rsidR="007E59DD" w:rsidRPr="001C389A">
        <w:rPr>
          <w:rStyle w:val="DeltaViewInsertion"/>
          <w:rFonts w:cs="Arial"/>
          <w:color w:val="auto"/>
          <w:sz w:val="20"/>
          <w:u w:val="none"/>
        </w:rPr>
        <w:t>ECP.A.5</w:t>
      </w:r>
      <w:r w:rsidR="00AF3F4A" w:rsidRPr="001C389A">
        <w:rPr>
          <w:rStyle w:val="DeltaViewInsertion"/>
          <w:rFonts w:cs="Arial"/>
          <w:color w:val="auto"/>
          <w:sz w:val="20"/>
          <w:u w:val="none"/>
        </w:rPr>
        <w:t xml:space="preserve"> (in the case of </w:t>
      </w:r>
      <w:r w:rsidR="00157AB5" w:rsidRPr="001C389A">
        <w:rPr>
          <w:rStyle w:val="DeltaViewInsertion"/>
          <w:rFonts w:cs="Arial"/>
          <w:b/>
          <w:color w:val="auto"/>
          <w:sz w:val="20"/>
          <w:u w:val="none"/>
        </w:rPr>
        <w:t>Synchronous Power Generating Module</w:t>
      </w:r>
      <w:r w:rsidR="00B97D3C" w:rsidRPr="001C389A">
        <w:rPr>
          <w:rStyle w:val="DeltaViewInsertion"/>
          <w:rFonts w:cs="Arial"/>
          <w:b/>
          <w:color w:val="auto"/>
          <w:sz w:val="20"/>
          <w:u w:val="none"/>
        </w:rPr>
        <w:t>s</w:t>
      </w:r>
      <w:r w:rsidR="00AF3F4A" w:rsidRPr="001C389A">
        <w:rPr>
          <w:rStyle w:val="DeltaViewInsertion"/>
          <w:rFonts w:cs="Arial"/>
          <w:color w:val="auto"/>
          <w:sz w:val="20"/>
          <w:u w:val="none"/>
        </w:rPr>
        <w:t xml:space="preserve">) or Appendix </w:t>
      </w:r>
      <w:r w:rsidR="007E59DD" w:rsidRPr="001C389A">
        <w:rPr>
          <w:rStyle w:val="DeltaViewInsertion"/>
          <w:rFonts w:cs="Arial"/>
          <w:color w:val="auto"/>
          <w:sz w:val="20"/>
          <w:u w:val="none"/>
        </w:rPr>
        <w:t>ECP.A.6</w:t>
      </w:r>
      <w:r w:rsidR="00AF3F4A" w:rsidRPr="001C389A">
        <w:rPr>
          <w:rStyle w:val="DeltaViewInsertion"/>
          <w:rFonts w:cs="Arial"/>
          <w:color w:val="auto"/>
          <w:sz w:val="20"/>
          <w:u w:val="none"/>
        </w:rPr>
        <w:t xml:space="preserve"> (in the case of </w:t>
      </w:r>
      <w:r w:rsidR="00AF3F4A" w:rsidRPr="001C389A">
        <w:rPr>
          <w:rStyle w:val="DeltaViewInsertion"/>
          <w:rFonts w:cs="Arial"/>
          <w:b/>
          <w:color w:val="auto"/>
          <w:sz w:val="20"/>
          <w:u w:val="none"/>
        </w:rPr>
        <w:t xml:space="preserve">Power Park </w:t>
      </w:r>
      <w:r w:rsidR="00AF3F4A" w:rsidRPr="001C389A">
        <w:rPr>
          <w:rStyle w:val="DeltaViewInsertion"/>
          <w:rFonts w:cs="Arial"/>
          <w:color w:val="auto"/>
          <w:sz w:val="20"/>
          <w:u w:val="none"/>
        </w:rPr>
        <w:t>Modules</w:t>
      </w:r>
      <w:r w:rsidR="000A46B0" w:rsidRPr="001C389A">
        <w:rPr>
          <w:rStyle w:val="DeltaViewInsertion"/>
          <w:rFonts w:cs="Arial"/>
          <w:color w:val="auto"/>
          <w:sz w:val="20"/>
          <w:u w:val="none"/>
        </w:rPr>
        <w:t xml:space="preserve"> and </w:t>
      </w:r>
      <w:r w:rsidR="000A46B0" w:rsidRPr="001C389A">
        <w:rPr>
          <w:rStyle w:val="DeltaViewInsertion"/>
          <w:rFonts w:cs="Arial"/>
          <w:b/>
          <w:color w:val="auto"/>
          <w:sz w:val="20"/>
          <w:u w:val="none"/>
        </w:rPr>
        <w:t>OTSUA</w:t>
      </w:r>
      <w:r w:rsidR="000A46B0" w:rsidRPr="001C389A">
        <w:rPr>
          <w:rStyle w:val="DeltaViewInsertion"/>
          <w:rFonts w:cs="Arial"/>
          <w:color w:val="auto"/>
          <w:sz w:val="20"/>
          <w:u w:val="none"/>
        </w:rPr>
        <w:t xml:space="preserve"> as applicable</w:t>
      </w:r>
      <w:r w:rsidR="00AF3F4A" w:rsidRPr="001C389A">
        <w:rPr>
          <w:rStyle w:val="DeltaViewInsertion"/>
          <w:rFonts w:cs="Arial"/>
          <w:color w:val="auto"/>
          <w:sz w:val="20"/>
          <w:u w:val="none"/>
        </w:rPr>
        <w:t>)</w:t>
      </w:r>
      <w:r w:rsidR="00604123" w:rsidRPr="001C389A">
        <w:rPr>
          <w:rStyle w:val="DeltaViewInsertion"/>
          <w:rFonts w:cs="Arial"/>
          <w:color w:val="auto"/>
          <w:sz w:val="20"/>
          <w:u w:val="none"/>
        </w:rPr>
        <w:t xml:space="preserve"> or Appendix ECP.A.7 (in the case of </w:t>
      </w:r>
      <w:r w:rsidR="00604123" w:rsidRPr="001C389A">
        <w:rPr>
          <w:rStyle w:val="DeltaViewInsertion"/>
          <w:rFonts w:cs="Arial"/>
          <w:b/>
          <w:color w:val="auto"/>
          <w:sz w:val="20"/>
          <w:u w:val="none"/>
        </w:rPr>
        <w:t>HVDC Equipment</w:t>
      </w:r>
      <w:r w:rsidR="00AF3F4A" w:rsidRPr="001C389A">
        <w:rPr>
          <w:rStyle w:val="DeltaViewInsertion"/>
          <w:rFonts w:cs="Arial"/>
          <w:color w:val="auto"/>
          <w:sz w:val="20"/>
          <w:u w:val="none"/>
        </w:rPr>
        <w:t>; and</w:t>
      </w:r>
      <w:bookmarkEnd w:id="186"/>
      <w:bookmarkEnd w:id="187"/>
      <w:bookmarkEnd w:id="188"/>
    </w:p>
    <w:p w14:paraId="0EF68577" w14:textId="77777777" w:rsidR="00AF3F4A" w:rsidRPr="001C389A" w:rsidRDefault="00AF3F4A" w:rsidP="00AF3F4A">
      <w:pPr>
        <w:ind w:left="1620"/>
        <w:rPr>
          <w:rFonts w:cs="Arial"/>
          <w:sz w:val="20"/>
        </w:rPr>
      </w:pPr>
      <w:bookmarkStart w:id="189" w:name="_DV_C385"/>
    </w:p>
    <w:p w14:paraId="226AE4F3" w14:textId="77777777" w:rsidR="00AF3F4A" w:rsidRPr="001C389A" w:rsidRDefault="008224FD" w:rsidP="008224FD">
      <w:pPr>
        <w:autoSpaceDE w:val="0"/>
        <w:autoSpaceDN w:val="0"/>
        <w:adjustRightInd w:val="0"/>
        <w:ind w:left="2268" w:hanging="648"/>
        <w:rPr>
          <w:rFonts w:cs="Arial"/>
          <w:sz w:val="20"/>
        </w:rPr>
      </w:pPr>
      <w:bookmarkStart w:id="190" w:name="_DV_C386"/>
      <w:bookmarkEnd w:id="189"/>
      <w:r w:rsidRPr="001C389A">
        <w:rPr>
          <w:rStyle w:val="DeltaViewInsertion"/>
          <w:rFonts w:cs="Arial"/>
          <w:color w:val="auto"/>
          <w:sz w:val="20"/>
          <w:u w:val="none"/>
        </w:rPr>
        <w:t>(f)</w:t>
      </w:r>
      <w:r w:rsidRPr="001C389A">
        <w:rPr>
          <w:rStyle w:val="DeltaViewInsertion"/>
          <w:rFonts w:cs="Arial"/>
          <w:color w:val="auto"/>
          <w:sz w:val="20"/>
          <w:u w:val="none"/>
        </w:rPr>
        <w:tab/>
      </w:r>
      <w:r w:rsidR="00AF3F4A" w:rsidRPr="001C389A">
        <w:rPr>
          <w:rStyle w:val="DeltaViewInsertion"/>
          <w:rFonts w:cs="Arial"/>
          <w:color w:val="auto"/>
          <w:sz w:val="20"/>
          <w:u w:val="none"/>
        </w:rPr>
        <w:t xml:space="preserve">an interim </w:t>
      </w:r>
      <w:r w:rsidR="00AF3F4A" w:rsidRPr="001C389A">
        <w:rPr>
          <w:rStyle w:val="DeltaViewInsertion"/>
          <w:rFonts w:cs="Arial"/>
          <w:b/>
          <w:color w:val="auto"/>
          <w:sz w:val="20"/>
          <w:u w:val="none"/>
        </w:rPr>
        <w:t xml:space="preserve">Compliance Statement </w:t>
      </w:r>
      <w:r w:rsidR="00AF3F4A" w:rsidRPr="001C389A">
        <w:rPr>
          <w:rStyle w:val="DeltaViewInsertion"/>
          <w:rFonts w:cs="Arial"/>
          <w:color w:val="auto"/>
          <w:sz w:val="20"/>
          <w:u w:val="none"/>
        </w:rPr>
        <w:t xml:space="preserve">and a </w:t>
      </w:r>
      <w:r w:rsidR="00AF3F4A" w:rsidRPr="001C389A">
        <w:rPr>
          <w:rStyle w:val="DeltaViewInsertion"/>
          <w:rFonts w:cs="Arial"/>
          <w:b/>
          <w:color w:val="auto"/>
          <w:sz w:val="20"/>
          <w:u w:val="none"/>
        </w:rPr>
        <w:t>User Self Certification of Compliance</w:t>
      </w:r>
      <w:r w:rsidR="00AF3F4A" w:rsidRPr="001C389A">
        <w:rPr>
          <w:rStyle w:val="DeltaViewInsertion"/>
          <w:rFonts w:cs="Arial"/>
          <w:color w:val="auto"/>
          <w:sz w:val="20"/>
          <w:u w:val="none"/>
        </w:rPr>
        <w:t xml:space="preserve"> completed by the </w:t>
      </w:r>
      <w:r w:rsidR="00D91CD5" w:rsidRPr="001C389A">
        <w:rPr>
          <w:rStyle w:val="DeltaViewInsertion"/>
          <w:rFonts w:cs="Arial"/>
          <w:b/>
          <w:color w:val="auto"/>
          <w:sz w:val="20"/>
          <w:u w:val="none"/>
        </w:rPr>
        <w:t>EU Code User</w:t>
      </w:r>
      <w:r w:rsidR="00AF3F4A" w:rsidRPr="001C389A">
        <w:rPr>
          <w:rStyle w:val="DeltaViewInsertion"/>
          <w:rFonts w:cs="Arial"/>
          <w:b/>
          <w:color w:val="auto"/>
          <w:sz w:val="20"/>
          <w:u w:val="none"/>
        </w:rPr>
        <w:t xml:space="preserve"> </w:t>
      </w:r>
      <w:r w:rsidR="00AF3F4A" w:rsidRPr="001C389A">
        <w:rPr>
          <w:rStyle w:val="DeltaViewInsertion"/>
          <w:rFonts w:cs="Arial"/>
          <w:color w:val="auto"/>
          <w:sz w:val="20"/>
          <w:u w:val="none"/>
        </w:rPr>
        <w:t xml:space="preserve">(including any </w:t>
      </w:r>
      <w:r w:rsidR="00AF3F4A" w:rsidRPr="001C389A">
        <w:rPr>
          <w:rStyle w:val="DeltaViewInsertion"/>
          <w:rFonts w:cs="Arial"/>
          <w:b/>
          <w:color w:val="auto"/>
          <w:sz w:val="20"/>
          <w:u w:val="none"/>
        </w:rPr>
        <w:t>Unresolved Issues</w:t>
      </w:r>
      <w:r w:rsidR="00AF3F4A" w:rsidRPr="001C389A">
        <w:rPr>
          <w:rStyle w:val="DeltaViewInsertion"/>
          <w:rFonts w:cs="Arial"/>
          <w:color w:val="auto"/>
          <w:sz w:val="20"/>
          <w:u w:val="none"/>
        </w:rPr>
        <w:t>)</w:t>
      </w:r>
      <w:r w:rsidR="00AF3F4A" w:rsidRPr="001C389A">
        <w:rPr>
          <w:rStyle w:val="DeltaViewInsertion"/>
          <w:rFonts w:cs="Arial"/>
          <w:b/>
          <w:color w:val="auto"/>
          <w:sz w:val="20"/>
          <w:u w:val="none"/>
        </w:rPr>
        <w:t xml:space="preserve"> </w:t>
      </w:r>
      <w:r w:rsidR="00AF3F4A" w:rsidRPr="001C389A">
        <w:rPr>
          <w:rStyle w:val="DeltaViewInsertion"/>
          <w:rFonts w:cs="Arial"/>
          <w:color w:val="auto"/>
          <w:sz w:val="20"/>
          <w:u w:val="none"/>
        </w:rPr>
        <w:t xml:space="preserve">against the relevant </w:t>
      </w:r>
      <w:r w:rsidR="00AF3F4A" w:rsidRPr="001C389A">
        <w:rPr>
          <w:rStyle w:val="DeltaViewInsertion"/>
          <w:rFonts w:cs="Arial"/>
          <w:b/>
          <w:color w:val="auto"/>
          <w:sz w:val="20"/>
          <w:u w:val="none"/>
        </w:rPr>
        <w:t>Grid Code</w:t>
      </w:r>
      <w:r w:rsidR="00AF3F4A" w:rsidRPr="001C389A">
        <w:rPr>
          <w:rStyle w:val="DeltaViewInsertion"/>
          <w:rFonts w:cs="Arial"/>
          <w:color w:val="auto"/>
          <w:sz w:val="20"/>
          <w:u w:val="none"/>
        </w:rPr>
        <w:t xml:space="preserve"> requirements including details of any requirements that the </w:t>
      </w:r>
      <w:r w:rsidR="00AF3F4A" w:rsidRPr="001C389A">
        <w:rPr>
          <w:rStyle w:val="DeltaViewInsertion"/>
          <w:rFonts w:cs="Arial"/>
          <w:b/>
          <w:color w:val="auto"/>
          <w:sz w:val="20"/>
          <w:u w:val="none"/>
        </w:rPr>
        <w:t>Generator</w:t>
      </w:r>
      <w:r w:rsidR="00AF3F4A"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AF3F4A" w:rsidRPr="001C389A">
        <w:rPr>
          <w:rStyle w:val="DeltaViewInsertion"/>
          <w:rFonts w:cs="Arial"/>
          <w:color w:val="auto"/>
          <w:sz w:val="20"/>
          <w:u w:val="none"/>
        </w:rPr>
        <w:t xml:space="preserve"> has identified that will not or may not be met or demonstrated. </w:t>
      </w:r>
      <w:bookmarkEnd w:id="190"/>
    </w:p>
    <w:p w14:paraId="79DDF306" w14:textId="77777777" w:rsidR="00AF3F4A" w:rsidRPr="001C389A" w:rsidRDefault="00AF3F4A" w:rsidP="00AF3F4A">
      <w:pPr>
        <w:rPr>
          <w:rFonts w:cs="Arial"/>
          <w:sz w:val="20"/>
        </w:rPr>
      </w:pPr>
    </w:p>
    <w:p w14:paraId="52C12896" w14:textId="77777777" w:rsidR="00540013" w:rsidRPr="001C389A" w:rsidRDefault="002F5F51" w:rsidP="00540013">
      <w:pPr>
        <w:tabs>
          <w:tab w:val="left" w:pos="1566"/>
          <w:tab w:val="left" w:pos="2286"/>
          <w:tab w:val="left" w:pos="2736"/>
          <w:tab w:val="left" w:pos="3600"/>
          <w:tab w:val="left" w:pos="4608"/>
          <w:tab w:val="left" w:pos="5904"/>
        </w:tabs>
        <w:ind w:left="1566" w:hanging="1566"/>
        <w:rPr>
          <w:rFonts w:cs="Arial"/>
          <w:sz w:val="20"/>
        </w:rPr>
      </w:pPr>
      <w:bookmarkStart w:id="191" w:name="_DV_C366"/>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E60B54" w:rsidRPr="001C389A">
        <w:rPr>
          <w:rStyle w:val="DeltaViewInsertion"/>
          <w:rFonts w:cs="Arial"/>
          <w:color w:val="auto"/>
          <w:sz w:val="20"/>
          <w:u w:val="none"/>
        </w:rPr>
        <w:t>3</w:t>
      </w:r>
      <w:r w:rsidR="008E0ADF" w:rsidRPr="001C389A">
        <w:rPr>
          <w:rStyle w:val="DeltaViewInsertion"/>
          <w:rFonts w:cs="Arial"/>
          <w:color w:val="auto"/>
          <w:sz w:val="20"/>
          <w:u w:val="none"/>
        </w:rPr>
        <w:t>.2</w:t>
      </w:r>
      <w:r w:rsidR="00540013" w:rsidRPr="001C389A">
        <w:rPr>
          <w:rStyle w:val="DeltaViewInsertion"/>
          <w:rFonts w:cs="Arial"/>
          <w:color w:val="auto"/>
          <w:sz w:val="20"/>
          <w:u w:val="none"/>
        </w:rPr>
        <w:tab/>
        <w:t xml:space="preserve">The items referred to in </w:t>
      </w:r>
      <w:r w:rsidRPr="001C389A">
        <w:rPr>
          <w:rStyle w:val="DeltaViewInsertion"/>
          <w:rFonts w:cs="Arial"/>
          <w:color w:val="auto"/>
          <w:sz w:val="20"/>
          <w:u w:val="none"/>
        </w:rPr>
        <w:t>ECP</w:t>
      </w:r>
      <w:r w:rsidR="00540013" w:rsidRPr="001C389A">
        <w:rPr>
          <w:rStyle w:val="DeltaViewInsertion"/>
          <w:rFonts w:cs="Arial"/>
          <w:color w:val="auto"/>
          <w:sz w:val="20"/>
          <w:u w:val="none"/>
        </w:rPr>
        <w:t>.</w:t>
      </w:r>
      <w:r w:rsidR="00D31A41" w:rsidRPr="001C389A">
        <w:rPr>
          <w:rStyle w:val="DeltaViewInsertion"/>
          <w:rFonts w:cs="Arial"/>
          <w:color w:val="auto"/>
          <w:sz w:val="20"/>
          <w:u w:val="none"/>
        </w:rPr>
        <w:t>6.3</w:t>
      </w:r>
      <w:r w:rsidR="00540013" w:rsidRPr="001C389A">
        <w:rPr>
          <w:rStyle w:val="DeltaViewInsertion"/>
          <w:rFonts w:cs="Arial"/>
          <w:color w:val="auto"/>
          <w:sz w:val="20"/>
          <w:u w:val="none"/>
        </w:rPr>
        <w:t xml:space="preserve">.3 shall be submitted by the </w:t>
      </w:r>
      <w:r w:rsidR="00540013" w:rsidRPr="001C389A">
        <w:rPr>
          <w:rStyle w:val="DeltaViewInsertion"/>
          <w:rFonts w:cs="Arial"/>
          <w:b/>
          <w:color w:val="auto"/>
          <w:sz w:val="20"/>
          <w:u w:val="none"/>
        </w:rPr>
        <w:t xml:space="preserve">Generator </w:t>
      </w:r>
      <w:r w:rsidR="00540013"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40013" w:rsidRPr="001C389A">
        <w:rPr>
          <w:rStyle w:val="DeltaViewInsertion"/>
          <w:rFonts w:cs="Arial"/>
          <w:color w:val="auto"/>
          <w:sz w:val="20"/>
          <w:u w:val="none"/>
        </w:rPr>
        <w:t xml:space="preserve"> using the </w:t>
      </w:r>
      <w:r w:rsidR="00540013" w:rsidRPr="001C389A">
        <w:rPr>
          <w:rStyle w:val="DeltaViewInsertion"/>
          <w:rFonts w:cs="Arial"/>
          <w:b/>
          <w:color w:val="auto"/>
          <w:sz w:val="20"/>
          <w:u w:val="none"/>
        </w:rPr>
        <w:t>User Data File Structure</w:t>
      </w:r>
      <w:r w:rsidR="00540013" w:rsidRPr="001C389A">
        <w:rPr>
          <w:rStyle w:val="DeltaViewInsertion"/>
          <w:rFonts w:cs="Arial"/>
          <w:color w:val="auto"/>
          <w:sz w:val="20"/>
          <w:u w:val="none"/>
        </w:rPr>
        <w:t xml:space="preserve">.  </w:t>
      </w:r>
      <w:bookmarkEnd w:id="191"/>
    </w:p>
    <w:p w14:paraId="573EE2A0" w14:textId="77777777" w:rsidR="00896ED3" w:rsidRPr="001C389A" w:rsidRDefault="00896ED3" w:rsidP="000C41A7">
      <w:pPr>
        <w:tabs>
          <w:tab w:val="left" w:pos="1566"/>
          <w:tab w:val="left" w:pos="2286"/>
          <w:tab w:val="left" w:pos="2736"/>
          <w:tab w:val="left" w:pos="3600"/>
          <w:tab w:val="left" w:pos="4608"/>
          <w:tab w:val="left" w:pos="5904"/>
        </w:tabs>
        <w:rPr>
          <w:rFonts w:cs="Arial"/>
          <w:sz w:val="20"/>
        </w:rPr>
      </w:pPr>
    </w:p>
    <w:p w14:paraId="2288EFB1" w14:textId="77777777" w:rsidR="000C41A7" w:rsidRPr="001C389A" w:rsidRDefault="002F5F51" w:rsidP="006B0955">
      <w:pPr>
        <w:tabs>
          <w:tab w:val="left" w:pos="1566"/>
          <w:tab w:val="left" w:pos="2268"/>
          <w:tab w:val="left" w:pos="2736"/>
          <w:tab w:val="left" w:pos="3600"/>
          <w:tab w:val="left" w:pos="4608"/>
          <w:tab w:val="left" w:pos="5904"/>
        </w:tabs>
        <w:ind w:left="1560" w:hanging="1560"/>
        <w:rPr>
          <w:rFonts w:cs="Arial"/>
          <w:sz w:val="20"/>
        </w:rPr>
      </w:pPr>
      <w:bookmarkStart w:id="192" w:name="_DV_C180"/>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E60B54" w:rsidRPr="001C389A">
        <w:rPr>
          <w:rStyle w:val="DeltaViewInsertion"/>
          <w:rFonts w:cs="Arial"/>
          <w:color w:val="auto"/>
          <w:sz w:val="20"/>
          <w:u w:val="none"/>
        </w:rPr>
        <w:t>4</w:t>
      </w:r>
      <w:r w:rsidR="000C41A7" w:rsidRPr="001C389A">
        <w:rPr>
          <w:rStyle w:val="DeltaViewInsertion"/>
          <w:rFonts w:cs="Arial"/>
          <w:color w:val="auto"/>
          <w:sz w:val="20"/>
          <w:u w:val="none"/>
        </w:rPr>
        <w:tab/>
      </w:r>
      <w:bookmarkStart w:id="193" w:name="_DV_C181"/>
      <w:bookmarkEnd w:id="192"/>
      <w:r w:rsidR="000C41A7" w:rsidRPr="001C389A">
        <w:rPr>
          <w:rStyle w:val="DeltaViewInsertion"/>
          <w:rFonts w:cs="Arial"/>
          <w:color w:val="auto"/>
          <w:sz w:val="20"/>
          <w:u w:val="none"/>
        </w:rPr>
        <w:tab/>
        <w:t xml:space="preserve">No </w:t>
      </w:r>
      <w:r w:rsidR="00AE3ADD" w:rsidRPr="001C389A">
        <w:rPr>
          <w:rStyle w:val="DeltaViewInsertion"/>
          <w:rFonts w:cs="Arial"/>
          <w:b/>
          <w:color w:val="auto"/>
          <w:sz w:val="20"/>
          <w:u w:val="none"/>
        </w:rPr>
        <w:t xml:space="preserve">Power </w:t>
      </w:r>
      <w:r w:rsidR="006472C1" w:rsidRPr="001C389A">
        <w:rPr>
          <w:rStyle w:val="DeltaViewInsertion"/>
          <w:rFonts w:cs="Arial"/>
          <w:b/>
          <w:color w:val="auto"/>
          <w:sz w:val="20"/>
          <w:u w:val="none"/>
        </w:rPr>
        <w:t>G</w:t>
      </w:r>
      <w:r w:rsidR="00AE3ADD" w:rsidRPr="001C389A">
        <w:rPr>
          <w:rStyle w:val="DeltaViewInsertion"/>
          <w:rFonts w:cs="Arial"/>
          <w:b/>
          <w:color w:val="auto"/>
          <w:sz w:val="20"/>
          <w:u w:val="none"/>
        </w:rPr>
        <w:t xml:space="preserve">enerating </w:t>
      </w:r>
      <w:r w:rsidR="006472C1" w:rsidRPr="001C389A">
        <w:rPr>
          <w:rStyle w:val="DeltaViewInsertion"/>
          <w:rFonts w:cs="Arial"/>
          <w:b/>
          <w:color w:val="auto"/>
          <w:sz w:val="20"/>
          <w:u w:val="none"/>
        </w:rPr>
        <w:t>M</w:t>
      </w:r>
      <w:r w:rsidR="00AE3ADD" w:rsidRPr="001C389A">
        <w:rPr>
          <w:rStyle w:val="DeltaViewInsertion"/>
          <w:rFonts w:cs="Arial"/>
          <w:b/>
          <w:color w:val="auto"/>
          <w:sz w:val="20"/>
          <w:u w:val="none"/>
        </w:rPr>
        <w:t xml:space="preserve">odule </w:t>
      </w:r>
      <w:r w:rsidR="00604123" w:rsidRPr="001C389A">
        <w:rPr>
          <w:rStyle w:val="DeltaViewInsertion"/>
          <w:rFonts w:cs="Arial"/>
          <w:color w:val="auto"/>
          <w:sz w:val="20"/>
          <w:u w:val="none"/>
        </w:rPr>
        <w:t>or</w:t>
      </w:r>
      <w:r w:rsidR="00604123" w:rsidRPr="001C389A">
        <w:rPr>
          <w:rStyle w:val="DeltaViewInsertion"/>
          <w:rFonts w:cs="Arial"/>
          <w:b/>
          <w:color w:val="auto"/>
          <w:sz w:val="20"/>
          <w:u w:val="none"/>
        </w:rPr>
        <w:t xml:space="preserve"> HVDC Equipment </w:t>
      </w:r>
      <w:r w:rsidR="000C41A7" w:rsidRPr="001C389A">
        <w:rPr>
          <w:rStyle w:val="DeltaViewInsertion"/>
          <w:rFonts w:cs="Arial"/>
          <w:color w:val="auto"/>
          <w:sz w:val="20"/>
          <w:u w:val="none"/>
        </w:rPr>
        <w:t xml:space="preserve">shall be </w:t>
      </w:r>
      <w:r w:rsidR="000C41A7" w:rsidRPr="001C389A">
        <w:rPr>
          <w:rStyle w:val="DeltaViewInsertion"/>
          <w:rFonts w:cs="Arial"/>
          <w:b/>
          <w:color w:val="auto"/>
          <w:sz w:val="20"/>
          <w:u w:val="none"/>
        </w:rPr>
        <w:t xml:space="preserve">Synchronised </w:t>
      </w:r>
      <w:r w:rsidR="000C41A7" w:rsidRPr="001C389A">
        <w:rPr>
          <w:rStyle w:val="DeltaViewInsertion"/>
          <w:rFonts w:cs="Arial"/>
          <w:color w:val="auto"/>
          <w:sz w:val="20"/>
          <w:u w:val="none"/>
        </w:rPr>
        <w:t>to the</w:t>
      </w:r>
      <w:r w:rsidR="000C41A7" w:rsidRPr="001C389A">
        <w:rPr>
          <w:rStyle w:val="DeltaViewInsertion"/>
          <w:rFonts w:cs="Arial"/>
          <w:b/>
          <w:color w:val="auto"/>
          <w:sz w:val="20"/>
          <w:u w:val="none"/>
        </w:rPr>
        <w:t xml:space="preserve"> </w:t>
      </w:r>
      <w:r w:rsidR="006B0955" w:rsidRPr="001C389A">
        <w:rPr>
          <w:rStyle w:val="DeltaViewInsertion"/>
          <w:rFonts w:cs="Arial"/>
          <w:b/>
          <w:color w:val="auto"/>
          <w:sz w:val="20"/>
          <w:u w:val="none"/>
        </w:rPr>
        <w:t>Total</w:t>
      </w:r>
      <w:r w:rsidR="000C41A7" w:rsidRPr="001C389A">
        <w:rPr>
          <w:rStyle w:val="DeltaViewInsertion"/>
          <w:rFonts w:cs="Arial"/>
          <w:b/>
          <w:color w:val="auto"/>
          <w:sz w:val="20"/>
          <w:u w:val="none"/>
        </w:rPr>
        <w:t xml:space="preserve"> System</w:t>
      </w:r>
      <w:r w:rsidR="000C41A7" w:rsidRPr="001C389A">
        <w:rPr>
          <w:rStyle w:val="DeltaViewInsertion"/>
          <w:rFonts w:cs="Arial"/>
          <w:color w:val="auto"/>
          <w:sz w:val="20"/>
          <w:u w:val="none"/>
        </w:rPr>
        <w:t xml:space="preserve"> </w:t>
      </w:r>
      <w:r w:rsidR="000A46B0" w:rsidRPr="001C389A">
        <w:rPr>
          <w:rStyle w:val="DeltaViewInsertion"/>
          <w:rFonts w:cs="Arial"/>
          <w:color w:val="auto"/>
          <w:sz w:val="20"/>
          <w:u w:val="none"/>
        </w:rPr>
        <w:t xml:space="preserve">(and for the avoidance of doubt, dynamically controlled </w:t>
      </w:r>
      <w:r w:rsidR="000A46B0" w:rsidRPr="001C389A">
        <w:rPr>
          <w:rStyle w:val="DeltaViewInsertion"/>
          <w:rFonts w:cs="Arial"/>
          <w:b/>
          <w:color w:val="auto"/>
          <w:sz w:val="20"/>
          <w:u w:val="none"/>
        </w:rPr>
        <w:t>OTSUA</w:t>
      </w:r>
      <w:r w:rsidR="000A46B0" w:rsidRPr="001C389A">
        <w:rPr>
          <w:rStyle w:val="DeltaViewInsertion"/>
          <w:rFonts w:cs="Arial"/>
          <w:color w:val="auto"/>
          <w:sz w:val="20"/>
          <w:u w:val="none"/>
        </w:rPr>
        <w:t xml:space="preserve"> will not be able to transmit) </w:t>
      </w:r>
      <w:r w:rsidR="000C41A7" w:rsidRPr="001C389A">
        <w:rPr>
          <w:rStyle w:val="DeltaViewInsertion"/>
          <w:rFonts w:cs="Arial"/>
          <w:color w:val="auto"/>
          <w:sz w:val="20"/>
          <w:u w:val="none"/>
        </w:rPr>
        <w:t>until</w:t>
      </w:r>
      <w:r w:rsidR="00585705" w:rsidRPr="001C389A">
        <w:rPr>
          <w:rStyle w:val="DeltaViewInsertion"/>
          <w:rFonts w:cs="Arial"/>
          <w:color w:val="auto"/>
          <w:sz w:val="20"/>
          <w:u w:val="none"/>
        </w:rPr>
        <w:t xml:space="preserve"> the later of</w:t>
      </w:r>
      <w:r w:rsidR="000C41A7" w:rsidRPr="001C389A">
        <w:rPr>
          <w:rStyle w:val="DeltaViewInsertion"/>
          <w:rFonts w:cs="Arial"/>
          <w:color w:val="auto"/>
          <w:sz w:val="20"/>
          <w:u w:val="none"/>
        </w:rPr>
        <w:t>:</w:t>
      </w:r>
      <w:bookmarkEnd w:id="193"/>
    </w:p>
    <w:p w14:paraId="7A600B6D" w14:textId="77777777" w:rsidR="000C41A7" w:rsidRPr="001C389A" w:rsidRDefault="000C41A7" w:rsidP="006B0955">
      <w:pPr>
        <w:tabs>
          <w:tab w:val="left" w:pos="2268"/>
          <w:tab w:val="left" w:pos="2977"/>
          <w:tab w:val="left" w:pos="3600"/>
          <w:tab w:val="left" w:pos="4608"/>
          <w:tab w:val="left" w:pos="5904"/>
        </w:tabs>
        <w:ind w:left="2268" w:hanging="850"/>
        <w:rPr>
          <w:rFonts w:cs="Arial"/>
          <w:sz w:val="20"/>
        </w:rPr>
      </w:pPr>
      <w:bookmarkStart w:id="194" w:name="_DV_C182"/>
    </w:p>
    <w:bookmarkEnd w:id="194"/>
    <w:p w14:paraId="51A3424B" w14:textId="7DDF443A" w:rsidR="000C41A7" w:rsidRPr="001C389A" w:rsidRDefault="006B3797" w:rsidP="006B0955">
      <w:pPr>
        <w:tabs>
          <w:tab w:val="left" w:pos="2268"/>
          <w:tab w:val="left" w:pos="2977"/>
          <w:tab w:val="left" w:pos="3600"/>
          <w:tab w:val="left" w:pos="4608"/>
          <w:tab w:val="left" w:pos="5904"/>
        </w:tabs>
        <w:autoSpaceDE w:val="0"/>
        <w:autoSpaceDN w:val="0"/>
        <w:adjustRightInd w:val="0"/>
        <w:ind w:left="2268" w:hanging="708"/>
        <w:rPr>
          <w:rFonts w:cs="Arial"/>
          <w:sz w:val="20"/>
        </w:rPr>
      </w:pPr>
      <w:r w:rsidRPr="001C389A">
        <w:rPr>
          <w:rStyle w:val="DeltaViewInsertion"/>
          <w:rFonts w:cs="Arial"/>
          <w:color w:val="auto"/>
          <w:sz w:val="20"/>
          <w:u w:val="none"/>
        </w:rPr>
        <w:t>(</w:t>
      </w:r>
      <w:r w:rsidR="006B0955" w:rsidRPr="001C389A">
        <w:rPr>
          <w:rStyle w:val="DeltaViewInsertion"/>
          <w:rFonts w:cs="Arial"/>
          <w:color w:val="auto"/>
          <w:sz w:val="20"/>
          <w:u w:val="none"/>
        </w:rPr>
        <w:t>a</w:t>
      </w:r>
      <w:r w:rsidRPr="001C389A">
        <w:rPr>
          <w:rStyle w:val="DeltaViewInsertion"/>
          <w:rFonts w:cs="Arial"/>
          <w:color w:val="auto"/>
          <w:sz w:val="20"/>
          <w:u w:val="none"/>
        </w:rPr>
        <w:t>)</w:t>
      </w:r>
      <w:r w:rsidRPr="001C389A">
        <w:rPr>
          <w:rStyle w:val="DeltaViewInsertion"/>
          <w:rFonts w:cs="Arial"/>
          <w:color w:val="auto"/>
          <w:sz w:val="20"/>
          <w:u w:val="none"/>
        </w:rPr>
        <w:tab/>
      </w:r>
      <w:bookmarkStart w:id="195" w:name="_DV_C183"/>
      <w:r w:rsidR="000C41A7" w:rsidRPr="001C389A">
        <w:rPr>
          <w:rStyle w:val="DeltaViewInsertion"/>
          <w:rFonts w:cs="Arial"/>
          <w:color w:val="auto"/>
          <w:sz w:val="20"/>
          <w:u w:val="none"/>
        </w:rPr>
        <w:t xml:space="preserve">the date specified by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in the </w:t>
      </w:r>
      <w:r w:rsidR="000C41A7" w:rsidRPr="001C389A">
        <w:rPr>
          <w:rStyle w:val="DeltaViewInsertion"/>
          <w:rFonts w:cs="Arial"/>
          <w:b/>
          <w:color w:val="auto"/>
          <w:sz w:val="20"/>
          <w:u w:val="none"/>
        </w:rPr>
        <w:t>Interim</w:t>
      </w:r>
      <w:r w:rsidR="000C41A7" w:rsidRPr="001C389A">
        <w:rPr>
          <w:rStyle w:val="DeltaViewInsertion"/>
          <w:rFonts w:cs="Arial"/>
          <w:color w:val="auto"/>
          <w:sz w:val="20"/>
          <w:u w:val="none"/>
        </w:rPr>
        <w:t xml:space="preserve"> </w:t>
      </w:r>
      <w:r w:rsidR="000C41A7" w:rsidRPr="001C389A">
        <w:rPr>
          <w:rStyle w:val="DeltaViewInsertion"/>
          <w:rFonts w:cs="Arial"/>
          <w:b/>
          <w:color w:val="auto"/>
          <w:sz w:val="20"/>
          <w:u w:val="none"/>
        </w:rPr>
        <w:t xml:space="preserve">Operational Notification </w:t>
      </w:r>
      <w:r w:rsidR="000C41A7" w:rsidRPr="001C389A">
        <w:rPr>
          <w:rStyle w:val="DeltaViewInsertion"/>
          <w:rFonts w:cs="Arial"/>
          <w:color w:val="auto"/>
          <w:sz w:val="20"/>
          <w:u w:val="none"/>
        </w:rPr>
        <w:t>issued in respect of</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the</w:t>
      </w:r>
      <w:r w:rsidR="000C41A7" w:rsidRPr="001C389A">
        <w:rPr>
          <w:rStyle w:val="DeltaViewInsertion"/>
          <w:rFonts w:cs="Arial"/>
          <w:b/>
          <w:color w:val="auto"/>
          <w:sz w:val="20"/>
          <w:u w:val="none"/>
        </w:rPr>
        <w:t xml:space="preserve"> </w:t>
      </w:r>
      <w:r w:rsidR="00050509" w:rsidRPr="001C389A">
        <w:rPr>
          <w:rStyle w:val="DeltaViewInsertion"/>
          <w:rFonts w:cs="Arial"/>
          <w:b/>
          <w:color w:val="auto"/>
          <w:sz w:val="20"/>
          <w:u w:val="none"/>
        </w:rPr>
        <w:t xml:space="preserve">Power Generating </w:t>
      </w:r>
      <w:r w:rsidR="000C41A7" w:rsidRPr="001C389A">
        <w:rPr>
          <w:rStyle w:val="DeltaViewInsertion"/>
          <w:rFonts w:cs="Arial"/>
          <w:b/>
          <w:color w:val="auto"/>
          <w:sz w:val="20"/>
          <w:u w:val="none"/>
        </w:rPr>
        <w:t xml:space="preserve">Module(s) </w:t>
      </w:r>
      <w:r w:rsidR="000C41A7" w:rsidRPr="001C389A">
        <w:rPr>
          <w:rStyle w:val="DeltaViewInsertion"/>
          <w:rFonts w:cs="Arial"/>
          <w:color w:val="auto"/>
          <w:sz w:val="20"/>
          <w:u w:val="none"/>
        </w:rPr>
        <w:t xml:space="preserve">or </w:t>
      </w:r>
      <w:r w:rsidR="00050509" w:rsidRPr="001C389A">
        <w:rPr>
          <w:rStyle w:val="DeltaViewInsertion"/>
          <w:rFonts w:cs="Arial"/>
          <w:b/>
          <w:color w:val="auto"/>
          <w:sz w:val="20"/>
          <w:u w:val="none"/>
        </w:rPr>
        <w:t>HV</w:t>
      </w:r>
      <w:r w:rsidR="000C41A7" w:rsidRPr="001C389A">
        <w:rPr>
          <w:rStyle w:val="DeltaViewInsertion"/>
          <w:rFonts w:cs="Arial"/>
          <w:b/>
          <w:color w:val="auto"/>
          <w:sz w:val="20"/>
          <w:u w:val="none"/>
        </w:rPr>
        <w:t>DC</w:t>
      </w:r>
      <w:r w:rsidR="00050509" w:rsidRPr="001C389A">
        <w:rPr>
          <w:rStyle w:val="DeltaViewInsertion"/>
          <w:rFonts w:cs="Arial"/>
          <w:b/>
          <w:color w:val="auto"/>
          <w:sz w:val="20"/>
          <w:u w:val="none"/>
        </w:rPr>
        <w:t xml:space="preserve"> Equipment</w:t>
      </w:r>
      <w:r w:rsidR="000A46B0" w:rsidRPr="001C389A">
        <w:rPr>
          <w:rStyle w:val="DeltaViewInsertion"/>
          <w:rFonts w:cs="Arial"/>
          <w:b/>
          <w:color w:val="auto"/>
          <w:sz w:val="20"/>
          <w:u w:val="none"/>
        </w:rPr>
        <w:t xml:space="preserve"> or </w:t>
      </w:r>
      <w:r w:rsidR="000A46B0" w:rsidRPr="001C389A">
        <w:rPr>
          <w:rStyle w:val="DeltaViewInsertion"/>
          <w:rFonts w:cs="Arial"/>
          <w:color w:val="auto"/>
          <w:sz w:val="20"/>
          <w:u w:val="none"/>
        </w:rPr>
        <w:t xml:space="preserve">dynamically controlled </w:t>
      </w:r>
      <w:r w:rsidR="000A46B0" w:rsidRPr="001C389A">
        <w:rPr>
          <w:rStyle w:val="DeltaViewInsertion"/>
          <w:rFonts w:cs="Arial"/>
          <w:b/>
          <w:color w:val="auto"/>
          <w:sz w:val="20"/>
          <w:u w:val="none"/>
        </w:rPr>
        <w:t>OTSUA</w:t>
      </w:r>
      <w:r w:rsidR="000C41A7" w:rsidRPr="001C389A">
        <w:rPr>
          <w:rStyle w:val="DeltaViewInsertion"/>
          <w:rFonts w:cs="Arial"/>
          <w:color w:val="auto"/>
          <w:sz w:val="20"/>
          <w:u w:val="none"/>
        </w:rPr>
        <w:t>;</w:t>
      </w:r>
      <w:r w:rsidR="0065764C" w:rsidRPr="001C389A">
        <w:rPr>
          <w:rStyle w:val="DeltaViewInsertion"/>
          <w:rFonts w:cs="Arial"/>
          <w:color w:val="auto"/>
          <w:sz w:val="20"/>
          <w:u w:val="none"/>
        </w:rPr>
        <w:t xml:space="preserve"> and,</w:t>
      </w:r>
      <w:r w:rsidR="000C41A7" w:rsidRPr="001C389A">
        <w:rPr>
          <w:rStyle w:val="DeltaViewInsertion"/>
          <w:rFonts w:cs="Arial"/>
          <w:b/>
          <w:color w:val="auto"/>
          <w:sz w:val="20"/>
          <w:u w:val="none"/>
        </w:rPr>
        <w:t xml:space="preserve"> </w:t>
      </w:r>
      <w:bookmarkEnd w:id="195"/>
    </w:p>
    <w:p w14:paraId="7F330E16" w14:textId="77777777" w:rsidR="000C41A7" w:rsidRPr="001C389A" w:rsidRDefault="000C41A7" w:rsidP="006B0955">
      <w:pPr>
        <w:tabs>
          <w:tab w:val="left" w:pos="2268"/>
          <w:tab w:val="left" w:pos="2977"/>
          <w:tab w:val="left" w:pos="3600"/>
          <w:tab w:val="left" w:pos="4608"/>
          <w:tab w:val="left" w:pos="5904"/>
        </w:tabs>
        <w:ind w:left="2268" w:hanging="850"/>
        <w:rPr>
          <w:rFonts w:cs="Arial"/>
          <w:sz w:val="20"/>
        </w:rPr>
      </w:pPr>
      <w:bookmarkStart w:id="196" w:name="_DV_C184"/>
    </w:p>
    <w:p w14:paraId="64B04FD6" w14:textId="77777777" w:rsidR="006B0955" w:rsidRPr="001C389A" w:rsidRDefault="006B0955" w:rsidP="006B0955">
      <w:pPr>
        <w:tabs>
          <w:tab w:val="num" w:pos="2268"/>
          <w:tab w:val="left" w:pos="3600"/>
          <w:tab w:val="left" w:pos="4608"/>
          <w:tab w:val="left" w:pos="5904"/>
        </w:tabs>
        <w:ind w:left="2268" w:hanging="708"/>
        <w:rPr>
          <w:rFonts w:cs="Arial"/>
          <w:b/>
          <w:i/>
          <w:sz w:val="20"/>
        </w:rPr>
      </w:pPr>
      <w:bookmarkStart w:id="197" w:name="_DV_C191"/>
      <w:r w:rsidRPr="001C389A">
        <w:rPr>
          <w:rStyle w:val="DeltaViewInsertion"/>
          <w:rFonts w:cs="Arial"/>
          <w:color w:val="auto"/>
          <w:sz w:val="20"/>
          <w:u w:val="none"/>
        </w:rPr>
        <w:t>(b)</w:t>
      </w:r>
      <w:r w:rsidRPr="001C389A">
        <w:rPr>
          <w:rStyle w:val="DeltaViewInsertion"/>
          <w:rFonts w:cs="Arial"/>
          <w:color w:val="auto"/>
          <w:sz w:val="20"/>
          <w:u w:val="none"/>
        </w:rPr>
        <w:tab/>
        <w:t xml:space="preserve">if </w:t>
      </w:r>
      <w:r w:rsidRPr="001C389A">
        <w:rPr>
          <w:rStyle w:val="DeltaViewInsertion"/>
          <w:rFonts w:cs="Arial"/>
          <w:b/>
          <w:color w:val="auto"/>
          <w:sz w:val="20"/>
          <w:u w:val="none"/>
        </w:rPr>
        <w:t>Embedded</w:t>
      </w:r>
      <w:r w:rsidRPr="001C389A">
        <w:rPr>
          <w:rStyle w:val="DeltaViewInsertion"/>
          <w:rFonts w:cs="Arial"/>
          <w:color w:val="auto"/>
          <w:sz w:val="20"/>
          <w:u w:val="none"/>
        </w:rPr>
        <w:t>, the date of receipt of a confirmation from the</w:t>
      </w:r>
      <w:r w:rsidRPr="001C389A">
        <w:rPr>
          <w:rStyle w:val="DeltaViewInsertion"/>
          <w:rFonts w:cs="Arial"/>
          <w:b/>
          <w:color w:val="auto"/>
          <w:sz w:val="20"/>
          <w:u w:val="none"/>
        </w:rPr>
        <w:t xml:space="preserve"> Network Operator</w:t>
      </w:r>
      <w:r w:rsidRPr="001C389A">
        <w:rPr>
          <w:rStyle w:val="DeltaViewInsertion"/>
          <w:rFonts w:cs="Arial"/>
          <w:color w:val="auto"/>
          <w:sz w:val="20"/>
          <w:u w:val="none"/>
        </w:rPr>
        <w:t xml:space="preserve"> in whose </w:t>
      </w:r>
      <w:r w:rsidRPr="001C389A">
        <w:rPr>
          <w:rStyle w:val="DeltaViewInsertion"/>
          <w:rFonts w:cs="Arial"/>
          <w:b/>
          <w:color w:val="auto"/>
          <w:sz w:val="20"/>
          <w:u w:val="none"/>
        </w:rPr>
        <w:t>System</w:t>
      </w:r>
      <w:r w:rsidRPr="001C389A">
        <w:rPr>
          <w:rStyle w:val="DeltaViewInsertion"/>
          <w:rFonts w:cs="Arial"/>
          <w:color w:val="auto"/>
          <w:sz w:val="20"/>
          <w:u w:val="none"/>
        </w:rPr>
        <w:t xml:space="preserve"> the </w:t>
      </w:r>
      <w:r w:rsidRPr="001C389A">
        <w:rPr>
          <w:rStyle w:val="DeltaViewInsertion"/>
          <w:rFonts w:cs="Arial"/>
          <w:b/>
          <w:color w:val="auto"/>
          <w:sz w:val="20"/>
          <w:u w:val="none"/>
        </w:rPr>
        <w:t>Plant and Apparatus</w:t>
      </w:r>
      <w:r w:rsidRPr="001C389A">
        <w:rPr>
          <w:rStyle w:val="DeltaViewInsertion"/>
          <w:rFonts w:cs="Arial"/>
          <w:color w:val="auto"/>
          <w:sz w:val="20"/>
          <w:u w:val="none"/>
        </w:rPr>
        <w:t xml:space="preserve"> is connected that it is acceptable to the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that the </w:t>
      </w:r>
      <w:r w:rsidRPr="001C389A">
        <w:rPr>
          <w:rStyle w:val="DeltaViewInsertion"/>
          <w:rFonts w:cs="Arial"/>
          <w:b/>
          <w:color w:val="auto"/>
          <w:sz w:val="20"/>
          <w:u w:val="none"/>
        </w:rPr>
        <w:t xml:space="preserve">Plant and Apparatus </w:t>
      </w:r>
      <w:r w:rsidRPr="001C389A">
        <w:rPr>
          <w:rStyle w:val="DeltaViewInsertion"/>
          <w:rFonts w:cs="Arial"/>
          <w:color w:val="auto"/>
          <w:sz w:val="20"/>
          <w:u w:val="none"/>
        </w:rPr>
        <w:t xml:space="preserve">be connected and </w:t>
      </w:r>
      <w:r w:rsidRPr="001C389A">
        <w:rPr>
          <w:rStyle w:val="DeltaViewInsertion"/>
          <w:rFonts w:cs="Arial"/>
          <w:b/>
          <w:color w:val="auto"/>
          <w:sz w:val="20"/>
          <w:u w:val="none"/>
        </w:rPr>
        <w:t>Synchronised</w:t>
      </w:r>
      <w:r w:rsidR="00585705" w:rsidRPr="001C389A">
        <w:rPr>
          <w:rStyle w:val="DeltaViewInsertion"/>
          <w:rFonts w:cs="Arial"/>
          <w:color w:val="auto"/>
          <w:sz w:val="20"/>
          <w:u w:val="none"/>
        </w:rPr>
        <w:t>; and,</w:t>
      </w:r>
      <w:r w:rsidRPr="001C389A">
        <w:rPr>
          <w:rStyle w:val="DeltaViewInsertion"/>
          <w:rFonts w:cs="Arial"/>
          <w:color w:val="auto"/>
          <w:sz w:val="20"/>
          <w:u w:val="none"/>
        </w:rPr>
        <w:t xml:space="preserve">  </w:t>
      </w:r>
      <w:bookmarkEnd w:id="197"/>
    </w:p>
    <w:p w14:paraId="5AF3A9AB" w14:textId="77777777" w:rsidR="006B0955" w:rsidRPr="001C389A" w:rsidRDefault="006B0955" w:rsidP="006B0955">
      <w:pPr>
        <w:tabs>
          <w:tab w:val="left" w:pos="2268"/>
          <w:tab w:val="left" w:pos="2977"/>
          <w:tab w:val="left" w:pos="3600"/>
          <w:tab w:val="left" w:pos="4608"/>
          <w:tab w:val="left" w:pos="5904"/>
        </w:tabs>
        <w:ind w:left="2268" w:hanging="850"/>
        <w:rPr>
          <w:rFonts w:cs="Arial"/>
          <w:sz w:val="20"/>
        </w:rPr>
      </w:pPr>
    </w:p>
    <w:p w14:paraId="50C0F8A9" w14:textId="0D235B94" w:rsidR="006B0955" w:rsidRPr="001C389A" w:rsidRDefault="006B3797" w:rsidP="006B0955">
      <w:pPr>
        <w:tabs>
          <w:tab w:val="left" w:pos="2268"/>
          <w:tab w:val="left" w:pos="2977"/>
          <w:tab w:val="left" w:pos="3600"/>
          <w:tab w:val="left" w:pos="4608"/>
          <w:tab w:val="left" w:pos="5904"/>
        </w:tabs>
        <w:ind w:left="2268" w:hanging="708"/>
        <w:rPr>
          <w:rFonts w:cs="Arial"/>
          <w:sz w:val="20"/>
        </w:rPr>
      </w:pPr>
      <w:bookmarkStart w:id="198" w:name="_DV_C185"/>
      <w:bookmarkEnd w:id="196"/>
      <w:r w:rsidRPr="001C389A">
        <w:rPr>
          <w:rStyle w:val="DeltaViewInsertion"/>
          <w:rFonts w:cs="Arial"/>
          <w:color w:val="auto"/>
          <w:sz w:val="20"/>
          <w:u w:val="none"/>
        </w:rPr>
        <w:t>(</w:t>
      </w:r>
      <w:r w:rsidR="006B0955" w:rsidRPr="001C389A">
        <w:rPr>
          <w:rStyle w:val="DeltaViewInsertion"/>
          <w:rFonts w:cs="Arial"/>
          <w:color w:val="auto"/>
          <w:sz w:val="20"/>
          <w:u w:val="none"/>
        </w:rPr>
        <w:t>c</w:t>
      </w:r>
      <w:r w:rsidRPr="001C389A">
        <w:rPr>
          <w:rStyle w:val="DeltaViewInsertion"/>
          <w:rFonts w:cs="Arial"/>
          <w:color w:val="auto"/>
          <w:sz w:val="20"/>
          <w:u w:val="none"/>
        </w:rPr>
        <w:t>)</w:t>
      </w:r>
      <w:r w:rsidRPr="001C389A">
        <w:rPr>
          <w:rStyle w:val="DeltaViewInsertion"/>
          <w:rFonts w:cs="Arial"/>
          <w:color w:val="auto"/>
          <w:sz w:val="20"/>
          <w:u w:val="none"/>
        </w:rPr>
        <w:tab/>
      </w:r>
      <w:r w:rsidR="000C41A7" w:rsidRPr="001C389A">
        <w:rPr>
          <w:rStyle w:val="DeltaViewInsertion"/>
          <w:rFonts w:cs="Arial"/>
          <w:color w:val="auto"/>
          <w:sz w:val="20"/>
          <w:u w:val="none"/>
        </w:rPr>
        <w:t xml:space="preserve">in </w:t>
      </w:r>
      <w:r w:rsidR="006B0955" w:rsidRPr="001C389A">
        <w:rPr>
          <w:rStyle w:val="DeltaViewInsertion"/>
          <w:rFonts w:cs="Arial"/>
          <w:color w:val="auto"/>
          <w:sz w:val="20"/>
          <w:u w:val="none"/>
        </w:rPr>
        <w:t xml:space="preserve">the case of </w:t>
      </w:r>
      <w:r w:rsidR="006B0955" w:rsidRPr="001C389A">
        <w:rPr>
          <w:rStyle w:val="DeltaViewInsertion"/>
          <w:rFonts w:cs="Arial"/>
          <w:b/>
          <w:color w:val="auto"/>
          <w:sz w:val="20"/>
          <w:u w:val="none"/>
        </w:rPr>
        <w:t xml:space="preserve">Synchronous </w:t>
      </w:r>
      <w:r w:rsidR="006472C1" w:rsidRPr="001C389A">
        <w:rPr>
          <w:rStyle w:val="DeltaViewInsertion"/>
          <w:rFonts w:cs="Arial"/>
          <w:b/>
          <w:color w:val="auto"/>
          <w:sz w:val="20"/>
          <w:u w:val="none"/>
        </w:rPr>
        <w:t>P</w:t>
      </w:r>
      <w:r w:rsidR="00AE3ADD" w:rsidRPr="001C389A">
        <w:rPr>
          <w:rStyle w:val="DeltaViewInsertion"/>
          <w:rFonts w:cs="Arial"/>
          <w:b/>
          <w:color w:val="auto"/>
          <w:sz w:val="20"/>
          <w:u w:val="none"/>
        </w:rPr>
        <w:t xml:space="preserve">ower </w:t>
      </w:r>
      <w:r w:rsidR="006472C1" w:rsidRPr="001C389A">
        <w:rPr>
          <w:rStyle w:val="DeltaViewInsertion"/>
          <w:rFonts w:cs="Arial"/>
          <w:b/>
          <w:color w:val="auto"/>
          <w:sz w:val="20"/>
          <w:u w:val="none"/>
        </w:rPr>
        <w:t>G</w:t>
      </w:r>
      <w:r w:rsidR="00AE3ADD" w:rsidRPr="001C389A">
        <w:rPr>
          <w:rStyle w:val="DeltaViewInsertion"/>
          <w:rFonts w:cs="Arial"/>
          <w:b/>
          <w:color w:val="auto"/>
          <w:sz w:val="20"/>
          <w:u w:val="none"/>
        </w:rPr>
        <w:t xml:space="preserve">enerating </w:t>
      </w:r>
      <w:r w:rsidR="006472C1" w:rsidRPr="001C389A">
        <w:rPr>
          <w:rStyle w:val="DeltaViewInsertion"/>
          <w:rFonts w:cs="Arial"/>
          <w:b/>
          <w:color w:val="auto"/>
          <w:sz w:val="20"/>
          <w:u w:val="none"/>
        </w:rPr>
        <w:t>M</w:t>
      </w:r>
      <w:r w:rsidR="00AE3ADD" w:rsidRPr="001C389A">
        <w:rPr>
          <w:rStyle w:val="DeltaViewInsertion"/>
          <w:rFonts w:cs="Arial"/>
          <w:b/>
          <w:color w:val="auto"/>
          <w:sz w:val="20"/>
          <w:u w:val="none"/>
        </w:rPr>
        <w:t>odule</w:t>
      </w:r>
      <w:r w:rsidR="006B0955" w:rsidRPr="001C389A">
        <w:rPr>
          <w:rStyle w:val="DeltaViewInsertion"/>
          <w:rFonts w:cs="Arial"/>
          <w:b/>
          <w:color w:val="auto"/>
          <w:sz w:val="20"/>
          <w:u w:val="none"/>
        </w:rPr>
        <w:t>(s</w:t>
      </w:r>
      <w:r w:rsidR="006B0955" w:rsidRPr="001C389A">
        <w:rPr>
          <w:rStyle w:val="DeltaViewInsertion"/>
          <w:rFonts w:cs="Arial"/>
          <w:color w:val="auto"/>
          <w:sz w:val="20"/>
          <w:u w:val="none"/>
        </w:rPr>
        <w:t>) only</w:t>
      </w:r>
      <w:r w:rsidR="0044355C" w:rsidRPr="001C389A">
        <w:rPr>
          <w:rStyle w:val="DeltaViewInsertion"/>
          <w:rFonts w:cs="Arial"/>
          <w:color w:val="auto"/>
          <w:sz w:val="20"/>
          <w:u w:val="none"/>
        </w:rPr>
        <w:t xml:space="preserve"> after</w:t>
      </w:r>
      <w:r w:rsidR="006B0955" w:rsidRPr="001C389A">
        <w:rPr>
          <w:rStyle w:val="DeltaViewInsertion"/>
          <w:rFonts w:cs="Arial"/>
          <w:color w:val="auto"/>
          <w:sz w:val="20"/>
          <w:u w:val="none"/>
        </w:rPr>
        <w:t xml:space="preserve"> </w:t>
      </w:r>
      <w:r w:rsidR="00585705" w:rsidRPr="001C389A">
        <w:rPr>
          <w:rStyle w:val="DeltaViewInsertion"/>
          <w:rFonts w:cs="Arial"/>
          <w:color w:val="auto"/>
          <w:sz w:val="20"/>
          <w:u w:val="none"/>
        </w:rPr>
        <w:t xml:space="preserve">the date of receipt by </w:t>
      </w:r>
      <w:r w:rsidR="00585705" w:rsidRPr="001C389A">
        <w:rPr>
          <w:rStyle w:val="DeltaViewInsertion"/>
          <w:rFonts w:cs="Arial"/>
          <w:b/>
          <w:color w:val="auto"/>
          <w:sz w:val="20"/>
          <w:u w:val="none"/>
        </w:rPr>
        <w:t>Generator</w:t>
      </w:r>
      <w:r w:rsidR="00585705" w:rsidRPr="001C389A">
        <w:rPr>
          <w:rStyle w:val="DeltaViewInsertion"/>
          <w:rFonts w:cs="Arial"/>
          <w:color w:val="auto"/>
          <w:sz w:val="20"/>
          <w:u w:val="none"/>
        </w:rPr>
        <w:t xml:space="preserve"> of </w:t>
      </w:r>
      <w:r w:rsidR="0044355C" w:rsidRPr="001C389A">
        <w:rPr>
          <w:rStyle w:val="DeltaViewInsertion"/>
          <w:rFonts w:cs="Arial"/>
          <w:color w:val="auto"/>
          <w:sz w:val="20"/>
          <w:u w:val="none"/>
        </w:rPr>
        <w:t xml:space="preserve">written confirmation from </w:t>
      </w:r>
      <w:r w:rsidR="00072B13">
        <w:rPr>
          <w:rStyle w:val="DeltaViewInsertion"/>
          <w:rFonts w:cs="Arial"/>
          <w:b/>
          <w:color w:val="auto"/>
          <w:sz w:val="20"/>
          <w:u w:val="none"/>
        </w:rPr>
        <w:t>The Company</w:t>
      </w:r>
      <w:r w:rsidR="0044355C" w:rsidRPr="001C389A">
        <w:rPr>
          <w:rStyle w:val="DeltaViewInsertion"/>
          <w:rFonts w:cs="Arial"/>
          <w:color w:val="auto"/>
          <w:sz w:val="20"/>
          <w:u w:val="none"/>
        </w:rPr>
        <w:t xml:space="preserve"> that </w:t>
      </w:r>
      <w:r w:rsidR="006B0955" w:rsidRPr="001C389A">
        <w:rPr>
          <w:rStyle w:val="DeltaViewInsertion"/>
          <w:rFonts w:cs="Arial"/>
          <w:color w:val="auto"/>
          <w:sz w:val="20"/>
          <w:u w:val="none"/>
        </w:rPr>
        <w:t xml:space="preserve">the </w:t>
      </w:r>
      <w:r w:rsidR="00157AB5" w:rsidRPr="001C389A">
        <w:rPr>
          <w:rStyle w:val="DeltaViewInsertion"/>
          <w:rFonts w:cs="Arial"/>
          <w:b/>
          <w:color w:val="auto"/>
          <w:sz w:val="20"/>
          <w:u w:val="none"/>
        </w:rPr>
        <w:t>Synchronous Power Generating Module</w:t>
      </w:r>
      <w:r w:rsidR="0044355C" w:rsidRPr="001C389A">
        <w:rPr>
          <w:rStyle w:val="DeltaViewInsertion"/>
          <w:rFonts w:cs="Arial"/>
          <w:b/>
          <w:color w:val="auto"/>
          <w:sz w:val="20"/>
          <w:u w:val="none"/>
        </w:rPr>
        <w:t xml:space="preserve"> </w:t>
      </w:r>
      <w:r w:rsidR="0044355C" w:rsidRPr="001C389A">
        <w:rPr>
          <w:rStyle w:val="DeltaViewInsertion"/>
          <w:rFonts w:cs="Arial"/>
          <w:color w:val="auto"/>
          <w:sz w:val="20"/>
          <w:u w:val="none"/>
        </w:rPr>
        <w:t>has</w:t>
      </w:r>
      <w:r w:rsidR="0044355C" w:rsidRPr="001C389A">
        <w:rPr>
          <w:rStyle w:val="DeltaViewInsertion"/>
          <w:rFonts w:cs="Arial"/>
          <w:b/>
          <w:color w:val="auto"/>
          <w:sz w:val="20"/>
          <w:u w:val="none"/>
        </w:rPr>
        <w:t xml:space="preserve"> </w:t>
      </w:r>
      <w:r w:rsidR="006B0955" w:rsidRPr="001C389A">
        <w:rPr>
          <w:rStyle w:val="DeltaViewInsertion"/>
          <w:rFonts w:cs="Arial"/>
          <w:color w:val="auto"/>
          <w:sz w:val="20"/>
          <w:u w:val="none"/>
        </w:rPr>
        <w:t>complete</w:t>
      </w:r>
      <w:r w:rsidR="0044355C" w:rsidRPr="001C389A">
        <w:rPr>
          <w:rStyle w:val="DeltaViewInsertion"/>
          <w:rFonts w:cs="Arial"/>
          <w:color w:val="auto"/>
          <w:sz w:val="20"/>
          <w:u w:val="none"/>
        </w:rPr>
        <w:t>d</w:t>
      </w:r>
      <w:r w:rsidR="006B0955" w:rsidRPr="001C389A">
        <w:rPr>
          <w:rStyle w:val="DeltaViewInsertion"/>
          <w:rFonts w:cs="Arial"/>
          <w:color w:val="auto"/>
          <w:sz w:val="20"/>
          <w:u w:val="none"/>
        </w:rPr>
        <w:t xml:space="preserve"> the following tests to demonstrate compliance with the relevant provisions of the </w:t>
      </w:r>
      <w:r w:rsidR="006B0955" w:rsidRPr="001C389A">
        <w:rPr>
          <w:rStyle w:val="DeltaViewInsertion"/>
          <w:rFonts w:cs="Arial"/>
          <w:b/>
          <w:color w:val="auto"/>
          <w:sz w:val="20"/>
          <w:u w:val="none"/>
        </w:rPr>
        <w:t>C</w:t>
      </w:r>
      <w:r w:rsidR="007936CE" w:rsidRPr="001C389A">
        <w:rPr>
          <w:rStyle w:val="DeltaViewInsertion"/>
          <w:rFonts w:cs="Arial"/>
          <w:b/>
          <w:color w:val="auto"/>
          <w:sz w:val="20"/>
          <w:u w:val="none"/>
        </w:rPr>
        <w:t xml:space="preserve">onnection </w:t>
      </w:r>
      <w:r w:rsidR="006B0955" w:rsidRPr="001C389A">
        <w:rPr>
          <w:rStyle w:val="DeltaViewInsertion"/>
          <w:rFonts w:cs="Arial"/>
          <w:b/>
          <w:color w:val="auto"/>
          <w:sz w:val="20"/>
          <w:u w:val="none"/>
        </w:rPr>
        <w:t>C</w:t>
      </w:r>
      <w:r w:rsidR="007936CE" w:rsidRPr="001C389A">
        <w:rPr>
          <w:rStyle w:val="DeltaViewInsertion"/>
          <w:rFonts w:cs="Arial"/>
          <w:b/>
          <w:color w:val="auto"/>
          <w:sz w:val="20"/>
          <w:u w:val="none"/>
        </w:rPr>
        <w:t>onditions</w:t>
      </w:r>
      <w:r w:rsidR="006B0955" w:rsidRPr="001C389A">
        <w:rPr>
          <w:rStyle w:val="DeltaViewInsertion"/>
          <w:rFonts w:cs="Arial"/>
          <w:color w:val="auto"/>
          <w:sz w:val="20"/>
          <w:u w:val="none"/>
        </w:rPr>
        <w:t xml:space="preserve"> </w:t>
      </w:r>
      <w:r w:rsidR="0044355C"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44355C" w:rsidRPr="001C389A">
        <w:rPr>
          <w:rStyle w:val="DeltaViewInsertion"/>
          <w:rFonts w:cs="Arial"/>
          <w:b/>
          <w:color w:val="auto"/>
          <w:sz w:val="20"/>
          <w:u w:val="none"/>
        </w:rPr>
        <w:t xml:space="preserve">’s </w:t>
      </w:r>
      <w:r w:rsidR="0044355C" w:rsidRPr="001C389A">
        <w:rPr>
          <w:rStyle w:val="DeltaViewInsertion"/>
          <w:rFonts w:cs="Arial"/>
          <w:color w:val="auto"/>
          <w:sz w:val="20"/>
          <w:u w:val="none"/>
        </w:rPr>
        <w:t>satisfaction</w:t>
      </w:r>
      <w:r w:rsidR="006B0955" w:rsidRPr="001C389A">
        <w:rPr>
          <w:rStyle w:val="DeltaViewInsertion"/>
          <w:rFonts w:cs="Arial"/>
          <w:color w:val="auto"/>
          <w:sz w:val="20"/>
          <w:u w:val="none"/>
        </w:rPr>
        <w:t>:</w:t>
      </w:r>
    </w:p>
    <w:p w14:paraId="161048AF" w14:textId="77777777" w:rsidR="006B0955" w:rsidRPr="001C389A" w:rsidRDefault="006B0955" w:rsidP="006B0955">
      <w:pPr>
        <w:tabs>
          <w:tab w:val="left" w:pos="2268"/>
          <w:tab w:val="left" w:pos="2977"/>
          <w:tab w:val="left" w:pos="3600"/>
          <w:tab w:val="left" w:pos="4608"/>
          <w:tab w:val="left" w:pos="5904"/>
        </w:tabs>
        <w:ind w:left="2977" w:hanging="709"/>
        <w:rPr>
          <w:rFonts w:cs="Arial"/>
          <w:sz w:val="20"/>
        </w:rPr>
      </w:pPr>
    </w:p>
    <w:p w14:paraId="09C11A86" w14:textId="77777777" w:rsidR="006B0955" w:rsidRPr="001C389A" w:rsidRDefault="006B0955" w:rsidP="006B0955">
      <w:pPr>
        <w:tabs>
          <w:tab w:val="left" w:pos="2268"/>
          <w:tab w:val="left" w:pos="2340"/>
          <w:tab w:val="left" w:pos="2977"/>
          <w:tab w:val="left" w:pos="3600"/>
          <w:tab w:val="left" w:pos="4608"/>
          <w:tab w:val="left" w:pos="5904"/>
        </w:tabs>
        <w:ind w:left="2977" w:hanging="709"/>
        <w:rPr>
          <w:rFonts w:cs="Arial"/>
          <w:sz w:val="20"/>
        </w:rPr>
      </w:pPr>
      <w:bookmarkStart w:id="199" w:name="_DV_C208"/>
      <w:r w:rsidRPr="001C389A">
        <w:rPr>
          <w:rStyle w:val="DeltaViewInsertion"/>
          <w:rFonts w:cs="Arial"/>
          <w:color w:val="auto"/>
          <w:sz w:val="20"/>
          <w:u w:val="none"/>
        </w:rPr>
        <w:t>(i)</w:t>
      </w:r>
      <w:r w:rsidRPr="001C389A">
        <w:rPr>
          <w:rStyle w:val="DeltaViewInsertion"/>
          <w:rFonts w:cs="Arial"/>
          <w:color w:val="auto"/>
          <w:sz w:val="20"/>
          <w:u w:val="none"/>
        </w:rPr>
        <w:tab/>
        <w:t xml:space="preserve">those tests required to establish the open and short circuit saturation characteristics of the </w:t>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(as detailed in Appendix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.3) to enable assessment of the short circuit ratio in accordance with </w:t>
      </w:r>
      <w:r w:rsidR="00890380" w:rsidRPr="001C389A">
        <w:rPr>
          <w:rStyle w:val="DeltaViewInsertion"/>
          <w:rFonts w:cs="Arial"/>
          <w:color w:val="auto"/>
          <w:sz w:val="20"/>
          <w:u w:val="none"/>
        </w:rPr>
        <w:t>ECC.</w:t>
      </w:r>
      <w:r w:rsidRPr="001C389A">
        <w:rPr>
          <w:rStyle w:val="DeltaViewInsertion"/>
          <w:rFonts w:cs="Arial"/>
          <w:color w:val="auto"/>
          <w:sz w:val="20"/>
          <w:u w:val="none"/>
        </w:rPr>
        <w:t>6.3.2.</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 Such tests may be carried out at a location other than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site; and </w:t>
      </w:r>
      <w:bookmarkEnd w:id="199"/>
    </w:p>
    <w:p w14:paraId="50233BF4" w14:textId="77777777" w:rsidR="006B0955" w:rsidRPr="001C389A" w:rsidRDefault="006B0955" w:rsidP="006B0955">
      <w:pPr>
        <w:tabs>
          <w:tab w:val="left" w:pos="1985"/>
          <w:tab w:val="left" w:pos="2268"/>
          <w:tab w:val="left" w:pos="2977"/>
          <w:tab w:val="left" w:pos="3600"/>
          <w:tab w:val="left" w:pos="4608"/>
          <w:tab w:val="left" w:pos="5904"/>
        </w:tabs>
        <w:ind w:left="2977" w:hanging="709"/>
        <w:rPr>
          <w:rFonts w:cs="Arial"/>
          <w:sz w:val="20"/>
        </w:rPr>
      </w:pPr>
      <w:bookmarkStart w:id="200" w:name="_DV_C209"/>
    </w:p>
    <w:p w14:paraId="72BFDF19" w14:textId="77777777" w:rsidR="000C41A7" w:rsidRPr="001C389A" w:rsidRDefault="006B0955" w:rsidP="006B0955">
      <w:pPr>
        <w:tabs>
          <w:tab w:val="left" w:pos="2268"/>
          <w:tab w:val="left" w:pos="2977"/>
          <w:tab w:val="left" w:pos="3600"/>
          <w:tab w:val="left" w:pos="4608"/>
          <w:tab w:val="left" w:pos="5904"/>
        </w:tabs>
        <w:autoSpaceDE w:val="0"/>
        <w:autoSpaceDN w:val="0"/>
        <w:adjustRightInd w:val="0"/>
        <w:ind w:left="2977" w:hanging="709"/>
        <w:rPr>
          <w:rFonts w:cs="Arial"/>
          <w:sz w:val="20"/>
        </w:rPr>
      </w:pPr>
      <w:bookmarkStart w:id="201" w:name="_DV_C210"/>
      <w:bookmarkEnd w:id="200"/>
      <w:r w:rsidRPr="001C389A">
        <w:rPr>
          <w:rStyle w:val="DeltaViewInsertion"/>
          <w:rFonts w:cs="Arial"/>
          <w:color w:val="auto"/>
          <w:sz w:val="20"/>
          <w:u w:val="none"/>
        </w:rPr>
        <w:t>(ii)</w:t>
      </w:r>
      <w:r w:rsidRPr="001C389A">
        <w:rPr>
          <w:rStyle w:val="DeltaViewInsertion"/>
          <w:rFonts w:cs="Arial"/>
          <w:color w:val="auto"/>
          <w:sz w:val="20"/>
          <w:u w:val="none"/>
        </w:rPr>
        <w:tab/>
        <w:t xml:space="preserve">open circuit step response tests (as detailed in Appendix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.2) to demonstrate compliance with </w:t>
      </w:r>
      <w:r w:rsidR="00890380" w:rsidRPr="001C389A">
        <w:rPr>
          <w:rStyle w:val="DeltaViewInsertion"/>
          <w:rFonts w:cs="Arial"/>
          <w:color w:val="auto"/>
          <w:sz w:val="20"/>
          <w:u w:val="none"/>
        </w:rPr>
        <w:t>ECC.</w:t>
      </w:r>
      <w:r w:rsidRPr="001C389A">
        <w:rPr>
          <w:rStyle w:val="DeltaViewInsertion"/>
          <w:rFonts w:cs="Arial"/>
          <w:color w:val="auto"/>
          <w:sz w:val="20"/>
          <w:u w:val="none"/>
        </w:rPr>
        <w:t>A.6.2.4.1.</w:t>
      </w:r>
      <w:bookmarkEnd w:id="201"/>
      <w:r w:rsidR="000C41A7" w:rsidRPr="001C389A">
        <w:rPr>
          <w:rStyle w:val="DeltaViewInsertion"/>
          <w:rFonts w:cs="Arial"/>
          <w:color w:val="auto"/>
          <w:sz w:val="20"/>
          <w:u w:val="none"/>
        </w:rPr>
        <w:t xml:space="preserve">  </w:t>
      </w:r>
      <w:bookmarkEnd w:id="198"/>
    </w:p>
    <w:p w14:paraId="45DEABA8" w14:textId="77777777" w:rsidR="000C41A7" w:rsidRPr="001C389A" w:rsidRDefault="000C41A7" w:rsidP="0044355C">
      <w:pPr>
        <w:tabs>
          <w:tab w:val="left" w:pos="1566"/>
          <w:tab w:val="left" w:pos="2286"/>
          <w:tab w:val="left" w:pos="2736"/>
          <w:tab w:val="left" w:pos="3600"/>
          <w:tab w:val="left" w:pos="4608"/>
          <w:tab w:val="left" w:pos="5904"/>
        </w:tabs>
        <w:rPr>
          <w:rFonts w:cs="Arial"/>
          <w:i/>
          <w:sz w:val="20"/>
        </w:rPr>
      </w:pPr>
    </w:p>
    <w:p w14:paraId="0A6C2354" w14:textId="35540924" w:rsidR="000C41A7" w:rsidRPr="001C389A" w:rsidRDefault="002F5F51" w:rsidP="000C41A7">
      <w:pPr>
        <w:tabs>
          <w:tab w:val="left" w:pos="1566"/>
          <w:tab w:val="left" w:pos="2286"/>
          <w:tab w:val="left" w:pos="2736"/>
          <w:tab w:val="left" w:pos="3600"/>
          <w:tab w:val="left" w:pos="4608"/>
          <w:tab w:val="left" w:pos="5904"/>
        </w:tabs>
        <w:ind w:left="1560" w:hanging="1560"/>
        <w:rPr>
          <w:rStyle w:val="DeltaViewInsertion"/>
          <w:rFonts w:cs="Arial"/>
          <w:color w:val="auto"/>
          <w:sz w:val="20"/>
          <w:u w:val="none"/>
        </w:rPr>
      </w:pPr>
      <w:bookmarkStart w:id="202" w:name="_DV_C211"/>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.5</w:t>
      </w:r>
      <w:r w:rsidR="000C41A7" w:rsidRPr="001C389A">
        <w:rPr>
          <w:rStyle w:val="DeltaViewInsertion"/>
          <w:rFonts w:cs="Arial"/>
          <w:color w:val="auto"/>
          <w:sz w:val="20"/>
          <w:u w:val="none"/>
        </w:rPr>
        <w:tab/>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shall assess the schedule of tests submitted by the </w:t>
      </w:r>
      <w:r w:rsidR="000C41A7" w:rsidRPr="001C389A">
        <w:rPr>
          <w:rStyle w:val="DeltaViewInsertion"/>
          <w:rFonts w:cs="Arial"/>
          <w:b/>
          <w:color w:val="auto"/>
          <w:sz w:val="20"/>
          <w:u w:val="none"/>
        </w:rPr>
        <w:t xml:space="preserve">Generator </w:t>
      </w:r>
      <w:r w:rsidR="000C41A7"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with the </w:t>
      </w:r>
      <w:r w:rsidR="000C41A7" w:rsidRPr="001C389A">
        <w:rPr>
          <w:rStyle w:val="DeltaViewInsertion"/>
          <w:rFonts w:cs="Arial"/>
          <w:b/>
          <w:color w:val="auto"/>
          <w:sz w:val="20"/>
          <w:u w:val="none"/>
        </w:rPr>
        <w:t xml:space="preserve">Notification of User’s Intention to Synchronise </w:t>
      </w:r>
      <w:r w:rsidR="000C41A7" w:rsidRPr="001C389A">
        <w:rPr>
          <w:rStyle w:val="DeltaViewInsertion"/>
          <w:rFonts w:cs="Arial"/>
          <w:color w:val="auto"/>
          <w:sz w:val="20"/>
          <w:u w:val="none"/>
        </w:rPr>
        <w:t xml:space="preserve">under </w:t>
      </w:r>
      <w:r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000C41A7" w:rsidRPr="001C389A">
        <w:rPr>
          <w:rStyle w:val="DeltaViewInsertion"/>
          <w:rFonts w:cs="Arial"/>
          <w:color w:val="auto"/>
          <w:sz w:val="20"/>
          <w:u w:val="none"/>
        </w:rPr>
        <w:t xml:space="preserve">1 and shall determine whether such schedule has been completed to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’s </w:t>
      </w:r>
      <w:r w:rsidR="000C41A7" w:rsidRPr="001C389A">
        <w:rPr>
          <w:rStyle w:val="DeltaViewInsertion"/>
          <w:rFonts w:cs="Arial"/>
          <w:color w:val="auto"/>
          <w:sz w:val="20"/>
          <w:u w:val="none"/>
        </w:rPr>
        <w:t xml:space="preserve">satisfaction. </w:t>
      </w:r>
      <w:bookmarkEnd w:id="202"/>
    </w:p>
    <w:p w14:paraId="7193F214"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53BADBAE" w14:textId="1D91CA52" w:rsidR="000C41A7" w:rsidRPr="001C389A" w:rsidRDefault="002F5F51" w:rsidP="006B0955">
      <w:pPr>
        <w:tabs>
          <w:tab w:val="left" w:pos="1566"/>
          <w:tab w:val="left" w:pos="2286"/>
          <w:tab w:val="left" w:pos="2736"/>
          <w:tab w:val="left" w:pos="3600"/>
          <w:tab w:val="left" w:pos="4608"/>
          <w:tab w:val="left" w:pos="5904"/>
        </w:tabs>
        <w:ind w:left="1560" w:hanging="1560"/>
        <w:rPr>
          <w:rFonts w:cs="Arial"/>
          <w:sz w:val="20"/>
        </w:rPr>
      </w:pPr>
      <w:bookmarkStart w:id="203" w:name="_DV_C212"/>
      <w:r w:rsidRPr="001C389A">
        <w:rPr>
          <w:rStyle w:val="DeltaViewInsertion"/>
          <w:rFonts w:cs="Arial"/>
          <w:color w:val="auto"/>
          <w:sz w:val="20"/>
          <w:u w:val="none"/>
        </w:rPr>
        <w:lastRenderedPageBreak/>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.6</w:t>
      </w:r>
      <w:r w:rsidR="004840AD" w:rsidRPr="001C389A">
        <w:rPr>
          <w:rStyle w:val="DeltaViewInsertion"/>
          <w:rFonts w:cs="Arial"/>
          <w:color w:val="auto"/>
          <w:sz w:val="20"/>
          <w:u w:val="none"/>
        </w:rPr>
        <w:tab/>
      </w:r>
      <w:r w:rsidR="00767402" w:rsidRPr="001C389A">
        <w:rPr>
          <w:rStyle w:val="DeltaViewInsertion"/>
          <w:rFonts w:cs="Arial"/>
          <w:color w:val="auto"/>
          <w:sz w:val="20"/>
          <w:u w:val="none"/>
        </w:rPr>
        <w:t>When</w:t>
      </w:r>
      <w:r w:rsidR="000C41A7" w:rsidRPr="001C389A">
        <w:rPr>
          <w:rStyle w:val="DeltaViewInsertion"/>
          <w:rFonts w:cs="Arial"/>
          <w:color w:val="auto"/>
          <w:sz w:val="20"/>
          <w:u w:val="none"/>
        </w:rPr>
        <w:t xml:space="preserve"> the requirements of </w:t>
      </w:r>
      <w:r w:rsidRPr="001C389A">
        <w:rPr>
          <w:rStyle w:val="DeltaViewInsertion"/>
          <w:rFonts w:cs="Arial"/>
          <w:color w:val="auto"/>
          <w:sz w:val="20"/>
          <w:u w:val="none"/>
        </w:rPr>
        <w:t>ECP</w:t>
      </w:r>
      <w:r w:rsidR="004840AD" w:rsidRPr="001C389A">
        <w:rPr>
          <w:rStyle w:val="DeltaViewInsertion"/>
          <w:rFonts w:cs="Arial"/>
          <w:color w:val="auto"/>
          <w:sz w:val="20"/>
          <w:u w:val="none"/>
        </w:rPr>
        <w:t>.</w:t>
      </w:r>
      <w:r w:rsidR="00D31A41" w:rsidRPr="001C389A">
        <w:rPr>
          <w:rStyle w:val="DeltaViewInsertion"/>
          <w:rFonts w:cs="Arial"/>
          <w:color w:val="auto"/>
          <w:sz w:val="20"/>
          <w:u w:val="none"/>
        </w:rPr>
        <w:t>6.3</w:t>
      </w:r>
      <w:r w:rsidR="004511F2" w:rsidRPr="001C389A">
        <w:rPr>
          <w:rStyle w:val="DeltaViewInsertion"/>
          <w:rFonts w:cs="Arial"/>
          <w:color w:val="auto"/>
          <w:sz w:val="20"/>
          <w:u w:val="none"/>
        </w:rPr>
        <w:t xml:space="preserve">.2 to </w:t>
      </w:r>
      <w:r w:rsidRPr="001C389A">
        <w:rPr>
          <w:rStyle w:val="DeltaViewInsertion"/>
          <w:rFonts w:cs="Arial"/>
          <w:color w:val="auto"/>
          <w:sz w:val="20"/>
          <w:u w:val="none"/>
        </w:rPr>
        <w:t>ECP</w:t>
      </w:r>
      <w:r w:rsidR="004511F2" w:rsidRPr="001C389A">
        <w:rPr>
          <w:rStyle w:val="DeltaViewInsertion"/>
          <w:rFonts w:cs="Arial"/>
          <w:color w:val="auto"/>
          <w:sz w:val="20"/>
          <w:u w:val="none"/>
        </w:rPr>
        <w:t>.</w:t>
      </w:r>
      <w:r w:rsidR="00D31A41" w:rsidRPr="001C389A">
        <w:rPr>
          <w:rStyle w:val="DeltaViewInsertion"/>
          <w:rFonts w:cs="Arial"/>
          <w:color w:val="auto"/>
          <w:sz w:val="20"/>
          <w:u w:val="none"/>
        </w:rPr>
        <w:t>6.3</w:t>
      </w:r>
      <w:r w:rsidR="004511F2" w:rsidRPr="001C389A">
        <w:rPr>
          <w:rStyle w:val="DeltaViewInsertion"/>
          <w:rFonts w:cs="Arial"/>
          <w:color w:val="auto"/>
          <w:sz w:val="20"/>
          <w:u w:val="none"/>
        </w:rPr>
        <w:t>.5</w:t>
      </w:r>
      <w:r w:rsidR="000C41A7" w:rsidRPr="001C389A">
        <w:rPr>
          <w:rStyle w:val="DeltaViewInsertion"/>
          <w:rFonts w:cs="Arial"/>
          <w:color w:val="auto"/>
          <w:sz w:val="20"/>
          <w:u w:val="none"/>
        </w:rPr>
        <w:t xml:space="preserve"> have been met,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will notify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that the:</w:t>
      </w:r>
      <w:bookmarkEnd w:id="203"/>
    </w:p>
    <w:p w14:paraId="428A8A23" w14:textId="77777777" w:rsidR="006B0955" w:rsidRPr="001C389A" w:rsidRDefault="000C41A7" w:rsidP="006B0955">
      <w:pPr>
        <w:tabs>
          <w:tab w:val="left" w:pos="1566"/>
          <w:tab w:val="left" w:pos="2286"/>
          <w:tab w:val="left" w:pos="2736"/>
          <w:tab w:val="left" w:pos="3600"/>
          <w:tab w:val="left" w:pos="4608"/>
          <w:tab w:val="left" w:pos="5904"/>
        </w:tabs>
        <w:ind w:left="1560"/>
        <w:rPr>
          <w:rStyle w:val="DeltaViewInsertion"/>
          <w:rFonts w:cs="Arial"/>
          <w:color w:val="auto"/>
          <w:sz w:val="20"/>
          <w:u w:val="none"/>
        </w:rPr>
      </w:pPr>
      <w:bookmarkStart w:id="204" w:name="_DV_C213"/>
      <w:r w:rsidRPr="001C389A">
        <w:rPr>
          <w:rStyle w:val="DeltaViewInsertion"/>
          <w:rFonts w:cs="Arial"/>
          <w:color w:val="auto"/>
          <w:sz w:val="20"/>
          <w:u w:val="none"/>
        </w:rPr>
        <w:tab/>
      </w:r>
      <w:r w:rsidR="000A46B0" w:rsidRPr="001C389A">
        <w:rPr>
          <w:rStyle w:val="DeltaViewInsertion"/>
          <w:rFonts w:cs="Arial"/>
          <w:b/>
          <w:color w:val="auto"/>
          <w:sz w:val="20"/>
          <w:u w:val="none"/>
        </w:rPr>
        <w:tab/>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w:t>
      </w:r>
      <w:bookmarkStart w:id="205" w:name="_DV_C214"/>
      <w:bookmarkEnd w:id="204"/>
    </w:p>
    <w:p w14:paraId="57E23815" w14:textId="77777777" w:rsidR="000A46B0" w:rsidRPr="001C389A" w:rsidRDefault="000A46B0" w:rsidP="006472C1">
      <w:pPr>
        <w:tabs>
          <w:tab w:val="left" w:pos="1566"/>
          <w:tab w:val="left" w:pos="2286"/>
          <w:tab w:val="left" w:pos="2736"/>
          <w:tab w:val="left" w:pos="3600"/>
          <w:tab w:val="left" w:pos="4608"/>
          <w:tab w:val="left" w:pos="5904"/>
        </w:tabs>
        <w:ind w:left="1560"/>
        <w:rPr>
          <w:rStyle w:val="DeltaViewInsertion"/>
          <w:rFonts w:cs="Arial"/>
          <w:b/>
          <w:color w:val="auto"/>
          <w:sz w:val="20"/>
          <w:u w:val="none"/>
        </w:rPr>
      </w:pPr>
      <w:r w:rsidRPr="001C389A">
        <w:rPr>
          <w:rStyle w:val="DeltaViewInsertion"/>
          <w:rFonts w:cs="Arial"/>
          <w:b/>
          <w:color w:val="auto"/>
          <w:sz w:val="20"/>
          <w:u w:val="none"/>
        </w:rPr>
        <w:tab/>
      </w:r>
      <w:r w:rsidRPr="001C389A">
        <w:rPr>
          <w:rStyle w:val="DeltaViewInsertion"/>
          <w:rFonts w:cs="Arial"/>
          <w:b/>
          <w:color w:val="auto"/>
          <w:sz w:val="20"/>
          <w:u w:val="none"/>
        </w:rPr>
        <w:tab/>
      </w:r>
      <w:r w:rsidR="000C41A7" w:rsidRPr="001C389A">
        <w:rPr>
          <w:rStyle w:val="DeltaViewInsertion"/>
          <w:rFonts w:cs="Arial"/>
          <w:b/>
          <w:color w:val="auto"/>
          <w:sz w:val="20"/>
          <w:u w:val="none"/>
        </w:rPr>
        <w:t>CCGT Module,</w:t>
      </w:r>
      <w:bookmarkStart w:id="206" w:name="_DV_C215"/>
      <w:bookmarkEnd w:id="205"/>
      <w:r w:rsidR="00604123" w:rsidRPr="001C389A">
        <w:rPr>
          <w:rStyle w:val="DeltaViewInsertion"/>
          <w:rFonts w:cs="Arial"/>
          <w:b/>
          <w:color w:val="auto"/>
          <w:sz w:val="20"/>
          <w:u w:val="none"/>
        </w:rPr>
        <w:t xml:space="preserve"> </w:t>
      </w:r>
      <w:r w:rsidRPr="001C389A">
        <w:rPr>
          <w:rStyle w:val="DeltaViewInsertion"/>
          <w:rFonts w:cs="Arial"/>
          <w:b/>
          <w:color w:val="auto"/>
          <w:sz w:val="20"/>
          <w:u w:val="none"/>
        </w:rPr>
        <w:tab/>
      </w:r>
    </w:p>
    <w:p w14:paraId="1C8E4F87" w14:textId="77777777" w:rsidR="00255CA6" w:rsidRPr="001C389A" w:rsidRDefault="000A46B0" w:rsidP="006472C1">
      <w:pPr>
        <w:tabs>
          <w:tab w:val="left" w:pos="1566"/>
          <w:tab w:val="left" w:pos="2286"/>
          <w:tab w:val="left" w:pos="2736"/>
          <w:tab w:val="left" w:pos="3600"/>
          <w:tab w:val="left" w:pos="4608"/>
          <w:tab w:val="left" w:pos="5904"/>
        </w:tabs>
        <w:ind w:left="1560"/>
        <w:rPr>
          <w:rStyle w:val="DeltaViewInsertion"/>
          <w:rFonts w:cs="Arial"/>
          <w:b/>
          <w:color w:val="auto"/>
          <w:sz w:val="20"/>
          <w:u w:val="none"/>
        </w:rPr>
      </w:pPr>
      <w:r w:rsidRPr="001C389A">
        <w:rPr>
          <w:rStyle w:val="DeltaViewInsertion"/>
          <w:rFonts w:cs="Arial"/>
          <w:b/>
          <w:color w:val="auto"/>
          <w:sz w:val="20"/>
          <w:u w:val="none"/>
        </w:rPr>
        <w:tab/>
      </w:r>
      <w:r w:rsidRPr="001C389A">
        <w:rPr>
          <w:rStyle w:val="DeltaViewInsertion"/>
          <w:rFonts w:cs="Arial"/>
          <w:b/>
          <w:color w:val="auto"/>
          <w:sz w:val="20"/>
          <w:u w:val="none"/>
        </w:rPr>
        <w:tab/>
      </w:r>
      <w:r w:rsidR="000C41A7" w:rsidRPr="001C389A">
        <w:rPr>
          <w:rStyle w:val="DeltaViewInsertion"/>
          <w:rFonts w:cs="Arial"/>
          <w:b/>
          <w:color w:val="auto"/>
          <w:sz w:val="20"/>
          <w:u w:val="none"/>
        </w:rPr>
        <w:t>Power Park Module</w:t>
      </w:r>
    </w:p>
    <w:p w14:paraId="1A8DB5FA" w14:textId="77777777" w:rsidR="000C41A7" w:rsidRPr="001C389A" w:rsidRDefault="00255CA6" w:rsidP="006472C1">
      <w:pPr>
        <w:tabs>
          <w:tab w:val="left" w:pos="1566"/>
          <w:tab w:val="left" w:pos="2286"/>
          <w:tab w:val="left" w:pos="2736"/>
          <w:tab w:val="left" w:pos="3600"/>
          <w:tab w:val="left" w:pos="4608"/>
          <w:tab w:val="left" w:pos="5904"/>
        </w:tabs>
        <w:ind w:left="1560"/>
        <w:rPr>
          <w:rFonts w:cs="Arial"/>
          <w:sz w:val="20"/>
        </w:rPr>
      </w:pPr>
      <w:r w:rsidRPr="001C389A">
        <w:rPr>
          <w:rStyle w:val="DeltaViewInsertion"/>
          <w:rFonts w:cs="Arial"/>
          <w:b/>
          <w:color w:val="auto"/>
          <w:sz w:val="20"/>
          <w:u w:val="none"/>
        </w:rPr>
        <w:tab/>
      </w:r>
      <w:r w:rsidRPr="001C389A">
        <w:rPr>
          <w:rStyle w:val="DeltaViewInsertion"/>
          <w:rFonts w:cs="Arial"/>
          <w:b/>
          <w:color w:val="auto"/>
          <w:sz w:val="20"/>
          <w:u w:val="none"/>
        </w:rPr>
        <w:tab/>
      </w:r>
      <w:r w:rsidRPr="001C389A">
        <w:rPr>
          <w:rStyle w:val="DeltaViewInsertion"/>
          <w:rFonts w:cs="Arial"/>
          <w:color w:val="auto"/>
          <w:sz w:val="20"/>
          <w:u w:val="none"/>
        </w:rPr>
        <w:t>Dynamically controlled</w:t>
      </w:r>
      <w:r w:rsidRPr="001C389A">
        <w:rPr>
          <w:rStyle w:val="DeltaViewInsertion"/>
          <w:rFonts w:cs="Arial"/>
          <w:b/>
          <w:color w:val="auto"/>
          <w:sz w:val="20"/>
          <w:u w:val="none"/>
        </w:rPr>
        <w:t xml:space="preserve"> OTSUA</w:t>
      </w:r>
      <w:r w:rsidR="000C41A7" w:rsidRPr="001C389A">
        <w:rPr>
          <w:rStyle w:val="DeltaViewInsertion"/>
          <w:rFonts w:cs="Arial"/>
          <w:color w:val="auto"/>
          <w:sz w:val="20"/>
          <w:u w:val="none"/>
        </w:rPr>
        <w:t xml:space="preserve"> or </w:t>
      </w:r>
      <w:bookmarkEnd w:id="206"/>
    </w:p>
    <w:p w14:paraId="498AF9AF" w14:textId="77777777" w:rsidR="006B0955" w:rsidRPr="001C389A" w:rsidRDefault="000C41A7" w:rsidP="006B0955">
      <w:pPr>
        <w:tabs>
          <w:tab w:val="left" w:pos="1566"/>
          <w:tab w:val="left" w:pos="2286"/>
          <w:tab w:val="left" w:pos="2736"/>
          <w:tab w:val="left" w:pos="3600"/>
          <w:tab w:val="left" w:pos="4608"/>
          <w:tab w:val="left" w:pos="5904"/>
        </w:tabs>
        <w:ind w:left="1560"/>
        <w:rPr>
          <w:rStyle w:val="DeltaViewInsertion"/>
          <w:rFonts w:cs="Arial"/>
          <w:b/>
          <w:color w:val="auto"/>
          <w:sz w:val="20"/>
          <w:u w:val="none"/>
        </w:rPr>
      </w:pPr>
      <w:bookmarkStart w:id="207" w:name="_DV_C216"/>
      <w:r w:rsidRPr="001C389A">
        <w:rPr>
          <w:rStyle w:val="DeltaViewInsertion"/>
          <w:rFonts w:cs="Arial"/>
          <w:b/>
          <w:color w:val="auto"/>
          <w:sz w:val="20"/>
          <w:u w:val="none"/>
        </w:rPr>
        <w:tab/>
      </w:r>
      <w:r w:rsidR="000A46B0" w:rsidRPr="001C389A">
        <w:rPr>
          <w:rStyle w:val="DeltaViewInsertion"/>
          <w:rFonts w:cs="Arial"/>
          <w:b/>
          <w:color w:val="auto"/>
          <w:sz w:val="20"/>
          <w:u w:val="none"/>
        </w:rPr>
        <w:tab/>
      </w:r>
      <w:r w:rsidR="006472C1" w:rsidRPr="001C389A">
        <w:rPr>
          <w:rStyle w:val="DeltaViewInsertion"/>
          <w:rFonts w:cs="Arial"/>
          <w:b/>
          <w:color w:val="auto"/>
          <w:sz w:val="20"/>
          <w:u w:val="none"/>
        </w:rPr>
        <w:t>HVDC Equipment</w:t>
      </w:r>
      <w:r w:rsidRPr="001C389A">
        <w:rPr>
          <w:rStyle w:val="DeltaViewInsertion"/>
          <w:rFonts w:cs="Arial"/>
          <w:b/>
          <w:color w:val="auto"/>
          <w:sz w:val="20"/>
          <w:u w:val="none"/>
        </w:rPr>
        <w:t>,</w:t>
      </w:r>
      <w:bookmarkStart w:id="208" w:name="_DV_C217"/>
      <w:bookmarkEnd w:id="207"/>
    </w:p>
    <w:p w14:paraId="73997B73" w14:textId="571BF0CB" w:rsidR="000C41A7" w:rsidRPr="001C389A" w:rsidRDefault="000C41A7" w:rsidP="006B0955">
      <w:pPr>
        <w:tabs>
          <w:tab w:val="left" w:pos="1566"/>
          <w:tab w:val="left" w:pos="2286"/>
          <w:tab w:val="left" w:pos="2736"/>
          <w:tab w:val="left" w:pos="3600"/>
          <w:tab w:val="left" w:pos="4608"/>
          <w:tab w:val="left" w:pos="5904"/>
        </w:tabs>
        <w:ind w:left="1560"/>
        <w:rPr>
          <w:rFonts w:cs="Arial"/>
          <w:sz w:val="20"/>
        </w:rPr>
      </w:pPr>
      <w:r w:rsidRPr="001C389A">
        <w:rPr>
          <w:rStyle w:val="DeltaViewInsertion"/>
          <w:rFonts w:cs="Arial"/>
          <w:color w:val="auto"/>
          <w:sz w:val="20"/>
          <w:u w:val="none"/>
        </w:rPr>
        <w:t xml:space="preserve">as applicable may (subject to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having fulfilled the requirements of </w:t>
      </w:r>
      <w:r w:rsidR="002F5F51" w:rsidRPr="001C389A">
        <w:rPr>
          <w:rStyle w:val="DeltaViewInsertion"/>
          <w:rFonts w:cs="Arial"/>
          <w:color w:val="auto"/>
          <w:sz w:val="20"/>
          <w:u w:val="none"/>
        </w:rPr>
        <w:t>ECP</w:t>
      </w:r>
      <w:r w:rsidR="00E53F47" w:rsidRPr="001C389A">
        <w:rPr>
          <w:rStyle w:val="DeltaViewInsertion"/>
          <w:rFonts w:cs="Arial"/>
          <w:color w:val="auto"/>
          <w:sz w:val="20"/>
          <w:u w:val="none"/>
        </w:rPr>
        <w:t>.</w:t>
      </w:r>
      <w:r w:rsidR="00D31A41" w:rsidRPr="001C389A">
        <w:rPr>
          <w:rStyle w:val="DeltaViewInsertion"/>
          <w:rFonts w:cs="Arial"/>
          <w:color w:val="auto"/>
          <w:sz w:val="20"/>
          <w:u w:val="none"/>
        </w:rPr>
        <w:t>6.3</w:t>
      </w:r>
      <w:r w:rsidR="00E53F47" w:rsidRPr="001C389A">
        <w:rPr>
          <w:rStyle w:val="DeltaViewInsertion"/>
          <w:rFonts w:cs="Arial"/>
          <w:color w:val="auto"/>
          <w:sz w:val="20"/>
          <w:u w:val="none"/>
        </w:rPr>
        <w:t>.</w:t>
      </w:r>
      <w:r w:rsidRPr="001C389A">
        <w:rPr>
          <w:rStyle w:val="DeltaViewInsertion"/>
          <w:rFonts w:cs="Arial"/>
          <w:color w:val="auto"/>
          <w:sz w:val="20"/>
          <w:u w:val="none"/>
        </w:rPr>
        <w:t xml:space="preserve">3 where that applies) be </w:t>
      </w:r>
      <w:r w:rsidRPr="001C389A">
        <w:rPr>
          <w:rStyle w:val="DeltaViewInsertion"/>
          <w:rFonts w:cs="Arial"/>
          <w:b/>
          <w:color w:val="auto"/>
          <w:sz w:val="20"/>
          <w:u w:val="none"/>
        </w:rPr>
        <w:t>Synchronised</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through the issue of an </w:t>
      </w:r>
      <w:r w:rsidRPr="001C389A">
        <w:rPr>
          <w:rStyle w:val="DeltaViewInsertion"/>
          <w:rFonts w:cs="Arial"/>
          <w:b/>
          <w:color w:val="auto"/>
          <w:sz w:val="20"/>
          <w:u w:val="none"/>
        </w:rPr>
        <w:t>Interim</w:t>
      </w:r>
      <w:r w:rsidRPr="001C389A">
        <w:rPr>
          <w:rStyle w:val="DeltaViewInsertion"/>
          <w:rFonts w:cs="Arial"/>
          <w:color w:val="auto"/>
          <w:sz w:val="20"/>
          <w:u w:val="none"/>
        </w:rPr>
        <w:t xml:space="preserve"> </w:t>
      </w:r>
      <w:r w:rsidRPr="001C389A">
        <w:rPr>
          <w:rStyle w:val="DeltaViewInsertion"/>
          <w:rFonts w:cs="Arial"/>
          <w:b/>
          <w:color w:val="auto"/>
          <w:sz w:val="20"/>
          <w:u w:val="none"/>
        </w:rPr>
        <w:t>Operational Notification</w:t>
      </w:r>
      <w:r w:rsidRPr="001C389A">
        <w:rPr>
          <w:rStyle w:val="DeltaViewInsertion"/>
          <w:rFonts w:cs="Arial"/>
          <w:color w:val="auto"/>
          <w:sz w:val="20"/>
          <w:u w:val="none"/>
        </w:rPr>
        <w:t xml:space="preserve">. </w:t>
      </w:r>
      <w:bookmarkEnd w:id="208"/>
      <w:r w:rsidR="008D56DD" w:rsidRPr="001C389A">
        <w:rPr>
          <w:rStyle w:val="DeltaViewInsertion"/>
          <w:rFonts w:cs="Arial"/>
          <w:color w:val="auto"/>
          <w:sz w:val="20"/>
          <w:u w:val="none"/>
        </w:rPr>
        <w:t xml:space="preserve">Where the </w:t>
      </w:r>
      <w:r w:rsidR="008D56DD" w:rsidRPr="001C389A">
        <w:rPr>
          <w:rStyle w:val="DeltaViewInsertion"/>
          <w:rFonts w:cs="Arial"/>
          <w:b/>
          <w:color w:val="auto"/>
          <w:sz w:val="20"/>
          <w:u w:val="none"/>
        </w:rPr>
        <w:t>Generator</w:t>
      </w:r>
      <w:r w:rsidR="008D56DD" w:rsidRPr="001C389A">
        <w:rPr>
          <w:rStyle w:val="DeltaViewInsertion"/>
          <w:rFonts w:cs="Arial"/>
          <w:color w:val="auto"/>
          <w:sz w:val="20"/>
          <w:u w:val="none"/>
        </w:rPr>
        <w:t xml:space="preserve"> is undertaking </w:t>
      </w:r>
      <w:r w:rsidR="008D56DD" w:rsidRPr="001C389A">
        <w:rPr>
          <w:rStyle w:val="DeltaViewInsertion"/>
          <w:rFonts w:cs="Arial"/>
          <w:b/>
          <w:color w:val="auto"/>
          <w:sz w:val="20"/>
          <w:u w:val="none"/>
        </w:rPr>
        <w:t>OTSDUW</w:t>
      </w:r>
      <w:r w:rsidR="008D56DD" w:rsidRPr="001C389A">
        <w:rPr>
          <w:rStyle w:val="DeltaViewInsertion"/>
          <w:rFonts w:cs="Arial"/>
          <w:color w:val="auto"/>
          <w:sz w:val="20"/>
          <w:u w:val="none"/>
        </w:rPr>
        <w:t xml:space="preserve"> then the </w:t>
      </w:r>
      <w:r w:rsidR="008D56DD" w:rsidRPr="001C389A">
        <w:rPr>
          <w:rStyle w:val="DeltaViewInsertion"/>
          <w:rFonts w:cs="Arial"/>
          <w:b/>
          <w:color w:val="auto"/>
          <w:sz w:val="20"/>
          <w:u w:val="none"/>
        </w:rPr>
        <w:t>Interim Operational Notification</w:t>
      </w:r>
      <w:r w:rsidR="008D56DD" w:rsidRPr="001C389A">
        <w:rPr>
          <w:rStyle w:val="DeltaViewInsertion"/>
          <w:rFonts w:cs="Arial"/>
          <w:color w:val="auto"/>
          <w:sz w:val="20"/>
          <w:u w:val="none"/>
        </w:rPr>
        <w:t xml:space="preserve"> will be in two parts, with the “</w:t>
      </w:r>
      <w:r w:rsidR="008D56DD" w:rsidRPr="001C389A">
        <w:rPr>
          <w:rStyle w:val="DeltaViewInsertion"/>
          <w:rFonts w:cs="Arial"/>
          <w:b/>
          <w:color w:val="auto"/>
          <w:sz w:val="20"/>
          <w:u w:val="none"/>
        </w:rPr>
        <w:t>Interim Operational Notification Part A</w:t>
      </w:r>
      <w:r w:rsidR="008D56DD" w:rsidRPr="001C389A">
        <w:rPr>
          <w:rStyle w:val="DeltaViewInsertion"/>
          <w:rFonts w:cs="Arial"/>
          <w:color w:val="auto"/>
          <w:sz w:val="20"/>
          <w:u w:val="none"/>
        </w:rPr>
        <w:t>” applicable to OTSUA and the “</w:t>
      </w:r>
      <w:r w:rsidR="008D56DD" w:rsidRPr="001C389A">
        <w:rPr>
          <w:rStyle w:val="DeltaViewInsertion"/>
          <w:rFonts w:cs="Arial"/>
          <w:b/>
          <w:color w:val="auto"/>
          <w:sz w:val="20"/>
          <w:u w:val="none"/>
        </w:rPr>
        <w:t>Interim Operational Notification Part B</w:t>
      </w:r>
      <w:r w:rsidR="008D56DD" w:rsidRPr="001C389A">
        <w:rPr>
          <w:rStyle w:val="DeltaViewInsertion"/>
          <w:rFonts w:cs="Arial"/>
          <w:color w:val="auto"/>
          <w:sz w:val="20"/>
          <w:u w:val="none"/>
        </w:rPr>
        <w:t xml:space="preserve">” applicable to the </w:t>
      </w:r>
      <w:r w:rsidR="00D91CD5" w:rsidRPr="001C389A">
        <w:rPr>
          <w:rStyle w:val="DeltaViewInsertion"/>
          <w:rFonts w:cs="Arial"/>
          <w:b/>
          <w:color w:val="auto"/>
          <w:sz w:val="20"/>
          <w:u w:val="none"/>
        </w:rPr>
        <w:t>EU Code User</w:t>
      </w:r>
      <w:r w:rsidR="008D56DD" w:rsidRPr="001C389A">
        <w:rPr>
          <w:rStyle w:val="DeltaViewInsertion"/>
          <w:rFonts w:cs="Arial"/>
          <w:b/>
          <w:color w:val="auto"/>
          <w:sz w:val="20"/>
          <w:u w:val="none"/>
        </w:rPr>
        <w:t>s Plant</w:t>
      </w:r>
      <w:r w:rsidR="008D56DD" w:rsidRPr="001C389A">
        <w:rPr>
          <w:rStyle w:val="DeltaViewInsertion"/>
          <w:rFonts w:cs="Arial"/>
          <w:color w:val="auto"/>
          <w:sz w:val="20"/>
          <w:u w:val="none"/>
        </w:rPr>
        <w:t xml:space="preserve"> and </w:t>
      </w:r>
      <w:r w:rsidR="008D56DD" w:rsidRPr="001C389A">
        <w:rPr>
          <w:rStyle w:val="DeltaViewInsertion"/>
          <w:rFonts w:cs="Arial"/>
          <w:b/>
          <w:color w:val="auto"/>
          <w:sz w:val="20"/>
          <w:u w:val="none"/>
        </w:rPr>
        <w:t>Apparatus</w:t>
      </w:r>
      <w:r w:rsidR="008D56DD" w:rsidRPr="001C389A">
        <w:rPr>
          <w:rStyle w:val="DeltaViewInsertion"/>
          <w:rFonts w:cs="Arial"/>
          <w:color w:val="auto"/>
          <w:sz w:val="20"/>
          <w:u w:val="none"/>
        </w:rPr>
        <w:t>. For the avoidance of doubt, the “</w:t>
      </w:r>
      <w:r w:rsidR="008D56DD" w:rsidRPr="001C389A">
        <w:rPr>
          <w:rStyle w:val="DeltaViewInsertion"/>
          <w:rFonts w:cs="Arial"/>
          <w:b/>
          <w:color w:val="auto"/>
          <w:sz w:val="20"/>
          <w:u w:val="none"/>
        </w:rPr>
        <w:t>Interim Operational Notification Part A</w:t>
      </w:r>
      <w:r w:rsidR="008D56DD" w:rsidRPr="001C389A">
        <w:rPr>
          <w:rStyle w:val="DeltaViewInsertion"/>
          <w:rFonts w:cs="Arial"/>
          <w:color w:val="auto"/>
          <w:sz w:val="20"/>
          <w:u w:val="none"/>
        </w:rPr>
        <w:t>” and the “I</w:t>
      </w:r>
      <w:r w:rsidR="008D56DD" w:rsidRPr="001C389A">
        <w:rPr>
          <w:rStyle w:val="DeltaViewInsertion"/>
          <w:rFonts w:cs="Arial"/>
          <w:b/>
          <w:color w:val="auto"/>
          <w:sz w:val="20"/>
          <w:u w:val="none"/>
        </w:rPr>
        <w:t>nterim Operational Notification Part B</w:t>
      </w:r>
      <w:r w:rsidR="008D56DD" w:rsidRPr="001C389A">
        <w:rPr>
          <w:rStyle w:val="DeltaViewInsertion"/>
          <w:rFonts w:cs="Arial"/>
          <w:color w:val="auto"/>
          <w:sz w:val="20"/>
          <w:u w:val="none"/>
        </w:rPr>
        <w:t xml:space="preserve">” can be issued together or at different times. </w:t>
      </w:r>
      <w:r w:rsidR="003B16B2" w:rsidRPr="001C389A">
        <w:rPr>
          <w:rStyle w:val="DeltaViewInsertion"/>
          <w:rFonts w:cs="Arial"/>
          <w:color w:val="auto"/>
          <w:sz w:val="20"/>
          <w:u w:val="none"/>
        </w:rPr>
        <w:t>In respect of a</w:t>
      </w:r>
      <w:r w:rsidR="004351A0" w:rsidRPr="001C389A">
        <w:rPr>
          <w:rStyle w:val="DeltaViewInsertion"/>
          <w:rFonts w:cs="Arial"/>
          <w:color w:val="auto"/>
          <w:sz w:val="20"/>
          <w:u w:val="none"/>
        </w:rPr>
        <w:t>n</w:t>
      </w:r>
      <w:r w:rsidR="003B16B2" w:rsidRPr="001C389A">
        <w:rPr>
          <w:rStyle w:val="DeltaViewInsertion"/>
          <w:rFonts w:cs="Arial"/>
          <w:color w:val="auto"/>
          <w:sz w:val="20"/>
          <w:u w:val="none"/>
        </w:rPr>
        <w:t xml:space="preserve"> </w:t>
      </w:r>
      <w:r w:rsidR="004351A0" w:rsidRPr="001C389A">
        <w:rPr>
          <w:rStyle w:val="DeltaViewInsertion"/>
          <w:rFonts w:cs="Arial"/>
          <w:b/>
          <w:color w:val="auto"/>
          <w:sz w:val="20"/>
          <w:u w:val="none"/>
        </w:rPr>
        <w:t xml:space="preserve">Embedded Power Station or Embedded </w:t>
      </w:r>
      <w:r w:rsidR="009923C9" w:rsidRPr="001C389A">
        <w:rPr>
          <w:rStyle w:val="DeltaViewInsertion"/>
          <w:rFonts w:cs="Arial"/>
          <w:b/>
          <w:color w:val="auto"/>
          <w:sz w:val="20"/>
          <w:u w:val="none"/>
        </w:rPr>
        <w:t>HVDC Equipment</w:t>
      </w:r>
      <w:r w:rsidR="004351A0" w:rsidRPr="001C389A">
        <w:rPr>
          <w:rStyle w:val="DeltaViewInsertion"/>
          <w:rFonts w:cs="Arial"/>
          <w:b/>
          <w:color w:val="auto"/>
          <w:sz w:val="20"/>
          <w:u w:val="none"/>
        </w:rPr>
        <w:t xml:space="preserve"> Station </w:t>
      </w:r>
      <w:r w:rsidR="004351A0" w:rsidRPr="001C389A">
        <w:rPr>
          <w:rStyle w:val="DeltaViewInsertion"/>
          <w:rFonts w:cs="Arial"/>
          <w:color w:val="auto"/>
          <w:sz w:val="20"/>
          <w:u w:val="none"/>
        </w:rPr>
        <w:t>(other than a</w:t>
      </w:r>
      <w:r w:rsidR="004351A0" w:rsidRPr="001C389A">
        <w:rPr>
          <w:rStyle w:val="DeltaViewInsertion"/>
          <w:rFonts w:cs="Arial"/>
          <w:b/>
          <w:color w:val="auto"/>
          <w:sz w:val="20"/>
          <w:u w:val="none"/>
        </w:rPr>
        <w:t xml:space="preserve"> </w:t>
      </w:r>
      <w:r w:rsidR="00AD4811" w:rsidRPr="001C389A">
        <w:rPr>
          <w:rFonts w:cs="Arial"/>
          <w:b/>
          <w:sz w:val="20"/>
        </w:rPr>
        <w:t xml:space="preserve">Embedded Medium Power Stations </w:t>
      </w:r>
      <w:r w:rsidR="00AD4811" w:rsidRPr="001C389A">
        <w:rPr>
          <w:rFonts w:cs="Arial"/>
          <w:sz w:val="20"/>
        </w:rPr>
        <w:t xml:space="preserve">not subject to a </w:t>
      </w:r>
      <w:r w:rsidR="00AD4811" w:rsidRPr="001C389A">
        <w:rPr>
          <w:rFonts w:cs="Arial"/>
          <w:b/>
          <w:sz w:val="20"/>
        </w:rPr>
        <w:t>Bilateral Agreement</w:t>
      </w:r>
      <w:r w:rsidR="00AD4811" w:rsidRPr="001C389A">
        <w:rPr>
          <w:rFonts w:cs="Arial"/>
          <w:sz w:val="20"/>
        </w:rPr>
        <w:t xml:space="preserve"> and </w:t>
      </w:r>
      <w:r w:rsidR="00AD4811" w:rsidRPr="001C389A">
        <w:rPr>
          <w:rFonts w:cs="Arial"/>
          <w:b/>
          <w:sz w:val="20"/>
        </w:rPr>
        <w:t xml:space="preserve">Embedded </w:t>
      </w:r>
      <w:r w:rsidR="009923C9" w:rsidRPr="001C389A">
        <w:rPr>
          <w:rFonts w:cs="Arial"/>
          <w:b/>
          <w:sz w:val="20"/>
        </w:rPr>
        <w:t>HVDC Equipment</w:t>
      </w:r>
      <w:r w:rsidR="00AD4811" w:rsidRPr="001C389A">
        <w:rPr>
          <w:rFonts w:cs="Arial"/>
          <w:b/>
          <w:sz w:val="20"/>
        </w:rPr>
        <w:t xml:space="preserve"> Stations</w:t>
      </w:r>
      <w:r w:rsidR="00AD4811" w:rsidRPr="001C389A">
        <w:rPr>
          <w:rFonts w:cs="Arial"/>
          <w:sz w:val="20"/>
        </w:rPr>
        <w:t xml:space="preserve"> not subject to a </w:t>
      </w:r>
      <w:r w:rsidR="00AD4811" w:rsidRPr="001C389A">
        <w:rPr>
          <w:rFonts w:cs="Arial"/>
          <w:b/>
          <w:sz w:val="20"/>
        </w:rPr>
        <w:t xml:space="preserve">Bilateral </w:t>
      </w:r>
      <w:r w:rsidR="00E23DC9" w:rsidRPr="001C389A">
        <w:rPr>
          <w:rFonts w:cs="Arial"/>
          <w:b/>
          <w:sz w:val="20"/>
        </w:rPr>
        <w:t>Agreement</w:t>
      </w:r>
      <w:r w:rsidR="004351A0" w:rsidRPr="001C389A">
        <w:rPr>
          <w:rStyle w:val="DeltaViewInsertion"/>
          <w:rFonts w:cs="Arial"/>
          <w:color w:val="auto"/>
          <w:sz w:val="20"/>
          <w:u w:val="none"/>
        </w:rPr>
        <w:t>)</w:t>
      </w:r>
      <w:r w:rsidR="00F43820" w:rsidRPr="001C389A">
        <w:rPr>
          <w:rStyle w:val="DeltaViewInsertion"/>
          <w:rFonts w:cs="Arial"/>
          <w:b/>
          <w:color w:val="auto"/>
          <w:sz w:val="20"/>
          <w:u w:val="none"/>
        </w:rPr>
        <w:t>,</w:t>
      </w:r>
      <w:r w:rsidR="003B16B2"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3B16B2" w:rsidRPr="001C389A">
        <w:rPr>
          <w:rStyle w:val="DeltaViewInsertion"/>
          <w:rFonts w:cs="Arial"/>
          <w:color w:val="auto"/>
          <w:sz w:val="20"/>
          <w:u w:val="none"/>
        </w:rPr>
        <w:t xml:space="preserve"> will notify the </w:t>
      </w:r>
      <w:r w:rsidR="003B16B2" w:rsidRPr="001C389A">
        <w:rPr>
          <w:rStyle w:val="DeltaViewInsertion"/>
          <w:rFonts w:cs="Arial"/>
          <w:b/>
          <w:color w:val="auto"/>
          <w:sz w:val="20"/>
          <w:u w:val="none"/>
        </w:rPr>
        <w:t>Network Operator</w:t>
      </w:r>
      <w:r w:rsidR="003B16B2" w:rsidRPr="001C389A">
        <w:rPr>
          <w:rStyle w:val="DeltaViewInsertion"/>
          <w:rFonts w:cs="Arial"/>
          <w:color w:val="auto"/>
          <w:sz w:val="20"/>
          <w:u w:val="none"/>
        </w:rPr>
        <w:t xml:space="preserve"> that an </w:t>
      </w:r>
      <w:r w:rsidR="003B16B2" w:rsidRPr="001C389A">
        <w:rPr>
          <w:rStyle w:val="DeltaViewInsertion"/>
          <w:rFonts w:cs="Arial"/>
          <w:b/>
          <w:color w:val="auto"/>
          <w:sz w:val="20"/>
          <w:u w:val="none"/>
        </w:rPr>
        <w:t>Interim</w:t>
      </w:r>
      <w:r w:rsidR="003B16B2" w:rsidRPr="001C389A">
        <w:rPr>
          <w:rStyle w:val="DeltaViewInsertion"/>
          <w:rFonts w:cs="Arial"/>
          <w:color w:val="auto"/>
          <w:sz w:val="20"/>
          <w:u w:val="none"/>
        </w:rPr>
        <w:t xml:space="preserve"> </w:t>
      </w:r>
      <w:r w:rsidR="003B16B2" w:rsidRPr="001C389A">
        <w:rPr>
          <w:rStyle w:val="DeltaViewInsertion"/>
          <w:rFonts w:cs="Arial"/>
          <w:b/>
          <w:color w:val="auto"/>
          <w:sz w:val="20"/>
          <w:u w:val="none"/>
        </w:rPr>
        <w:t>Operational Notification</w:t>
      </w:r>
      <w:r w:rsidR="00AA1092" w:rsidRPr="001C389A">
        <w:rPr>
          <w:rStyle w:val="DeltaViewInsertion"/>
          <w:rFonts w:cs="Arial"/>
          <w:color w:val="auto"/>
          <w:sz w:val="20"/>
          <w:u w:val="none"/>
        </w:rPr>
        <w:t xml:space="preserve"> has been issued</w:t>
      </w:r>
      <w:r w:rsidR="00604123" w:rsidRPr="001C389A">
        <w:rPr>
          <w:rStyle w:val="DeltaViewInsertion"/>
          <w:rFonts w:cs="Arial"/>
          <w:color w:val="auto"/>
          <w:sz w:val="20"/>
          <w:u w:val="none"/>
        </w:rPr>
        <w:t>.</w:t>
      </w:r>
    </w:p>
    <w:p w14:paraId="6221D28D"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46975B17" w14:textId="441AC5E1" w:rsidR="000C41A7" w:rsidRPr="001C389A" w:rsidRDefault="002F5F51" w:rsidP="000C41A7">
      <w:pPr>
        <w:tabs>
          <w:tab w:val="left" w:pos="1620"/>
          <w:tab w:val="left" w:pos="2736"/>
          <w:tab w:val="left" w:pos="3600"/>
          <w:tab w:val="left" w:pos="4608"/>
          <w:tab w:val="left" w:pos="5904"/>
        </w:tabs>
        <w:ind w:left="1620" w:hanging="1620"/>
        <w:rPr>
          <w:rFonts w:cs="Arial"/>
          <w:sz w:val="20"/>
        </w:rPr>
      </w:pPr>
      <w:bookmarkStart w:id="209" w:name="_DV_C218"/>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.6</w:t>
      </w:r>
      <w:r w:rsidR="00493417" w:rsidRPr="001C389A">
        <w:rPr>
          <w:rStyle w:val="DeltaViewInsertion"/>
          <w:rFonts w:cs="Arial"/>
          <w:color w:val="auto"/>
          <w:sz w:val="20"/>
          <w:u w:val="none"/>
        </w:rPr>
        <w:t>.1</w:t>
      </w:r>
      <w:r w:rsidR="003D3620" w:rsidRPr="001C389A">
        <w:rPr>
          <w:rStyle w:val="DeltaViewInsertion"/>
          <w:rFonts w:cs="Arial"/>
          <w:color w:val="auto"/>
          <w:sz w:val="20"/>
          <w:u w:val="none"/>
        </w:rPr>
        <w:tab/>
      </w:r>
      <w:r w:rsidR="000C41A7" w:rsidRPr="001C389A">
        <w:rPr>
          <w:rStyle w:val="DeltaViewInsertion"/>
          <w:rFonts w:cs="Arial"/>
          <w:color w:val="auto"/>
          <w:sz w:val="20"/>
          <w:u w:val="none"/>
        </w:rPr>
        <w:t xml:space="preserve">The </w:t>
      </w:r>
      <w:r w:rsidR="000C41A7" w:rsidRPr="001C389A">
        <w:rPr>
          <w:rStyle w:val="DeltaViewInsertion"/>
          <w:rFonts w:cs="Arial"/>
          <w:b/>
          <w:color w:val="auto"/>
          <w:sz w:val="20"/>
          <w:u w:val="none"/>
        </w:rPr>
        <w:t xml:space="preserve">Interim Operational Notification </w:t>
      </w:r>
      <w:r w:rsidR="000C41A7" w:rsidRPr="001C389A">
        <w:rPr>
          <w:rStyle w:val="DeltaViewInsertion"/>
          <w:rFonts w:cs="Arial"/>
          <w:color w:val="auto"/>
          <w:sz w:val="20"/>
          <w:u w:val="none"/>
        </w:rPr>
        <w:t>will be time limited, the expiration date being specified at the time of issue</w:t>
      </w:r>
      <w:r w:rsidR="003D3620" w:rsidRPr="001C389A">
        <w:rPr>
          <w:rStyle w:val="DeltaViewInsertion"/>
          <w:rFonts w:cs="Arial"/>
          <w:color w:val="auto"/>
          <w:sz w:val="20"/>
          <w:u w:val="none"/>
        </w:rPr>
        <w:t>.</w:t>
      </w:r>
      <w:r w:rsidR="000C41A7" w:rsidRPr="001C389A">
        <w:rPr>
          <w:rStyle w:val="DeltaViewInsertion"/>
          <w:rFonts w:cs="Arial"/>
          <w:color w:val="auto"/>
          <w:sz w:val="20"/>
          <w:u w:val="none"/>
        </w:rPr>
        <w:t xml:space="preserve"> </w:t>
      </w:r>
      <w:r w:rsidR="003D3620" w:rsidRPr="001C389A">
        <w:rPr>
          <w:rStyle w:val="DeltaViewInsertion"/>
          <w:rFonts w:cs="Arial"/>
          <w:color w:val="auto"/>
          <w:sz w:val="20"/>
          <w:u w:val="none"/>
        </w:rPr>
        <w:t>T</w:t>
      </w:r>
      <w:r w:rsidR="000C41A7" w:rsidRPr="001C389A">
        <w:rPr>
          <w:rStyle w:val="DeltaViewInsertion"/>
          <w:rFonts w:cs="Arial"/>
          <w:color w:val="auto"/>
          <w:sz w:val="20"/>
          <w:u w:val="none"/>
        </w:rPr>
        <w:t xml:space="preserve">he </w:t>
      </w:r>
      <w:r w:rsidR="000C41A7" w:rsidRPr="001C389A">
        <w:rPr>
          <w:rStyle w:val="DeltaViewInsertion"/>
          <w:rFonts w:cs="Arial"/>
          <w:b/>
          <w:color w:val="auto"/>
          <w:sz w:val="20"/>
          <w:u w:val="none"/>
        </w:rPr>
        <w:t>Interim Operation</w:t>
      </w:r>
      <w:r w:rsidR="004511F2" w:rsidRPr="001C389A">
        <w:rPr>
          <w:rStyle w:val="DeltaViewInsertion"/>
          <w:rFonts w:cs="Arial"/>
          <w:b/>
          <w:color w:val="auto"/>
          <w:sz w:val="20"/>
          <w:u w:val="none"/>
        </w:rPr>
        <w:t>al</w:t>
      </w:r>
      <w:r w:rsidR="000C41A7" w:rsidRPr="001C389A">
        <w:rPr>
          <w:rStyle w:val="DeltaViewInsertion"/>
          <w:rFonts w:cs="Arial"/>
          <w:b/>
          <w:color w:val="auto"/>
          <w:sz w:val="20"/>
          <w:u w:val="none"/>
        </w:rPr>
        <w:t xml:space="preserve"> Notification</w:t>
      </w:r>
      <w:r w:rsidR="000C41A7" w:rsidRPr="001C389A">
        <w:rPr>
          <w:rStyle w:val="DeltaViewInsertion"/>
          <w:rFonts w:cs="Arial"/>
          <w:color w:val="auto"/>
          <w:sz w:val="20"/>
          <w:u w:val="none"/>
        </w:rPr>
        <w:t xml:space="preserve"> may be renewed by </w:t>
      </w:r>
      <w:r w:rsidR="00072B13">
        <w:rPr>
          <w:rStyle w:val="DeltaViewInsertion"/>
          <w:rFonts w:cs="Arial"/>
          <w:b/>
          <w:color w:val="auto"/>
          <w:sz w:val="20"/>
          <w:u w:val="none"/>
        </w:rPr>
        <w:t>The Company</w:t>
      </w:r>
      <w:r w:rsidR="00966159" w:rsidRPr="001C389A">
        <w:rPr>
          <w:rStyle w:val="DeltaViewInsertion"/>
          <w:rFonts w:cs="Arial"/>
          <w:color w:val="auto"/>
          <w:sz w:val="20"/>
          <w:u w:val="none"/>
        </w:rPr>
        <w:t xml:space="preserve"> for up to a maximum of 24 months from the date of the first issue of the </w:t>
      </w:r>
      <w:r w:rsidR="00966159" w:rsidRPr="001C389A">
        <w:rPr>
          <w:rStyle w:val="DeltaViewInsertion"/>
          <w:rFonts w:cs="Arial"/>
          <w:b/>
          <w:color w:val="auto"/>
          <w:sz w:val="20"/>
          <w:u w:val="none"/>
        </w:rPr>
        <w:t>Interim Operational Notification</w:t>
      </w:r>
      <w:r w:rsidR="00492C6C" w:rsidRPr="001C389A">
        <w:rPr>
          <w:rStyle w:val="DeltaViewInsertion"/>
          <w:rFonts w:cs="Arial"/>
          <w:b/>
          <w:color w:val="auto"/>
          <w:sz w:val="20"/>
          <w:u w:val="none"/>
        </w:rPr>
        <w:t>.</w:t>
      </w:r>
      <w:r w:rsidR="000C41A7" w:rsidRPr="001C389A">
        <w:rPr>
          <w:rStyle w:val="DeltaViewInsertion"/>
          <w:rFonts w:cs="Arial"/>
          <w:color w:val="auto"/>
          <w:sz w:val="20"/>
          <w:u w:val="none"/>
        </w:rPr>
        <w:t xml:space="preserve"> </w:t>
      </w:r>
      <w:bookmarkEnd w:id="209"/>
      <w:r w:rsidR="00072B13">
        <w:rPr>
          <w:rStyle w:val="DeltaViewInsertion"/>
          <w:rFonts w:cs="Arial"/>
          <w:b/>
          <w:color w:val="auto"/>
          <w:sz w:val="20"/>
          <w:u w:val="none"/>
        </w:rPr>
        <w:t>The Company</w:t>
      </w:r>
      <w:r w:rsidR="00966159" w:rsidRPr="001C389A">
        <w:rPr>
          <w:rStyle w:val="DeltaViewInsertion"/>
          <w:rFonts w:cs="Arial"/>
          <w:color w:val="auto"/>
          <w:sz w:val="20"/>
          <w:u w:val="none"/>
        </w:rPr>
        <w:t xml:space="preserve"> may only issue </w:t>
      </w:r>
      <w:r w:rsidR="00604123" w:rsidRPr="001C389A">
        <w:rPr>
          <w:rStyle w:val="DeltaViewInsertion"/>
          <w:rFonts w:cs="Arial"/>
          <w:color w:val="auto"/>
          <w:sz w:val="20"/>
          <w:u w:val="none"/>
        </w:rPr>
        <w:t>an</w:t>
      </w:r>
      <w:r w:rsidR="00966159" w:rsidRPr="001C389A">
        <w:rPr>
          <w:rStyle w:val="DeltaViewInsertion"/>
          <w:rFonts w:cs="Arial"/>
          <w:color w:val="auto"/>
          <w:sz w:val="20"/>
          <w:u w:val="none"/>
        </w:rPr>
        <w:t xml:space="preserve"> extension to an </w:t>
      </w:r>
      <w:r w:rsidR="00966159" w:rsidRPr="001C389A">
        <w:rPr>
          <w:rStyle w:val="DeltaViewInsertion"/>
          <w:rFonts w:cs="Arial"/>
          <w:b/>
          <w:color w:val="auto"/>
          <w:sz w:val="20"/>
          <w:u w:val="none"/>
        </w:rPr>
        <w:t xml:space="preserve">Interim Operational Notification </w:t>
      </w:r>
      <w:r w:rsidR="00966159" w:rsidRPr="001C389A">
        <w:rPr>
          <w:rStyle w:val="DeltaViewInsertion"/>
          <w:rFonts w:cs="Arial"/>
          <w:color w:val="auto"/>
          <w:sz w:val="20"/>
          <w:u w:val="none"/>
        </w:rPr>
        <w:t>beyond 24 months provided the</w:t>
      </w:r>
      <w:r w:rsidR="00966159" w:rsidRPr="001C389A">
        <w:rPr>
          <w:rStyle w:val="DeltaViewInsertion"/>
          <w:rFonts w:cs="Arial"/>
          <w:b/>
          <w:color w:val="auto"/>
          <w:sz w:val="20"/>
          <w:u w:val="none"/>
        </w:rPr>
        <w:t xml:space="preserve"> </w:t>
      </w:r>
      <w:r w:rsidR="00050509" w:rsidRPr="001C389A">
        <w:rPr>
          <w:rStyle w:val="DeltaViewInsertion"/>
          <w:rFonts w:cs="Arial"/>
          <w:b/>
          <w:color w:val="auto"/>
          <w:sz w:val="20"/>
          <w:u w:val="none"/>
        </w:rPr>
        <w:t>Generator</w:t>
      </w:r>
      <w:r w:rsidR="00966159" w:rsidRPr="001C389A">
        <w:rPr>
          <w:rStyle w:val="DeltaViewInsertion"/>
          <w:rFonts w:cs="Arial"/>
          <w:b/>
          <w:color w:val="auto"/>
          <w:sz w:val="20"/>
          <w:u w:val="none"/>
        </w:rPr>
        <w:t xml:space="preserve"> </w:t>
      </w:r>
      <w:r w:rsidR="00966159"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966159" w:rsidRPr="001C389A">
        <w:rPr>
          <w:rStyle w:val="DeltaViewInsertion"/>
          <w:rFonts w:cs="Arial"/>
          <w:color w:val="auto"/>
          <w:sz w:val="20"/>
          <w:u w:val="none"/>
        </w:rPr>
        <w:t xml:space="preserve"> has applied for a </w:t>
      </w:r>
      <w:r w:rsidR="008D56DD" w:rsidRPr="001C389A">
        <w:rPr>
          <w:rStyle w:val="DeltaViewInsertion"/>
          <w:rFonts w:cs="Arial"/>
          <w:color w:val="auto"/>
          <w:sz w:val="20"/>
          <w:u w:val="none"/>
        </w:rPr>
        <w:t>d</w:t>
      </w:r>
      <w:r w:rsidR="00966159" w:rsidRPr="001C389A">
        <w:rPr>
          <w:rStyle w:val="DeltaViewInsertion"/>
          <w:rFonts w:cs="Arial"/>
          <w:color w:val="auto"/>
          <w:sz w:val="20"/>
          <w:u w:val="none"/>
        </w:rPr>
        <w:t xml:space="preserve">erogation for any remaining </w:t>
      </w:r>
      <w:r w:rsidR="00966159" w:rsidRPr="001C389A">
        <w:rPr>
          <w:rStyle w:val="DeltaViewInsertion"/>
          <w:rFonts w:cs="Arial"/>
          <w:b/>
          <w:color w:val="auto"/>
          <w:sz w:val="20"/>
          <w:u w:val="none"/>
        </w:rPr>
        <w:t xml:space="preserve">Unresolved Issues </w:t>
      </w:r>
      <w:r w:rsidR="00966159" w:rsidRPr="001C389A">
        <w:rPr>
          <w:rStyle w:val="DeltaViewInsertion"/>
          <w:rFonts w:cs="Arial"/>
          <w:color w:val="auto"/>
          <w:sz w:val="20"/>
          <w:u w:val="none"/>
        </w:rPr>
        <w:t xml:space="preserve">to the </w:t>
      </w:r>
      <w:r w:rsidR="00966159" w:rsidRPr="001C389A">
        <w:rPr>
          <w:rStyle w:val="DeltaViewInsertion"/>
          <w:rFonts w:cs="Arial"/>
          <w:b/>
          <w:color w:val="auto"/>
          <w:sz w:val="20"/>
          <w:u w:val="none"/>
        </w:rPr>
        <w:t>Authority</w:t>
      </w:r>
      <w:r w:rsidR="00966159" w:rsidRPr="001C389A">
        <w:rPr>
          <w:rStyle w:val="DeltaViewInsertion"/>
          <w:rFonts w:cs="Arial"/>
          <w:color w:val="auto"/>
          <w:sz w:val="20"/>
          <w:u w:val="none"/>
        </w:rPr>
        <w:t xml:space="preserve"> as detailed in ECP.9.</w:t>
      </w:r>
    </w:p>
    <w:p w14:paraId="378E6277" w14:textId="77777777" w:rsidR="000C41A7" w:rsidRPr="001C389A" w:rsidRDefault="000C41A7" w:rsidP="000C41A7">
      <w:pPr>
        <w:tabs>
          <w:tab w:val="left" w:pos="1620"/>
          <w:tab w:val="left" w:pos="2736"/>
          <w:tab w:val="left" w:pos="3600"/>
          <w:tab w:val="left" w:pos="4608"/>
          <w:tab w:val="left" w:pos="5904"/>
        </w:tabs>
        <w:ind w:left="1620" w:hanging="1620"/>
        <w:rPr>
          <w:rFonts w:cs="Arial"/>
          <w:sz w:val="20"/>
        </w:rPr>
      </w:pPr>
    </w:p>
    <w:p w14:paraId="6C64324A" w14:textId="5226208E" w:rsidR="000C41A7" w:rsidRPr="001C389A" w:rsidRDefault="002F5F51" w:rsidP="000C41A7">
      <w:pPr>
        <w:tabs>
          <w:tab w:val="left" w:pos="1620"/>
          <w:tab w:val="left" w:pos="2286"/>
          <w:tab w:val="left" w:pos="2736"/>
          <w:tab w:val="left" w:pos="3600"/>
          <w:tab w:val="left" w:pos="4608"/>
          <w:tab w:val="left" w:pos="5904"/>
        </w:tabs>
        <w:ind w:left="1620" w:hanging="1620"/>
        <w:rPr>
          <w:rFonts w:cs="Arial"/>
          <w:sz w:val="20"/>
        </w:rPr>
      </w:pPr>
      <w:bookmarkStart w:id="210" w:name="_DV_C219"/>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.6</w:t>
      </w:r>
      <w:r w:rsidR="00493417" w:rsidRPr="001C389A">
        <w:rPr>
          <w:rStyle w:val="DeltaViewInsertion"/>
          <w:rFonts w:cs="Arial"/>
          <w:color w:val="auto"/>
          <w:sz w:val="20"/>
          <w:u w:val="none"/>
        </w:rPr>
        <w:t>.2</w:t>
      </w:r>
      <w:r w:rsidR="000C41A7" w:rsidRPr="001C389A">
        <w:rPr>
          <w:rStyle w:val="DeltaViewInsertion"/>
          <w:rFonts w:cs="Arial"/>
          <w:color w:val="auto"/>
          <w:sz w:val="20"/>
          <w:u w:val="none"/>
        </w:rPr>
        <w:tab/>
      </w:r>
      <w:r w:rsidR="000E4890" w:rsidRPr="001C389A">
        <w:rPr>
          <w:rStyle w:val="DeltaViewInsertion"/>
          <w:rFonts w:cs="Arial"/>
          <w:color w:val="auto"/>
          <w:sz w:val="20"/>
          <w:u w:val="none"/>
        </w:rPr>
        <w:t>T</w:t>
      </w:r>
      <w:r w:rsidR="000C41A7" w:rsidRPr="001C389A">
        <w:rPr>
          <w:rStyle w:val="DeltaViewInsertion"/>
          <w:rFonts w:cs="Arial"/>
          <w:color w:val="auto"/>
          <w:sz w:val="20"/>
          <w:u w:val="none"/>
        </w:rPr>
        <w:t xml:space="preserve">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must operate the </w:t>
      </w:r>
      <w:r w:rsidR="00AE3ADD" w:rsidRPr="001C389A">
        <w:rPr>
          <w:rStyle w:val="DeltaViewInsertion"/>
          <w:rFonts w:cs="Arial"/>
          <w:b/>
          <w:color w:val="auto"/>
          <w:sz w:val="20"/>
          <w:u w:val="none"/>
        </w:rPr>
        <w:t xml:space="preserve">Power </w:t>
      </w:r>
      <w:r w:rsidR="006472C1" w:rsidRPr="001C389A">
        <w:rPr>
          <w:rStyle w:val="DeltaViewInsertion"/>
          <w:rFonts w:cs="Arial"/>
          <w:b/>
          <w:color w:val="auto"/>
          <w:sz w:val="20"/>
          <w:u w:val="none"/>
        </w:rPr>
        <w:t>G</w:t>
      </w:r>
      <w:r w:rsidR="00AE3ADD" w:rsidRPr="001C389A">
        <w:rPr>
          <w:rStyle w:val="DeltaViewInsertion"/>
          <w:rFonts w:cs="Arial"/>
          <w:b/>
          <w:color w:val="auto"/>
          <w:sz w:val="20"/>
          <w:u w:val="none"/>
        </w:rPr>
        <w:t xml:space="preserve">enerating </w:t>
      </w:r>
      <w:r w:rsidR="006472C1" w:rsidRPr="001C389A">
        <w:rPr>
          <w:rStyle w:val="DeltaViewInsertion"/>
          <w:rFonts w:cs="Arial"/>
          <w:b/>
          <w:color w:val="auto"/>
          <w:sz w:val="20"/>
          <w:u w:val="none"/>
        </w:rPr>
        <w:t>M</w:t>
      </w:r>
      <w:r w:rsidR="00AE3ADD" w:rsidRPr="001C389A">
        <w:rPr>
          <w:rStyle w:val="DeltaViewInsertion"/>
          <w:rFonts w:cs="Arial"/>
          <w:b/>
          <w:color w:val="auto"/>
          <w:sz w:val="20"/>
          <w:u w:val="none"/>
        </w:rPr>
        <w:t>odule</w:t>
      </w:r>
      <w:r w:rsidR="00833BBF" w:rsidRPr="001C389A">
        <w:rPr>
          <w:rStyle w:val="DeltaViewInsertion"/>
          <w:rFonts w:cs="Arial"/>
          <w:b/>
          <w:color w:val="auto"/>
          <w:sz w:val="20"/>
          <w:u w:val="none"/>
        </w:rPr>
        <w:t xml:space="preserve"> </w:t>
      </w:r>
      <w:r w:rsidR="00604123" w:rsidRPr="001C389A">
        <w:rPr>
          <w:rStyle w:val="DeltaViewInsertion"/>
          <w:rFonts w:cs="Arial"/>
          <w:b/>
          <w:color w:val="auto"/>
          <w:sz w:val="20"/>
          <w:u w:val="none"/>
        </w:rPr>
        <w:t xml:space="preserve">or HVDC Equipment </w:t>
      </w:r>
      <w:r w:rsidR="000C41A7" w:rsidRPr="001C389A">
        <w:rPr>
          <w:rStyle w:val="DeltaViewInsertion"/>
          <w:rFonts w:cs="Arial"/>
          <w:color w:val="auto"/>
          <w:sz w:val="20"/>
          <w:u w:val="none"/>
        </w:rPr>
        <w:t xml:space="preserve">in accordance with the terms, arising from the </w:t>
      </w:r>
      <w:r w:rsidR="000C41A7" w:rsidRPr="001C389A">
        <w:rPr>
          <w:rStyle w:val="DeltaViewInsertion"/>
          <w:rFonts w:cs="Arial"/>
          <w:b/>
          <w:color w:val="auto"/>
          <w:sz w:val="20"/>
          <w:u w:val="none"/>
        </w:rPr>
        <w:t>Unresolved Issues</w:t>
      </w:r>
      <w:r w:rsidR="000C41A7" w:rsidRPr="001C389A">
        <w:rPr>
          <w:rStyle w:val="DeltaViewInsertion"/>
          <w:rFonts w:cs="Arial"/>
          <w:color w:val="auto"/>
          <w:sz w:val="20"/>
          <w:u w:val="none"/>
        </w:rPr>
        <w:t xml:space="preserve">, of the </w:t>
      </w:r>
      <w:r w:rsidR="000C41A7" w:rsidRPr="001C389A">
        <w:rPr>
          <w:rStyle w:val="DeltaViewInsertion"/>
          <w:rFonts w:cs="Arial"/>
          <w:b/>
          <w:color w:val="auto"/>
          <w:sz w:val="20"/>
          <w:u w:val="none"/>
        </w:rPr>
        <w:t>Interim Operational Notification</w:t>
      </w:r>
      <w:r w:rsidR="000C41A7" w:rsidRPr="001C389A">
        <w:rPr>
          <w:rStyle w:val="DeltaViewInsertion"/>
          <w:rFonts w:cs="Arial"/>
          <w:color w:val="auto"/>
          <w:sz w:val="20"/>
          <w:u w:val="none"/>
        </w:rPr>
        <w:t xml:space="preserve">.  Where practicable,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will discuss such terms with the </w:t>
      </w:r>
      <w:r w:rsidR="000C41A7" w:rsidRPr="001C389A">
        <w:rPr>
          <w:rStyle w:val="DeltaViewInsertion"/>
          <w:rFonts w:cs="Arial"/>
          <w:b/>
          <w:color w:val="auto"/>
          <w:sz w:val="20"/>
          <w:u w:val="none"/>
        </w:rPr>
        <w:t xml:space="preserve">Generator </w:t>
      </w:r>
      <w:r w:rsidR="000C41A7"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prior to including them in the </w:t>
      </w:r>
      <w:r w:rsidR="000C41A7" w:rsidRPr="001C389A">
        <w:rPr>
          <w:rStyle w:val="DeltaViewInsertion"/>
          <w:rFonts w:cs="Arial"/>
          <w:b/>
          <w:color w:val="auto"/>
          <w:sz w:val="20"/>
          <w:u w:val="none"/>
        </w:rPr>
        <w:t>Interim Operational Notification</w:t>
      </w:r>
      <w:r w:rsidR="000C41A7" w:rsidRPr="001C389A">
        <w:rPr>
          <w:rStyle w:val="DeltaViewInsertion"/>
          <w:rFonts w:cs="Arial"/>
          <w:color w:val="auto"/>
          <w:sz w:val="20"/>
          <w:u w:val="none"/>
        </w:rPr>
        <w:t>.</w:t>
      </w:r>
      <w:bookmarkEnd w:id="210"/>
    </w:p>
    <w:p w14:paraId="5AEA3086"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65547765" w14:textId="77777777" w:rsidR="000C41A7" w:rsidRPr="001C389A" w:rsidRDefault="002F5F51" w:rsidP="007D54A8">
      <w:pPr>
        <w:tabs>
          <w:tab w:val="left" w:pos="1560"/>
        </w:tabs>
        <w:ind w:left="1560" w:hanging="1560"/>
        <w:rPr>
          <w:rStyle w:val="DeltaViewInsertion"/>
          <w:rFonts w:cs="Arial"/>
          <w:color w:val="auto"/>
          <w:sz w:val="20"/>
          <w:u w:val="none"/>
        </w:rPr>
      </w:pPr>
      <w:bookmarkStart w:id="211" w:name="_DV_C220"/>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.6</w:t>
      </w:r>
      <w:r w:rsidR="00493417" w:rsidRPr="001C389A">
        <w:rPr>
          <w:rStyle w:val="DeltaViewInsertion"/>
          <w:rFonts w:cs="Arial"/>
          <w:color w:val="auto"/>
          <w:sz w:val="20"/>
          <w:u w:val="none"/>
        </w:rPr>
        <w:t>.3</w:t>
      </w:r>
      <w:r w:rsidR="002D1F64" w:rsidRPr="001C389A">
        <w:rPr>
          <w:rStyle w:val="DeltaViewInsertion"/>
          <w:rFonts w:cs="Arial"/>
          <w:color w:val="auto"/>
          <w:sz w:val="20"/>
          <w:u w:val="none"/>
        </w:rPr>
        <w:tab/>
        <w:t xml:space="preserve">The </w:t>
      </w:r>
      <w:r w:rsidR="002D1F64" w:rsidRPr="001C389A">
        <w:rPr>
          <w:rStyle w:val="DeltaViewInsertion"/>
          <w:rFonts w:cs="Arial"/>
          <w:b/>
          <w:color w:val="auto"/>
          <w:sz w:val="20"/>
          <w:u w:val="none"/>
        </w:rPr>
        <w:t>Interim Operational Notification</w:t>
      </w:r>
      <w:r w:rsidR="002D1F64" w:rsidRPr="001C389A">
        <w:rPr>
          <w:rStyle w:val="DeltaViewInsertion"/>
          <w:rFonts w:cs="Arial"/>
          <w:color w:val="auto"/>
          <w:sz w:val="20"/>
          <w:u w:val="none"/>
        </w:rPr>
        <w:t xml:space="preserve"> will include the following limitations</w:t>
      </w:r>
      <w:r w:rsidR="000C41A7" w:rsidRPr="001C389A">
        <w:rPr>
          <w:rStyle w:val="DeltaViewInsertion"/>
          <w:rFonts w:cs="Arial"/>
          <w:color w:val="auto"/>
          <w:sz w:val="20"/>
          <w:u w:val="none"/>
        </w:rPr>
        <w:t>:</w:t>
      </w:r>
      <w:bookmarkEnd w:id="211"/>
    </w:p>
    <w:p w14:paraId="74753B0D" w14:textId="77777777" w:rsidR="002D1F64" w:rsidRPr="001C389A" w:rsidRDefault="002D1F64" w:rsidP="000C41A7">
      <w:pPr>
        <w:tabs>
          <w:tab w:val="left" w:pos="1620"/>
        </w:tabs>
        <w:ind w:left="1146" w:hanging="1146"/>
        <w:rPr>
          <w:rFonts w:cs="Arial"/>
          <w:b/>
          <w:i/>
          <w:sz w:val="20"/>
        </w:rPr>
      </w:pPr>
    </w:p>
    <w:p w14:paraId="50674800" w14:textId="77777777" w:rsidR="008D56DD" w:rsidRPr="001C389A" w:rsidRDefault="008D56DD" w:rsidP="003B5BF0">
      <w:pPr>
        <w:pStyle w:val="ListParagraph"/>
        <w:numPr>
          <w:ilvl w:val="0"/>
          <w:numId w:val="38"/>
        </w:numPr>
        <w:tabs>
          <w:tab w:val="left" w:pos="1701"/>
        </w:tabs>
        <w:rPr>
          <w:rStyle w:val="DeltaViewInsertion"/>
          <w:rFonts w:cs="Arial"/>
          <w:color w:val="auto"/>
          <w:sz w:val="20"/>
          <w:u w:val="none"/>
        </w:rPr>
      </w:pPr>
      <w:bookmarkStart w:id="212" w:name="_DV_C221"/>
      <w:r w:rsidRPr="001C389A">
        <w:rPr>
          <w:rStyle w:val="DeltaViewInsertion"/>
          <w:rFonts w:cs="Arial"/>
          <w:color w:val="auto"/>
          <w:sz w:val="20"/>
          <w:u w:val="none"/>
        </w:rPr>
        <w:t xml:space="preserve">In the case of </w:t>
      </w:r>
      <w:r w:rsidRPr="001C389A">
        <w:rPr>
          <w:rStyle w:val="DeltaViewInsertion"/>
          <w:rFonts w:cs="Arial"/>
          <w:b/>
          <w:color w:val="auto"/>
          <w:sz w:val="20"/>
          <w:u w:val="none"/>
        </w:rPr>
        <w:t>OTSUA</w:t>
      </w:r>
      <w:r w:rsidRPr="001C389A">
        <w:rPr>
          <w:rStyle w:val="DeltaViewInsertion"/>
          <w:rFonts w:cs="Arial"/>
          <w:color w:val="auto"/>
          <w:sz w:val="20"/>
          <w:u w:val="none"/>
        </w:rPr>
        <w:t xml:space="preserve">, the </w:t>
      </w:r>
      <w:r w:rsidRPr="001C389A">
        <w:rPr>
          <w:rStyle w:val="DeltaViewInsertion"/>
          <w:rFonts w:cs="Arial"/>
          <w:b/>
          <w:color w:val="auto"/>
          <w:sz w:val="20"/>
          <w:u w:val="none"/>
        </w:rPr>
        <w:t xml:space="preserve">Interim Operational Notification Part A </w:t>
      </w:r>
      <w:r w:rsidRPr="001C389A">
        <w:rPr>
          <w:rStyle w:val="DeltaViewInsertion"/>
          <w:rFonts w:cs="Arial"/>
          <w:color w:val="auto"/>
          <w:sz w:val="20"/>
          <w:u w:val="none"/>
        </w:rPr>
        <w:t xml:space="preserve">permits </w:t>
      </w:r>
      <w:r w:rsidRPr="001C389A">
        <w:rPr>
          <w:rStyle w:val="DeltaViewInsertion"/>
          <w:rFonts w:cs="Arial"/>
          <w:b/>
          <w:color w:val="auto"/>
          <w:sz w:val="20"/>
          <w:u w:val="none"/>
        </w:rPr>
        <w:t>Synchronisation</w:t>
      </w:r>
      <w:r w:rsidRPr="001C389A">
        <w:rPr>
          <w:rStyle w:val="DeltaViewInsertion"/>
          <w:rFonts w:cs="Arial"/>
          <w:color w:val="auto"/>
          <w:sz w:val="20"/>
          <w:u w:val="none"/>
        </w:rPr>
        <w:t xml:space="preserve"> of the dynamically controlled </w:t>
      </w:r>
      <w:r w:rsidRPr="001C389A">
        <w:rPr>
          <w:rStyle w:val="DeltaViewInsertion"/>
          <w:rFonts w:cs="Arial"/>
          <w:b/>
          <w:color w:val="auto"/>
          <w:sz w:val="20"/>
          <w:u w:val="none"/>
        </w:rPr>
        <w:t>OTSUA</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only for the purposes of active control of voltage and reactive power and not for the purpose of exporting </w:t>
      </w:r>
      <w:r w:rsidRPr="001C389A">
        <w:rPr>
          <w:rStyle w:val="DeltaViewInsertion"/>
          <w:rFonts w:cs="Arial"/>
          <w:b/>
          <w:color w:val="auto"/>
          <w:sz w:val="20"/>
          <w:u w:val="none"/>
        </w:rPr>
        <w:t>Active Power</w:t>
      </w:r>
      <w:r w:rsidRPr="001C389A">
        <w:rPr>
          <w:rStyle w:val="DeltaViewInsertion"/>
          <w:rFonts w:cs="Arial"/>
          <w:color w:val="auto"/>
          <w:sz w:val="20"/>
          <w:u w:val="none"/>
        </w:rPr>
        <w:t>.</w:t>
      </w:r>
    </w:p>
    <w:p w14:paraId="2541FF98" w14:textId="77777777" w:rsidR="008D56DD" w:rsidRPr="001C389A" w:rsidRDefault="008D56DD" w:rsidP="00E30D18">
      <w:pPr>
        <w:pStyle w:val="ListParagraph"/>
        <w:tabs>
          <w:tab w:val="left" w:pos="1701"/>
        </w:tabs>
        <w:ind w:left="2130"/>
        <w:rPr>
          <w:rStyle w:val="DeltaViewInsertion"/>
          <w:rFonts w:cs="Arial"/>
          <w:color w:val="auto"/>
          <w:sz w:val="20"/>
          <w:u w:val="none"/>
        </w:rPr>
      </w:pPr>
    </w:p>
    <w:p w14:paraId="6FF72AA8" w14:textId="77777777" w:rsidR="000C41A7" w:rsidRPr="001C389A" w:rsidRDefault="000C41A7" w:rsidP="003B5BF0">
      <w:pPr>
        <w:pStyle w:val="ListParagraph"/>
        <w:numPr>
          <w:ilvl w:val="0"/>
          <w:numId w:val="38"/>
        </w:numPr>
        <w:tabs>
          <w:tab w:val="left" w:pos="1701"/>
        </w:tabs>
        <w:rPr>
          <w:rFonts w:cs="Arial"/>
          <w:sz w:val="20"/>
        </w:rPr>
      </w:pPr>
      <w:r w:rsidRPr="001C389A">
        <w:rPr>
          <w:rStyle w:val="DeltaViewInsertion"/>
          <w:rFonts w:cs="Arial"/>
          <w:color w:val="auto"/>
          <w:sz w:val="20"/>
          <w:u w:val="none"/>
        </w:rPr>
        <w:t xml:space="preserve">In the case of a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the </w:t>
      </w:r>
      <w:r w:rsidRPr="001C389A">
        <w:rPr>
          <w:rStyle w:val="DeltaViewInsertion"/>
          <w:rFonts w:cs="Arial"/>
          <w:b/>
          <w:color w:val="auto"/>
          <w:sz w:val="20"/>
          <w:u w:val="none"/>
        </w:rPr>
        <w:t>Interim Operational Notification</w:t>
      </w:r>
      <w:r w:rsidRPr="001C389A">
        <w:rPr>
          <w:rStyle w:val="DeltaViewInsertion"/>
          <w:rFonts w:cs="Arial"/>
          <w:color w:val="auto"/>
          <w:sz w:val="20"/>
          <w:u w:val="none"/>
        </w:rPr>
        <w:t xml:space="preserve"> </w:t>
      </w:r>
      <w:r w:rsidR="004B3FD4" w:rsidRPr="001C389A">
        <w:rPr>
          <w:rStyle w:val="DeltaViewInsertion"/>
          <w:rFonts w:cs="Arial"/>
          <w:color w:val="auto"/>
          <w:sz w:val="20"/>
          <w:u w:val="none"/>
        </w:rPr>
        <w:t xml:space="preserve">(and where </w:t>
      </w:r>
      <w:r w:rsidR="004B3FD4" w:rsidRPr="001C389A">
        <w:rPr>
          <w:rStyle w:val="DeltaViewInsertion"/>
          <w:rFonts w:cs="Arial"/>
          <w:b/>
          <w:color w:val="auto"/>
          <w:sz w:val="20"/>
          <w:u w:val="none"/>
        </w:rPr>
        <w:t>OTSDUW</w:t>
      </w:r>
      <w:r w:rsidR="004B3FD4" w:rsidRPr="001C389A">
        <w:rPr>
          <w:rStyle w:val="DeltaViewInsertion"/>
          <w:rFonts w:cs="Arial"/>
          <w:color w:val="auto"/>
          <w:sz w:val="20"/>
          <w:u w:val="none"/>
        </w:rPr>
        <w:t xml:space="preserve"> Arrangements apply, this reference will be to the </w:t>
      </w:r>
      <w:r w:rsidR="004B3FD4" w:rsidRPr="001C389A">
        <w:rPr>
          <w:rStyle w:val="DeltaViewInsertion"/>
          <w:rFonts w:cs="Arial"/>
          <w:b/>
          <w:color w:val="auto"/>
          <w:sz w:val="20"/>
          <w:u w:val="none"/>
        </w:rPr>
        <w:t>Interim Operational Notification Part B</w:t>
      </w:r>
      <w:r w:rsidR="004B3FD4" w:rsidRPr="001C389A">
        <w:rPr>
          <w:rStyle w:val="DeltaViewInsertion"/>
          <w:rFonts w:cs="Arial"/>
          <w:color w:val="auto"/>
          <w:sz w:val="20"/>
          <w:u w:val="none"/>
        </w:rPr>
        <w:t xml:space="preserve">) </w:t>
      </w:r>
      <w:r w:rsidRPr="001C389A">
        <w:rPr>
          <w:rStyle w:val="DeltaViewInsertion"/>
          <w:rFonts w:cs="Arial"/>
          <w:color w:val="auto"/>
          <w:sz w:val="20"/>
          <w:u w:val="none"/>
        </w:rPr>
        <w:t xml:space="preserve">will limit the proportion of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which can be simultaneously </w:t>
      </w:r>
      <w:r w:rsidRPr="001C389A">
        <w:rPr>
          <w:rStyle w:val="DeltaViewInsertion"/>
          <w:rFonts w:cs="Arial"/>
          <w:b/>
          <w:color w:val="auto"/>
          <w:sz w:val="20"/>
          <w:u w:val="none"/>
        </w:rPr>
        <w:t>Synchronised</w:t>
      </w:r>
      <w:r w:rsidRPr="001C389A">
        <w:rPr>
          <w:rStyle w:val="DeltaViewInsertion"/>
          <w:rFonts w:cs="Arial"/>
          <w:color w:val="auto"/>
          <w:sz w:val="20"/>
          <w:u w:val="none"/>
        </w:rPr>
        <w:t xml:space="preserve"> to the </w:t>
      </w:r>
      <w:r w:rsidRPr="001C389A">
        <w:rPr>
          <w:rStyle w:val="DeltaViewInsertion"/>
          <w:rFonts w:cs="Arial"/>
          <w:b/>
          <w:color w:val="auto"/>
          <w:sz w:val="20"/>
          <w:u w:val="none"/>
        </w:rPr>
        <w:t>Total System</w:t>
      </w:r>
      <w:r w:rsidRPr="001C389A">
        <w:rPr>
          <w:rStyle w:val="DeltaViewInsertion"/>
          <w:rFonts w:cs="Arial"/>
          <w:color w:val="auto"/>
          <w:sz w:val="20"/>
          <w:u w:val="none"/>
        </w:rPr>
        <w:t xml:space="preserve"> such that neither of the following figures is exceeded:</w:t>
      </w:r>
      <w:bookmarkEnd w:id="212"/>
    </w:p>
    <w:p w14:paraId="782C50F6" w14:textId="77777777" w:rsidR="000C41A7" w:rsidRPr="001C389A" w:rsidRDefault="000C41A7" w:rsidP="000C41A7">
      <w:pPr>
        <w:ind w:left="1866" w:hanging="1146"/>
        <w:rPr>
          <w:rFonts w:cs="Arial"/>
          <w:sz w:val="20"/>
        </w:rPr>
      </w:pPr>
      <w:bookmarkStart w:id="213" w:name="_DV_C222"/>
    </w:p>
    <w:p w14:paraId="572AD6CA" w14:textId="77777777" w:rsidR="000C41A7" w:rsidRPr="001C389A" w:rsidRDefault="000C41A7" w:rsidP="003B5BF0">
      <w:pPr>
        <w:numPr>
          <w:ilvl w:val="0"/>
          <w:numId w:val="36"/>
        </w:numPr>
        <w:autoSpaceDE w:val="0"/>
        <w:autoSpaceDN w:val="0"/>
        <w:adjustRightInd w:val="0"/>
        <w:rPr>
          <w:rFonts w:cs="Arial"/>
          <w:sz w:val="20"/>
        </w:rPr>
      </w:pPr>
      <w:bookmarkStart w:id="214" w:name="_DV_C223"/>
      <w:bookmarkEnd w:id="213"/>
      <w:r w:rsidRPr="001C389A">
        <w:rPr>
          <w:rStyle w:val="DeltaViewInsertion"/>
          <w:rFonts w:cs="Arial"/>
          <w:color w:val="auto"/>
          <w:sz w:val="20"/>
          <w:u w:val="none"/>
        </w:rPr>
        <w:t xml:space="preserve">20% of the </w:t>
      </w:r>
      <w:r w:rsidR="006472C1" w:rsidRPr="001C389A">
        <w:rPr>
          <w:rStyle w:val="DeltaViewInsertion"/>
          <w:rFonts w:cs="Arial"/>
          <w:b/>
          <w:color w:val="auto"/>
          <w:sz w:val="20"/>
          <w:u w:val="none"/>
        </w:rPr>
        <w:t>Maximum</w:t>
      </w:r>
      <w:r w:rsidRPr="001C389A">
        <w:rPr>
          <w:rStyle w:val="DeltaViewInsertion"/>
          <w:rFonts w:cs="Arial"/>
          <w:b/>
          <w:color w:val="auto"/>
          <w:sz w:val="20"/>
          <w:u w:val="none"/>
        </w:rPr>
        <w:t xml:space="preserve">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 the output of a single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where this exceeds 20% of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’s </w:t>
      </w:r>
      <w:r w:rsidR="006472C1" w:rsidRPr="001C389A">
        <w:rPr>
          <w:rStyle w:val="DeltaViewInsertion"/>
          <w:rFonts w:cs="Arial"/>
          <w:b/>
          <w:color w:val="auto"/>
          <w:sz w:val="20"/>
          <w:u w:val="none"/>
        </w:rPr>
        <w:t>Maximum</w:t>
      </w:r>
      <w:r w:rsidRPr="001C389A">
        <w:rPr>
          <w:rStyle w:val="DeltaViewInsertion"/>
          <w:rFonts w:cs="Arial"/>
          <w:b/>
          <w:color w:val="auto"/>
          <w:sz w:val="20"/>
          <w:u w:val="none"/>
        </w:rPr>
        <w:t xml:space="preserve"> Capacity</w:t>
      </w:r>
      <w:r w:rsidRPr="001C389A">
        <w:rPr>
          <w:rStyle w:val="DeltaViewInsertion"/>
          <w:rFonts w:cs="Arial"/>
          <w:color w:val="auto"/>
          <w:sz w:val="20"/>
          <w:u w:val="none"/>
        </w:rPr>
        <w:t>); nor</w:t>
      </w:r>
      <w:bookmarkEnd w:id="214"/>
    </w:p>
    <w:p w14:paraId="217EF31A" w14:textId="77777777" w:rsidR="000C41A7" w:rsidRPr="001C389A" w:rsidRDefault="000C41A7" w:rsidP="00034352">
      <w:pPr>
        <w:ind w:left="1860" w:hanging="453"/>
        <w:rPr>
          <w:rFonts w:cs="Arial"/>
          <w:sz w:val="20"/>
        </w:rPr>
      </w:pPr>
      <w:bookmarkStart w:id="215" w:name="_DV_C224"/>
    </w:p>
    <w:p w14:paraId="1E40FF9E" w14:textId="77777777" w:rsidR="000C41A7" w:rsidRPr="001C389A" w:rsidRDefault="000C41A7" w:rsidP="003B5BF0">
      <w:pPr>
        <w:numPr>
          <w:ilvl w:val="0"/>
          <w:numId w:val="36"/>
        </w:numPr>
        <w:autoSpaceDE w:val="0"/>
        <w:autoSpaceDN w:val="0"/>
        <w:adjustRightInd w:val="0"/>
        <w:rPr>
          <w:rFonts w:cs="Arial"/>
          <w:sz w:val="20"/>
        </w:rPr>
      </w:pPr>
      <w:bookmarkStart w:id="216" w:name="_DV_C225"/>
      <w:bookmarkEnd w:id="215"/>
      <w:r w:rsidRPr="001C389A">
        <w:rPr>
          <w:rStyle w:val="DeltaViewInsertion"/>
          <w:rFonts w:cs="Arial"/>
          <w:color w:val="auto"/>
          <w:sz w:val="20"/>
          <w:u w:val="none"/>
        </w:rPr>
        <w:t>50MW</w:t>
      </w:r>
      <w:r w:rsidRPr="001C389A">
        <w:rPr>
          <w:rStyle w:val="DeltaViewInsertion"/>
          <w:rFonts w:cs="Arial"/>
          <w:color w:val="auto"/>
          <w:sz w:val="20"/>
          <w:u w:val="none"/>
        </w:rPr>
        <w:tab/>
      </w:r>
      <w:bookmarkEnd w:id="216"/>
    </w:p>
    <w:p w14:paraId="3E9B1BB4" w14:textId="77777777" w:rsidR="000C41A7" w:rsidRPr="001C389A" w:rsidRDefault="000C41A7" w:rsidP="000C41A7">
      <w:pPr>
        <w:ind w:left="720"/>
        <w:rPr>
          <w:rFonts w:cs="Arial"/>
          <w:sz w:val="20"/>
        </w:rPr>
      </w:pPr>
    </w:p>
    <w:p w14:paraId="5F8290EB" w14:textId="6F15729F" w:rsidR="000C41A7" w:rsidRPr="001C389A" w:rsidRDefault="000C41A7" w:rsidP="00034352">
      <w:pPr>
        <w:ind w:left="2127"/>
        <w:rPr>
          <w:rFonts w:cs="Arial"/>
          <w:sz w:val="20"/>
        </w:rPr>
      </w:pPr>
      <w:bookmarkStart w:id="217" w:name="_DV_C226"/>
      <w:r w:rsidRPr="001C389A">
        <w:rPr>
          <w:rStyle w:val="DeltaViewInsertion"/>
          <w:rFonts w:cs="Arial"/>
          <w:color w:val="auto"/>
          <w:sz w:val="20"/>
          <w:u w:val="none"/>
        </w:rPr>
        <w:lastRenderedPageBreak/>
        <w:t xml:space="preserve">until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has completed the voltage control tests  </w:t>
      </w:r>
      <w:r w:rsidR="00EF3D03" w:rsidRPr="001C389A">
        <w:rPr>
          <w:rStyle w:val="DeltaViewInsertion"/>
          <w:rFonts w:cs="Arial"/>
          <w:color w:val="auto"/>
          <w:sz w:val="20"/>
          <w:u w:val="none"/>
        </w:rPr>
        <w:t>(detailed in</w:t>
      </w:r>
      <w:r w:rsidRPr="001C389A">
        <w:rPr>
          <w:rStyle w:val="DeltaViewInsertion"/>
          <w:rFonts w:cs="Arial"/>
          <w:color w:val="auto"/>
          <w:sz w:val="20"/>
          <w:u w:val="none"/>
        </w:rPr>
        <w:t xml:space="preserve"> </w:t>
      </w:r>
      <w:r w:rsidR="007E59DD" w:rsidRPr="001C389A">
        <w:rPr>
          <w:rStyle w:val="DeltaViewInsertion"/>
          <w:rFonts w:cs="Arial"/>
          <w:color w:val="auto"/>
          <w:sz w:val="20"/>
          <w:u w:val="none"/>
        </w:rPr>
        <w:t>ECP.A.</w:t>
      </w:r>
      <w:r w:rsidR="00D31A41" w:rsidRPr="001C389A">
        <w:rPr>
          <w:rStyle w:val="DeltaViewInsertion"/>
          <w:rFonts w:cs="Arial"/>
          <w:color w:val="auto"/>
          <w:sz w:val="20"/>
          <w:u w:val="none"/>
        </w:rPr>
        <w:t>6.3</w:t>
      </w:r>
      <w:r w:rsidRPr="001C389A">
        <w:rPr>
          <w:rStyle w:val="DeltaViewInsertion"/>
          <w:rFonts w:cs="Arial"/>
          <w:color w:val="auto"/>
          <w:sz w:val="20"/>
          <w:u w:val="none"/>
        </w:rPr>
        <w:t>.2</w:t>
      </w:r>
      <w:r w:rsidR="00EF3D03" w:rsidRPr="001C389A">
        <w:rPr>
          <w:rStyle w:val="DeltaViewInsertion"/>
          <w:rFonts w:cs="Arial"/>
          <w:color w:val="auto"/>
          <w:sz w:val="20"/>
          <w:u w:val="none"/>
        </w:rPr>
        <w:t>)</w:t>
      </w:r>
      <w:r w:rsidRPr="001C389A">
        <w:rPr>
          <w:rStyle w:val="DeltaViewInsertion"/>
          <w:rFonts w:cs="Arial"/>
          <w:color w:val="auto"/>
          <w:sz w:val="20"/>
          <w:u w:val="none"/>
        </w:rPr>
        <w:t xml:space="preserve"> to </w:t>
      </w:r>
      <w:r w:rsidR="00072B13">
        <w:rPr>
          <w:rStyle w:val="DeltaViewInsertion"/>
          <w:rFonts w:cs="Arial"/>
          <w:b/>
          <w:color w:val="auto"/>
          <w:sz w:val="20"/>
          <w:u w:val="none"/>
        </w:rPr>
        <w:t>The Company</w:t>
      </w:r>
      <w:r w:rsidRPr="005C77B5">
        <w:rPr>
          <w:rStyle w:val="DeltaViewInsertion"/>
          <w:rFonts w:cs="Arial"/>
          <w:b/>
          <w:color w:val="auto"/>
          <w:sz w:val="20"/>
          <w:u w:val="none"/>
        </w:rPr>
        <w:t>’s</w:t>
      </w:r>
      <w:r w:rsidRPr="001C389A">
        <w:rPr>
          <w:rStyle w:val="DeltaViewInsertion"/>
          <w:rFonts w:cs="Arial"/>
          <w:color w:val="auto"/>
          <w:sz w:val="20"/>
          <w:u w:val="none"/>
        </w:rPr>
        <w:t xml:space="preserve"> reasonable satisfaction. Following successful completion of this test each additional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should be included in the voltage control scheme as soon as is technically possible (unless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agrees otherwise). </w:t>
      </w:r>
      <w:bookmarkEnd w:id="217"/>
    </w:p>
    <w:p w14:paraId="2EFE80FB" w14:textId="77777777" w:rsidR="000C41A7" w:rsidRPr="001C389A" w:rsidRDefault="000C41A7" w:rsidP="000C41A7">
      <w:pPr>
        <w:ind w:left="1860"/>
        <w:rPr>
          <w:rFonts w:cs="Arial"/>
          <w:sz w:val="20"/>
        </w:rPr>
      </w:pPr>
    </w:p>
    <w:p w14:paraId="74A6EF74" w14:textId="00185A45" w:rsidR="000C41A7" w:rsidRPr="001C389A" w:rsidRDefault="00034352" w:rsidP="00034352">
      <w:pPr>
        <w:ind w:left="2127" w:hanging="567"/>
        <w:rPr>
          <w:rStyle w:val="DeltaViewInsertion"/>
          <w:rFonts w:cs="Arial"/>
          <w:color w:val="auto"/>
          <w:sz w:val="20"/>
          <w:u w:val="none"/>
        </w:rPr>
      </w:pPr>
      <w:bookmarkStart w:id="218" w:name="_DV_C227"/>
      <w:r w:rsidRPr="001C389A">
        <w:rPr>
          <w:rStyle w:val="DeltaViewInsertion"/>
          <w:rFonts w:cs="Arial"/>
          <w:color w:val="auto"/>
          <w:sz w:val="20"/>
          <w:u w:val="none"/>
        </w:rPr>
        <w:t>(</w:t>
      </w:r>
      <w:r w:rsidR="00F50870" w:rsidRPr="001C389A">
        <w:rPr>
          <w:rStyle w:val="DeltaViewInsertion"/>
          <w:rFonts w:cs="Arial"/>
          <w:color w:val="auto"/>
          <w:sz w:val="20"/>
          <w:u w:val="none"/>
        </w:rPr>
        <w:t>c</w:t>
      </w:r>
      <w:r w:rsidRPr="001C389A">
        <w:rPr>
          <w:rStyle w:val="DeltaViewInsertion"/>
          <w:rFonts w:cs="Arial"/>
          <w:color w:val="auto"/>
          <w:sz w:val="20"/>
          <w:u w:val="none"/>
        </w:rPr>
        <w:t>)</w:t>
      </w:r>
      <w:r w:rsidRPr="001C389A">
        <w:rPr>
          <w:rStyle w:val="DeltaViewInsertion"/>
          <w:rFonts w:cs="Arial"/>
          <w:color w:val="auto"/>
          <w:sz w:val="20"/>
          <w:u w:val="none"/>
        </w:rPr>
        <w:tab/>
      </w:r>
      <w:r w:rsidR="000C41A7" w:rsidRPr="001C389A">
        <w:rPr>
          <w:rStyle w:val="DeltaViewInsertion"/>
          <w:rFonts w:cs="Arial"/>
          <w:color w:val="auto"/>
          <w:sz w:val="20"/>
          <w:u w:val="none"/>
        </w:rPr>
        <w:t xml:space="preserve">In the case of a </w:t>
      </w:r>
      <w:r w:rsidR="000C41A7" w:rsidRPr="001C389A">
        <w:rPr>
          <w:rStyle w:val="DeltaViewInsertion"/>
          <w:rFonts w:cs="Arial"/>
          <w:b/>
          <w:color w:val="auto"/>
          <w:sz w:val="20"/>
          <w:u w:val="none"/>
        </w:rPr>
        <w:t>Power Park Module</w:t>
      </w:r>
      <w:r w:rsidR="000C41A7" w:rsidRPr="001C389A">
        <w:rPr>
          <w:rStyle w:val="DeltaViewInsertion"/>
          <w:rFonts w:cs="Arial"/>
          <w:color w:val="auto"/>
          <w:sz w:val="20"/>
          <w:u w:val="none"/>
        </w:rPr>
        <w:t xml:space="preserve"> with a </w:t>
      </w:r>
      <w:r w:rsidR="006472C1" w:rsidRPr="001C389A">
        <w:rPr>
          <w:rStyle w:val="DeltaViewInsertion"/>
          <w:rFonts w:cs="Arial"/>
          <w:b/>
          <w:color w:val="auto"/>
          <w:sz w:val="20"/>
          <w:u w:val="none"/>
        </w:rPr>
        <w:t xml:space="preserve">Maximum </w:t>
      </w:r>
      <w:r w:rsidR="000C41A7" w:rsidRPr="001C389A">
        <w:rPr>
          <w:rStyle w:val="DeltaViewInsertion"/>
          <w:rFonts w:cs="Arial"/>
          <w:b/>
          <w:color w:val="auto"/>
          <w:sz w:val="20"/>
          <w:u w:val="none"/>
        </w:rPr>
        <w:t>Capacity</w:t>
      </w:r>
      <w:r w:rsidR="000C41A7" w:rsidRPr="001C389A">
        <w:rPr>
          <w:rStyle w:val="DeltaViewInsertion"/>
          <w:rFonts w:cs="Arial"/>
          <w:color w:val="auto"/>
          <w:sz w:val="20"/>
          <w:u w:val="none"/>
        </w:rPr>
        <w:t xml:space="preserve"> greater or equal to 100MW, the </w:t>
      </w:r>
      <w:r w:rsidR="000C41A7" w:rsidRPr="001C389A">
        <w:rPr>
          <w:rStyle w:val="DeltaViewInsertion"/>
          <w:rFonts w:cs="Arial"/>
          <w:b/>
          <w:color w:val="auto"/>
          <w:sz w:val="20"/>
          <w:u w:val="none"/>
        </w:rPr>
        <w:t>Interim Operational Notification</w:t>
      </w:r>
      <w:r w:rsidR="000C41A7" w:rsidRPr="001C389A">
        <w:rPr>
          <w:rStyle w:val="DeltaViewInsertion"/>
          <w:rFonts w:cs="Arial"/>
          <w:color w:val="auto"/>
          <w:sz w:val="20"/>
          <w:u w:val="none"/>
        </w:rPr>
        <w:t xml:space="preserve"> </w:t>
      </w:r>
      <w:r w:rsidR="004B3FD4" w:rsidRPr="001C389A">
        <w:rPr>
          <w:rStyle w:val="DeltaViewInsertion"/>
          <w:rFonts w:cs="Arial"/>
          <w:color w:val="auto"/>
          <w:sz w:val="20"/>
          <w:u w:val="none"/>
        </w:rPr>
        <w:t xml:space="preserve">(and where </w:t>
      </w:r>
      <w:r w:rsidR="004B3FD4" w:rsidRPr="001C389A">
        <w:rPr>
          <w:rStyle w:val="DeltaViewInsertion"/>
          <w:rFonts w:cs="Arial"/>
          <w:b/>
          <w:color w:val="auto"/>
          <w:sz w:val="20"/>
          <w:u w:val="none"/>
        </w:rPr>
        <w:t>OTSDUW</w:t>
      </w:r>
      <w:r w:rsidR="004B3FD4" w:rsidRPr="001C389A">
        <w:rPr>
          <w:rStyle w:val="DeltaViewInsertion"/>
          <w:rFonts w:cs="Arial"/>
          <w:color w:val="auto"/>
          <w:sz w:val="20"/>
          <w:u w:val="none"/>
        </w:rPr>
        <w:t xml:space="preserve"> Arrangements apply, this reference will be to the </w:t>
      </w:r>
      <w:r w:rsidR="004B3FD4" w:rsidRPr="001C389A">
        <w:rPr>
          <w:rStyle w:val="DeltaViewInsertion"/>
          <w:rFonts w:cs="Arial"/>
          <w:b/>
          <w:color w:val="auto"/>
          <w:sz w:val="20"/>
          <w:u w:val="none"/>
        </w:rPr>
        <w:t>Interim Operational Notification Part B</w:t>
      </w:r>
      <w:r w:rsidR="004B3FD4"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will limit the proportion of the </w:t>
      </w:r>
      <w:r w:rsidR="000C41A7" w:rsidRPr="001C389A">
        <w:rPr>
          <w:rStyle w:val="DeltaViewInsertion"/>
          <w:rFonts w:cs="Arial"/>
          <w:b/>
          <w:color w:val="auto"/>
          <w:sz w:val="20"/>
          <w:u w:val="none"/>
        </w:rPr>
        <w:t>Power Park Module</w:t>
      </w:r>
      <w:r w:rsidR="000C41A7" w:rsidRPr="001C389A">
        <w:rPr>
          <w:rStyle w:val="DeltaViewInsertion"/>
          <w:rFonts w:cs="Arial"/>
          <w:color w:val="auto"/>
          <w:sz w:val="20"/>
          <w:u w:val="none"/>
        </w:rPr>
        <w:t xml:space="preserve"> which can be simultaneously </w:t>
      </w:r>
      <w:r w:rsidR="000C41A7" w:rsidRPr="001C389A">
        <w:rPr>
          <w:rStyle w:val="DeltaViewInsertion"/>
          <w:rFonts w:cs="Arial"/>
          <w:b/>
          <w:color w:val="auto"/>
          <w:sz w:val="20"/>
          <w:u w:val="none"/>
        </w:rPr>
        <w:t>Synchronised</w:t>
      </w:r>
      <w:r w:rsidR="000C41A7" w:rsidRPr="001C389A">
        <w:rPr>
          <w:rStyle w:val="DeltaViewInsertion"/>
          <w:rFonts w:cs="Arial"/>
          <w:color w:val="auto"/>
          <w:sz w:val="20"/>
          <w:u w:val="none"/>
        </w:rPr>
        <w:t xml:space="preserve"> to the </w:t>
      </w:r>
      <w:r w:rsidR="000C41A7" w:rsidRPr="001C389A">
        <w:rPr>
          <w:rStyle w:val="DeltaViewInsertion"/>
          <w:rFonts w:cs="Arial"/>
          <w:b/>
          <w:color w:val="auto"/>
          <w:sz w:val="20"/>
          <w:u w:val="none"/>
        </w:rPr>
        <w:t>Total System</w:t>
      </w:r>
      <w:r w:rsidR="000C41A7" w:rsidRPr="001C389A">
        <w:rPr>
          <w:rStyle w:val="DeltaViewInsertion"/>
          <w:rFonts w:cs="Arial"/>
          <w:color w:val="auto"/>
          <w:sz w:val="20"/>
          <w:u w:val="none"/>
        </w:rPr>
        <w:t xml:space="preserve"> to 70% of </w:t>
      </w:r>
      <w:r w:rsidR="006472C1" w:rsidRPr="001C389A">
        <w:rPr>
          <w:rStyle w:val="DeltaViewInsertion"/>
          <w:rFonts w:cs="Arial"/>
          <w:b/>
          <w:color w:val="auto"/>
          <w:sz w:val="20"/>
          <w:u w:val="none"/>
        </w:rPr>
        <w:t>Maximum</w:t>
      </w:r>
      <w:r w:rsidR="000C41A7" w:rsidRPr="001C389A">
        <w:rPr>
          <w:rStyle w:val="DeltaViewInsertion"/>
          <w:rFonts w:cs="Arial"/>
          <w:b/>
          <w:color w:val="auto"/>
          <w:sz w:val="20"/>
          <w:u w:val="none"/>
        </w:rPr>
        <w:t xml:space="preserve"> Capacity</w:t>
      </w:r>
      <w:r w:rsidR="000C41A7" w:rsidRPr="001C389A">
        <w:rPr>
          <w:rStyle w:val="DeltaViewInsertion"/>
          <w:rFonts w:cs="Arial"/>
          <w:color w:val="auto"/>
          <w:sz w:val="20"/>
          <w:u w:val="none"/>
        </w:rPr>
        <w:t xml:space="preserve"> until the </w:t>
      </w:r>
      <w:r w:rsidR="000C41A7" w:rsidRPr="001C389A">
        <w:rPr>
          <w:rStyle w:val="DeltaViewInsertion"/>
          <w:rFonts w:cs="Arial"/>
          <w:b/>
          <w:color w:val="auto"/>
          <w:sz w:val="20"/>
          <w:u w:val="none"/>
        </w:rPr>
        <w:t xml:space="preserve">Generator </w:t>
      </w:r>
      <w:r w:rsidR="000C41A7" w:rsidRPr="001C389A">
        <w:rPr>
          <w:rStyle w:val="DeltaViewInsertion"/>
          <w:rFonts w:cs="Arial"/>
          <w:color w:val="auto"/>
          <w:sz w:val="20"/>
          <w:u w:val="none"/>
        </w:rPr>
        <w:t xml:space="preserve">has completed the </w:t>
      </w:r>
      <w:r w:rsidR="000C41A7" w:rsidRPr="001C389A">
        <w:rPr>
          <w:rStyle w:val="DeltaViewInsertion"/>
          <w:rFonts w:cs="Arial"/>
          <w:b/>
          <w:color w:val="auto"/>
          <w:sz w:val="20"/>
          <w:u w:val="none"/>
        </w:rPr>
        <w:t xml:space="preserve">Limited Frequency Sensitive Mode </w:t>
      </w:r>
      <w:r w:rsidR="00C36921" w:rsidRPr="001C389A">
        <w:rPr>
          <w:rStyle w:val="DeltaViewInsertion"/>
          <w:rFonts w:cs="Arial"/>
          <w:b/>
          <w:color w:val="auto"/>
          <w:sz w:val="20"/>
          <w:u w:val="none"/>
        </w:rPr>
        <w:t xml:space="preserve">(LFSM-O) </w:t>
      </w:r>
      <w:r w:rsidR="000C41A7" w:rsidRPr="001C389A">
        <w:rPr>
          <w:rStyle w:val="DeltaViewInsertion"/>
          <w:rFonts w:cs="Arial"/>
          <w:color w:val="auto"/>
          <w:sz w:val="20"/>
          <w:u w:val="none"/>
        </w:rPr>
        <w:t xml:space="preserve">control tests with at least 50% of the </w:t>
      </w:r>
      <w:r w:rsidR="00C36921" w:rsidRPr="001C389A">
        <w:rPr>
          <w:rStyle w:val="DeltaViewInsertion"/>
          <w:rFonts w:cs="Arial"/>
          <w:b/>
          <w:color w:val="auto"/>
          <w:sz w:val="20"/>
          <w:u w:val="none"/>
        </w:rPr>
        <w:t>Maximum</w:t>
      </w:r>
      <w:r w:rsidR="000C41A7" w:rsidRPr="001C389A">
        <w:rPr>
          <w:rStyle w:val="DeltaViewInsertion"/>
          <w:rFonts w:cs="Arial"/>
          <w:b/>
          <w:color w:val="auto"/>
          <w:sz w:val="20"/>
          <w:u w:val="none"/>
        </w:rPr>
        <w:t xml:space="preserve"> Capacity</w:t>
      </w:r>
      <w:r w:rsidR="000C41A7" w:rsidRPr="001C389A">
        <w:rPr>
          <w:rStyle w:val="DeltaViewInsertion"/>
          <w:rFonts w:cs="Arial"/>
          <w:color w:val="auto"/>
          <w:sz w:val="20"/>
          <w:u w:val="none"/>
        </w:rPr>
        <w:t xml:space="preserve"> of the </w:t>
      </w:r>
      <w:r w:rsidR="000C41A7" w:rsidRPr="001C389A">
        <w:rPr>
          <w:rStyle w:val="DeltaViewInsertion"/>
          <w:rFonts w:cs="Arial"/>
          <w:b/>
          <w:color w:val="auto"/>
          <w:sz w:val="20"/>
          <w:u w:val="none"/>
        </w:rPr>
        <w:t>Power Park Module</w:t>
      </w:r>
      <w:r w:rsidR="000C41A7" w:rsidRPr="001C389A">
        <w:rPr>
          <w:rStyle w:val="DeltaViewInsertion"/>
          <w:rFonts w:cs="Arial"/>
          <w:color w:val="auto"/>
          <w:sz w:val="20"/>
          <w:u w:val="none"/>
        </w:rPr>
        <w:t xml:space="preserve"> in service (</w:t>
      </w:r>
      <w:r w:rsidR="00391169"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detailed in </w:t>
      </w:r>
      <w:r w:rsidR="007E59DD" w:rsidRPr="001C389A">
        <w:rPr>
          <w:rStyle w:val="DeltaViewInsertion"/>
          <w:rFonts w:cs="Arial"/>
          <w:color w:val="auto"/>
          <w:sz w:val="20"/>
          <w:u w:val="none"/>
        </w:rPr>
        <w:t>ECP.A.</w:t>
      </w:r>
      <w:r w:rsidR="00D31A41" w:rsidRPr="001C389A">
        <w:rPr>
          <w:rStyle w:val="DeltaViewInsertion"/>
          <w:rFonts w:cs="Arial"/>
          <w:color w:val="auto"/>
          <w:sz w:val="20"/>
          <w:u w:val="none"/>
        </w:rPr>
        <w:t>6.3</w:t>
      </w:r>
      <w:r w:rsidR="000C41A7" w:rsidRPr="001C389A">
        <w:rPr>
          <w:rStyle w:val="DeltaViewInsertion"/>
          <w:rFonts w:cs="Arial"/>
          <w:color w:val="auto"/>
          <w:sz w:val="20"/>
          <w:u w:val="none"/>
        </w:rPr>
        <w:t xml:space="preserve">.3) to </w:t>
      </w:r>
      <w:r w:rsidR="00072B13">
        <w:rPr>
          <w:rStyle w:val="DeltaViewInsertion"/>
          <w:rFonts w:cs="Arial"/>
          <w:b/>
          <w:color w:val="auto"/>
          <w:sz w:val="20"/>
          <w:u w:val="none"/>
        </w:rPr>
        <w:t>The Company</w:t>
      </w:r>
      <w:r w:rsidR="000C41A7" w:rsidRPr="005C77B5">
        <w:rPr>
          <w:rStyle w:val="DeltaViewInsertion"/>
          <w:rFonts w:cs="Arial"/>
          <w:b/>
          <w:color w:val="auto"/>
          <w:sz w:val="20"/>
          <w:u w:val="none"/>
        </w:rPr>
        <w:t>’s</w:t>
      </w:r>
      <w:r w:rsidR="000C41A7" w:rsidRPr="001C389A">
        <w:rPr>
          <w:rStyle w:val="DeltaViewInsertion"/>
          <w:rFonts w:cs="Arial"/>
          <w:color w:val="auto"/>
          <w:sz w:val="20"/>
          <w:u w:val="none"/>
        </w:rPr>
        <w:t xml:space="preserve"> reasonable satisfaction.</w:t>
      </w:r>
      <w:bookmarkEnd w:id="218"/>
    </w:p>
    <w:p w14:paraId="433D1FEA" w14:textId="77777777" w:rsidR="00E60B54" w:rsidRPr="001C389A" w:rsidRDefault="00E60B54" w:rsidP="00034352">
      <w:pPr>
        <w:ind w:left="2127" w:hanging="567"/>
        <w:rPr>
          <w:rStyle w:val="DeltaViewInsertion"/>
          <w:rFonts w:cs="Arial"/>
          <w:color w:val="auto"/>
          <w:sz w:val="20"/>
          <w:u w:val="none"/>
        </w:rPr>
      </w:pPr>
    </w:p>
    <w:p w14:paraId="1AFE27B5" w14:textId="2A3E1A7A" w:rsidR="00E60B54" w:rsidRPr="001C389A" w:rsidRDefault="00034352" w:rsidP="00034352">
      <w:pPr>
        <w:ind w:left="2127" w:hanging="567"/>
        <w:rPr>
          <w:rFonts w:cs="Arial"/>
          <w:sz w:val="20"/>
        </w:rPr>
      </w:pPr>
      <w:r w:rsidRPr="001C389A">
        <w:rPr>
          <w:rStyle w:val="DeltaViewInsertion"/>
          <w:rFonts w:cs="Arial"/>
          <w:color w:val="auto"/>
          <w:sz w:val="20"/>
          <w:u w:val="none"/>
        </w:rPr>
        <w:t>(</w:t>
      </w:r>
      <w:r w:rsidR="00F50870" w:rsidRPr="001C389A">
        <w:rPr>
          <w:rStyle w:val="DeltaViewInsertion"/>
          <w:rFonts w:cs="Arial"/>
          <w:color w:val="auto"/>
          <w:sz w:val="20"/>
          <w:u w:val="none"/>
        </w:rPr>
        <w:t>d</w:t>
      </w:r>
      <w:r w:rsidRPr="001C389A">
        <w:rPr>
          <w:rStyle w:val="DeltaViewInsertion"/>
          <w:rFonts w:cs="Arial"/>
          <w:color w:val="auto"/>
          <w:sz w:val="20"/>
          <w:u w:val="none"/>
        </w:rPr>
        <w:t>)</w:t>
      </w:r>
      <w:r w:rsidRPr="001C389A">
        <w:rPr>
          <w:rStyle w:val="DeltaViewInsertion"/>
          <w:rFonts w:cs="Arial"/>
          <w:color w:val="auto"/>
          <w:sz w:val="20"/>
          <w:u w:val="none"/>
        </w:rPr>
        <w:tab/>
        <w:t>I</w:t>
      </w:r>
      <w:r w:rsidR="00E60B54" w:rsidRPr="001C389A">
        <w:rPr>
          <w:rStyle w:val="DeltaViewInsertion"/>
          <w:rFonts w:cs="Arial"/>
          <w:color w:val="auto"/>
          <w:sz w:val="20"/>
          <w:u w:val="none"/>
        </w:rPr>
        <w:t xml:space="preserve">n the case of a </w:t>
      </w:r>
      <w:r w:rsidR="00E60B54"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 xml:space="preserve"> Power Generating Module</w:t>
      </w:r>
      <w:r w:rsidR="002517CA" w:rsidRPr="001C389A">
        <w:rPr>
          <w:rStyle w:val="DeltaViewInsertion"/>
          <w:rFonts w:cs="Arial"/>
          <w:b/>
          <w:color w:val="auto"/>
          <w:sz w:val="20"/>
          <w:u w:val="none"/>
        </w:rPr>
        <w:t xml:space="preserve"> </w:t>
      </w:r>
      <w:r w:rsidR="00E60B54" w:rsidRPr="001C389A">
        <w:rPr>
          <w:rStyle w:val="DeltaViewInsertion"/>
          <w:rFonts w:cs="Arial"/>
          <w:color w:val="auto"/>
          <w:sz w:val="20"/>
          <w:u w:val="none"/>
        </w:rPr>
        <w:t xml:space="preserve">employing a static </w:t>
      </w:r>
      <w:r w:rsidR="00E60B54" w:rsidRPr="001C389A">
        <w:rPr>
          <w:rStyle w:val="DeltaViewInsertion"/>
          <w:rFonts w:cs="Arial"/>
          <w:b/>
          <w:color w:val="auto"/>
          <w:sz w:val="20"/>
          <w:u w:val="none"/>
        </w:rPr>
        <w:t>Excitation System</w:t>
      </w:r>
      <w:r w:rsidR="00E60B54" w:rsidRPr="001C389A">
        <w:rPr>
          <w:rStyle w:val="DeltaViewInsertion"/>
          <w:rFonts w:cs="Arial"/>
          <w:color w:val="auto"/>
          <w:sz w:val="20"/>
          <w:u w:val="none"/>
        </w:rPr>
        <w:t xml:space="preserve"> </w:t>
      </w:r>
      <w:r w:rsidR="002517CA" w:rsidRPr="001C389A">
        <w:rPr>
          <w:rStyle w:val="DeltaViewInsertion"/>
          <w:rFonts w:cs="Arial"/>
          <w:color w:val="auto"/>
          <w:sz w:val="20"/>
          <w:u w:val="none"/>
        </w:rPr>
        <w:t>or a</w:t>
      </w:r>
      <w:r w:rsidR="002517CA" w:rsidRPr="001C389A">
        <w:rPr>
          <w:rStyle w:val="DeltaViewInsertion"/>
          <w:rFonts w:cs="Arial"/>
          <w:b/>
          <w:color w:val="auto"/>
          <w:sz w:val="20"/>
          <w:u w:val="none"/>
        </w:rPr>
        <w:t xml:space="preserve"> Power Park Module </w:t>
      </w:r>
      <w:r w:rsidR="002517CA" w:rsidRPr="001C389A">
        <w:rPr>
          <w:rStyle w:val="DeltaViewInsertion"/>
          <w:rFonts w:cs="Arial"/>
          <w:color w:val="auto"/>
          <w:sz w:val="20"/>
          <w:u w:val="none"/>
        </w:rPr>
        <w:t>employing a</w:t>
      </w:r>
      <w:r w:rsidR="002517CA" w:rsidRPr="001C389A">
        <w:rPr>
          <w:rStyle w:val="DeltaViewInsertion"/>
          <w:rFonts w:cs="Arial"/>
          <w:b/>
          <w:color w:val="auto"/>
          <w:sz w:val="20"/>
          <w:u w:val="none"/>
        </w:rPr>
        <w:t xml:space="preserve"> Power System Stabiliser</w:t>
      </w:r>
      <w:r w:rsidR="002517CA" w:rsidRPr="001C389A">
        <w:rPr>
          <w:rStyle w:val="DeltaViewInsertion"/>
          <w:rFonts w:cs="Arial"/>
          <w:color w:val="auto"/>
          <w:sz w:val="20"/>
          <w:u w:val="none"/>
        </w:rPr>
        <w:t xml:space="preserve"> </w:t>
      </w:r>
      <w:r w:rsidR="00E60B54" w:rsidRPr="001C389A">
        <w:rPr>
          <w:rStyle w:val="DeltaViewInsertion"/>
          <w:rFonts w:cs="Arial"/>
          <w:color w:val="auto"/>
          <w:sz w:val="20"/>
          <w:u w:val="none"/>
        </w:rPr>
        <w:t xml:space="preserve">the </w:t>
      </w:r>
      <w:r w:rsidR="00E60B54" w:rsidRPr="001C389A">
        <w:rPr>
          <w:rStyle w:val="DeltaViewInsertion"/>
          <w:rFonts w:cs="Arial"/>
          <w:b/>
          <w:color w:val="auto"/>
          <w:sz w:val="20"/>
          <w:u w:val="none"/>
        </w:rPr>
        <w:t>Interim Operational Notification</w:t>
      </w:r>
      <w:r w:rsidR="00E60B54" w:rsidRPr="001C389A">
        <w:rPr>
          <w:rStyle w:val="DeltaViewInsertion"/>
          <w:rFonts w:cs="Arial"/>
          <w:color w:val="auto"/>
          <w:sz w:val="20"/>
          <w:u w:val="none"/>
        </w:rPr>
        <w:t xml:space="preserve"> </w:t>
      </w:r>
      <w:r w:rsidR="004B3FD4" w:rsidRPr="001C389A">
        <w:rPr>
          <w:rStyle w:val="DeltaViewInsertion"/>
          <w:rFonts w:cs="Arial"/>
          <w:color w:val="auto"/>
          <w:sz w:val="20"/>
          <w:u w:val="none"/>
        </w:rPr>
        <w:t xml:space="preserve">(and where </w:t>
      </w:r>
      <w:r w:rsidR="004B3FD4" w:rsidRPr="001C389A">
        <w:rPr>
          <w:rStyle w:val="DeltaViewInsertion"/>
          <w:rFonts w:cs="Arial"/>
          <w:b/>
          <w:color w:val="auto"/>
          <w:sz w:val="20"/>
          <w:u w:val="none"/>
        </w:rPr>
        <w:t>OTSDUW</w:t>
      </w:r>
      <w:r w:rsidR="004B3FD4" w:rsidRPr="001C389A">
        <w:rPr>
          <w:rStyle w:val="DeltaViewInsertion"/>
          <w:rFonts w:cs="Arial"/>
          <w:color w:val="auto"/>
          <w:sz w:val="20"/>
          <w:u w:val="none"/>
        </w:rPr>
        <w:t xml:space="preserve"> Arrangements apply, this reference will be to the Interim Operational Notification Part B) </w:t>
      </w:r>
      <w:r w:rsidR="00E60B54" w:rsidRPr="001C389A">
        <w:rPr>
          <w:rStyle w:val="DeltaViewInsertion"/>
          <w:rFonts w:cs="Arial"/>
          <w:color w:val="auto"/>
          <w:sz w:val="20"/>
          <w:u w:val="none"/>
        </w:rPr>
        <w:t xml:space="preserve">may if applicable limit the maximum </w:t>
      </w:r>
      <w:r w:rsidR="00E60B54" w:rsidRPr="001C389A">
        <w:rPr>
          <w:rStyle w:val="DeltaViewInsertion"/>
          <w:rFonts w:cs="Arial"/>
          <w:b/>
          <w:color w:val="auto"/>
          <w:sz w:val="20"/>
          <w:u w:val="none"/>
        </w:rPr>
        <w:t>Active Power</w:t>
      </w:r>
      <w:r w:rsidR="00E60B54" w:rsidRPr="001C389A">
        <w:rPr>
          <w:rStyle w:val="DeltaViewInsertion"/>
          <w:rFonts w:cs="Arial"/>
          <w:color w:val="auto"/>
          <w:sz w:val="20"/>
          <w:u w:val="none"/>
        </w:rPr>
        <w:t xml:space="preserve"> output and </w:t>
      </w:r>
      <w:r w:rsidR="004C0D82" w:rsidRPr="001C389A">
        <w:rPr>
          <w:rStyle w:val="DeltaViewInsertion"/>
          <w:rFonts w:cs="Arial"/>
          <w:b/>
          <w:color w:val="auto"/>
          <w:sz w:val="20"/>
          <w:u w:val="none"/>
        </w:rPr>
        <w:t>Reactive Power</w:t>
      </w:r>
      <w:r w:rsidR="00E60B54" w:rsidRPr="001C389A">
        <w:rPr>
          <w:rStyle w:val="DeltaViewInsertion"/>
          <w:rFonts w:cs="Arial"/>
          <w:color w:val="auto"/>
          <w:sz w:val="20"/>
          <w:u w:val="none"/>
        </w:rPr>
        <w:t xml:space="preserve"> output of the </w:t>
      </w:r>
      <w:r w:rsidR="00AD50B7" w:rsidRPr="001C389A">
        <w:rPr>
          <w:rStyle w:val="DeltaViewInsertion"/>
          <w:rFonts w:cs="Arial"/>
          <w:b/>
          <w:color w:val="auto"/>
          <w:sz w:val="20"/>
          <w:u w:val="none"/>
        </w:rPr>
        <w:t xml:space="preserve">Synchronous </w:t>
      </w:r>
      <w:r w:rsidR="00833BBF" w:rsidRPr="001C389A">
        <w:rPr>
          <w:rStyle w:val="DeltaViewInsertion"/>
          <w:rFonts w:cs="Arial"/>
          <w:b/>
          <w:color w:val="auto"/>
          <w:sz w:val="20"/>
          <w:u w:val="none"/>
        </w:rPr>
        <w:t>P</w:t>
      </w:r>
      <w:r w:rsidR="00866770" w:rsidRPr="001C389A">
        <w:rPr>
          <w:rStyle w:val="DeltaViewInsertion"/>
          <w:rFonts w:cs="Arial"/>
          <w:b/>
          <w:color w:val="auto"/>
          <w:sz w:val="20"/>
          <w:u w:val="none"/>
        </w:rPr>
        <w:t xml:space="preserve">ower </w:t>
      </w:r>
      <w:r w:rsidR="00833BBF" w:rsidRPr="001C389A">
        <w:rPr>
          <w:rStyle w:val="DeltaViewInsertion"/>
          <w:rFonts w:cs="Arial"/>
          <w:b/>
          <w:color w:val="auto"/>
          <w:sz w:val="20"/>
          <w:u w:val="none"/>
        </w:rPr>
        <w:t>G</w:t>
      </w:r>
      <w:r w:rsidR="00866770" w:rsidRPr="001C389A">
        <w:rPr>
          <w:rStyle w:val="DeltaViewInsertion"/>
          <w:rFonts w:cs="Arial"/>
          <w:b/>
          <w:color w:val="auto"/>
          <w:sz w:val="20"/>
          <w:u w:val="none"/>
        </w:rPr>
        <w:t>enerating</w:t>
      </w:r>
      <w:r w:rsidR="00833BBF" w:rsidRPr="001C389A">
        <w:rPr>
          <w:rStyle w:val="DeltaViewInsertion"/>
          <w:rFonts w:cs="Arial"/>
          <w:b/>
          <w:color w:val="auto"/>
          <w:sz w:val="20"/>
          <w:u w:val="none"/>
        </w:rPr>
        <w:t xml:space="preserve"> M</w:t>
      </w:r>
      <w:r w:rsidR="00866770" w:rsidRPr="001C389A">
        <w:rPr>
          <w:rStyle w:val="DeltaViewInsertion"/>
          <w:rFonts w:cs="Arial"/>
          <w:b/>
          <w:color w:val="auto"/>
          <w:sz w:val="20"/>
          <w:u w:val="none"/>
        </w:rPr>
        <w:t>odule</w:t>
      </w:r>
      <w:r w:rsidR="00E60B54" w:rsidRPr="001C389A">
        <w:rPr>
          <w:rStyle w:val="DeltaViewInsertion"/>
          <w:rFonts w:cs="Arial"/>
          <w:color w:val="auto"/>
          <w:sz w:val="20"/>
          <w:u w:val="none"/>
        </w:rPr>
        <w:t xml:space="preserve"> or </w:t>
      </w:r>
      <w:r w:rsidR="00E60B54" w:rsidRPr="001C389A">
        <w:rPr>
          <w:rStyle w:val="DeltaViewInsertion"/>
          <w:rFonts w:cs="Arial"/>
          <w:b/>
          <w:color w:val="auto"/>
          <w:sz w:val="20"/>
          <w:u w:val="none"/>
        </w:rPr>
        <w:t>CCGT module</w:t>
      </w:r>
      <w:r w:rsidR="00E60B54" w:rsidRPr="001C389A">
        <w:rPr>
          <w:rStyle w:val="DeltaViewInsertion"/>
          <w:rFonts w:cs="Arial"/>
          <w:color w:val="auto"/>
          <w:sz w:val="20"/>
          <w:u w:val="none"/>
        </w:rPr>
        <w:t xml:space="preserve"> prior to the successful commissioning of the </w:t>
      </w:r>
      <w:r w:rsidR="00E60B54" w:rsidRPr="001C389A">
        <w:rPr>
          <w:rStyle w:val="DeltaViewInsertion"/>
          <w:rFonts w:cs="Arial"/>
          <w:b/>
          <w:color w:val="auto"/>
          <w:sz w:val="20"/>
          <w:u w:val="none"/>
        </w:rPr>
        <w:t>Power System Stabiliser</w:t>
      </w:r>
      <w:r w:rsidR="00E60B54" w:rsidRPr="001C389A">
        <w:rPr>
          <w:rStyle w:val="DeltaViewInsertion"/>
          <w:rFonts w:cs="Arial"/>
          <w:color w:val="auto"/>
          <w:sz w:val="20"/>
          <w:u w:val="none"/>
        </w:rPr>
        <w:t xml:space="preserve"> to </w:t>
      </w:r>
      <w:r w:rsidR="00072B13">
        <w:rPr>
          <w:rStyle w:val="DeltaViewInsertion"/>
          <w:rFonts w:cs="Arial"/>
          <w:b/>
          <w:color w:val="auto"/>
          <w:sz w:val="20"/>
          <w:u w:val="none"/>
        </w:rPr>
        <w:t>The Company</w:t>
      </w:r>
      <w:r w:rsidR="00E57797" w:rsidRPr="001C389A">
        <w:rPr>
          <w:rStyle w:val="DeltaViewInsertion"/>
          <w:rFonts w:cs="Arial"/>
          <w:b/>
          <w:color w:val="auto"/>
          <w:sz w:val="20"/>
          <w:u w:val="none"/>
        </w:rPr>
        <w:t>’s</w:t>
      </w:r>
      <w:r w:rsidR="00E60B54" w:rsidRPr="001C389A">
        <w:rPr>
          <w:rStyle w:val="DeltaViewInsertion"/>
          <w:rFonts w:cs="Arial"/>
          <w:color w:val="auto"/>
          <w:sz w:val="20"/>
          <w:u w:val="none"/>
        </w:rPr>
        <w:t xml:space="preserve"> satisfaction.</w:t>
      </w:r>
    </w:p>
    <w:p w14:paraId="2345FA1C" w14:textId="77777777" w:rsidR="000C41A7" w:rsidRPr="001C389A" w:rsidRDefault="000C41A7" w:rsidP="000C41A7">
      <w:pPr>
        <w:tabs>
          <w:tab w:val="left" w:pos="1566"/>
          <w:tab w:val="left" w:pos="2286"/>
          <w:tab w:val="left" w:pos="2736"/>
          <w:tab w:val="left" w:pos="3600"/>
          <w:tab w:val="left" w:pos="4608"/>
          <w:tab w:val="left" w:pos="5904"/>
        </w:tabs>
        <w:ind w:left="1560"/>
        <w:rPr>
          <w:rFonts w:cs="Arial"/>
          <w:sz w:val="20"/>
        </w:rPr>
      </w:pPr>
    </w:p>
    <w:p w14:paraId="4E98D638" w14:textId="2B8A85C6"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219" w:name="_DV_C228"/>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.6</w:t>
      </w:r>
      <w:r w:rsidR="00493417" w:rsidRPr="001C389A">
        <w:rPr>
          <w:rStyle w:val="DeltaViewInsertion"/>
          <w:rFonts w:cs="Arial"/>
          <w:color w:val="auto"/>
          <w:sz w:val="20"/>
          <w:u w:val="none"/>
        </w:rPr>
        <w:t>.4</w:t>
      </w:r>
      <w:r w:rsidR="002A0DAB" w:rsidRPr="001C389A">
        <w:rPr>
          <w:rStyle w:val="DeltaViewInsertion"/>
          <w:rFonts w:cs="Arial"/>
          <w:color w:val="auto"/>
          <w:sz w:val="20"/>
          <w:u w:val="none"/>
        </w:rPr>
        <w:tab/>
      </w:r>
      <w:r w:rsidR="000C41A7" w:rsidRPr="001C389A">
        <w:rPr>
          <w:rStyle w:val="DeltaViewInsertion"/>
          <w:rFonts w:cs="Arial"/>
          <w:color w:val="auto"/>
          <w:sz w:val="20"/>
          <w:u w:val="none"/>
        </w:rPr>
        <w:t xml:space="preserve">Operation in accordance with the </w:t>
      </w:r>
      <w:r w:rsidR="000C41A7" w:rsidRPr="001C389A">
        <w:rPr>
          <w:rStyle w:val="DeltaViewInsertion"/>
          <w:rFonts w:cs="Arial"/>
          <w:b/>
          <w:color w:val="auto"/>
          <w:sz w:val="20"/>
          <w:u w:val="none"/>
        </w:rPr>
        <w:t>Interim Operational Notification</w:t>
      </w:r>
      <w:r w:rsidR="000C41A7" w:rsidRPr="001C389A">
        <w:rPr>
          <w:rStyle w:val="DeltaViewInsertion"/>
          <w:rFonts w:cs="Arial"/>
          <w:color w:val="auto"/>
          <w:sz w:val="20"/>
          <w:u w:val="none"/>
        </w:rPr>
        <w:t xml:space="preserve"> whilst it is in force will meet the requirements for compliance by the </w:t>
      </w:r>
      <w:r w:rsidR="000C41A7" w:rsidRPr="001C389A">
        <w:rPr>
          <w:rStyle w:val="DeltaViewInsertion"/>
          <w:rFonts w:cs="Arial"/>
          <w:b/>
          <w:color w:val="auto"/>
          <w:sz w:val="20"/>
          <w:u w:val="none"/>
        </w:rPr>
        <w:t xml:space="preserve">Generator </w:t>
      </w:r>
      <w:r w:rsidR="000C41A7" w:rsidRPr="001C389A">
        <w:rPr>
          <w:rStyle w:val="DeltaViewInsertion"/>
          <w:rFonts w:cs="Arial"/>
          <w:color w:val="auto"/>
          <w:sz w:val="20"/>
          <w:u w:val="none"/>
        </w:rPr>
        <w:t>or</w:t>
      </w:r>
      <w:r w:rsidR="000C41A7" w:rsidRPr="001C389A">
        <w:rPr>
          <w:rStyle w:val="DeltaViewInsertion"/>
          <w:rFonts w:cs="Arial"/>
          <w:b/>
          <w:color w:val="auto"/>
          <w:sz w:val="20"/>
          <w:u w:val="none"/>
        </w:rPr>
        <w:t xml:space="preserve"> </w:t>
      </w:r>
      <w:r w:rsidR="00836A05" w:rsidRPr="001C389A">
        <w:rPr>
          <w:rStyle w:val="DeltaViewInsertion"/>
          <w:rFonts w:cs="Arial"/>
          <w:b/>
          <w:color w:val="auto"/>
          <w:sz w:val="20"/>
          <w:u w:val="none"/>
        </w:rPr>
        <w:t>HVDC System Owner</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0079712F"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of all the relevant provisions of the </w:t>
      </w:r>
      <w:r w:rsidR="004C0D82" w:rsidRPr="001C389A">
        <w:rPr>
          <w:rStyle w:val="DeltaViewInsertion"/>
          <w:rFonts w:cs="Arial"/>
          <w:b/>
          <w:color w:val="auto"/>
          <w:sz w:val="20"/>
          <w:u w:val="none"/>
        </w:rPr>
        <w:t xml:space="preserve">European </w:t>
      </w:r>
      <w:r w:rsidR="000C41A7" w:rsidRPr="001C389A">
        <w:rPr>
          <w:rStyle w:val="DeltaViewInsertion"/>
          <w:rFonts w:cs="Arial"/>
          <w:b/>
          <w:color w:val="auto"/>
          <w:sz w:val="20"/>
          <w:u w:val="none"/>
        </w:rPr>
        <w:t>Connection Conditions</w:t>
      </w:r>
      <w:r w:rsidR="000C41A7" w:rsidRPr="001C389A">
        <w:rPr>
          <w:rStyle w:val="DeltaViewInsertion"/>
          <w:rFonts w:cs="Arial"/>
          <w:color w:val="auto"/>
          <w:sz w:val="20"/>
          <w:u w:val="none"/>
        </w:rPr>
        <w:t>.</w:t>
      </w:r>
      <w:bookmarkEnd w:id="219"/>
    </w:p>
    <w:p w14:paraId="585EF836"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4E650F9A" w14:textId="34E5AC7A"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220" w:name="_DV_C229"/>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.7</w:t>
      </w:r>
      <w:r w:rsidR="002A0DAB" w:rsidRPr="001C389A">
        <w:rPr>
          <w:rStyle w:val="DeltaViewInsertion"/>
          <w:rFonts w:cs="Arial"/>
          <w:color w:val="auto"/>
          <w:sz w:val="20"/>
          <w:u w:val="none"/>
        </w:rPr>
        <w:tab/>
      </w:r>
      <w:r w:rsidR="000C41A7" w:rsidRPr="001C389A">
        <w:rPr>
          <w:rStyle w:val="DeltaViewInsertion"/>
          <w:rFonts w:cs="Arial"/>
          <w:color w:val="auto"/>
          <w:sz w:val="20"/>
          <w:u w:val="none"/>
        </w:rPr>
        <w:t xml:space="preserve">Other than </w:t>
      </w:r>
      <w:r w:rsidR="000C41A7" w:rsidRPr="001C389A">
        <w:rPr>
          <w:rStyle w:val="DeltaViewInsertion"/>
          <w:rFonts w:cs="Arial"/>
          <w:b/>
          <w:color w:val="auto"/>
          <w:sz w:val="20"/>
          <w:u w:val="none"/>
        </w:rPr>
        <w:t>Unresolved Issues</w:t>
      </w:r>
      <w:r w:rsidR="000C41A7" w:rsidRPr="001C389A">
        <w:rPr>
          <w:rStyle w:val="DeltaViewInsertion"/>
          <w:rFonts w:cs="Arial"/>
          <w:color w:val="auto"/>
          <w:sz w:val="20"/>
          <w:u w:val="none"/>
        </w:rPr>
        <w:t xml:space="preserve"> that are subject to tests required under </w:t>
      </w:r>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0C41A7" w:rsidRPr="001C389A">
        <w:rPr>
          <w:rStyle w:val="DeltaViewInsertion"/>
          <w:rFonts w:cs="Arial"/>
          <w:color w:val="auto"/>
          <w:sz w:val="20"/>
          <w:u w:val="none"/>
        </w:rPr>
        <w:t xml:space="preserve"> to be witnessed by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must resolve any </w:t>
      </w:r>
      <w:r w:rsidR="000C41A7" w:rsidRPr="001C389A">
        <w:rPr>
          <w:rStyle w:val="DeltaViewInsertion"/>
          <w:rFonts w:cs="Arial"/>
          <w:b/>
          <w:color w:val="auto"/>
          <w:sz w:val="20"/>
          <w:u w:val="none"/>
        </w:rPr>
        <w:t>Unresolved Issues</w:t>
      </w:r>
      <w:r w:rsidR="000C41A7" w:rsidRPr="001C389A">
        <w:rPr>
          <w:rStyle w:val="DeltaViewInsertion"/>
          <w:rFonts w:cs="Arial"/>
          <w:color w:val="auto"/>
          <w:sz w:val="20"/>
          <w:u w:val="none"/>
        </w:rPr>
        <w:t xml:space="preserve"> prior to the commencement of the tests, unless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agrees to a later resolution.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must liaise with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in respect of such resolution. The tests that may be witnessed by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are specified in </w:t>
      </w:r>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0C41A7" w:rsidRPr="001C389A">
        <w:rPr>
          <w:rStyle w:val="DeltaViewInsertion"/>
          <w:rFonts w:cs="Arial"/>
          <w:color w:val="auto"/>
          <w:sz w:val="20"/>
          <w:u w:val="none"/>
        </w:rPr>
        <w:t xml:space="preserve">. </w:t>
      </w:r>
      <w:bookmarkEnd w:id="220"/>
    </w:p>
    <w:p w14:paraId="16145493"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24FD45C6" w14:textId="689E40C3"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221" w:name="_DV_C230"/>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.8</w:t>
      </w:r>
      <w:r w:rsidR="002A0DAB" w:rsidRPr="001C389A">
        <w:rPr>
          <w:rStyle w:val="DeltaViewInsertion"/>
          <w:rFonts w:cs="Arial"/>
          <w:color w:val="auto"/>
          <w:sz w:val="20"/>
          <w:u w:val="none"/>
        </w:rPr>
        <w:tab/>
      </w:r>
      <w:r w:rsidR="000C41A7" w:rsidRPr="001C389A">
        <w:rPr>
          <w:rStyle w:val="DeltaViewInsertion"/>
          <w:rFonts w:cs="Arial"/>
          <w:color w:val="auto"/>
          <w:sz w:val="20"/>
          <w:u w:val="none"/>
        </w:rPr>
        <w:t xml:space="preserve">Not less than 28 days, or such shorter period as may be acceptable in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’s</w:t>
      </w:r>
      <w:r w:rsidR="000C41A7" w:rsidRPr="001C389A">
        <w:rPr>
          <w:rStyle w:val="DeltaViewInsertion"/>
          <w:rFonts w:cs="Arial"/>
          <w:color w:val="auto"/>
          <w:sz w:val="20"/>
          <w:u w:val="none"/>
        </w:rPr>
        <w:t xml:space="preserve"> reasonable opinion, prior to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wishing to commence tests required under </w:t>
      </w:r>
      <w:r w:rsidRPr="001C389A">
        <w:rPr>
          <w:rStyle w:val="DeltaViewInsertion"/>
          <w:rFonts w:cs="Arial"/>
          <w:color w:val="auto"/>
          <w:sz w:val="20"/>
          <w:u w:val="none"/>
        </w:rPr>
        <w:t>ECP</w:t>
      </w:r>
      <w:r w:rsidR="00F162BF" w:rsidRPr="001C389A">
        <w:rPr>
          <w:rStyle w:val="DeltaViewInsertion"/>
          <w:rFonts w:cs="Arial"/>
          <w:color w:val="auto"/>
          <w:sz w:val="20"/>
          <w:u w:val="none"/>
        </w:rPr>
        <w:t>.</w:t>
      </w:r>
      <w:r w:rsidR="007231EC" w:rsidRPr="001C389A">
        <w:rPr>
          <w:rStyle w:val="DeltaViewInsertion"/>
          <w:rFonts w:cs="Arial"/>
          <w:color w:val="auto"/>
          <w:sz w:val="20"/>
          <w:u w:val="none"/>
        </w:rPr>
        <w:t>7</w:t>
      </w:r>
      <w:r w:rsidR="000C41A7" w:rsidRPr="001C389A">
        <w:rPr>
          <w:rStyle w:val="DeltaViewInsertion"/>
          <w:rFonts w:cs="Arial"/>
          <w:color w:val="auto"/>
          <w:sz w:val="20"/>
          <w:u w:val="none"/>
        </w:rPr>
        <w:t xml:space="preserve"> to be witnessed by </w:t>
      </w:r>
      <w:r w:rsidR="00072B13">
        <w:rPr>
          <w:rStyle w:val="DeltaViewInsertion"/>
          <w:rFonts w:cs="Arial"/>
          <w:b/>
          <w:color w:val="auto"/>
          <w:sz w:val="20"/>
          <w:u w:val="none"/>
        </w:rPr>
        <w:t>The Company</w:t>
      </w:r>
      <w:r w:rsidR="000C41A7" w:rsidRPr="001C389A">
        <w:rPr>
          <w:rStyle w:val="DeltaViewInsertion"/>
          <w:rFonts w:cs="Arial"/>
          <w:color w:val="auto"/>
          <w:sz w:val="20"/>
          <w:u w:val="none"/>
        </w:rPr>
        <w:t>,</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will notify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that the </w:t>
      </w:r>
      <w:r w:rsidR="00157AB5" w:rsidRPr="001C389A">
        <w:rPr>
          <w:rStyle w:val="DeltaViewInsertion"/>
          <w:rFonts w:cs="Arial"/>
          <w:b/>
          <w:color w:val="auto"/>
          <w:sz w:val="20"/>
          <w:u w:val="none"/>
        </w:rPr>
        <w:t>Power Generating Module</w:t>
      </w:r>
      <w:r w:rsidR="000C41A7" w:rsidRPr="001C389A">
        <w:rPr>
          <w:rStyle w:val="DeltaViewInsertion"/>
          <w:rFonts w:cs="Arial"/>
          <w:b/>
          <w:color w:val="auto"/>
          <w:sz w:val="20"/>
          <w:u w:val="none"/>
        </w:rPr>
        <w:t>(s</w:t>
      </w:r>
      <w:r w:rsidR="00604123" w:rsidRPr="001C389A">
        <w:rPr>
          <w:rStyle w:val="DeltaViewInsertion"/>
          <w:rFonts w:cs="Arial"/>
          <w:b/>
          <w:color w:val="auto"/>
          <w:sz w:val="20"/>
          <w:u w:val="none"/>
        </w:rPr>
        <w:t>)</w:t>
      </w:r>
      <w:r w:rsidR="000C41A7" w:rsidRPr="001C389A">
        <w:rPr>
          <w:rStyle w:val="DeltaViewInsertion"/>
          <w:rFonts w:cs="Arial"/>
          <w:color w:val="auto"/>
          <w:sz w:val="20"/>
          <w:u w:val="none"/>
        </w:rPr>
        <w:t xml:space="preserve"> or </w:t>
      </w:r>
      <w:r w:rsidR="00604123" w:rsidRPr="001C389A">
        <w:rPr>
          <w:rStyle w:val="DeltaViewInsertion"/>
          <w:rFonts w:cs="Arial"/>
          <w:b/>
          <w:color w:val="auto"/>
          <w:sz w:val="20"/>
          <w:u w:val="none"/>
        </w:rPr>
        <w:t>HVDC Equipment(s)</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as applicable is ready to commence such tests.</w:t>
      </w:r>
      <w:bookmarkEnd w:id="221"/>
    </w:p>
    <w:p w14:paraId="236A8384"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4844167A" w14:textId="77777777"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222" w:name="_DV_C231"/>
      <w:r w:rsidRPr="001C389A">
        <w:rPr>
          <w:rStyle w:val="DeltaViewInsertion"/>
          <w:rFonts w:cs="Arial"/>
          <w:color w:val="auto"/>
          <w:sz w:val="20"/>
          <w:u w:val="none"/>
        </w:rPr>
        <w:t>ECP</w:t>
      </w:r>
      <w:r w:rsidR="0044355C" w:rsidRPr="001C389A">
        <w:rPr>
          <w:rStyle w:val="DeltaViewInsertion"/>
          <w:rFonts w:cs="Arial"/>
          <w:color w:val="auto"/>
          <w:sz w:val="20"/>
          <w:u w:val="none"/>
        </w:rPr>
        <w:t>.</w:t>
      </w:r>
      <w:r w:rsidR="00D31A41" w:rsidRPr="001C389A">
        <w:rPr>
          <w:rStyle w:val="DeltaViewInsertion"/>
          <w:rFonts w:cs="Arial"/>
          <w:color w:val="auto"/>
          <w:sz w:val="20"/>
          <w:u w:val="none"/>
        </w:rPr>
        <w:t>6.3</w:t>
      </w:r>
      <w:r w:rsidR="0044355C" w:rsidRPr="001C389A">
        <w:rPr>
          <w:rStyle w:val="DeltaViewInsertion"/>
          <w:rFonts w:cs="Arial"/>
          <w:color w:val="auto"/>
          <w:sz w:val="20"/>
          <w:u w:val="none"/>
        </w:rPr>
        <w:t>.9</w:t>
      </w:r>
      <w:r w:rsidR="000C41A7" w:rsidRPr="001C389A">
        <w:rPr>
          <w:rStyle w:val="DeltaViewInsertion"/>
          <w:rFonts w:cs="Arial"/>
          <w:color w:val="auto"/>
          <w:sz w:val="20"/>
          <w:u w:val="none"/>
        </w:rPr>
        <w:tab/>
      </w:r>
      <w:r w:rsidR="002A0DAB" w:rsidRPr="001C389A">
        <w:rPr>
          <w:rStyle w:val="DeltaViewInsertion"/>
          <w:rFonts w:cs="Arial"/>
          <w:color w:val="auto"/>
          <w:sz w:val="20"/>
          <w:u w:val="none"/>
        </w:rPr>
        <w:t>T</w:t>
      </w:r>
      <w:r w:rsidR="000C41A7" w:rsidRPr="001C389A">
        <w:rPr>
          <w:rStyle w:val="DeltaViewInsertion"/>
          <w:rFonts w:cs="Arial"/>
          <w:color w:val="auto"/>
          <w:sz w:val="20"/>
          <w:u w:val="none"/>
        </w:rPr>
        <w:t xml:space="preserve">he items referred to at </w:t>
      </w:r>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0C41A7" w:rsidRPr="001C389A">
        <w:rPr>
          <w:rStyle w:val="DeltaViewInsertion"/>
          <w:rFonts w:cs="Arial"/>
          <w:color w:val="auto"/>
          <w:sz w:val="20"/>
          <w:u w:val="none"/>
        </w:rPr>
        <w:t xml:space="preserve"> shall be submitted by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the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after successful completion of the tests required under </w:t>
      </w:r>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0C41A7" w:rsidRPr="001C389A">
        <w:rPr>
          <w:rStyle w:val="DeltaViewInsertion"/>
          <w:rFonts w:cs="Arial"/>
          <w:color w:val="auto"/>
          <w:sz w:val="20"/>
          <w:u w:val="none"/>
        </w:rPr>
        <w:t xml:space="preserve">. </w:t>
      </w:r>
      <w:bookmarkEnd w:id="222"/>
    </w:p>
    <w:p w14:paraId="771F10A5" w14:textId="5C4C1A60" w:rsidR="000C41A7" w:rsidRDefault="000C41A7" w:rsidP="000C41A7">
      <w:pPr>
        <w:tabs>
          <w:tab w:val="left" w:pos="1566"/>
          <w:tab w:val="left" w:pos="2286"/>
          <w:tab w:val="left" w:pos="2736"/>
          <w:tab w:val="left" w:pos="3600"/>
          <w:tab w:val="left" w:pos="4608"/>
          <w:tab w:val="left" w:pos="5904"/>
        </w:tabs>
        <w:ind w:left="1560" w:hanging="1560"/>
        <w:rPr>
          <w:rFonts w:cs="Arial"/>
          <w:sz w:val="20"/>
        </w:rPr>
      </w:pPr>
    </w:p>
    <w:p w14:paraId="30790DE5" w14:textId="77777777" w:rsidR="000F5E0D" w:rsidRPr="000F5E0D" w:rsidRDefault="000F5E0D" w:rsidP="000F5E0D">
      <w:pPr>
        <w:pStyle w:val="Heading1"/>
        <w:tabs>
          <w:tab w:val="clear" w:pos="90"/>
          <w:tab w:val="left" w:pos="1560"/>
        </w:tabs>
        <w:ind w:left="1440" w:hanging="1440"/>
        <w:rPr>
          <w:b w:val="0"/>
          <w:sz w:val="20"/>
        </w:rPr>
      </w:pPr>
      <w:bookmarkStart w:id="223" w:name="_Toc511041287"/>
      <w:r w:rsidRPr="000F5E0D">
        <w:rPr>
          <w:rStyle w:val="DeltaViewInsertion"/>
          <w:b w:val="0"/>
          <w:color w:val="auto"/>
          <w:sz w:val="20"/>
          <w:u w:val="none"/>
        </w:rPr>
        <w:t>ECP.6.4</w:t>
      </w:r>
      <w:r w:rsidRPr="000F5E0D">
        <w:rPr>
          <w:rStyle w:val="DeltaViewInsertion"/>
          <w:b w:val="0"/>
          <w:color w:val="auto"/>
          <w:sz w:val="20"/>
          <w:u w:val="none"/>
        </w:rPr>
        <w:tab/>
      </w:r>
      <w:r w:rsidRPr="000F5E0D">
        <w:rPr>
          <w:rStyle w:val="DeltaViewInsertion"/>
          <w:b w:val="0"/>
          <w:color w:val="auto"/>
          <w:sz w:val="20"/>
          <w:u w:val="single"/>
        </w:rPr>
        <w:t>INTERIM OPERATIONAL NOTIFICATION (</w:t>
      </w:r>
      <w:r w:rsidRPr="000F5E0D">
        <w:rPr>
          <w:rStyle w:val="DeltaViewInsertion"/>
          <w:b w:val="0"/>
          <w:color w:val="auto"/>
          <w:sz w:val="20"/>
          <w:u w:val="none"/>
        </w:rPr>
        <w:t>Network Operator’s</w:t>
      </w:r>
      <w:r w:rsidRPr="000F5E0D">
        <w:rPr>
          <w:rStyle w:val="DeltaViewInsertion"/>
          <w:color w:val="auto"/>
          <w:sz w:val="20"/>
          <w:u w:val="none"/>
        </w:rPr>
        <w:t xml:space="preserve"> </w:t>
      </w:r>
      <w:r w:rsidRPr="000F5E0D">
        <w:rPr>
          <w:rStyle w:val="DeltaViewInsertion"/>
          <w:b w:val="0"/>
          <w:color w:val="auto"/>
          <w:sz w:val="20"/>
          <w:u w:val="none"/>
        </w:rPr>
        <w:t>or</w:t>
      </w:r>
      <w:r w:rsidRPr="000F5E0D">
        <w:rPr>
          <w:rStyle w:val="DeltaViewInsertion"/>
          <w:color w:val="auto"/>
          <w:sz w:val="20"/>
          <w:u w:val="none"/>
        </w:rPr>
        <w:t xml:space="preserve"> </w:t>
      </w:r>
      <w:r w:rsidRPr="000F5E0D">
        <w:rPr>
          <w:rStyle w:val="DeltaViewInsertion"/>
          <w:b w:val="0"/>
          <w:color w:val="auto"/>
          <w:sz w:val="20"/>
          <w:u w:val="none"/>
        </w:rPr>
        <w:t>Non-Embedded Customer’s</w:t>
      </w:r>
      <w:r w:rsidRPr="000F5E0D">
        <w:rPr>
          <w:rStyle w:val="DeltaViewInsertion"/>
          <w:color w:val="auto"/>
          <w:sz w:val="20"/>
          <w:u w:val="none"/>
        </w:rPr>
        <w:t xml:space="preserve"> </w:t>
      </w:r>
      <w:r w:rsidRPr="000F5E0D">
        <w:rPr>
          <w:rStyle w:val="DeltaViewInsertion"/>
          <w:b w:val="0"/>
          <w:color w:val="auto"/>
          <w:sz w:val="20"/>
          <w:u w:val="none"/>
        </w:rPr>
        <w:t>Plant and Apparatus)</w:t>
      </w:r>
      <w:bookmarkEnd w:id="223"/>
    </w:p>
    <w:p w14:paraId="2F16DD70"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1B39E3F6" w14:textId="77777777" w:rsidR="000F5E0D" w:rsidRPr="000F5E0D" w:rsidRDefault="000F5E0D" w:rsidP="000F5E0D">
      <w:pPr>
        <w:tabs>
          <w:tab w:val="left" w:pos="1566"/>
          <w:tab w:val="left" w:pos="2286"/>
          <w:tab w:val="left" w:pos="2736"/>
          <w:tab w:val="left" w:pos="3600"/>
          <w:tab w:val="left" w:pos="4608"/>
          <w:tab w:val="left" w:pos="5904"/>
        </w:tabs>
        <w:ind w:left="1560" w:hanging="1560"/>
        <w:rPr>
          <w:rStyle w:val="DeltaViewInsertion"/>
          <w:color w:val="auto"/>
          <w:sz w:val="20"/>
          <w:u w:val="none"/>
        </w:rPr>
      </w:pPr>
      <w:r w:rsidRPr="000F5E0D">
        <w:rPr>
          <w:sz w:val="20"/>
        </w:rPr>
        <w:t>ECP.6.4.1</w:t>
      </w:r>
      <w:r w:rsidRPr="000F5E0D">
        <w:rPr>
          <w:sz w:val="20"/>
        </w:rPr>
        <w:tab/>
        <w:t xml:space="preserve">The following provisions apply in relation to the issue of an </w:t>
      </w:r>
      <w:r w:rsidRPr="000F5E0D">
        <w:rPr>
          <w:b/>
          <w:sz w:val="20"/>
        </w:rPr>
        <w:t>Interim Operational Notification</w:t>
      </w:r>
      <w:r w:rsidRPr="000F5E0D">
        <w:rPr>
          <w:sz w:val="20"/>
        </w:rPr>
        <w:t xml:space="preserve"> </w:t>
      </w:r>
      <w:r w:rsidRPr="000F5E0D">
        <w:rPr>
          <w:rStyle w:val="DeltaViewInsertion"/>
          <w:color w:val="auto"/>
          <w:sz w:val="20"/>
          <w:u w:val="none"/>
        </w:rPr>
        <w:t xml:space="preserve">in respect of </w:t>
      </w:r>
      <w:r w:rsidRPr="000F5E0D">
        <w:rPr>
          <w:rStyle w:val="DeltaViewInsertion"/>
          <w:b/>
          <w:color w:val="auto"/>
          <w:sz w:val="20"/>
          <w:u w:val="none"/>
        </w:rPr>
        <w:t>Network Operator’s</w:t>
      </w:r>
      <w:r w:rsidRPr="000F5E0D">
        <w:rPr>
          <w:rStyle w:val="DeltaViewInsertion"/>
          <w:color w:val="auto"/>
          <w:sz w:val="20"/>
          <w:u w:val="none"/>
        </w:rPr>
        <w:t xml:space="preserve"> or </w:t>
      </w:r>
      <w:r w:rsidRPr="000F5E0D">
        <w:rPr>
          <w:rStyle w:val="DeltaViewInsertion"/>
          <w:b/>
          <w:color w:val="auto"/>
          <w:sz w:val="20"/>
          <w:u w:val="none"/>
        </w:rPr>
        <w:t>Non-Embedded Customer’s Plant</w:t>
      </w:r>
      <w:r w:rsidRPr="000F5E0D">
        <w:rPr>
          <w:rStyle w:val="DeltaViewInsertion"/>
          <w:color w:val="auto"/>
          <w:sz w:val="20"/>
          <w:u w:val="none"/>
        </w:rPr>
        <w:t xml:space="preserve"> and </w:t>
      </w:r>
      <w:r w:rsidRPr="000F5E0D">
        <w:rPr>
          <w:rStyle w:val="DeltaViewInsertion"/>
          <w:b/>
          <w:color w:val="auto"/>
          <w:sz w:val="20"/>
          <w:u w:val="none"/>
        </w:rPr>
        <w:t>Apparatus.</w:t>
      </w:r>
    </w:p>
    <w:p w14:paraId="16EB18C8"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54225DE9"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r w:rsidRPr="000F5E0D">
        <w:rPr>
          <w:rStyle w:val="DeltaViewInsertion"/>
          <w:color w:val="auto"/>
          <w:sz w:val="20"/>
          <w:u w:val="none"/>
        </w:rPr>
        <w:t>ECP.6.4.2</w:t>
      </w:r>
      <w:r w:rsidRPr="000F5E0D">
        <w:rPr>
          <w:rStyle w:val="DeltaViewInsertion"/>
          <w:color w:val="auto"/>
          <w:sz w:val="20"/>
          <w:u w:val="none"/>
        </w:rPr>
        <w:tab/>
        <w:t xml:space="preserve">Not less than 28 days, or such shorter period as may be acceptable in </w:t>
      </w:r>
      <w:r w:rsidRPr="000F5E0D">
        <w:rPr>
          <w:rStyle w:val="DeltaViewInsertion"/>
          <w:b/>
          <w:color w:val="auto"/>
          <w:sz w:val="20"/>
          <w:u w:val="none"/>
        </w:rPr>
        <w:t xml:space="preserve">NGET’s </w:t>
      </w:r>
      <w:r w:rsidRPr="000F5E0D">
        <w:rPr>
          <w:rStyle w:val="DeltaViewInsertion"/>
          <w:color w:val="auto"/>
          <w:sz w:val="20"/>
          <w:u w:val="none"/>
        </w:rPr>
        <w:t xml:space="preserve">reasonable opinion, prior to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w:t>
      </w:r>
      <w:r w:rsidRPr="000F5E0D">
        <w:rPr>
          <w:rStyle w:val="DeltaViewInsertion"/>
          <w:b/>
          <w:color w:val="auto"/>
          <w:sz w:val="20"/>
          <w:u w:val="none"/>
        </w:rPr>
        <w:lastRenderedPageBreak/>
        <w:t>Embedded Customer</w:t>
      </w:r>
      <w:r w:rsidRPr="000F5E0D">
        <w:rPr>
          <w:rStyle w:val="DeltaViewInsertion"/>
          <w:color w:val="auto"/>
          <w:sz w:val="20"/>
          <w:u w:val="none"/>
        </w:rPr>
        <w:t xml:space="preserve"> wishing to operate</w:t>
      </w:r>
      <w:r w:rsidRPr="000F5E0D">
        <w:rPr>
          <w:rStyle w:val="DeltaViewInsertion"/>
          <w:b/>
          <w:color w:val="auto"/>
          <w:sz w:val="20"/>
          <w:u w:val="none"/>
        </w:rPr>
        <w:t xml:space="preserve"> </w:t>
      </w:r>
      <w:r w:rsidRPr="000F5E0D">
        <w:rPr>
          <w:rStyle w:val="DeltaViewInsertion"/>
          <w:color w:val="auto"/>
          <w:sz w:val="20"/>
          <w:u w:val="none"/>
        </w:rPr>
        <w:t xml:space="preserve">its </w:t>
      </w:r>
      <w:r w:rsidRPr="000F5E0D">
        <w:rPr>
          <w:rStyle w:val="DeltaViewInsertion"/>
          <w:b/>
          <w:color w:val="auto"/>
          <w:sz w:val="20"/>
          <w:u w:val="none"/>
        </w:rPr>
        <w:t>Plant</w:t>
      </w:r>
      <w:r w:rsidRPr="000F5E0D">
        <w:rPr>
          <w:rStyle w:val="DeltaViewInsertion"/>
          <w:color w:val="auto"/>
          <w:sz w:val="20"/>
          <w:u w:val="none"/>
        </w:rPr>
        <w:t xml:space="preserve"> and </w:t>
      </w:r>
      <w:r w:rsidRPr="000F5E0D">
        <w:rPr>
          <w:rStyle w:val="DeltaViewInsertion"/>
          <w:b/>
          <w:color w:val="auto"/>
          <w:sz w:val="20"/>
          <w:u w:val="none"/>
        </w:rPr>
        <w:t xml:space="preserve">Apparatus </w:t>
      </w:r>
      <w:r w:rsidRPr="000F5E0D">
        <w:rPr>
          <w:rStyle w:val="DeltaViewInsertion"/>
          <w:color w:val="auto"/>
          <w:sz w:val="20"/>
          <w:u w:val="none"/>
        </w:rPr>
        <w:t>by</w:t>
      </w:r>
      <w:r w:rsidRPr="000F5E0D">
        <w:rPr>
          <w:rStyle w:val="DeltaViewInsertion"/>
          <w:b/>
          <w:color w:val="auto"/>
          <w:sz w:val="20"/>
          <w:u w:val="none"/>
        </w:rPr>
        <w:t xml:space="preserve"> </w:t>
      </w:r>
      <w:r w:rsidRPr="000F5E0D">
        <w:rPr>
          <w:rStyle w:val="DeltaViewInsertion"/>
          <w:color w:val="auto"/>
          <w:sz w:val="20"/>
          <w:u w:val="none"/>
        </w:rPr>
        <w:t xml:space="preserve">using the </w:t>
      </w:r>
      <w:r w:rsidRPr="000F5E0D">
        <w:rPr>
          <w:rStyle w:val="DeltaViewInsertion"/>
          <w:b/>
          <w:color w:val="auto"/>
          <w:sz w:val="20"/>
          <w:u w:val="none"/>
        </w:rPr>
        <w:t>EU</w:t>
      </w:r>
      <w:r w:rsidRPr="000F5E0D">
        <w:rPr>
          <w:rStyle w:val="DeltaViewInsertion"/>
          <w:color w:val="auto"/>
          <w:sz w:val="20"/>
          <w:u w:val="none"/>
        </w:rPr>
        <w:t xml:space="preserve"> </w:t>
      </w:r>
      <w:r w:rsidRPr="000F5E0D">
        <w:rPr>
          <w:rStyle w:val="DeltaViewInsertion"/>
          <w:b/>
          <w:color w:val="auto"/>
          <w:sz w:val="20"/>
          <w:u w:val="none"/>
        </w:rPr>
        <w:t xml:space="preserve">Grid Supply Point </w:t>
      </w:r>
      <w:r w:rsidRPr="000F5E0D">
        <w:rPr>
          <w:rStyle w:val="DeltaViewInsertion"/>
          <w:color w:val="auto"/>
          <w:sz w:val="20"/>
          <w:u w:val="none"/>
          <w:shd w:val="clear" w:color="auto" w:fill="FFFFFF"/>
        </w:rPr>
        <w:t>for the</w:t>
      </w:r>
      <w:r w:rsidRPr="000F5E0D">
        <w:rPr>
          <w:rStyle w:val="DeltaViewInsertion"/>
          <w:color w:val="auto"/>
          <w:sz w:val="20"/>
          <w:u w:val="none"/>
        </w:rPr>
        <w:t xml:space="preserve"> first time,</w:t>
      </w:r>
      <w:r w:rsidRPr="000F5E0D">
        <w:rPr>
          <w:rStyle w:val="DeltaViewInsertion"/>
          <w:b/>
          <w:color w:val="auto"/>
          <w:sz w:val="20"/>
          <w:u w:val="none"/>
        </w:rPr>
        <w:t xml:space="preserve"> </w:t>
      </w:r>
      <w:r w:rsidRPr="000F5E0D">
        <w:rPr>
          <w:rStyle w:val="DeltaViewInsertion"/>
          <w:color w:val="auto"/>
          <w:sz w:val="20"/>
          <w:u w:val="none"/>
        </w:rPr>
        <w:t xml:space="preserve">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will:</w:t>
      </w:r>
    </w:p>
    <w:p w14:paraId="4579A8C2"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674BF0A4" w14:textId="77777777" w:rsidR="000F5E0D" w:rsidRPr="000F5E0D" w:rsidRDefault="000F5E0D" w:rsidP="003B5BF0">
      <w:pPr>
        <w:numPr>
          <w:ilvl w:val="2"/>
          <w:numId w:val="13"/>
        </w:numPr>
        <w:tabs>
          <w:tab w:val="left" w:pos="1566"/>
          <w:tab w:val="left" w:pos="2286"/>
          <w:tab w:val="left" w:pos="2736"/>
          <w:tab w:val="left" w:pos="3600"/>
          <w:tab w:val="left" w:pos="4608"/>
          <w:tab w:val="left" w:pos="5904"/>
        </w:tabs>
        <w:autoSpaceDE w:val="0"/>
        <w:autoSpaceDN w:val="0"/>
        <w:adjustRightInd w:val="0"/>
        <w:ind w:left="2340" w:hanging="720"/>
        <w:rPr>
          <w:sz w:val="20"/>
        </w:rPr>
      </w:pPr>
      <w:r w:rsidRPr="000F5E0D">
        <w:rPr>
          <w:rStyle w:val="DeltaViewInsertion"/>
          <w:color w:val="auto"/>
          <w:sz w:val="20"/>
          <w:u w:val="none"/>
        </w:rPr>
        <w:t xml:space="preserve"> submit to </w:t>
      </w:r>
      <w:r w:rsidRPr="000F5E0D">
        <w:rPr>
          <w:rStyle w:val="DeltaViewInsertion"/>
          <w:b/>
          <w:color w:val="auto"/>
          <w:sz w:val="20"/>
          <w:u w:val="none"/>
        </w:rPr>
        <w:t>NGET</w:t>
      </w:r>
      <w:r w:rsidRPr="000F5E0D">
        <w:rPr>
          <w:rStyle w:val="DeltaViewInsertion"/>
          <w:color w:val="auto"/>
          <w:sz w:val="20"/>
          <w:u w:val="none"/>
        </w:rPr>
        <w:t xml:space="preserve"> a </w:t>
      </w:r>
      <w:r w:rsidRPr="000F5E0D">
        <w:rPr>
          <w:rStyle w:val="DeltaViewInsertion"/>
          <w:b/>
          <w:color w:val="auto"/>
          <w:sz w:val="20"/>
          <w:u w:val="none"/>
        </w:rPr>
        <w:t>Notification of User’s Intention to Operate</w:t>
      </w:r>
      <w:r w:rsidRPr="000F5E0D">
        <w:rPr>
          <w:rStyle w:val="DeltaViewInsertion"/>
          <w:color w:val="auto"/>
          <w:sz w:val="20"/>
          <w:u w:val="none"/>
        </w:rPr>
        <w:t xml:space="preserve">; and  </w:t>
      </w:r>
    </w:p>
    <w:p w14:paraId="675BBF6F" w14:textId="77777777" w:rsidR="000F5E0D" w:rsidRPr="000F5E0D" w:rsidRDefault="000F5E0D" w:rsidP="000F5E0D">
      <w:pPr>
        <w:tabs>
          <w:tab w:val="left" w:pos="1566"/>
          <w:tab w:val="left" w:pos="2286"/>
          <w:tab w:val="left" w:pos="2736"/>
          <w:tab w:val="left" w:pos="3600"/>
          <w:tab w:val="left" w:pos="4608"/>
          <w:tab w:val="left" w:pos="5904"/>
        </w:tabs>
        <w:ind w:left="1980"/>
        <w:rPr>
          <w:sz w:val="20"/>
        </w:rPr>
      </w:pPr>
    </w:p>
    <w:p w14:paraId="45CBE8D4" w14:textId="77777777" w:rsidR="000F5E0D" w:rsidRPr="000F5E0D" w:rsidRDefault="000F5E0D" w:rsidP="003B5BF0">
      <w:pPr>
        <w:numPr>
          <w:ilvl w:val="2"/>
          <w:numId w:val="13"/>
        </w:numPr>
        <w:tabs>
          <w:tab w:val="left" w:pos="1566"/>
          <w:tab w:val="left" w:pos="2286"/>
          <w:tab w:val="left" w:pos="2736"/>
          <w:tab w:val="left" w:pos="3600"/>
          <w:tab w:val="left" w:pos="4608"/>
          <w:tab w:val="left" w:pos="5904"/>
        </w:tabs>
        <w:autoSpaceDE w:val="0"/>
        <w:autoSpaceDN w:val="0"/>
        <w:adjustRightInd w:val="0"/>
        <w:ind w:left="2340" w:hanging="720"/>
        <w:rPr>
          <w:sz w:val="20"/>
        </w:rPr>
      </w:pPr>
      <w:r w:rsidRPr="000F5E0D">
        <w:rPr>
          <w:rStyle w:val="DeltaViewInsertion"/>
          <w:color w:val="auto"/>
          <w:sz w:val="20"/>
          <w:u w:val="none"/>
        </w:rPr>
        <w:t xml:space="preserve"> submit to </w:t>
      </w:r>
      <w:r w:rsidRPr="000F5E0D">
        <w:rPr>
          <w:rStyle w:val="DeltaViewInsertion"/>
          <w:b/>
          <w:color w:val="auto"/>
          <w:sz w:val="20"/>
          <w:u w:val="none"/>
        </w:rPr>
        <w:t>NGET</w:t>
      </w:r>
      <w:r w:rsidRPr="000F5E0D">
        <w:rPr>
          <w:rStyle w:val="DeltaViewInsertion"/>
          <w:color w:val="auto"/>
          <w:sz w:val="20"/>
          <w:u w:val="none"/>
        </w:rPr>
        <w:t xml:space="preserve"> the items referred to at ECP.6.4.3.  </w:t>
      </w:r>
    </w:p>
    <w:p w14:paraId="3AAFEF3F" w14:textId="77777777" w:rsidR="000F5E0D" w:rsidRPr="000F5E0D" w:rsidRDefault="000F5E0D" w:rsidP="000F5E0D">
      <w:pPr>
        <w:tabs>
          <w:tab w:val="left" w:pos="1566"/>
          <w:tab w:val="left" w:pos="2286"/>
          <w:tab w:val="left" w:pos="2736"/>
          <w:tab w:val="left" w:pos="3600"/>
          <w:tab w:val="left" w:pos="4608"/>
          <w:tab w:val="left" w:pos="5904"/>
        </w:tabs>
        <w:rPr>
          <w:sz w:val="20"/>
        </w:rPr>
      </w:pPr>
    </w:p>
    <w:p w14:paraId="0A7A22C0" w14:textId="77777777" w:rsidR="000F5E0D" w:rsidRPr="000F5E0D" w:rsidRDefault="000F5E0D" w:rsidP="000F5E0D">
      <w:pPr>
        <w:tabs>
          <w:tab w:val="left" w:pos="1566"/>
          <w:tab w:val="left" w:pos="2286"/>
          <w:tab w:val="left" w:pos="2736"/>
          <w:tab w:val="left" w:pos="3600"/>
          <w:tab w:val="left" w:pos="4608"/>
          <w:tab w:val="left" w:pos="5904"/>
        </w:tabs>
        <w:ind w:left="1566" w:hanging="1566"/>
        <w:rPr>
          <w:rStyle w:val="DeltaViewInsertion"/>
          <w:b/>
          <w:color w:val="auto"/>
          <w:sz w:val="20"/>
          <w:u w:val="none"/>
        </w:rPr>
      </w:pPr>
      <w:r w:rsidRPr="000F5E0D">
        <w:rPr>
          <w:rStyle w:val="DeltaViewInsertion"/>
          <w:color w:val="auto"/>
          <w:sz w:val="20"/>
          <w:u w:val="none"/>
        </w:rPr>
        <w:t>ECP.6.4.3</w:t>
      </w:r>
      <w:r w:rsidRPr="000F5E0D">
        <w:rPr>
          <w:rStyle w:val="DeltaViewInsertion"/>
          <w:color w:val="auto"/>
          <w:sz w:val="20"/>
          <w:u w:val="none"/>
        </w:rPr>
        <w:tab/>
        <w:t xml:space="preserve">Items for submission prior to issue of the </w:t>
      </w:r>
      <w:r w:rsidRPr="000F5E0D">
        <w:rPr>
          <w:rStyle w:val="DeltaViewInsertion"/>
          <w:b/>
          <w:color w:val="auto"/>
          <w:sz w:val="20"/>
          <w:u w:val="none"/>
        </w:rPr>
        <w:t>Interim Operational Notification.</w:t>
      </w:r>
    </w:p>
    <w:p w14:paraId="0A93D195" w14:textId="77777777" w:rsidR="000F5E0D" w:rsidRPr="000F5E0D" w:rsidRDefault="000F5E0D" w:rsidP="000F5E0D">
      <w:pPr>
        <w:tabs>
          <w:tab w:val="left" w:pos="1566"/>
          <w:tab w:val="left" w:pos="2286"/>
          <w:tab w:val="left" w:pos="2736"/>
          <w:tab w:val="left" w:pos="3600"/>
          <w:tab w:val="left" w:pos="4608"/>
          <w:tab w:val="left" w:pos="5904"/>
        </w:tabs>
        <w:ind w:left="1566" w:hanging="1566"/>
        <w:rPr>
          <w:sz w:val="20"/>
        </w:rPr>
      </w:pPr>
      <w:r w:rsidRPr="000F5E0D" w:rsidDel="00113E2A">
        <w:rPr>
          <w:rStyle w:val="DeltaViewInsertion"/>
          <w:b/>
          <w:color w:val="auto"/>
          <w:sz w:val="20"/>
          <w:u w:val="none"/>
        </w:rPr>
        <w:t xml:space="preserve"> </w:t>
      </w:r>
    </w:p>
    <w:p w14:paraId="63DBEC96" w14:textId="77777777" w:rsidR="000F5E0D" w:rsidRPr="000F5E0D" w:rsidRDefault="000F5E0D" w:rsidP="000F5E0D">
      <w:pPr>
        <w:tabs>
          <w:tab w:val="left" w:pos="1566"/>
          <w:tab w:val="left" w:pos="2286"/>
          <w:tab w:val="left" w:pos="2736"/>
          <w:tab w:val="left" w:pos="3600"/>
          <w:tab w:val="left" w:pos="4608"/>
          <w:tab w:val="left" w:pos="5904"/>
        </w:tabs>
        <w:ind w:left="1566" w:hanging="1566"/>
        <w:rPr>
          <w:b/>
          <w:sz w:val="20"/>
        </w:rPr>
      </w:pPr>
      <w:r w:rsidRPr="000F5E0D">
        <w:rPr>
          <w:rStyle w:val="DeltaViewInsertion"/>
          <w:color w:val="auto"/>
          <w:sz w:val="20"/>
          <w:u w:val="none"/>
        </w:rPr>
        <w:t>ECP.6.4.3.1</w:t>
      </w:r>
      <w:r w:rsidRPr="000F5E0D">
        <w:rPr>
          <w:rStyle w:val="DeltaViewInsertion"/>
          <w:color w:val="auto"/>
          <w:sz w:val="20"/>
          <w:u w:val="none"/>
        </w:rPr>
        <w:tab/>
        <w:t xml:space="preserve">Prior to the issue of an </w:t>
      </w:r>
      <w:r w:rsidRPr="000F5E0D">
        <w:rPr>
          <w:rStyle w:val="DeltaViewInsertion"/>
          <w:b/>
          <w:color w:val="auto"/>
          <w:sz w:val="20"/>
          <w:u w:val="none"/>
        </w:rPr>
        <w:t xml:space="preserve">Interim Operational Notification </w:t>
      </w:r>
      <w:r w:rsidRPr="000F5E0D">
        <w:rPr>
          <w:rStyle w:val="DeltaViewInsertion"/>
          <w:color w:val="auto"/>
          <w:sz w:val="20"/>
          <w:u w:val="none"/>
        </w:rPr>
        <w:t>in respect of the</w:t>
      </w:r>
      <w:r w:rsidRPr="000F5E0D">
        <w:rPr>
          <w:rStyle w:val="DeltaViewInsertion"/>
          <w:b/>
          <w:color w:val="auto"/>
          <w:sz w:val="20"/>
          <w:u w:val="none"/>
        </w:rPr>
        <w:t xml:space="preserve"> User’s Plant</w:t>
      </w:r>
      <w:r w:rsidRPr="000F5E0D">
        <w:rPr>
          <w:rStyle w:val="DeltaViewInsertion"/>
          <w:color w:val="auto"/>
          <w:sz w:val="20"/>
          <w:u w:val="none"/>
        </w:rPr>
        <w:t xml:space="preserve"> and</w:t>
      </w:r>
      <w:r w:rsidRPr="000F5E0D">
        <w:rPr>
          <w:rStyle w:val="DeltaViewInsertion"/>
          <w:b/>
          <w:color w:val="auto"/>
          <w:sz w:val="20"/>
          <w:u w:val="none"/>
        </w:rPr>
        <w:t xml:space="preserve"> Apparatus </w:t>
      </w:r>
      <w:r w:rsidRPr="000F5E0D">
        <w:rPr>
          <w:rStyle w:val="DeltaViewInsertion"/>
          <w:color w:val="auto"/>
          <w:sz w:val="20"/>
          <w:u w:val="none"/>
        </w:rPr>
        <w:t>at an</w:t>
      </w:r>
      <w:r w:rsidRPr="000F5E0D">
        <w:rPr>
          <w:rStyle w:val="DeltaViewInsertion"/>
          <w:b/>
          <w:color w:val="auto"/>
          <w:sz w:val="20"/>
          <w:u w:val="none"/>
        </w:rPr>
        <w:t xml:space="preserve"> EU Grid Supply Point</w:t>
      </w:r>
      <w:r w:rsidRPr="000F5E0D">
        <w:rPr>
          <w:rStyle w:val="DeltaViewInsertion"/>
          <w:color w:val="auto"/>
          <w:sz w:val="20"/>
          <w:u w:val="none"/>
        </w:rPr>
        <w:t>,</w:t>
      </w:r>
      <w:r w:rsidRPr="000F5E0D">
        <w:rPr>
          <w:rStyle w:val="DeltaViewInsertion"/>
          <w:b/>
          <w:color w:val="auto"/>
          <w:sz w:val="20"/>
          <w:u w:val="none"/>
        </w:rPr>
        <w:t xml:space="preserve"> </w:t>
      </w:r>
      <w:r w:rsidRPr="000F5E0D">
        <w:rPr>
          <w:rStyle w:val="DeltaViewInsertion"/>
          <w:color w:val="auto"/>
          <w:sz w:val="20"/>
          <w:u w:val="none"/>
        </w:rPr>
        <w:t xml:space="preserve">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must submit to</w:t>
      </w:r>
      <w:r w:rsidRPr="000F5E0D">
        <w:rPr>
          <w:rStyle w:val="DeltaViewInsertion"/>
          <w:b/>
          <w:color w:val="auto"/>
          <w:sz w:val="20"/>
          <w:u w:val="none"/>
        </w:rPr>
        <w:t xml:space="preserve"> NGET </w:t>
      </w:r>
      <w:r w:rsidRPr="000F5E0D">
        <w:rPr>
          <w:rStyle w:val="DeltaViewInsertion"/>
          <w:color w:val="auto"/>
          <w:sz w:val="20"/>
          <w:u w:val="none"/>
        </w:rPr>
        <w:t>to</w:t>
      </w:r>
      <w:r w:rsidRPr="000F5E0D">
        <w:rPr>
          <w:rStyle w:val="DeltaViewInsertion"/>
          <w:b/>
          <w:color w:val="auto"/>
          <w:sz w:val="20"/>
          <w:u w:val="none"/>
        </w:rPr>
        <w:t xml:space="preserve"> NGET’s </w:t>
      </w:r>
      <w:r w:rsidRPr="000F5E0D">
        <w:rPr>
          <w:rStyle w:val="DeltaViewInsertion"/>
          <w:color w:val="auto"/>
          <w:sz w:val="20"/>
          <w:u w:val="none"/>
        </w:rPr>
        <w:t>satisfaction:</w:t>
      </w:r>
    </w:p>
    <w:p w14:paraId="07101DD2" w14:textId="77777777" w:rsidR="000F5E0D" w:rsidRPr="000F5E0D" w:rsidRDefault="000F5E0D" w:rsidP="000F5E0D">
      <w:pPr>
        <w:tabs>
          <w:tab w:val="left" w:pos="1566"/>
          <w:tab w:val="left" w:pos="2286"/>
          <w:tab w:val="left" w:pos="2736"/>
          <w:tab w:val="left" w:pos="3600"/>
          <w:tab w:val="left" w:pos="4608"/>
          <w:tab w:val="left" w:pos="5904"/>
        </w:tabs>
        <w:ind w:left="1566" w:hanging="1566"/>
        <w:rPr>
          <w:sz w:val="20"/>
        </w:rPr>
      </w:pPr>
    </w:p>
    <w:p w14:paraId="1054C746" w14:textId="77777777" w:rsidR="000F5E0D" w:rsidRPr="000F5E0D" w:rsidRDefault="000F5E0D" w:rsidP="000F5E0D">
      <w:pPr>
        <w:tabs>
          <w:tab w:val="left" w:pos="2286"/>
          <w:tab w:val="left" w:pos="2340"/>
          <w:tab w:val="left" w:pos="2736"/>
          <w:tab w:val="left" w:pos="3600"/>
          <w:tab w:val="left" w:pos="4608"/>
          <w:tab w:val="left" w:pos="5904"/>
        </w:tabs>
        <w:ind w:left="2340" w:hanging="780"/>
        <w:rPr>
          <w:b/>
          <w:sz w:val="20"/>
        </w:rPr>
      </w:pPr>
      <w:r w:rsidRPr="000F5E0D">
        <w:rPr>
          <w:rStyle w:val="DeltaViewInsertion"/>
          <w:color w:val="auto"/>
          <w:sz w:val="20"/>
          <w:u w:val="none"/>
        </w:rPr>
        <w:t xml:space="preserve">(a) </w:t>
      </w:r>
      <w:r w:rsidRPr="000F5E0D">
        <w:rPr>
          <w:rStyle w:val="DeltaViewInsertion"/>
          <w:color w:val="auto"/>
          <w:sz w:val="20"/>
          <w:u w:val="none"/>
        </w:rPr>
        <w:tab/>
        <w:t xml:space="preserve">updated </w:t>
      </w:r>
      <w:r w:rsidRPr="000F5E0D">
        <w:rPr>
          <w:rStyle w:val="DeltaViewInsertion"/>
          <w:b/>
          <w:color w:val="auto"/>
          <w:sz w:val="20"/>
          <w:u w:val="none"/>
        </w:rPr>
        <w:t>Planning Code</w:t>
      </w:r>
      <w:r w:rsidRPr="000F5E0D">
        <w:rPr>
          <w:rStyle w:val="DeltaViewInsertion"/>
          <w:color w:val="auto"/>
          <w:sz w:val="20"/>
          <w:u w:val="none"/>
        </w:rPr>
        <w:t xml:space="preserve"> data (both </w:t>
      </w:r>
      <w:r w:rsidRPr="000F5E0D">
        <w:rPr>
          <w:rStyle w:val="DeltaViewInsertion"/>
          <w:b/>
          <w:color w:val="auto"/>
          <w:sz w:val="20"/>
          <w:u w:val="none"/>
        </w:rPr>
        <w:t>Standard Planning Data</w:t>
      </w:r>
      <w:r w:rsidRPr="000F5E0D">
        <w:rPr>
          <w:rStyle w:val="DeltaViewInsertion"/>
          <w:color w:val="auto"/>
          <w:sz w:val="20"/>
          <w:u w:val="none"/>
        </w:rPr>
        <w:t xml:space="preserve"> and </w:t>
      </w:r>
      <w:r w:rsidRPr="000F5E0D">
        <w:rPr>
          <w:rStyle w:val="DeltaViewInsertion"/>
          <w:b/>
          <w:color w:val="auto"/>
          <w:sz w:val="20"/>
          <w:u w:val="none"/>
        </w:rPr>
        <w:t>Detailed Planning Data</w:t>
      </w:r>
      <w:r w:rsidRPr="000F5E0D">
        <w:rPr>
          <w:rStyle w:val="DeltaViewInsertion"/>
          <w:color w:val="auto"/>
          <w:sz w:val="20"/>
          <w:u w:val="none"/>
        </w:rPr>
        <w:t xml:space="preserve">), with any estimated values assumed for planning purposes confirmed or, where practical, replaced by validated actual values and by updated estimates for the future and by updated forecasts for </w:t>
      </w:r>
      <w:r w:rsidRPr="000F5E0D">
        <w:rPr>
          <w:rStyle w:val="DeltaViewInsertion"/>
          <w:b/>
          <w:color w:val="auto"/>
          <w:sz w:val="20"/>
          <w:u w:val="none"/>
        </w:rPr>
        <w:t>Forecast Data</w:t>
      </w:r>
      <w:r w:rsidRPr="000F5E0D">
        <w:rPr>
          <w:rStyle w:val="DeltaViewInsertion"/>
          <w:color w:val="auto"/>
          <w:sz w:val="20"/>
          <w:u w:val="none"/>
        </w:rPr>
        <w:t xml:space="preserve"> items such as </w:t>
      </w:r>
      <w:r w:rsidRPr="000F5E0D">
        <w:rPr>
          <w:rStyle w:val="DeltaViewInsertion"/>
          <w:b/>
          <w:color w:val="auto"/>
          <w:sz w:val="20"/>
          <w:u w:val="none"/>
        </w:rPr>
        <w:t xml:space="preserve">Demand; </w:t>
      </w:r>
    </w:p>
    <w:p w14:paraId="1F6D94EF" w14:textId="77777777" w:rsidR="000F5E0D" w:rsidRPr="000F5E0D" w:rsidRDefault="000F5E0D" w:rsidP="000F5E0D">
      <w:pPr>
        <w:rPr>
          <w:sz w:val="20"/>
        </w:rPr>
      </w:pPr>
    </w:p>
    <w:p w14:paraId="49F759C2" w14:textId="77777777" w:rsidR="000F5E0D" w:rsidRPr="000F5E0D" w:rsidRDefault="000F5E0D" w:rsidP="000F5E0D">
      <w:pPr>
        <w:ind w:left="2340" w:hanging="780"/>
        <w:rPr>
          <w:rStyle w:val="DeltaViewInsertion"/>
          <w:color w:val="auto"/>
          <w:sz w:val="20"/>
          <w:u w:val="none"/>
        </w:rPr>
      </w:pPr>
      <w:r w:rsidRPr="000F5E0D">
        <w:rPr>
          <w:rStyle w:val="DeltaViewInsertion"/>
          <w:color w:val="auto"/>
          <w:sz w:val="20"/>
          <w:u w:val="none"/>
        </w:rPr>
        <w:t>(b)</w:t>
      </w:r>
      <w:r w:rsidRPr="000F5E0D">
        <w:rPr>
          <w:rStyle w:val="DeltaViewInsertion"/>
          <w:color w:val="auto"/>
          <w:sz w:val="20"/>
          <w:u w:val="none"/>
        </w:rPr>
        <w:tab/>
        <w:t>details of any special protection as applicable;</w:t>
      </w:r>
    </w:p>
    <w:p w14:paraId="313B4583" w14:textId="77777777" w:rsidR="000F5E0D" w:rsidRPr="000F5E0D" w:rsidRDefault="000F5E0D" w:rsidP="000F5E0D">
      <w:pPr>
        <w:ind w:left="2340" w:hanging="780"/>
        <w:rPr>
          <w:rStyle w:val="DeltaViewInsertion"/>
          <w:color w:val="auto"/>
          <w:sz w:val="20"/>
          <w:u w:val="none"/>
        </w:rPr>
      </w:pPr>
    </w:p>
    <w:p w14:paraId="49E68ADB" w14:textId="77777777" w:rsidR="000F5E0D" w:rsidRPr="000F5E0D" w:rsidRDefault="000F5E0D" w:rsidP="003B5BF0">
      <w:pPr>
        <w:pStyle w:val="ListParagraph"/>
        <w:numPr>
          <w:ilvl w:val="0"/>
          <w:numId w:val="38"/>
        </w:numPr>
        <w:ind w:left="2268" w:hanging="708"/>
        <w:rPr>
          <w:sz w:val="20"/>
        </w:rPr>
      </w:pPr>
      <w:r w:rsidRPr="000F5E0D">
        <w:rPr>
          <w:rStyle w:val="DeltaViewInsertion"/>
          <w:color w:val="auto"/>
          <w:sz w:val="20"/>
          <w:u w:val="none"/>
        </w:rPr>
        <w:t>any items required by ECP.5.2, updated as necessary;</w:t>
      </w:r>
    </w:p>
    <w:p w14:paraId="2C69CC5A" w14:textId="77777777" w:rsidR="000F5E0D" w:rsidRPr="000F5E0D" w:rsidRDefault="000F5E0D" w:rsidP="000F5E0D">
      <w:pPr>
        <w:ind w:left="1620"/>
        <w:rPr>
          <w:sz w:val="20"/>
        </w:rPr>
      </w:pPr>
    </w:p>
    <w:p w14:paraId="71D15589" w14:textId="77777777" w:rsidR="000F5E0D" w:rsidRPr="000F5E0D" w:rsidRDefault="000F5E0D" w:rsidP="000F5E0D">
      <w:pPr>
        <w:autoSpaceDE w:val="0"/>
        <w:autoSpaceDN w:val="0"/>
        <w:adjustRightInd w:val="0"/>
        <w:ind w:left="2268" w:hanging="648"/>
        <w:rPr>
          <w:sz w:val="20"/>
        </w:rPr>
      </w:pPr>
      <w:r w:rsidRPr="000F5E0D">
        <w:rPr>
          <w:rStyle w:val="DeltaViewInsertion"/>
          <w:color w:val="auto"/>
          <w:sz w:val="20"/>
          <w:u w:val="none"/>
        </w:rPr>
        <w:t>(d)</w:t>
      </w:r>
      <w:r w:rsidRPr="000F5E0D">
        <w:rPr>
          <w:rStyle w:val="DeltaViewInsertion"/>
          <w:color w:val="auto"/>
          <w:sz w:val="20"/>
          <w:u w:val="none"/>
        </w:rPr>
        <w:tab/>
        <w:t xml:space="preserve">data submission and results required by Appendix ECP.A.8 demonstrating compliance with </w:t>
      </w:r>
      <w:r w:rsidRPr="000F5E0D">
        <w:rPr>
          <w:rStyle w:val="DeltaViewInsertion"/>
          <w:b/>
          <w:color w:val="auto"/>
          <w:sz w:val="20"/>
          <w:u w:val="none"/>
        </w:rPr>
        <w:t>Grid Code</w:t>
      </w:r>
      <w:r w:rsidRPr="000F5E0D">
        <w:rPr>
          <w:rStyle w:val="DeltaViewInsertion"/>
          <w:color w:val="auto"/>
          <w:sz w:val="20"/>
          <w:u w:val="none"/>
        </w:rPr>
        <w:t xml:space="preserve"> requirements of:</w:t>
      </w:r>
    </w:p>
    <w:p w14:paraId="06CB557F" w14:textId="77777777" w:rsidR="000F5E0D" w:rsidRPr="000F5E0D" w:rsidRDefault="000F5E0D" w:rsidP="000F5E0D">
      <w:pPr>
        <w:ind w:left="1620"/>
        <w:rPr>
          <w:sz w:val="20"/>
        </w:rPr>
      </w:pPr>
    </w:p>
    <w:p w14:paraId="419B8BD4" w14:textId="77777777" w:rsidR="000F5E0D" w:rsidRPr="000F5E0D" w:rsidRDefault="000F5E0D" w:rsidP="000F5E0D">
      <w:pPr>
        <w:ind w:left="1985" w:firstLine="567"/>
        <w:rPr>
          <w:sz w:val="20"/>
        </w:rPr>
      </w:pPr>
      <w:r w:rsidRPr="000F5E0D">
        <w:rPr>
          <w:sz w:val="20"/>
        </w:rPr>
        <w:t>PC.A.2.2</w:t>
      </w:r>
    </w:p>
    <w:p w14:paraId="075021AE" w14:textId="77777777" w:rsidR="000F5E0D" w:rsidRPr="000F5E0D" w:rsidRDefault="000F5E0D" w:rsidP="000F5E0D">
      <w:pPr>
        <w:ind w:left="1985" w:firstLine="567"/>
        <w:rPr>
          <w:sz w:val="20"/>
        </w:rPr>
      </w:pPr>
      <w:r w:rsidRPr="000F5E0D">
        <w:rPr>
          <w:sz w:val="20"/>
        </w:rPr>
        <w:t>PC.A.2.3</w:t>
      </w:r>
    </w:p>
    <w:p w14:paraId="2828C5A3" w14:textId="77777777" w:rsidR="000F5E0D" w:rsidRPr="000F5E0D" w:rsidRDefault="000F5E0D" w:rsidP="000F5E0D">
      <w:pPr>
        <w:ind w:left="1985" w:firstLine="567"/>
        <w:rPr>
          <w:sz w:val="20"/>
        </w:rPr>
      </w:pPr>
      <w:r w:rsidRPr="000F5E0D">
        <w:rPr>
          <w:sz w:val="20"/>
        </w:rPr>
        <w:t>PC.A.2.4</w:t>
      </w:r>
    </w:p>
    <w:p w14:paraId="3F32C53F" w14:textId="77777777" w:rsidR="000F5E0D" w:rsidRPr="000F5E0D" w:rsidRDefault="000F5E0D" w:rsidP="000F5E0D">
      <w:pPr>
        <w:ind w:left="1985" w:firstLine="567"/>
        <w:rPr>
          <w:sz w:val="20"/>
        </w:rPr>
      </w:pPr>
      <w:r w:rsidRPr="000F5E0D">
        <w:rPr>
          <w:sz w:val="20"/>
        </w:rPr>
        <w:t>PC.A.2.5.2</w:t>
      </w:r>
    </w:p>
    <w:p w14:paraId="19C5E339" w14:textId="77777777" w:rsidR="000F5E0D" w:rsidRPr="000F5E0D" w:rsidRDefault="000F5E0D" w:rsidP="000F5E0D">
      <w:pPr>
        <w:ind w:left="1985" w:firstLine="567"/>
        <w:rPr>
          <w:sz w:val="20"/>
        </w:rPr>
      </w:pPr>
      <w:r w:rsidRPr="000F5E0D">
        <w:rPr>
          <w:sz w:val="20"/>
        </w:rPr>
        <w:t>PC.A.2.5.3</w:t>
      </w:r>
    </w:p>
    <w:p w14:paraId="57AAB34F" w14:textId="77777777" w:rsidR="000F5E0D" w:rsidRPr="000F5E0D" w:rsidRDefault="000F5E0D" w:rsidP="000F5E0D">
      <w:pPr>
        <w:ind w:left="1985" w:firstLine="567"/>
        <w:rPr>
          <w:sz w:val="20"/>
        </w:rPr>
      </w:pPr>
      <w:r w:rsidRPr="000F5E0D">
        <w:rPr>
          <w:sz w:val="20"/>
        </w:rPr>
        <w:t>PC.A.2.5.4</w:t>
      </w:r>
    </w:p>
    <w:p w14:paraId="4AADC0FB" w14:textId="77777777" w:rsidR="000F5E0D" w:rsidRPr="000F5E0D" w:rsidRDefault="000F5E0D" w:rsidP="000F5E0D">
      <w:pPr>
        <w:ind w:left="1985" w:firstLine="567"/>
        <w:rPr>
          <w:sz w:val="20"/>
        </w:rPr>
      </w:pPr>
      <w:r w:rsidRPr="000F5E0D">
        <w:rPr>
          <w:sz w:val="20"/>
        </w:rPr>
        <w:t>PC.A.2.5.6</w:t>
      </w:r>
    </w:p>
    <w:p w14:paraId="06D12A83" w14:textId="77777777" w:rsidR="000F5E0D" w:rsidRPr="000F5E0D" w:rsidRDefault="000F5E0D" w:rsidP="000F5E0D">
      <w:pPr>
        <w:ind w:left="1985" w:firstLine="567"/>
        <w:rPr>
          <w:sz w:val="20"/>
        </w:rPr>
      </w:pPr>
      <w:r w:rsidRPr="000F5E0D">
        <w:rPr>
          <w:sz w:val="20"/>
        </w:rPr>
        <w:t>PC.A.4</w:t>
      </w:r>
    </w:p>
    <w:p w14:paraId="2158A873" w14:textId="77777777" w:rsidR="000F5E0D" w:rsidRPr="000F5E0D" w:rsidRDefault="000F5E0D" w:rsidP="000F5E0D">
      <w:pPr>
        <w:ind w:left="1985" w:firstLine="567"/>
        <w:rPr>
          <w:sz w:val="20"/>
        </w:rPr>
      </w:pPr>
      <w:r w:rsidRPr="000F5E0D">
        <w:rPr>
          <w:sz w:val="20"/>
        </w:rPr>
        <w:t>PC.A.6.1.3</w:t>
      </w:r>
    </w:p>
    <w:p w14:paraId="61431AD8" w14:textId="77777777" w:rsidR="000F5E0D" w:rsidRPr="000F5E0D" w:rsidRDefault="000F5E0D" w:rsidP="000F5E0D">
      <w:pPr>
        <w:ind w:left="1985" w:firstLine="567"/>
        <w:rPr>
          <w:sz w:val="20"/>
        </w:rPr>
      </w:pPr>
      <w:r w:rsidRPr="000F5E0D">
        <w:rPr>
          <w:sz w:val="20"/>
        </w:rPr>
        <w:t>PC.A.6.3</w:t>
      </w:r>
    </w:p>
    <w:p w14:paraId="6669ACDA" w14:textId="77777777" w:rsidR="000F5E0D" w:rsidRPr="000F5E0D" w:rsidRDefault="000F5E0D" w:rsidP="000F5E0D">
      <w:pPr>
        <w:ind w:left="1985" w:firstLine="567"/>
        <w:rPr>
          <w:sz w:val="20"/>
        </w:rPr>
      </w:pPr>
      <w:r w:rsidRPr="000F5E0D">
        <w:rPr>
          <w:sz w:val="20"/>
        </w:rPr>
        <w:t>PC.A.6.7.1</w:t>
      </w:r>
    </w:p>
    <w:p w14:paraId="7F1925F8" w14:textId="77777777" w:rsidR="000F5E0D" w:rsidRPr="000F5E0D" w:rsidRDefault="000F5E0D" w:rsidP="000F5E0D">
      <w:pPr>
        <w:ind w:left="1985" w:firstLine="567"/>
        <w:rPr>
          <w:sz w:val="20"/>
        </w:rPr>
      </w:pPr>
    </w:p>
    <w:p w14:paraId="02D2A830" w14:textId="77777777" w:rsidR="000F5E0D" w:rsidRPr="000F5E0D" w:rsidRDefault="000F5E0D" w:rsidP="000F5E0D">
      <w:pPr>
        <w:tabs>
          <w:tab w:val="left" w:pos="1566"/>
          <w:tab w:val="left" w:pos="2286"/>
          <w:tab w:val="left" w:pos="2736"/>
          <w:tab w:val="left" w:pos="3600"/>
          <w:tab w:val="left" w:pos="4608"/>
          <w:tab w:val="left" w:pos="5904"/>
        </w:tabs>
        <w:ind w:left="2340" w:hanging="1560"/>
        <w:rPr>
          <w:sz w:val="20"/>
        </w:rPr>
      </w:pPr>
      <w:r w:rsidRPr="000F5E0D">
        <w:rPr>
          <w:rStyle w:val="DeltaViewInsertion"/>
          <w:color w:val="auto"/>
          <w:sz w:val="20"/>
          <w:u w:val="none"/>
        </w:rPr>
        <w:tab/>
      </w:r>
      <w:r w:rsidRPr="000F5E0D">
        <w:rPr>
          <w:rStyle w:val="DeltaViewInsertion"/>
          <w:color w:val="auto"/>
          <w:sz w:val="20"/>
          <w:u w:val="none"/>
        </w:rPr>
        <w:tab/>
        <w:t xml:space="preserve"> as applicable to the </w:t>
      </w:r>
      <w:r w:rsidRPr="000F5E0D">
        <w:rPr>
          <w:rStyle w:val="DeltaViewInsertion"/>
          <w:b/>
          <w:color w:val="auto"/>
          <w:sz w:val="20"/>
          <w:u w:val="none"/>
        </w:rPr>
        <w:t>Network Operator’s</w:t>
      </w:r>
      <w:r w:rsidRPr="000F5E0D">
        <w:rPr>
          <w:rStyle w:val="DeltaViewInsertion"/>
          <w:color w:val="auto"/>
          <w:sz w:val="20"/>
          <w:u w:val="none"/>
        </w:rPr>
        <w:t xml:space="preserve"> or </w:t>
      </w:r>
      <w:r w:rsidRPr="000F5E0D">
        <w:rPr>
          <w:rStyle w:val="DeltaViewInsertion"/>
          <w:b/>
          <w:color w:val="auto"/>
          <w:sz w:val="20"/>
          <w:u w:val="none"/>
        </w:rPr>
        <w:t>Non-Embedded Customer’s Plant</w:t>
      </w:r>
      <w:r w:rsidRPr="000F5E0D">
        <w:rPr>
          <w:rStyle w:val="DeltaViewInsertion"/>
          <w:color w:val="auto"/>
          <w:sz w:val="20"/>
          <w:u w:val="none"/>
        </w:rPr>
        <w:t xml:space="preserve"> and </w:t>
      </w:r>
      <w:r w:rsidRPr="000F5E0D">
        <w:rPr>
          <w:rStyle w:val="DeltaViewInsertion"/>
          <w:b/>
          <w:color w:val="auto"/>
          <w:sz w:val="20"/>
          <w:u w:val="none"/>
        </w:rPr>
        <w:t xml:space="preserve">Apparatus </w:t>
      </w:r>
      <w:r w:rsidRPr="000F5E0D">
        <w:rPr>
          <w:rStyle w:val="DeltaViewInsertion"/>
          <w:color w:val="auto"/>
          <w:sz w:val="20"/>
          <w:u w:val="none"/>
        </w:rPr>
        <w:t xml:space="preserve">unless agreed otherwise by </w:t>
      </w:r>
      <w:r w:rsidRPr="000F5E0D">
        <w:rPr>
          <w:rStyle w:val="DeltaViewInsertion"/>
          <w:b/>
          <w:color w:val="auto"/>
          <w:sz w:val="20"/>
          <w:u w:val="none"/>
        </w:rPr>
        <w:t>NGET</w:t>
      </w:r>
      <w:r w:rsidRPr="000F5E0D">
        <w:rPr>
          <w:rStyle w:val="DeltaViewInsertion"/>
          <w:color w:val="auto"/>
          <w:sz w:val="20"/>
          <w:u w:val="none"/>
        </w:rPr>
        <w:t xml:space="preserve">; </w:t>
      </w:r>
    </w:p>
    <w:p w14:paraId="668AEE1C" w14:textId="77777777" w:rsidR="000F5E0D" w:rsidRPr="000F5E0D" w:rsidRDefault="000F5E0D" w:rsidP="000F5E0D">
      <w:pPr>
        <w:ind w:left="1985" w:hanging="425"/>
        <w:rPr>
          <w:sz w:val="20"/>
        </w:rPr>
      </w:pPr>
    </w:p>
    <w:p w14:paraId="7ADD9C9C" w14:textId="77777777" w:rsidR="000F5E0D" w:rsidRPr="000F5E0D" w:rsidRDefault="000F5E0D" w:rsidP="000F5E0D">
      <w:pPr>
        <w:autoSpaceDE w:val="0"/>
        <w:autoSpaceDN w:val="0"/>
        <w:adjustRightInd w:val="0"/>
        <w:ind w:left="2268" w:hanging="648"/>
        <w:rPr>
          <w:sz w:val="20"/>
        </w:rPr>
      </w:pPr>
      <w:r w:rsidRPr="000F5E0D">
        <w:rPr>
          <w:rStyle w:val="DeltaViewInsertion"/>
          <w:color w:val="auto"/>
          <w:sz w:val="20"/>
          <w:u w:val="none"/>
        </w:rPr>
        <w:t>(e)</w:t>
      </w:r>
      <w:r w:rsidRPr="000F5E0D">
        <w:rPr>
          <w:rStyle w:val="DeltaViewInsertion"/>
          <w:color w:val="auto"/>
          <w:sz w:val="20"/>
          <w:u w:val="none"/>
        </w:rPr>
        <w:tab/>
        <w:t xml:space="preserve">a detailed schedule of the tests and the procedures for the tests required to be carried out by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under ECP.7.8 (or </w:t>
      </w:r>
      <w:r w:rsidRPr="000F5E0D">
        <w:rPr>
          <w:rStyle w:val="DeltaViewInsertion"/>
          <w:b/>
          <w:color w:val="auto"/>
          <w:sz w:val="20"/>
          <w:u w:val="none"/>
        </w:rPr>
        <w:t>Equipment Certificates</w:t>
      </w:r>
      <w:r w:rsidRPr="000F5E0D">
        <w:rPr>
          <w:rStyle w:val="DeltaViewInsertion"/>
          <w:color w:val="auto"/>
          <w:sz w:val="20"/>
          <w:u w:val="none"/>
        </w:rPr>
        <w:t xml:space="preserve"> as relevant) to demonstrate compliance with relevant </w:t>
      </w:r>
      <w:r w:rsidRPr="000F5E0D">
        <w:rPr>
          <w:rStyle w:val="DeltaViewInsertion"/>
          <w:b/>
          <w:color w:val="auto"/>
          <w:sz w:val="20"/>
          <w:u w:val="none"/>
        </w:rPr>
        <w:t>Grid Code</w:t>
      </w:r>
      <w:r w:rsidRPr="000F5E0D">
        <w:rPr>
          <w:rStyle w:val="DeltaViewInsertion"/>
          <w:color w:val="auto"/>
          <w:sz w:val="20"/>
          <w:u w:val="none"/>
        </w:rPr>
        <w:t xml:space="preserve"> requirements. Such schedule is to be consistent with Appendix ECP.A.8.</w:t>
      </w:r>
    </w:p>
    <w:p w14:paraId="22CE07DB" w14:textId="77777777" w:rsidR="000F5E0D" w:rsidRPr="000F5E0D" w:rsidRDefault="000F5E0D" w:rsidP="000F5E0D">
      <w:pPr>
        <w:ind w:left="1620"/>
        <w:rPr>
          <w:sz w:val="20"/>
        </w:rPr>
      </w:pPr>
    </w:p>
    <w:p w14:paraId="551027B6" w14:textId="77777777" w:rsidR="000F5E0D" w:rsidRPr="000F5E0D" w:rsidRDefault="000F5E0D" w:rsidP="000F5E0D">
      <w:pPr>
        <w:autoSpaceDE w:val="0"/>
        <w:autoSpaceDN w:val="0"/>
        <w:adjustRightInd w:val="0"/>
        <w:ind w:left="2268" w:hanging="648"/>
        <w:rPr>
          <w:sz w:val="20"/>
        </w:rPr>
      </w:pPr>
      <w:r w:rsidRPr="000F5E0D">
        <w:rPr>
          <w:rStyle w:val="DeltaViewInsertion"/>
          <w:color w:val="auto"/>
          <w:sz w:val="20"/>
          <w:u w:val="none"/>
        </w:rPr>
        <w:t>(f)</w:t>
      </w:r>
      <w:r w:rsidRPr="000F5E0D">
        <w:rPr>
          <w:rStyle w:val="DeltaViewInsertion"/>
          <w:color w:val="auto"/>
          <w:sz w:val="20"/>
          <w:u w:val="none"/>
        </w:rPr>
        <w:tab/>
        <w:t xml:space="preserve">an interim </w:t>
      </w:r>
      <w:r w:rsidRPr="000F5E0D">
        <w:rPr>
          <w:rStyle w:val="DeltaViewInsertion"/>
          <w:b/>
          <w:color w:val="auto"/>
          <w:sz w:val="20"/>
          <w:u w:val="none"/>
        </w:rPr>
        <w:t xml:space="preserve">Compliance Statement </w:t>
      </w:r>
      <w:r w:rsidRPr="000F5E0D">
        <w:rPr>
          <w:rStyle w:val="DeltaViewInsertion"/>
          <w:color w:val="auto"/>
          <w:sz w:val="20"/>
          <w:u w:val="none"/>
        </w:rPr>
        <w:t xml:space="preserve">and a </w:t>
      </w:r>
      <w:r w:rsidRPr="000F5E0D">
        <w:rPr>
          <w:rStyle w:val="DeltaViewInsertion"/>
          <w:b/>
          <w:color w:val="auto"/>
          <w:sz w:val="20"/>
          <w:u w:val="none"/>
        </w:rPr>
        <w:t>User Self Certification of Compliance</w:t>
      </w:r>
      <w:r w:rsidRPr="000F5E0D">
        <w:rPr>
          <w:rStyle w:val="DeltaViewInsertion"/>
          <w:color w:val="auto"/>
          <w:sz w:val="20"/>
          <w:u w:val="none"/>
        </w:rPr>
        <w:t xml:space="preserve"> completed by the </w:t>
      </w:r>
      <w:r w:rsidRPr="000F5E0D">
        <w:rPr>
          <w:rStyle w:val="DeltaViewInsertion"/>
          <w:b/>
          <w:color w:val="auto"/>
          <w:sz w:val="20"/>
          <w:u w:val="none"/>
        </w:rPr>
        <w:t xml:space="preserve">User </w:t>
      </w:r>
      <w:r w:rsidRPr="000F5E0D">
        <w:rPr>
          <w:rStyle w:val="DeltaViewInsertion"/>
          <w:color w:val="auto"/>
          <w:sz w:val="20"/>
          <w:u w:val="none"/>
        </w:rPr>
        <w:t xml:space="preserve">(including any </w:t>
      </w:r>
      <w:r w:rsidRPr="000F5E0D">
        <w:rPr>
          <w:rStyle w:val="DeltaViewInsertion"/>
          <w:b/>
          <w:color w:val="auto"/>
          <w:sz w:val="20"/>
          <w:u w:val="none"/>
        </w:rPr>
        <w:t>Unresolved Issues</w:t>
      </w:r>
      <w:r w:rsidRPr="000F5E0D">
        <w:rPr>
          <w:rStyle w:val="DeltaViewInsertion"/>
          <w:color w:val="auto"/>
          <w:sz w:val="20"/>
          <w:u w:val="none"/>
        </w:rPr>
        <w:t>)</w:t>
      </w:r>
      <w:r w:rsidRPr="000F5E0D">
        <w:rPr>
          <w:rStyle w:val="DeltaViewInsertion"/>
          <w:b/>
          <w:color w:val="auto"/>
          <w:sz w:val="20"/>
          <w:u w:val="none"/>
        </w:rPr>
        <w:t xml:space="preserve"> </w:t>
      </w:r>
      <w:r w:rsidRPr="000F5E0D">
        <w:rPr>
          <w:rStyle w:val="DeltaViewInsertion"/>
          <w:color w:val="auto"/>
          <w:sz w:val="20"/>
          <w:u w:val="none"/>
        </w:rPr>
        <w:t xml:space="preserve">against the relevant </w:t>
      </w:r>
      <w:r w:rsidRPr="000F5E0D">
        <w:rPr>
          <w:rStyle w:val="DeltaViewInsertion"/>
          <w:b/>
          <w:color w:val="auto"/>
          <w:sz w:val="20"/>
          <w:u w:val="none"/>
        </w:rPr>
        <w:t>Grid Code</w:t>
      </w:r>
      <w:r w:rsidRPr="000F5E0D">
        <w:rPr>
          <w:rStyle w:val="DeltaViewInsertion"/>
          <w:color w:val="auto"/>
          <w:sz w:val="20"/>
          <w:u w:val="none"/>
        </w:rPr>
        <w:t xml:space="preserve"> requirements including details of any requirements that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has identified that will not or may not be met or demonstrated. </w:t>
      </w:r>
    </w:p>
    <w:p w14:paraId="67D05213" w14:textId="77777777" w:rsidR="000F5E0D" w:rsidRPr="000F5E0D" w:rsidRDefault="000F5E0D" w:rsidP="000F5E0D">
      <w:pPr>
        <w:tabs>
          <w:tab w:val="left" w:pos="1566"/>
          <w:tab w:val="left" w:pos="2286"/>
          <w:tab w:val="left" w:pos="2736"/>
          <w:tab w:val="left" w:pos="3600"/>
          <w:tab w:val="left" w:pos="4608"/>
          <w:tab w:val="left" w:pos="5904"/>
        </w:tabs>
        <w:rPr>
          <w:sz w:val="20"/>
        </w:rPr>
      </w:pPr>
    </w:p>
    <w:p w14:paraId="3DE97E64" w14:textId="77777777" w:rsidR="000F5E0D" w:rsidRPr="000F5E0D" w:rsidRDefault="000F5E0D" w:rsidP="000F5E0D">
      <w:pPr>
        <w:tabs>
          <w:tab w:val="left" w:pos="1566"/>
          <w:tab w:val="left" w:pos="2268"/>
          <w:tab w:val="left" w:pos="2736"/>
          <w:tab w:val="left" w:pos="3600"/>
          <w:tab w:val="left" w:pos="4608"/>
          <w:tab w:val="left" w:pos="5904"/>
        </w:tabs>
        <w:ind w:left="1560" w:hanging="1560"/>
        <w:rPr>
          <w:sz w:val="20"/>
        </w:rPr>
      </w:pPr>
      <w:r w:rsidRPr="000F5E0D">
        <w:rPr>
          <w:rStyle w:val="DeltaViewInsertion"/>
          <w:color w:val="auto"/>
          <w:sz w:val="20"/>
          <w:u w:val="none"/>
        </w:rPr>
        <w:lastRenderedPageBreak/>
        <w:t>ECP.6.4.4</w:t>
      </w:r>
      <w:r w:rsidRPr="000F5E0D">
        <w:rPr>
          <w:rStyle w:val="DeltaViewInsertion"/>
          <w:color w:val="auto"/>
          <w:sz w:val="20"/>
          <w:u w:val="none"/>
        </w:rPr>
        <w:tab/>
      </w:r>
      <w:r w:rsidRPr="000F5E0D">
        <w:rPr>
          <w:rStyle w:val="DeltaViewInsertion"/>
          <w:color w:val="auto"/>
          <w:sz w:val="20"/>
          <w:u w:val="none"/>
        </w:rPr>
        <w:tab/>
        <w:t xml:space="preserve">No </w:t>
      </w:r>
      <w:r w:rsidRPr="000F5E0D">
        <w:rPr>
          <w:rStyle w:val="DeltaViewInsertion"/>
          <w:b/>
          <w:color w:val="auto"/>
          <w:sz w:val="20"/>
          <w:u w:val="none"/>
        </w:rPr>
        <w:t>Network Operator’s</w:t>
      </w:r>
      <w:r w:rsidRPr="000F5E0D">
        <w:rPr>
          <w:rStyle w:val="DeltaViewInsertion"/>
          <w:color w:val="auto"/>
          <w:sz w:val="20"/>
          <w:u w:val="none"/>
        </w:rPr>
        <w:t xml:space="preserve"> or </w:t>
      </w:r>
      <w:r w:rsidRPr="000F5E0D">
        <w:rPr>
          <w:rStyle w:val="DeltaViewInsertion"/>
          <w:b/>
          <w:color w:val="auto"/>
          <w:sz w:val="20"/>
          <w:u w:val="none"/>
        </w:rPr>
        <w:t>Non-Embedded Customer’s Plant</w:t>
      </w:r>
      <w:r w:rsidRPr="000F5E0D">
        <w:rPr>
          <w:rStyle w:val="DeltaViewInsertion"/>
          <w:color w:val="auto"/>
          <w:sz w:val="20"/>
          <w:u w:val="none"/>
        </w:rPr>
        <w:t xml:space="preserve"> and </w:t>
      </w:r>
      <w:r w:rsidRPr="000F5E0D">
        <w:rPr>
          <w:rStyle w:val="DeltaViewInsertion"/>
          <w:b/>
          <w:color w:val="auto"/>
          <w:sz w:val="20"/>
          <w:u w:val="none"/>
        </w:rPr>
        <w:t xml:space="preserve">Apparatus </w:t>
      </w:r>
      <w:r w:rsidRPr="000F5E0D">
        <w:rPr>
          <w:rStyle w:val="DeltaViewInsertion"/>
          <w:color w:val="auto"/>
          <w:sz w:val="20"/>
          <w:u w:val="none"/>
        </w:rPr>
        <w:t xml:space="preserve">shall be operated by using the </w:t>
      </w:r>
      <w:r w:rsidRPr="000F5E0D">
        <w:rPr>
          <w:rStyle w:val="DeltaViewInsertion"/>
          <w:b/>
          <w:color w:val="auto"/>
          <w:sz w:val="20"/>
          <w:u w:val="none"/>
        </w:rPr>
        <w:t>EU</w:t>
      </w:r>
      <w:r w:rsidRPr="000F5E0D">
        <w:rPr>
          <w:rStyle w:val="DeltaViewInsertion"/>
          <w:color w:val="auto"/>
          <w:sz w:val="20"/>
          <w:u w:val="none"/>
        </w:rPr>
        <w:t xml:space="preserve"> </w:t>
      </w:r>
      <w:r w:rsidRPr="000F5E0D">
        <w:rPr>
          <w:rStyle w:val="DeltaViewInsertion"/>
          <w:b/>
          <w:color w:val="auto"/>
          <w:sz w:val="20"/>
          <w:u w:val="none"/>
        </w:rPr>
        <w:t xml:space="preserve">Grid Supply Point </w:t>
      </w:r>
      <w:r w:rsidRPr="000F5E0D">
        <w:rPr>
          <w:rStyle w:val="DeltaViewInsertion"/>
          <w:color w:val="auto"/>
          <w:sz w:val="20"/>
          <w:u w:val="none"/>
        </w:rPr>
        <w:t xml:space="preserve">until the date specified by </w:t>
      </w:r>
      <w:r w:rsidRPr="000F5E0D">
        <w:rPr>
          <w:rStyle w:val="DeltaViewInsertion"/>
          <w:b/>
          <w:color w:val="auto"/>
          <w:sz w:val="20"/>
          <w:u w:val="none"/>
        </w:rPr>
        <w:t xml:space="preserve">NGET </w:t>
      </w:r>
      <w:r w:rsidRPr="000F5E0D">
        <w:rPr>
          <w:rStyle w:val="DeltaViewInsertion"/>
          <w:color w:val="auto"/>
          <w:sz w:val="20"/>
          <w:u w:val="none"/>
        </w:rPr>
        <w:t xml:space="preserve">in the </w:t>
      </w:r>
      <w:r w:rsidRPr="000F5E0D">
        <w:rPr>
          <w:rStyle w:val="DeltaViewInsertion"/>
          <w:b/>
          <w:color w:val="auto"/>
          <w:sz w:val="20"/>
          <w:u w:val="none"/>
        </w:rPr>
        <w:t>Interim</w:t>
      </w:r>
      <w:r w:rsidRPr="000F5E0D">
        <w:rPr>
          <w:rStyle w:val="DeltaViewInsertion"/>
          <w:color w:val="auto"/>
          <w:sz w:val="20"/>
          <w:u w:val="none"/>
        </w:rPr>
        <w:t xml:space="preserve"> </w:t>
      </w:r>
      <w:r w:rsidRPr="000F5E0D">
        <w:rPr>
          <w:rStyle w:val="DeltaViewInsertion"/>
          <w:b/>
          <w:color w:val="auto"/>
          <w:sz w:val="20"/>
          <w:u w:val="none"/>
        </w:rPr>
        <w:t xml:space="preserve">Operational Notification. </w:t>
      </w:r>
    </w:p>
    <w:p w14:paraId="41A293DA" w14:textId="77777777" w:rsidR="000F5E0D" w:rsidRPr="000F5E0D" w:rsidRDefault="000F5E0D" w:rsidP="000F5E0D">
      <w:pPr>
        <w:tabs>
          <w:tab w:val="left" w:pos="1566"/>
          <w:tab w:val="left" w:pos="2286"/>
          <w:tab w:val="left" w:pos="2736"/>
          <w:tab w:val="left" w:pos="3600"/>
          <w:tab w:val="left" w:pos="4608"/>
          <w:tab w:val="left" w:pos="5904"/>
        </w:tabs>
        <w:rPr>
          <w:i/>
          <w:sz w:val="20"/>
        </w:rPr>
      </w:pPr>
    </w:p>
    <w:p w14:paraId="150EDDA7" w14:textId="77777777" w:rsidR="000F5E0D" w:rsidRPr="000F5E0D" w:rsidRDefault="000F5E0D" w:rsidP="000F5E0D">
      <w:pPr>
        <w:tabs>
          <w:tab w:val="left" w:pos="1566"/>
          <w:tab w:val="left" w:pos="2286"/>
          <w:tab w:val="left" w:pos="2736"/>
          <w:tab w:val="left" w:pos="3600"/>
          <w:tab w:val="left" w:pos="4608"/>
          <w:tab w:val="left" w:pos="5904"/>
        </w:tabs>
        <w:ind w:left="1560" w:hanging="1560"/>
        <w:rPr>
          <w:rStyle w:val="DeltaViewInsertion"/>
          <w:color w:val="auto"/>
          <w:sz w:val="20"/>
          <w:u w:val="none"/>
        </w:rPr>
      </w:pPr>
      <w:r w:rsidRPr="000F5E0D">
        <w:rPr>
          <w:rStyle w:val="DeltaViewInsertion"/>
          <w:color w:val="auto"/>
          <w:sz w:val="20"/>
          <w:u w:val="none"/>
        </w:rPr>
        <w:t>ECP.6.4.5</w:t>
      </w:r>
      <w:r w:rsidRPr="000F5E0D">
        <w:rPr>
          <w:rStyle w:val="DeltaViewInsertion"/>
          <w:color w:val="auto"/>
          <w:sz w:val="20"/>
          <w:u w:val="none"/>
        </w:rPr>
        <w:tab/>
      </w:r>
      <w:r w:rsidRPr="000F5E0D">
        <w:rPr>
          <w:rStyle w:val="DeltaViewInsertion"/>
          <w:b/>
          <w:color w:val="auto"/>
          <w:sz w:val="20"/>
          <w:u w:val="none"/>
        </w:rPr>
        <w:t>NGET</w:t>
      </w:r>
      <w:r w:rsidRPr="000F5E0D">
        <w:rPr>
          <w:rStyle w:val="DeltaViewInsertion"/>
          <w:color w:val="auto"/>
          <w:sz w:val="20"/>
          <w:u w:val="none"/>
        </w:rPr>
        <w:t xml:space="preserve"> shall assess the schedule of tests submitted by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with the </w:t>
      </w:r>
      <w:r w:rsidRPr="000F5E0D">
        <w:rPr>
          <w:rStyle w:val="DeltaViewInsertion"/>
          <w:b/>
          <w:color w:val="auto"/>
          <w:sz w:val="20"/>
          <w:u w:val="none"/>
        </w:rPr>
        <w:t xml:space="preserve">Notification of User’s Intention to Operate </w:t>
      </w:r>
      <w:r w:rsidRPr="000F5E0D">
        <w:rPr>
          <w:rStyle w:val="DeltaViewInsertion"/>
          <w:color w:val="auto"/>
          <w:sz w:val="20"/>
          <w:u w:val="none"/>
        </w:rPr>
        <w:t xml:space="preserve">under ECP.6.4.1 and shall determine whether such schedule has been completed to </w:t>
      </w:r>
      <w:r w:rsidRPr="000F5E0D">
        <w:rPr>
          <w:rStyle w:val="DeltaViewInsertion"/>
          <w:b/>
          <w:color w:val="auto"/>
          <w:sz w:val="20"/>
          <w:u w:val="none"/>
        </w:rPr>
        <w:t xml:space="preserve">NGET’s </w:t>
      </w:r>
      <w:r w:rsidRPr="000F5E0D">
        <w:rPr>
          <w:rStyle w:val="DeltaViewInsertion"/>
          <w:color w:val="auto"/>
          <w:sz w:val="20"/>
          <w:u w:val="none"/>
        </w:rPr>
        <w:t xml:space="preserve">satisfaction. </w:t>
      </w:r>
    </w:p>
    <w:p w14:paraId="7659FFC5"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75B619EE"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r w:rsidRPr="000F5E0D">
        <w:rPr>
          <w:rStyle w:val="DeltaViewInsertion"/>
          <w:color w:val="auto"/>
          <w:sz w:val="20"/>
          <w:u w:val="none"/>
        </w:rPr>
        <w:t>ECP.6.4.6</w:t>
      </w:r>
      <w:r w:rsidRPr="000F5E0D">
        <w:rPr>
          <w:rStyle w:val="DeltaViewInsertion"/>
          <w:color w:val="auto"/>
          <w:sz w:val="20"/>
          <w:u w:val="none"/>
        </w:rPr>
        <w:tab/>
        <w:t xml:space="preserve">When the requirements of ECP.6.4.2 to ECP.6.4.5 have been met, </w:t>
      </w:r>
      <w:r w:rsidRPr="000F5E0D">
        <w:rPr>
          <w:rStyle w:val="DeltaViewInsertion"/>
          <w:b/>
          <w:color w:val="auto"/>
          <w:sz w:val="20"/>
          <w:u w:val="none"/>
        </w:rPr>
        <w:t>NGET</w:t>
      </w:r>
      <w:r w:rsidRPr="000F5E0D">
        <w:rPr>
          <w:rStyle w:val="DeltaViewInsertion"/>
          <w:color w:val="auto"/>
          <w:sz w:val="20"/>
          <w:u w:val="none"/>
        </w:rPr>
        <w:t xml:space="preserve"> will notify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that the </w:t>
      </w:r>
      <w:r w:rsidRPr="000F5E0D">
        <w:rPr>
          <w:rStyle w:val="DeltaViewInsertion"/>
          <w:b/>
          <w:color w:val="auto"/>
          <w:sz w:val="20"/>
          <w:u w:val="none"/>
        </w:rPr>
        <w:t>Plant</w:t>
      </w:r>
      <w:r w:rsidRPr="000F5E0D">
        <w:rPr>
          <w:rStyle w:val="DeltaViewInsertion"/>
          <w:color w:val="auto"/>
          <w:sz w:val="20"/>
          <w:u w:val="none"/>
        </w:rPr>
        <w:t xml:space="preserve"> and</w:t>
      </w:r>
      <w:r w:rsidRPr="000F5E0D">
        <w:rPr>
          <w:rStyle w:val="DeltaViewInsertion"/>
          <w:b/>
          <w:color w:val="auto"/>
          <w:sz w:val="20"/>
          <w:u w:val="none"/>
        </w:rPr>
        <w:t xml:space="preserve"> Apparatus</w:t>
      </w:r>
      <w:r w:rsidRPr="000F5E0D">
        <w:rPr>
          <w:rStyle w:val="DeltaViewInsertion"/>
          <w:color w:val="auto"/>
          <w:sz w:val="20"/>
          <w:u w:val="none"/>
        </w:rPr>
        <w:t xml:space="preserve"> may (subject to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having fulfilled the requirements of ECP.6.4.3 where that applies) be operated by using the </w:t>
      </w:r>
      <w:r w:rsidRPr="000F5E0D">
        <w:rPr>
          <w:rStyle w:val="DeltaViewInsertion"/>
          <w:b/>
          <w:color w:val="auto"/>
          <w:sz w:val="20"/>
          <w:u w:val="none"/>
        </w:rPr>
        <w:t>EU</w:t>
      </w:r>
      <w:r w:rsidRPr="000F5E0D">
        <w:rPr>
          <w:rStyle w:val="DeltaViewInsertion"/>
          <w:color w:val="auto"/>
          <w:sz w:val="20"/>
          <w:u w:val="none"/>
        </w:rPr>
        <w:t xml:space="preserve"> </w:t>
      </w:r>
      <w:r w:rsidRPr="000F5E0D">
        <w:rPr>
          <w:rStyle w:val="DeltaViewInsertion"/>
          <w:b/>
          <w:color w:val="auto"/>
          <w:sz w:val="20"/>
          <w:u w:val="none"/>
        </w:rPr>
        <w:t>Grid Supply Point</w:t>
      </w:r>
      <w:r w:rsidRPr="000F5E0D">
        <w:rPr>
          <w:rStyle w:val="DeltaViewInsertion"/>
          <w:color w:val="auto"/>
          <w:sz w:val="20"/>
          <w:u w:val="none"/>
        </w:rPr>
        <w:t xml:space="preserve"> through the issue of an </w:t>
      </w:r>
      <w:r w:rsidRPr="000F5E0D">
        <w:rPr>
          <w:rStyle w:val="DeltaViewInsertion"/>
          <w:b/>
          <w:color w:val="auto"/>
          <w:sz w:val="20"/>
          <w:u w:val="none"/>
        </w:rPr>
        <w:t>Interim</w:t>
      </w:r>
      <w:r w:rsidRPr="000F5E0D">
        <w:rPr>
          <w:rStyle w:val="DeltaViewInsertion"/>
          <w:color w:val="auto"/>
          <w:sz w:val="20"/>
          <w:u w:val="none"/>
        </w:rPr>
        <w:t xml:space="preserve"> </w:t>
      </w:r>
      <w:r w:rsidRPr="000F5E0D">
        <w:rPr>
          <w:rStyle w:val="DeltaViewInsertion"/>
          <w:b/>
          <w:color w:val="auto"/>
          <w:sz w:val="20"/>
          <w:u w:val="none"/>
        </w:rPr>
        <w:t>Operational Notification</w:t>
      </w:r>
      <w:r w:rsidRPr="000F5E0D">
        <w:rPr>
          <w:rStyle w:val="DeltaViewInsertion"/>
          <w:color w:val="auto"/>
          <w:sz w:val="20"/>
          <w:u w:val="none"/>
        </w:rPr>
        <w:t>.</w:t>
      </w:r>
    </w:p>
    <w:p w14:paraId="660DB8EB"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377BFA25" w14:textId="77777777" w:rsidR="000F5E0D" w:rsidRPr="000F5E0D" w:rsidRDefault="000F5E0D" w:rsidP="000F5E0D">
      <w:pPr>
        <w:tabs>
          <w:tab w:val="left" w:pos="1620"/>
          <w:tab w:val="left" w:pos="2736"/>
          <w:tab w:val="left" w:pos="3600"/>
          <w:tab w:val="left" w:pos="4608"/>
          <w:tab w:val="left" w:pos="5904"/>
        </w:tabs>
        <w:ind w:left="1620" w:hanging="1620"/>
        <w:rPr>
          <w:sz w:val="20"/>
        </w:rPr>
      </w:pPr>
      <w:r w:rsidRPr="000F5E0D">
        <w:rPr>
          <w:rStyle w:val="DeltaViewInsertion"/>
          <w:color w:val="auto"/>
          <w:sz w:val="20"/>
          <w:u w:val="none"/>
        </w:rPr>
        <w:t>ECP.6.4.6.1</w:t>
      </w:r>
      <w:r w:rsidRPr="000F5E0D">
        <w:rPr>
          <w:rStyle w:val="DeltaViewInsertion"/>
          <w:color w:val="auto"/>
          <w:sz w:val="20"/>
          <w:u w:val="none"/>
        </w:rPr>
        <w:tab/>
        <w:t xml:space="preserve">The </w:t>
      </w:r>
      <w:r w:rsidRPr="000F5E0D">
        <w:rPr>
          <w:rStyle w:val="DeltaViewInsertion"/>
          <w:b/>
          <w:color w:val="auto"/>
          <w:sz w:val="20"/>
          <w:u w:val="none"/>
        </w:rPr>
        <w:t xml:space="preserve">Interim Operational Notification </w:t>
      </w:r>
      <w:r w:rsidRPr="000F5E0D">
        <w:rPr>
          <w:rStyle w:val="DeltaViewInsertion"/>
          <w:color w:val="auto"/>
          <w:sz w:val="20"/>
          <w:u w:val="none"/>
        </w:rPr>
        <w:t xml:space="preserve">will be time limited, the expiration date being specified at the time of issue. The </w:t>
      </w:r>
      <w:r w:rsidRPr="000F5E0D">
        <w:rPr>
          <w:rStyle w:val="DeltaViewInsertion"/>
          <w:b/>
          <w:color w:val="auto"/>
          <w:sz w:val="20"/>
          <w:u w:val="none"/>
        </w:rPr>
        <w:t>Interim Operational Notification</w:t>
      </w:r>
      <w:r w:rsidRPr="000F5E0D">
        <w:rPr>
          <w:rStyle w:val="DeltaViewInsertion"/>
          <w:color w:val="auto"/>
          <w:sz w:val="20"/>
          <w:u w:val="none"/>
        </w:rPr>
        <w:t xml:space="preserve"> may be renewed by </w:t>
      </w:r>
      <w:r w:rsidRPr="000F5E0D">
        <w:rPr>
          <w:rStyle w:val="DeltaViewInsertion"/>
          <w:b/>
          <w:color w:val="auto"/>
          <w:sz w:val="20"/>
          <w:u w:val="none"/>
        </w:rPr>
        <w:t>NGET</w:t>
      </w:r>
      <w:r w:rsidRPr="000F5E0D">
        <w:rPr>
          <w:rStyle w:val="DeltaViewInsertion"/>
          <w:color w:val="auto"/>
          <w:sz w:val="20"/>
          <w:u w:val="none"/>
        </w:rPr>
        <w:t xml:space="preserve"> for up to a maximum of 24 months from the date of the first issue of the </w:t>
      </w:r>
      <w:r w:rsidRPr="000F5E0D">
        <w:rPr>
          <w:rStyle w:val="DeltaViewInsertion"/>
          <w:b/>
          <w:color w:val="auto"/>
          <w:sz w:val="20"/>
          <w:u w:val="none"/>
        </w:rPr>
        <w:t>Interim Operational Notification</w:t>
      </w:r>
      <w:r w:rsidRPr="000F5E0D">
        <w:rPr>
          <w:rStyle w:val="DeltaViewInsertion"/>
          <w:color w:val="auto"/>
          <w:sz w:val="20"/>
          <w:u w:val="none"/>
        </w:rPr>
        <w:t xml:space="preserve">. </w:t>
      </w:r>
      <w:r w:rsidRPr="000F5E0D">
        <w:rPr>
          <w:rStyle w:val="DeltaViewInsertion"/>
          <w:b/>
          <w:color w:val="auto"/>
          <w:sz w:val="20"/>
          <w:u w:val="none"/>
        </w:rPr>
        <w:t>NGET</w:t>
      </w:r>
      <w:r w:rsidRPr="000F5E0D">
        <w:rPr>
          <w:rStyle w:val="DeltaViewInsertion"/>
          <w:color w:val="auto"/>
          <w:sz w:val="20"/>
          <w:u w:val="none"/>
        </w:rPr>
        <w:t xml:space="preserve"> may only issue an extension to an </w:t>
      </w:r>
      <w:r w:rsidRPr="000F5E0D">
        <w:rPr>
          <w:rStyle w:val="DeltaViewInsertion"/>
          <w:b/>
          <w:color w:val="auto"/>
          <w:sz w:val="20"/>
          <w:u w:val="none"/>
        </w:rPr>
        <w:t xml:space="preserve">Interim Operational Notification </w:t>
      </w:r>
      <w:r w:rsidRPr="000F5E0D">
        <w:rPr>
          <w:rStyle w:val="DeltaViewInsertion"/>
          <w:color w:val="auto"/>
          <w:sz w:val="20"/>
          <w:u w:val="none"/>
        </w:rPr>
        <w:t>beyond 24 months provided the</w:t>
      </w:r>
      <w:r w:rsidRPr="000F5E0D">
        <w:rPr>
          <w:rStyle w:val="DeltaViewInsertion"/>
          <w:b/>
          <w:color w:val="auto"/>
          <w:sz w:val="20"/>
          <w:u w:val="none"/>
        </w:rPr>
        <w:t xml:space="preserve"> 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has applied for a derogation for any remaining </w:t>
      </w:r>
      <w:r w:rsidRPr="000F5E0D">
        <w:rPr>
          <w:rStyle w:val="DeltaViewInsertion"/>
          <w:b/>
          <w:color w:val="auto"/>
          <w:sz w:val="20"/>
          <w:u w:val="none"/>
        </w:rPr>
        <w:t xml:space="preserve">Unresolved Issues </w:t>
      </w:r>
      <w:r w:rsidRPr="000F5E0D">
        <w:rPr>
          <w:rStyle w:val="DeltaViewInsertion"/>
          <w:color w:val="auto"/>
          <w:sz w:val="20"/>
          <w:u w:val="none"/>
        </w:rPr>
        <w:t xml:space="preserve">to the </w:t>
      </w:r>
      <w:r w:rsidRPr="000F5E0D">
        <w:rPr>
          <w:rStyle w:val="DeltaViewInsertion"/>
          <w:b/>
          <w:color w:val="auto"/>
          <w:sz w:val="20"/>
          <w:u w:val="none"/>
        </w:rPr>
        <w:t>Authority</w:t>
      </w:r>
      <w:r w:rsidRPr="000F5E0D">
        <w:rPr>
          <w:rStyle w:val="DeltaViewInsertion"/>
          <w:color w:val="auto"/>
          <w:sz w:val="20"/>
          <w:u w:val="none"/>
        </w:rPr>
        <w:t xml:space="preserve"> as detailed in ECP.9.</w:t>
      </w:r>
    </w:p>
    <w:p w14:paraId="2A383110" w14:textId="77777777" w:rsidR="000F5E0D" w:rsidRPr="000F5E0D" w:rsidRDefault="000F5E0D" w:rsidP="000F5E0D">
      <w:pPr>
        <w:tabs>
          <w:tab w:val="left" w:pos="1620"/>
          <w:tab w:val="left" w:pos="2736"/>
          <w:tab w:val="left" w:pos="3600"/>
          <w:tab w:val="left" w:pos="4608"/>
          <w:tab w:val="left" w:pos="5904"/>
        </w:tabs>
        <w:ind w:left="1620" w:hanging="1620"/>
        <w:rPr>
          <w:sz w:val="20"/>
        </w:rPr>
      </w:pPr>
    </w:p>
    <w:p w14:paraId="48BF0190" w14:textId="77777777" w:rsidR="000F5E0D" w:rsidRPr="000F5E0D" w:rsidRDefault="000F5E0D" w:rsidP="000F5E0D">
      <w:pPr>
        <w:tabs>
          <w:tab w:val="left" w:pos="1620"/>
          <w:tab w:val="left" w:pos="2286"/>
          <w:tab w:val="left" w:pos="2736"/>
          <w:tab w:val="left" w:pos="3600"/>
          <w:tab w:val="left" w:pos="4608"/>
          <w:tab w:val="left" w:pos="5904"/>
        </w:tabs>
        <w:ind w:left="1620" w:hanging="1620"/>
        <w:rPr>
          <w:sz w:val="20"/>
        </w:rPr>
      </w:pPr>
      <w:r w:rsidRPr="000F5E0D">
        <w:rPr>
          <w:rStyle w:val="DeltaViewInsertion"/>
          <w:color w:val="auto"/>
          <w:sz w:val="20"/>
          <w:u w:val="none"/>
        </w:rPr>
        <w:t>ECP.6.4.6.2</w:t>
      </w:r>
      <w:r w:rsidRPr="000F5E0D">
        <w:rPr>
          <w:rStyle w:val="DeltaViewInsertion"/>
          <w:color w:val="auto"/>
          <w:sz w:val="20"/>
          <w:u w:val="none"/>
        </w:rPr>
        <w:tab/>
        <w:t xml:space="preserve">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must operate the </w:t>
      </w:r>
      <w:r w:rsidRPr="000F5E0D">
        <w:rPr>
          <w:rStyle w:val="DeltaViewInsertion"/>
          <w:b/>
          <w:color w:val="auto"/>
          <w:sz w:val="20"/>
          <w:u w:val="none"/>
        </w:rPr>
        <w:t>Plant</w:t>
      </w:r>
      <w:r w:rsidRPr="000F5E0D">
        <w:rPr>
          <w:rStyle w:val="DeltaViewInsertion"/>
          <w:color w:val="auto"/>
          <w:sz w:val="20"/>
          <w:u w:val="none"/>
        </w:rPr>
        <w:t xml:space="preserve"> and</w:t>
      </w:r>
      <w:r w:rsidRPr="000F5E0D">
        <w:rPr>
          <w:rStyle w:val="DeltaViewInsertion"/>
          <w:b/>
          <w:color w:val="auto"/>
          <w:sz w:val="20"/>
          <w:u w:val="none"/>
        </w:rPr>
        <w:t xml:space="preserve"> Apparatus</w:t>
      </w:r>
      <w:r w:rsidRPr="000F5E0D">
        <w:rPr>
          <w:rStyle w:val="DeltaViewInsertion"/>
          <w:color w:val="auto"/>
          <w:sz w:val="20"/>
          <w:u w:val="none"/>
        </w:rPr>
        <w:t xml:space="preserve"> in accordance with the terms, arising from the </w:t>
      </w:r>
      <w:r w:rsidRPr="000F5E0D">
        <w:rPr>
          <w:rStyle w:val="DeltaViewInsertion"/>
          <w:b/>
          <w:color w:val="auto"/>
          <w:sz w:val="20"/>
          <w:u w:val="none"/>
        </w:rPr>
        <w:t>Unresolved Issues</w:t>
      </w:r>
      <w:r w:rsidRPr="000F5E0D">
        <w:rPr>
          <w:rStyle w:val="DeltaViewInsertion"/>
          <w:color w:val="auto"/>
          <w:sz w:val="20"/>
          <w:u w:val="none"/>
        </w:rPr>
        <w:t xml:space="preserve">, of the </w:t>
      </w:r>
      <w:r w:rsidRPr="000F5E0D">
        <w:rPr>
          <w:rStyle w:val="DeltaViewInsertion"/>
          <w:b/>
          <w:color w:val="auto"/>
          <w:sz w:val="20"/>
          <w:u w:val="none"/>
        </w:rPr>
        <w:t>Interim Operational Notification</w:t>
      </w:r>
      <w:r w:rsidRPr="000F5E0D">
        <w:rPr>
          <w:rStyle w:val="DeltaViewInsertion"/>
          <w:color w:val="auto"/>
          <w:sz w:val="20"/>
          <w:u w:val="none"/>
        </w:rPr>
        <w:t xml:space="preserve">.  </w:t>
      </w:r>
      <w:r w:rsidRPr="000F5E0D">
        <w:rPr>
          <w:rStyle w:val="DeltaViewInsertion"/>
          <w:rFonts w:cs="Arial"/>
          <w:color w:val="auto"/>
          <w:sz w:val="20"/>
          <w:u w:val="none"/>
        </w:rPr>
        <w:t xml:space="preserve">Where practicable, </w:t>
      </w:r>
      <w:r w:rsidRPr="000F5E0D">
        <w:rPr>
          <w:rStyle w:val="DeltaViewInsertion"/>
          <w:rFonts w:cs="Arial"/>
          <w:b/>
          <w:color w:val="auto"/>
          <w:sz w:val="20"/>
          <w:u w:val="none"/>
        </w:rPr>
        <w:t xml:space="preserve">NGET </w:t>
      </w:r>
      <w:r w:rsidRPr="000F5E0D">
        <w:rPr>
          <w:rStyle w:val="DeltaViewInsertion"/>
          <w:rFonts w:cs="Arial"/>
          <w:color w:val="auto"/>
          <w:sz w:val="20"/>
          <w:u w:val="none"/>
        </w:rPr>
        <w:t xml:space="preserve">will discuss such terms with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w:t>
      </w:r>
      <w:r w:rsidRPr="000F5E0D">
        <w:rPr>
          <w:rStyle w:val="DeltaViewInsertion"/>
          <w:rFonts w:cs="Arial"/>
          <w:color w:val="auto"/>
          <w:sz w:val="20"/>
          <w:u w:val="none"/>
        </w:rPr>
        <w:t xml:space="preserve">prior to including them in the </w:t>
      </w:r>
      <w:r w:rsidRPr="000F5E0D">
        <w:rPr>
          <w:rStyle w:val="DeltaViewInsertion"/>
          <w:rFonts w:cs="Arial"/>
          <w:b/>
          <w:color w:val="auto"/>
          <w:sz w:val="20"/>
          <w:u w:val="none"/>
        </w:rPr>
        <w:t>Interim Operational Notification</w:t>
      </w:r>
      <w:r w:rsidRPr="000F5E0D">
        <w:rPr>
          <w:rStyle w:val="DeltaViewInsertion"/>
          <w:rFonts w:cs="Arial"/>
          <w:color w:val="auto"/>
          <w:sz w:val="20"/>
          <w:u w:val="none"/>
        </w:rPr>
        <w:t>.</w:t>
      </w:r>
    </w:p>
    <w:p w14:paraId="62ABC77A"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73108F2D" w14:textId="77777777" w:rsidR="000F5E0D" w:rsidRPr="000F5E0D" w:rsidRDefault="000F5E0D" w:rsidP="000F5E0D">
      <w:pPr>
        <w:tabs>
          <w:tab w:val="left" w:pos="1566"/>
          <w:tab w:val="left" w:pos="2286"/>
          <w:tab w:val="left" w:pos="2736"/>
          <w:tab w:val="left" w:pos="3600"/>
          <w:tab w:val="left" w:pos="4608"/>
          <w:tab w:val="left" w:pos="5904"/>
        </w:tabs>
        <w:rPr>
          <w:sz w:val="20"/>
        </w:rPr>
      </w:pPr>
    </w:p>
    <w:p w14:paraId="5D5194DA" w14:textId="77777777" w:rsidR="000F5E0D" w:rsidRPr="000F5E0D" w:rsidRDefault="000F5E0D" w:rsidP="000F5E0D">
      <w:pPr>
        <w:tabs>
          <w:tab w:val="left" w:pos="1566"/>
          <w:tab w:val="left" w:pos="2286"/>
          <w:tab w:val="left" w:pos="2736"/>
          <w:tab w:val="left" w:pos="3600"/>
          <w:tab w:val="left" w:pos="4608"/>
          <w:tab w:val="left" w:pos="5904"/>
        </w:tabs>
        <w:ind w:left="1560" w:hanging="1560"/>
        <w:rPr>
          <w:rStyle w:val="DeltaViewInsertion"/>
          <w:color w:val="auto"/>
          <w:sz w:val="20"/>
          <w:u w:val="none"/>
        </w:rPr>
      </w:pPr>
      <w:r w:rsidRPr="000F5E0D">
        <w:rPr>
          <w:rStyle w:val="DeltaViewInsertion"/>
          <w:color w:val="auto"/>
          <w:sz w:val="20"/>
          <w:u w:val="none"/>
        </w:rPr>
        <w:t>ECP.6.4.7</w:t>
      </w:r>
      <w:r w:rsidRPr="000F5E0D">
        <w:rPr>
          <w:rStyle w:val="DeltaViewInsertion"/>
          <w:color w:val="auto"/>
          <w:sz w:val="20"/>
          <w:u w:val="none"/>
        </w:rPr>
        <w:tab/>
        <w:t xml:space="preserve">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must resolve any </w:t>
      </w:r>
      <w:r w:rsidRPr="000F5E0D">
        <w:rPr>
          <w:rStyle w:val="DeltaViewInsertion"/>
          <w:b/>
          <w:color w:val="auto"/>
          <w:sz w:val="20"/>
          <w:u w:val="none"/>
        </w:rPr>
        <w:t>Unresolved Issues</w:t>
      </w:r>
      <w:r w:rsidRPr="000F5E0D">
        <w:rPr>
          <w:rStyle w:val="DeltaViewInsertion"/>
          <w:color w:val="auto"/>
          <w:sz w:val="20"/>
          <w:u w:val="none"/>
        </w:rPr>
        <w:t xml:space="preserve"> prior to the commencement of the tests, unless </w:t>
      </w:r>
      <w:r w:rsidRPr="000F5E0D">
        <w:rPr>
          <w:rStyle w:val="DeltaViewInsertion"/>
          <w:b/>
          <w:color w:val="auto"/>
          <w:sz w:val="20"/>
          <w:u w:val="none"/>
        </w:rPr>
        <w:t>NGET</w:t>
      </w:r>
      <w:r w:rsidRPr="000F5E0D">
        <w:rPr>
          <w:rStyle w:val="DeltaViewInsertion"/>
          <w:color w:val="auto"/>
          <w:sz w:val="20"/>
          <w:u w:val="none"/>
        </w:rPr>
        <w:t xml:space="preserve"> agrees to a later resolution.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Non-Embedded Customer</w:t>
      </w:r>
      <w:r w:rsidRPr="000F5E0D">
        <w:rPr>
          <w:rStyle w:val="DeltaViewInsertion"/>
          <w:color w:val="auto"/>
          <w:sz w:val="20"/>
          <w:u w:val="none"/>
        </w:rPr>
        <w:t xml:space="preserve"> must liaise with </w:t>
      </w:r>
      <w:r w:rsidRPr="000F5E0D">
        <w:rPr>
          <w:rStyle w:val="DeltaViewInsertion"/>
          <w:b/>
          <w:color w:val="auto"/>
          <w:sz w:val="20"/>
          <w:u w:val="none"/>
        </w:rPr>
        <w:t xml:space="preserve">NGET </w:t>
      </w:r>
      <w:r w:rsidRPr="000F5E0D">
        <w:rPr>
          <w:rStyle w:val="DeltaViewInsertion"/>
          <w:color w:val="auto"/>
          <w:sz w:val="20"/>
          <w:u w:val="none"/>
        </w:rPr>
        <w:t xml:space="preserve">in respect of such resolution. </w:t>
      </w:r>
    </w:p>
    <w:p w14:paraId="1DC8516E"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p>
    <w:p w14:paraId="28E8A175" w14:textId="77777777" w:rsidR="000F5E0D" w:rsidRPr="000F5E0D" w:rsidRDefault="000F5E0D" w:rsidP="000F5E0D">
      <w:pPr>
        <w:tabs>
          <w:tab w:val="left" w:pos="1566"/>
          <w:tab w:val="left" w:pos="2286"/>
          <w:tab w:val="left" w:pos="2736"/>
          <w:tab w:val="left" w:pos="3600"/>
          <w:tab w:val="left" w:pos="4608"/>
          <w:tab w:val="left" w:pos="5904"/>
        </w:tabs>
        <w:ind w:left="1560" w:hanging="1560"/>
        <w:rPr>
          <w:sz w:val="20"/>
        </w:rPr>
      </w:pPr>
      <w:r w:rsidRPr="000F5E0D">
        <w:rPr>
          <w:rStyle w:val="DeltaViewInsertion"/>
          <w:color w:val="auto"/>
          <w:sz w:val="20"/>
          <w:u w:val="none"/>
        </w:rPr>
        <w:t>ECP.6.4.8</w:t>
      </w:r>
      <w:r w:rsidRPr="000F5E0D">
        <w:rPr>
          <w:rStyle w:val="DeltaViewInsertion"/>
          <w:color w:val="auto"/>
          <w:sz w:val="20"/>
          <w:u w:val="none"/>
        </w:rPr>
        <w:tab/>
        <w:t xml:space="preserve">Not less than 28 days, or such shorter period as may be acceptable in </w:t>
      </w:r>
      <w:r w:rsidRPr="000F5E0D">
        <w:rPr>
          <w:rStyle w:val="DeltaViewInsertion"/>
          <w:b/>
          <w:color w:val="auto"/>
          <w:sz w:val="20"/>
          <w:u w:val="none"/>
        </w:rPr>
        <w:t>NGET’s</w:t>
      </w:r>
      <w:r w:rsidRPr="000F5E0D">
        <w:rPr>
          <w:rStyle w:val="DeltaViewInsertion"/>
          <w:color w:val="auto"/>
          <w:sz w:val="20"/>
          <w:u w:val="none"/>
        </w:rPr>
        <w:t xml:space="preserve"> reasonable opinion, prior to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 xml:space="preserve">Non-Embedded Customer </w:t>
      </w:r>
      <w:r w:rsidRPr="000F5E0D">
        <w:rPr>
          <w:rStyle w:val="DeltaViewInsertion"/>
          <w:color w:val="auto"/>
          <w:sz w:val="20"/>
          <w:u w:val="none"/>
        </w:rPr>
        <w:t xml:space="preserve">wishing to commence tests required under ECP.7.8(e) and ECP.A.8 to be witnessed by </w:t>
      </w:r>
      <w:r w:rsidRPr="000F5E0D">
        <w:rPr>
          <w:rStyle w:val="DeltaViewInsertion"/>
          <w:b/>
          <w:color w:val="auto"/>
          <w:sz w:val="20"/>
          <w:u w:val="none"/>
        </w:rPr>
        <w:t xml:space="preserve">NGET </w:t>
      </w:r>
      <w:r w:rsidRPr="000F5E0D">
        <w:rPr>
          <w:rStyle w:val="DeltaViewInsertion"/>
          <w:color w:val="auto"/>
          <w:sz w:val="20"/>
          <w:u w:val="none"/>
        </w:rPr>
        <w:t xml:space="preserve">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 xml:space="preserve">Non-Embedded Customer </w:t>
      </w:r>
      <w:r w:rsidRPr="000F5E0D">
        <w:rPr>
          <w:rStyle w:val="DeltaViewInsertion"/>
          <w:color w:val="auto"/>
          <w:sz w:val="20"/>
          <w:u w:val="none"/>
        </w:rPr>
        <w:t xml:space="preserve">will notify </w:t>
      </w:r>
      <w:r w:rsidRPr="000F5E0D">
        <w:rPr>
          <w:rStyle w:val="DeltaViewInsertion"/>
          <w:b/>
          <w:color w:val="auto"/>
          <w:sz w:val="20"/>
          <w:u w:val="none"/>
        </w:rPr>
        <w:t>NGET</w:t>
      </w:r>
      <w:r w:rsidRPr="000F5E0D">
        <w:rPr>
          <w:rStyle w:val="DeltaViewInsertion"/>
          <w:color w:val="auto"/>
          <w:sz w:val="20"/>
          <w:u w:val="none"/>
        </w:rPr>
        <w:t xml:space="preserve"> that the </w:t>
      </w:r>
      <w:r w:rsidRPr="000F5E0D">
        <w:rPr>
          <w:rStyle w:val="DeltaViewInsertion"/>
          <w:b/>
          <w:color w:val="auto"/>
          <w:sz w:val="20"/>
          <w:u w:val="none"/>
        </w:rPr>
        <w:t>Network Operator</w:t>
      </w:r>
      <w:r w:rsidRPr="000F5E0D">
        <w:rPr>
          <w:rStyle w:val="DeltaViewInsertion"/>
          <w:color w:val="auto"/>
          <w:sz w:val="20"/>
          <w:u w:val="none"/>
        </w:rPr>
        <w:t xml:space="preserve"> or </w:t>
      </w:r>
      <w:r w:rsidRPr="000F5E0D">
        <w:rPr>
          <w:rStyle w:val="DeltaViewInsertion"/>
          <w:b/>
          <w:color w:val="auto"/>
          <w:sz w:val="20"/>
          <w:u w:val="none"/>
        </w:rPr>
        <w:t xml:space="preserve">Non-Embedded Customer </w:t>
      </w:r>
      <w:r w:rsidRPr="000F5E0D">
        <w:rPr>
          <w:rStyle w:val="DeltaViewInsertion"/>
          <w:color w:val="auto"/>
          <w:sz w:val="20"/>
          <w:u w:val="none"/>
        </w:rPr>
        <w:t>as applicable is ready to commence such tests.</w:t>
      </w:r>
    </w:p>
    <w:p w14:paraId="7F86DDB1" w14:textId="77777777" w:rsidR="000F5E0D" w:rsidRPr="00E34BEF" w:rsidRDefault="000F5E0D" w:rsidP="000F5E0D">
      <w:pPr>
        <w:tabs>
          <w:tab w:val="left" w:pos="1566"/>
          <w:tab w:val="left" w:pos="2286"/>
          <w:tab w:val="left" w:pos="2736"/>
          <w:tab w:val="left" w:pos="3600"/>
          <w:tab w:val="left" w:pos="4608"/>
          <w:tab w:val="left" w:pos="5904"/>
        </w:tabs>
        <w:rPr>
          <w:szCs w:val="22"/>
        </w:rPr>
      </w:pPr>
    </w:p>
    <w:p w14:paraId="7DCE9155" w14:textId="77777777" w:rsidR="00EA708F" w:rsidRPr="001C389A" w:rsidRDefault="00EA708F" w:rsidP="000C41A7">
      <w:pPr>
        <w:tabs>
          <w:tab w:val="left" w:pos="1566"/>
          <w:tab w:val="left" w:pos="2286"/>
          <w:tab w:val="left" w:pos="2736"/>
          <w:tab w:val="left" w:pos="3600"/>
          <w:tab w:val="left" w:pos="4608"/>
          <w:tab w:val="left" w:pos="5904"/>
        </w:tabs>
        <w:ind w:left="1560" w:hanging="1560"/>
        <w:rPr>
          <w:rFonts w:cs="Arial"/>
          <w:sz w:val="20"/>
        </w:rPr>
      </w:pPr>
    </w:p>
    <w:p w14:paraId="78AA72C5" w14:textId="77777777" w:rsidR="000C41A7" w:rsidRPr="001C389A" w:rsidRDefault="002F5F51" w:rsidP="00E57D21">
      <w:pPr>
        <w:pStyle w:val="Heading1"/>
        <w:tabs>
          <w:tab w:val="clear" w:pos="90"/>
          <w:tab w:val="left" w:pos="1560"/>
        </w:tabs>
        <w:ind w:hanging="270"/>
        <w:rPr>
          <w:rFonts w:cs="Arial"/>
          <w:b w:val="0"/>
          <w:sz w:val="20"/>
        </w:rPr>
      </w:pPr>
      <w:bookmarkStart w:id="224" w:name="_DV_C232"/>
      <w:bookmarkStart w:id="225" w:name="_Toc524003895"/>
      <w:r w:rsidRPr="001C389A">
        <w:rPr>
          <w:rStyle w:val="DeltaViewInsertion"/>
          <w:rFonts w:cs="Arial"/>
          <w:b w:val="0"/>
          <w:color w:val="auto"/>
          <w:sz w:val="20"/>
          <w:u w:val="none"/>
        </w:rPr>
        <w:t>ECP</w:t>
      </w:r>
      <w:r w:rsidR="000D2129" w:rsidRPr="001C389A">
        <w:rPr>
          <w:rStyle w:val="DeltaViewInsertion"/>
          <w:rFonts w:cs="Arial"/>
          <w:b w:val="0"/>
          <w:color w:val="auto"/>
          <w:sz w:val="20"/>
          <w:u w:val="none"/>
        </w:rPr>
        <w:t>.7.</w:t>
      </w:r>
      <w:r w:rsidR="000D2129" w:rsidRPr="001C389A">
        <w:rPr>
          <w:rStyle w:val="DeltaViewInsertion"/>
          <w:rFonts w:cs="Arial"/>
          <w:b w:val="0"/>
          <w:color w:val="auto"/>
          <w:sz w:val="20"/>
          <w:u w:val="none"/>
        </w:rPr>
        <w:tab/>
      </w:r>
      <w:r w:rsidR="00D43D90" w:rsidRPr="001C389A">
        <w:rPr>
          <w:rStyle w:val="DeltaViewInsertion"/>
          <w:rFonts w:cs="Arial"/>
          <w:b w:val="0"/>
          <w:color w:val="auto"/>
          <w:sz w:val="20"/>
          <w:u w:val="single"/>
        </w:rPr>
        <w:t>FINAL OPERATIONAL NOTIFICATION</w:t>
      </w:r>
      <w:bookmarkEnd w:id="224"/>
      <w:bookmarkEnd w:id="225"/>
    </w:p>
    <w:p w14:paraId="3E01EA60" w14:textId="61367502" w:rsidR="000C41A7" w:rsidRDefault="000C41A7" w:rsidP="000C41A7">
      <w:pPr>
        <w:tabs>
          <w:tab w:val="left" w:pos="1566"/>
          <w:tab w:val="left" w:pos="2286"/>
          <w:tab w:val="left" w:pos="2736"/>
          <w:tab w:val="left" w:pos="3600"/>
          <w:tab w:val="left" w:pos="4608"/>
          <w:tab w:val="left" w:pos="5904"/>
        </w:tabs>
        <w:ind w:left="1560" w:hanging="1560"/>
        <w:rPr>
          <w:rFonts w:cs="Arial"/>
          <w:sz w:val="20"/>
        </w:rPr>
      </w:pPr>
    </w:p>
    <w:p w14:paraId="0133A82B" w14:textId="2D43D284" w:rsidR="002673C5" w:rsidRDefault="002673C5" w:rsidP="000C41A7">
      <w:pPr>
        <w:tabs>
          <w:tab w:val="left" w:pos="1566"/>
          <w:tab w:val="left" w:pos="2286"/>
          <w:tab w:val="left" w:pos="2736"/>
          <w:tab w:val="left" w:pos="3600"/>
          <w:tab w:val="left" w:pos="4608"/>
          <w:tab w:val="left" w:pos="5904"/>
        </w:tabs>
        <w:ind w:left="1560" w:hanging="1560"/>
        <w:rPr>
          <w:rFonts w:cs="Arial"/>
          <w:sz w:val="20"/>
        </w:rPr>
      </w:pPr>
      <w:r>
        <w:rPr>
          <w:rFonts w:cs="Arial"/>
          <w:sz w:val="20"/>
        </w:rPr>
        <w:tab/>
      </w:r>
      <w:r w:rsidRPr="00463576">
        <w:rPr>
          <w:szCs w:val="22"/>
          <w:u w:val="single"/>
        </w:rPr>
        <w:t xml:space="preserve">Final Operational Notification in respect of </w:t>
      </w:r>
      <w:r w:rsidRPr="00E34BEF">
        <w:rPr>
          <w:szCs w:val="22"/>
          <w:u w:val="single"/>
        </w:rPr>
        <w:t>Generators and HVDC System Owners</w:t>
      </w:r>
    </w:p>
    <w:p w14:paraId="7668D647" w14:textId="77777777" w:rsidR="002673C5" w:rsidRPr="001C389A" w:rsidRDefault="002673C5" w:rsidP="000C41A7">
      <w:pPr>
        <w:tabs>
          <w:tab w:val="left" w:pos="1566"/>
          <w:tab w:val="left" w:pos="2286"/>
          <w:tab w:val="left" w:pos="2736"/>
          <w:tab w:val="left" w:pos="3600"/>
          <w:tab w:val="left" w:pos="4608"/>
          <w:tab w:val="left" w:pos="5904"/>
        </w:tabs>
        <w:ind w:left="1560" w:hanging="1560"/>
        <w:rPr>
          <w:rFonts w:cs="Arial"/>
          <w:sz w:val="20"/>
        </w:rPr>
      </w:pPr>
    </w:p>
    <w:p w14:paraId="6A89339F" w14:textId="77777777" w:rsidR="000C41A7" w:rsidRPr="001C389A" w:rsidRDefault="002F5F51" w:rsidP="000C41A7">
      <w:pPr>
        <w:tabs>
          <w:tab w:val="left" w:pos="1566"/>
          <w:tab w:val="left" w:pos="2286"/>
          <w:tab w:val="left" w:pos="2736"/>
          <w:tab w:val="left" w:pos="3600"/>
          <w:tab w:val="left" w:pos="4608"/>
          <w:tab w:val="left" w:pos="5904"/>
        </w:tabs>
        <w:ind w:left="1560" w:hanging="1560"/>
        <w:rPr>
          <w:rFonts w:cs="Arial"/>
          <w:sz w:val="20"/>
        </w:rPr>
      </w:pPr>
      <w:bookmarkStart w:id="226" w:name="_DV_C233"/>
      <w:r w:rsidRPr="001C389A">
        <w:rPr>
          <w:rStyle w:val="DeltaViewInsertion"/>
          <w:rFonts w:cs="Arial"/>
          <w:color w:val="auto"/>
          <w:sz w:val="20"/>
          <w:u w:val="none"/>
        </w:rPr>
        <w:t>ECP</w:t>
      </w:r>
      <w:r w:rsidR="00BA2798" w:rsidRPr="001C389A">
        <w:rPr>
          <w:rStyle w:val="DeltaViewInsertion"/>
          <w:rFonts w:cs="Arial"/>
          <w:color w:val="auto"/>
          <w:sz w:val="20"/>
          <w:u w:val="none"/>
        </w:rPr>
        <w:t>.7.1</w:t>
      </w:r>
      <w:r w:rsidR="000C41A7" w:rsidRPr="001C389A">
        <w:rPr>
          <w:rStyle w:val="DeltaViewInsertion"/>
          <w:rFonts w:cs="Arial"/>
          <w:color w:val="auto"/>
          <w:sz w:val="20"/>
          <w:u w:val="none"/>
        </w:rPr>
        <w:tab/>
        <w:t xml:space="preserve">The following provisions apply in relation to the issue of a </w:t>
      </w:r>
      <w:r w:rsidR="000C41A7" w:rsidRPr="001C389A">
        <w:rPr>
          <w:rStyle w:val="DeltaViewInsertion"/>
          <w:rFonts w:cs="Arial"/>
          <w:b/>
          <w:color w:val="auto"/>
          <w:sz w:val="20"/>
          <w:u w:val="none"/>
        </w:rPr>
        <w:t>Final Operational Notification</w:t>
      </w:r>
      <w:r w:rsidR="00BC3A9F" w:rsidRPr="001C389A">
        <w:rPr>
          <w:rStyle w:val="DeltaViewInsertion"/>
          <w:rFonts w:cs="Arial"/>
          <w:b/>
          <w:color w:val="auto"/>
          <w:sz w:val="20"/>
          <w:u w:val="none"/>
        </w:rPr>
        <w:t xml:space="preserve"> </w:t>
      </w:r>
      <w:r w:rsidR="00BC3A9F" w:rsidRPr="001C389A">
        <w:rPr>
          <w:rStyle w:val="DeltaViewInsertion"/>
          <w:rFonts w:cs="Arial"/>
          <w:color w:val="auto"/>
          <w:sz w:val="20"/>
          <w:u w:val="none"/>
        </w:rPr>
        <w:t>in respect of</w:t>
      </w:r>
      <w:r w:rsidR="00BC3A9F" w:rsidRPr="001C389A">
        <w:rPr>
          <w:rStyle w:val="DeltaViewInsertion"/>
          <w:rFonts w:cs="Arial"/>
          <w:b/>
          <w:color w:val="auto"/>
          <w:sz w:val="20"/>
          <w:u w:val="none"/>
        </w:rPr>
        <w:t xml:space="preserve"> </w:t>
      </w:r>
      <w:r w:rsidR="00862619" w:rsidRPr="001C389A">
        <w:rPr>
          <w:rStyle w:val="DeltaViewInsertion"/>
          <w:rFonts w:cs="Arial"/>
          <w:color w:val="auto"/>
          <w:sz w:val="20"/>
          <w:u w:val="none"/>
        </w:rPr>
        <w:t>a</w:t>
      </w:r>
      <w:r w:rsidR="00862619" w:rsidRPr="001C389A">
        <w:rPr>
          <w:rStyle w:val="DeltaViewInsertion"/>
          <w:rFonts w:cs="Arial"/>
          <w:b/>
          <w:color w:val="auto"/>
          <w:sz w:val="20"/>
          <w:u w:val="none"/>
        </w:rPr>
        <w:t xml:space="preserve"> Power Station </w:t>
      </w:r>
      <w:r w:rsidR="00862619" w:rsidRPr="001C389A">
        <w:rPr>
          <w:rStyle w:val="DeltaViewInsertion"/>
          <w:rFonts w:cs="Arial"/>
          <w:color w:val="auto"/>
          <w:sz w:val="20"/>
          <w:u w:val="none"/>
        </w:rPr>
        <w:t>consisting of</w:t>
      </w:r>
      <w:r w:rsidR="00862619" w:rsidRPr="001C389A">
        <w:rPr>
          <w:rStyle w:val="DeltaViewInsertion"/>
          <w:rFonts w:cs="Arial"/>
          <w:b/>
          <w:color w:val="auto"/>
          <w:sz w:val="20"/>
          <w:u w:val="none"/>
        </w:rPr>
        <w:t xml:space="preserve"> </w:t>
      </w:r>
      <w:r w:rsidR="00BC3A9F" w:rsidRPr="001C389A">
        <w:rPr>
          <w:rStyle w:val="DeltaViewInsertion"/>
          <w:rFonts w:cs="Arial"/>
          <w:b/>
          <w:color w:val="auto"/>
          <w:sz w:val="20"/>
          <w:u w:val="none"/>
        </w:rPr>
        <w:t xml:space="preserve">Type B, Type C </w:t>
      </w:r>
      <w:r w:rsidR="00BC3A9F" w:rsidRPr="001C389A">
        <w:rPr>
          <w:rStyle w:val="DeltaViewInsertion"/>
          <w:rFonts w:cs="Arial"/>
          <w:color w:val="auto"/>
          <w:sz w:val="20"/>
          <w:u w:val="none"/>
        </w:rPr>
        <w:t xml:space="preserve">and </w:t>
      </w:r>
      <w:r w:rsidR="00BC3A9F" w:rsidRPr="001C389A">
        <w:rPr>
          <w:rStyle w:val="DeltaViewInsertion"/>
          <w:rFonts w:cs="Arial"/>
          <w:b/>
          <w:color w:val="auto"/>
          <w:sz w:val="20"/>
          <w:u w:val="none"/>
        </w:rPr>
        <w:t xml:space="preserve">Type D </w:t>
      </w:r>
      <w:r w:rsidR="00833BBF" w:rsidRPr="001C389A">
        <w:rPr>
          <w:rStyle w:val="DeltaViewInsertion"/>
          <w:rFonts w:cs="Arial"/>
          <w:b/>
          <w:color w:val="auto"/>
          <w:sz w:val="20"/>
          <w:u w:val="none"/>
        </w:rPr>
        <w:t>P</w:t>
      </w:r>
      <w:r w:rsidR="00BC3A9F" w:rsidRPr="001C389A">
        <w:rPr>
          <w:rStyle w:val="DeltaViewInsertion"/>
          <w:rFonts w:cs="Arial"/>
          <w:b/>
          <w:color w:val="auto"/>
          <w:sz w:val="20"/>
          <w:u w:val="none"/>
        </w:rPr>
        <w:t xml:space="preserve">ower </w:t>
      </w:r>
      <w:r w:rsidR="00833BBF" w:rsidRPr="001C389A">
        <w:rPr>
          <w:rStyle w:val="DeltaViewInsertion"/>
          <w:rFonts w:cs="Arial"/>
          <w:b/>
          <w:color w:val="auto"/>
          <w:sz w:val="20"/>
          <w:u w:val="none"/>
        </w:rPr>
        <w:t>Generating M</w:t>
      </w:r>
      <w:r w:rsidR="00BC3A9F" w:rsidRPr="001C389A">
        <w:rPr>
          <w:rStyle w:val="DeltaViewInsertion"/>
          <w:rFonts w:cs="Arial"/>
          <w:b/>
          <w:color w:val="auto"/>
          <w:sz w:val="20"/>
          <w:u w:val="none"/>
        </w:rPr>
        <w:t>odules</w:t>
      </w:r>
      <w:bookmarkEnd w:id="226"/>
      <w:r w:rsidR="006472C1" w:rsidRPr="001C389A">
        <w:rPr>
          <w:rStyle w:val="DeltaViewInsertion"/>
          <w:rFonts w:cs="Arial"/>
          <w:b/>
          <w:color w:val="auto"/>
          <w:sz w:val="20"/>
          <w:u w:val="none"/>
        </w:rPr>
        <w:t xml:space="preserve"> </w:t>
      </w:r>
      <w:r w:rsidR="00862619" w:rsidRPr="001C389A">
        <w:rPr>
          <w:rStyle w:val="DeltaViewInsertion"/>
          <w:rFonts w:cs="Arial"/>
          <w:color w:val="auto"/>
          <w:sz w:val="20"/>
          <w:u w:val="none"/>
        </w:rPr>
        <w:t>or an</w:t>
      </w:r>
      <w:r w:rsidR="00862619" w:rsidRPr="001C389A">
        <w:rPr>
          <w:rStyle w:val="DeltaViewInsertion"/>
          <w:rFonts w:cs="Arial"/>
          <w:b/>
          <w:color w:val="auto"/>
          <w:sz w:val="20"/>
          <w:u w:val="none"/>
        </w:rPr>
        <w:t xml:space="preserve"> HVDC System</w:t>
      </w:r>
      <w:r w:rsidR="006472C1" w:rsidRPr="001C389A">
        <w:rPr>
          <w:rStyle w:val="DeltaViewInsertion"/>
          <w:rFonts w:cs="Arial"/>
          <w:b/>
          <w:color w:val="auto"/>
          <w:sz w:val="20"/>
          <w:u w:val="none"/>
        </w:rPr>
        <w:t>.</w:t>
      </w:r>
    </w:p>
    <w:p w14:paraId="2C8E574B" w14:textId="77777777" w:rsidR="000C41A7" w:rsidRPr="001C389A" w:rsidRDefault="000C41A7" w:rsidP="000C41A7">
      <w:pPr>
        <w:tabs>
          <w:tab w:val="left" w:pos="1566"/>
          <w:tab w:val="left" w:pos="2286"/>
          <w:tab w:val="left" w:pos="2736"/>
          <w:tab w:val="left" w:pos="3600"/>
          <w:tab w:val="left" w:pos="4608"/>
          <w:tab w:val="left" w:pos="5904"/>
        </w:tabs>
        <w:ind w:left="1560" w:hanging="1560"/>
        <w:rPr>
          <w:rFonts w:cs="Arial"/>
          <w:sz w:val="20"/>
        </w:rPr>
      </w:pPr>
    </w:p>
    <w:p w14:paraId="6BB7ADBD" w14:textId="77777777" w:rsidR="00E94D6D" w:rsidRPr="001C389A" w:rsidRDefault="002F5F51" w:rsidP="00E94D6D">
      <w:pPr>
        <w:tabs>
          <w:tab w:val="left" w:pos="1566"/>
          <w:tab w:val="left" w:pos="2286"/>
          <w:tab w:val="left" w:pos="2736"/>
          <w:tab w:val="left" w:pos="3600"/>
          <w:tab w:val="left" w:pos="4608"/>
          <w:tab w:val="left" w:pos="5904"/>
        </w:tabs>
        <w:ind w:left="1566" w:hanging="1566"/>
        <w:rPr>
          <w:rFonts w:cs="Arial"/>
          <w:sz w:val="20"/>
        </w:rPr>
      </w:pPr>
      <w:bookmarkStart w:id="227" w:name="_DV_C396"/>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E94D6D" w:rsidRPr="001C389A">
        <w:rPr>
          <w:rStyle w:val="DeltaViewInsertion"/>
          <w:rFonts w:cs="Arial"/>
          <w:color w:val="auto"/>
          <w:sz w:val="20"/>
          <w:u w:val="none"/>
        </w:rPr>
        <w:tab/>
        <w:t xml:space="preserve">Tests to be carried out prior to issue of the </w:t>
      </w:r>
      <w:r w:rsidR="00E94D6D" w:rsidRPr="001C389A">
        <w:rPr>
          <w:rStyle w:val="DeltaViewInsertion"/>
          <w:rFonts w:cs="Arial"/>
          <w:b/>
          <w:color w:val="auto"/>
          <w:sz w:val="20"/>
          <w:u w:val="none"/>
        </w:rPr>
        <w:t>Final</w:t>
      </w:r>
      <w:r w:rsidR="00E94D6D" w:rsidRPr="001C389A">
        <w:rPr>
          <w:rStyle w:val="DeltaViewInsertion"/>
          <w:rFonts w:cs="Arial"/>
          <w:color w:val="auto"/>
          <w:sz w:val="20"/>
          <w:u w:val="none"/>
        </w:rPr>
        <w:t xml:space="preserve"> </w:t>
      </w:r>
      <w:r w:rsidR="00E94D6D" w:rsidRPr="001C389A">
        <w:rPr>
          <w:rStyle w:val="DeltaViewInsertion"/>
          <w:rFonts w:cs="Arial"/>
          <w:b/>
          <w:color w:val="auto"/>
          <w:sz w:val="20"/>
          <w:u w:val="none"/>
        </w:rPr>
        <w:t>Operational Notification</w:t>
      </w:r>
      <w:bookmarkEnd w:id="227"/>
      <w:r w:rsidR="0064643C" w:rsidRPr="001C389A">
        <w:rPr>
          <w:rStyle w:val="DeltaViewInsertion"/>
          <w:rFonts w:cs="Arial"/>
          <w:b/>
          <w:color w:val="auto"/>
          <w:sz w:val="20"/>
          <w:u w:val="none"/>
        </w:rPr>
        <w:t>.</w:t>
      </w:r>
    </w:p>
    <w:p w14:paraId="00910F2B" w14:textId="77777777" w:rsidR="00E94D6D" w:rsidRPr="001C389A" w:rsidRDefault="00E94D6D" w:rsidP="00E94D6D">
      <w:pPr>
        <w:tabs>
          <w:tab w:val="left" w:pos="1566"/>
          <w:tab w:val="left" w:pos="2286"/>
          <w:tab w:val="left" w:pos="2736"/>
          <w:tab w:val="left" w:pos="3600"/>
          <w:tab w:val="left" w:pos="4608"/>
          <w:tab w:val="left" w:pos="5904"/>
        </w:tabs>
        <w:rPr>
          <w:rFonts w:cs="Arial"/>
          <w:sz w:val="20"/>
        </w:rPr>
      </w:pPr>
    </w:p>
    <w:p w14:paraId="57FFA07D" w14:textId="2D80A6BE" w:rsidR="00E94D6D" w:rsidRPr="001C389A" w:rsidRDefault="002F5F51" w:rsidP="00E94D6D">
      <w:pPr>
        <w:tabs>
          <w:tab w:val="left" w:pos="1566"/>
          <w:tab w:val="left" w:pos="2286"/>
          <w:tab w:val="left" w:pos="2736"/>
          <w:tab w:val="left" w:pos="3600"/>
          <w:tab w:val="left" w:pos="4608"/>
          <w:tab w:val="left" w:pos="5904"/>
        </w:tabs>
        <w:ind w:left="1566" w:hanging="1566"/>
        <w:rPr>
          <w:rFonts w:cs="Arial"/>
          <w:sz w:val="20"/>
        </w:rPr>
      </w:pPr>
      <w:bookmarkStart w:id="228" w:name="_DV_C397"/>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E94D6D" w:rsidRPr="001C389A">
        <w:rPr>
          <w:rStyle w:val="DeltaViewInsertion"/>
          <w:rFonts w:cs="Arial"/>
          <w:color w:val="auto"/>
          <w:sz w:val="20"/>
          <w:u w:val="none"/>
        </w:rPr>
        <w:t>.1</w:t>
      </w:r>
      <w:r w:rsidR="00E94D6D" w:rsidRPr="001C389A">
        <w:rPr>
          <w:rStyle w:val="DeltaViewInsertion"/>
          <w:rFonts w:cs="Arial"/>
          <w:color w:val="auto"/>
          <w:sz w:val="20"/>
          <w:u w:val="none"/>
        </w:rPr>
        <w:tab/>
        <w:t xml:space="preserve">Prior to the issue of a </w:t>
      </w:r>
      <w:r w:rsidR="00E94D6D" w:rsidRPr="001C389A">
        <w:rPr>
          <w:rStyle w:val="DeltaViewInsertion"/>
          <w:rFonts w:cs="Arial"/>
          <w:b/>
          <w:color w:val="auto"/>
          <w:sz w:val="20"/>
          <w:u w:val="none"/>
        </w:rPr>
        <w:t>Final</w:t>
      </w:r>
      <w:r w:rsidR="00E94D6D" w:rsidRPr="001C389A">
        <w:rPr>
          <w:rStyle w:val="DeltaViewInsertion"/>
          <w:rFonts w:cs="Arial"/>
          <w:color w:val="auto"/>
          <w:sz w:val="20"/>
          <w:u w:val="none"/>
        </w:rPr>
        <w:t xml:space="preserve"> </w:t>
      </w:r>
      <w:r w:rsidR="00E94D6D" w:rsidRPr="001C389A">
        <w:rPr>
          <w:rStyle w:val="DeltaViewInsertion"/>
          <w:rFonts w:cs="Arial"/>
          <w:b/>
          <w:color w:val="auto"/>
          <w:sz w:val="20"/>
          <w:u w:val="none"/>
        </w:rPr>
        <w:t xml:space="preserve">Operational Notification </w:t>
      </w:r>
      <w:r w:rsidR="00E94D6D" w:rsidRPr="001C389A">
        <w:rPr>
          <w:rStyle w:val="DeltaViewInsertion"/>
          <w:rFonts w:cs="Arial"/>
          <w:color w:val="auto"/>
          <w:sz w:val="20"/>
          <w:u w:val="none"/>
        </w:rPr>
        <w:t xml:space="preserve">the </w:t>
      </w:r>
      <w:r w:rsidR="00E94D6D" w:rsidRPr="001C389A">
        <w:rPr>
          <w:rStyle w:val="DeltaViewInsertion"/>
          <w:rFonts w:cs="Arial"/>
          <w:b/>
          <w:color w:val="auto"/>
          <w:sz w:val="20"/>
          <w:u w:val="none"/>
        </w:rPr>
        <w:t>Generator</w:t>
      </w:r>
      <w:r w:rsidR="00E94D6D"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E94D6D" w:rsidRPr="001C389A">
        <w:rPr>
          <w:rStyle w:val="DeltaViewInsertion"/>
          <w:rFonts w:cs="Arial"/>
          <w:color w:val="auto"/>
          <w:sz w:val="20"/>
          <w:u w:val="none"/>
        </w:rPr>
        <w:t xml:space="preserve"> must have completed the tests specified in this </w:t>
      </w:r>
      <w:r w:rsidRPr="001C389A">
        <w:rPr>
          <w:rStyle w:val="DeltaViewInsertion"/>
          <w:rFonts w:cs="Arial"/>
          <w:color w:val="auto"/>
          <w:sz w:val="20"/>
          <w:u w:val="none"/>
        </w:rPr>
        <w:lastRenderedPageBreak/>
        <w:t>ECP</w:t>
      </w:r>
      <w:r w:rsidR="00BA2798" w:rsidRPr="001C389A">
        <w:rPr>
          <w:rStyle w:val="DeltaViewInsertion"/>
          <w:rFonts w:cs="Arial"/>
          <w:color w:val="auto"/>
          <w:sz w:val="20"/>
          <w:u w:val="none"/>
        </w:rPr>
        <w:t>.7.2</w:t>
      </w:r>
      <w:r w:rsidR="005A107E" w:rsidRPr="001C389A">
        <w:rPr>
          <w:rStyle w:val="DeltaViewInsertion"/>
          <w:rFonts w:cs="Arial"/>
          <w:color w:val="auto"/>
          <w:sz w:val="20"/>
          <w:u w:val="none"/>
        </w:rPr>
        <w:t>.2</w:t>
      </w:r>
      <w:r w:rsidR="00E94D6D" w:rsidRPr="001C389A">
        <w:rPr>
          <w:rStyle w:val="DeltaViewInsertion"/>
          <w:rFonts w:cs="Arial"/>
          <w:color w:val="auto"/>
          <w:sz w:val="20"/>
          <w:u w:val="none"/>
        </w:rPr>
        <w:t xml:space="preserve"> </w:t>
      </w:r>
      <w:r w:rsidR="00A94FC9" w:rsidRPr="001C389A">
        <w:rPr>
          <w:rStyle w:val="DeltaViewInsertion"/>
          <w:rFonts w:cs="Arial"/>
          <w:color w:val="auto"/>
          <w:sz w:val="20"/>
          <w:u w:val="none"/>
        </w:rPr>
        <w:t>to</w:t>
      </w:r>
      <w:r w:rsidR="00A94FC9"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94FC9" w:rsidRPr="001C389A">
        <w:rPr>
          <w:rStyle w:val="DeltaViewInsertion"/>
          <w:rFonts w:cs="Arial"/>
          <w:b/>
          <w:color w:val="auto"/>
          <w:sz w:val="20"/>
          <w:u w:val="none"/>
        </w:rPr>
        <w:t xml:space="preserve">’s </w:t>
      </w:r>
      <w:r w:rsidR="00A94FC9" w:rsidRPr="001C389A">
        <w:rPr>
          <w:rStyle w:val="DeltaViewInsertion"/>
          <w:rFonts w:cs="Arial"/>
          <w:color w:val="auto"/>
          <w:sz w:val="20"/>
          <w:u w:val="none"/>
        </w:rPr>
        <w:t xml:space="preserve">satisfaction </w:t>
      </w:r>
      <w:r w:rsidR="00E94D6D" w:rsidRPr="001C389A">
        <w:rPr>
          <w:rStyle w:val="DeltaViewInsertion"/>
          <w:rFonts w:cs="Arial"/>
          <w:color w:val="auto"/>
          <w:sz w:val="20"/>
          <w:u w:val="none"/>
        </w:rPr>
        <w:t xml:space="preserve">to demonstrate compliance with the relevant </w:t>
      </w:r>
      <w:r w:rsidR="00E94D6D" w:rsidRPr="001C389A">
        <w:rPr>
          <w:rStyle w:val="DeltaViewInsertion"/>
          <w:rFonts w:cs="Arial"/>
          <w:b/>
          <w:color w:val="auto"/>
          <w:sz w:val="20"/>
          <w:u w:val="none"/>
        </w:rPr>
        <w:t>Grid Code</w:t>
      </w:r>
      <w:r w:rsidR="00E94D6D" w:rsidRPr="001C389A">
        <w:rPr>
          <w:rStyle w:val="DeltaViewInsertion"/>
          <w:rFonts w:cs="Arial"/>
          <w:color w:val="auto"/>
          <w:sz w:val="20"/>
          <w:u w:val="none"/>
        </w:rPr>
        <w:t xml:space="preserve"> provisions.</w:t>
      </w:r>
      <w:bookmarkEnd w:id="228"/>
      <w:r w:rsidR="00A94FC9" w:rsidRPr="001C389A">
        <w:rPr>
          <w:rStyle w:val="DeltaViewInsertion"/>
          <w:rFonts w:cs="Arial"/>
          <w:color w:val="auto"/>
          <w:sz w:val="20"/>
          <w:u w:val="none"/>
        </w:rPr>
        <w:t xml:space="preserve"> </w:t>
      </w:r>
    </w:p>
    <w:p w14:paraId="04BCBA46" w14:textId="77777777" w:rsidR="00E94D6D" w:rsidRPr="001C389A" w:rsidRDefault="00E94D6D" w:rsidP="00E94D6D">
      <w:pPr>
        <w:tabs>
          <w:tab w:val="left" w:pos="1566"/>
          <w:tab w:val="left" w:pos="2286"/>
          <w:tab w:val="left" w:pos="2736"/>
          <w:tab w:val="left" w:pos="3600"/>
          <w:tab w:val="left" w:pos="4608"/>
          <w:tab w:val="left" w:pos="5904"/>
        </w:tabs>
        <w:ind w:left="1566" w:hanging="1566"/>
        <w:rPr>
          <w:rFonts w:cs="Arial"/>
          <w:sz w:val="20"/>
        </w:rPr>
      </w:pPr>
    </w:p>
    <w:p w14:paraId="5742CCB8" w14:textId="77777777" w:rsidR="00E94D6D" w:rsidRPr="001C389A" w:rsidRDefault="002F5F51" w:rsidP="00E94D6D">
      <w:pPr>
        <w:tabs>
          <w:tab w:val="left" w:pos="1566"/>
          <w:tab w:val="left" w:pos="2286"/>
          <w:tab w:val="left" w:pos="2736"/>
          <w:tab w:val="left" w:pos="3600"/>
          <w:tab w:val="left" w:pos="4608"/>
          <w:tab w:val="left" w:pos="5904"/>
        </w:tabs>
        <w:ind w:left="1566" w:hanging="1566"/>
        <w:rPr>
          <w:rFonts w:cs="Arial"/>
          <w:i/>
          <w:sz w:val="20"/>
        </w:rPr>
      </w:pPr>
      <w:bookmarkStart w:id="229" w:name="_DV_C398"/>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5A107E" w:rsidRPr="001C389A">
        <w:rPr>
          <w:rStyle w:val="DeltaViewInsertion"/>
          <w:rFonts w:cs="Arial"/>
          <w:color w:val="auto"/>
          <w:sz w:val="20"/>
          <w:u w:val="none"/>
        </w:rPr>
        <w:t>.2</w:t>
      </w:r>
      <w:r w:rsidR="00E94D6D" w:rsidRPr="001C389A">
        <w:rPr>
          <w:rStyle w:val="DeltaViewInsertion"/>
          <w:rFonts w:cs="Arial"/>
          <w:color w:val="auto"/>
          <w:sz w:val="20"/>
          <w:u w:val="none"/>
        </w:rPr>
        <w:tab/>
        <w:t xml:space="preserve">In the case of any </w:t>
      </w:r>
      <w:r w:rsidR="00833BBF" w:rsidRPr="001C389A">
        <w:rPr>
          <w:rStyle w:val="DeltaViewInsertion"/>
          <w:rFonts w:cs="Arial"/>
          <w:b/>
          <w:color w:val="auto"/>
          <w:sz w:val="20"/>
          <w:u w:val="none"/>
        </w:rPr>
        <w:t>Power</w:t>
      </w:r>
      <w:r w:rsidR="00833BBF" w:rsidRPr="001C389A">
        <w:rPr>
          <w:rStyle w:val="DeltaViewInsertion"/>
          <w:rFonts w:cs="Arial"/>
          <w:color w:val="auto"/>
          <w:sz w:val="20"/>
          <w:u w:val="none"/>
        </w:rPr>
        <w:t xml:space="preserve"> </w:t>
      </w:r>
      <w:r w:rsidR="00E94D6D" w:rsidRPr="001C389A">
        <w:rPr>
          <w:rStyle w:val="DeltaViewInsertion"/>
          <w:rFonts w:cs="Arial"/>
          <w:b/>
          <w:color w:val="auto"/>
          <w:sz w:val="20"/>
          <w:u w:val="none"/>
        </w:rPr>
        <w:t xml:space="preserve">Generating </w:t>
      </w:r>
      <w:r w:rsidR="00833BBF" w:rsidRPr="001C389A">
        <w:rPr>
          <w:rStyle w:val="DeltaViewInsertion"/>
          <w:rFonts w:cs="Arial"/>
          <w:b/>
          <w:color w:val="auto"/>
          <w:sz w:val="20"/>
          <w:u w:val="none"/>
        </w:rPr>
        <w:t>Module</w:t>
      </w:r>
      <w:r w:rsidR="004B3FD4" w:rsidRPr="001C389A">
        <w:rPr>
          <w:rStyle w:val="DeltaViewInsertion"/>
          <w:rFonts w:cs="Arial"/>
          <w:b/>
          <w:color w:val="auto"/>
          <w:sz w:val="20"/>
          <w:u w:val="none"/>
        </w:rPr>
        <w:t xml:space="preserve">, OTSUA </w:t>
      </w:r>
      <w:r w:rsidR="004B3FD4" w:rsidRPr="001C389A">
        <w:rPr>
          <w:rStyle w:val="DeltaViewInsertion"/>
          <w:rFonts w:cs="Arial"/>
          <w:color w:val="auto"/>
          <w:sz w:val="20"/>
          <w:u w:val="none"/>
        </w:rPr>
        <w:t>(if applicable)</w:t>
      </w:r>
      <w:r w:rsidR="00E94D6D" w:rsidRPr="001C389A">
        <w:rPr>
          <w:rStyle w:val="DeltaViewInsertion"/>
          <w:rFonts w:cs="Arial"/>
          <w:b/>
          <w:color w:val="auto"/>
          <w:sz w:val="20"/>
          <w:u w:val="none"/>
        </w:rPr>
        <w:t xml:space="preserve"> </w:t>
      </w:r>
      <w:r w:rsidR="00833BBF" w:rsidRPr="001C389A">
        <w:rPr>
          <w:rStyle w:val="DeltaViewInsertion"/>
          <w:rFonts w:cs="Arial"/>
          <w:color w:val="auto"/>
          <w:sz w:val="20"/>
          <w:u w:val="none"/>
        </w:rPr>
        <w:t>or</w:t>
      </w:r>
      <w:r w:rsidR="00E94D6D" w:rsidRPr="001C389A">
        <w:rPr>
          <w:rStyle w:val="DeltaViewInsertion"/>
          <w:rFonts w:cs="Arial"/>
          <w:color w:val="auto"/>
          <w:sz w:val="20"/>
          <w:u w:val="none"/>
        </w:rPr>
        <w:t xml:space="preserve"> </w:t>
      </w:r>
      <w:r w:rsidR="004C0D82" w:rsidRPr="001C389A">
        <w:rPr>
          <w:rStyle w:val="DeltaViewInsertion"/>
          <w:rFonts w:cs="Arial"/>
          <w:b/>
          <w:color w:val="auto"/>
          <w:sz w:val="20"/>
          <w:u w:val="none"/>
        </w:rPr>
        <w:t>HVDC Equipment</w:t>
      </w:r>
      <w:r w:rsidR="00E94D6D" w:rsidRPr="001C389A">
        <w:rPr>
          <w:rStyle w:val="DeltaViewInsertion"/>
          <w:rFonts w:cs="Arial"/>
          <w:b/>
          <w:color w:val="auto"/>
          <w:sz w:val="20"/>
          <w:u w:val="none"/>
        </w:rPr>
        <w:t xml:space="preserve"> </w:t>
      </w:r>
      <w:r w:rsidR="00E94D6D" w:rsidRPr="001C389A">
        <w:rPr>
          <w:rStyle w:val="DeltaViewInsertion"/>
          <w:rFonts w:cs="Arial"/>
          <w:color w:val="auto"/>
          <w:sz w:val="20"/>
          <w:u w:val="none"/>
        </w:rPr>
        <w:t xml:space="preserve">these tests will </w:t>
      </w:r>
      <w:r w:rsidR="004B3FD4" w:rsidRPr="001C389A">
        <w:rPr>
          <w:rStyle w:val="DeltaViewInsertion"/>
          <w:rFonts w:cs="Arial"/>
          <w:color w:val="auto"/>
          <w:sz w:val="20"/>
          <w:u w:val="none"/>
        </w:rPr>
        <w:t xml:space="preserve">reflect the relevant technical requirements and will </w:t>
      </w:r>
      <w:r w:rsidR="00E94D6D" w:rsidRPr="001C389A">
        <w:rPr>
          <w:rStyle w:val="DeltaViewInsertion"/>
          <w:rFonts w:cs="Arial"/>
          <w:color w:val="auto"/>
          <w:sz w:val="20"/>
          <w:u w:val="none"/>
        </w:rPr>
        <w:t xml:space="preserve">comprise one or more of the following: </w:t>
      </w:r>
      <w:bookmarkEnd w:id="229"/>
    </w:p>
    <w:p w14:paraId="38B49F03" w14:textId="77777777" w:rsidR="00E94D6D" w:rsidRPr="001C389A" w:rsidRDefault="00E94D6D" w:rsidP="00E94D6D">
      <w:pPr>
        <w:tabs>
          <w:tab w:val="left" w:pos="1566"/>
          <w:tab w:val="left" w:pos="2286"/>
          <w:tab w:val="left" w:pos="2736"/>
          <w:tab w:val="left" w:pos="3600"/>
          <w:tab w:val="left" w:pos="4608"/>
          <w:tab w:val="left" w:pos="5904"/>
        </w:tabs>
        <w:ind w:left="1566" w:hanging="1566"/>
        <w:rPr>
          <w:rFonts w:cs="Arial"/>
          <w:sz w:val="20"/>
        </w:rPr>
      </w:pPr>
    </w:p>
    <w:p w14:paraId="04450CB6" w14:textId="4C8784FC" w:rsidR="00E94D6D" w:rsidRPr="001C389A" w:rsidRDefault="00E94D6D" w:rsidP="00E94D6D">
      <w:pPr>
        <w:ind w:left="2340" w:hanging="780"/>
        <w:rPr>
          <w:rFonts w:cs="Arial"/>
          <w:sz w:val="20"/>
        </w:rPr>
      </w:pPr>
      <w:bookmarkStart w:id="230" w:name="_DV_C399"/>
      <w:r w:rsidRPr="001C389A">
        <w:rPr>
          <w:rStyle w:val="DeltaViewInsertion"/>
          <w:rFonts w:cs="Arial"/>
          <w:color w:val="auto"/>
          <w:sz w:val="20"/>
          <w:u w:val="none"/>
        </w:rPr>
        <w:t>(a)</w:t>
      </w:r>
      <w:r w:rsidRPr="001C389A">
        <w:rPr>
          <w:rStyle w:val="DeltaViewInsertion"/>
          <w:rFonts w:cs="Arial"/>
          <w:color w:val="auto"/>
          <w:sz w:val="20"/>
          <w:u w:val="none"/>
        </w:rPr>
        <w:tab/>
      </w:r>
      <w:r w:rsidR="004C0D82" w:rsidRPr="001C389A">
        <w:rPr>
          <w:rStyle w:val="DeltaViewInsertion"/>
          <w:rFonts w:cs="Arial"/>
          <w:color w:val="auto"/>
          <w:sz w:val="20"/>
          <w:u w:val="none"/>
        </w:rPr>
        <w:t>R</w:t>
      </w:r>
      <w:r w:rsidRPr="001C389A">
        <w:rPr>
          <w:rStyle w:val="DeltaViewInsertion"/>
          <w:rFonts w:cs="Arial"/>
          <w:color w:val="auto"/>
          <w:sz w:val="20"/>
          <w:u w:val="none"/>
        </w:rPr>
        <w:t xml:space="preserve">eactive capability tests to demonstrate that the </w:t>
      </w:r>
      <w:r w:rsidR="00833BBF" w:rsidRPr="001C389A">
        <w:rPr>
          <w:rStyle w:val="DeltaViewInsertion"/>
          <w:rFonts w:cs="Arial"/>
          <w:b/>
          <w:color w:val="auto"/>
          <w:sz w:val="20"/>
          <w:u w:val="none"/>
        </w:rPr>
        <w:t>Power</w:t>
      </w:r>
      <w:r w:rsidR="00833BBF" w:rsidRPr="001C389A">
        <w:rPr>
          <w:rStyle w:val="DeltaViewInsertion"/>
          <w:rFonts w:cs="Arial"/>
          <w:color w:val="auto"/>
          <w:sz w:val="20"/>
          <w:u w:val="none"/>
        </w:rPr>
        <w:t xml:space="preserve"> </w:t>
      </w:r>
      <w:r w:rsidRPr="001C389A">
        <w:rPr>
          <w:rStyle w:val="DeltaViewInsertion"/>
          <w:rFonts w:cs="Arial"/>
          <w:b/>
          <w:color w:val="auto"/>
          <w:sz w:val="20"/>
          <w:u w:val="none"/>
        </w:rPr>
        <w:t xml:space="preserve">Generating </w:t>
      </w:r>
      <w:r w:rsidR="00833BBF" w:rsidRPr="001C389A">
        <w:rPr>
          <w:rStyle w:val="DeltaViewInsertion"/>
          <w:rFonts w:cs="Arial"/>
          <w:b/>
          <w:color w:val="auto"/>
          <w:sz w:val="20"/>
          <w:u w:val="none"/>
        </w:rPr>
        <w:t>Module</w:t>
      </w:r>
      <w:r w:rsidR="004B3FD4" w:rsidRPr="001C389A">
        <w:rPr>
          <w:rStyle w:val="DeltaViewInsertion"/>
          <w:rFonts w:cs="Arial"/>
          <w:b/>
          <w:color w:val="auto"/>
          <w:sz w:val="20"/>
          <w:u w:val="none"/>
        </w:rPr>
        <w:t xml:space="preserve">, OTSUA </w:t>
      </w:r>
      <w:r w:rsidR="004B3FD4" w:rsidRPr="001C389A">
        <w:rPr>
          <w:rStyle w:val="DeltaViewInsertion"/>
          <w:rFonts w:cs="Arial"/>
          <w:color w:val="auto"/>
          <w:sz w:val="20"/>
          <w:u w:val="none"/>
        </w:rPr>
        <w:t>(if applicable)</w:t>
      </w:r>
      <w:r w:rsidRPr="001C389A">
        <w:rPr>
          <w:rStyle w:val="DeltaViewInsertion"/>
          <w:rFonts w:cs="Arial"/>
          <w:b/>
          <w:color w:val="auto"/>
          <w:sz w:val="20"/>
          <w:u w:val="none"/>
        </w:rPr>
        <w:t xml:space="preserve"> </w:t>
      </w:r>
      <w:r w:rsidR="00833BBF" w:rsidRPr="001C389A">
        <w:rPr>
          <w:rStyle w:val="DeltaViewInsertion"/>
          <w:rFonts w:cs="Arial"/>
          <w:color w:val="auto"/>
          <w:sz w:val="20"/>
          <w:u w:val="none"/>
        </w:rPr>
        <w:t>or</w:t>
      </w:r>
      <w:r w:rsidRPr="001C389A">
        <w:rPr>
          <w:rStyle w:val="DeltaViewInsertion"/>
          <w:rFonts w:cs="Arial"/>
          <w:color w:val="auto"/>
          <w:sz w:val="20"/>
          <w:u w:val="none"/>
        </w:rPr>
        <w:t xml:space="preserve"> </w:t>
      </w:r>
      <w:r w:rsidR="004C0D82"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can meet the</w:t>
      </w:r>
      <w:r w:rsidRPr="001C389A">
        <w:rPr>
          <w:rStyle w:val="DeltaViewInsertion"/>
          <w:rFonts w:cs="Arial"/>
          <w:b/>
          <w:color w:val="auto"/>
          <w:sz w:val="20"/>
          <w:u w:val="none"/>
        </w:rPr>
        <w:t xml:space="preserve"> </w:t>
      </w:r>
      <w:r w:rsidR="005A107E" w:rsidRPr="001C389A">
        <w:rPr>
          <w:rStyle w:val="DeltaViewInsertion"/>
          <w:rFonts w:cs="Arial"/>
          <w:color w:val="auto"/>
          <w:sz w:val="20"/>
          <w:u w:val="none"/>
        </w:rPr>
        <w:t xml:space="preserve">requirements of </w:t>
      </w:r>
      <w:r w:rsidR="00890380" w:rsidRPr="001C389A">
        <w:rPr>
          <w:rStyle w:val="DeltaViewInsertion"/>
          <w:rFonts w:cs="Arial"/>
          <w:color w:val="auto"/>
          <w:sz w:val="20"/>
          <w:u w:val="none"/>
        </w:rPr>
        <w:t>ECC.</w:t>
      </w:r>
      <w:r w:rsidRPr="001C389A">
        <w:rPr>
          <w:rStyle w:val="DeltaViewInsertion"/>
          <w:rFonts w:cs="Arial"/>
          <w:color w:val="auto"/>
          <w:sz w:val="20"/>
          <w:u w:val="none"/>
        </w:rPr>
        <w:t xml:space="preserve">6.3.2. These may be witnessed by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on site if there is no metering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Control Centre.</w:t>
      </w:r>
      <w:bookmarkEnd w:id="230"/>
    </w:p>
    <w:p w14:paraId="680554B1" w14:textId="77777777" w:rsidR="00E94D6D" w:rsidRPr="001C389A" w:rsidRDefault="00E94D6D" w:rsidP="00E94D6D">
      <w:pPr>
        <w:ind w:left="1985" w:hanging="425"/>
        <w:rPr>
          <w:rFonts w:cs="Arial"/>
          <w:sz w:val="20"/>
        </w:rPr>
      </w:pPr>
    </w:p>
    <w:p w14:paraId="2F8EFB72" w14:textId="32B7DE7D" w:rsidR="00E94D6D" w:rsidRPr="001C389A" w:rsidRDefault="00E94D6D" w:rsidP="00E94D6D">
      <w:pPr>
        <w:ind w:left="2340" w:hanging="780"/>
        <w:rPr>
          <w:rFonts w:cs="Arial"/>
          <w:sz w:val="20"/>
        </w:rPr>
      </w:pPr>
      <w:bookmarkStart w:id="231" w:name="_DV_C400"/>
      <w:r w:rsidRPr="001C389A">
        <w:rPr>
          <w:rStyle w:val="DeltaViewInsertion"/>
          <w:rFonts w:cs="Arial"/>
          <w:color w:val="auto"/>
          <w:sz w:val="20"/>
          <w:u w:val="none"/>
        </w:rPr>
        <w:t>(b)</w:t>
      </w:r>
      <w:r w:rsidRPr="001C389A">
        <w:rPr>
          <w:rStyle w:val="DeltaViewInsertion"/>
          <w:rFonts w:cs="Arial"/>
          <w:color w:val="auto"/>
          <w:sz w:val="20"/>
          <w:u w:val="none"/>
        </w:rPr>
        <w:tab/>
        <w:t xml:space="preserve">voltage control system tests to demonstrate that the </w:t>
      </w:r>
      <w:r w:rsidR="00833BBF" w:rsidRPr="001C389A">
        <w:rPr>
          <w:rStyle w:val="DeltaViewInsertion"/>
          <w:rFonts w:cs="Arial"/>
          <w:b/>
          <w:color w:val="auto"/>
          <w:sz w:val="20"/>
          <w:u w:val="none"/>
        </w:rPr>
        <w:t>Power</w:t>
      </w:r>
      <w:r w:rsidR="00833BBF" w:rsidRPr="001C389A">
        <w:rPr>
          <w:rStyle w:val="DeltaViewInsertion"/>
          <w:rFonts w:cs="Arial"/>
          <w:color w:val="auto"/>
          <w:sz w:val="20"/>
          <w:u w:val="none"/>
        </w:rPr>
        <w:t xml:space="preserve"> </w:t>
      </w:r>
      <w:r w:rsidRPr="001C389A">
        <w:rPr>
          <w:rStyle w:val="DeltaViewInsertion"/>
          <w:rFonts w:cs="Arial"/>
          <w:b/>
          <w:color w:val="auto"/>
          <w:sz w:val="20"/>
          <w:u w:val="none"/>
        </w:rPr>
        <w:t xml:space="preserve">Generating </w:t>
      </w:r>
      <w:r w:rsidR="00833BBF" w:rsidRPr="001C389A">
        <w:rPr>
          <w:rStyle w:val="DeltaViewInsertion"/>
          <w:rFonts w:cs="Arial"/>
          <w:b/>
          <w:color w:val="auto"/>
          <w:sz w:val="20"/>
          <w:u w:val="none"/>
        </w:rPr>
        <w:t>Module</w:t>
      </w:r>
      <w:r w:rsidR="004B3FD4" w:rsidRPr="001C389A">
        <w:rPr>
          <w:rStyle w:val="DeltaViewInsertion"/>
          <w:rFonts w:cs="Arial"/>
          <w:b/>
          <w:color w:val="auto"/>
          <w:sz w:val="20"/>
          <w:u w:val="none"/>
        </w:rPr>
        <w:t xml:space="preserve">, OTSUA </w:t>
      </w:r>
      <w:r w:rsidR="004B3FD4" w:rsidRPr="001C389A">
        <w:rPr>
          <w:rStyle w:val="DeltaViewInsertion"/>
          <w:rFonts w:cs="Arial"/>
          <w:color w:val="auto"/>
          <w:sz w:val="20"/>
          <w:u w:val="none"/>
        </w:rPr>
        <w:t>(if applicable)</w:t>
      </w:r>
      <w:r w:rsidR="00833BBF" w:rsidRPr="001C389A">
        <w:rPr>
          <w:rStyle w:val="DeltaViewInsertion"/>
          <w:rFonts w:cs="Arial"/>
          <w:color w:val="auto"/>
          <w:sz w:val="20"/>
          <w:u w:val="none"/>
        </w:rPr>
        <w:t xml:space="preserve"> or</w:t>
      </w:r>
      <w:r w:rsidRPr="001C389A">
        <w:rPr>
          <w:rStyle w:val="DeltaViewInsertion"/>
          <w:rFonts w:cs="Arial"/>
          <w:color w:val="auto"/>
          <w:sz w:val="20"/>
          <w:u w:val="none"/>
        </w:rPr>
        <w:t xml:space="preserve"> </w:t>
      </w:r>
      <w:r w:rsidR="004C0D82"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can meet the</w:t>
      </w:r>
      <w:r w:rsidRPr="001C389A">
        <w:rPr>
          <w:rStyle w:val="DeltaViewInsertion"/>
          <w:rFonts w:cs="Arial"/>
          <w:b/>
          <w:color w:val="auto"/>
          <w:sz w:val="20"/>
          <w:u w:val="none"/>
        </w:rPr>
        <w:t xml:space="preserve"> </w:t>
      </w:r>
      <w:r w:rsidR="005A107E" w:rsidRPr="001C389A">
        <w:rPr>
          <w:rStyle w:val="DeltaViewInsertion"/>
          <w:rFonts w:cs="Arial"/>
          <w:color w:val="auto"/>
          <w:sz w:val="20"/>
          <w:u w:val="none"/>
        </w:rPr>
        <w:t xml:space="preserve">requirements of </w:t>
      </w:r>
      <w:r w:rsidR="00890380" w:rsidRPr="001C389A">
        <w:rPr>
          <w:rStyle w:val="DeltaViewInsertion"/>
          <w:rFonts w:cs="Arial"/>
          <w:color w:val="auto"/>
          <w:sz w:val="20"/>
          <w:u w:val="none"/>
        </w:rPr>
        <w:t>ECC.</w:t>
      </w:r>
      <w:r w:rsidR="005A107E" w:rsidRPr="001C389A">
        <w:rPr>
          <w:rStyle w:val="DeltaViewInsertion"/>
          <w:rFonts w:cs="Arial"/>
          <w:color w:val="auto"/>
          <w:sz w:val="20"/>
          <w:u w:val="none"/>
        </w:rPr>
        <w:t>6.3.6</w:t>
      </w:r>
      <w:r w:rsidR="00E326F2" w:rsidRPr="001C389A">
        <w:rPr>
          <w:rStyle w:val="DeltaViewInsertion"/>
          <w:rFonts w:cs="Arial"/>
          <w:color w:val="auto"/>
          <w:sz w:val="20"/>
          <w:u w:val="none"/>
        </w:rPr>
        <w:t>.3</w:t>
      </w:r>
      <w:r w:rsidR="005A107E" w:rsidRPr="001C389A">
        <w:rPr>
          <w:rStyle w:val="DeltaViewInsertion"/>
          <w:rFonts w:cs="Arial"/>
          <w:color w:val="auto"/>
          <w:sz w:val="20"/>
          <w:u w:val="none"/>
        </w:rPr>
        <w:t xml:space="preserve">, </w:t>
      </w:r>
      <w:r w:rsidR="00890380" w:rsidRPr="001C389A">
        <w:rPr>
          <w:rStyle w:val="DeltaViewInsertion"/>
          <w:rFonts w:cs="Arial"/>
          <w:color w:val="auto"/>
          <w:sz w:val="20"/>
          <w:u w:val="none"/>
        </w:rPr>
        <w:t>ECC.</w:t>
      </w:r>
      <w:r w:rsidRPr="001C389A">
        <w:rPr>
          <w:rStyle w:val="DeltaViewInsertion"/>
          <w:rFonts w:cs="Arial"/>
          <w:color w:val="auto"/>
          <w:sz w:val="20"/>
          <w:u w:val="none"/>
        </w:rPr>
        <w:t xml:space="preserve">6.3.8 and, in the case of </w:t>
      </w:r>
      <w:r w:rsidRPr="001C389A">
        <w:rPr>
          <w:rStyle w:val="DeltaViewInsertion"/>
          <w:rFonts w:cs="Arial"/>
          <w:b/>
          <w:color w:val="auto"/>
          <w:sz w:val="20"/>
          <w:u w:val="none"/>
        </w:rPr>
        <w:t>Power Park Module</w:t>
      </w:r>
      <w:r w:rsidR="00AD1B31" w:rsidRPr="001C389A">
        <w:rPr>
          <w:rStyle w:val="DeltaViewInsertion"/>
          <w:rFonts w:cs="Arial"/>
          <w:b/>
          <w:color w:val="auto"/>
          <w:sz w:val="20"/>
          <w:u w:val="none"/>
        </w:rPr>
        <w:t>,</w:t>
      </w:r>
      <w:r w:rsidRPr="001C389A">
        <w:rPr>
          <w:rStyle w:val="DeltaViewInsertion"/>
          <w:rFonts w:cs="Arial"/>
          <w:b/>
          <w:color w:val="auto"/>
          <w:sz w:val="20"/>
          <w:u w:val="none"/>
        </w:rPr>
        <w:t xml:space="preserve"> </w:t>
      </w:r>
      <w:r w:rsidR="00AD1B31" w:rsidRPr="001C389A">
        <w:rPr>
          <w:rFonts w:cs="Arial"/>
          <w:b/>
          <w:sz w:val="20"/>
        </w:rPr>
        <w:t>OTSUA</w:t>
      </w:r>
      <w:r w:rsidR="00AD1B31" w:rsidRPr="001C389A">
        <w:rPr>
          <w:rFonts w:cs="Arial"/>
          <w:sz w:val="20"/>
        </w:rPr>
        <w:t xml:space="preserve"> (if applicable) </w:t>
      </w:r>
      <w:r w:rsidRPr="001C389A">
        <w:rPr>
          <w:rStyle w:val="DeltaViewInsertion"/>
          <w:rFonts w:cs="Arial"/>
          <w:color w:val="auto"/>
          <w:sz w:val="20"/>
          <w:u w:val="none"/>
        </w:rPr>
        <w:t xml:space="preserve">and </w:t>
      </w:r>
      <w:r w:rsidR="004C0D82" w:rsidRPr="001C389A">
        <w:rPr>
          <w:rStyle w:val="DeltaViewInsertion"/>
          <w:rFonts w:cs="Arial"/>
          <w:b/>
          <w:color w:val="auto"/>
          <w:sz w:val="20"/>
          <w:u w:val="none"/>
        </w:rPr>
        <w:t>HVDC Equipment</w:t>
      </w:r>
      <w:r w:rsidRPr="001C389A">
        <w:rPr>
          <w:rStyle w:val="DeltaViewInsertion"/>
          <w:rFonts w:cs="Arial"/>
          <w:b/>
          <w:color w:val="auto"/>
          <w:sz w:val="20"/>
          <w:u w:val="none"/>
        </w:rPr>
        <w:t>,</w:t>
      </w:r>
      <w:r w:rsidR="005A107E" w:rsidRPr="001C389A">
        <w:rPr>
          <w:rStyle w:val="DeltaViewInsertion"/>
          <w:rFonts w:cs="Arial"/>
          <w:color w:val="auto"/>
          <w:sz w:val="20"/>
          <w:u w:val="none"/>
        </w:rPr>
        <w:t xml:space="preserve"> the requirements of </w:t>
      </w:r>
      <w:r w:rsidR="00890380" w:rsidRPr="001C389A">
        <w:rPr>
          <w:rStyle w:val="DeltaViewInsertion"/>
          <w:rFonts w:cs="Arial"/>
          <w:color w:val="auto"/>
          <w:sz w:val="20"/>
          <w:u w:val="none"/>
        </w:rPr>
        <w:t>ECC.</w:t>
      </w:r>
      <w:r w:rsidRPr="001C389A">
        <w:rPr>
          <w:rStyle w:val="DeltaViewInsertion"/>
          <w:rFonts w:cs="Arial"/>
          <w:color w:val="auto"/>
          <w:sz w:val="20"/>
          <w:u w:val="none"/>
        </w:rPr>
        <w:t>A.7</w:t>
      </w:r>
      <w:r w:rsidR="00E326F2" w:rsidRPr="001C389A">
        <w:rPr>
          <w:rStyle w:val="DeltaViewInsertion"/>
          <w:rFonts w:cs="Arial"/>
          <w:color w:val="auto"/>
          <w:sz w:val="20"/>
          <w:u w:val="none"/>
        </w:rPr>
        <w:t xml:space="preserve"> or ECC.A.8</w:t>
      </w:r>
      <w:r w:rsidRPr="001C389A">
        <w:rPr>
          <w:rStyle w:val="DeltaViewInsertion"/>
          <w:rFonts w:cs="Arial"/>
          <w:color w:val="auto"/>
          <w:sz w:val="20"/>
          <w:u w:val="none"/>
        </w:rPr>
        <w:t xml:space="preserve"> and, in the case of </w:t>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and </w:t>
      </w:r>
      <w:r w:rsidRPr="001C389A">
        <w:rPr>
          <w:rStyle w:val="DeltaViewInsertion"/>
          <w:rFonts w:cs="Arial"/>
          <w:b/>
          <w:color w:val="auto"/>
          <w:sz w:val="20"/>
          <w:u w:val="none"/>
        </w:rPr>
        <w:t>CCGT Module,</w:t>
      </w:r>
      <w:r w:rsidR="005A107E" w:rsidRPr="001C389A">
        <w:rPr>
          <w:rStyle w:val="DeltaViewInsertion"/>
          <w:rFonts w:cs="Arial"/>
          <w:color w:val="auto"/>
          <w:sz w:val="20"/>
          <w:u w:val="none"/>
        </w:rPr>
        <w:t xml:space="preserve"> the requirements of </w:t>
      </w:r>
      <w:r w:rsidR="00890380" w:rsidRPr="001C389A">
        <w:rPr>
          <w:rStyle w:val="DeltaViewInsertion"/>
          <w:rFonts w:cs="Arial"/>
          <w:color w:val="auto"/>
          <w:sz w:val="20"/>
          <w:u w:val="none"/>
        </w:rPr>
        <w:t>ECC.</w:t>
      </w:r>
      <w:r w:rsidRPr="001C389A">
        <w:rPr>
          <w:rStyle w:val="DeltaViewInsertion"/>
          <w:rFonts w:cs="Arial"/>
          <w:color w:val="auto"/>
          <w:sz w:val="20"/>
          <w:u w:val="none"/>
        </w:rPr>
        <w:t xml:space="preserve">A.6, and any terms specified in the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as applicable. These tests may also be used to validate the </w:t>
      </w:r>
      <w:r w:rsidRPr="001C389A">
        <w:rPr>
          <w:rStyle w:val="DeltaViewInsertion"/>
          <w:rFonts w:cs="Arial"/>
          <w:b/>
          <w:color w:val="auto"/>
          <w:sz w:val="20"/>
          <w:u w:val="none"/>
        </w:rPr>
        <w:t>Excitation System</w:t>
      </w:r>
      <w:r w:rsidRPr="001C389A">
        <w:rPr>
          <w:rStyle w:val="DeltaViewInsertion"/>
          <w:rFonts w:cs="Arial"/>
          <w:color w:val="auto"/>
          <w:sz w:val="20"/>
          <w:u w:val="none"/>
        </w:rPr>
        <w:t xml:space="preserve"> model </w:t>
      </w:r>
      <w:r w:rsidR="006905DF" w:rsidRPr="001C389A">
        <w:rPr>
          <w:rStyle w:val="DeltaViewInsertion"/>
          <w:rFonts w:cs="Arial"/>
          <w:color w:val="auto"/>
          <w:sz w:val="20"/>
          <w:u w:val="none"/>
        </w:rPr>
        <w:t>(PC.A.5.</w:t>
      </w:r>
      <w:r w:rsidR="00526969" w:rsidRPr="001C389A">
        <w:rPr>
          <w:rStyle w:val="DeltaViewInsertion"/>
          <w:rFonts w:cs="Arial"/>
          <w:color w:val="auto"/>
          <w:sz w:val="20"/>
          <w:u w:val="none"/>
        </w:rPr>
        <w:t>3</w:t>
      </w:r>
      <w:r w:rsidR="006905DF" w:rsidRPr="001C389A">
        <w:rPr>
          <w:rStyle w:val="DeltaViewInsertion"/>
          <w:rFonts w:cs="Arial"/>
          <w:color w:val="auto"/>
          <w:sz w:val="20"/>
          <w:u w:val="none"/>
        </w:rPr>
        <w:t xml:space="preserve">) </w:t>
      </w:r>
      <w:r w:rsidRPr="001C389A">
        <w:rPr>
          <w:rStyle w:val="DeltaViewInsertion"/>
          <w:rFonts w:cs="Arial"/>
          <w:color w:val="auto"/>
          <w:sz w:val="20"/>
          <w:u w:val="none"/>
        </w:rPr>
        <w:t xml:space="preserve">or voltage control system model </w:t>
      </w:r>
      <w:r w:rsidR="006905DF" w:rsidRPr="001C389A">
        <w:rPr>
          <w:rStyle w:val="DeltaViewInsertion"/>
          <w:rFonts w:cs="Arial"/>
          <w:color w:val="auto"/>
          <w:sz w:val="20"/>
          <w:u w:val="none"/>
        </w:rPr>
        <w:t>(PC.A.5.</w:t>
      </w:r>
      <w:r w:rsidR="00526969" w:rsidRPr="001C389A">
        <w:rPr>
          <w:rStyle w:val="DeltaViewInsertion"/>
          <w:rFonts w:cs="Arial"/>
          <w:color w:val="auto"/>
          <w:sz w:val="20"/>
          <w:u w:val="none"/>
        </w:rPr>
        <w:t>4</w:t>
      </w:r>
      <w:r w:rsidR="006905DF" w:rsidRPr="001C389A">
        <w:rPr>
          <w:rStyle w:val="DeltaViewInsertion"/>
          <w:rFonts w:cs="Arial"/>
          <w:color w:val="auto"/>
          <w:sz w:val="20"/>
          <w:u w:val="none"/>
        </w:rPr>
        <w:t xml:space="preserve">) </w:t>
      </w:r>
      <w:r w:rsidRPr="001C389A">
        <w:rPr>
          <w:rStyle w:val="DeltaViewInsertion"/>
          <w:rFonts w:cs="Arial"/>
          <w:color w:val="auto"/>
          <w:sz w:val="20"/>
          <w:u w:val="none"/>
        </w:rPr>
        <w:t xml:space="preserve">as applicable. These tests may be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t>
      </w:r>
      <w:bookmarkEnd w:id="231"/>
    </w:p>
    <w:p w14:paraId="1B510288" w14:textId="77777777" w:rsidR="00E94D6D" w:rsidRPr="001C389A" w:rsidRDefault="00E94D6D" w:rsidP="00E94D6D">
      <w:pPr>
        <w:ind w:left="1985" w:hanging="425"/>
        <w:rPr>
          <w:rFonts w:cs="Arial"/>
          <w:sz w:val="20"/>
        </w:rPr>
      </w:pPr>
    </w:p>
    <w:p w14:paraId="0DDAE524" w14:textId="04A4A0D5" w:rsidR="00E94D6D" w:rsidRPr="001C389A" w:rsidRDefault="00E94D6D" w:rsidP="00E94D6D">
      <w:pPr>
        <w:ind w:left="2340" w:hanging="780"/>
        <w:rPr>
          <w:rStyle w:val="DeltaViewInsertion"/>
          <w:rFonts w:cs="Arial"/>
          <w:color w:val="auto"/>
          <w:sz w:val="20"/>
          <w:u w:val="none"/>
        </w:rPr>
      </w:pPr>
      <w:bookmarkStart w:id="232" w:name="_DV_C401"/>
      <w:r w:rsidRPr="001C389A">
        <w:rPr>
          <w:rStyle w:val="DeltaViewInsertion"/>
          <w:rFonts w:cs="Arial"/>
          <w:color w:val="auto"/>
          <w:sz w:val="20"/>
          <w:u w:val="none"/>
        </w:rPr>
        <w:t>(c)</w:t>
      </w:r>
      <w:r w:rsidRPr="001C389A">
        <w:rPr>
          <w:rStyle w:val="DeltaViewInsertion"/>
          <w:rFonts w:cs="Arial"/>
          <w:color w:val="auto"/>
          <w:sz w:val="20"/>
          <w:u w:val="none"/>
        </w:rPr>
        <w:tab/>
        <w:t xml:space="preserve">governor or frequency control system tests to demonstrate that the </w:t>
      </w:r>
      <w:r w:rsidR="00833BBF" w:rsidRPr="001C389A">
        <w:rPr>
          <w:rStyle w:val="DeltaViewInsertion"/>
          <w:rFonts w:cs="Arial"/>
          <w:b/>
          <w:color w:val="auto"/>
          <w:sz w:val="20"/>
          <w:u w:val="none"/>
        </w:rPr>
        <w:t>Power</w:t>
      </w:r>
      <w:r w:rsidR="00833BBF" w:rsidRPr="001C389A">
        <w:rPr>
          <w:rStyle w:val="DeltaViewInsertion"/>
          <w:rFonts w:cs="Arial"/>
          <w:color w:val="auto"/>
          <w:sz w:val="20"/>
          <w:u w:val="none"/>
        </w:rPr>
        <w:t xml:space="preserve"> </w:t>
      </w:r>
      <w:r w:rsidRPr="001C389A">
        <w:rPr>
          <w:rStyle w:val="DeltaViewInsertion"/>
          <w:rFonts w:cs="Arial"/>
          <w:b/>
          <w:color w:val="auto"/>
          <w:sz w:val="20"/>
          <w:u w:val="none"/>
        </w:rPr>
        <w:t>Generating Module</w:t>
      </w:r>
      <w:r w:rsidR="00AD1B31" w:rsidRPr="001C389A">
        <w:rPr>
          <w:rStyle w:val="DeltaViewInsertion"/>
          <w:rFonts w:cs="Arial"/>
          <w:b/>
          <w:color w:val="auto"/>
          <w:sz w:val="20"/>
          <w:u w:val="none"/>
        </w:rPr>
        <w:t xml:space="preserve">, </w:t>
      </w:r>
      <w:r w:rsidR="00AD1B31" w:rsidRPr="001C389A">
        <w:rPr>
          <w:rFonts w:cs="Arial"/>
          <w:b/>
          <w:sz w:val="20"/>
        </w:rPr>
        <w:t>OTSUA</w:t>
      </w:r>
      <w:r w:rsidR="00AD1B31" w:rsidRPr="001C389A">
        <w:rPr>
          <w:rFonts w:cs="Arial"/>
          <w:sz w:val="20"/>
        </w:rPr>
        <w:t xml:space="preserve"> (if applicable)</w:t>
      </w:r>
      <w:r w:rsidRPr="001C389A">
        <w:rPr>
          <w:rStyle w:val="DeltaViewInsertion"/>
          <w:rFonts w:cs="Arial"/>
          <w:b/>
          <w:color w:val="auto"/>
          <w:sz w:val="20"/>
          <w:u w:val="none"/>
        </w:rPr>
        <w:t xml:space="preserve"> </w:t>
      </w:r>
      <w:r w:rsidR="00604123" w:rsidRPr="001C389A">
        <w:rPr>
          <w:rStyle w:val="DeltaViewInsertion"/>
          <w:rFonts w:cs="Arial"/>
          <w:color w:val="auto"/>
          <w:sz w:val="20"/>
          <w:u w:val="none"/>
        </w:rPr>
        <w:t xml:space="preserve">or </w:t>
      </w:r>
      <w:r w:rsidR="00604123" w:rsidRPr="001C389A">
        <w:rPr>
          <w:rStyle w:val="DeltaViewInsertion"/>
          <w:rFonts w:cs="Arial"/>
          <w:b/>
          <w:color w:val="auto"/>
          <w:sz w:val="20"/>
          <w:u w:val="none"/>
        </w:rPr>
        <w:t xml:space="preserve">HVDC Equipment </w:t>
      </w:r>
      <w:r w:rsidRPr="001C389A">
        <w:rPr>
          <w:rStyle w:val="DeltaViewInsertion"/>
          <w:rFonts w:cs="Arial"/>
          <w:color w:val="auto"/>
          <w:sz w:val="20"/>
          <w:u w:val="none"/>
        </w:rPr>
        <w:t>can meet the</w:t>
      </w:r>
      <w:r w:rsidRPr="001C389A">
        <w:rPr>
          <w:rStyle w:val="DeltaViewInsertion"/>
          <w:rFonts w:cs="Arial"/>
          <w:b/>
          <w:color w:val="auto"/>
          <w:sz w:val="20"/>
          <w:u w:val="none"/>
        </w:rPr>
        <w:t xml:space="preserve"> </w:t>
      </w:r>
      <w:r w:rsidR="005A107E" w:rsidRPr="001C389A">
        <w:rPr>
          <w:rStyle w:val="DeltaViewInsertion"/>
          <w:rFonts w:cs="Arial"/>
          <w:color w:val="auto"/>
          <w:sz w:val="20"/>
          <w:u w:val="none"/>
        </w:rPr>
        <w:t xml:space="preserve">requirements of </w:t>
      </w:r>
      <w:r w:rsidR="00890380" w:rsidRPr="001C389A">
        <w:rPr>
          <w:rStyle w:val="DeltaViewInsertion"/>
          <w:rFonts w:cs="Arial"/>
          <w:color w:val="auto"/>
          <w:sz w:val="20"/>
          <w:u w:val="none"/>
        </w:rPr>
        <w:t>ECC.</w:t>
      </w:r>
      <w:r w:rsidRPr="001C389A">
        <w:rPr>
          <w:rStyle w:val="DeltaViewInsertion"/>
          <w:rFonts w:cs="Arial"/>
          <w:color w:val="auto"/>
          <w:sz w:val="20"/>
          <w:u w:val="none"/>
        </w:rPr>
        <w:t>6.3.6</w:t>
      </w:r>
      <w:r w:rsidR="00E326F2" w:rsidRPr="001C389A">
        <w:rPr>
          <w:rStyle w:val="DeltaViewInsertion"/>
          <w:rFonts w:cs="Arial"/>
          <w:color w:val="auto"/>
          <w:sz w:val="20"/>
          <w:u w:val="none"/>
        </w:rPr>
        <w:t>.2</w:t>
      </w:r>
      <w:r w:rsidRPr="001C389A">
        <w:rPr>
          <w:rStyle w:val="DeltaViewInsertion"/>
          <w:rFonts w:cs="Arial"/>
          <w:color w:val="auto"/>
          <w:sz w:val="20"/>
          <w:u w:val="none"/>
        </w:rPr>
        <w:t xml:space="preserve">, </w:t>
      </w:r>
      <w:r w:rsidR="00890380" w:rsidRPr="001C389A">
        <w:rPr>
          <w:rStyle w:val="DeltaViewInsertion"/>
          <w:rFonts w:cs="Arial"/>
          <w:color w:val="auto"/>
          <w:sz w:val="20"/>
          <w:u w:val="none"/>
        </w:rPr>
        <w:t>ECC.</w:t>
      </w:r>
      <w:r w:rsidR="005A107E" w:rsidRPr="001C389A">
        <w:rPr>
          <w:rStyle w:val="DeltaViewInsertion"/>
          <w:rFonts w:cs="Arial"/>
          <w:color w:val="auto"/>
          <w:sz w:val="20"/>
          <w:u w:val="none"/>
        </w:rPr>
        <w:t xml:space="preserve">6.3.7, where applicable </w:t>
      </w:r>
      <w:r w:rsidR="00890380" w:rsidRPr="001C389A">
        <w:rPr>
          <w:rStyle w:val="DeltaViewInsertion"/>
          <w:rFonts w:cs="Arial"/>
          <w:color w:val="auto"/>
          <w:sz w:val="20"/>
          <w:u w:val="none"/>
        </w:rPr>
        <w:t>ECC.</w:t>
      </w:r>
      <w:r w:rsidRPr="001C389A">
        <w:rPr>
          <w:rStyle w:val="DeltaViewInsertion"/>
          <w:rFonts w:cs="Arial"/>
          <w:color w:val="auto"/>
          <w:sz w:val="20"/>
          <w:u w:val="none"/>
        </w:rPr>
        <w:t xml:space="preserve">A.3, and BC.3.7. </w:t>
      </w:r>
      <w:r w:rsidR="00E30D18" w:rsidRPr="001C389A">
        <w:rPr>
          <w:rStyle w:val="DeltaViewInsertion"/>
          <w:rFonts w:cs="Arial"/>
          <w:color w:val="auto"/>
          <w:sz w:val="20"/>
          <w:u w:val="none"/>
        </w:rPr>
        <w:t xml:space="preserve">In the case of a </w:t>
      </w:r>
      <w:r w:rsidR="00E30D18" w:rsidRPr="001C389A">
        <w:rPr>
          <w:rStyle w:val="DeltaViewInsertion"/>
          <w:rFonts w:cs="Arial"/>
          <w:b/>
          <w:color w:val="auto"/>
          <w:sz w:val="20"/>
          <w:u w:val="none"/>
        </w:rPr>
        <w:t>Type B Power Generating Module</w:t>
      </w:r>
      <w:r w:rsidR="00E30D18" w:rsidRPr="001C389A">
        <w:rPr>
          <w:rStyle w:val="DeltaViewInsertion"/>
          <w:rFonts w:cs="Arial"/>
          <w:color w:val="auto"/>
          <w:sz w:val="20"/>
          <w:u w:val="none"/>
        </w:rPr>
        <w:t xml:space="preserve"> only tests BC3 and BC4 in ECP.A.5.8 Figure 2 or ECP.A.6.6 Figure 2 must be completed. </w:t>
      </w:r>
      <w:r w:rsidRPr="001C389A">
        <w:rPr>
          <w:rStyle w:val="DeltaViewInsertion"/>
          <w:rFonts w:cs="Arial"/>
          <w:color w:val="auto"/>
          <w:sz w:val="20"/>
          <w:u w:val="none"/>
        </w:rPr>
        <w:t xml:space="preserve">The results will also validate the </w:t>
      </w:r>
      <w:r w:rsidRPr="001C389A">
        <w:rPr>
          <w:rStyle w:val="DeltaViewInsertion"/>
          <w:rFonts w:cs="Arial"/>
          <w:b/>
          <w:color w:val="auto"/>
          <w:sz w:val="20"/>
          <w:u w:val="none"/>
        </w:rPr>
        <w:t>Mandatory Service Agreement</w:t>
      </w:r>
      <w:r w:rsidRPr="001C389A">
        <w:rPr>
          <w:rStyle w:val="DeltaViewInsertion"/>
          <w:rFonts w:cs="Arial"/>
          <w:color w:val="auto"/>
          <w:sz w:val="20"/>
          <w:u w:val="none"/>
        </w:rPr>
        <w:t xml:space="preserve"> required by </w:t>
      </w:r>
      <w:r w:rsidR="00890380" w:rsidRPr="001C389A">
        <w:rPr>
          <w:rStyle w:val="DeltaViewInsertion"/>
          <w:rFonts w:cs="Arial"/>
          <w:color w:val="auto"/>
          <w:sz w:val="20"/>
          <w:u w:val="none"/>
        </w:rPr>
        <w:t>ECC.</w:t>
      </w:r>
      <w:r w:rsidRPr="001C389A">
        <w:rPr>
          <w:rStyle w:val="DeltaViewInsertion"/>
          <w:rFonts w:cs="Arial"/>
          <w:color w:val="auto"/>
          <w:sz w:val="20"/>
          <w:u w:val="none"/>
        </w:rPr>
        <w:t xml:space="preserve">8.1. These tests may also be used to validate the </w:t>
      </w:r>
      <w:r w:rsidR="00492C6C" w:rsidRPr="001C389A">
        <w:rPr>
          <w:rStyle w:val="DeltaViewInsertion"/>
          <w:rFonts w:cs="Arial"/>
          <w:color w:val="auto"/>
          <w:sz w:val="20"/>
          <w:u w:val="none"/>
        </w:rPr>
        <w:t>g</w:t>
      </w:r>
      <w:r w:rsidRPr="001C389A">
        <w:rPr>
          <w:rStyle w:val="DeltaViewInsertion"/>
          <w:rFonts w:cs="Arial"/>
          <w:color w:val="auto"/>
          <w:sz w:val="20"/>
          <w:u w:val="none"/>
        </w:rPr>
        <w:t xml:space="preserve">overnor model </w:t>
      </w:r>
      <w:r w:rsidR="006905DF" w:rsidRPr="001C389A">
        <w:rPr>
          <w:rStyle w:val="DeltaViewInsertion"/>
          <w:rFonts w:cs="Arial"/>
          <w:color w:val="auto"/>
          <w:sz w:val="20"/>
          <w:u w:val="none"/>
        </w:rPr>
        <w:t>(PC.A.5.</w:t>
      </w:r>
      <w:r w:rsidR="00526969" w:rsidRPr="001C389A">
        <w:rPr>
          <w:rStyle w:val="DeltaViewInsertion"/>
          <w:rFonts w:cs="Arial"/>
          <w:color w:val="auto"/>
          <w:sz w:val="20"/>
          <w:u w:val="none"/>
        </w:rPr>
        <w:t>3</w:t>
      </w:r>
      <w:r w:rsidR="006905DF" w:rsidRPr="001C389A">
        <w:rPr>
          <w:rStyle w:val="DeltaViewInsertion"/>
          <w:rFonts w:cs="Arial"/>
          <w:color w:val="auto"/>
          <w:sz w:val="20"/>
          <w:u w:val="none"/>
        </w:rPr>
        <w:t xml:space="preserve">) </w:t>
      </w:r>
      <w:r w:rsidRPr="001C389A">
        <w:rPr>
          <w:rStyle w:val="DeltaViewInsertion"/>
          <w:rFonts w:cs="Arial"/>
          <w:color w:val="auto"/>
          <w:sz w:val="20"/>
          <w:u w:val="none"/>
        </w:rPr>
        <w:t xml:space="preserve">or frequency control system model </w:t>
      </w:r>
      <w:r w:rsidR="006905DF" w:rsidRPr="001C389A">
        <w:rPr>
          <w:rStyle w:val="DeltaViewInsertion"/>
          <w:rFonts w:cs="Arial"/>
          <w:color w:val="auto"/>
          <w:sz w:val="20"/>
          <w:u w:val="none"/>
        </w:rPr>
        <w:t>(PC.A.5.</w:t>
      </w:r>
      <w:r w:rsidR="00526969" w:rsidRPr="001C389A">
        <w:rPr>
          <w:rStyle w:val="DeltaViewInsertion"/>
          <w:rFonts w:cs="Arial"/>
          <w:color w:val="auto"/>
          <w:sz w:val="20"/>
          <w:u w:val="none"/>
        </w:rPr>
        <w:t>4</w:t>
      </w:r>
      <w:r w:rsidR="00F4043B" w:rsidRPr="001C389A">
        <w:rPr>
          <w:rStyle w:val="DeltaViewInsertion"/>
          <w:rFonts w:cs="Arial"/>
          <w:color w:val="auto"/>
          <w:sz w:val="20"/>
          <w:u w:val="none"/>
        </w:rPr>
        <w:t>) a</w:t>
      </w:r>
      <w:r w:rsidRPr="001C389A">
        <w:rPr>
          <w:rStyle w:val="DeltaViewInsertion"/>
          <w:rFonts w:cs="Arial"/>
          <w:color w:val="auto"/>
          <w:sz w:val="20"/>
          <w:u w:val="none"/>
        </w:rPr>
        <w:t xml:space="preserve">s applicable. These tests may be witnessed by </w:t>
      </w:r>
      <w:r w:rsidR="00072B13">
        <w:rPr>
          <w:rStyle w:val="DeltaViewInsertion"/>
          <w:rFonts w:cs="Arial"/>
          <w:b/>
          <w:color w:val="auto"/>
          <w:sz w:val="20"/>
          <w:u w:val="none"/>
        </w:rPr>
        <w:t>The Company</w:t>
      </w:r>
      <w:r w:rsidRPr="001C389A">
        <w:rPr>
          <w:rStyle w:val="DeltaViewInsertion"/>
          <w:rFonts w:cs="Arial"/>
          <w:color w:val="auto"/>
          <w:sz w:val="20"/>
          <w:u w:val="none"/>
        </w:rPr>
        <w:t>.</w:t>
      </w:r>
      <w:bookmarkEnd w:id="232"/>
    </w:p>
    <w:p w14:paraId="21953F5E" w14:textId="77777777" w:rsidR="00E94D6D" w:rsidRPr="001C389A" w:rsidRDefault="00E94D6D" w:rsidP="00E94D6D">
      <w:pPr>
        <w:ind w:left="2340" w:hanging="780"/>
        <w:rPr>
          <w:rStyle w:val="DeltaViewInsertion"/>
          <w:rFonts w:cs="Arial"/>
          <w:color w:val="auto"/>
          <w:sz w:val="20"/>
          <w:u w:val="none"/>
        </w:rPr>
      </w:pPr>
    </w:p>
    <w:p w14:paraId="75ACAFD8" w14:textId="77777777" w:rsidR="00E94D6D" w:rsidRPr="001C389A" w:rsidRDefault="00E94D6D" w:rsidP="00E94D6D">
      <w:pPr>
        <w:ind w:left="2340" w:hanging="780"/>
        <w:rPr>
          <w:rFonts w:cs="Arial"/>
          <w:sz w:val="20"/>
        </w:rPr>
      </w:pPr>
      <w:r w:rsidRPr="001C389A">
        <w:rPr>
          <w:rStyle w:val="DeltaViewInsertion"/>
          <w:rFonts w:cs="Arial"/>
          <w:color w:val="auto"/>
          <w:sz w:val="20"/>
          <w:u w:val="none"/>
        </w:rPr>
        <w:t>(d)</w:t>
      </w:r>
      <w:r w:rsidRPr="001C389A">
        <w:rPr>
          <w:rStyle w:val="DeltaViewInsertion"/>
          <w:rFonts w:cs="Arial"/>
          <w:color w:val="auto"/>
          <w:sz w:val="20"/>
          <w:u w:val="none"/>
        </w:rPr>
        <w:tab/>
        <w:t xml:space="preserve">fault ride through tests in respect of a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with a </w:t>
      </w:r>
      <w:r w:rsidR="00546F9A" w:rsidRPr="001C389A">
        <w:rPr>
          <w:rStyle w:val="DeltaViewInsertion"/>
          <w:rFonts w:cs="Arial"/>
          <w:b/>
          <w:color w:val="auto"/>
          <w:sz w:val="20"/>
          <w:u w:val="none"/>
        </w:rPr>
        <w:t xml:space="preserve">Maximum </w:t>
      </w:r>
      <w:r w:rsidRPr="001C389A">
        <w:rPr>
          <w:rStyle w:val="DeltaViewInsertion"/>
          <w:rFonts w:cs="Arial"/>
          <w:b/>
          <w:color w:val="auto"/>
          <w:sz w:val="20"/>
          <w:u w:val="none"/>
        </w:rPr>
        <w:t>Capacity</w:t>
      </w:r>
      <w:r w:rsidR="00151788" w:rsidRPr="001C389A">
        <w:rPr>
          <w:rStyle w:val="DeltaViewInsertion"/>
          <w:rFonts w:cs="Arial"/>
          <w:color w:val="auto"/>
          <w:sz w:val="20"/>
          <w:u w:val="none"/>
        </w:rPr>
        <w:t xml:space="preserve"> of 100</w:t>
      </w:r>
      <w:r w:rsidRPr="001C389A">
        <w:rPr>
          <w:rStyle w:val="DeltaViewInsertion"/>
          <w:rFonts w:cs="Arial"/>
          <w:color w:val="auto"/>
          <w:sz w:val="20"/>
          <w:u w:val="none"/>
        </w:rPr>
        <w:t xml:space="preserve">MW or greater, comprised of one or more </w:t>
      </w:r>
      <w:r w:rsidRPr="001C389A">
        <w:rPr>
          <w:rStyle w:val="DeltaViewInsertion"/>
          <w:rFonts w:cs="Arial"/>
          <w:b/>
          <w:color w:val="auto"/>
          <w:sz w:val="20"/>
          <w:u w:val="none"/>
        </w:rPr>
        <w:t>Power Park Modules</w:t>
      </w:r>
      <w:r w:rsidRPr="001C389A">
        <w:rPr>
          <w:rStyle w:val="DeltaViewInsertion"/>
          <w:rFonts w:cs="Arial"/>
          <w:color w:val="auto"/>
          <w:sz w:val="20"/>
          <w:u w:val="none"/>
        </w:rPr>
        <w:t>, t</w:t>
      </w:r>
      <w:r w:rsidR="005A107E" w:rsidRPr="001C389A">
        <w:rPr>
          <w:rStyle w:val="DeltaViewInsertion"/>
          <w:rFonts w:cs="Arial"/>
          <w:color w:val="auto"/>
          <w:sz w:val="20"/>
          <w:u w:val="none"/>
        </w:rPr>
        <w:t xml:space="preserve">o demonstrate compliance with </w:t>
      </w:r>
      <w:r w:rsidR="00890380" w:rsidRPr="001C389A">
        <w:rPr>
          <w:rStyle w:val="DeltaViewInsertion"/>
          <w:rFonts w:cs="Arial"/>
          <w:color w:val="auto"/>
          <w:sz w:val="20"/>
          <w:u w:val="none"/>
        </w:rPr>
        <w:t>ECC.</w:t>
      </w:r>
      <w:r w:rsidR="00546F9A" w:rsidRPr="001C389A">
        <w:rPr>
          <w:rStyle w:val="DeltaViewInsertion"/>
          <w:rFonts w:cs="Arial"/>
          <w:color w:val="auto"/>
          <w:sz w:val="20"/>
          <w:u w:val="none"/>
        </w:rPr>
        <w:t>6.3.1</w:t>
      </w:r>
      <w:r w:rsidR="00E326F2" w:rsidRPr="001C389A">
        <w:rPr>
          <w:rStyle w:val="DeltaViewInsertion"/>
          <w:rFonts w:cs="Arial"/>
          <w:color w:val="auto"/>
          <w:sz w:val="20"/>
          <w:u w:val="none"/>
        </w:rPr>
        <w:t>5</w:t>
      </w:r>
      <w:r w:rsidR="00492C6C" w:rsidRPr="001C389A">
        <w:rPr>
          <w:rStyle w:val="DeltaViewInsertion"/>
          <w:rFonts w:cs="Arial"/>
          <w:color w:val="auto"/>
          <w:sz w:val="20"/>
          <w:u w:val="none"/>
        </w:rPr>
        <w:t>, ECC.6.3.16</w:t>
      </w:r>
      <w:r w:rsidR="00CB6598" w:rsidRPr="001C389A">
        <w:rPr>
          <w:rStyle w:val="DeltaViewInsertion"/>
          <w:rFonts w:cs="Arial"/>
          <w:color w:val="auto"/>
          <w:sz w:val="20"/>
          <w:u w:val="none"/>
        </w:rPr>
        <w:t xml:space="preserve"> </w:t>
      </w:r>
      <w:r w:rsidR="005A107E" w:rsidRPr="001C389A">
        <w:rPr>
          <w:rStyle w:val="DeltaViewInsertion"/>
          <w:rFonts w:cs="Arial"/>
          <w:color w:val="auto"/>
          <w:sz w:val="20"/>
          <w:u w:val="none"/>
        </w:rPr>
        <w:t>and</w:t>
      </w:r>
      <w:r w:rsidR="00E326F2" w:rsidRPr="001C389A">
        <w:rPr>
          <w:rStyle w:val="DeltaViewInsertion"/>
          <w:rFonts w:cs="Arial"/>
          <w:color w:val="auto"/>
          <w:sz w:val="20"/>
          <w:u w:val="none"/>
        </w:rPr>
        <w:t xml:space="preserve"> </w:t>
      </w:r>
      <w:r w:rsidR="00890380" w:rsidRPr="001C389A">
        <w:rPr>
          <w:rStyle w:val="DeltaViewInsertion"/>
          <w:rFonts w:cs="Arial"/>
          <w:color w:val="auto"/>
          <w:sz w:val="20"/>
          <w:u w:val="none"/>
        </w:rPr>
        <w:t>ECC.</w:t>
      </w:r>
      <w:r w:rsidR="005A107E" w:rsidRPr="001C389A">
        <w:rPr>
          <w:rStyle w:val="DeltaViewInsertion"/>
          <w:rFonts w:cs="Arial"/>
          <w:color w:val="auto"/>
          <w:sz w:val="20"/>
          <w:u w:val="none"/>
        </w:rPr>
        <w:t>A.4</w:t>
      </w:r>
      <w:r w:rsidRPr="001C389A">
        <w:rPr>
          <w:rStyle w:val="DeltaViewInsertion"/>
          <w:rFonts w:cs="Arial"/>
          <w:color w:val="auto"/>
          <w:sz w:val="20"/>
          <w:u w:val="none"/>
        </w:rPr>
        <w:t xml:space="preserve">. </w:t>
      </w:r>
      <w:r w:rsidR="0060719B" w:rsidRPr="001C389A">
        <w:rPr>
          <w:rStyle w:val="DeltaViewInsertion"/>
          <w:rFonts w:cs="Arial"/>
          <w:color w:val="auto"/>
          <w:sz w:val="20"/>
          <w:u w:val="none"/>
        </w:rPr>
        <w:t xml:space="preserve">Where test results from a </w:t>
      </w:r>
      <w:r w:rsidR="0060719B" w:rsidRPr="001C389A">
        <w:rPr>
          <w:rStyle w:val="DeltaViewInsertion"/>
          <w:rFonts w:cs="Arial"/>
          <w:b/>
          <w:color w:val="auto"/>
          <w:sz w:val="20"/>
          <w:u w:val="none"/>
        </w:rPr>
        <w:t>Manufacturers Data &amp; Performance Report</w:t>
      </w:r>
      <w:r w:rsidR="0060719B" w:rsidRPr="001C389A">
        <w:rPr>
          <w:rStyle w:val="DeltaViewInsertion"/>
          <w:rFonts w:cs="Arial"/>
          <w:color w:val="auto"/>
          <w:sz w:val="20"/>
          <w:u w:val="none"/>
        </w:rPr>
        <w:t xml:space="preserve"> as defined in </w:t>
      </w:r>
      <w:r w:rsidR="002F5F51" w:rsidRPr="001C389A">
        <w:rPr>
          <w:rStyle w:val="DeltaViewInsertion"/>
          <w:rFonts w:cs="Arial"/>
          <w:color w:val="auto"/>
          <w:sz w:val="20"/>
          <w:u w:val="none"/>
        </w:rPr>
        <w:t>ECP</w:t>
      </w:r>
      <w:r w:rsidR="0060719B" w:rsidRPr="001C389A">
        <w:rPr>
          <w:rStyle w:val="DeltaViewInsertion"/>
          <w:rFonts w:cs="Arial"/>
          <w:color w:val="auto"/>
          <w:sz w:val="20"/>
          <w:u w:val="none"/>
        </w:rPr>
        <w:t>.10 have been accepted this test will not be required.</w:t>
      </w:r>
    </w:p>
    <w:p w14:paraId="7CE2E23C" w14:textId="77777777" w:rsidR="00E94D6D" w:rsidRPr="001C389A" w:rsidRDefault="00E94D6D" w:rsidP="00E94D6D">
      <w:pPr>
        <w:ind w:left="1985" w:hanging="425"/>
        <w:rPr>
          <w:rFonts w:cs="Arial"/>
          <w:sz w:val="20"/>
        </w:rPr>
      </w:pPr>
    </w:p>
    <w:p w14:paraId="270DFFE0" w14:textId="772BCEAD" w:rsidR="00E94D6D" w:rsidRPr="001C389A" w:rsidRDefault="00E94D6D" w:rsidP="00E94D6D">
      <w:pPr>
        <w:ind w:left="2340" w:hanging="780"/>
        <w:rPr>
          <w:rFonts w:cs="Arial"/>
          <w:b/>
          <w:sz w:val="20"/>
        </w:rPr>
      </w:pPr>
      <w:bookmarkStart w:id="233" w:name="_DV_C402"/>
      <w:r w:rsidRPr="001C389A">
        <w:rPr>
          <w:rStyle w:val="DeltaViewInsertion"/>
          <w:rFonts w:cs="Arial"/>
          <w:color w:val="auto"/>
          <w:sz w:val="20"/>
          <w:u w:val="none"/>
        </w:rPr>
        <w:t>(e)</w:t>
      </w:r>
      <w:r w:rsidRPr="001C389A">
        <w:rPr>
          <w:rStyle w:val="DeltaViewInsertion"/>
          <w:rFonts w:cs="Arial"/>
          <w:color w:val="auto"/>
          <w:sz w:val="20"/>
          <w:u w:val="none"/>
        </w:rPr>
        <w:tab/>
        <w:t xml:space="preserve">any further tests reasonably required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and agreed with the </w:t>
      </w:r>
      <w:r w:rsidR="00D91CD5" w:rsidRPr="001C389A">
        <w:rPr>
          <w:rStyle w:val="DeltaViewInsertion"/>
          <w:rFonts w:cs="Arial"/>
          <w:b/>
          <w:color w:val="auto"/>
          <w:sz w:val="20"/>
          <w:u w:val="none"/>
        </w:rPr>
        <w:t>EU Code User</w:t>
      </w:r>
      <w:r w:rsidRPr="001C389A">
        <w:rPr>
          <w:rStyle w:val="DeltaViewInsertion"/>
          <w:rFonts w:cs="Arial"/>
          <w:color w:val="auto"/>
          <w:sz w:val="20"/>
          <w:u w:val="none"/>
        </w:rPr>
        <w:t xml:space="preserve"> to demonstrate any aspects of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and the </w:t>
      </w:r>
      <w:r w:rsidRPr="001C389A">
        <w:rPr>
          <w:rStyle w:val="DeltaViewInsertion"/>
          <w:rFonts w:cs="Arial"/>
          <w:b/>
          <w:color w:val="auto"/>
          <w:sz w:val="20"/>
          <w:u w:val="none"/>
        </w:rPr>
        <w:t>CUSC Contracts.</w:t>
      </w:r>
      <w:bookmarkEnd w:id="233"/>
    </w:p>
    <w:p w14:paraId="5F1DF363" w14:textId="77777777" w:rsidR="00E94D6D" w:rsidRPr="001C389A" w:rsidRDefault="00E94D6D" w:rsidP="00E94D6D">
      <w:pPr>
        <w:ind w:left="1560" w:hanging="1560"/>
        <w:rPr>
          <w:rFonts w:cs="Arial"/>
          <w:sz w:val="20"/>
        </w:rPr>
      </w:pPr>
    </w:p>
    <w:p w14:paraId="1B0F13F4" w14:textId="726A0656" w:rsidR="00E94D6D" w:rsidRPr="001C389A" w:rsidRDefault="002F5F51" w:rsidP="00E94D6D">
      <w:pPr>
        <w:ind w:left="1560" w:hanging="1560"/>
        <w:rPr>
          <w:rStyle w:val="DeltaViewInsertion"/>
          <w:rFonts w:cs="Arial"/>
          <w:color w:val="auto"/>
          <w:sz w:val="20"/>
          <w:u w:val="none"/>
        </w:rPr>
      </w:pPr>
      <w:bookmarkStart w:id="234" w:name="_DV_C405"/>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E94D6D" w:rsidRPr="001C389A">
        <w:rPr>
          <w:rStyle w:val="DeltaViewInsertion"/>
          <w:rFonts w:cs="Arial"/>
          <w:color w:val="auto"/>
          <w:sz w:val="20"/>
          <w:u w:val="none"/>
        </w:rPr>
        <w:t>.</w:t>
      </w:r>
      <w:r w:rsidR="00F43820" w:rsidRPr="001C389A">
        <w:rPr>
          <w:rStyle w:val="DeltaViewInsertion"/>
          <w:rFonts w:cs="Arial"/>
          <w:color w:val="auto"/>
          <w:sz w:val="20"/>
          <w:u w:val="none"/>
        </w:rPr>
        <w:t>3</w:t>
      </w:r>
      <w:r w:rsidR="00E94D6D" w:rsidRPr="001C389A">
        <w:rPr>
          <w:rStyle w:val="DeltaViewInsertion"/>
          <w:rFonts w:cs="Arial"/>
          <w:color w:val="auto"/>
          <w:sz w:val="20"/>
          <w:u w:val="none"/>
        </w:rPr>
        <w:tab/>
      </w:r>
      <w:r w:rsidR="00072B13">
        <w:rPr>
          <w:rStyle w:val="DeltaViewInsertion"/>
          <w:rFonts w:cs="Arial"/>
          <w:b/>
          <w:color w:val="auto"/>
          <w:sz w:val="20"/>
          <w:u w:val="none"/>
        </w:rPr>
        <w:t>The Company</w:t>
      </w:r>
      <w:r w:rsidR="00E94D6D" w:rsidRPr="005C77B5">
        <w:rPr>
          <w:rStyle w:val="DeltaViewInsertion"/>
          <w:rFonts w:cs="Arial"/>
          <w:b/>
          <w:color w:val="auto"/>
          <w:sz w:val="20"/>
          <w:u w:val="none"/>
        </w:rPr>
        <w:t>’s</w:t>
      </w:r>
      <w:r w:rsidR="00E94D6D" w:rsidRPr="001C389A">
        <w:rPr>
          <w:rStyle w:val="DeltaViewInsertion"/>
          <w:rFonts w:cs="Arial"/>
          <w:color w:val="auto"/>
          <w:sz w:val="20"/>
          <w:u w:val="none"/>
        </w:rPr>
        <w:t xml:space="preserve"> preferred range of tests to demonstrate compliance with the </w:t>
      </w:r>
      <w:r w:rsidR="00AD5CAF" w:rsidRPr="001C389A">
        <w:rPr>
          <w:rStyle w:val="DeltaViewInsertion"/>
          <w:rFonts w:cs="Arial"/>
          <w:b/>
          <w:color w:val="auto"/>
          <w:sz w:val="20"/>
          <w:u w:val="none"/>
        </w:rPr>
        <w:t>E</w:t>
      </w:r>
      <w:r w:rsidR="00E94D6D" w:rsidRPr="001C389A">
        <w:rPr>
          <w:rStyle w:val="DeltaViewInsertion"/>
          <w:rFonts w:cs="Arial"/>
          <w:b/>
          <w:color w:val="auto"/>
          <w:sz w:val="20"/>
          <w:u w:val="none"/>
        </w:rPr>
        <w:t xml:space="preserve">CCs </w:t>
      </w:r>
      <w:r w:rsidR="005A107E" w:rsidRPr="001C389A">
        <w:rPr>
          <w:rStyle w:val="DeltaViewInsertion"/>
          <w:rFonts w:cs="Arial"/>
          <w:color w:val="auto"/>
          <w:sz w:val="20"/>
          <w:u w:val="none"/>
        </w:rPr>
        <w:t xml:space="preserve">are specified in Appendix </w:t>
      </w:r>
      <w:r w:rsidR="007E59DD" w:rsidRPr="001C389A">
        <w:rPr>
          <w:rStyle w:val="DeltaViewInsertion"/>
          <w:rFonts w:cs="Arial"/>
          <w:color w:val="auto"/>
          <w:sz w:val="20"/>
          <w:u w:val="none"/>
        </w:rPr>
        <w:t>ECP.A.5</w:t>
      </w:r>
      <w:r w:rsidR="00E94D6D" w:rsidRPr="001C389A">
        <w:rPr>
          <w:rStyle w:val="DeltaViewInsertion"/>
          <w:rFonts w:cs="Arial"/>
          <w:color w:val="auto"/>
          <w:sz w:val="20"/>
          <w:u w:val="none"/>
        </w:rPr>
        <w:t xml:space="preserve"> (in the case of </w:t>
      </w:r>
      <w:r w:rsidR="00157AB5" w:rsidRPr="001C389A">
        <w:rPr>
          <w:rStyle w:val="DeltaViewInsertion"/>
          <w:rFonts w:cs="Arial"/>
          <w:b/>
          <w:color w:val="auto"/>
          <w:sz w:val="20"/>
          <w:u w:val="none"/>
        </w:rPr>
        <w:t xml:space="preserve">Synchronous Power Generating </w:t>
      </w:r>
      <w:r w:rsidR="00E94D6D" w:rsidRPr="001C389A">
        <w:rPr>
          <w:rStyle w:val="DeltaViewInsertion"/>
          <w:rFonts w:cs="Arial"/>
          <w:b/>
          <w:color w:val="auto"/>
          <w:sz w:val="20"/>
          <w:u w:val="none"/>
        </w:rPr>
        <w:t>Modules</w:t>
      </w:r>
      <w:r w:rsidR="00E94D6D" w:rsidRPr="001C389A">
        <w:rPr>
          <w:rStyle w:val="DeltaViewInsertion"/>
          <w:rFonts w:cs="Arial"/>
          <w:color w:val="auto"/>
          <w:sz w:val="20"/>
          <w:u w:val="none"/>
        </w:rPr>
        <w:t xml:space="preserve">) or Appendix </w:t>
      </w:r>
      <w:r w:rsidR="007E59DD" w:rsidRPr="001C389A">
        <w:rPr>
          <w:rStyle w:val="DeltaViewInsertion"/>
          <w:rFonts w:cs="Arial"/>
          <w:color w:val="auto"/>
          <w:sz w:val="20"/>
          <w:u w:val="none"/>
        </w:rPr>
        <w:t>ECP.A.6</w:t>
      </w:r>
      <w:r w:rsidR="00E94D6D" w:rsidRPr="001C389A">
        <w:rPr>
          <w:rStyle w:val="DeltaViewInsertion"/>
          <w:rFonts w:cs="Arial"/>
          <w:color w:val="auto"/>
          <w:sz w:val="20"/>
          <w:u w:val="none"/>
        </w:rPr>
        <w:t xml:space="preserve"> (in the case of</w:t>
      </w:r>
      <w:r w:rsidR="00546F9A" w:rsidRPr="001C389A">
        <w:rPr>
          <w:rStyle w:val="DeltaViewInsertion"/>
          <w:rFonts w:cs="Arial"/>
          <w:color w:val="auto"/>
          <w:sz w:val="20"/>
          <w:u w:val="none"/>
        </w:rPr>
        <w:t xml:space="preserve"> a</w:t>
      </w:r>
      <w:r w:rsidR="00E94D6D" w:rsidRPr="001C389A">
        <w:rPr>
          <w:rStyle w:val="DeltaViewInsertion"/>
          <w:rFonts w:cs="Arial"/>
          <w:color w:val="auto"/>
          <w:sz w:val="20"/>
          <w:u w:val="none"/>
        </w:rPr>
        <w:t xml:space="preserve"> </w:t>
      </w:r>
      <w:r w:rsidR="00E94D6D" w:rsidRPr="001C389A">
        <w:rPr>
          <w:rStyle w:val="DeltaViewInsertion"/>
          <w:rFonts w:cs="Arial"/>
          <w:b/>
          <w:color w:val="auto"/>
          <w:sz w:val="20"/>
          <w:u w:val="none"/>
        </w:rPr>
        <w:t>Power Park Modules</w:t>
      </w:r>
      <w:r w:rsidR="004B3FD4" w:rsidRPr="001C389A">
        <w:rPr>
          <w:rStyle w:val="DeltaViewInsertion"/>
          <w:rFonts w:cs="Arial"/>
          <w:color w:val="auto"/>
          <w:sz w:val="20"/>
          <w:u w:val="none"/>
        </w:rPr>
        <w:t xml:space="preserve"> or</w:t>
      </w:r>
      <w:r w:rsidR="004B3FD4" w:rsidRPr="001C389A">
        <w:rPr>
          <w:rStyle w:val="DeltaViewInsertion"/>
          <w:rFonts w:cs="Arial"/>
          <w:b/>
          <w:color w:val="auto"/>
          <w:sz w:val="20"/>
          <w:u w:val="none"/>
        </w:rPr>
        <w:t xml:space="preserve"> OTSUA</w:t>
      </w:r>
      <w:r w:rsidR="00492C6C" w:rsidRPr="001C389A">
        <w:rPr>
          <w:rStyle w:val="DeltaViewInsertion"/>
          <w:rFonts w:cs="Arial"/>
          <w:b/>
          <w:color w:val="auto"/>
          <w:sz w:val="20"/>
          <w:u w:val="none"/>
        </w:rPr>
        <w:t xml:space="preserve"> </w:t>
      </w:r>
      <w:r w:rsidR="004B3FD4" w:rsidRPr="001C389A">
        <w:rPr>
          <w:rStyle w:val="DeltaViewInsertion"/>
          <w:rFonts w:cs="Arial"/>
          <w:color w:val="auto"/>
          <w:sz w:val="20"/>
          <w:u w:val="none"/>
        </w:rPr>
        <w:t>(if applicable</w:t>
      </w:r>
      <w:r w:rsidR="00E94D6D" w:rsidRPr="001C389A">
        <w:rPr>
          <w:rStyle w:val="DeltaViewInsertion"/>
          <w:rFonts w:cs="Arial"/>
          <w:color w:val="auto"/>
          <w:sz w:val="20"/>
          <w:u w:val="none"/>
        </w:rPr>
        <w:t>)</w:t>
      </w:r>
      <w:r w:rsidR="004B3FD4" w:rsidRPr="001C389A">
        <w:rPr>
          <w:rStyle w:val="DeltaViewInsertion"/>
          <w:rFonts w:cs="Arial"/>
          <w:color w:val="auto"/>
          <w:sz w:val="20"/>
          <w:u w:val="none"/>
        </w:rPr>
        <w:t>)</w:t>
      </w:r>
      <w:r w:rsidR="004511F2" w:rsidRPr="001C389A">
        <w:rPr>
          <w:rStyle w:val="DeltaViewInsertion"/>
          <w:rFonts w:cs="Arial"/>
          <w:color w:val="auto"/>
          <w:sz w:val="20"/>
          <w:u w:val="none"/>
        </w:rPr>
        <w:t xml:space="preserve"> or Appendix </w:t>
      </w:r>
      <w:r w:rsidR="007E59DD" w:rsidRPr="001C389A">
        <w:rPr>
          <w:rStyle w:val="DeltaViewInsertion"/>
          <w:rFonts w:cs="Arial"/>
          <w:color w:val="auto"/>
          <w:sz w:val="20"/>
          <w:u w:val="none"/>
        </w:rPr>
        <w:t>ECP.A.7</w:t>
      </w:r>
      <w:r w:rsidR="004511F2" w:rsidRPr="001C389A">
        <w:rPr>
          <w:rStyle w:val="DeltaViewInsertion"/>
          <w:rFonts w:cs="Arial"/>
          <w:color w:val="auto"/>
          <w:sz w:val="20"/>
          <w:u w:val="none"/>
        </w:rPr>
        <w:t xml:space="preserve"> (in the case of </w:t>
      </w:r>
      <w:r w:rsidR="004C0D82" w:rsidRPr="001C389A">
        <w:rPr>
          <w:rStyle w:val="DeltaViewInsertion"/>
          <w:rFonts w:cs="Arial"/>
          <w:b/>
          <w:color w:val="auto"/>
          <w:sz w:val="20"/>
          <w:u w:val="none"/>
        </w:rPr>
        <w:t>HVDC Equipment</w:t>
      </w:r>
      <w:r w:rsidR="00E94D6D" w:rsidRPr="001C389A">
        <w:rPr>
          <w:rStyle w:val="DeltaViewInsertion"/>
          <w:rFonts w:cs="Arial"/>
          <w:color w:val="auto"/>
          <w:sz w:val="20"/>
          <w:u w:val="none"/>
        </w:rPr>
        <w:t xml:space="preserve"> and are to be carried out by the </w:t>
      </w:r>
      <w:r w:rsidR="00D91CD5" w:rsidRPr="001C389A">
        <w:rPr>
          <w:rStyle w:val="DeltaViewInsertion"/>
          <w:rFonts w:cs="Arial"/>
          <w:b/>
          <w:color w:val="auto"/>
          <w:sz w:val="20"/>
          <w:u w:val="none"/>
        </w:rPr>
        <w:t>EU Code User</w:t>
      </w:r>
      <w:r w:rsidR="00E94D6D" w:rsidRPr="001C389A">
        <w:rPr>
          <w:rStyle w:val="DeltaViewInsertion"/>
          <w:rFonts w:cs="Arial"/>
          <w:color w:val="auto"/>
          <w:sz w:val="20"/>
          <w:u w:val="none"/>
        </w:rPr>
        <w:t xml:space="preserve"> with the results of each test provided to </w:t>
      </w:r>
      <w:r w:rsidR="00072B13">
        <w:rPr>
          <w:rStyle w:val="DeltaViewInsertion"/>
          <w:rFonts w:cs="Arial"/>
          <w:b/>
          <w:color w:val="auto"/>
          <w:sz w:val="20"/>
          <w:u w:val="none"/>
        </w:rPr>
        <w:t>The Company</w:t>
      </w:r>
      <w:r w:rsidR="00E94D6D" w:rsidRPr="001C389A">
        <w:rPr>
          <w:rStyle w:val="DeltaViewInsertion"/>
          <w:rFonts w:cs="Arial"/>
          <w:color w:val="auto"/>
          <w:sz w:val="20"/>
          <w:u w:val="none"/>
        </w:rPr>
        <w:t xml:space="preserve">. The </w:t>
      </w:r>
      <w:r w:rsidR="00D91CD5" w:rsidRPr="001C389A">
        <w:rPr>
          <w:rStyle w:val="DeltaViewInsertion"/>
          <w:rFonts w:cs="Arial"/>
          <w:b/>
          <w:color w:val="auto"/>
          <w:sz w:val="20"/>
          <w:u w:val="none"/>
        </w:rPr>
        <w:t>EU Code User</w:t>
      </w:r>
      <w:r w:rsidR="00E94D6D" w:rsidRPr="001C389A">
        <w:rPr>
          <w:rStyle w:val="DeltaViewInsertion"/>
          <w:rFonts w:cs="Arial"/>
          <w:color w:val="auto"/>
          <w:sz w:val="20"/>
          <w:u w:val="none"/>
        </w:rPr>
        <w:t xml:space="preserve"> may carry out an alternative range of tests if this is agreed with </w:t>
      </w:r>
      <w:r w:rsidR="00072B13">
        <w:rPr>
          <w:rStyle w:val="DeltaViewInsertion"/>
          <w:rFonts w:cs="Arial"/>
          <w:b/>
          <w:color w:val="auto"/>
          <w:sz w:val="20"/>
          <w:u w:val="none"/>
        </w:rPr>
        <w:t>The Company</w:t>
      </w:r>
      <w:r w:rsidR="00E94D6D" w:rsidRPr="001C389A">
        <w:rPr>
          <w:rStyle w:val="DeltaViewInsertion"/>
          <w:rFonts w:cs="Arial"/>
          <w:color w:val="auto"/>
          <w:sz w:val="20"/>
          <w:u w:val="none"/>
        </w:rPr>
        <w:t>.</w:t>
      </w:r>
      <w:bookmarkEnd w:id="234"/>
      <w:r w:rsidR="004B3D8C"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4B3D8C" w:rsidRPr="001C389A">
        <w:rPr>
          <w:rStyle w:val="DeltaViewInsertion"/>
          <w:rFonts w:cs="Arial"/>
          <w:color w:val="auto"/>
          <w:sz w:val="20"/>
          <w:u w:val="none"/>
        </w:rPr>
        <w:t xml:space="preserve"> may agree a reduced set of tests where there is a relevant </w:t>
      </w:r>
      <w:r w:rsidR="004B3D8C" w:rsidRPr="001C389A">
        <w:rPr>
          <w:rFonts w:cs="Arial"/>
          <w:b/>
          <w:bCs/>
          <w:sz w:val="20"/>
          <w:lang w:eastAsia="en-GB"/>
        </w:rPr>
        <w:t>Manufacturers Data &amp; Performance Report</w:t>
      </w:r>
      <w:r w:rsidR="00A33F90" w:rsidRPr="001C389A">
        <w:rPr>
          <w:rFonts w:cs="Arial"/>
          <w:b/>
          <w:bCs/>
          <w:sz w:val="20"/>
          <w:lang w:eastAsia="en-GB"/>
        </w:rPr>
        <w:t xml:space="preserve"> </w:t>
      </w:r>
      <w:r w:rsidR="00A33F90" w:rsidRPr="001C389A">
        <w:rPr>
          <w:rFonts w:cs="Arial"/>
          <w:bCs/>
          <w:sz w:val="20"/>
          <w:lang w:eastAsia="en-GB"/>
        </w:rPr>
        <w:t xml:space="preserve">as detailed in </w:t>
      </w:r>
      <w:r w:rsidRPr="001C389A">
        <w:rPr>
          <w:rFonts w:cs="Arial"/>
          <w:bCs/>
          <w:sz w:val="20"/>
          <w:lang w:eastAsia="en-GB"/>
        </w:rPr>
        <w:t>ECP</w:t>
      </w:r>
      <w:r w:rsidR="00A33F90" w:rsidRPr="001C389A">
        <w:rPr>
          <w:rFonts w:cs="Arial"/>
          <w:bCs/>
          <w:sz w:val="20"/>
          <w:lang w:eastAsia="en-GB"/>
        </w:rPr>
        <w:t>.10</w:t>
      </w:r>
      <w:r w:rsidR="00AD5CAF" w:rsidRPr="001C389A">
        <w:rPr>
          <w:rFonts w:cs="Arial"/>
          <w:bCs/>
          <w:sz w:val="20"/>
          <w:lang w:eastAsia="en-GB"/>
        </w:rPr>
        <w:t xml:space="preserve"> or an applicable </w:t>
      </w:r>
      <w:r w:rsidR="00AD5CAF" w:rsidRPr="001C389A">
        <w:rPr>
          <w:rFonts w:cs="Arial"/>
          <w:b/>
          <w:bCs/>
          <w:sz w:val="20"/>
          <w:lang w:eastAsia="en-GB"/>
        </w:rPr>
        <w:t>Equipment Certificate</w:t>
      </w:r>
      <w:r w:rsidR="00AD5CAF" w:rsidRPr="001C389A">
        <w:rPr>
          <w:rFonts w:cs="Arial"/>
          <w:bCs/>
          <w:sz w:val="20"/>
          <w:lang w:eastAsia="en-GB"/>
        </w:rPr>
        <w:t xml:space="preserve"> has been accepted</w:t>
      </w:r>
      <w:r w:rsidR="004B3D8C" w:rsidRPr="001C389A">
        <w:rPr>
          <w:rFonts w:cs="Arial"/>
          <w:b/>
          <w:bCs/>
          <w:i/>
          <w:sz w:val="20"/>
          <w:lang w:eastAsia="en-GB"/>
        </w:rPr>
        <w:t>.</w:t>
      </w:r>
    </w:p>
    <w:p w14:paraId="2C7D3C34" w14:textId="77777777" w:rsidR="00E94D6D" w:rsidRPr="001C389A" w:rsidRDefault="00E94D6D" w:rsidP="00E94D6D">
      <w:pPr>
        <w:ind w:left="1560" w:hanging="1560"/>
        <w:rPr>
          <w:rFonts w:cs="Arial"/>
          <w:sz w:val="20"/>
        </w:rPr>
      </w:pPr>
    </w:p>
    <w:p w14:paraId="5B7B5215" w14:textId="77777777" w:rsidR="00E94D6D" w:rsidRPr="001C389A" w:rsidRDefault="002F5F51" w:rsidP="00F43820">
      <w:pPr>
        <w:ind w:left="1560" w:hanging="1560"/>
        <w:rPr>
          <w:rFonts w:cs="Arial"/>
          <w:sz w:val="20"/>
        </w:rPr>
      </w:pPr>
      <w:r w:rsidRPr="001C389A">
        <w:rPr>
          <w:rFonts w:cs="Arial"/>
          <w:sz w:val="20"/>
        </w:rPr>
        <w:t>ECP</w:t>
      </w:r>
      <w:r w:rsidR="00BA2798" w:rsidRPr="001C389A">
        <w:rPr>
          <w:rFonts w:cs="Arial"/>
          <w:sz w:val="20"/>
        </w:rPr>
        <w:t>.7.2</w:t>
      </w:r>
      <w:r w:rsidR="00E94D6D" w:rsidRPr="001C389A">
        <w:rPr>
          <w:rFonts w:cs="Arial"/>
          <w:sz w:val="20"/>
        </w:rPr>
        <w:t>.</w:t>
      </w:r>
      <w:r w:rsidR="00F43820" w:rsidRPr="001C389A">
        <w:rPr>
          <w:rFonts w:cs="Arial"/>
          <w:sz w:val="20"/>
        </w:rPr>
        <w:t>4</w:t>
      </w:r>
      <w:r w:rsidR="00E94D6D" w:rsidRPr="001C389A">
        <w:rPr>
          <w:rFonts w:cs="Arial"/>
          <w:sz w:val="20"/>
        </w:rPr>
        <w:tab/>
        <w:t xml:space="preserve">In the case of </w:t>
      </w:r>
      <w:r w:rsidR="00E94D6D" w:rsidRPr="001C389A">
        <w:rPr>
          <w:rFonts w:cs="Arial"/>
          <w:b/>
          <w:sz w:val="20"/>
        </w:rPr>
        <w:t xml:space="preserve">Offshore Power Park Modules </w:t>
      </w:r>
      <w:r w:rsidR="00E8301C" w:rsidRPr="001C389A">
        <w:rPr>
          <w:rFonts w:cs="Arial"/>
          <w:sz w:val="20"/>
        </w:rPr>
        <w:t xml:space="preserve">which do not contribute to </w:t>
      </w:r>
      <w:r w:rsidR="00E8301C" w:rsidRPr="001C389A">
        <w:rPr>
          <w:rFonts w:cs="Arial"/>
          <w:b/>
          <w:sz w:val="20"/>
        </w:rPr>
        <w:t xml:space="preserve">Offshore Transmission Licensee Reactive Power </w:t>
      </w:r>
      <w:r w:rsidR="00E8301C" w:rsidRPr="001C389A">
        <w:rPr>
          <w:rFonts w:cs="Arial"/>
          <w:sz w:val="20"/>
        </w:rPr>
        <w:t>capability</w:t>
      </w:r>
      <w:r w:rsidR="00E8301C" w:rsidRPr="001C389A">
        <w:rPr>
          <w:rFonts w:cs="Arial"/>
          <w:b/>
          <w:sz w:val="20"/>
        </w:rPr>
        <w:t xml:space="preserve"> </w:t>
      </w:r>
      <w:r w:rsidR="00E8301C" w:rsidRPr="001C389A">
        <w:rPr>
          <w:rFonts w:cs="Arial"/>
          <w:sz w:val="20"/>
        </w:rPr>
        <w:t xml:space="preserve">as described </w:t>
      </w:r>
      <w:r w:rsidR="00E8301C" w:rsidRPr="001C389A">
        <w:rPr>
          <w:rFonts w:cs="Arial"/>
          <w:sz w:val="20"/>
        </w:rPr>
        <w:lastRenderedPageBreak/>
        <w:t>in</w:t>
      </w:r>
      <w:r w:rsidR="00E8301C" w:rsidRPr="001C389A">
        <w:rPr>
          <w:rFonts w:cs="Arial"/>
          <w:b/>
          <w:sz w:val="20"/>
        </w:rPr>
        <w:t xml:space="preserve"> </w:t>
      </w:r>
      <w:r w:rsidR="00890380" w:rsidRPr="001C389A">
        <w:rPr>
          <w:rFonts w:cs="Arial"/>
          <w:sz w:val="20"/>
        </w:rPr>
        <w:t>ECC.</w:t>
      </w:r>
      <w:r w:rsidR="00E8301C" w:rsidRPr="001C389A">
        <w:rPr>
          <w:rFonts w:cs="Arial"/>
          <w:sz w:val="20"/>
        </w:rPr>
        <w:t>6.3.2</w:t>
      </w:r>
      <w:r w:rsidR="00CB6598" w:rsidRPr="001C389A">
        <w:rPr>
          <w:rFonts w:cs="Arial"/>
          <w:sz w:val="20"/>
        </w:rPr>
        <w:t>.5</w:t>
      </w:r>
      <w:r w:rsidR="00E8301C" w:rsidRPr="001C389A">
        <w:rPr>
          <w:rFonts w:cs="Arial"/>
          <w:sz w:val="20"/>
        </w:rPr>
        <w:t xml:space="preserve"> or </w:t>
      </w:r>
      <w:r w:rsidR="00890380" w:rsidRPr="001C389A">
        <w:rPr>
          <w:rFonts w:cs="Arial"/>
          <w:sz w:val="20"/>
        </w:rPr>
        <w:t>ECC.</w:t>
      </w:r>
      <w:r w:rsidR="00E8301C" w:rsidRPr="001C389A">
        <w:rPr>
          <w:rFonts w:cs="Arial"/>
          <w:sz w:val="20"/>
        </w:rPr>
        <w:t>6.3.2</w:t>
      </w:r>
      <w:r w:rsidR="00CB6598" w:rsidRPr="001C389A">
        <w:rPr>
          <w:rFonts w:cs="Arial"/>
          <w:sz w:val="20"/>
        </w:rPr>
        <w:t>.6</w:t>
      </w:r>
      <w:r w:rsidR="00E8301C" w:rsidRPr="001C389A">
        <w:rPr>
          <w:rFonts w:cs="Arial"/>
          <w:sz w:val="20"/>
        </w:rPr>
        <w:t xml:space="preserve"> or Voltage Control as described in</w:t>
      </w:r>
      <w:r w:rsidR="00E8301C" w:rsidRPr="001C389A">
        <w:rPr>
          <w:rFonts w:cs="Arial"/>
          <w:b/>
          <w:sz w:val="20"/>
        </w:rPr>
        <w:t xml:space="preserve"> </w:t>
      </w:r>
      <w:r w:rsidR="00890380" w:rsidRPr="001C389A">
        <w:rPr>
          <w:rFonts w:cs="Arial"/>
          <w:sz w:val="20"/>
        </w:rPr>
        <w:t>ECC.</w:t>
      </w:r>
      <w:r w:rsidR="00E8301C" w:rsidRPr="001C389A">
        <w:rPr>
          <w:rFonts w:cs="Arial"/>
          <w:sz w:val="20"/>
        </w:rPr>
        <w:t>6.3.8</w:t>
      </w:r>
      <w:r w:rsidR="00CB6598" w:rsidRPr="001C389A">
        <w:rPr>
          <w:rFonts w:cs="Arial"/>
          <w:sz w:val="20"/>
        </w:rPr>
        <w:t>.5</w:t>
      </w:r>
      <w:r w:rsidR="00E8301C" w:rsidRPr="001C389A">
        <w:rPr>
          <w:rFonts w:cs="Arial"/>
          <w:sz w:val="20"/>
        </w:rPr>
        <w:t xml:space="preserve"> </w:t>
      </w:r>
      <w:r w:rsidR="00E94D6D" w:rsidRPr="001C389A">
        <w:rPr>
          <w:rFonts w:cs="Arial"/>
          <w:sz w:val="20"/>
        </w:rPr>
        <w:t xml:space="preserve">the tests outlined in </w:t>
      </w:r>
      <w:r w:rsidRPr="001C389A">
        <w:rPr>
          <w:rFonts w:cs="Arial"/>
          <w:sz w:val="20"/>
        </w:rPr>
        <w:t>ECP</w:t>
      </w:r>
      <w:r w:rsidR="00BA2798" w:rsidRPr="001C389A">
        <w:rPr>
          <w:rFonts w:cs="Arial"/>
          <w:sz w:val="20"/>
        </w:rPr>
        <w:t>.7.2</w:t>
      </w:r>
      <w:r w:rsidR="00A23421" w:rsidRPr="001C389A">
        <w:rPr>
          <w:rFonts w:cs="Arial"/>
          <w:sz w:val="20"/>
        </w:rPr>
        <w:t>.2</w:t>
      </w:r>
      <w:r w:rsidR="00E94D6D" w:rsidRPr="001C389A">
        <w:rPr>
          <w:rFonts w:cs="Arial"/>
          <w:sz w:val="20"/>
        </w:rPr>
        <w:t xml:space="preserve"> (a) and </w:t>
      </w:r>
      <w:r w:rsidRPr="001C389A">
        <w:rPr>
          <w:rFonts w:cs="Arial"/>
          <w:sz w:val="20"/>
        </w:rPr>
        <w:t>ECP</w:t>
      </w:r>
      <w:r w:rsidR="00E94D6D" w:rsidRPr="001C389A">
        <w:rPr>
          <w:rFonts w:cs="Arial"/>
          <w:sz w:val="20"/>
        </w:rPr>
        <w:t>.</w:t>
      </w:r>
      <w:r w:rsidR="00A23421" w:rsidRPr="001C389A">
        <w:rPr>
          <w:rFonts w:cs="Arial"/>
          <w:sz w:val="20"/>
        </w:rPr>
        <w:t>7.</w:t>
      </w:r>
      <w:r w:rsidR="00BA2798" w:rsidRPr="001C389A">
        <w:rPr>
          <w:rFonts w:cs="Arial"/>
          <w:sz w:val="20"/>
        </w:rPr>
        <w:t>2</w:t>
      </w:r>
      <w:r w:rsidR="00A23421" w:rsidRPr="001C389A">
        <w:rPr>
          <w:rFonts w:cs="Arial"/>
          <w:sz w:val="20"/>
        </w:rPr>
        <w:t>.2</w:t>
      </w:r>
      <w:r w:rsidR="00E94D6D" w:rsidRPr="001C389A">
        <w:rPr>
          <w:rFonts w:cs="Arial"/>
          <w:sz w:val="20"/>
        </w:rPr>
        <w:t xml:space="preserve"> (b) are not required. However, the offshore </w:t>
      </w:r>
      <w:r w:rsidR="00BD11E2" w:rsidRPr="001C389A">
        <w:rPr>
          <w:rFonts w:cs="Arial"/>
          <w:b/>
          <w:sz w:val="20"/>
        </w:rPr>
        <w:t>Re</w:t>
      </w:r>
      <w:r w:rsidR="00E94D6D" w:rsidRPr="001C389A">
        <w:rPr>
          <w:rFonts w:cs="Arial"/>
          <w:b/>
          <w:sz w:val="20"/>
        </w:rPr>
        <w:t xml:space="preserve">active </w:t>
      </w:r>
      <w:r w:rsidR="00BD11E2" w:rsidRPr="001C389A">
        <w:rPr>
          <w:rFonts w:cs="Arial"/>
          <w:b/>
          <w:sz w:val="20"/>
        </w:rPr>
        <w:t>P</w:t>
      </w:r>
      <w:r w:rsidR="00E94D6D" w:rsidRPr="001C389A">
        <w:rPr>
          <w:rFonts w:cs="Arial"/>
          <w:b/>
          <w:sz w:val="20"/>
        </w:rPr>
        <w:t>ower</w:t>
      </w:r>
      <w:r w:rsidR="00E94D6D" w:rsidRPr="001C389A">
        <w:rPr>
          <w:rFonts w:cs="Arial"/>
          <w:sz w:val="20"/>
        </w:rPr>
        <w:t xml:space="preserve"> transfer tests outlined in </w:t>
      </w:r>
      <w:r w:rsidR="007E59DD" w:rsidRPr="001C389A">
        <w:rPr>
          <w:rFonts w:cs="Arial"/>
          <w:sz w:val="20"/>
        </w:rPr>
        <w:t>ECP.A.5</w:t>
      </w:r>
      <w:r w:rsidR="00E94D6D" w:rsidRPr="001C389A">
        <w:rPr>
          <w:rFonts w:cs="Arial"/>
          <w:sz w:val="20"/>
        </w:rPr>
        <w:t>.8 shall be completed in their place.</w:t>
      </w:r>
    </w:p>
    <w:p w14:paraId="2508DC80" w14:textId="77777777" w:rsidR="00F43820" w:rsidRPr="001C389A" w:rsidRDefault="00F43820" w:rsidP="00F43820">
      <w:pPr>
        <w:rPr>
          <w:rFonts w:cs="Arial"/>
          <w:sz w:val="20"/>
        </w:rPr>
      </w:pPr>
    </w:p>
    <w:p w14:paraId="5FFFF16A" w14:textId="60C195B6" w:rsidR="00F43820" w:rsidRPr="001C389A" w:rsidRDefault="002F5F51" w:rsidP="00F43820">
      <w:pPr>
        <w:ind w:left="1560" w:hanging="1560"/>
        <w:rPr>
          <w:rFonts w:cs="Arial"/>
          <w:i/>
          <w:sz w:val="20"/>
        </w:rPr>
      </w:pPr>
      <w:bookmarkStart w:id="235" w:name="_DV_C403"/>
      <w:r w:rsidRPr="001C389A">
        <w:rPr>
          <w:rStyle w:val="DeltaViewInsertion"/>
          <w:rFonts w:cs="Arial"/>
          <w:color w:val="auto"/>
          <w:sz w:val="20"/>
          <w:u w:val="none"/>
        </w:rPr>
        <w:t>ECP</w:t>
      </w:r>
      <w:r w:rsidR="00F43820" w:rsidRPr="001C389A">
        <w:rPr>
          <w:rStyle w:val="DeltaViewInsertion"/>
          <w:rFonts w:cs="Arial"/>
          <w:color w:val="auto"/>
          <w:sz w:val="20"/>
          <w:u w:val="none"/>
        </w:rPr>
        <w:t>.7.2.5</w:t>
      </w:r>
      <w:r w:rsidR="00F43820" w:rsidRPr="001C389A">
        <w:rPr>
          <w:rStyle w:val="DeltaViewInsertion"/>
          <w:rFonts w:cs="Arial"/>
          <w:color w:val="auto"/>
          <w:sz w:val="20"/>
          <w:u w:val="none"/>
        </w:rPr>
        <w:tab/>
        <w:t xml:space="preserve">Following completion of each of the tests specified in this </w:t>
      </w:r>
      <w:r w:rsidRPr="001C389A">
        <w:rPr>
          <w:rStyle w:val="DeltaViewInsertion"/>
          <w:rFonts w:cs="Arial"/>
          <w:color w:val="auto"/>
          <w:sz w:val="20"/>
          <w:u w:val="none"/>
        </w:rPr>
        <w:t>ECP</w:t>
      </w:r>
      <w:r w:rsidR="00F43820" w:rsidRPr="001C389A">
        <w:rPr>
          <w:rStyle w:val="DeltaViewInsertion"/>
          <w:rFonts w:cs="Arial"/>
          <w:color w:val="auto"/>
          <w:sz w:val="20"/>
          <w:u w:val="none"/>
        </w:rPr>
        <w:t xml:space="preserve">.7.2, </w:t>
      </w:r>
      <w:r w:rsidR="00072B13">
        <w:rPr>
          <w:rStyle w:val="DeltaViewInsertion"/>
          <w:rFonts w:cs="Arial"/>
          <w:b/>
          <w:color w:val="auto"/>
          <w:sz w:val="20"/>
          <w:u w:val="none"/>
        </w:rPr>
        <w:t>The Company</w:t>
      </w:r>
      <w:r w:rsidR="00F43820" w:rsidRPr="001C389A">
        <w:rPr>
          <w:rStyle w:val="DeltaViewInsertion"/>
          <w:rFonts w:cs="Arial"/>
          <w:color w:val="auto"/>
          <w:sz w:val="20"/>
          <w:u w:val="none"/>
        </w:rPr>
        <w:t xml:space="preserve"> will notify the </w:t>
      </w:r>
      <w:r w:rsidR="00F43820" w:rsidRPr="001C389A">
        <w:rPr>
          <w:rStyle w:val="DeltaViewInsertion"/>
          <w:rFonts w:cs="Arial"/>
          <w:b/>
          <w:color w:val="auto"/>
          <w:sz w:val="20"/>
          <w:u w:val="none"/>
        </w:rPr>
        <w:t>Generator</w:t>
      </w:r>
      <w:r w:rsidR="00F43820"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F43820" w:rsidRPr="001C389A">
        <w:rPr>
          <w:rStyle w:val="DeltaViewInsertion"/>
          <w:rFonts w:cs="Arial"/>
          <w:color w:val="auto"/>
          <w:sz w:val="20"/>
          <w:u w:val="none"/>
        </w:rPr>
        <w:t xml:space="preserve"> whether, in the opinion of </w:t>
      </w:r>
      <w:r w:rsidR="00072B13">
        <w:rPr>
          <w:rStyle w:val="DeltaViewInsertion"/>
          <w:rFonts w:cs="Arial"/>
          <w:b/>
          <w:color w:val="auto"/>
          <w:sz w:val="20"/>
          <w:u w:val="none"/>
        </w:rPr>
        <w:t>The Company</w:t>
      </w:r>
      <w:r w:rsidR="00F43820" w:rsidRPr="001C389A">
        <w:rPr>
          <w:rStyle w:val="DeltaViewInsertion"/>
          <w:rFonts w:cs="Arial"/>
          <w:color w:val="auto"/>
          <w:sz w:val="20"/>
          <w:u w:val="none"/>
        </w:rPr>
        <w:t xml:space="preserve">, the results demonstrate compliance with the relevant </w:t>
      </w:r>
      <w:r w:rsidR="00F43820" w:rsidRPr="001C389A">
        <w:rPr>
          <w:rStyle w:val="DeltaViewInsertion"/>
          <w:rFonts w:cs="Arial"/>
          <w:b/>
          <w:color w:val="auto"/>
          <w:sz w:val="20"/>
          <w:u w:val="none"/>
        </w:rPr>
        <w:t>Grid Code</w:t>
      </w:r>
      <w:r w:rsidR="00F43820" w:rsidRPr="001C389A">
        <w:rPr>
          <w:rStyle w:val="DeltaViewInsertion"/>
          <w:rFonts w:cs="Arial"/>
          <w:color w:val="auto"/>
          <w:sz w:val="20"/>
          <w:u w:val="none"/>
        </w:rPr>
        <w:t xml:space="preserve"> conditions.  </w:t>
      </w:r>
      <w:bookmarkEnd w:id="235"/>
    </w:p>
    <w:p w14:paraId="78DD6451" w14:textId="77777777" w:rsidR="00AF3F4A" w:rsidRPr="001C389A" w:rsidRDefault="00AF3F4A" w:rsidP="000C41A7">
      <w:pPr>
        <w:tabs>
          <w:tab w:val="left" w:pos="2286"/>
          <w:tab w:val="left" w:pos="2736"/>
          <w:tab w:val="left" w:pos="3600"/>
          <w:tab w:val="left" w:pos="4608"/>
          <w:tab w:val="left" w:pos="5904"/>
        </w:tabs>
        <w:rPr>
          <w:rFonts w:cs="Arial"/>
          <w:sz w:val="20"/>
        </w:rPr>
      </w:pPr>
    </w:p>
    <w:p w14:paraId="605E7E72" w14:textId="77777777" w:rsidR="00F43820" w:rsidRPr="001C389A" w:rsidRDefault="002F5F51" w:rsidP="00F43820">
      <w:pPr>
        <w:ind w:left="1560" w:hanging="1560"/>
        <w:rPr>
          <w:rFonts w:cs="Arial"/>
          <w:sz w:val="20"/>
        </w:rPr>
      </w:pPr>
      <w:bookmarkStart w:id="236" w:name="_DV_C404"/>
      <w:bookmarkStart w:id="237" w:name="_DV_C388"/>
      <w:r w:rsidRPr="001C389A">
        <w:rPr>
          <w:rStyle w:val="DeltaViewInsertion"/>
          <w:rFonts w:cs="Arial"/>
          <w:color w:val="auto"/>
          <w:sz w:val="20"/>
          <w:u w:val="none"/>
        </w:rPr>
        <w:t>ECP</w:t>
      </w:r>
      <w:r w:rsidR="00F43820" w:rsidRPr="001C389A">
        <w:rPr>
          <w:rStyle w:val="DeltaViewInsertion"/>
          <w:rFonts w:cs="Arial"/>
          <w:color w:val="auto"/>
          <w:sz w:val="20"/>
          <w:u w:val="none"/>
        </w:rPr>
        <w:t>.7.2.6</w:t>
      </w:r>
      <w:r w:rsidR="00F43820" w:rsidRPr="001C389A">
        <w:rPr>
          <w:rStyle w:val="DeltaViewInsertion"/>
          <w:rFonts w:cs="Arial"/>
          <w:color w:val="auto"/>
          <w:sz w:val="20"/>
          <w:u w:val="none"/>
        </w:rPr>
        <w:tab/>
        <w:t xml:space="preserve">The </w:t>
      </w:r>
      <w:r w:rsidR="00F43820" w:rsidRPr="001C389A">
        <w:rPr>
          <w:rStyle w:val="DeltaViewInsertion"/>
          <w:rFonts w:cs="Arial"/>
          <w:b/>
          <w:color w:val="auto"/>
          <w:sz w:val="20"/>
          <w:u w:val="none"/>
        </w:rPr>
        <w:t>Generator</w:t>
      </w:r>
      <w:r w:rsidR="00F43820"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F43820" w:rsidRPr="001C389A">
        <w:rPr>
          <w:rStyle w:val="DeltaViewInsertion"/>
          <w:rFonts w:cs="Arial"/>
          <w:color w:val="auto"/>
          <w:sz w:val="20"/>
          <w:u w:val="none"/>
        </w:rPr>
        <w:t xml:space="preserve"> is responsible for carrying out the tests and retains the responsibility for safety and personnel during the test.</w:t>
      </w:r>
      <w:bookmarkEnd w:id="236"/>
    </w:p>
    <w:p w14:paraId="2425C18B" w14:textId="77777777" w:rsidR="00F43820" w:rsidRPr="001C389A" w:rsidRDefault="00F43820" w:rsidP="00F43820">
      <w:pPr>
        <w:ind w:left="1560" w:hanging="1560"/>
        <w:rPr>
          <w:rFonts w:cs="Arial"/>
          <w:sz w:val="20"/>
        </w:rPr>
      </w:pPr>
    </w:p>
    <w:p w14:paraId="577EBB13" w14:textId="77777777" w:rsidR="00AF3F4A" w:rsidRPr="001C389A" w:rsidRDefault="002F5F51" w:rsidP="00AF3F4A">
      <w:pPr>
        <w:tabs>
          <w:tab w:val="left" w:pos="1566"/>
          <w:tab w:val="left" w:pos="2286"/>
          <w:tab w:val="left" w:pos="2736"/>
          <w:tab w:val="left" w:pos="3600"/>
          <w:tab w:val="left" w:pos="4608"/>
          <w:tab w:val="left" w:pos="5904"/>
        </w:tabs>
        <w:ind w:left="1566" w:hanging="1566"/>
        <w:rPr>
          <w:rFonts w:cs="Arial"/>
          <w:sz w:val="20"/>
        </w:rPr>
      </w:pPr>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AF3F4A" w:rsidRPr="001C389A">
        <w:rPr>
          <w:rStyle w:val="DeltaViewInsertion"/>
          <w:rFonts w:cs="Arial"/>
          <w:color w:val="auto"/>
          <w:sz w:val="20"/>
          <w:u w:val="none"/>
        </w:rPr>
        <w:tab/>
        <w:t xml:space="preserve">Items for submission prior to issue of the </w:t>
      </w:r>
      <w:r w:rsidR="00AF3F4A" w:rsidRPr="001C389A">
        <w:rPr>
          <w:rStyle w:val="DeltaViewInsertion"/>
          <w:rFonts w:cs="Arial"/>
          <w:b/>
          <w:color w:val="auto"/>
          <w:sz w:val="20"/>
          <w:u w:val="none"/>
        </w:rPr>
        <w:t>Final Operational Notification</w:t>
      </w:r>
      <w:bookmarkEnd w:id="237"/>
    </w:p>
    <w:p w14:paraId="33DBAFFB" w14:textId="77777777" w:rsidR="00AF3F4A" w:rsidRPr="001C389A" w:rsidRDefault="00AF3F4A" w:rsidP="00AF3F4A">
      <w:pPr>
        <w:tabs>
          <w:tab w:val="left" w:pos="1566"/>
          <w:tab w:val="left" w:pos="2286"/>
          <w:tab w:val="left" w:pos="2736"/>
          <w:tab w:val="left" w:pos="3600"/>
          <w:tab w:val="left" w:pos="4608"/>
          <w:tab w:val="left" w:pos="5904"/>
        </w:tabs>
        <w:rPr>
          <w:rFonts w:cs="Arial"/>
          <w:sz w:val="20"/>
        </w:rPr>
      </w:pPr>
    </w:p>
    <w:p w14:paraId="0DFAEF20" w14:textId="75D3FC0A" w:rsidR="00AF3F4A" w:rsidRPr="001C389A" w:rsidRDefault="002F5F51" w:rsidP="00AF3F4A">
      <w:pPr>
        <w:tabs>
          <w:tab w:val="left" w:pos="1566"/>
          <w:tab w:val="left" w:pos="2286"/>
          <w:tab w:val="left" w:pos="2736"/>
          <w:tab w:val="left" w:pos="3600"/>
          <w:tab w:val="left" w:pos="4608"/>
          <w:tab w:val="left" w:pos="5904"/>
        </w:tabs>
        <w:ind w:left="1566" w:hanging="1566"/>
        <w:rPr>
          <w:rFonts w:cs="Arial"/>
          <w:b/>
          <w:sz w:val="20"/>
        </w:rPr>
      </w:pPr>
      <w:bookmarkStart w:id="238" w:name="_DV_C389"/>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5A107E" w:rsidRPr="001C389A">
        <w:rPr>
          <w:rStyle w:val="DeltaViewInsertion"/>
          <w:rFonts w:cs="Arial"/>
          <w:color w:val="auto"/>
          <w:sz w:val="20"/>
          <w:u w:val="none"/>
        </w:rPr>
        <w:t>.</w:t>
      </w:r>
      <w:r w:rsidR="00AF3F4A" w:rsidRPr="001C389A">
        <w:rPr>
          <w:rStyle w:val="DeltaViewInsertion"/>
          <w:rFonts w:cs="Arial"/>
          <w:color w:val="auto"/>
          <w:sz w:val="20"/>
          <w:u w:val="none"/>
        </w:rPr>
        <w:t>1</w:t>
      </w:r>
      <w:r w:rsidR="00AF3F4A" w:rsidRPr="001C389A">
        <w:rPr>
          <w:rStyle w:val="DeltaViewInsertion"/>
          <w:rFonts w:cs="Arial"/>
          <w:color w:val="auto"/>
          <w:sz w:val="20"/>
          <w:u w:val="none"/>
        </w:rPr>
        <w:tab/>
        <w:t xml:space="preserve">Prior to the issue of a </w:t>
      </w:r>
      <w:r w:rsidR="00AF3F4A" w:rsidRPr="001C389A">
        <w:rPr>
          <w:rStyle w:val="DeltaViewInsertion"/>
          <w:rFonts w:cs="Arial"/>
          <w:b/>
          <w:color w:val="auto"/>
          <w:sz w:val="20"/>
          <w:u w:val="none"/>
        </w:rPr>
        <w:t xml:space="preserve">Final Operational Notification </w:t>
      </w:r>
      <w:r w:rsidR="00AF3F4A" w:rsidRPr="001C389A">
        <w:rPr>
          <w:rStyle w:val="DeltaViewInsertion"/>
          <w:rFonts w:cs="Arial"/>
          <w:color w:val="auto"/>
          <w:sz w:val="20"/>
          <w:u w:val="none"/>
        </w:rPr>
        <w:t xml:space="preserve">the </w:t>
      </w:r>
      <w:r w:rsidR="00AF3F4A" w:rsidRPr="001C389A">
        <w:rPr>
          <w:rStyle w:val="DeltaViewInsertion"/>
          <w:rFonts w:cs="Arial"/>
          <w:b/>
          <w:color w:val="auto"/>
          <w:sz w:val="20"/>
          <w:u w:val="none"/>
        </w:rPr>
        <w:t>Generator</w:t>
      </w:r>
      <w:r w:rsidR="00AF3F4A"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AF3F4A" w:rsidRPr="001C389A">
        <w:rPr>
          <w:rStyle w:val="DeltaViewInsertion"/>
          <w:rFonts w:cs="Arial"/>
          <w:color w:val="auto"/>
          <w:sz w:val="20"/>
          <w:u w:val="none"/>
        </w:rPr>
        <w:t xml:space="preserve"> must submit to</w:t>
      </w:r>
      <w:r w:rsidR="00AF3F4A"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F3F4A" w:rsidRPr="001C389A">
        <w:rPr>
          <w:rStyle w:val="DeltaViewInsertion"/>
          <w:rFonts w:cs="Arial"/>
          <w:b/>
          <w:color w:val="auto"/>
          <w:sz w:val="20"/>
          <w:u w:val="none"/>
        </w:rPr>
        <w:t xml:space="preserve"> </w:t>
      </w:r>
      <w:r w:rsidR="00AF3F4A" w:rsidRPr="001C389A">
        <w:rPr>
          <w:rStyle w:val="DeltaViewInsertion"/>
          <w:rFonts w:cs="Arial"/>
          <w:color w:val="auto"/>
          <w:sz w:val="20"/>
          <w:u w:val="none"/>
        </w:rPr>
        <w:t>to</w:t>
      </w:r>
      <w:r w:rsidR="00AF3F4A"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AF3F4A" w:rsidRPr="001C389A">
        <w:rPr>
          <w:rStyle w:val="DeltaViewInsertion"/>
          <w:rFonts w:cs="Arial"/>
          <w:b/>
          <w:color w:val="auto"/>
          <w:sz w:val="20"/>
          <w:u w:val="none"/>
        </w:rPr>
        <w:t xml:space="preserve">’s </w:t>
      </w:r>
      <w:r w:rsidR="00AF3F4A" w:rsidRPr="001C389A">
        <w:rPr>
          <w:rStyle w:val="DeltaViewInsertion"/>
          <w:rFonts w:cs="Arial"/>
          <w:color w:val="auto"/>
          <w:sz w:val="20"/>
          <w:u w:val="none"/>
        </w:rPr>
        <w:t>satisfaction:</w:t>
      </w:r>
      <w:bookmarkEnd w:id="238"/>
    </w:p>
    <w:p w14:paraId="6EB46847" w14:textId="77777777" w:rsidR="00AF3F4A" w:rsidRPr="001C389A" w:rsidRDefault="00AF3F4A" w:rsidP="00AF3F4A">
      <w:pPr>
        <w:tabs>
          <w:tab w:val="left" w:pos="1566"/>
          <w:tab w:val="left" w:pos="2286"/>
          <w:tab w:val="left" w:pos="2736"/>
          <w:tab w:val="left" w:pos="3600"/>
          <w:tab w:val="left" w:pos="4608"/>
          <w:tab w:val="left" w:pos="5904"/>
        </w:tabs>
        <w:ind w:left="1566" w:hanging="1566"/>
        <w:rPr>
          <w:rFonts w:cs="Arial"/>
          <w:sz w:val="20"/>
        </w:rPr>
      </w:pPr>
    </w:p>
    <w:p w14:paraId="1A115AD7" w14:textId="77777777" w:rsidR="00AF3F4A" w:rsidRPr="001C389A" w:rsidRDefault="00AF3F4A" w:rsidP="00AF3F4A">
      <w:pPr>
        <w:tabs>
          <w:tab w:val="left" w:pos="2340"/>
          <w:tab w:val="left" w:pos="2736"/>
          <w:tab w:val="left" w:pos="3600"/>
          <w:tab w:val="left" w:pos="4608"/>
          <w:tab w:val="left" w:pos="5904"/>
        </w:tabs>
        <w:ind w:left="2340" w:hanging="780"/>
        <w:rPr>
          <w:rFonts w:cs="Arial"/>
          <w:sz w:val="20"/>
        </w:rPr>
      </w:pPr>
      <w:bookmarkStart w:id="239" w:name="_DV_C390"/>
      <w:r w:rsidRPr="001C389A">
        <w:rPr>
          <w:rStyle w:val="DeltaViewInsertion"/>
          <w:rFonts w:cs="Arial"/>
          <w:color w:val="auto"/>
          <w:sz w:val="20"/>
          <w:u w:val="none"/>
        </w:rPr>
        <w:t>(a)</w:t>
      </w:r>
      <w:r w:rsidRPr="001C389A">
        <w:rPr>
          <w:rStyle w:val="DeltaViewInsertion"/>
          <w:rFonts w:cs="Arial"/>
          <w:color w:val="auto"/>
          <w:sz w:val="20"/>
          <w:u w:val="none"/>
        </w:rPr>
        <w:tab/>
        <w:t xml:space="preserve">updated </w:t>
      </w:r>
      <w:r w:rsidRPr="001C389A">
        <w:rPr>
          <w:rStyle w:val="DeltaViewInsertion"/>
          <w:rFonts w:cs="Arial"/>
          <w:b/>
          <w:color w:val="auto"/>
          <w:sz w:val="20"/>
          <w:u w:val="none"/>
        </w:rPr>
        <w:t>Planning Code</w:t>
      </w:r>
      <w:r w:rsidRPr="001C389A">
        <w:rPr>
          <w:rStyle w:val="DeltaViewInsertion"/>
          <w:rFonts w:cs="Arial"/>
          <w:color w:val="auto"/>
          <w:sz w:val="20"/>
          <w:u w:val="none"/>
        </w:rPr>
        <w:t xml:space="preserve"> data (both </w:t>
      </w:r>
      <w:r w:rsidRPr="001C389A">
        <w:rPr>
          <w:rStyle w:val="DeltaViewInsertion"/>
          <w:rFonts w:cs="Arial"/>
          <w:b/>
          <w:color w:val="auto"/>
          <w:sz w:val="20"/>
          <w:u w:val="none"/>
        </w:rPr>
        <w:t>Standard Planning Data</w:t>
      </w:r>
      <w:r w:rsidRPr="001C389A">
        <w:rPr>
          <w:rStyle w:val="DeltaViewInsertion"/>
          <w:rFonts w:cs="Arial"/>
          <w:color w:val="auto"/>
          <w:sz w:val="20"/>
          <w:u w:val="none"/>
        </w:rPr>
        <w:t xml:space="preserve"> and </w:t>
      </w:r>
      <w:r w:rsidRPr="001C389A">
        <w:rPr>
          <w:rStyle w:val="DeltaViewInsertion"/>
          <w:rFonts w:cs="Arial"/>
          <w:b/>
          <w:color w:val="auto"/>
          <w:sz w:val="20"/>
          <w:u w:val="none"/>
        </w:rPr>
        <w:t>Detailed</w:t>
      </w:r>
      <w:r w:rsidRPr="001C389A">
        <w:rPr>
          <w:rStyle w:val="DeltaViewInsertion"/>
          <w:rFonts w:cs="Arial"/>
          <w:color w:val="auto"/>
          <w:sz w:val="20"/>
          <w:u w:val="none"/>
        </w:rPr>
        <w:t xml:space="preserve"> </w:t>
      </w:r>
      <w:r w:rsidRPr="001C389A">
        <w:rPr>
          <w:rStyle w:val="DeltaViewInsertion"/>
          <w:rFonts w:cs="Arial"/>
          <w:b/>
          <w:color w:val="auto"/>
          <w:sz w:val="20"/>
          <w:u w:val="none"/>
        </w:rPr>
        <w:t>Planning Data</w:t>
      </w:r>
      <w:r w:rsidRPr="001C389A">
        <w:rPr>
          <w:rStyle w:val="DeltaViewInsertion"/>
          <w:rFonts w:cs="Arial"/>
          <w:color w:val="auto"/>
          <w:sz w:val="20"/>
          <w:u w:val="none"/>
        </w:rPr>
        <w:t>), with validated actual values and updated estimates for the future including</w:t>
      </w:r>
      <w:r w:rsidRPr="001C389A">
        <w:rPr>
          <w:rStyle w:val="DeltaViewInsertion"/>
          <w:rFonts w:cs="Arial"/>
          <w:b/>
          <w:color w:val="auto"/>
          <w:sz w:val="20"/>
          <w:u w:val="none"/>
        </w:rPr>
        <w:t xml:space="preserve"> Forecast Data</w:t>
      </w:r>
      <w:r w:rsidRPr="001C389A">
        <w:rPr>
          <w:rStyle w:val="DeltaViewInsertion"/>
          <w:rFonts w:cs="Arial"/>
          <w:color w:val="auto"/>
          <w:sz w:val="20"/>
          <w:u w:val="none"/>
        </w:rPr>
        <w:t xml:space="preserve"> items such as </w:t>
      </w:r>
      <w:r w:rsidRPr="001C389A">
        <w:rPr>
          <w:rStyle w:val="DeltaViewInsertion"/>
          <w:rFonts w:cs="Arial"/>
          <w:b/>
          <w:color w:val="auto"/>
          <w:sz w:val="20"/>
          <w:u w:val="none"/>
        </w:rPr>
        <w:t>Demand</w:t>
      </w:r>
      <w:r w:rsidRPr="001C389A">
        <w:rPr>
          <w:rStyle w:val="DeltaViewInsertion"/>
          <w:rFonts w:cs="Arial"/>
          <w:color w:val="auto"/>
          <w:sz w:val="20"/>
          <w:u w:val="none"/>
        </w:rPr>
        <w:t xml:space="preserve">; </w:t>
      </w:r>
      <w:bookmarkEnd w:id="239"/>
    </w:p>
    <w:p w14:paraId="26D6A513" w14:textId="77777777" w:rsidR="00AF3F4A" w:rsidRPr="001C389A" w:rsidRDefault="00AF3F4A" w:rsidP="00AF3F4A">
      <w:pPr>
        <w:tabs>
          <w:tab w:val="left" w:pos="1980"/>
          <w:tab w:val="left" w:pos="2286"/>
          <w:tab w:val="left" w:pos="2736"/>
          <w:tab w:val="left" w:pos="3600"/>
          <w:tab w:val="left" w:pos="4608"/>
          <w:tab w:val="left" w:pos="5904"/>
        </w:tabs>
        <w:ind w:left="1980" w:hanging="420"/>
        <w:rPr>
          <w:rFonts w:cs="Arial"/>
          <w:sz w:val="20"/>
        </w:rPr>
      </w:pPr>
    </w:p>
    <w:p w14:paraId="1387A1DF" w14:textId="77777777" w:rsidR="00AF3F4A" w:rsidRPr="001C389A" w:rsidRDefault="00AF3F4A" w:rsidP="00AF3F4A">
      <w:pPr>
        <w:tabs>
          <w:tab w:val="left" w:pos="2286"/>
          <w:tab w:val="left" w:pos="2340"/>
          <w:tab w:val="left" w:pos="2736"/>
          <w:tab w:val="left" w:pos="3600"/>
          <w:tab w:val="left" w:pos="4608"/>
          <w:tab w:val="left" w:pos="5904"/>
        </w:tabs>
        <w:ind w:left="2340" w:hanging="780"/>
        <w:rPr>
          <w:rFonts w:cs="Arial"/>
          <w:sz w:val="20"/>
        </w:rPr>
      </w:pPr>
      <w:bookmarkStart w:id="240" w:name="_DV_C391"/>
      <w:r w:rsidRPr="001C389A">
        <w:rPr>
          <w:rStyle w:val="DeltaViewInsertion"/>
          <w:rFonts w:cs="Arial"/>
          <w:color w:val="auto"/>
          <w:sz w:val="20"/>
          <w:u w:val="none"/>
        </w:rPr>
        <w:t>(b)</w:t>
      </w:r>
      <w:r w:rsidRPr="001C389A">
        <w:rPr>
          <w:rStyle w:val="DeltaViewInsertion"/>
          <w:rFonts w:cs="Arial"/>
          <w:color w:val="auto"/>
          <w:sz w:val="20"/>
          <w:u w:val="none"/>
        </w:rPr>
        <w:tab/>
      </w:r>
      <w:r w:rsidRPr="001C389A">
        <w:rPr>
          <w:rStyle w:val="DeltaViewInsertion"/>
          <w:rFonts w:cs="Arial"/>
          <w:color w:val="auto"/>
          <w:sz w:val="20"/>
          <w:u w:val="none"/>
        </w:rPr>
        <w:tab/>
        <w:t xml:space="preserve">any items required by </w:t>
      </w:r>
      <w:r w:rsidR="002F5F51" w:rsidRPr="001C389A">
        <w:rPr>
          <w:rStyle w:val="DeltaViewInsertion"/>
          <w:rFonts w:cs="Arial"/>
          <w:color w:val="auto"/>
          <w:sz w:val="20"/>
          <w:u w:val="none"/>
        </w:rPr>
        <w:t>ECP</w:t>
      </w:r>
      <w:r w:rsidRPr="001C389A">
        <w:rPr>
          <w:rStyle w:val="DeltaViewInsertion"/>
          <w:rFonts w:cs="Arial"/>
          <w:color w:val="auto"/>
          <w:sz w:val="20"/>
          <w:u w:val="none"/>
        </w:rPr>
        <w:t>.</w:t>
      </w:r>
      <w:r w:rsidR="004D05A1" w:rsidRPr="001C389A">
        <w:rPr>
          <w:rStyle w:val="DeltaViewInsertion"/>
          <w:rFonts w:cs="Arial"/>
          <w:color w:val="auto"/>
          <w:sz w:val="20"/>
          <w:u w:val="none"/>
        </w:rPr>
        <w:t>5</w:t>
      </w:r>
      <w:r w:rsidRPr="001C389A">
        <w:rPr>
          <w:rStyle w:val="DeltaViewInsertion"/>
          <w:rFonts w:cs="Arial"/>
          <w:color w:val="auto"/>
          <w:sz w:val="20"/>
          <w:u w:val="none"/>
        </w:rPr>
        <w:t xml:space="preserve">.2 and </w:t>
      </w:r>
      <w:r w:rsidR="002F5F51" w:rsidRPr="001C389A">
        <w:rPr>
          <w:rStyle w:val="DeltaViewInsertion"/>
          <w:rFonts w:cs="Arial"/>
          <w:color w:val="auto"/>
          <w:sz w:val="20"/>
          <w:u w:val="none"/>
        </w:rPr>
        <w:t>ECP</w:t>
      </w:r>
      <w:r w:rsidRPr="001C389A">
        <w:rPr>
          <w:rStyle w:val="DeltaViewInsertion"/>
          <w:rFonts w:cs="Arial"/>
          <w:color w:val="auto"/>
          <w:sz w:val="20"/>
          <w:u w:val="none"/>
        </w:rPr>
        <w:t>.</w:t>
      </w:r>
      <w:r w:rsidR="004D05A1" w:rsidRPr="001C389A">
        <w:rPr>
          <w:rStyle w:val="DeltaViewInsertion"/>
          <w:rFonts w:cs="Arial"/>
          <w:color w:val="auto"/>
          <w:sz w:val="20"/>
          <w:u w:val="none"/>
        </w:rPr>
        <w:t>6</w:t>
      </w:r>
      <w:r w:rsidRPr="001C389A">
        <w:rPr>
          <w:rStyle w:val="DeltaViewInsertion"/>
          <w:rFonts w:cs="Arial"/>
          <w:color w:val="auto"/>
          <w:sz w:val="20"/>
          <w:u w:val="none"/>
        </w:rPr>
        <w:t>.</w:t>
      </w:r>
      <w:r w:rsidR="00492C6C" w:rsidRPr="001C389A">
        <w:rPr>
          <w:rStyle w:val="DeltaViewInsertion"/>
          <w:rFonts w:cs="Arial"/>
          <w:color w:val="auto"/>
          <w:sz w:val="20"/>
          <w:u w:val="none"/>
        </w:rPr>
        <w:t>2.</w:t>
      </w:r>
      <w:r w:rsidRPr="001C389A">
        <w:rPr>
          <w:rStyle w:val="DeltaViewInsertion"/>
          <w:rFonts w:cs="Arial"/>
          <w:color w:val="auto"/>
          <w:sz w:val="20"/>
          <w:u w:val="none"/>
        </w:rPr>
        <w:t>3</w:t>
      </w:r>
      <w:r w:rsidR="00E30D18" w:rsidRPr="001C389A">
        <w:rPr>
          <w:rStyle w:val="DeltaViewInsertion"/>
          <w:rFonts w:cs="Arial"/>
          <w:color w:val="auto"/>
          <w:sz w:val="20"/>
          <w:u w:val="none"/>
        </w:rPr>
        <w:t xml:space="preserve"> or ECP.6.</w:t>
      </w:r>
      <w:r w:rsidR="00492C6C" w:rsidRPr="001C389A">
        <w:rPr>
          <w:rStyle w:val="DeltaViewInsertion"/>
          <w:rFonts w:cs="Arial"/>
          <w:color w:val="auto"/>
          <w:sz w:val="20"/>
          <w:u w:val="none"/>
        </w:rPr>
        <w:t>3.</w:t>
      </w:r>
      <w:r w:rsidR="00E30D18" w:rsidRPr="001C389A">
        <w:rPr>
          <w:rStyle w:val="DeltaViewInsertion"/>
          <w:rFonts w:cs="Arial"/>
          <w:color w:val="auto"/>
          <w:sz w:val="20"/>
          <w:u w:val="none"/>
        </w:rPr>
        <w:t>3 as applicable</w:t>
      </w:r>
      <w:r w:rsidRPr="001C389A">
        <w:rPr>
          <w:rStyle w:val="DeltaViewInsertion"/>
          <w:rFonts w:cs="Arial"/>
          <w:color w:val="auto"/>
          <w:sz w:val="20"/>
          <w:u w:val="none"/>
        </w:rPr>
        <w:t xml:space="preserve">, updated by the </w:t>
      </w:r>
      <w:r w:rsidR="00D91CD5" w:rsidRPr="001C389A">
        <w:rPr>
          <w:rStyle w:val="DeltaViewInsertion"/>
          <w:rFonts w:cs="Arial"/>
          <w:b/>
          <w:color w:val="auto"/>
          <w:sz w:val="20"/>
          <w:u w:val="none"/>
        </w:rPr>
        <w:t>EU Code User</w:t>
      </w:r>
      <w:r w:rsidRPr="001C389A">
        <w:rPr>
          <w:rStyle w:val="DeltaViewInsertion"/>
          <w:rFonts w:cs="Arial"/>
          <w:color w:val="auto"/>
          <w:sz w:val="20"/>
          <w:u w:val="none"/>
        </w:rPr>
        <w:t xml:space="preserve"> as necessary;</w:t>
      </w:r>
      <w:bookmarkEnd w:id="240"/>
    </w:p>
    <w:p w14:paraId="5559A4ED" w14:textId="77777777" w:rsidR="00AF3F4A" w:rsidRPr="001C389A" w:rsidRDefault="00AF3F4A" w:rsidP="00AF3F4A">
      <w:pPr>
        <w:rPr>
          <w:rFonts w:cs="Arial"/>
          <w:sz w:val="20"/>
        </w:rPr>
      </w:pPr>
    </w:p>
    <w:p w14:paraId="6B190BC9" w14:textId="0DE721A1" w:rsidR="007F3BD1" w:rsidRPr="001C389A" w:rsidRDefault="00AF3F4A" w:rsidP="00AF3F4A">
      <w:pPr>
        <w:ind w:left="2340" w:hanging="780"/>
        <w:rPr>
          <w:rStyle w:val="DeltaViewInsertion"/>
          <w:rFonts w:cs="Arial"/>
          <w:color w:val="auto"/>
          <w:sz w:val="20"/>
          <w:u w:val="none"/>
        </w:rPr>
      </w:pPr>
      <w:bookmarkStart w:id="241" w:name="_DV_C392"/>
      <w:r w:rsidRPr="001C389A">
        <w:rPr>
          <w:rStyle w:val="DeltaViewInsertion"/>
          <w:rFonts w:cs="Arial"/>
          <w:color w:val="auto"/>
          <w:sz w:val="20"/>
          <w:u w:val="none"/>
        </w:rPr>
        <w:t>(c)</w:t>
      </w:r>
      <w:r w:rsidRPr="001C389A">
        <w:rPr>
          <w:rStyle w:val="DeltaViewInsertion"/>
          <w:rFonts w:cs="Arial"/>
          <w:color w:val="auto"/>
          <w:sz w:val="20"/>
          <w:u w:val="none"/>
        </w:rPr>
        <w:tab/>
        <w:t xml:space="preserve">evidence to </w:t>
      </w:r>
      <w:r w:rsidR="00072B13">
        <w:rPr>
          <w:rStyle w:val="DeltaViewInsertion"/>
          <w:rFonts w:cs="Arial"/>
          <w:b/>
          <w:color w:val="auto"/>
          <w:sz w:val="20"/>
          <w:u w:val="none"/>
        </w:rPr>
        <w:t>The Company</w:t>
      </w:r>
      <w:r w:rsidRPr="001C389A">
        <w:rPr>
          <w:rStyle w:val="DeltaViewInsertion"/>
          <w:rFonts w:cs="Arial"/>
          <w:b/>
          <w:color w:val="auto"/>
          <w:sz w:val="20"/>
          <w:u w:val="none"/>
        </w:rPr>
        <w:t>’s</w:t>
      </w:r>
      <w:r w:rsidRPr="001C389A">
        <w:rPr>
          <w:rStyle w:val="DeltaViewInsertion"/>
          <w:rFonts w:cs="Arial"/>
          <w:color w:val="auto"/>
          <w:sz w:val="20"/>
          <w:u w:val="none"/>
        </w:rPr>
        <w:t xml:space="preserve"> satisfaction that de</w:t>
      </w:r>
      <w:r w:rsidR="00246690" w:rsidRPr="001C389A">
        <w:rPr>
          <w:rStyle w:val="DeltaViewInsertion"/>
          <w:rFonts w:cs="Arial"/>
          <w:color w:val="auto"/>
          <w:sz w:val="20"/>
          <w:u w:val="none"/>
        </w:rPr>
        <w:t xml:space="preserve">monstrates that the controller </w:t>
      </w:r>
      <w:r w:rsidRPr="001C389A">
        <w:rPr>
          <w:rStyle w:val="DeltaViewInsertion"/>
          <w:rFonts w:cs="Arial"/>
          <w:color w:val="auto"/>
          <w:sz w:val="20"/>
          <w:u w:val="none"/>
        </w:rPr>
        <w:t xml:space="preserve">models and/or parameters (as required under PC.A.5.3.2(c) option 2, PC.A.5.3.2(d) option 2, PC.A.5.4.2, and/or PC.A.5.4.3.2)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provide a reasonable representation of the behaviour of the </w:t>
      </w:r>
      <w:r w:rsidR="00D91CD5" w:rsidRPr="001C389A">
        <w:rPr>
          <w:rStyle w:val="DeltaViewInsertion"/>
          <w:rFonts w:cs="Arial"/>
          <w:b/>
          <w:color w:val="auto"/>
          <w:sz w:val="20"/>
          <w:u w:val="none"/>
        </w:rPr>
        <w:t>EU Code User</w:t>
      </w:r>
      <w:r w:rsidRPr="001C389A">
        <w:rPr>
          <w:rStyle w:val="DeltaViewInsertion"/>
          <w:rFonts w:cs="Arial"/>
          <w:b/>
          <w:color w:val="auto"/>
          <w:sz w:val="20"/>
          <w:u w:val="none"/>
        </w:rPr>
        <w:t xml:space="preserve">’s Plant </w:t>
      </w:r>
      <w:r w:rsidRPr="001C389A">
        <w:rPr>
          <w:rStyle w:val="DeltaViewInsertion"/>
          <w:rFonts w:cs="Arial"/>
          <w:color w:val="auto"/>
          <w:sz w:val="20"/>
          <w:u w:val="none"/>
        </w:rPr>
        <w:t xml:space="preserve">and </w:t>
      </w:r>
      <w:r w:rsidRPr="001C389A">
        <w:rPr>
          <w:rStyle w:val="DeltaViewInsertion"/>
          <w:rFonts w:cs="Arial"/>
          <w:b/>
          <w:color w:val="auto"/>
          <w:sz w:val="20"/>
          <w:u w:val="none"/>
        </w:rPr>
        <w:t>Apparatus</w:t>
      </w:r>
      <w:r w:rsidR="004B3FD4" w:rsidRPr="001C389A">
        <w:rPr>
          <w:rStyle w:val="DeltaViewInsertion"/>
          <w:rFonts w:cs="Arial"/>
          <w:color w:val="auto"/>
          <w:sz w:val="20"/>
          <w:u w:val="none"/>
        </w:rPr>
        <w:t xml:space="preserve"> and</w:t>
      </w:r>
      <w:r w:rsidR="004B3FD4" w:rsidRPr="001C389A">
        <w:rPr>
          <w:rStyle w:val="DeltaViewInsertion"/>
          <w:rFonts w:cs="Arial"/>
          <w:b/>
          <w:color w:val="auto"/>
          <w:sz w:val="20"/>
          <w:u w:val="none"/>
        </w:rPr>
        <w:t xml:space="preserve"> OTSUA</w:t>
      </w:r>
      <w:r w:rsidR="004B3FD4" w:rsidRPr="001C389A">
        <w:rPr>
          <w:rStyle w:val="DeltaViewInsertion"/>
          <w:rFonts w:cs="Arial"/>
          <w:color w:val="auto"/>
          <w:sz w:val="20"/>
          <w:u w:val="none"/>
        </w:rPr>
        <w:t xml:space="preserve"> if applicable</w:t>
      </w:r>
      <w:r w:rsidRPr="001C389A">
        <w:rPr>
          <w:rStyle w:val="DeltaViewInsertion"/>
          <w:rFonts w:cs="Arial"/>
          <w:color w:val="auto"/>
          <w:sz w:val="20"/>
          <w:u w:val="none"/>
        </w:rPr>
        <w:t>;</w:t>
      </w:r>
    </w:p>
    <w:p w14:paraId="3AE6093E" w14:textId="77777777" w:rsidR="007F3BD1" w:rsidRPr="001C389A" w:rsidRDefault="007F3BD1" w:rsidP="00E30D18">
      <w:pPr>
        <w:rPr>
          <w:rFonts w:cs="Arial"/>
          <w:sz w:val="20"/>
        </w:rPr>
      </w:pPr>
    </w:p>
    <w:p w14:paraId="25FD66AB" w14:textId="77777777" w:rsidR="007F3BD1" w:rsidRPr="001C389A" w:rsidRDefault="007F3BD1" w:rsidP="00E30D18">
      <w:pPr>
        <w:ind w:left="2268" w:hanging="828"/>
        <w:rPr>
          <w:rFonts w:cs="Arial"/>
          <w:sz w:val="20"/>
        </w:rPr>
      </w:pPr>
      <w:r w:rsidRPr="001C389A">
        <w:rPr>
          <w:rFonts w:cs="Arial"/>
          <w:sz w:val="20"/>
        </w:rPr>
        <w:t xml:space="preserve">  (d)</w:t>
      </w:r>
      <w:r w:rsidRPr="001C389A">
        <w:rPr>
          <w:rFonts w:cs="Arial"/>
          <w:sz w:val="20"/>
        </w:rPr>
        <w:tab/>
      </w:r>
      <w:r w:rsidRPr="001C389A">
        <w:rPr>
          <w:rStyle w:val="DeltaViewInsertion"/>
          <w:rFonts w:cs="Arial"/>
          <w:color w:val="auto"/>
          <w:sz w:val="20"/>
          <w:u w:val="none"/>
        </w:rPr>
        <w:t xml:space="preserve">copies of </w:t>
      </w:r>
      <w:r w:rsidR="004C0D82" w:rsidRPr="001C389A">
        <w:rPr>
          <w:rStyle w:val="DeltaViewInsertion"/>
          <w:rFonts w:cs="Arial"/>
          <w:b/>
          <w:color w:val="auto"/>
          <w:sz w:val="20"/>
          <w:u w:val="none"/>
        </w:rPr>
        <w:t xml:space="preserve">Manufacturer’s Test Certificates </w:t>
      </w:r>
      <w:r w:rsidR="004C0D82" w:rsidRPr="001C389A">
        <w:rPr>
          <w:rStyle w:val="DeltaViewInsertion"/>
          <w:rFonts w:cs="Arial"/>
          <w:color w:val="auto"/>
          <w:sz w:val="20"/>
          <w:u w:val="none"/>
        </w:rPr>
        <w:t xml:space="preserve">or </w:t>
      </w:r>
      <w:r w:rsidRPr="001C389A">
        <w:rPr>
          <w:rStyle w:val="DeltaViewInsertion"/>
          <w:rFonts w:cs="Arial"/>
          <w:b/>
          <w:color w:val="auto"/>
          <w:sz w:val="20"/>
          <w:u w:val="none"/>
        </w:rPr>
        <w:t>Equipment Certificates</w:t>
      </w:r>
      <w:r w:rsidR="004C0D82" w:rsidRPr="001C389A">
        <w:rPr>
          <w:rStyle w:val="DeltaViewInsertion"/>
          <w:rFonts w:cs="Arial"/>
          <w:color w:val="auto"/>
          <w:sz w:val="20"/>
          <w:u w:val="none"/>
        </w:rPr>
        <w:t xml:space="preserve"> issued by an</w:t>
      </w:r>
      <w:r w:rsidRPr="001C389A">
        <w:rPr>
          <w:rStyle w:val="DeltaViewInsertion"/>
          <w:rFonts w:cs="Arial"/>
          <w:color w:val="auto"/>
          <w:sz w:val="20"/>
          <w:u w:val="none"/>
        </w:rPr>
        <w:t xml:space="preserve"> </w:t>
      </w:r>
      <w:r w:rsidRPr="001C389A">
        <w:rPr>
          <w:rStyle w:val="DeltaViewInsertion"/>
          <w:rFonts w:cs="Arial"/>
          <w:b/>
          <w:color w:val="auto"/>
          <w:sz w:val="20"/>
          <w:u w:val="none"/>
        </w:rPr>
        <w:t>Authori</w:t>
      </w:r>
      <w:r w:rsidR="0016480D" w:rsidRPr="001C389A">
        <w:rPr>
          <w:rStyle w:val="DeltaViewInsertion"/>
          <w:rFonts w:cs="Arial"/>
          <w:b/>
          <w:color w:val="auto"/>
          <w:sz w:val="20"/>
          <w:u w:val="none"/>
        </w:rPr>
        <w:t>sed Certifier</w:t>
      </w:r>
      <w:r w:rsidR="0016480D" w:rsidRPr="001C389A">
        <w:rPr>
          <w:rStyle w:val="DeltaViewInsertion"/>
          <w:rFonts w:cs="Arial"/>
          <w:color w:val="auto"/>
          <w:sz w:val="20"/>
          <w:u w:val="none"/>
        </w:rPr>
        <w:t xml:space="preserve"> or equivalent w</w:t>
      </w:r>
      <w:r w:rsidRPr="001C389A">
        <w:rPr>
          <w:rStyle w:val="DeltaViewInsertion"/>
          <w:rFonts w:cs="Arial"/>
          <w:color w:val="auto"/>
          <w:sz w:val="20"/>
          <w:u w:val="none"/>
        </w:rPr>
        <w:t>here these are relied upon as part of the evidence of compliance;</w:t>
      </w:r>
    </w:p>
    <w:bookmarkEnd w:id="241"/>
    <w:p w14:paraId="05586B1E" w14:textId="77777777" w:rsidR="00AF3F4A" w:rsidRPr="001C389A" w:rsidRDefault="00AF3F4A" w:rsidP="00E30D18">
      <w:pPr>
        <w:rPr>
          <w:rFonts w:cs="Arial"/>
          <w:sz w:val="20"/>
        </w:rPr>
      </w:pPr>
    </w:p>
    <w:p w14:paraId="2C120BD5" w14:textId="7FE03243" w:rsidR="00AF3F4A" w:rsidRPr="001C389A" w:rsidRDefault="00AF3F4A" w:rsidP="00AF3F4A">
      <w:pPr>
        <w:ind w:left="2340" w:hanging="780"/>
        <w:rPr>
          <w:rFonts w:cs="Arial"/>
          <w:sz w:val="20"/>
        </w:rPr>
      </w:pPr>
      <w:bookmarkStart w:id="242" w:name="_DV_C393"/>
      <w:r w:rsidRPr="001C389A">
        <w:rPr>
          <w:rStyle w:val="DeltaViewInsertion"/>
          <w:rFonts w:cs="Arial"/>
          <w:color w:val="auto"/>
          <w:sz w:val="20"/>
          <w:u w:val="none"/>
        </w:rPr>
        <w:t>(</w:t>
      </w:r>
      <w:r w:rsidR="007F3BD1" w:rsidRPr="001C389A">
        <w:rPr>
          <w:rStyle w:val="DeltaViewInsertion"/>
          <w:rFonts w:cs="Arial"/>
          <w:color w:val="auto"/>
          <w:sz w:val="20"/>
          <w:u w:val="none"/>
        </w:rPr>
        <w:t>e</w:t>
      </w:r>
      <w:r w:rsidRPr="001C389A">
        <w:rPr>
          <w:rStyle w:val="DeltaViewInsertion"/>
          <w:rFonts w:cs="Arial"/>
          <w:color w:val="auto"/>
          <w:sz w:val="20"/>
          <w:u w:val="none"/>
        </w:rPr>
        <w:t>)</w:t>
      </w:r>
      <w:r w:rsidRPr="001C389A">
        <w:rPr>
          <w:rStyle w:val="DeltaViewInsertion"/>
          <w:rFonts w:cs="Arial"/>
          <w:color w:val="auto"/>
          <w:sz w:val="20"/>
          <w:u w:val="none"/>
        </w:rPr>
        <w:tab/>
        <w:t xml:space="preserve">results from the tests required in accordance with </w:t>
      </w:r>
      <w:r w:rsidR="002F5F51" w:rsidRPr="001C389A">
        <w:rPr>
          <w:rStyle w:val="DeltaViewInsertion"/>
          <w:rFonts w:cs="Arial"/>
          <w:color w:val="auto"/>
          <w:sz w:val="20"/>
          <w:u w:val="none"/>
        </w:rPr>
        <w:t>ECP</w:t>
      </w:r>
      <w:r w:rsidR="00BA2798" w:rsidRPr="001C389A">
        <w:rPr>
          <w:rStyle w:val="DeltaViewInsertion"/>
          <w:rFonts w:cs="Arial"/>
          <w:color w:val="auto"/>
          <w:sz w:val="20"/>
          <w:u w:val="none"/>
        </w:rPr>
        <w:t>.7.2</w:t>
      </w:r>
      <w:r w:rsidRPr="001C389A">
        <w:rPr>
          <w:rStyle w:val="DeltaViewInsertion"/>
          <w:rFonts w:cs="Arial"/>
          <w:color w:val="auto"/>
          <w:sz w:val="20"/>
          <w:u w:val="none"/>
        </w:rPr>
        <w:t xml:space="preserve"> carried out by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to demonstrate compliance with relevant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requirements including the tests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and </w:t>
      </w:r>
      <w:bookmarkEnd w:id="242"/>
    </w:p>
    <w:p w14:paraId="4B5CAB1E" w14:textId="77777777" w:rsidR="00AF3F4A" w:rsidRPr="001C389A" w:rsidRDefault="00AF3F4A" w:rsidP="00AF3F4A">
      <w:pPr>
        <w:rPr>
          <w:rFonts w:cs="Arial"/>
          <w:sz w:val="20"/>
        </w:rPr>
      </w:pPr>
    </w:p>
    <w:p w14:paraId="3D1D7557" w14:textId="77777777" w:rsidR="00AF3F4A" w:rsidRPr="001C389A" w:rsidRDefault="00AF3F4A" w:rsidP="00AF3F4A">
      <w:pPr>
        <w:ind w:left="2340" w:hanging="900"/>
        <w:rPr>
          <w:rFonts w:cs="Arial"/>
          <w:sz w:val="20"/>
        </w:rPr>
      </w:pPr>
      <w:bookmarkStart w:id="243" w:name="_DV_C394"/>
      <w:r w:rsidRPr="001C389A">
        <w:rPr>
          <w:rStyle w:val="DeltaViewInsertion"/>
          <w:rFonts w:cs="Arial"/>
          <w:color w:val="auto"/>
          <w:sz w:val="20"/>
          <w:u w:val="none"/>
        </w:rPr>
        <w:t xml:space="preserve">  (</w:t>
      </w:r>
      <w:r w:rsidR="007F3BD1" w:rsidRPr="001C389A">
        <w:rPr>
          <w:rStyle w:val="DeltaViewInsertion"/>
          <w:rFonts w:cs="Arial"/>
          <w:color w:val="auto"/>
          <w:sz w:val="20"/>
          <w:u w:val="none"/>
        </w:rPr>
        <w:t>f</w:t>
      </w:r>
      <w:r w:rsidRPr="001C389A">
        <w:rPr>
          <w:rStyle w:val="DeltaViewInsertion"/>
          <w:rFonts w:cs="Arial"/>
          <w:color w:val="auto"/>
          <w:sz w:val="20"/>
          <w:u w:val="none"/>
        </w:rPr>
        <w:t>)</w:t>
      </w:r>
      <w:r w:rsidRPr="001C389A">
        <w:rPr>
          <w:rStyle w:val="DeltaViewInsertion"/>
          <w:rFonts w:cs="Arial"/>
          <w:color w:val="auto"/>
          <w:sz w:val="20"/>
          <w:u w:val="none"/>
        </w:rPr>
        <w:tab/>
        <w:t xml:space="preserve">the final </w:t>
      </w:r>
      <w:r w:rsidRPr="001C389A">
        <w:rPr>
          <w:rStyle w:val="DeltaViewInsertion"/>
          <w:rFonts w:cs="Arial"/>
          <w:b/>
          <w:color w:val="auto"/>
          <w:sz w:val="20"/>
          <w:u w:val="none"/>
        </w:rPr>
        <w:t xml:space="preserve">Compliance Statement </w:t>
      </w:r>
      <w:r w:rsidRPr="001C389A">
        <w:rPr>
          <w:rStyle w:val="DeltaViewInsertion"/>
          <w:rFonts w:cs="Arial"/>
          <w:color w:val="auto"/>
          <w:sz w:val="20"/>
          <w:u w:val="none"/>
        </w:rPr>
        <w:t xml:space="preserve">and a </w:t>
      </w:r>
      <w:r w:rsidRPr="001C389A">
        <w:rPr>
          <w:rStyle w:val="DeltaViewInsertion"/>
          <w:rFonts w:cs="Arial"/>
          <w:b/>
          <w:color w:val="auto"/>
          <w:sz w:val="20"/>
          <w:u w:val="none"/>
        </w:rPr>
        <w:t>User Self Certification of  Compliance</w:t>
      </w:r>
      <w:r w:rsidRPr="001C389A">
        <w:rPr>
          <w:rStyle w:val="DeltaViewInsertion"/>
          <w:rFonts w:cs="Arial"/>
          <w:color w:val="auto"/>
          <w:sz w:val="20"/>
          <w:u w:val="none"/>
        </w:rPr>
        <w:t xml:space="preserve"> signed by the </w:t>
      </w:r>
      <w:r w:rsidR="00D91CD5" w:rsidRPr="001C389A">
        <w:rPr>
          <w:rStyle w:val="DeltaViewInsertion"/>
          <w:rFonts w:cs="Arial"/>
          <w:b/>
          <w:color w:val="auto"/>
          <w:sz w:val="20"/>
          <w:u w:val="none"/>
        </w:rPr>
        <w:t>EU Code User</w:t>
      </w:r>
      <w:r w:rsidRPr="001C389A">
        <w:rPr>
          <w:rStyle w:val="DeltaViewInsertion"/>
          <w:rFonts w:cs="Arial"/>
          <w:color w:val="auto"/>
          <w:sz w:val="20"/>
          <w:u w:val="none"/>
        </w:rPr>
        <w:t xml:space="preserve"> and a statement of any requirements that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has identified that have not been met together with a copy of the derogation</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in respect of the same from the </w:t>
      </w:r>
      <w:r w:rsidRPr="001C389A">
        <w:rPr>
          <w:rStyle w:val="DeltaViewInsertion"/>
          <w:rFonts w:cs="Arial"/>
          <w:b/>
          <w:color w:val="auto"/>
          <w:sz w:val="20"/>
          <w:u w:val="none"/>
        </w:rPr>
        <w:t>Authority</w:t>
      </w:r>
      <w:r w:rsidRPr="001C389A">
        <w:rPr>
          <w:rStyle w:val="DeltaViewInsertion"/>
          <w:rFonts w:cs="Arial"/>
          <w:color w:val="auto"/>
          <w:sz w:val="20"/>
          <w:u w:val="none"/>
        </w:rPr>
        <w:t>.</w:t>
      </w:r>
      <w:bookmarkEnd w:id="243"/>
    </w:p>
    <w:p w14:paraId="2E2B6379" w14:textId="77777777" w:rsidR="00AF3F4A" w:rsidRPr="001C389A" w:rsidRDefault="00AF3F4A" w:rsidP="00AF3F4A">
      <w:pPr>
        <w:rPr>
          <w:rFonts w:cs="Arial"/>
          <w:sz w:val="20"/>
        </w:rPr>
      </w:pPr>
    </w:p>
    <w:p w14:paraId="5193DCC4" w14:textId="77777777" w:rsidR="00AF3F4A" w:rsidRPr="001C389A" w:rsidRDefault="002F5F51" w:rsidP="00AF3F4A">
      <w:pPr>
        <w:ind w:left="1560" w:hanging="1560"/>
        <w:rPr>
          <w:rStyle w:val="DeltaViewInsertion"/>
          <w:rFonts w:cs="Arial"/>
          <w:b/>
          <w:color w:val="auto"/>
          <w:sz w:val="20"/>
          <w:u w:val="none"/>
        </w:rPr>
      </w:pPr>
      <w:bookmarkStart w:id="244" w:name="_DV_C395"/>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5A107E" w:rsidRPr="001C389A">
        <w:rPr>
          <w:rStyle w:val="DeltaViewInsertion"/>
          <w:rFonts w:cs="Arial"/>
          <w:color w:val="auto"/>
          <w:sz w:val="20"/>
          <w:u w:val="none"/>
        </w:rPr>
        <w:t>.</w:t>
      </w:r>
      <w:r w:rsidR="00AF3F4A" w:rsidRPr="001C389A">
        <w:rPr>
          <w:rStyle w:val="DeltaViewInsertion"/>
          <w:rFonts w:cs="Arial"/>
          <w:color w:val="auto"/>
          <w:sz w:val="20"/>
          <w:u w:val="none"/>
        </w:rPr>
        <w:t>2</w:t>
      </w:r>
      <w:r w:rsidR="00AF3F4A" w:rsidRPr="001C389A">
        <w:rPr>
          <w:rStyle w:val="DeltaViewInsertion"/>
          <w:rFonts w:cs="Arial"/>
          <w:color w:val="auto"/>
          <w:sz w:val="20"/>
          <w:u w:val="none"/>
        </w:rPr>
        <w:tab/>
      </w:r>
      <w:r w:rsidR="00492C6C" w:rsidRPr="001C389A">
        <w:rPr>
          <w:rStyle w:val="DeltaViewInsertion"/>
          <w:rFonts w:cs="Arial"/>
          <w:color w:val="auto"/>
          <w:sz w:val="20"/>
          <w:u w:val="none"/>
        </w:rPr>
        <w:t>T</w:t>
      </w:r>
      <w:r w:rsidR="00AF3F4A" w:rsidRPr="001C389A">
        <w:rPr>
          <w:rStyle w:val="DeltaViewInsertion"/>
          <w:rFonts w:cs="Arial"/>
          <w:color w:val="auto"/>
          <w:sz w:val="20"/>
          <w:u w:val="none"/>
        </w:rPr>
        <w:t xml:space="preserve">he items in </w:t>
      </w:r>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AF3F4A" w:rsidRPr="001C389A">
        <w:rPr>
          <w:rStyle w:val="DeltaViewInsertion"/>
          <w:rFonts w:cs="Arial"/>
          <w:color w:val="auto"/>
          <w:sz w:val="20"/>
          <w:u w:val="none"/>
        </w:rPr>
        <w:t xml:space="preserve"> should be submitted by the </w:t>
      </w:r>
      <w:r w:rsidR="00AF3F4A" w:rsidRPr="001C389A">
        <w:rPr>
          <w:rStyle w:val="DeltaViewInsertion"/>
          <w:rFonts w:cs="Arial"/>
          <w:b/>
          <w:color w:val="auto"/>
          <w:sz w:val="20"/>
          <w:u w:val="none"/>
        </w:rPr>
        <w:t xml:space="preserve">Generator </w:t>
      </w:r>
      <w:r w:rsidR="004B3FD4" w:rsidRPr="001C389A">
        <w:rPr>
          <w:rStyle w:val="DeltaViewInsertion"/>
          <w:rFonts w:cs="Arial"/>
          <w:color w:val="auto"/>
          <w:sz w:val="20"/>
          <w:u w:val="none"/>
        </w:rPr>
        <w:t>(including in respect of any</w:t>
      </w:r>
      <w:r w:rsidR="004B3FD4" w:rsidRPr="001C389A">
        <w:rPr>
          <w:rStyle w:val="DeltaViewInsertion"/>
          <w:rFonts w:cs="Arial"/>
          <w:b/>
          <w:color w:val="auto"/>
          <w:sz w:val="20"/>
          <w:u w:val="none"/>
        </w:rPr>
        <w:t xml:space="preserve"> OTSUA</w:t>
      </w:r>
      <w:r w:rsidR="004B3FD4" w:rsidRPr="001C389A">
        <w:rPr>
          <w:rStyle w:val="DeltaViewInsertion"/>
          <w:rFonts w:cs="Arial"/>
          <w:color w:val="auto"/>
          <w:sz w:val="20"/>
          <w:u w:val="none"/>
        </w:rPr>
        <w:t xml:space="preserve"> if applicable) </w:t>
      </w:r>
      <w:r w:rsidR="00AF3F4A"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AF3F4A" w:rsidRPr="001C389A">
        <w:rPr>
          <w:rStyle w:val="DeltaViewInsertion"/>
          <w:rFonts w:cs="Arial"/>
          <w:color w:val="auto"/>
          <w:sz w:val="20"/>
          <w:u w:val="none"/>
        </w:rPr>
        <w:t xml:space="preserve"> using the </w:t>
      </w:r>
      <w:r w:rsidR="00AF3F4A" w:rsidRPr="001C389A">
        <w:rPr>
          <w:rStyle w:val="DeltaViewInsertion"/>
          <w:rFonts w:cs="Arial"/>
          <w:b/>
          <w:color w:val="auto"/>
          <w:sz w:val="20"/>
          <w:u w:val="none"/>
        </w:rPr>
        <w:t>User Data File Structure</w:t>
      </w:r>
      <w:r w:rsidR="00AF3F4A" w:rsidRPr="001C389A">
        <w:rPr>
          <w:rStyle w:val="DeltaViewInsertion"/>
          <w:rFonts w:cs="Arial"/>
          <w:color w:val="auto"/>
          <w:sz w:val="20"/>
          <w:u w:val="none"/>
        </w:rPr>
        <w:t>.</w:t>
      </w:r>
      <w:r w:rsidR="00AF3F4A" w:rsidRPr="001C389A">
        <w:rPr>
          <w:rStyle w:val="DeltaViewInsertion"/>
          <w:rFonts w:cs="Arial"/>
          <w:b/>
          <w:color w:val="auto"/>
          <w:sz w:val="20"/>
          <w:u w:val="none"/>
        </w:rPr>
        <w:t xml:space="preserve"> </w:t>
      </w:r>
      <w:bookmarkEnd w:id="244"/>
    </w:p>
    <w:p w14:paraId="308933CE" w14:textId="3443ADE2" w:rsidR="005A107E" w:rsidRPr="001C389A" w:rsidRDefault="002F5F51" w:rsidP="005A107E">
      <w:pPr>
        <w:tabs>
          <w:tab w:val="left" w:pos="2286"/>
          <w:tab w:val="left" w:pos="2736"/>
          <w:tab w:val="left" w:pos="3600"/>
          <w:tab w:val="left" w:pos="4608"/>
          <w:tab w:val="left" w:pos="5904"/>
        </w:tabs>
        <w:spacing w:before="240"/>
        <w:ind w:left="1620" w:hanging="1620"/>
        <w:rPr>
          <w:rFonts w:cs="Arial"/>
          <w:sz w:val="20"/>
        </w:rPr>
      </w:pPr>
      <w:bookmarkStart w:id="245" w:name="_DV_C235"/>
      <w:r w:rsidRPr="001C389A">
        <w:rPr>
          <w:rStyle w:val="DeltaViewInsertion"/>
          <w:rFonts w:cs="Arial"/>
          <w:color w:val="auto"/>
          <w:sz w:val="20"/>
          <w:u w:val="none"/>
        </w:rPr>
        <w:t>ECP</w:t>
      </w:r>
      <w:r w:rsidR="00BA2798" w:rsidRPr="001C389A">
        <w:rPr>
          <w:rStyle w:val="DeltaViewInsertion"/>
          <w:rFonts w:cs="Arial"/>
          <w:color w:val="auto"/>
          <w:sz w:val="20"/>
          <w:u w:val="none"/>
        </w:rPr>
        <w:t>.7.4</w:t>
      </w:r>
      <w:r w:rsidR="002A0DAB" w:rsidRPr="001C389A">
        <w:rPr>
          <w:rStyle w:val="DeltaViewInsertion"/>
          <w:rFonts w:cs="Arial"/>
          <w:color w:val="auto"/>
          <w:sz w:val="20"/>
          <w:u w:val="none"/>
        </w:rPr>
        <w:tab/>
      </w:r>
      <w:r w:rsidR="005A107E" w:rsidRPr="001C389A">
        <w:rPr>
          <w:rStyle w:val="DeltaViewInsertion"/>
          <w:rFonts w:cs="Arial"/>
          <w:color w:val="auto"/>
          <w:sz w:val="20"/>
          <w:u w:val="none"/>
        </w:rPr>
        <w:t xml:space="preserve">If the requirements of </w:t>
      </w:r>
      <w:r w:rsidRPr="001C389A">
        <w:rPr>
          <w:rStyle w:val="DeltaViewInsertion"/>
          <w:rFonts w:cs="Arial"/>
          <w:color w:val="auto"/>
          <w:sz w:val="20"/>
          <w:u w:val="none"/>
        </w:rPr>
        <w:t>ECP</w:t>
      </w:r>
      <w:r w:rsidR="00BA2798" w:rsidRPr="001C389A">
        <w:rPr>
          <w:rStyle w:val="DeltaViewInsertion"/>
          <w:rFonts w:cs="Arial"/>
          <w:color w:val="auto"/>
          <w:sz w:val="20"/>
          <w:u w:val="none"/>
        </w:rPr>
        <w:t>.7.2</w:t>
      </w:r>
      <w:r w:rsidR="005A107E" w:rsidRPr="001C389A">
        <w:rPr>
          <w:rStyle w:val="DeltaViewInsertion"/>
          <w:rFonts w:cs="Arial"/>
          <w:color w:val="auto"/>
          <w:sz w:val="20"/>
          <w:u w:val="none"/>
        </w:rPr>
        <w:t xml:space="preserve"> </w:t>
      </w:r>
      <w:r w:rsidR="007F5773" w:rsidRPr="001C389A">
        <w:rPr>
          <w:rStyle w:val="DeltaViewInsertion"/>
          <w:rFonts w:cs="Arial"/>
          <w:color w:val="auto"/>
          <w:sz w:val="20"/>
          <w:u w:val="none"/>
        </w:rPr>
        <w:t xml:space="preserve">and </w:t>
      </w:r>
      <w:r w:rsidRPr="001C389A">
        <w:rPr>
          <w:rStyle w:val="DeltaViewInsertion"/>
          <w:rFonts w:cs="Arial"/>
          <w:color w:val="auto"/>
          <w:sz w:val="20"/>
          <w:u w:val="none"/>
        </w:rPr>
        <w:t>ECP</w:t>
      </w:r>
      <w:r w:rsidR="00BA2798" w:rsidRPr="001C389A">
        <w:rPr>
          <w:rStyle w:val="DeltaViewInsertion"/>
          <w:rFonts w:cs="Arial"/>
          <w:color w:val="auto"/>
          <w:sz w:val="20"/>
          <w:u w:val="none"/>
        </w:rPr>
        <w:t>.7.3</w:t>
      </w:r>
      <w:r w:rsidR="007F5773" w:rsidRPr="001C389A">
        <w:rPr>
          <w:rStyle w:val="DeltaViewInsertion"/>
          <w:rFonts w:cs="Arial"/>
          <w:color w:val="auto"/>
          <w:sz w:val="20"/>
          <w:u w:val="none"/>
        </w:rPr>
        <w:t xml:space="preserve"> </w:t>
      </w:r>
      <w:r w:rsidR="005A107E" w:rsidRPr="001C389A">
        <w:rPr>
          <w:rStyle w:val="DeltaViewInsertion"/>
          <w:rFonts w:cs="Arial"/>
          <w:color w:val="auto"/>
          <w:sz w:val="20"/>
          <w:u w:val="none"/>
        </w:rPr>
        <w:t xml:space="preserve">have been successfully met, </w:t>
      </w:r>
      <w:r w:rsidR="00072B13">
        <w:rPr>
          <w:rStyle w:val="DeltaViewInsertion"/>
          <w:rFonts w:cs="Arial"/>
          <w:b/>
          <w:color w:val="auto"/>
          <w:sz w:val="20"/>
          <w:u w:val="none"/>
        </w:rPr>
        <w:t>The Company</w:t>
      </w:r>
      <w:r w:rsidR="005A107E" w:rsidRPr="001C389A">
        <w:rPr>
          <w:rStyle w:val="DeltaViewInsertion"/>
          <w:rFonts w:cs="Arial"/>
          <w:color w:val="auto"/>
          <w:sz w:val="20"/>
          <w:u w:val="none"/>
        </w:rPr>
        <w:t xml:space="preserve"> will notify the </w:t>
      </w:r>
      <w:r w:rsidR="005A107E" w:rsidRPr="001C389A">
        <w:rPr>
          <w:rStyle w:val="DeltaViewInsertion"/>
          <w:rFonts w:cs="Arial"/>
          <w:b/>
          <w:color w:val="auto"/>
          <w:sz w:val="20"/>
          <w:u w:val="none"/>
        </w:rPr>
        <w:t>Generator</w:t>
      </w:r>
      <w:r w:rsidR="005A107E"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A107E" w:rsidRPr="001C389A">
        <w:rPr>
          <w:rStyle w:val="DeltaViewInsertion"/>
          <w:rFonts w:cs="Arial"/>
          <w:color w:val="auto"/>
          <w:sz w:val="20"/>
          <w:u w:val="none"/>
        </w:rPr>
        <w:t xml:space="preserve"> that compliance with the relevant </w:t>
      </w:r>
      <w:r w:rsidR="005A107E" w:rsidRPr="001C389A">
        <w:rPr>
          <w:rStyle w:val="DeltaViewInsertion"/>
          <w:rFonts w:cs="Arial"/>
          <w:b/>
          <w:color w:val="auto"/>
          <w:sz w:val="20"/>
          <w:u w:val="none"/>
        </w:rPr>
        <w:t>Grid Code</w:t>
      </w:r>
      <w:r w:rsidR="005A107E" w:rsidRPr="001C389A">
        <w:rPr>
          <w:rStyle w:val="DeltaViewInsertion"/>
          <w:rFonts w:cs="Arial"/>
          <w:color w:val="auto"/>
          <w:sz w:val="20"/>
          <w:u w:val="none"/>
        </w:rPr>
        <w:t xml:space="preserve"> provisions has been demonstrated for the </w:t>
      </w:r>
      <w:r w:rsidR="00BF7330" w:rsidRPr="001C389A">
        <w:rPr>
          <w:rStyle w:val="DeltaViewInsertion"/>
          <w:rFonts w:cs="Arial"/>
          <w:b/>
          <w:color w:val="auto"/>
          <w:sz w:val="20"/>
          <w:u w:val="none"/>
        </w:rPr>
        <w:t>Power Generating Module(s)</w:t>
      </w:r>
      <w:r w:rsidR="004C2954" w:rsidRPr="001C389A">
        <w:rPr>
          <w:rStyle w:val="DeltaViewInsertion"/>
          <w:rFonts w:cs="Arial"/>
          <w:b/>
          <w:color w:val="auto"/>
          <w:sz w:val="20"/>
          <w:u w:val="none"/>
        </w:rPr>
        <w:t>, OTSUA</w:t>
      </w:r>
      <w:r w:rsidR="004C2954" w:rsidRPr="001C389A">
        <w:rPr>
          <w:rStyle w:val="DeltaViewInsertion"/>
          <w:rFonts w:cs="Arial"/>
          <w:color w:val="auto"/>
          <w:sz w:val="20"/>
          <w:u w:val="none"/>
        </w:rPr>
        <w:t xml:space="preserve"> if applicable</w:t>
      </w:r>
      <w:r w:rsidR="005A107E" w:rsidRPr="001C389A">
        <w:rPr>
          <w:rStyle w:val="DeltaViewInsertion"/>
          <w:rFonts w:cs="Arial"/>
          <w:color w:val="auto"/>
          <w:sz w:val="20"/>
          <w:u w:val="none"/>
        </w:rPr>
        <w:t xml:space="preserve"> </w:t>
      </w:r>
      <w:r w:rsidR="0016480D" w:rsidRPr="001C389A">
        <w:rPr>
          <w:rStyle w:val="DeltaViewInsertion"/>
          <w:rFonts w:cs="Arial"/>
          <w:color w:val="auto"/>
          <w:sz w:val="20"/>
          <w:u w:val="none"/>
        </w:rPr>
        <w:t xml:space="preserve">or </w:t>
      </w:r>
      <w:r w:rsidR="004C0D82" w:rsidRPr="001C389A">
        <w:rPr>
          <w:rStyle w:val="DeltaViewInsertion"/>
          <w:rFonts w:cs="Arial"/>
          <w:b/>
          <w:color w:val="auto"/>
          <w:sz w:val="20"/>
          <w:u w:val="none"/>
        </w:rPr>
        <w:t>HVDC Equipment</w:t>
      </w:r>
      <w:r w:rsidR="004C0D82" w:rsidRPr="001C389A">
        <w:rPr>
          <w:rStyle w:val="DeltaViewInsertion"/>
          <w:rFonts w:cs="Arial"/>
          <w:color w:val="auto"/>
          <w:sz w:val="20"/>
          <w:u w:val="none"/>
        </w:rPr>
        <w:t xml:space="preserve"> </w:t>
      </w:r>
      <w:r w:rsidR="005A107E" w:rsidRPr="001C389A">
        <w:rPr>
          <w:rStyle w:val="DeltaViewInsertion"/>
          <w:rFonts w:cs="Arial"/>
          <w:color w:val="auto"/>
          <w:sz w:val="20"/>
          <w:u w:val="none"/>
        </w:rPr>
        <w:t>as applicable through the issue of a</w:t>
      </w:r>
      <w:r w:rsidR="005A107E" w:rsidRPr="001C389A">
        <w:rPr>
          <w:rStyle w:val="DeltaViewInsertion"/>
          <w:rFonts w:cs="Arial"/>
          <w:b/>
          <w:color w:val="auto"/>
          <w:sz w:val="20"/>
          <w:u w:val="none"/>
        </w:rPr>
        <w:t xml:space="preserve"> Final</w:t>
      </w:r>
      <w:r w:rsidR="005A107E" w:rsidRPr="001C389A">
        <w:rPr>
          <w:rStyle w:val="DeltaViewInsertion"/>
          <w:rFonts w:cs="Arial"/>
          <w:color w:val="auto"/>
          <w:sz w:val="20"/>
          <w:u w:val="none"/>
        </w:rPr>
        <w:t xml:space="preserve"> </w:t>
      </w:r>
      <w:r w:rsidR="005A107E" w:rsidRPr="001C389A">
        <w:rPr>
          <w:rStyle w:val="DeltaViewInsertion"/>
          <w:rFonts w:cs="Arial"/>
          <w:b/>
          <w:color w:val="auto"/>
          <w:sz w:val="20"/>
          <w:u w:val="none"/>
        </w:rPr>
        <w:t>Operational Notification</w:t>
      </w:r>
      <w:r w:rsidR="005A107E" w:rsidRPr="001C389A">
        <w:rPr>
          <w:rStyle w:val="DeltaViewInsertion"/>
          <w:rFonts w:cs="Arial"/>
          <w:color w:val="auto"/>
          <w:sz w:val="20"/>
          <w:u w:val="none"/>
        </w:rPr>
        <w:t xml:space="preserve">. </w:t>
      </w:r>
      <w:bookmarkEnd w:id="245"/>
      <w:r w:rsidR="005E78B1" w:rsidRPr="001C389A">
        <w:rPr>
          <w:rStyle w:val="DeltaViewInsertion"/>
          <w:rFonts w:cs="Arial"/>
          <w:color w:val="auto"/>
          <w:sz w:val="20"/>
          <w:u w:val="none"/>
        </w:rPr>
        <w:t xml:space="preserve">In respect of a </w:t>
      </w:r>
      <w:r w:rsidR="00C66FBF" w:rsidRPr="001C389A">
        <w:rPr>
          <w:rStyle w:val="DeltaViewInsertion"/>
          <w:rFonts w:cs="Arial"/>
          <w:b/>
          <w:color w:val="auto"/>
          <w:sz w:val="20"/>
          <w:u w:val="none"/>
        </w:rPr>
        <w:t>Embedded Power Station</w:t>
      </w:r>
      <w:r w:rsidR="00C66FBF" w:rsidRPr="001C389A">
        <w:rPr>
          <w:rStyle w:val="DeltaViewInsertion"/>
          <w:rFonts w:cs="Arial"/>
          <w:color w:val="auto"/>
          <w:sz w:val="20"/>
          <w:u w:val="none"/>
        </w:rPr>
        <w:t xml:space="preserve"> or </w:t>
      </w:r>
      <w:r w:rsidR="00C66FBF" w:rsidRPr="001C389A">
        <w:rPr>
          <w:rStyle w:val="DeltaViewInsertion"/>
          <w:rFonts w:cs="Arial"/>
          <w:b/>
          <w:color w:val="auto"/>
          <w:sz w:val="20"/>
          <w:u w:val="none"/>
        </w:rPr>
        <w:t xml:space="preserve">Embedded </w:t>
      </w:r>
      <w:r w:rsidR="004C0D82" w:rsidRPr="001C389A">
        <w:rPr>
          <w:rStyle w:val="DeltaViewInsertion"/>
          <w:rFonts w:cs="Arial"/>
          <w:b/>
          <w:color w:val="auto"/>
          <w:sz w:val="20"/>
          <w:u w:val="none"/>
        </w:rPr>
        <w:t>HVDC Equipment</w:t>
      </w:r>
      <w:r w:rsidR="00C66FBF" w:rsidRPr="001C389A">
        <w:rPr>
          <w:rStyle w:val="DeltaViewInsertion"/>
          <w:rFonts w:cs="Arial"/>
          <w:color w:val="auto"/>
          <w:sz w:val="20"/>
          <w:u w:val="none"/>
        </w:rPr>
        <w:t xml:space="preserve"> other than a </w:t>
      </w:r>
      <w:r w:rsidR="00AD4811" w:rsidRPr="001C389A">
        <w:rPr>
          <w:rFonts w:cs="Arial"/>
          <w:b/>
          <w:sz w:val="20"/>
        </w:rPr>
        <w:t xml:space="preserve">Embedded Medium Power Stations </w:t>
      </w:r>
      <w:r w:rsidR="00AD4811" w:rsidRPr="001C389A">
        <w:rPr>
          <w:rFonts w:cs="Arial"/>
          <w:sz w:val="20"/>
        </w:rPr>
        <w:t xml:space="preserve">not </w:t>
      </w:r>
      <w:r w:rsidR="00AD4811" w:rsidRPr="001C389A">
        <w:rPr>
          <w:rFonts w:cs="Arial"/>
          <w:sz w:val="20"/>
        </w:rPr>
        <w:lastRenderedPageBreak/>
        <w:t xml:space="preserve">subject to a </w:t>
      </w:r>
      <w:r w:rsidR="00AD4811" w:rsidRPr="001C389A">
        <w:rPr>
          <w:rFonts w:cs="Arial"/>
          <w:b/>
          <w:sz w:val="20"/>
        </w:rPr>
        <w:t>Bilateral Agreement</w:t>
      </w:r>
      <w:r w:rsidR="00AD4811" w:rsidRPr="001C389A">
        <w:rPr>
          <w:rFonts w:cs="Arial"/>
          <w:sz w:val="20"/>
        </w:rPr>
        <w:t xml:space="preserve"> and </w:t>
      </w:r>
      <w:r w:rsidR="00AD4811" w:rsidRPr="001C389A">
        <w:rPr>
          <w:rFonts w:cs="Arial"/>
          <w:b/>
          <w:sz w:val="20"/>
        </w:rPr>
        <w:t xml:space="preserve">Embedded </w:t>
      </w:r>
      <w:r w:rsidR="004C0D82" w:rsidRPr="001C389A">
        <w:rPr>
          <w:rStyle w:val="DeltaViewInsertion"/>
          <w:rFonts w:cs="Arial"/>
          <w:b/>
          <w:color w:val="auto"/>
          <w:sz w:val="20"/>
          <w:u w:val="none"/>
        </w:rPr>
        <w:t>HVDC Equipment</w:t>
      </w:r>
      <w:r w:rsidR="004C0D82" w:rsidRPr="001C389A">
        <w:rPr>
          <w:rStyle w:val="DeltaViewInsertion"/>
          <w:rFonts w:cs="Arial"/>
          <w:color w:val="auto"/>
          <w:sz w:val="20"/>
          <w:u w:val="none"/>
        </w:rPr>
        <w:t xml:space="preserve"> </w:t>
      </w:r>
      <w:r w:rsidR="00AD4811" w:rsidRPr="001C389A">
        <w:rPr>
          <w:rFonts w:cs="Arial"/>
          <w:sz w:val="20"/>
        </w:rPr>
        <w:t xml:space="preserve">not subject to a </w:t>
      </w:r>
      <w:r w:rsidR="00AD4811" w:rsidRPr="001C389A">
        <w:rPr>
          <w:rFonts w:cs="Arial"/>
          <w:b/>
          <w:sz w:val="20"/>
        </w:rPr>
        <w:t xml:space="preserve">Bilateral </w:t>
      </w:r>
      <w:r w:rsidR="00E23DC9" w:rsidRPr="001C389A">
        <w:rPr>
          <w:rFonts w:cs="Arial"/>
          <w:b/>
          <w:sz w:val="20"/>
        </w:rPr>
        <w:t>Agreement</w:t>
      </w:r>
      <w:r w:rsidR="005E78B1" w:rsidRPr="001C389A">
        <w:rPr>
          <w:rStyle w:val="DeltaViewInsertion"/>
          <w:rFonts w:cs="Arial"/>
          <w:b/>
          <w:color w:val="auto"/>
          <w:sz w:val="20"/>
          <w:u w:val="none"/>
        </w:rPr>
        <w:t>,</w:t>
      </w:r>
      <w:r w:rsidR="005E78B1"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5E78B1" w:rsidRPr="001C389A">
        <w:rPr>
          <w:rStyle w:val="DeltaViewInsertion"/>
          <w:rFonts w:cs="Arial"/>
          <w:color w:val="auto"/>
          <w:sz w:val="20"/>
          <w:u w:val="none"/>
        </w:rPr>
        <w:t xml:space="preserve"> will notify the </w:t>
      </w:r>
      <w:r w:rsidR="005E78B1" w:rsidRPr="001C389A">
        <w:rPr>
          <w:rStyle w:val="DeltaViewInsertion"/>
          <w:rFonts w:cs="Arial"/>
          <w:b/>
          <w:color w:val="auto"/>
          <w:sz w:val="20"/>
          <w:u w:val="none"/>
        </w:rPr>
        <w:t>Network Operator</w:t>
      </w:r>
      <w:r w:rsidR="005E78B1" w:rsidRPr="001C389A">
        <w:rPr>
          <w:rStyle w:val="DeltaViewInsertion"/>
          <w:rFonts w:cs="Arial"/>
          <w:color w:val="auto"/>
          <w:sz w:val="20"/>
          <w:u w:val="none"/>
        </w:rPr>
        <w:t xml:space="preserve"> that a </w:t>
      </w:r>
      <w:r w:rsidR="005E78B1" w:rsidRPr="001C389A">
        <w:rPr>
          <w:rStyle w:val="DeltaViewInsertion"/>
          <w:rFonts w:cs="Arial"/>
          <w:b/>
          <w:color w:val="auto"/>
          <w:sz w:val="20"/>
          <w:u w:val="none"/>
        </w:rPr>
        <w:t>Final</w:t>
      </w:r>
      <w:r w:rsidR="005E78B1" w:rsidRPr="001C389A">
        <w:rPr>
          <w:rStyle w:val="DeltaViewInsertion"/>
          <w:rFonts w:cs="Arial"/>
          <w:color w:val="auto"/>
          <w:sz w:val="20"/>
          <w:u w:val="none"/>
        </w:rPr>
        <w:t xml:space="preserve"> </w:t>
      </w:r>
      <w:r w:rsidR="005E78B1" w:rsidRPr="001C389A">
        <w:rPr>
          <w:rStyle w:val="DeltaViewInsertion"/>
          <w:rFonts w:cs="Arial"/>
          <w:b/>
          <w:color w:val="auto"/>
          <w:sz w:val="20"/>
          <w:u w:val="none"/>
        </w:rPr>
        <w:t>Operational Notification</w:t>
      </w:r>
      <w:r w:rsidR="005E78B1" w:rsidRPr="001C389A">
        <w:rPr>
          <w:rStyle w:val="DeltaViewInsertion"/>
          <w:rFonts w:cs="Arial"/>
          <w:color w:val="auto"/>
          <w:sz w:val="20"/>
          <w:u w:val="none"/>
        </w:rPr>
        <w:t xml:space="preserve"> has been issued</w:t>
      </w:r>
      <w:r w:rsidR="001E08A4" w:rsidRPr="001C389A">
        <w:rPr>
          <w:rStyle w:val="DeltaViewInsertion"/>
          <w:rFonts w:cs="Arial"/>
          <w:color w:val="auto"/>
          <w:sz w:val="20"/>
          <w:u w:val="none"/>
        </w:rPr>
        <w:t>.</w:t>
      </w:r>
    </w:p>
    <w:p w14:paraId="1A952F31" w14:textId="77777777" w:rsidR="00D376EA" w:rsidRPr="001C389A" w:rsidRDefault="00D376EA" w:rsidP="00C66FBF">
      <w:pPr>
        <w:tabs>
          <w:tab w:val="left" w:pos="1566"/>
          <w:tab w:val="left" w:pos="2286"/>
          <w:tab w:val="left" w:pos="2736"/>
          <w:tab w:val="left" w:pos="3600"/>
          <w:tab w:val="left" w:pos="4608"/>
          <w:tab w:val="left" w:pos="5904"/>
        </w:tabs>
        <w:rPr>
          <w:rStyle w:val="DeltaViewInsertion"/>
          <w:rFonts w:cs="Arial"/>
          <w:color w:val="auto"/>
          <w:sz w:val="20"/>
          <w:u w:val="none"/>
        </w:rPr>
      </w:pPr>
    </w:p>
    <w:p w14:paraId="68403DF8" w14:textId="23728926" w:rsidR="00D376EA" w:rsidRPr="001C389A" w:rsidRDefault="002F5F51" w:rsidP="00441B30">
      <w:pPr>
        <w:tabs>
          <w:tab w:val="left" w:pos="1560"/>
          <w:tab w:val="left" w:pos="2286"/>
          <w:tab w:val="left" w:pos="2736"/>
          <w:tab w:val="left" w:pos="3600"/>
          <w:tab w:val="left" w:pos="4608"/>
          <w:tab w:val="left" w:pos="5904"/>
        </w:tabs>
        <w:ind w:left="1560" w:hanging="1560"/>
        <w:rPr>
          <w:rStyle w:val="DeltaViewInsertion"/>
          <w:rFonts w:cs="Arial"/>
          <w:color w:val="auto"/>
          <w:sz w:val="20"/>
          <w:u w:val="none"/>
        </w:rPr>
      </w:pPr>
      <w:r w:rsidRPr="001C389A">
        <w:rPr>
          <w:rStyle w:val="DeltaViewInsertion"/>
          <w:rFonts w:cs="Arial"/>
          <w:color w:val="auto"/>
          <w:sz w:val="20"/>
          <w:u w:val="none"/>
        </w:rPr>
        <w:t>ECP</w:t>
      </w:r>
      <w:r w:rsidR="00D376EA" w:rsidRPr="001C389A">
        <w:rPr>
          <w:rStyle w:val="DeltaViewInsertion"/>
          <w:rFonts w:cs="Arial"/>
          <w:color w:val="auto"/>
          <w:sz w:val="20"/>
          <w:u w:val="none"/>
        </w:rPr>
        <w:t>.7.5</w:t>
      </w:r>
      <w:r w:rsidR="00D376EA" w:rsidRPr="001C389A">
        <w:rPr>
          <w:rStyle w:val="DeltaViewInsertion"/>
          <w:rFonts w:cs="Arial"/>
          <w:color w:val="auto"/>
          <w:sz w:val="20"/>
          <w:u w:val="none"/>
        </w:rPr>
        <w:tab/>
        <w:t xml:space="preserve">If a </w:t>
      </w:r>
      <w:r w:rsidR="00D376EA" w:rsidRPr="001C389A">
        <w:rPr>
          <w:rStyle w:val="DeltaViewInsertion"/>
          <w:rFonts w:cs="Arial"/>
          <w:b/>
          <w:color w:val="auto"/>
          <w:sz w:val="20"/>
          <w:u w:val="none"/>
        </w:rPr>
        <w:t>Final Operational Notification</w:t>
      </w:r>
      <w:r w:rsidR="00D376EA" w:rsidRPr="001C389A">
        <w:rPr>
          <w:rStyle w:val="DeltaViewInsertion"/>
          <w:rFonts w:cs="Arial"/>
          <w:color w:val="auto"/>
          <w:sz w:val="20"/>
          <w:u w:val="none"/>
        </w:rPr>
        <w:t xml:space="preserve"> </w:t>
      </w:r>
      <w:r w:rsidR="00441B30" w:rsidRPr="001C389A">
        <w:rPr>
          <w:rStyle w:val="DeltaViewInsertion"/>
          <w:rFonts w:cs="Arial"/>
          <w:color w:val="auto"/>
          <w:sz w:val="20"/>
          <w:u w:val="none"/>
        </w:rPr>
        <w:t>can</w:t>
      </w:r>
      <w:r w:rsidR="00FE7AD5">
        <w:rPr>
          <w:rStyle w:val="DeltaViewInsertion"/>
          <w:rFonts w:cs="Arial"/>
          <w:color w:val="auto"/>
          <w:sz w:val="20"/>
          <w:u w:val="none"/>
        </w:rPr>
        <w:t xml:space="preserve"> </w:t>
      </w:r>
      <w:r w:rsidR="002A0DAB" w:rsidRPr="001C389A">
        <w:rPr>
          <w:rStyle w:val="DeltaViewInsertion"/>
          <w:rFonts w:cs="Arial"/>
          <w:color w:val="auto"/>
          <w:sz w:val="20"/>
          <w:u w:val="none"/>
        </w:rPr>
        <w:t>not be</w:t>
      </w:r>
      <w:r w:rsidR="00D376EA" w:rsidRPr="001C389A">
        <w:rPr>
          <w:rStyle w:val="DeltaViewInsertion"/>
          <w:rFonts w:cs="Arial"/>
          <w:color w:val="auto"/>
          <w:sz w:val="20"/>
          <w:u w:val="none"/>
        </w:rPr>
        <w:t xml:space="preserve"> issued </w:t>
      </w:r>
      <w:r w:rsidR="00441B30" w:rsidRPr="001C389A">
        <w:rPr>
          <w:rStyle w:val="DeltaViewInsertion"/>
          <w:rFonts w:cs="Arial"/>
          <w:color w:val="auto"/>
          <w:sz w:val="20"/>
          <w:u w:val="none"/>
        </w:rPr>
        <w:t xml:space="preserve">because the requirements of </w:t>
      </w:r>
      <w:r w:rsidRPr="001C389A">
        <w:rPr>
          <w:rStyle w:val="DeltaViewInsertion"/>
          <w:rFonts w:cs="Arial"/>
          <w:color w:val="auto"/>
          <w:sz w:val="20"/>
          <w:u w:val="none"/>
        </w:rPr>
        <w:t>ECP</w:t>
      </w:r>
      <w:r w:rsidR="00441B30" w:rsidRPr="001C389A">
        <w:rPr>
          <w:rStyle w:val="DeltaViewInsertion"/>
          <w:rFonts w:cs="Arial"/>
          <w:color w:val="auto"/>
          <w:sz w:val="20"/>
          <w:u w:val="none"/>
        </w:rPr>
        <w:t xml:space="preserve">.7.2 and </w:t>
      </w:r>
      <w:r w:rsidRPr="001C389A">
        <w:rPr>
          <w:rStyle w:val="DeltaViewInsertion"/>
          <w:rFonts w:cs="Arial"/>
          <w:color w:val="auto"/>
          <w:sz w:val="20"/>
          <w:u w:val="none"/>
        </w:rPr>
        <w:t>ECP</w:t>
      </w:r>
      <w:r w:rsidR="00441B30" w:rsidRPr="001C389A">
        <w:rPr>
          <w:rStyle w:val="DeltaViewInsertion"/>
          <w:rFonts w:cs="Arial"/>
          <w:color w:val="auto"/>
          <w:sz w:val="20"/>
          <w:u w:val="none"/>
        </w:rPr>
        <w:t xml:space="preserve">.7.3 have not been successfully met </w:t>
      </w:r>
      <w:r w:rsidR="00E170F6" w:rsidRPr="001C389A">
        <w:rPr>
          <w:rStyle w:val="DeltaViewInsertion"/>
          <w:rFonts w:cs="Arial"/>
          <w:color w:val="auto"/>
          <w:sz w:val="20"/>
          <w:u w:val="none"/>
        </w:rPr>
        <w:t>prior to the expiry of an</w:t>
      </w:r>
      <w:r w:rsidR="00BF7330" w:rsidRPr="001C389A">
        <w:rPr>
          <w:rStyle w:val="DeltaViewInsertion"/>
          <w:rFonts w:cs="Arial"/>
          <w:color w:val="auto"/>
          <w:sz w:val="20"/>
          <w:u w:val="none"/>
        </w:rPr>
        <w:t xml:space="preserve"> </w:t>
      </w:r>
      <w:r w:rsidR="00E170F6" w:rsidRPr="001C389A">
        <w:rPr>
          <w:rStyle w:val="DeltaViewInsertion"/>
          <w:rFonts w:cs="Arial"/>
          <w:b/>
          <w:color w:val="auto"/>
          <w:sz w:val="20"/>
          <w:u w:val="none"/>
        </w:rPr>
        <w:t>Interim Operational Notification</w:t>
      </w:r>
      <w:r w:rsidR="00E170F6" w:rsidRPr="001C389A">
        <w:rPr>
          <w:rStyle w:val="DeltaViewInsertion"/>
          <w:rFonts w:cs="Arial"/>
          <w:color w:val="auto"/>
          <w:sz w:val="20"/>
          <w:u w:val="none"/>
        </w:rPr>
        <w:t xml:space="preserve"> then the</w:t>
      </w:r>
      <w:r w:rsidR="00D376EA" w:rsidRPr="001C389A">
        <w:rPr>
          <w:rStyle w:val="DeltaViewInsertion"/>
          <w:rFonts w:cs="Arial"/>
          <w:color w:val="auto"/>
          <w:sz w:val="20"/>
          <w:u w:val="none"/>
        </w:rPr>
        <w:t xml:space="preserve"> </w:t>
      </w:r>
      <w:r w:rsidR="00D376EA" w:rsidRPr="001C389A">
        <w:rPr>
          <w:rStyle w:val="DeltaViewInsertion"/>
          <w:rFonts w:cs="Arial"/>
          <w:b/>
          <w:color w:val="auto"/>
          <w:sz w:val="20"/>
          <w:u w:val="none"/>
        </w:rPr>
        <w:t>Generator</w:t>
      </w:r>
      <w:r w:rsidR="00D376EA"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D376EA" w:rsidRPr="001C389A">
        <w:rPr>
          <w:rStyle w:val="DeltaViewInsertion"/>
          <w:rFonts w:cs="Arial"/>
          <w:color w:val="auto"/>
          <w:sz w:val="20"/>
          <w:u w:val="none"/>
        </w:rPr>
        <w:t xml:space="preserve"> (where licensed in respect of its activities) and</w:t>
      </w:r>
      <w:r w:rsidR="00991EC8" w:rsidRPr="001C389A">
        <w:rPr>
          <w:rStyle w:val="DeltaViewInsertion"/>
          <w:rFonts w:cs="Arial"/>
          <w:color w:val="auto"/>
          <w:sz w:val="20"/>
          <w:u w:val="none"/>
        </w:rPr>
        <w:t>/or</w:t>
      </w:r>
      <w:r w:rsidR="00D376EA"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D376EA" w:rsidRPr="001C389A">
        <w:rPr>
          <w:rStyle w:val="DeltaViewInsertion"/>
          <w:rFonts w:cs="Arial"/>
          <w:b/>
          <w:color w:val="auto"/>
          <w:sz w:val="20"/>
          <w:u w:val="none"/>
        </w:rPr>
        <w:t xml:space="preserve"> </w:t>
      </w:r>
      <w:r w:rsidR="00D376EA" w:rsidRPr="001C389A">
        <w:rPr>
          <w:rStyle w:val="DeltaViewInsertion"/>
          <w:rFonts w:cs="Arial"/>
          <w:color w:val="auto"/>
          <w:sz w:val="20"/>
          <w:u w:val="none"/>
        </w:rPr>
        <w:t xml:space="preserve">shall apply to the </w:t>
      </w:r>
      <w:r w:rsidR="00D376EA" w:rsidRPr="001C389A">
        <w:rPr>
          <w:rStyle w:val="DeltaViewInsertion"/>
          <w:rFonts w:cs="Arial"/>
          <w:b/>
          <w:color w:val="auto"/>
          <w:sz w:val="20"/>
          <w:u w:val="none"/>
        </w:rPr>
        <w:t xml:space="preserve">Authority </w:t>
      </w:r>
      <w:r w:rsidR="00D376EA" w:rsidRPr="001C389A">
        <w:rPr>
          <w:rStyle w:val="DeltaViewInsertion"/>
          <w:rFonts w:cs="Arial"/>
          <w:color w:val="auto"/>
          <w:sz w:val="20"/>
          <w:u w:val="none"/>
        </w:rPr>
        <w:t>for a derogation.</w:t>
      </w:r>
      <w:r w:rsidR="00441B30" w:rsidRPr="001C389A">
        <w:rPr>
          <w:rStyle w:val="DeltaViewInsertion"/>
          <w:rFonts w:cs="Arial"/>
          <w:color w:val="auto"/>
          <w:sz w:val="20"/>
          <w:u w:val="none"/>
        </w:rPr>
        <w:t xml:space="preserve"> The provisions of </w:t>
      </w:r>
      <w:r w:rsidRPr="001C389A">
        <w:rPr>
          <w:rStyle w:val="DeltaViewInsertion"/>
          <w:rFonts w:cs="Arial"/>
          <w:color w:val="auto"/>
          <w:sz w:val="20"/>
          <w:u w:val="none"/>
        </w:rPr>
        <w:t>ECP</w:t>
      </w:r>
      <w:r w:rsidR="00441B30" w:rsidRPr="001C389A">
        <w:rPr>
          <w:rStyle w:val="DeltaViewInsertion"/>
          <w:rFonts w:cs="Arial"/>
          <w:color w:val="auto"/>
          <w:sz w:val="20"/>
          <w:u w:val="none"/>
        </w:rPr>
        <w:t>.9 shall then apply.</w:t>
      </w:r>
    </w:p>
    <w:p w14:paraId="039644C4" w14:textId="057AA26C" w:rsidR="00D376EA" w:rsidRDefault="00D376EA" w:rsidP="005A107E">
      <w:pPr>
        <w:tabs>
          <w:tab w:val="left" w:pos="2286"/>
          <w:tab w:val="left" w:pos="2736"/>
          <w:tab w:val="left" w:pos="3600"/>
          <w:tab w:val="left" w:pos="4608"/>
          <w:tab w:val="left" w:pos="5904"/>
        </w:tabs>
        <w:rPr>
          <w:rFonts w:cs="Arial"/>
          <w:sz w:val="20"/>
        </w:rPr>
      </w:pPr>
    </w:p>
    <w:p w14:paraId="646D69BA" w14:textId="530BD4BB" w:rsidR="002673C5" w:rsidRPr="002673C5" w:rsidRDefault="002673C5" w:rsidP="002673C5">
      <w:pPr>
        <w:tabs>
          <w:tab w:val="left" w:pos="1560"/>
          <w:tab w:val="left" w:pos="2286"/>
          <w:tab w:val="left" w:pos="2736"/>
          <w:tab w:val="left" w:pos="3600"/>
          <w:tab w:val="left" w:pos="4608"/>
          <w:tab w:val="left" w:pos="5904"/>
        </w:tabs>
        <w:ind w:left="1560" w:hanging="1560"/>
        <w:rPr>
          <w:rStyle w:val="DeltaViewInsertion"/>
          <w:color w:val="auto"/>
          <w:sz w:val="20"/>
          <w:szCs w:val="22"/>
          <w:u w:val="single"/>
        </w:rPr>
      </w:pPr>
      <w:r w:rsidRPr="002673C5">
        <w:rPr>
          <w:szCs w:val="22"/>
        </w:rPr>
        <w:tab/>
      </w:r>
      <w:r w:rsidRPr="002673C5">
        <w:rPr>
          <w:sz w:val="20"/>
          <w:szCs w:val="22"/>
          <w:u w:val="single"/>
        </w:rPr>
        <w:t>Final Operational Notification in respect of Network Operator’s and Non-Embedded Customer’s Plant and Apparatus</w:t>
      </w:r>
    </w:p>
    <w:p w14:paraId="547DFB8E" w14:textId="77777777" w:rsidR="002673C5" w:rsidRPr="002673C5" w:rsidRDefault="002673C5" w:rsidP="002673C5">
      <w:pPr>
        <w:tabs>
          <w:tab w:val="left" w:pos="1560"/>
          <w:tab w:val="left" w:pos="2286"/>
          <w:tab w:val="left" w:pos="2736"/>
          <w:tab w:val="left" w:pos="3600"/>
          <w:tab w:val="left" w:pos="4608"/>
          <w:tab w:val="left" w:pos="5904"/>
        </w:tabs>
        <w:ind w:left="1560" w:hanging="1560"/>
        <w:rPr>
          <w:rStyle w:val="DeltaViewInsertion"/>
          <w:color w:val="auto"/>
          <w:sz w:val="20"/>
          <w:szCs w:val="22"/>
          <w:u w:val="none"/>
        </w:rPr>
      </w:pPr>
    </w:p>
    <w:p w14:paraId="00286183" w14:textId="77777777" w:rsidR="002673C5" w:rsidRPr="002673C5" w:rsidRDefault="002673C5" w:rsidP="002673C5">
      <w:pPr>
        <w:tabs>
          <w:tab w:val="left" w:pos="1566"/>
          <w:tab w:val="left" w:pos="2286"/>
          <w:tab w:val="left" w:pos="2736"/>
          <w:tab w:val="left" w:pos="3600"/>
          <w:tab w:val="left" w:pos="4608"/>
          <w:tab w:val="left" w:pos="5904"/>
        </w:tabs>
        <w:ind w:left="1560" w:hanging="1560"/>
        <w:rPr>
          <w:sz w:val="20"/>
        </w:rPr>
      </w:pPr>
      <w:r w:rsidRPr="002673C5">
        <w:rPr>
          <w:rStyle w:val="DeltaViewInsertion"/>
          <w:color w:val="auto"/>
          <w:sz w:val="20"/>
          <w:szCs w:val="22"/>
          <w:u w:val="none"/>
        </w:rPr>
        <w:t>ECP.7.6</w:t>
      </w:r>
      <w:r w:rsidRPr="002673C5">
        <w:rPr>
          <w:rStyle w:val="DeltaViewInsertion"/>
          <w:color w:val="auto"/>
          <w:sz w:val="20"/>
          <w:szCs w:val="22"/>
          <w:u w:val="none"/>
        </w:rPr>
        <w:tab/>
        <w:t xml:space="preserve">The following provisions apply in relation to the issue of a </w:t>
      </w:r>
      <w:r w:rsidRPr="002673C5">
        <w:rPr>
          <w:rStyle w:val="DeltaViewInsertion"/>
          <w:b/>
          <w:color w:val="auto"/>
          <w:sz w:val="20"/>
          <w:szCs w:val="22"/>
          <w:u w:val="none"/>
        </w:rPr>
        <w:t xml:space="preserve">Final Operational Notification </w:t>
      </w:r>
      <w:r w:rsidRPr="002673C5">
        <w:rPr>
          <w:rStyle w:val="DeltaViewInsertion"/>
          <w:color w:val="auto"/>
          <w:sz w:val="20"/>
          <w:szCs w:val="22"/>
          <w:u w:val="none"/>
        </w:rPr>
        <w:t>in respect of</w:t>
      </w:r>
      <w:r w:rsidRPr="002673C5">
        <w:rPr>
          <w:rStyle w:val="DeltaViewInsertion"/>
          <w:b/>
          <w:color w:val="auto"/>
          <w:sz w:val="20"/>
          <w:szCs w:val="22"/>
          <w:u w:val="none"/>
        </w:rPr>
        <w:t xml:space="preserve"> Network Operators</w:t>
      </w:r>
      <w:r w:rsidRPr="002673C5">
        <w:rPr>
          <w:rStyle w:val="DeltaViewInsertion"/>
          <w:color w:val="auto"/>
          <w:sz w:val="20"/>
          <w:szCs w:val="22"/>
          <w:u w:val="none"/>
        </w:rPr>
        <w:t xml:space="preserve"> and </w:t>
      </w:r>
      <w:r w:rsidRPr="002673C5">
        <w:rPr>
          <w:rStyle w:val="DeltaViewInsertion"/>
          <w:b/>
          <w:color w:val="auto"/>
          <w:sz w:val="20"/>
          <w:szCs w:val="22"/>
          <w:u w:val="none"/>
        </w:rPr>
        <w:t>Non-Embedded Customers Plant</w:t>
      </w:r>
      <w:r w:rsidRPr="002673C5">
        <w:rPr>
          <w:rStyle w:val="DeltaViewInsertion"/>
          <w:color w:val="auto"/>
          <w:sz w:val="20"/>
          <w:szCs w:val="22"/>
          <w:u w:val="none"/>
        </w:rPr>
        <w:t xml:space="preserve"> and </w:t>
      </w:r>
      <w:r w:rsidRPr="002673C5">
        <w:rPr>
          <w:rStyle w:val="DeltaViewInsertion"/>
          <w:b/>
          <w:color w:val="auto"/>
          <w:sz w:val="20"/>
          <w:szCs w:val="22"/>
          <w:u w:val="none"/>
        </w:rPr>
        <w:t>Apparatus</w:t>
      </w:r>
      <w:r w:rsidRPr="002673C5">
        <w:rPr>
          <w:rStyle w:val="DeltaViewInsertion"/>
          <w:color w:val="auto"/>
          <w:sz w:val="20"/>
          <w:szCs w:val="22"/>
          <w:u w:val="none"/>
        </w:rPr>
        <w:t>.</w:t>
      </w:r>
    </w:p>
    <w:p w14:paraId="283199C9" w14:textId="77777777" w:rsidR="002673C5" w:rsidRPr="002673C5" w:rsidRDefault="002673C5" w:rsidP="002673C5">
      <w:pPr>
        <w:tabs>
          <w:tab w:val="left" w:pos="1566"/>
          <w:tab w:val="left" w:pos="2286"/>
          <w:tab w:val="left" w:pos="2736"/>
          <w:tab w:val="left" w:pos="3600"/>
          <w:tab w:val="left" w:pos="4608"/>
          <w:tab w:val="left" w:pos="5904"/>
        </w:tabs>
        <w:ind w:left="1560" w:hanging="1560"/>
        <w:rPr>
          <w:rStyle w:val="DeltaViewInsertion"/>
          <w:b/>
          <w:color w:val="auto"/>
          <w:sz w:val="20"/>
          <w:szCs w:val="22"/>
          <w:u w:val="none"/>
        </w:rPr>
      </w:pPr>
    </w:p>
    <w:p w14:paraId="11E57A88" w14:textId="77777777" w:rsidR="002673C5" w:rsidRPr="002673C5" w:rsidRDefault="002673C5" w:rsidP="002673C5">
      <w:pPr>
        <w:tabs>
          <w:tab w:val="left" w:pos="1566"/>
          <w:tab w:val="left" w:pos="2286"/>
          <w:tab w:val="left" w:pos="2736"/>
          <w:tab w:val="left" w:pos="3600"/>
          <w:tab w:val="left" w:pos="4608"/>
          <w:tab w:val="left" w:pos="5904"/>
        </w:tabs>
        <w:ind w:left="1560" w:hanging="1560"/>
        <w:rPr>
          <w:sz w:val="20"/>
          <w:szCs w:val="22"/>
        </w:rPr>
      </w:pPr>
    </w:p>
    <w:p w14:paraId="2B9A7259" w14:textId="77777777" w:rsidR="002673C5" w:rsidRPr="002673C5" w:rsidRDefault="002673C5" w:rsidP="002673C5">
      <w:pPr>
        <w:tabs>
          <w:tab w:val="left" w:pos="1566"/>
          <w:tab w:val="left" w:pos="2286"/>
          <w:tab w:val="left" w:pos="2736"/>
          <w:tab w:val="left" w:pos="3600"/>
          <w:tab w:val="left" w:pos="4608"/>
          <w:tab w:val="left" w:pos="5904"/>
        </w:tabs>
        <w:ind w:left="1566" w:hanging="1566"/>
        <w:rPr>
          <w:sz w:val="20"/>
          <w:szCs w:val="22"/>
        </w:rPr>
      </w:pPr>
      <w:r w:rsidRPr="002673C5">
        <w:rPr>
          <w:rStyle w:val="DeltaViewInsertion"/>
          <w:color w:val="auto"/>
          <w:sz w:val="20"/>
          <w:szCs w:val="22"/>
          <w:u w:val="none"/>
        </w:rPr>
        <w:t>ECP.7.7</w:t>
      </w:r>
      <w:r w:rsidRPr="002673C5">
        <w:rPr>
          <w:rStyle w:val="DeltaViewInsertion"/>
          <w:color w:val="auto"/>
          <w:sz w:val="20"/>
          <w:szCs w:val="22"/>
          <w:u w:val="none"/>
        </w:rPr>
        <w:tab/>
        <w:t xml:space="preserve">Prior to the issue of a </w:t>
      </w:r>
      <w:r w:rsidRPr="002673C5">
        <w:rPr>
          <w:rStyle w:val="DeltaViewInsertion"/>
          <w:b/>
          <w:color w:val="auto"/>
          <w:sz w:val="20"/>
          <w:szCs w:val="22"/>
          <w:u w:val="none"/>
        </w:rPr>
        <w:t>Final</w:t>
      </w:r>
      <w:r w:rsidRPr="002673C5">
        <w:rPr>
          <w:rStyle w:val="DeltaViewInsertion"/>
          <w:color w:val="auto"/>
          <w:sz w:val="20"/>
          <w:szCs w:val="22"/>
          <w:u w:val="none"/>
        </w:rPr>
        <w:t xml:space="preserve"> </w:t>
      </w:r>
      <w:r w:rsidRPr="002673C5">
        <w:rPr>
          <w:rStyle w:val="DeltaViewInsertion"/>
          <w:b/>
          <w:color w:val="auto"/>
          <w:sz w:val="20"/>
          <w:szCs w:val="22"/>
          <w:u w:val="none"/>
        </w:rPr>
        <w:t xml:space="preserve">Operational Notification </w:t>
      </w:r>
      <w:r w:rsidRPr="002673C5">
        <w:rPr>
          <w:rStyle w:val="DeltaViewInsertion"/>
          <w:color w:val="auto"/>
          <w:sz w:val="20"/>
          <w:szCs w:val="22"/>
          <w:u w:val="none"/>
        </w:rPr>
        <w:t xml:space="preserve">the </w:t>
      </w:r>
      <w:r w:rsidRPr="002673C5">
        <w:rPr>
          <w:rStyle w:val="DeltaViewInsertion"/>
          <w:b/>
          <w:color w:val="auto"/>
          <w:sz w:val="20"/>
          <w:szCs w:val="22"/>
          <w:u w:val="none"/>
        </w:rPr>
        <w:t xml:space="preserve">Network Operator </w:t>
      </w:r>
      <w:r w:rsidRPr="002673C5">
        <w:rPr>
          <w:rStyle w:val="DeltaViewInsertion"/>
          <w:color w:val="auto"/>
          <w:sz w:val="20"/>
          <w:szCs w:val="22"/>
          <w:u w:val="none"/>
        </w:rPr>
        <w:t>and</w:t>
      </w:r>
      <w:r w:rsidRPr="002673C5">
        <w:rPr>
          <w:rStyle w:val="DeltaViewInsertion"/>
          <w:b/>
          <w:color w:val="auto"/>
          <w:sz w:val="20"/>
          <w:szCs w:val="22"/>
          <w:u w:val="none"/>
        </w:rPr>
        <w:t xml:space="preserve"> Non-Embedded Customer</w:t>
      </w:r>
      <w:r w:rsidRPr="002673C5">
        <w:rPr>
          <w:rStyle w:val="DeltaViewInsertion"/>
          <w:color w:val="auto"/>
          <w:sz w:val="20"/>
          <w:szCs w:val="22"/>
          <w:u w:val="none"/>
        </w:rPr>
        <w:t xml:space="preserve"> must have addressed the </w:t>
      </w:r>
      <w:r w:rsidRPr="002673C5">
        <w:rPr>
          <w:rStyle w:val="DeltaViewInsertion"/>
          <w:b/>
          <w:color w:val="auto"/>
          <w:sz w:val="20"/>
          <w:szCs w:val="22"/>
          <w:u w:val="none"/>
        </w:rPr>
        <w:t xml:space="preserve">Unresolved Issues </w:t>
      </w:r>
      <w:r w:rsidRPr="002673C5">
        <w:rPr>
          <w:rStyle w:val="DeltaViewInsertion"/>
          <w:color w:val="auto"/>
          <w:sz w:val="20"/>
          <w:szCs w:val="22"/>
          <w:u w:val="none"/>
        </w:rPr>
        <w:t>to</w:t>
      </w:r>
      <w:r w:rsidRPr="002673C5">
        <w:rPr>
          <w:rStyle w:val="DeltaViewInsertion"/>
          <w:b/>
          <w:color w:val="auto"/>
          <w:sz w:val="20"/>
          <w:szCs w:val="22"/>
          <w:u w:val="none"/>
        </w:rPr>
        <w:t xml:space="preserve"> NGET’s </w:t>
      </w:r>
      <w:r w:rsidRPr="002673C5">
        <w:rPr>
          <w:rStyle w:val="DeltaViewInsertion"/>
          <w:color w:val="auto"/>
          <w:sz w:val="20"/>
          <w:szCs w:val="22"/>
          <w:u w:val="none"/>
        </w:rPr>
        <w:t xml:space="preserve">satisfaction to demonstrate compliance with the relevant </w:t>
      </w:r>
      <w:r w:rsidRPr="002673C5">
        <w:rPr>
          <w:rStyle w:val="DeltaViewInsertion"/>
          <w:b/>
          <w:color w:val="auto"/>
          <w:sz w:val="20"/>
          <w:szCs w:val="22"/>
          <w:u w:val="none"/>
        </w:rPr>
        <w:t>Grid Code</w:t>
      </w:r>
      <w:r w:rsidRPr="002673C5">
        <w:rPr>
          <w:rStyle w:val="DeltaViewInsertion"/>
          <w:color w:val="auto"/>
          <w:sz w:val="20"/>
          <w:szCs w:val="22"/>
          <w:u w:val="none"/>
        </w:rPr>
        <w:t xml:space="preserve"> provisions. </w:t>
      </w:r>
    </w:p>
    <w:p w14:paraId="5F2189FC" w14:textId="77777777" w:rsidR="002673C5" w:rsidRPr="002673C5" w:rsidRDefault="002673C5" w:rsidP="002673C5">
      <w:pPr>
        <w:tabs>
          <w:tab w:val="left" w:pos="1566"/>
          <w:tab w:val="left" w:pos="2286"/>
          <w:tab w:val="left" w:pos="2736"/>
          <w:tab w:val="left" w:pos="3600"/>
          <w:tab w:val="left" w:pos="4608"/>
          <w:tab w:val="left" w:pos="5904"/>
        </w:tabs>
        <w:ind w:left="1566" w:hanging="1566"/>
        <w:rPr>
          <w:sz w:val="20"/>
          <w:szCs w:val="22"/>
        </w:rPr>
      </w:pPr>
    </w:p>
    <w:p w14:paraId="24B77798" w14:textId="77777777" w:rsidR="002673C5" w:rsidRPr="002673C5" w:rsidRDefault="002673C5" w:rsidP="002673C5">
      <w:pPr>
        <w:tabs>
          <w:tab w:val="left" w:pos="1566"/>
          <w:tab w:val="left" w:pos="2286"/>
          <w:tab w:val="left" w:pos="2736"/>
          <w:tab w:val="left" w:pos="3600"/>
          <w:tab w:val="left" w:pos="4608"/>
          <w:tab w:val="left" w:pos="5904"/>
        </w:tabs>
        <w:ind w:left="1566" w:hanging="1566"/>
        <w:rPr>
          <w:b/>
          <w:sz w:val="20"/>
          <w:szCs w:val="22"/>
        </w:rPr>
      </w:pPr>
      <w:r w:rsidRPr="002673C5">
        <w:rPr>
          <w:rStyle w:val="DeltaViewInsertion"/>
          <w:color w:val="auto"/>
          <w:sz w:val="20"/>
          <w:szCs w:val="22"/>
          <w:u w:val="none"/>
        </w:rPr>
        <w:t>ECP.7.8</w:t>
      </w:r>
      <w:r w:rsidRPr="002673C5">
        <w:rPr>
          <w:rStyle w:val="DeltaViewInsertion"/>
          <w:color w:val="auto"/>
          <w:sz w:val="20"/>
          <w:szCs w:val="22"/>
          <w:u w:val="none"/>
        </w:rPr>
        <w:tab/>
        <w:t xml:space="preserve">Prior to the issue of a </w:t>
      </w:r>
      <w:r w:rsidRPr="002673C5">
        <w:rPr>
          <w:rStyle w:val="DeltaViewInsertion"/>
          <w:b/>
          <w:color w:val="auto"/>
          <w:sz w:val="20"/>
          <w:szCs w:val="22"/>
          <w:u w:val="none"/>
        </w:rPr>
        <w:t xml:space="preserve">Final Operational Notification </w:t>
      </w:r>
      <w:r w:rsidRPr="002673C5">
        <w:rPr>
          <w:rStyle w:val="DeltaViewInsertion"/>
          <w:color w:val="auto"/>
          <w:sz w:val="20"/>
          <w:szCs w:val="22"/>
          <w:u w:val="none"/>
        </w:rPr>
        <w:t xml:space="preserve">the </w:t>
      </w:r>
      <w:r w:rsidRPr="002673C5">
        <w:rPr>
          <w:rStyle w:val="DeltaViewInsertion"/>
          <w:b/>
          <w:color w:val="auto"/>
          <w:sz w:val="20"/>
          <w:szCs w:val="22"/>
          <w:u w:val="none"/>
        </w:rPr>
        <w:t xml:space="preserve">Network Operator </w:t>
      </w:r>
      <w:r w:rsidRPr="002673C5">
        <w:rPr>
          <w:rStyle w:val="DeltaViewInsertion"/>
          <w:color w:val="auto"/>
          <w:sz w:val="20"/>
          <w:szCs w:val="22"/>
          <w:u w:val="none"/>
        </w:rPr>
        <w:t>and</w:t>
      </w:r>
      <w:r w:rsidRPr="002673C5">
        <w:rPr>
          <w:rStyle w:val="DeltaViewInsertion"/>
          <w:b/>
          <w:color w:val="auto"/>
          <w:sz w:val="20"/>
          <w:szCs w:val="22"/>
          <w:u w:val="none"/>
        </w:rPr>
        <w:t xml:space="preserve"> Non-Embedded Customer</w:t>
      </w:r>
      <w:r w:rsidRPr="002673C5">
        <w:rPr>
          <w:rStyle w:val="DeltaViewInsertion"/>
          <w:color w:val="auto"/>
          <w:sz w:val="20"/>
          <w:szCs w:val="22"/>
          <w:u w:val="none"/>
        </w:rPr>
        <w:t xml:space="preserve"> must submit to</w:t>
      </w:r>
      <w:r w:rsidRPr="002673C5">
        <w:rPr>
          <w:rStyle w:val="DeltaViewInsertion"/>
          <w:b/>
          <w:color w:val="auto"/>
          <w:sz w:val="20"/>
          <w:szCs w:val="22"/>
          <w:u w:val="none"/>
        </w:rPr>
        <w:t xml:space="preserve"> NGET </w:t>
      </w:r>
      <w:r w:rsidRPr="002673C5">
        <w:rPr>
          <w:rStyle w:val="DeltaViewInsertion"/>
          <w:color w:val="auto"/>
          <w:sz w:val="20"/>
          <w:szCs w:val="22"/>
          <w:u w:val="none"/>
        </w:rPr>
        <w:t>to</w:t>
      </w:r>
      <w:r w:rsidRPr="002673C5">
        <w:rPr>
          <w:rStyle w:val="DeltaViewInsertion"/>
          <w:b/>
          <w:color w:val="auto"/>
          <w:sz w:val="20"/>
          <w:szCs w:val="22"/>
          <w:u w:val="none"/>
        </w:rPr>
        <w:t xml:space="preserve"> NGET’s </w:t>
      </w:r>
      <w:r w:rsidRPr="002673C5">
        <w:rPr>
          <w:rStyle w:val="DeltaViewInsertion"/>
          <w:color w:val="auto"/>
          <w:sz w:val="20"/>
          <w:szCs w:val="22"/>
          <w:u w:val="none"/>
        </w:rPr>
        <w:t>satisfaction:</w:t>
      </w:r>
    </w:p>
    <w:p w14:paraId="2D73BD0A" w14:textId="77777777" w:rsidR="002673C5" w:rsidRPr="002673C5" w:rsidRDefault="002673C5" w:rsidP="002673C5">
      <w:pPr>
        <w:tabs>
          <w:tab w:val="left" w:pos="1566"/>
          <w:tab w:val="left" w:pos="2286"/>
          <w:tab w:val="left" w:pos="2736"/>
          <w:tab w:val="left" w:pos="3600"/>
          <w:tab w:val="left" w:pos="4608"/>
          <w:tab w:val="left" w:pos="5904"/>
        </w:tabs>
        <w:ind w:left="1566" w:hanging="1566"/>
        <w:rPr>
          <w:sz w:val="20"/>
          <w:szCs w:val="22"/>
        </w:rPr>
      </w:pPr>
    </w:p>
    <w:p w14:paraId="4C27F2A9" w14:textId="77777777" w:rsidR="002673C5" w:rsidRPr="002673C5" w:rsidRDefault="002673C5" w:rsidP="002673C5">
      <w:pPr>
        <w:tabs>
          <w:tab w:val="left" w:pos="2340"/>
          <w:tab w:val="left" w:pos="2736"/>
          <w:tab w:val="left" w:pos="3600"/>
          <w:tab w:val="left" w:pos="4608"/>
          <w:tab w:val="left" w:pos="5904"/>
        </w:tabs>
        <w:ind w:left="2340" w:hanging="780"/>
        <w:rPr>
          <w:sz w:val="20"/>
          <w:szCs w:val="22"/>
        </w:rPr>
      </w:pPr>
      <w:r w:rsidRPr="002673C5">
        <w:rPr>
          <w:rStyle w:val="DeltaViewInsertion"/>
          <w:color w:val="auto"/>
          <w:sz w:val="20"/>
          <w:szCs w:val="22"/>
          <w:u w:val="none"/>
        </w:rPr>
        <w:t>(a)</w:t>
      </w:r>
      <w:r w:rsidRPr="002673C5">
        <w:rPr>
          <w:rStyle w:val="DeltaViewInsertion"/>
          <w:color w:val="auto"/>
          <w:sz w:val="20"/>
          <w:szCs w:val="22"/>
          <w:u w:val="none"/>
        </w:rPr>
        <w:tab/>
        <w:t xml:space="preserve">updated </w:t>
      </w:r>
      <w:r w:rsidRPr="002673C5">
        <w:rPr>
          <w:rStyle w:val="DeltaViewInsertion"/>
          <w:b/>
          <w:color w:val="auto"/>
          <w:sz w:val="20"/>
          <w:szCs w:val="22"/>
          <w:u w:val="none"/>
        </w:rPr>
        <w:t>Planning Code</w:t>
      </w:r>
      <w:r w:rsidRPr="002673C5">
        <w:rPr>
          <w:rStyle w:val="DeltaViewInsertion"/>
          <w:color w:val="auto"/>
          <w:sz w:val="20"/>
          <w:szCs w:val="22"/>
          <w:u w:val="none"/>
        </w:rPr>
        <w:t xml:space="preserve"> data (both </w:t>
      </w:r>
      <w:r w:rsidRPr="002673C5">
        <w:rPr>
          <w:rStyle w:val="DeltaViewInsertion"/>
          <w:b/>
          <w:color w:val="auto"/>
          <w:sz w:val="20"/>
          <w:szCs w:val="22"/>
          <w:u w:val="none"/>
        </w:rPr>
        <w:t>Standard Planning Data</w:t>
      </w:r>
      <w:r w:rsidRPr="002673C5">
        <w:rPr>
          <w:rStyle w:val="DeltaViewInsertion"/>
          <w:color w:val="auto"/>
          <w:sz w:val="20"/>
          <w:szCs w:val="22"/>
          <w:u w:val="none"/>
        </w:rPr>
        <w:t xml:space="preserve"> and </w:t>
      </w:r>
      <w:r w:rsidRPr="002673C5">
        <w:rPr>
          <w:rStyle w:val="DeltaViewInsertion"/>
          <w:b/>
          <w:color w:val="auto"/>
          <w:sz w:val="20"/>
          <w:szCs w:val="22"/>
          <w:u w:val="none"/>
        </w:rPr>
        <w:t>Detailed</w:t>
      </w:r>
      <w:r w:rsidRPr="002673C5">
        <w:rPr>
          <w:rStyle w:val="DeltaViewInsertion"/>
          <w:color w:val="auto"/>
          <w:sz w:val="20"/>
          <w:szCs w:val="22"/>
          <w:u w:val="none"/>
        </w:rPr>
        <w:t xml:space="preserve"> </w:t>
      </w:r>
      <w:r w:rsidRPr="002673C5">
        <w:rPr>
          <w:rStyle w:val="DeltaViewInsertion"/>
          <w:b/>
          <w:color w:val="auto"/>
          <w:sz w:val="20"/>
          <w:szCs w:val="22"/>
          <w:u w:val="none"/>
        </w:rPr>
        <w:t>Planning Data</w:t>
      </w:r>
      <w:r w:rsidRPr="002673C5">
        <w:rPr>
          <w:rStyle w:val="DeltaViewInsertion"/>
          <w:color w:val="auto"/>
          <w:sz w:val="20"/>
          <w:szCs w:val="22"/>
          <w:u w:val="none"/>
        </w:rPr>
        <w:t>), with validated actual values and updated estimates for the future including</w:t>
      </w:r>
      <w:r w:rsidRPr="002673C5">
        <w:rPr>
          <w:rStyle w:val="DeltaViewInsertion"/>
          <w:b/>
          <w:color w:val="auto"/>
          <w:sz w:val="20"/>
          <w:szCs w:val="22"/>
          <w:u w:val="none"/>
        </w:rPr>
        <w:t xml:space="preserve"> Forecast Data</w:t>
      </w:r>
      <w:r w:rsidRPr="002673C5">
        <w:rPr>
          <w:rStyle w:val="DeltaViewInsertion"/>
          <w:color w:val="auto"/>
          <w:sz w:val="20"/>
          <w:szCs w:val="22"/>
          <w:u w:val="none"/>
        </w:rPr>
        <w:t xml:space="preserve"> items such as </w:t>
      </w:r>
      <w:r w:rsidRPr="002673C5">
        <w:rPr>
          <w:rStyle w:val="DeltaViewInsertion"/>
          <w:b/>
          <w:color w:val="auto"/>
          <w:sz w:val="20"/>
          <w:szCs w:val="22"/>
          <w:u w:val="none"/>
        </w:rPr>
        <w:t>Demand</w:t>
      </w:r>
      <w:r w:rsidRPr="002673C5">
        <w:rPr>
          <w:rStyle w:val="DeltaViewInsertion"/>
          <w:color w:val="auto"/>
          <w:sz w:val="20"/>
          <w:szCs w:val="22"/>
          <w:u w:val="none"/>
        </w:rPr>
        <w:t xml:space="preserve">; </w:t>
      </w:r>
    </w:p>
    <w:p w14:paraId="339528EB" w14:textId="77777777" w:rsidR="002673C5" w:rsidRPr="002673C5" w:rsidRDefault="002673C5" w:rsidP="002673C5">
      <w:pPr>
        <w:tabs>
          <w:tab w:val="left" w:pos="1980"/>
          <w:tab w:val="left" w:pos="2286"/>
          <w:tab w:val="left" w:pos="2736"/>
          <w:tab w:val="left" w:pos="3600"/>
          <w:tab w:val="left" w:pos="4608"/>
          <w:tab w:val="left" w:pos="5904"/>
        </w:tabs>
        <w:ind w:left="1980" w:hanging="420"/>
        <w:rPr>
          <w:sz w:val="20"/>
          <w:szCs w:val="22"/>
        </w:rPr>
      </w:pPr>
    </w:p>
    <w:p w14:paraId="7C4F8BF2" w14:textId="77777777" w:rsidR="002673C5" w:rsidRPr="002673C5" w:rsidRDefault="002673C5" w:rsidP="002673C5">
      <w:pPr>
        <w:tabs>
          <w:tab w:val="left" w:pos="2286"/>
          <w:tab w:val="left" w:pos="2340"/>
          <w:tab w:val="left" w:pos="2736"/>
          <w:tab w:val="left" w:pos="3600"/>
          <w:tab w:val="left" w:pos="4608"/>
          <w:tab w:val="left" w:pos="5904"/>
        </w:tabs>
        <w:ind w:left="2340" w:hanging="780"/>
        <w:rPr>
          <w:sz w:val="20"/>
          <w:szCs w:val="22"/>
        </w:rPr>
      </w:pPr>
      <w:r w:rsidRPr="002673C5">
        <w:rPr>
          <w:rStyle w:val="DeltaViewInsertion"/>
          <w:color w:val="auto"/>
          <w:sz w:val="20"/>
          <w:szCs w:val="22"/>
          <w:u w:val="none"/>
        </w:rPr>
        <w:t>(b)</w:t>
      </w:r>
      <w:r w:rsidRPr="002673C5">
        <w:rPr>
          <w:rStyle w:val="DeltaViewInsertion"/>
          <w:color w:val="auto"/>
          <w:sz w:val="20"/>
          <w:szCs w:val="22"/>
          <w:u w:val="none"/>
        </w:rPr>
        <w:tab/>
      </w:r>
      <w:r w:rsidRPr="002673C5">
        <w:rPr>
          <w:rStyle w:val="DeltaViewInsertion"/>
          <w:color w:val="auto"/>
          <w:sz w:val="20"/>
          <w:szCs w:val="22"/>
          <w:u w:val="none"/>
        </w:rPr>
        <w:tab/>
        <w:t xml:space="preserve">any items required by ECP.5.2 and ECP.6.4 updated by the </w:t>
      </w:r>
      <w:r w:rsidRPr="002673C5">
        <w:rPr>
          <w:rStyle w:val="DeltaViewInsertion"/>
          <w:b/>
          <w:color w:val="auto"/>
          <w:sz w:val="20"/>
          <w:szCs w:val="22"/>
          <w:u w:val="none"/>
        </w:rPr>
        <w:t>User</w:t>
      </w:r>
      <w:r w:rsidRPr="002673C5">
        <w:rPr>
          <w:rStyle w:val="DeltaViewInsertion"/>
          <w:color w:val="auto"/>
          <w:sz w:val="20"/>
          <w:szCs w:val="22"/>
          <w:u w:val="none"/>
        </w:rPr>
        <w:t xml:space="preserve"> as necessary;</w:t>
      </w:r>
    </w:p>
    <w:p w14:paraId="12B8B52F" w14:textId="77777777" w:rsidR="002673C5" w:rsidRPr="002673C5" w:rsidRDefault="002673C5" w:rsidP="002673C5">
      <w:pPr>
        <w:rPr>
          <w:sz w:val="20"/>
          <w:szCs w:val="22"/>
        </w:rPr>
      </w:pPr>
    </w:p>
    <w:p w14:paraId="530B7FB3" w14:textId="77777777" w:rsidR="002673C5" w:rsidRPr="002673C5" w:rsidRDefault="002673C5" w:rsidP="002673C5">
      <w:pPr>
        <w:ind w:left="2340" w:hanging="780"/>
        <w:rPr>
          <w:rStyle w:val="DeltaViewInsertion"/>
          <w:color w:val="auto"/>
          <w:sz w:val="20"/>
          <w:szCs w:val="22"/>
          <w:u w:val="none"/>
        </w:rPr>
      </w:pPr>
      <w:r w:rsidRPr="002673C5">
        <w:rPr>
          <w:rStyle w:val="DeltaViewInsertion"/>
          <w:color w:val="auto"/>
          <w:sz w:val="20"/>
          <w:szCs w:val="22"/>
          <w:u w:val="none"/>
        </w:rPr>
        <w:t>(c)</w:t>
      </w:r>
      <w:r w:rsidRPr="002673C5">
        <w:rPr>
          <w:rStyle w:val="DeltaViewInsertion"/>
          <w:color w:val="auto"/>
          <w:sz w:val="20"/>
          <w:szCs w:val="22"/>
          <w:u w:val="none"/>
        </w:rPr>
        <w:tab/>
        <w:t xml:space="preserve">evidence to </w:t>
      </w:r>
      <w:r w:rsidRPr="002673C5">
        <w:rPr>
          <w:rStyle w:val="DeltaViewInsertion"/>
          <w:b/>
          <w:color w:val="auto"/>
          <w:sz w:val="20"/>
          <w:szCs w:val="22"/>
          <w:u w:val="none"/>
        </w:rPr>
        <w:t>NGET’s</w:t>
      </w:r>
      <w:r w:rsidRPr="002673C5">
        <w:rPr>
          <w:rStyle w:val="DeltaViewInsertion"/>
          <w:color w:val="auto"/>
          <w:sz w:val="20"/>
          <w:szCs w:val="22"/>
          <w:u w:val="none"/>
        </w:rPr>
        <w:t xml:space="preserve"> reasonable satisfaction that demonstrates that the models and/or parameters as required under PC.A.2.2, PC.A.2.3, PC.A.2.4, PC.A.2.5, PC.A.4 and PC.A.6 (as applicable), supplied to </w:t>
      </w:r>
      <w:r w:rsidRPr="002673C5">
        <w:rPr>
          <w:rStyle w:val="DeltaViewInsertion"/>
          <w:b/>
          <w:color w:val="auto"/>
          <w:sz w:val="20"/>
          <w:szCs w:val="22"/>
          <w:u w:val="none"/>
        </w:rPr>
        <w:t>NGET</w:t>
      </w:r>
      <w:r w:rsidRPr="002673C5">
        <w:rPr>
          <w:rStyle w:val="DeltaViewInsertion"/>
          <w:color w:val="auto"/>
          <w:sz w:val="20"/>
          <w:szCs w:val="22"/>
          <w:u w:val="none"/>
        </w:rPr>
        <w:t xml:space="preserve"> provide a reasonable representation of the behaviour of the </w:t>
      </w:r>
      <w:r w:rsidRPr="002673C5">
        <w:rPr>
          <w:rStyle w:val="DeltaViewInsertion"/>
          <w:b/>
          <w:color w:val="auto"/>
          <w:sz w:val="20"/>
          <w:szCs w:val="22"/>
          <w:u w:val="none"/>
        </w:rPr>
        <w:t xml:space="preserve">User’s Plant </w:t>
      </w:r>
      <w:r w:rsidRPr="002673C5">
        <w:rPr>
          <w:rStyle w:val="DeltaViewInsertion"/>
          <w:color w:val="auto"/>
          <w:sz w:val="20"/>
          <w:szCs w:val="22"/>
          <w:u w:val="none"/>
        </w:rPr>
        <w:t xml:space="preserve">and </w:t>
      </w:r>
      <w:r w:rsidRPr="002673C5">
        <w:rPr>
          <w:rStyle w:val="DeltaViewInsertion"/>
          <w:b/>
          <w:color w:val="auto"/>
          <w:sz w:val="20"/>
          <w:szCs w:val="22"/>
          <w:u w:val="none"/>
        </w:rPr>
        <w:t>Apparatus</w:t>
      </w:r>
      <w:r w:rsidRPr="002673C5">
        <w:rPr>
          <w:rStyle w:val="DeltaViewInsertion"/>
          <w:color w:val="auto"/>
          <w:sz w:val="20"/>
          <w:szCs w:val="22"/>
          <w:u w:val="none"/>
        </w:rPr>
        <w:t>;</w:t>
      </w:r>
    </w:p>
    <w:p w14:paraId="7B2ED5A2" w14:textId="77777777" w:rsidR="002673C5" w:rsidRPr="002673C5" w:rsidRDefault="002673C5" w:rsidP="002673C5">
      <w:pPr>
        <w:rPr>
          <w:sz w:val="20"/>
        </w:rPr>
      </w:pPr>
    </w:p>
    <w:p w14:paraId="4EC69F5D" w14:textId="77777777" w:rsidR="002673C5" w:rsidRPr="002673C5" w:rsidRDefault="002673C5" w:rsidP="002673C5">
      <w:pPr>
        <w:ind w:left="2268" w:hanging="828"/>
        <w:rPr>
          <w:sz w:val="20"/>
          <w:szCs w:val="22"/>
        </w:rPr>
      </w:pPr>
      <w:r w:rsidRPr="002673C5">
        <w:rPr>
          <w:sz w:val="20"/>
        </w:rPr>
        <w:t xml:space="preserve">  (d)</w:t>
      </w:r>
      <w:r w:rsidRPr="002673C5">
        <w:rPr>
          <w:sz w:val="20"/>
        </w:rPr>
        <w:tab/>
      </w:r>
      <w:r w:rsidRPr="002673C5">
        <w:rPr>
          <w:rStyle w:val="DeltaViewInsertion"/>
          <w:color w:val="auto"/>
          <w:sz w:val="20"/>
          <w:szCs w:val="22"/>
          <w:u w:val="none"/>
        </w:rPr>
        <w:t xml:space="preserve">copies of </w:t>
      </w:r>
      <w:r w:rsidRPr="002673C5">
        <w:rPr>
          <w:rStyle w:val="DeltaViewInsertion"/>
          <w:b/>
          <w:color w:val="auto"/>
          <w:sz w:val="20"/>
          <w:szCs w:val="22"/>
          <w:u w:val="none"/>
        </w:rPr>
        <w:t xml:space="preserve">Manufacturer’s Test Certificates </w:t>
      </w:r>
      <w:r w:rsidRPr="002673C5">
        <w:rPr>
          <w:rStyle w:val="DeltaViewInsertion"/>
          <w:color w:val="auto"/>
          <w:sz w:val="20"/>
          <w:szCs w:val="22"/>
          <w:u w:val="none"/>
        </w:rPr>
        <w:t xml:space="preserve">or </w:t>
      </w:r>
      <w:r w:rsidRPr="002673C5">
        <w:rPr>
          <w:rStyle w:val="DeltaViewInsertion"/>
          <w:b/>
          <w:color w:val="auto"/>
          <w:sz w:val="20"/>
          <w:szCs w:val="22"/>
          <w:u w:val="none"/>
        </w:rPr>
        <w:t>Equipment Certificates</w:t>
      </w:r>
      <w:r w:rsidRPr="002673C5">
        <w:rPr>
          <w:rStyle w:val="DeltaViewInsertion"/>
          <w:color w:val="auto"/>
          <w:sz w:val="20"/>
          <w:szCs w:val="22"/>
          <w:u w:val="none"/>
        </w:rPr>
        <w:t xml:space="preserve"> issued by an </w:t>
      </w:r>
      <w:r w:rsidRPr="002673C5">
        <w:rPr>
          <w:rStyle w:val="DeltaViewInsertion"/>
          <w:b/>
          <w:color w:val="auto"/>
          <w:sz w:val="20"/>
          <w:szCs w:val="22"/>
          <w:u w:val="none"/>
        </w:rPr>
        <w:t>Authorised Certifier</w:t>
      </w:r>
      <w:r w:rsidRPr="002673C5">
        <w:rPr>
          <w:rStyle w:val="DeltaViewInsertion"/>
          <w:color w:val="auto"/>
          <w:sz w:val="20"/>
          <w:szCs w:val="22"/>
          <w:u w:val="none"/>
        </w:rPr>
        <w:t xml:space="preserve"> or equivalent where these are relied upon as part of the evidence of compliance;</w:t>
      </w:r>
    </w:p>
    <w:p w14:paraId="34DC81D6" w14:textId="77777777" w:rsidR="002673C5" w:rsidRPr="002673C5" w:rsidRDefault="002673C5" w:rsidP="002673C5">
      <w:pPr>
        <w:rPr>
          <w:sz w:val="20"/>
          <w:szCs w:val="22"/>
        </w:rPr>
      </w:pPr>
    </w:p>
    <w:p w14:paraId="0A6DBA6C" w14:textId="77777777" w:rsidR="002673C5" w:rsidRPr="002673C5" w:rsidRDefault="002673C5" w:rsidP="002673C5">
      <w:pPr>
        <w:ind w:left="2340" w:hanging="780"/>
        <w:rPr>
          <w:sz w:val="20"/>
          <w:szCs w:val="22"/>
        </w:rPr>
      </w:pPr>
      <w:r w:rsidRPr="002673C5">
        <w:rPr>
          <w:rStyle w:val="DeltaViewInsertion"/>
          <w:color w:val="auto"/>
          <w:sz w:val="20"/>
          <w:szCs w:val="22"/>
          <w:u w:val="none"/>
        </w:rPr>
        <w:t>(e)</w:t>
      </w:r>
      <w:r w:rsidRPr="002673C5">
        <w:rPr>
          <w:rStyle w:val="DeltaViewInsertion"/>
          <w:color w:val="auto"/>
          <w:sz w:val="20"/>
          <w:szCs w:val="22"/>
          <w:u w:val="none"/>
        </w:rPr>
        <w:tab/>
        <w:t>results from the tests and simulations required in accordance with ECP.A.8 carried out by the</w:t>
      </w:r>
      <w:r w:rsidRPr="002673C5">
        <w:rPr>
          <w:rStyle w:val="DeltaViewInsertion"/>
          <w:b/>
          <w:color w:val="auto"/>
          <w:sz w:val="20"/>
          <w:szCs w:val="22"/>
          <w:u w:val="none"/>
        </w:rPr>
        <w:t xml:space="preserve"> Network Operator </w:t>
      </w:r>
      <w:r w:rsidRPr="002673C5">
        <w:rPr>
          <w:rStyle w:val="DeltaViewInsertion"/>
          <w:color w:val="auto"/>
          <w:sz w:val="20"/>
          <w:szCs w:val="22"/>
          <w:u w:val="none"/>
        </w:rPr>
        <w:t xml:space="preserve">or </w:t>
      </w:r>
      <w:r w:rsidRPr="002673C5">
        <w:rPr>
          <w:rStyle w:val="DeltaViewInsertion"/>
          <w:b/>
          <w:color w:val="auto"/>
          <w:sz w:val="20"/>
          <w:szCs w:val="22"/>
          <w:u w:val="none"/>
        </w:rPr>
        <w:t>Non-Embedded Customer</w:t>
      </w:r>
      <w:r w:rsidRPr="002673C5">
        <w:rPr>
          <w:rStyle w:val="DeltaViewInsertion"/>
          <w:color w:val="auto"/>
          <w:sz w:val="20"/>
          <w:szCs w:val="22"/>
          <w:u w:val="none"/>
        </w:rPr>
        <w:t xml:space="preserve"> to demonstrate compliance with relevant </w:t>
      </w:r>
      <w:r w:rsidRPr="002673C5">
        <w:rPr>
          <w:rStyle w:val="DeltaViewInsertion"/>
          <w:b/>
          <w:color w:val="auto"/>
          <w:sz w:val="20"/>
          <w:szCs w:val="22"/>
          <w:u w:val="none"/>
        </w:rPr>
        <w:t>Grid Code</w:t>
      </w:r>
      <w:r w:rsidRPr="002673C5">
        <w:rPr>
          <w:rStyle w:val="DeltaViewInsertion"/>
          <w:color w:val="auto"/>
          <w:sz w:val="20"/>
          <w:szCs w:val="22"/>
          <w:u w:val="none"/>
        </w:rPr>
        <w:t xml:space="preserve"> requirements including any tests witnessed by </w:t>
      </w:r>
      <w:r w:rsidRPr="002673C5">
        <w:rPr>
          <w:rStyle w:val="DeltaViewInsertion"/>
          <w:b/>
          <w:color w:val="auto"/>
          <w:sz w:val="20"/>
          <w:szCs w:val="22"/>
          <w:u w:val="none"/>
        </w:rPr>
        <w:t>NGET</w:t>
      </w:r>
      <w:r w:rsidRPr="002673C5">
        <w:rPr>
          <w:rStyle w:val="DeltaViewInsertion"/>
          <w:color w:val="auto"/>
          <w:sz w:val="20"/>
          <w:szCs w:val="22"/>
          <w:u w:val="none"/>
        </w:rPr>
        <w:t xml:space="preserve">; and </w:t>
      </w:r>
    </w:p>
    <w:p w14:paraId="2E95863F" w14:textId="77777777" w:rsidR="002673C5" w:rsidRPr="002673C5" w:rsidRDefault="002673C5" w:rsidP="002673C5">
      <w:pPr>
        <w:rPr>
          <w:sz w:val="20"/>
          <w:szCs w:val="22"/>
        </w:rPr>
      </w:pPr>
    </w:p>
    <w:p w14:paraId="394BDD87" w14:textId="77777777" w:rsidR="002673C5" w:rsidRPr="002673C5" w:rsidRDefault="002673C5" w:rsidP="002673C5">
      <w:pPr>
        <w:ind w:left="2340" w:hanging="900"/>
        <w:rPr>
          <w:sz w:val="20"/>
          <w:szCs w:val="22"/>
        </w:rPr>
      </w:pPr>
      <w:r w:rsidRPr="002673C5">
        <w:rPr>
          <w:rStyle w:val="DeltaViewInsertion"/>
          <w:color w:val="auto"/>
          <w:sz w:val="20"/>
          <w:szCs w:val="22"/>
          <w:u w:val="none"/>
        </w:rPr>
        <w:t xml:space="preserve">  (f)</w:t>
      </w:r>
      <w:r w:rsidRPr="002673C5">
        <w:rPr>
          <w:rStyle w:val="DeltaViewInsertion"/>
          <w:color w:val="auto"/>
          <w:sz w:val="20"/>
          <w:szCs w:val="22"/>
          <w:u w:val="none"/>
        </w:rPr>
        <w:tab/>
        <w:t xml:space="preserve">the final </w:t>
      </w:r>
      <w:r w:rsidRPr="002673C5">
        <w:rPr>
          <w:rStyle w:val="DeltaViewInsertion"/>
          <w:b/>
          <w:color w:val="auto"/>
          <w:sz w:val="20"/>
          <w:szCs w:val="22"/>
          <w:u w:val="none"/>
        </w:rPr>
        <w:t xml:space="preserve">Compliance Statement </w:t>
      </w:r>
      <w:r w:rsidRPr="002673C5">
        <w:rPr>
          <w:rStyle w:val="DeltaViewInsertion"/>
          <w:color w:val="auto"/>
          <w:sz w:val="20"/>
          <w:szCs w:val="22"/>
          <w:u w:val="none"/>
        </w:rPr>
        <w:t xml:space="preserve">and a </w:t>
      </w:r>
      <w:r w:rsidRPr="002673C5">
        <w:rPr>
          <w:rStyle w:val="DeltaViewInsertion"/>
          <w:b/>
          <w:color w:val="auto"/>
          <w:sz w:val="20"/>
          <w:szCs w:val="22"/>
          <w:u w:val="none"/>
        </w:rPr>
        <w:t>User Self Certification of Compliance</w:t>
      </w:r>
      <w:r w:rsidRPr="002673C5">
        <w:rPr>
          <w:rStyle w:val="DeltaViewInsertion"/>
          <w:color w:val="auto"/>
          <w:sz w:val="20"/>
          <w:szCs w:val="22"/>
          <w:u w:val="none"/>
        </w:rPr>
        <w:t xml:space="preserve"> signed by the </w:t>
      </w:r>
      <w:r w:rsidRPr="002673C5">
        <w:rPr>
          <w:rStyle w:val="DeltaViewInsertion"/>
          <w:b/>
          <w:color w:val="auto"/>
          <w:sz w:val="20"/>
          <w:szCs w:val="22"/>
          <w:u w:val="none"/>
        </w:rPr>
        <w:t>User</w:t>
      </w:r>
      <w:r w:rsidRPr="002673C5">
        <w:rPr>
          <w:rStyle w:val="DeltaViewInsertion"/>
          <w:color w:val="auto"/>
          <w:sz w:val="20"/>
          <w:szCs w:val="22"/>
          <w:u w:val="none"/>
        </w:rPr>
        <w:t xml:space="preserve"> and a statement of any requirements that the </w:t>
      </w:r>
      <w:r w:rsidRPr="002673C5">
        <w:rPr>
          <w:rStyle w:val="DeltaViewInsertion"/>
          <w:b/>
          <w:color w:val="auto"/>
          <w:sz w:val="20"/>
          <w:szCs w:val="22"/>
          <w:u w:val="none"/>
        </w:rPr>
        <w:t xml:space="preserve">Network Operator </w:t>
      </w:r>
      <w:r w:rsidRPr="002673C5">
        <w:rPr>
          <w:rStyle w:val="DeltaViewInsertion"/>
          <w:color w:val="auto"/>
          <w:sz w:val="20"/>
          <w:szCs w:val="22"/>
          <w:u w:val="none"/>
        </w:rPr>
        <w:t>or</w:t>
      </w:r>
      <w:r w:rsidRPr="002673C5">
        <w:rPr>
          <w:rStyle w:val="DeltaViewInsertion"/>
          <w:b/>
          <w:color w:val="auto"/>
          <w:sz w:val="20"/>
          <w:szCs w:val="22"/>
          <w:u w:val="none"/>
        </w:rPr>
        <w:t xml:space="preserve"> Non-Embedded Customer</w:t>
      </w:r>
      <w:r w:rsidRPr="002673C5">
        <w:rPr>
          <w:rStyle w:val="DeltaViewInsertion"/>
          <w:color w:val="auto"/>
          <w:sz w:val="20"/>
          <w:szCs w:val="22"/>
          <w:u w:val="none"/>
        </w:rPr>
        <w:t xml:space="preserve"> has identified that have not been met together with a copy of the derogation</w:t>
      </w:r>
      <w:r w:rsidRPr="002673C5">
        <w:rPr>
          <w:rStyle w:val="DeltaViewInsertion"/>
          <w:b/>
          <w:color w:val="auto"/>
          <w:sz w:val="20"/>
          <w:szCs w:val="22"/>
          <w:u w:val="none"/>
        </w:rPr>
        <w:t xml:space="preserve"> </w:t>
      </w:r>
      <w:r w:rsidRPr="002673C5">
        <w:rPr>
          <w:rStyle w:val="DeltaViewInsertion"/>
          <w:color w:val="auto"/>
          <w:sz w:val="20"/>
          <w:szCs w:val="22"/>
          <w:u w:val="none"/>
        </w:rPr>
        <w:t xml:space="preserve">in respect of the same from the </w:t>
      </w:r>
      <w:r w:rsidRPr="002673C5">
        <w:rPr>
          <w:rStyle w:val="DeltaViewInsertion"/>
          <w:b/>
          <w:color w:val="auto"/>
          <w:sz w:val="20"/>
          <w:szCs w:val="22"/>
          <w:u w:val="none"/>
        </w:rPr>
        <w:t>Authority</w:t>
      </w:r>
      <w:r w:rsidRPr="002673C5">
        <w:rPr>
          <w:rStyle w:val="DeltaViewInsertion"/>
          <w:color w:val="auto"/>
          <w:sz w:val="20"/>
          <w:szCs w:val="22"/>
          <w:u w:val="none"/>
        </w:rPr>
        <w:t>.</w:t>
      </w:r>
    </w:p>
    <w:p w14:paraId="2E7E5830" w14:textId="77777777" w:rsidR="002673C5" w:rsidRPr="002673C5" w:rsidRDefault="002673C5" w:rsidP="002673C5">
      <w:pPr>
        <w:rPr>
          <w:sz w:val="20"/>
          <w:szCs w:val="22"/>
        </w:rPr>
      </w:pPr>
    </w:p>
    <w:p w14:paraId="400A029A" w14:textId="77777777" w:rsidR="002673C5" w:rsidRPr="002673C5" w:rsidRDefault="002673C5" w:rsidP="002673C5">
      <w:pPr>
        <w:tabs>
          <w:tab w:val="left" w:pos="1566"/>
          <w:tab w:val="left" w:pos="2286"/>
          <w:tab w:val="left" w:pos="2736"/>
          <w:tab w:val="left" w:pos="3600"/>
          <w:tab w:val="left" w:pos="4608"/>
          <w:tab w:val="left" w:pos="5904"/>
        </w:tabs>
        <w:ind w:left="1560" w:hanging="1560"/>
        <w:rPr>
          <w:rStyle w:val="DeltaViewInsertion"/>
          <w:color w:val="auto"/>
          <w:sz w:val="20"/>
          <w:szCs w:val="22"/>
          <w:u w:val="none"/>
        </w:rPr>
      </w:pPr>
      <w:r w:rsidRPr="002673C5">
        <w:rPr>
          <w:rStyle w:val="DeltaViewInsertion"/>
          <w:color w:val="auto"/>
          <w:sz w:val="20"/>
          <w:szCs w:val="22"/>
          <w:u w:val="none"/>
        </w:rPr>
        <w:t>ECP.7.9</w:t>
      </w:r>
      <w:r w:rsidRPr="002673C5">
        <w:rPr>
          <w:rStyle w:val="DeltaViewInsertion"/>
          <w:color w:val="auto"/>
          <w:sz w:val="20"/>
          <w:szCs w:val="22"/>
          <w:u w:val="none"/>
        </w:rPr>
        <w:tab/>
        <w:t xml:space="preserve">The items referred to at ECP.7.8 shall be submitted by the </w:t>
      </w:r>
      <w:r w:rsidRPr="002673C5">
        <w:rPr>
          <w:rStyle w:val="DeltaViewInsertion"/>
          <w:b/>
          <w:color w:val="auto"/>
          <w:sz w:val="20"/>
          <w:szCs w:val="22"/>
          <w:u w:val="none"/>
        </w:rPr>
        <w:t>Network Operator</w:t>
      </w:r>
      <w:r w:rsidRPr="002673C5">
        <w:rPr>
          <w:rStyle w:val="DeltaViewInsertion"/>
          <w:color w:val="auto"/>
          <w:sz w:val="20"/>
          <w:szCs w:val="22"/>
          <w:u w:val="none"/>
        </w:rPr>
        <w:t xml:space="preserve"> or </w:t>
      </w:r>
      <w:r w:rsidRPr="002673C5">
        <w:rPr>
          <w:rStyle w:val="DeltaViewInsertion"/>
          <w:b/>
          <w:color w:val="auto"/>
          <w:sz w:val="20"/>
          <w:szCs w:val="22"/>
          <w:u w:val="none"/>
        </w:rPr>
        <w:t>Non-Embedded Customer</w:t>
      </w:r>
      <w:r w:rsidRPr="002673C5">
        <w:rPr>
          <w:rStyle w:val="DeltaViewInsertion"/>
          <w:color w:val="auto"/>
          <w:sz w:val="20"/>
          <w:szCs w:val="22"/>
          <w:u w:val="none"/>
        </w:rPr>
        <w:t xml:space="preserve"> after successful completion of the tests required under ECP.7.8. </w:t>
      </w:r>
    </w:p>
    <w:p w14:paraId="5B12ADA1" w14:textId="77777777" w:rsidR="002673C5" w:rsidRPr="002673C5" w:rsidRDefault="002673C5" w:rsidP="002673C5">
      <w:pPr>
        <w:ind w:left="1560" w:hanging="1560"/>
        <w:rPr>
          <w:rStyle w:val="DeltaViewInsertion"/>
          <w:color w:val="auto"/>
          <w:sz w:val="20"/>
          <w:szCs w:val="22"/>
          <w:u w:val="none"/>
        </w:rPr>
      </w:pPr>
    </w:p>
    <w:p w14:paraId="769BD19A" w14:textId="77777777" w:rsidR="002673C5" w:rsidRPr="002673C5" w:rsidRDefault="002673C5" w:rsidP="002673C5">
      <w:pPr>
        <w:ind w:left="1560" w:hanging="1560"/>
        <w:rPr>
          <w:sz w:val="20"/>
          <w:szCs w:val="22"/>
        </w:rPr>
      </w:pPr>
      <w:r w:rsidRPr="002673C5">
        <w:rPr>
          <w:rStyle w:val="DeltaViewInsertion"/>
          <w:color w:val="auto"/>
          <w:sz w:val="20"/>
          <w:szCs w:val="22"/>
          <w:u w:val="none"/>
        </w:rPr>
        <w:t>ECP.7.10</w:t>
      </w:r>
      <w:r w:rsidRPr="002673C5">
        <w:rPr>
          <w:rStyle w:val="DeltaViewInsertion"/>
          <w:color w:val="auto"/>
          <w:sz w:val="20"/>
          <w:szCs w:val="22"/>
          <w:u w:val="none"/>
        </w:rPr>
        <w:tab/>
        <w:t xml:space="preserve">If the requirements of ECP.7.8 have been successfully met, </w:t>
      </w:r>
      <w:r w:rsidRPr="002673C5">
        <w:rPr>
          <w:rStyle w:val="DeltaViewInsertion"/>
          <w:b/>
          <w:color w:val="auto"/>
          <w:sz w:val="20"/>
          <w:szCs w:val="22"/>
          <w:u w:val="none"/>
        </w:rPr>
        <w:t>NGET</w:t>
      </w:r>
      <w:r w:rsidRPr="002673C5">
        <w:rPr>
          <w:rStyle w:val="DeltaViewInsertion"/>
          <w:color w:val="auto"/>
          <w:sz w:val="20"/>
          <w:szCs w:val="22"/>
          <w:u w:val="none"/>
        </w:rPr>
        <w:t xml:space="preserve"> will notify the </w:t>
      </w:r>
      <w:r w:rsidRPr="002673C5">
        <w:rPr>
          <w:rStyle w:val="DeltaViewInsertion"/>
          <w:b/>
          <w:color w:val="auto"/>
          <w:sz w:val="20"/>
          <w:szCs w:val="22"/>
          <w:u w:val="none"/>
        </w:rPr>
        <w:t xml:space="preserve">Network Operator </w:t>
      </w:r>
      <w:r w:rsidRPr="002673C5">
        <w:rPr>
          <w:rStyle w:val="DeltaViewInsertion"/>
          <w:color w:val="auto"/>
          <w:sz w:val="20"/>
          <w:szCs w:val="22"/>
          <w:u w:val="none"/>
        </w:rPr>
        <w:t>or</w:t>
      </w:r>
      <w:r w:rsidRPr="002673C5">
        <w:rPr>
          <w:rStyle w:val="DeltaViewInsertion"/>
          <w:b/>
          <w:color w:val="auto"/>
          <w:sz w:val="20"/>
          <w:szCs w:val="22"/>
          <w:u w:val="none"/>
        </w:rPr>
        <w:t xml:space="preserve"> Non-Embedded Customer</w:t>
      </w:r>
      <w:r w:rsidRPr="002673C5">
        <w:rPr>
          <w:rStyle w:val="DeltaViewInsertion"/>
          <w:color w:val="auto"/>
          <w:sz w:val="20"/>
          <w:szCs w:val="22"/>
          <w:u w:val="none"/>
        </w:rPr>
        <w:t xml:space="preserve"> that compliance with the relevant </w:t>
      </w:r>
      <w:r w:rsidRPr="002673C5">
        <w:rPr>
          <w:rStyle w:val="DeltaViewInsertion"/>
          <w:b/>
          <w:color w:val="auto"/>
          <w:sz w:val="20"/>
          <w:szCs w:val="22"/>
          <w:u w:val="none"/>
        </w:rPr>
        <w:t>Grid Code</w:t>
      </w:r>
      <w:r w:rsidRPr="002673C5">
        <w:rPr>
          <w:rStyle w:val="DeltaViewInsertion"/>
          <w:color w:val="auto"/>
          <w:sz w:val="20"/>
          <w:szCs w:val="22"/>
          <w:u w:val="none"/>
        </w:rPr>
        <w:t xml:space="preserve"> provisions has been demonstrated for </w:t>
      </w:r>
      <w:r w:rsidRPr="002673C5">
        <w:rPr>
          <w:rStyle w:val="DeltaViewInsertion"/>
          <w:b/>
          <w:color w:val="auto"/>
          <w:sz w:val="20"/>
          <w:szCs w:val="22"/>
          <w:u w:val="none"/>
        </w:rPr>
        <w:t xml:space="preserve">Network Operators </w:t>
      </w:r>
      <w:r w:rsidRPr="002673C5">
        <w:rPr>
          <w:rStyle w:val="DeltaViewInsertion"/>
          <w:color w:val="auto"/>
          <w:sz w:val="20"/>
          <w:szCs w:val="22"/>
          <w:u w:val="none"/>
        </w:rPr>
        <w:t>or</w:t>
      </w:r>
      <w:r w:rsidRPr="002673C5">
        <w:rPr>
          <w:rStyle w:val="DeltaViewInsertion"/>
          <w:b/>
          <w:color w:val="auto"/>
          <w:sz w:val="20"/>
          <w:szCs w:val="22"/>
          <w:u w:val="none"/>
        </w:rPr>
        <w:t xml:space="preserve"> Non-Embedded Customers</w:t>
      </w:r>
      <w:r w:rsidRPr="002673C5">
        <w:rPr>
          <w:rStyle w:val="DeltaViewInsertion"/>
          <w:color w:val="auto"/>
          <w:sz w:val="20"/>
          <w:szCs w:val="22"/>
          <w:u w:val="none"/>
        </w:rPr>
        <w:t xml:space="preserve"> </w:t>
      </w:r>
      <w:r w:rsidRPr="002673C5">
        <w:rPr>
          <w:rStyle w:val="DeltaViewInsertion"/>
          <w:b/>
          <w:color w:val="auto"/>
          <w:sz w:val="20"/>
          <w:szCs w:val="22"/>
          <w:u w:val="none"/>
        </w:rPr>
        <w:t xml:space="preserve">Plant </w:t>
      </w:r>
      <w:r w:rsidRPr="002673C5">
        <w:rPr>
          <w:rStyle w:val="DeltaViewInsertion"/>
          <w:color w:val="auto"/>
          <w:sz w:val="20"/>
          <w:szCs w:val="22"/>
          <w:u w:val="none"/>
        </w:rPr>
        <w:t xml:space="preserve">and </w:t>
      </w:r>
      <w:r w:rsidRPr="002673C5">
        <w:rPr>
          <w:rStyle w:val="DeltaViewInsertion"/>
          <w:b/>
          <w:color w:val="auto"/>
          <w:sz w:val="20"/>
          <w:szCs w:val="22"/>
          <w:u w:val="none"/>
        </w:rPr>
        <w:t>Apparatus</w:t>
      </w:r>
      <w:r w:rsidRPr="002673C5">
        <w:rPr>
          <w:rStyle w:val="DeltaViewInsertion"/>
          <w:color w:val="auto"/>
          <w:sz w:val="20"/>
          <w:szCs w:val="22"/>
          <w:u w:val="none"/>
        </w:rPr>
        <w:t xml:space="preserve"> as applicable through the issue of a</w:t>
      </w:r>
      <w:r w:rsidRPr="002673C5">
        <w:rPr>
          <w:rStyle w:val="DeltaViewInsertion"/>
          <w:b/>
          <w:color w:val="auto"/>
          <w:sz w:val="20"/>
          <w:szCs w:val="22"/>
          <w:u w:val="none"/>
        </w:rPr>
        <w:t xml:space="preserve"> Final</w:t>
      </w:r>
      <w:r w:rsidRPr="002673C5">
        <w:rPr>
          <w:rStyle w:val="DeltaViewInsertion"/>
          <w:color w:val="auto"/>
          <w:sz w:val="20"/>
          <w:szCs w:val="22"/>
          <w:u w:val="none"/>
        </w:rPr>
        <w:t xml:space="preserve"> </w:t>
      </w:r>
      <w:r w:rsidRPr="002673C5">
        <w:rPr>
          <w:rStyle w:val="DeltaViewInsertion"/>
          <w:b/>
          <w:color w:val="auto"/>
          <w:sz w:val="20"/>
          <w:szCs w:val="22"/>
          <w:u w:val="none"/>
        </w:rPr>
        <w:t>Operational Notification</w:t>
      </w:r>
      <w:r w:rsidRPr="002673C5">
        <w:rPr>
          <w:rStyle w:val="DeltaViewInsertion"/>
          <w:color w:val="auto"/>
          <w:sz w:val="20"/>
          <w:szCs w:val="22"/>
          <w:u w:val="none"/>
        </w:rPr>
        <w:t>.</w:t>
      </w:r>
    </w:p>
    <w:p w14:paraId="52C4F229" w14:textId="77777777" w:rsidR="002673C5" w:rsidRPr="002673C5" w:rsidRDefault="002673C5" w:rsidP="002673C5">
      <w:pPr>
        <w:tabs>
          <w:tab w:val="left" w:pos="1566"/>
          <w:tab w:val="left" w:pos="2286"/>
          <w:tab w:val="left" w:pos="2736"/>
          <w:tab w:val="left" w:pos="3600"/>
          <w:tab w:val="left" w:pos="4608"/>
          <w:tab w:val="left" w:pos="5904"/>
        </w:tabs>
        <w:rPr>
          <w:rStyle w:val="DeltaViewInsertion"/>
          <w:color w:val="auto"/>
          <w:sz w:val="20"/>
          <w:szCs w:val="22"/>
          <w:u w:val="none"/>
        </w:rPr>
      </w:pPr>
    </w:p>
    <w:p w14:paraId="4CB5B538" w14:textId="688AFA6A" w:rsidR="002673C5" w:rsidRPr="002673C5" w:rsidRDefault="002673C5" w:rsidP="002673C5">
      <w:pPr>
        <w:tabs>
          <w:tab w:val="left" w:pos="2286"/>
          <w:tab w:val="left" w:pos="2736"/>
          <w:tab w:val="left" w:pos="3600"/>
          <w:tab w:val="left" w:pos="4608"/>
          <w:tab w:val="left" w:pos="5904"/>
        </w:tabs>
        <w:ind w:left="1440" w:hanging="1440"/>
        <w:rPr>
          <w:rFonts w:cs="Arial"/>
          <w:b/>
          <w:sz w:val="18"/>
        </w:rPr>
      </w:pPr>
      <w:r w:rsidRPr="002673C5">
        <w:rPr>
          <w:rStyle w:val="DeltaViewInsertion"/>
          <w:color w:val="auto"/>
          <w:sz w:val="20"/>
          <w:szCs w:val="22"/>
          <w:u w:val="none"/>
        </w:rPr>
        <w:t>ECP.7.11</w:t>
      </w:r>
      <w:r w:rsidRPr="002673C5">
        <w:rPr>
          <w:rStyle w:val="DeltaViewInsertion"/>
          <w:color w:val="auto"/>
          <w:sz w:val="20"/>
          <w:szCs w:val="22"/>
          <w:u w:val="none"/>
        </w:rPr>
        <w:tab/>
        <w:t xml:space="preserve">If a </w:t>
      </w:r>
      <w:r w:rsidRPr="002673C5">
        <w:rPr>
          <w:rStyle w:val="DeltaViewInsertion"/>
          <w:b/>
          <w:color w:val="auto"/>
          <w:sz w:val="20"/>
          <w:szCs w:val="22"/>
          <w:u w:val="none"/>
        </w:rPr>
        <w:t>Final Operational Notification</w:t>
      </w:r>
      <w:r w:rsidRPr="002673C5">
        <w:rPr>
          <w:rStyle w:val="DeltaViewInsertion"/>
          <w:color w:val="auto"/>
          <w:sz w:val="20"/>
          <w:szCs w:val="22"/>
          <w:u w:val="none"/>
        </w:rPr>
        <w:t xml:space="preserve"> cannot be issued because the requirements of ECP.7.8 have not been successfully met prior to the expiry of an </w:t>
      </w:r>
      <w:r w:rsidRPr="002673C5">
        <w:rPr>
          <w:rStyle w:val="DeltaViewInsertion"/>
          <w:b/>
          <w:color w:val="auto"/>
          <w:sz w:val="20"/>
          <w:szCs w:val="22"/>
          <w:u w:val="none"/>
        </w:rPr>
        <w:t>Interim Operational Notification</w:t>
      </w:r>
      <w:r w:rsidRPr="002673C5">
        <w:rPr>
          <w:rStyle w:val="DeltaViewInsertion"/>
          <w:color w:val="auto"/>
          <w:sz w:val="20"/>
          <w:szCs w:val="22"/>
          <w:u w:val="none"/>
        </w:rPr>
        <w:t xml:space="preserve">, then the </w:t>
      </w:r>
      <w:r w:rsidRPr="002673C5">
        <w:rPr>
          <w:rStyle w:val="DeltaViewInsertion"/>
          <w:b/>
          <w:color w:val="auto"/>
          <w:sz w:val="20"/>
          <w:szCs w:val="22"/>
          <w:u w:val="none"/>
        </w:rPr>
        <w:t xml:space="preserve">Network Operator </w:t>
      </w:r>
      <w:r w:rsidRPr="002673C5">
        <w:rPr>
          <w:rStyle w:val="DeltaViewInsertion"/>
          <w:color w:val="auto"/>
          <w:sz w:val="20"/>
          <w:szCs w:val="22"/>
          <w:u w:val="none"/>
        </w:rPr>
        <w:t>or</w:t>
      </w:r>
      <w:r w:rsidRPr="002673C5">
        <w:rPr>
          <w:rStyle w:val="DeltaViewInsertion"/>
          <w:b/>
          <w:color w:val="auto"/>
          <w:sz w:val="20"/>
          <w:szCs w:val="22"/>
          <w:u w:val="none"/>
        </w:rPr>
        <w:t xml:space="preserve"> Non-Embedded Customer</w:t>
      </w:r>
      <w:r w:rsidRPr="002673C5">
        <w:rPr>
          <w:rStyle w:val="DeltaViewInsertion"/>
          <w:color w:val="auto"/>
          <w:sz w:val="20"/>
          <w:szCs w:val="22"/>
          <w:u w:val="none"/>
        </w:rPr>
        <w:t xml:space="preserve"> and/or </w:t>
      </w:r>
      <w:r w:rsidRPr="002673C5">
        <w:rPr>
          <w:rStyle w:val="DeltaViewInsertion"/>
          <w:b/>
          <w:color w:val="auto"/>
          <w:sz w:val="20"/>
          <w:szCs w:val="22"/>
          <w:u w:val="none"/>
        </w:rPr>
        <w:t xml:space="preserve">NGET </w:t>
      </w:r>
      <w:r w:rsidRPr="002673C5">
        <w:rPr>
          <w:rStyle w:val="DeltaViewInsertion"/>
          <w:color w:val="auto"/>
          <w:sz w:val="20"/>
          <w:szCs w:val="22"/>
          <w:u w:val="none"/>
        </w:rPr>
        <w:t xml:space="preserve">shall apply to the </w:t>
      </w:r>
      <w:r w:rsidRPr="002673C5">
        <w:rPr>
          <w:rStyle w:val="DeltaViewInsertion"/>
          <w:b/>
          <w:color w:val="auto"/>
          <w:sz w:val="20"/>
          <w:szCs w:val="22"/>
          <w:u w:val="none"/>
        </w:rPr>
        <w:t xml:space="preserve">Authority </w:t>
      </w:r>
      <w:r w:rsidRPr="002673C5">
        <w:rPr>
          <w:rStyle w:val="DeltaViewInsertion"/>
          <w:color w:val="auto"/>
          <w:sz w:val="20"/>
          <w:szCs w:val="22"/>
          <w:u w:val="none"/>
        </w:rPr>
        <w:t>for a derogation. The provisions of ECP.9 shall then apply.</w:t>
      </w:r>
    </w:p>
    <w:p w14:paraId="6FB822AF" w14:textId="77777777" w:rsidR="002673C5" w:rsidRPr="002673C5" w:rsidRDefault="002673C5" w:rsidP="005A107E">
      <w:pPr>
        <w:tabs>
          <w:tab w:val="left" w:pos="2286"/>
          <w:tab w:val="left" w:pos="2736"/>
          <w:tab w:val="left" w:pos="3600"/>
          <w:tab w:val="left" w:pos="4608"/>
          <w:tab w:val="left" w:pos="5904"/>
        </w:tabs>
        <w:rPr>
          <w:rFonts w:cs="Arial"/>
          <w:sz w:val="18"/>
        </w:rPr>
      </w:pPr>
    </w:p>
    <w:p w14:paraId="36D8B55F" w14:textId="77777777" w:rsidR="00D91CD5" w:rsidRPr="001C389A" w:rsidRDefault="00D91CD5" w:rsidP="005A107E">
      <w:pPr>
        <w:tabs>
          <w:tab w:val="left" w:pos="2286"/>
          <w:tab w:val="left" w:pos="2736"/>
          <w:tab w:val="left" w:pos="3600"/>
          <w:tab w:val="left" w:pos="4608"/>
          <w:tab w:val="left" w:pos="5904"/>
        </w:tabs>
        <w:rPr>
          <w:rFonts w:cs="Arial"/>
          <w:sz w:val="20"/>
        </w:rPr>
      </w:pPr>
    </w:p>
    <w:p w14:paraId="32B2D0C2" w14:textId="77777777" w:rsidR="000C41A7" w:rsidRPr="001C389A" w:rsidRDefault="002F5F51" w:rsidP="00E57D21">
      <w:pPr>
        <w:pStyle w:val="Heading1"/>
        <w:tabs>
          <w:tab w:val="clear" w:pos="90"/>
          <w:tab w:val="left" w:pos="1560"/>
        </w:tabs>
        <w:ind w:hanging="270"/>
        <w:rPr>
          <w:rFonts w:cs="Arial"/>
          <w:sz w:val="20"/>
        </w:rPr>
      </w:pPr>
      <w:bookmarkStart w:id="246" w:name="_Toc524003896"/>
      <w:bookmarkStart w:id="247" w:name="_DV_C236"/>
      <w:r w:rsidRPr="001C389A">
        <w:rPr>
          <w:rFonts w:cs="Arial"/>
          <w:b w:val="0"/>
          <w:sz w:val="20"/>
        </w:rPr>
        <w:t>ECP</w:t>
      </w:r>
      <w:r w:rsidR="000D2129" w:rsidRPr="001C389A">
        <w:rPr>
          <w:rFonts w:cs="Arial"/>
          <w:b w:val="0"/>
          <w:sz w:val="20"/>
        </w:rPr>
        <w:t>.8</w:t>
      </w:r>
      <w:r w:rsidR="000D2129" w:rsidRPr="001C389A">
        <w:rPr>
          <w:rFonts w:cs="Arial"/>
          <w:sz w:val="20"/>
        </w:rPr>
        <w:tab/>
      </w:r>
      <w:r w:rsidR="00D43D90" w:rsidRPr="001C389A">
        <w:rPr>
          <w:rFonts w:cs="Arial"/>
          <w:b w:val="0"/>
          <w:sz w:val="20"/>
          <w:u w:val="single"/>
        </w:rPr>
        <w:t>LIMITED OPERATIONAL</w:t>
      </w:r>
      <w:r w:rsidR="00D43D90" w:rsidRPr="001C389A">
        <w:rPr>
          <w:rStyle w:val="DeltaViewInsertion"/>
          <w:rFonts w:cs="Arial"/>
          <w:b w:val="0"/>
          <w:color w:val="auto"/>
          <w:sz w:val="20"/>
          <w:u w:val="single"/>
        </w:rPr>
        <w:t xml:space="preserve"> NOTIFICATION</w:t>
      </w:r>
      <w:bookmarkEnd w:id="246"/>
      <w:r w:rsidR="00D43D90" w:rsidRPr="001C389A">
        <w:rPr>
          <w:rStyle w:val="DeltaViewInsertion"/>
          <w:rFonts w:cs="Arial"/>
          <w:color w:val="auto"/>
          <w:sz w:val="20"/>
          <w:u w:val="none"/>
        </w:rPr>
        <w:t xml:space="preserve"> </w:t>
      </w:r>
      <w:bookmarkEnd w:id="247"/>
    </w:p>
    <w:p w14:paraId="10FF74C0" w14:textId="77777777" w:rsidR="00A5452E" w:rsidRPr="001C389A" w:rsidRDefault="00A5452E" w:rsidP="000C41A7">
      <w:pPr>
        <w:tabs>
          <w:tab w:val="left" w:pos="2286"/>
          <w:tab w:val="left" w:pos="2736"/>
          <w:tab w:val="left" w:pos="3600"/>
          <w:tab w:val="left" w:pos="4608"/>
          <w:tab w:val="left" w:pos="5904"/>
        </w:tabs>
        <w:ind w:left="1620" w:hanging="1620"/>
        <w:rPr>
          <w:rFonts w:cs="Arial"/>
          <w:b/>
          <w:sz w:val="20"/>
        </w:rPr>
      </w:pPr>
      <w:bookmarkStart w:id="248" w:name="_DV_C237"/>
    </w:p>
    <w:p w14:paraId="332EAE29" w14:textId="7C4C3E0F" w:rsidR="000C41A7" w:rsidRPr="001C389A" w:rsidRDefault="002F5F51" w:rsidP="000C41A7">
      <w:pPr>
        <w:tabs>
          <w:tab w:val="left" w:pos="2286"/>
          <w:tab w:val="left" w:pos="2736"/>
          <w:tab w:val="left" w:pos="3600"/>
          <w:tab w:val="left" w:pos="4608"/>
          <w:tab w:val="left" w:pos="5904"/>
        </w:tabs>
        <w:ind w:left="1620" w:hanging="1620"/>
        <w:rPr>
          <w:rStyle w:val="DeltaViewInsertion"/>
          <w:rFonts w:cs="Arial"/>
          <w:color w:val="auto"/>
          <w:sz w:val="20"/>
          <w:u w:val="none"/>
        </w:rPr>
      </w:pPr>
      <w:r w:rsidRPr="001C389A">
        <w:rPr>
          <w:rStyle w:val="DeltaViewInsertion"/>
          <w:rFonts w:cs="Arial"/>
          <w:color w:val="auto"/>
          <w:sz w:val="20"/>
          <w:u w:val="none"/>
        </w:rPr>
        <w:t>ECP</w:t>
      </w:r>
      <w:r w:rsidR="00EF4605" w:rsidRPr="001C389A">
        <w:rPr>
          <w:rStyle w:val="DeltaViewInsertion"/>
          <w:rFonts w:cs="Arial"/>
          <w:color w:val="auto"/>
          <w:sz w:val="20"/>
          <w:u w:val="none"/>
        </w:rPr>
        <w:t>.</w:t>
      </w:r>
      <w:r w:rsidR="00EF0FC2" w:rsidRPr="001C389A">
        <w:rPr>
          <w:rStyle w:val="DeltaViewInsertion"/>
          <w:rFonts w:cs="Arial"/>
          <w:color w:val="auto"/>
          <w:sz w:val="20"/>
          <w:u w:val="none"/>
        </w:rPr>
        <w:t>8</w:t>
      </w:r>
      <w:r w:rsidR="009033AA" w:rsidRPr="001C389A">
        <w:rPr>
          <w:rStyle w:val="DeltaViewInsertion"/>
          <w:rFonts w:cs="Arial"/>
          <w:color w:val="auto"/>
          <w:sz w:val="20"/>
          <w:u w:val="none"/>
        </w:rPr>
        <w:t>.1</w:t>
      </w:r>
      <w:r w:rsidR="000C41A7" w:rsidRPr="001C389A">
        <w:rPr>
          <w:rStyle w:val="DeltaViewInsertion"/>
          <w:rFonts w:cs="Arial"/>
          <w:color w:val="auto"/>
          <w:sz w:val="20"/>
          <w:u w:val="none"/>
        </w:rPr>
        <w:tab/>
      </w:r>
      <w:r w:rsidR="000B09CC" w:rsidRPr="001C389A">
        <w:rPr>
          <w:rStyle w:val="DeltaViewInsertion"/>
          <w:rFonts w:cs="Arial"/>
          <w:color w:val="auto"/>
          <w:sz w:val="20"/>
          <w:u w:val="none"/>
        </w:rPr>
        <w:t>F</w:t>
      </w:r>
      <w:r w:rsidR="00944ACB" w:rsidRPr="001C389A">
        <w:rPr>
          <w:rStyle w:val="DeltaViewInsertion"/>
          <w:rFonts w:cs="Arial"/>
          <w:color w:val="auto"/>
          <w:sz w:val="20"/>
          <w:u w:val="none"/>
        </w:rPr>
        <w:t xml:space="preserve">ollowing the issue of a </w:t>
      </w:r>
      <w:r w:rsidR="00944ACB" w:rsidRPr="001C389A">
        <w:rPr>
          <w:rStyle w:val="DeltaViewInsertion"/>
          <w:rFonts w:cs="Arial"/>
          <w:b/>
          <w:color w:val="auto"/>
          <w:sz w:val="20"/>
          <w:u w:val="none"/>
        </w:rPr>
        <w:t>Final Operational Notification</w:t>
      </w:r>
      <w:r w:rsidR="00944ACB" w:rsidRPr="001C389A">
        <w:rPr>
          <w:rStyle w:val="DeltaViewInsertion"/>
          <w:rFonts w:cs="Arial"/>
          <w:color w:val="auto"/>
          <w:sz w:val="20"/>
          <w:u w:val="none"/>
        </w:rPr>
        <w:t xml:space="preserve"> </w:t>
      </w:r>
      <w:r w:rsidR="00321904" w:rsidRPr="001C389A">
        <w:rPr>
          <w:rStyle w:val="DeltaViewInsertion"/>
          <w:rFonts w:cs="Arial"/>
          <w:color w:val="auto"/>
          <w:sz w:val="20"/>
          <w:u w:val="none"/>
        </w:rPr>
        <w:t xml:space="preserve">for a </w:t>
      </w:r>
      <w:r w:rsidR="00862619" w:rsidRPr="001C389A">
        <w:rPr>
          <w:rStyle w:val="DeltaViewInsertion"/>
          <w:rFonts w:cs="Arial"/>
          <w:b/>
          <w:color w:val="auto"/>
          <w:sz w:val="20"/>
          <w:u w:val="none"/>
        </w:rPr>
        <w:t xml:space="preserve">Power Station </w:t>
      </w:r>
      <w:r w:rsidR="00862619" w:rsidRPr="001C389A">
        <w:rPr>
          <w:rStyle w:val="DeltaViewInsertion"/>
          <w:rFonts w:cs="Arial"/>
          <w:color w:val="auto"/>
          <w:sz w:val="20"/>
          <w:u w:val="none"/>
        </w:rPr>
        <w:t xml:space="preserve">consisting of </w:t>
      </w:r>
      <w:r w:rsidR="00E30D18" w:rsidRPr="001C389A">
        <w:rPr>
          <w:rStyle w:val="DeltaViewInsertion"/>
          <w:rFonts w:cs="Arial"/>
          <w:b/>
          <w:color w:val="auto"/>
          <w:sz w:val="20"/>
          <w:u w:val="none"/>
        </w:rPr>
        <w:t>Type B</w:t>
      </w:r>
      <w:r w:rsidR="00E30D18" w:rsidRPr="001C389A">
        <w:rPr>
          <w:rStyle w:val="DeltaViewInsertion"/>
          <w:rFonts w:cs="Arial"/>
          <w:color w:val="auto"/>
          <w:sz w:val="20"/>
          <w:u w:val="none"/>
        </w:rPr>
        <w:t xml:space="preserve">, </w:t>
      </w:r>
      <w:r w:rsidR="00E30D18" w:rsidRPr="001C389A">
        <w:rPr>
          <w:rStyle w:val="DeltaViewInsertion"/>
          <w:rFonts w:cs="Arial"/>
          <w:b/>
          <w:color w:val="auto"/>
          <w:sz w:val="20"/>
          <w:u w:val="none"/>
        </w:rPr>
        <w:t>Type C</w:t>
      </w:r>
      <w:r w:rsidR="00E30D18" w:rsidRPr="001C389A">
        <w:rPr>
          <w:rStyle w:val="DeltaViewInsertion"/>
          <w:rFonts w:cs="Arial"/>
          <w:color w:val="auto"/>
          <w:sz w:val="20"/>
          <w:u w:val="none"/>
        </w:rPr>
        <w:t xml:space="preserve"> or </w:t>
      </w:r>
      <w:r w:rsidR="00321904" w:rsidRPr="001C389A">
        <w:rPr>
          <w:rStyle w:val="DeltaViewInsertion"/>
          <w:rFonts w:cs="Arial"/>
          <w:b/>
          <w:color w:val="auto"/>
          <w:sz w:val="20"/>
          <w:u w:val="none"/>
        </w:rPr>
        <w:t xml:space="preserve">Type D Power Generating Module </w:t>
      </w:r>
      <w:r w:rsidR="00EB3A22" w:rsidRPr="001C389A">
        <w:rPr>
          <w:rStyle w:val="DeltaViewInsertion"/>
          <w:rFonts w:cs="Arial"/>
          <w:color w:val="auto"/>
          <w:sz w:val="20"/>
          <w:u w:val="none"/>
        </w:rPr>
        <w:t>or</w:t>
      </w:r>
      <w:r w:rsidR="00862619" w:rsidRPr="001C389A">
        <w:rPr>
          <w:rStyle w:val="DeltaViewInsertion"/>
          <w:rFonts w:cs="Arial"/>
          <w:color w:val="auto"/>
          <w:sz w:val="20"/>
          <w:u w:val="none"/>
        </w:rPr>
        <w:t xml:space="preserve"> an </w:t>
      </w:r>
      <w:r w:rsidR="00321904" w:rsidRPr="001C389A">
        <w:rPr>
          <w:rStyle w:val="DeltaViewInsertion"/>
          <w:rFonts w:cs="Arial"/>
          <w:b/>
          <w:color w:val="auto"/>
          <w:sz w:val="20"/>
          <w:u w:val="none"/>
        </w:rPr>
        <w:t xml:space="preserve">HVDC </w:t>
      </w:r>
      <w:r w:rsidR="00862619" w:rsidRPr="001C389A">
        <w:rPr>
          <w:rStyle w:val="DeltaViewInsertion"/>
          <w:rFonts w:cs="Arial"/>
          <w:b/>
          <w:color w:val="auto"/>
          <w:sz w:val="20"/>
          <w:u w:val="none"/>
        </w:rPr>
        <w:t>System</w:t>
      </w:r>
      <w:r w:rsidR="00C36A0C">
        <w:rPr>
          <w:rStyle w:val="DeltaViewInsertion"/>
          <w:rFonts w:cs="Arial"/>
          <w:b/>
          <w:color w:val="auto"/>
          <w:sz w:val="20"/>
          <w:u w:val="none"/>
        </w:rPr>
        <w:t xml:space="preserve"> </w:t>
      </w:r>
      <w:r w:rsidR="00C36A0C">
        <w:rPr>
          <w:rStyle w:val="DeltaViewInsertion"/>
          <w:rFonts w:cs="Arial"/>
          <w:color w:val="auto"/>
          <w:sz w:val="20"/>
          <w:u w:val="none"/>
        </w:rPr>
        <w:t xml:space="preserve">or </w:t>
      </w:r>
      <w:r w:rsidR="00C36A0C">
        <w:rPr>
          <w:rStyle w:val="DeltaViewInsertion"/>
          <w:rFonts w:cs="Arial"/>
          <w:b/>
          <w:color w:val="auto"/>
          <w:sz w:val="20"/>
          <w:u w:val="none"/>
        </w:rPr>
        <w:t xml:space="preserve">Network Operators </w:t>
      </w:r>
      <w:r w:rsidR="00C36A0C">
        <w:rPr>
          <w:rStyle w:val="DeltaViewInsertion"/>
          <w:rFonts w:cs="Arial"/>
          <w:color w:val="auto"/>
          <w:sz w:val="20"/>
          <w:u w:val="none"/>
        </w:rPr>
        <w:t xml:space="preserve">or </w:t>
      </w:r>
      <w:r w:rsidR="00C36A0C">
        <w:rPr>
          <w:rStyle w:val="DeltaViewInsertion"/>
          <w:rFonts w:cs="Arial"/>
          <w:b/>
          <w:color w:val="auto"/>
          <w:sz w:val="20"/>
          <w:u w:val="none"/>
        </w:rPr>
        <w:t xml:space="preserve">Non-Embedded Customers Plant </w:t>
      </w:r>
      <w:r w:rsidR="00C36A0C">
        <w:rPr>
          <w:rStyle w:val="DeltaViewInsertion"/>
          <w:rFonts w:cs="Arial"/>
          <w:color w:val="auto"/>
          <w:sz w:val="20"/>
          <w:u w:val="none"/>
        </w:rPr>
        <w:t xml:space="preserve">and </w:t>
      </w:r>
      <w:r w:rsidR="00C36A0C">
        <w:rPr>
          <w:rStyle w:val="DeltaViewInsertion"/>
          <w:rFonts w:cs="Arial"/>
          <w:b/>
          <w:color w:val="auto"/>
          <w:sz w:val="20"/>
          <w:u w:val="none"/>
        </w:rPr>
        <w:t>Apparatus</w:t>
      </w:r>
      <w:r w:rsidR="00321904" w:rsidRPr="001C389A">
        <w:rPr>
          <w:rStyle w:val="DeltaViewInsertion"/>
          <w:rFonts w:cs="Arial"/>
          <w:color w:val="auto"/>
          <w:sz w:val="20"/>
          <w:u w:val="none"/>
        </w:rPr>
        <w:t xml:space="preserve"> </w:t>
      </w:r>
      <w:r w:rsidR="000C41A7" w:rsidRPr="001C389A">
        <w:rPr>
          <w:rStyle w:val="DeltaViewInsertion"/>
          <w:rFonts w:cs="Arial"/>
          <w:color w:val="auto"/>
          <w:sz w:val="20"/>
          <w:u w:val="none"/>
        </w:rPr>
        <w:t>if</w:t>
      </w:r>
      <w:r w:rsidR="000B09CC" w:rsidRPr="001C389A">
        <w:rPr>
          <w:rStyle w:val="DeltaViewInsertion"/>
          <w:rFonts w:cs="Arial"/>
          <w:color w:val="auto"/>
          <w:sz w:val="20"/>
          <w:u w:val="none"/>
        </w:rPr>
        <w:t>:</w:t>
      </w:r>
      <w:r w:rsidR="000C41A7" w:rsidRPr="001C389A">
        <w:rPr>
          <w:rStyle w:val="DeltaViewInsertion"/>
          <w:rFonts w:cs="Arial"/>
          <w:color w:val="auto"/>
          <w:sz w:val="20"/>
          <w:u w:val="none"/>
        </w:rPr>
        <w:t xml:space="preserve"> </w:t>
      </w:r>
    </w:p>
    <w:bookmarkEnd w:id="248"/>
    <w:p w14:paraId="20DC2E84" w14:textId="77777777" w:rsidR="00406C4D" w:rsidRPr="001C389A" w:rsidRDefault="00406C4D" w:rsidP="00406C4D">
      <w:pPr>
        <w:tabs>
          <w:tab w:val="left" w:pos="2286"/>
          <w:tab w:val="left" w:pos="2736"/>
          <w:tab w:val="left" w:pos="3600"/>
          <w:tab w:val="left" w:pos="4608"/>
          <w:tab w:val="left" w:pos="5904"/>
        </w:tabs>
        <w:ind w:left="1620" w:hanging="1620"/>
        <w:rPr>
          <w:rStyle w:val="DeltaViewInsertion"/>
          <w:rFonts w:cs="Arial"/>
          <w:color w:val="auto"/>
          <w:sz w:val="20"/>
          <w:u w:val="none"/>
        </w:rPr>
      </w:pPr>
    </w:p>
    <w:p w14:paraId="39F14CB4" w14:textId="53DC1975" w:rsidR="00406C4D" w:rsidRPr="001C389A" w:rsidRDefault="00406C4D" w:rsidP="00406C4D">
      <w:pPr>
        <w:tabs>
          <w:tab w:val="left" w:pos="2286"/>
          <w:tab w:val="left" w:pos="2736"/>
          <w:tab w:val="left" w:pos="3600"/>
          <w:tab w:val="left" w:pos="4608"/>
          <w:tab w:val="left" w:pos="5904"/>
        </w:tabs>
        <w:ind w:left="2280" w:hanging="720"/>
        <w:rPr>
          <w:rStyle w:val="DeltaViewInsertion"/>
          <w:rFonts w:cs="Arial"/>
          <w:color w:val="auto"/>
          <w:sz w:val="20"/>
          <w:u w:val="none"/>
        </w:rPr>
      </w:pPr>
      <w:r w:rsidRPr="001C389A">
        <w:rPr>
          <w:rStyle w:val="DeltaViewInsertion"/>
          <w:rFonts w:cs="Arial"/>
          <w:color w:val="auto"/>
          <w:sz w:val="20"/>
          <w:u w:val="none"/>
        </w:rPr>
        <w:t>(i)</w:t>
      </w:r>
      <w:r w:rsidRPr="001C389A">
        <w:rPr>
          <w:rStyle w:val="DeltaViewInsertion"/>
          <w:rFonts w:cs="Arial"/>
          <w:color w:val="auto"/>
          <w:sz w:val="20"/>
          <w:u w:val="none"/>
        </w:rPr>
        <w:tab/>
        <w:t xml:space="preserve">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w:t>
      </w:r>
      <w:r w:rsidR="00836A05" w:rsidRPr="00C36A0C">
        <w:rPr>
          <w:rStyle w:val="DeltaViewInsertion"/>
          <w:rFonts w:cs="Arial"/>
          <w:b/>
          <w:color w:val="auto"/>
          <w:sz w:val="20"/>
          <w:u w:val="none"/>
        </w:rPr>
        <w:t>m Owner</w:t>
      </w:r>
      <w:r w:rsidR="00C36A0C" w:rsidRPr="00C36A0C">
        <w:rPr>
          <w:rStyle w:val="DeltaViewInsertion"/>
          <w:rFonts w:cs="Arial"/>
          <w:b/>
          <w:color w:val="auto"/>
          <w:sz w:val="20"/>
          <w:u w:val="none"/>
        </w:rPr>
        <w:t xml:space="preserve"> </w:t>
      </w:r>
      <w:r w:rsidR="00C36A0C" w:rsidRPr="00C36A0C">
        <w:rPr>
          <w:rStyle w:val="DeltaViewInsertion"/>
          <w:color w:val="auto"/>
          <w:sz w:val="20"/>
          <w:u w:val="none"/>
        </w:rPr>
        <w:t>or</w:t>
      </w:r>
      <w:r w:rsidR="00C36A0C" w:rsidRPr="00C36A0C">
        <w:rPr>
          <w:rStyle w:val="DeltaViewInsertion"/>
          <w:b/>
          <w:color w:val="auto"/>
          <w:sz w:val="20"/>
          <w:u w:val="none"/>
        </w:rPr>
        <w:t xml:space="preserve"> Network Operator </w:t>
      </w:r>
      <w:r w:rsidR="00C36A0C" w:rsidRPr="00C36A0C">
        <w:rPr>
          <w:rStyle w:val="DeltaViewInsertion"/>
          <w:color w:val="auto"/>
          <w:sz w:val="20"/>
          <w:u w:val="none"/>
        </w:rPr>
        <w:t>or</w:t>
      </w:r>
      <w:r w:rsidR="00C36A0C" w:rsidRPr="00C36A0C">
        <w:rPr>
          <w:rStyle w:val="DeltaViewInsertion"/>
          <w:b/>
          <w:color w:val="auto"/>
          <w:sz w:val="20"/>
          <w:u w:val="none"/>
        </w:rPr>
        <w:t xml:space="preserve"> Non-Embedded Customer</w:t>
      </w:r>
      <w:r w:rsidRPr="001C389A">
        <w:rPr>
          <w:rStyle w:val="DeltaViewInsertion"/>
          <w:rFonts w:cs="Arial"/>
          <w:color w:val="auto"/>
          <w:sz w:val="20"/>
          <w:u w:val="none"/>
        </w:rPr>
        <w:t xml:space="preserve"> becomes aware, that its </w:t>
      </w:r>
      <w:r w:rsidRPr="001C389A">
        <w:rPr>
          <w:rStyle w:val="DeltaViewInsertion"/>
          <w:rFonts w:cs="Arial"/>
          <w:b/>
          <w:color w:val="auto"/>
          <w:sz w:val="20"/>
          <w:u w:val="none"/>
        </w:rPr>
        <w:t>Plant</w:t>
      </w:r>
      <w:r w:rsidRPr="001C389A">
        <w:rPr>
          <w:rStyle w:val="DeltaViewInsertion"/>
          <w:rFonts w:cs="Arial"/>
          <w:color w:val="auto"/>
          <w:sz w:val="20"/>
          <w:u w:val="none"/>
        </w:rPr>
        <w:t xml:space="preserve"> and/or </w:t>
      </w:r>
      <w:r w:rsidRPr="001C389A">
        <w:rPr>
          <w:rStyle w:val="DeltaViewInsertion"/>
          <w:rFonts w:cs="Arial"/>
          <w:b/>
          <w:color w:val="auto"/>
          <w:sz w:val="20"/>
          <w:u w:val="none"/>
        </w:rPr>
        <w:t>Apparatus’</w:t>
      </w:r>
      <w:r w:rsidRPr="001C389A">
        <w:rPr>
          <w:rStyle w:val="DeltaViewInsertion"/>
          <w:rFonts w:cs="Arial"/>
          <w:color w:val="auto"/>
          <w:sz w:val="20"/>
          <w:u w:val="none"/>
        </w:rPr>
        <w:t xml:space="preserve"> </w:t>
      </w:r>
      <w:r w:rsidR="004C2954" w:rsidRPr="001C389A">
        <w:rPr>
          <w:rStyle w:val="DeltaViewInsertion"/>
          <w:rFonts w:cs="Arial"/>
          <w:color w:val="auto"/>
          <w:sz w:val="20"/>
          <w:u w:val="none"/>
        </w:rPr>
        <w:t xml:space="preserve">(including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Pr="001C389A">
        <w:rPr>
          <w:rStyle w:val="DeltaViewInsertion"/>
          <w:rFonts w:cs="Arial"/>
          <w:color w:val="auto"/>
          <w:sz w:val="20"/>
          <w:u w:val="none"/>
        </w:rPr>
        <w:t xml:space="preserve">capability to meet any provisions of the </w:t>
      </w:r>
      <w:r w:rsidRPr="001C389A">
        <w:rPr>
          <w:rStyle w:val="DeltaViewInsertion"/>
          <w:rFonts w:cs="Arial"/>
          <w:b/>
          <w:color w:val="auto"/>
          <w:sz w:val="20"/>
          <w:u w:val="none"/>
        </w:rPr>
        <w:t xml:space="preserve">Grid Code, </w:t>
      </w:r>
      <w:r w:rsidRPr="001C389A">
        <w:rPr>
          <w:rStyle w:val="DeltaViewInsertion"/>
          <w:rFonts w:cs="Arial"/>
          <w:color w:val="auto"/>
          <w:sz w:val="20"/>
          <w:u w:val="none"/>
        </w:rPr>
        <w:t xml:space="preserve">or where applicable the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is not fully available then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w:t>
      </w:r>
      <w:r w:rsidR="00C36A0C" w:rsidRPr="00463576">
        <w:rPr>
          <w:rStyle w:val="DeltaViewInsertion"/>
          <w:color w:val="auto"/>
          <w:szCs w:val="22"/>
          <w:u w:val="none"/>
        </w:rPr>
        <w:t>or</w:t>
      </w:r>
      <w:r w:rsidR="00C36A0C" w:rsidRPr="00C36A0C">
        <w:rPr>
          <w:rStyle w:val="DeltaViewInsertion"/>
          <w:b/>
          <w:color w:val="auto"/>
          <w:sz w:val="20"/>
          <w:szCs w:val="22"/>
          <w:u w:val="none"/>
        </w:rPr>
        <w:t xml:space="preserve"> Network Operator </w:t>
      </w:r>
      <w:r w:rsidR="00C36A0C" w:rsidRPr="00C36A0C">
        <w:rPr>
          <w:rStyle w:val="DeltaViewInsertion"/>
          <w:color w:val="auto"/>
          <w:sz w:val="20"/>
          <w:szCs w:val="22"/>
          <w:u w:val="none"/>
        </w:rPr>
        <w:t>or</w:t>
      </w:r>
      <w:r w:rsidR="00C36A0C" w:rsidRPr="00C36A0C">
        <w:rPr>
          <w:rStyle w:val="DeltaViewInsertion"/>
          <w:b/>
          <w:color w:val="auto"/>
          <w:sz w:val="20"/>
          <w:szCs w:val="22"/>
          <w:u w:val="none"/>
        </w:rPr>
        <w:t xml:space="preserve"> Non-Embedded Customer</w:t>
      </w:r>
      <w:r w:rsidR="00C36A0C" w:rsidRPr="001C389A">
        <w:rPr>
          <w:rStyle w:val="DeltaViewInsertion"/>
          <w:rFonts w:cs="Arial"/>
          <w:color w:val="auto"/>
          <w:sz w:val="20"/>
          <w:u w:val="none"/>
        </w:rPr>
        <w:t xml:space="preserve"> </w:t>
      </w:r>
      <w:r w:rsidRPr="001C389A">
        <w:rPr>
          <w:rStyle w:val="DeltaViewInsertion"/>
          <w:rFonts w:cs="Arial"/>
          <w:color w:val="auto"/>
          <w:sz w:val="20"/>
          <w:u w:val="none"/>
        </w:rPr>
        <w:t xml:space="preserve">shall follow the process in </w:t>
      </w:r>
      <w:r w:rsidR="002F5F51" w:rsidRPr="001C389A">
        <w:rPr>
          <w:rStyle w:val="DeltaViewInsertion"/>
          <w:rFonts w:cs="Arial"/>
          <w:color w:val="auto"/>
          <w:sz w:val="20"/>
          <w:u w:val="none"/>
        </w:rPr>
        <w:t>ECP</w:t>
      </w:r>
      <w:r w:rsidRPr="001C389A">
        <w:rPr>
          <w:rStyle w:val="DeltaViewInsertion"/>
          <w:rFonts w:cs="Arial"/>
          <w:color w:val="auto"/>
          <w:sz w:val="20"/>
          <w:u w:val="none"/>
        </w:rPr>
        <w:t xml:space="preserve">.8.2 to </w:t>
      </w:r>
      <w:r w:rsidR="002F5F51" w:rsidRPr="001C389A">
        <w:rPr>
          <w:rStyle w:val="DeltaViewInsertion"/>
          <w:rFonts w:cs="Arial"/>
          <w:color w:val="auto"/>
          <w:sz w:val="20"/>
          <w:u w:val="none"/>
        </w:rPr>
        <w:t>ECP</w:t>
      </w:r>
      <w:r w:rsidRPr="001C389A">
        <w:rPr>
          <w:rStyle w:val="DeltaViewInsertion"/>
          <w:rFonts w:cs="Arial"/>
          <w:color w:val="auto"/>
          <w:sz w:val="20"/>
          <w:u w:val="none"/>
        </w:rPr>
        <w:t>.8.11; or,</w:t>
      </w:r>
    </w:p>
    <w:p w14:paraId="79186B8E" w14:textId="77777777" w:rsidR="00406C4D" w:rsidRPr="001C389A" w:rsidRDefault="00406C4D" w:rsidP="00406C4D">
      <w:pPr>
        <w:tabs>
          <w:tab w:val="left" w:pos="2286"/>
          <w:tab w:val="left" w:pos="2736"/>
          <w:tab w:val="left" w:pos="3600"/>
          <w:tab w:val="left" w:pos="4608"/>
          <w:tab w:val="left" w:pos="5904"/>
        </w:tabs>
        <w:ind w:left="2280" w:hanging="720"/>
        <w:rPr>
          <w:rStyle w:val="DeltaViewInsertion"/>
          <w:rFonts w:cs="Arial"/>
          <w:color w:val="auto"/>
          <w:sz w:val="20"/>
          <w:u w:val="none"/>
        </w:rPr>
      </w:pPr>
    </w:p>
    <w:p w14:paraId="38E32271" w14:textId="4BFE4278" w:rsidR="00406C4D" w:rsidRPr="001C389A" w:rsidRDefault="00406C4D" w:rsidP="00406C4D">
      <w:pPr>
        <w:tabs>
          <w:tab w:val="left" w:pos="2286"/>
          <w:tab w:val="left" w:pos="2736"/>
          <w:tab w:val="left" w:pos="3600"/>
          <w:tab w:val="left" w:pos="4608"/>
          <w:tab w:val="left" w:pos="5904"/>
        </w:tabs>
        <w:ind w:left="2280" w:hanging="720"/>
        <w:rPr>
          <w:rStyle w:val="DeltaViewInsertion"/>
          <w:rFonts w:cs="Arial"/>
          <w:color w:val="auto"/>
          <w:sz w:val="20"/>
          <w:u w:val="none"/>
        </w:rPr>
      </w:pPr>
      <w:r w:rsidRPr="001C389A">
        <w:rPr>
          <w:rStyle w:val="DeltaViewInsertion"/>
          <w:rFonts w:cs="Arial"/>
          <w:color w:val="auto"/>
          <w:sz w:val="20"/>
          <w:u w:val="none"/>
        </w:rPr>
        <w:t>(ii)</w:t>
      </w:r>
      <w:r w:rsidRPr="001C389A">
        <w:rPr>
          <w:rStyle w:val="DeltaViewInsertion"/>
          <w:rFonts w:cs="Arial"/>
          <w:color w:val="auto"/>
          <w:sz w:val="20"/>
          <w:u w:val="none"/>
        </w:rPr>
        <w:tab/>
        <w:t xml:space="preserve">a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becomes aware, that the capability of  </w:t>
      </w:r>
      <w:r w:rsidRPr="001C389A">
        <w:rPr>
          <w:rStyle w:val="DeltaViewInsertion"/>
          <w:rFonts w:cs="Arial"/>
          <w:b/>
          <w:color w:val="auto"/>
          <w:sz w:val="20"/>
          <w:u w:val="none"/>
        </w:rPr>
        <w:t>Plant</w:t>
      </w:r>
      <w:r w:rsidRPr="001C389A">
        <w:rPr>
          <w:rStyle w:val="DeltaViewInsertion"/>
          <w:rFonts w:cs="Arial"/>
          <w:color w:val="auto"/>
          <w:sz w:val="20"/>
          <w:u w:val="none"/>
        </w:rPr>
        <w:t xml:space="preserve"> and/or </w:t>
      </w:r>
      <w:r w:rsidRPr="001C389A">
        <w:rPr>
          <w:rStyle w:val="DeltaViewInsertion"/>
          <w:rFonts w:cs="Arial"/>
          <w:b/>
          <w:color w:val="auto"/>
          <w:sz w:val="20"/>
          <w:u w:val="none"/>
        </w:rPr>
        <w:t>Apparatus</w:t>
      </w:r>
      <w:r w:rsidRPr="001C389A">
        <w:rPr>
          <w:rStyle w:val="DeltaViewInsertion"/>
          <w:rFonts w:cs="Arial"/>
          <w:color w:val="auto"/>
          <w:sz w:val="20"/>
          <w:u w:val="none"/>
        </w:rPr>
        <w:t xml:space="preserve"> belonging to a </w:t>
      </w:r>
      <w:r w:rsidRPr="001C389A">
        <w:rPr>
          <w:rStyle w:val="DeltaViewInsertion"/>
          <w:rFonts w:cs="Arial"/>
          <w:b/>
          <w:color w:val="auto"/>
          <w:sz w:val="20"/>
          <w:u w:val="none"/>
        </w:rPr>
        <w:t>Embedded Power Station</w:t>
      </w:r>
      <w:r w:rsidRPr="001C389A">
        <w:rPr>
          <w:rStyle w:val="DeltaViewInsertion"/>
          <w:rFonts w:cs="Arial"/>
          <w:color w:val="auto"/>
          <w:sz w:val="20"/>
          <w:u w:val="none"/>
        </w:rPr>
        <w:t xml:space="preserve"> or </w:t>
      </w:r>
      <w:r w:rsidRPr="001C389A">
        <w:rPr>
          <w:rStyle w:val="DeltaViewInsertion"/>
          <w:rFonts w:cs="Arial"/>
          <w:b/>
          <w:color w:val="auto"/>
          <w:sz w:val="20"/>
          <w:u w:val="none"/>
        </w:rPr>
        <w:t xml:space="preserve">Embedded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Station</w:t>
      </w:r>
      <w:r w:rsidRPr="001C389A">
        <w:rPr>
          <w:rStyle w:val="DeltaViewInsertion"/>
          <w:rFonts w:cs="Arial"/>
          <w:color w:val="auto"/>
          <w:sz w:val="20"/>
          <w:u w:val="none"/>
        </w:rPr>
        <w:t xml:space="preserve"> (other than a </w:t>
      </w:r>
      <w:r w:rsidR="00AD4811" w:rsidRPr="001C389A">
        <w:rPr>
          <w:rFonts w:cs="Arial"/>
          <w:b/>
          <w:sz w:val="20"/>
        </w:rPr>
        <w:t xml:space="preserve">Embedded Medium Power Stations </w:t>
      </w:r>
      <w:r w:rsidR="00AD4811" w:rsidRPr="001C389A">
        <w:rPr>
          <w:rFonts w:cs="Arial"/>
          <w:sz w:val="20"/>
        </w:rPr>
        <w:t xml:space="preserve">not subject to a </w:t>
      </w:r>
      <w:r w:rsidR="00AD4811" w:rsidRPr="001C389A">
        <w:rPr>
          <w:rFonts w:cs="Arial"/>
          <w:b/>
          <w:sz w:val="20"/>
        </w:rPr>
        <w:t>Bilateral Agreement</w:t>
      </w:r>
      <w:r w:rsidR="00AD4811" w:rsidRPr="001C389A">
        <w:rPr>
          <w:rFonts w:cs="Arial"/>
          <w:sz w:val="20"/>
        </w:rPr>
        <w:t xml:space="preserve"> and </w:t>
      </w:r>
      <w:r w:rsidR="00AD4811" w:rsidRPr="001C389A">
        <w:rPr>
          <w:rFonts w:cs="Arial"/>
          <w:b/>
          <w:sz w:val="20"/>
        </w:rPr>
        <w:t xml:space="preserve">Embedded </w:t>
      </w:r>
      <w:r w:rsidR="009923C9" w:rsidRPr="001C389A">
        <w:rPr>
          <w:rFonts w:cs="Arial"/>
          <w:b/>
          <w:sz w:val="20"/>
        </w:rPr>
        <w:t>HVDC Equipment</w:t>
      </w:r>
      <w:r w:rsidR="00AD4811" w:rsidRPr="001C389A">
        <w:rPr>
          <w:rFonts w:cs="Arial"/>
          <w:b/>
          <w:sz w:val="20"/>
        </w:rPr>
        <w:t xml:space="preserve"> Stations</w:t>
      </w:r>
      <w:r w:rsidR="00AD4811" w:rsidRPr="001C389A">
        <w:rPr>
          <w:rFonts w:cs="Arial"/>
          <w:sz w:val="20"/>
        </w:rPr>
        <w:t xml:space="preserve"> not subject to a </w:t>
      </w:r>
      <w:r w:rsidR="00AD4811" w:rsidRPr="001C389A">
        <w:rPr>
          <w:rFonts w:cs="Arial"/>
          <w:b/>
          <w:sz w:val="20"/>
        </w:rPr>
        <w:t xml:space="preserve">Bilateral </w:t>
      </w:r>
      <w:r w:rsidR="00E23DC9" w:rsidRPr="001C389A">
        <w:rPr>
          <w:rFonts w:cs="Arial"/>
          <w:b/>
          <w:sz w:val="20"/>
        </w:rPr>
        <w:t>Agreement</w:t>
      </w:r>
      <w:r w:rsidRPr="001C389A">
        <w:rPr>
          <w:rStyle w:val="DeltaViewInsertion"/>
          <w:rFonts w:cs="Arial"/>
          <w:b/>
          <w:color w:val="auto"/>
          <w:sz w:val="20"/>
          <w:u w:val="none"/>
        </w:rPr>
        <w:t>)</w:t>
      </w:r>
      <w:r w:rsidRPr="001C389A">
        <w:rPr>
          <w:rStyle w:val="DeltaViewInsertion"/>
          <w:rFonts w:cs="Arial"/>
          <w:color w:val="auto"/>
          <w:sz w:val="20"/>
          <w:u w:val="none"/>
        </w:rPr>
        <w:t xml:space="preserve"> is failing to meet any provisions of the </w:t>
      </w:r>
      <w:r w:rsidRPr="001C389A">
        <w:rPr>
          <w:rStyle w:val="DeltaViewInsertion"/>
          <w:rFonts w:cs="Arial"/>
          <w:b/>
          <w:color w:val="auto"/>
          <w:sz w:val="20"/>
          <w:u w:val="none"/>
        </w:rPr>
        <w:t xml:space="preserve">Grid Code, </w:t>
      </w:r>
      <w:r w:rsidRPr="001C389A">
        <w:rPr>
          <w:rStyle w:val="DeltaViewInsertion"/>
          <w:rFonts w:cs="Arial"/>
          <w:color w:val="auto"/>
          <w:sz w:val="20"/>
          <w:u w:val="none"/>
        </w:rPr>
        <w:t xml:space="preserve">or where applicable the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then the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shall inform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shall inform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and then follow the process in </w:t>
      </w:r>
      <w:r w:rsidR="002F5F51" w:rsidRPr="001C389A">
        <w:rPr>
          <w:rStyle w:val="DeltaViewInsertion"/>
          <w:rFonts w:cs="Arial"/>
          <w:color w:val="auto"/>
          <w:sz w:val="20"/>
          <w:u w:val="none"/>
        </w:rPr>
        <w:t>ECP</w:t>
      </w:r>
      <w:r w:rsidRPr="001C389A">
        <w:rPr>
          <w:rStyle w:val="DeltaViewInsertion"/>
          <w:rFonts w:cs="Arial"/>
          <w:color w:val="auto"/>
          <w:sz w:val="20"/>
          <w:u w:val="none"/>
        </w:rPr>
        <w:t xml:space="preserve">.8.2 to </w:t>
      </w:r>
      <w:r w:rsidR="002F5F51" w:rsidRPr="001C389A">
        <w:rPr>
          <w:rStyle w:val="DeltaViewInsertion"/>
          <w:rFonts w:cs="Arial"/>
          <w:color w:val="auto"/>
          <w:sz w:val="20"/>
          <w:u w:val="none"/>
        </w:rPr>
        <w:t>ECP</w:t>
      </w:r>
      <w:r w:rsidRPr="001C389A">
        <w:rPr>
          <w:rStyle w:val="DeltaViewInsertion"/>
          <w:rFonts w:cs="Arial"/>
          <w:color w:val="auto"/>
          <w:sz w:val="20"/>
          <w:u w:val="none"/>
        </w:rPr>
        <w:t>.8.11; or,</w:t>
      </w:r>
    </w:p>
    <w:p w14:paraId="7CAD2CA1" w14:textId="77777777" w:rsidR="00406C4D" w:rsidRPr="001C389A" w:rsidRDefault="00406C4D" w:rsidP="00406C4D">
      <w:pPr>
        <w:tabs>
          <w:tab w:val="left" w:pos="2286"/>
          <w:tab w:val="left" w:pos="2736"/>
          <w:tab w:val="left" w:pos="3600"/>
          <w:tab w:val="left" w:pos="4608"/>
          <w:tab w:val="left" w:pos="5904"/>
        </w:tabs>
        <w:ind w:left="2280" w:hanging="720"/>
        <w:rPr>
          <w:rStyle w:val="DeltaViewInsertion"/>
          <w:rFonts w:cs="Arial"/>
          <w:color w:val="auto"/>
          <w:sz w:val="20"/>
          <w:u w:val="none"/>
        </w:rPr>
      </w:pPr>
    </w:p>
    <w:p w14:paraId="1A9605B1" w14:textId="0F841900" w:rsidR="00406C4D" w:rsidRDefault="00406C4D" w:rsidP="00406C4D">
      <w:pPr>
        <w:tabs>
          <w:tab w:val="left" w:pos="2286"/>
          <w:tab w:val="left" w:pos="2736"/>
          <w:tab w:val="left" w:pos="3600"/>
          <w:tab w:val="left" w:pos="4608"/>
          <w:tab w:val="left" w:pos="5904"/>
        </w:tabs>
        <w:ind w:left="2280" w:hanging="720"/>
        <w:rPr>
          <w:rFonts w:cs="Arial"/>
          <w:snapToGrid/>
          <w:sz w:val="20"/>
          <w:lang w:eastAsia="en-GB"/>
        </w:rPr>
      </w:pPr>
      <w:r w:rsidRPr="001C389A">
        <w:rPr>
          <w:rStyle w:val="DeltaViewInsertion"/>
          <w:rFonts w:cs="Arial"/>
          <w:color w:val="auto"/>
          <w:sz w:val="20"/>
          <w:u w:val="none"/>
        </w:rPr>
        <w:t>(iii)</w:t>
      </w:r>
      <w:r w:rsidRPr="001C389A">
        <w:rPr>
          <w:rStyle w:val="DeltaViewInsertion"/>
          <w:rFonts w:cs="Arial"/>
          <w:color w:val="auto"/>
          <w:sz w:val="20"/>
          <w:u w:val="none"/>
        </w:rPr>
        <w:tab/>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becomes aware through monitoring as described in OC5.4, that a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w:t>
      </w:r>
      <w:r w:rsidRPr="001C389A">
        <w:rPr>
          <w:rStyle w:val="DeltaViewInsertion"/>
          <w:rFonts w:cs="Arial"/>
          <w:b/>
          <w:color w:val="auto"/>
          <w:sz w:val="20"/>
          <w:u w:val="none"/>
        </w:rPr>
        <w:t>Plant</w:t>
      </w:r>
      <w:r w:rsidRPr="001C389A">
        <w:rPr>
          <w:rStyle w:val="DeltaViewInsertion"/>
          <w:rFonts w:cs="Arial"/>
          <w:color w:val="auto"/>
          <w:sz w:val="20"/>
          <w:u w:val="none"/>
        </w:rPr>
        <w:t xml:space="preserve"> and/or </w:t>
      </w:r>
      <w:r w:rsidRPr="001C389A">
        <w:rPr>
          <w:rStyle w:val="DeltaViewInsertion"/>
          <w:rFonts w:cs="Arial"/>
          <w:b/>
          <w:color w:val="auto"/>
          <w:sz w:val="20"/>
          <w:u w:val="none"/>
        </w:rPr>
        <w:t>Apparatus</w:t>
      </w:r>
      <w:r w:rsidRPr="001C389A">
        <w:rPr>
          <w:rStyle w:val="DeltaViewInsertion"/>
          <w:rFonts w:cs="Arial"/>
          <w:color w:val="auto"/>
          <w:sz w:val="20"/>
          <w:u w:val="none"/>
        </w:rPr>
        <w:t xml:space="preserve"> </w:t>
      </w:r>
      <w:r w:rsidR="004C2954" w:rsidRPr="001C389A">
        <w:rPr>
          <w:rStyle w:val="DeltaViewInsertion"/>
          <w:rFonts w:cs="Arial"/>
          <w:color w:val="auto"/>
          <w:sz w:val="20"/>
          <w:u w:val="none"/>
        </w:rPr>
        <w:t xml:space="preserve">(including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Pr="001C389A">
        <w:rPr>
          <w:rStyle w:val="DeltaViewInsertion"/>
          <w:rFonts w:cs="Arial"/>
          <w:color w:val="auto"/>
          <w:sz w:val="20"/>
          <w:u w:val="none"/>
        </w:rPr>
        <w:t xml:space="preserve">capability to meet any provisions of the </w:t>
      </w:r>
      <w:r w:rsidRPr="001C389A">
        <w:rPr>
          <w:rStyle w:val="DeltaViewInsertion"/>
          <w:rFonts w:cs="Arial"/>
          <w:b/>
          <w:color w:val="auto"/>
          <w:sz w:val="20"/>
          <w:u w:val="none"/>
        </w:rPr>
        <w:t xml:space="preserve">Grid Code, </w:t>
      </w:r>
      <w:r w:rsidRPr="001C389A">
        <w:rPr>
          <w:rStyle w:val="DeltaViewInsertion"/>
          <w:rFonts w:cs="Arial"/>
          <w:color w:val="auto"/>
          <w:sz w:val="20"/>
          <w:u w:val="none"/>
        </w:rPr>
        <w:t xml:space="preserve">or where applicable the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is not fully available then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shall inform the other party. Where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and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cannot agree from the monitoring as described in OC5.4 whether the </w:t>
      </w:r>
      <w:r w:rsidRPr="001C389A">
        <w:rPr>
          <w:rStyle w:val="DeltaViewInsertion"/>
          <w:rFonts w:cs="Arial"/>
          <w:b/>
          <w:color w:val="auto"/>
          <w:sz w:val="20"/>
          <w:u w:val="none"/>
        </w:rPr>
        <w:t>Plant and/or Apparatus</w:t>
      </w:r>
      <w:r w:rsidR="004C2954" w:rsidRPr="001C389A">
        <w:rPr>
          <w:rStyle w:val="DeltaViewInsertion"/>
          <w:rFonts w:cs="Arial"/>
          <w:b/>
          <w:color w:val="auto"/>
          <w:sz w:val="20"/>
          <w:u w:val="none"/>
        </w:rPr>
        <w:t xml:space="preserve"> </w:t>
      </w:r>
      <w:r w:rsidR="004C2954" w:rsidRPr="001C389A">
        <w:rPr>
          <w:rStyle w:val="DeltaViewInsertion"/>
          <w:rFonts w:cs="Arial"/>
          <w:color w:val="auto"/>
          <w:sz w:val="20"/>
          <w:u w:val="none"/>
        </w:rPr>
        <w:t xml:space="preserve">(including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Pr="001C389A">
        <w:rPr>
          <w:rStyle w:val="DeltaViewInsertion"/>
          <w:rFonts w:cs="Arial"/>
          <w:color w:val="auto"/>
          <w:sz w:val="20"/>
          <w:u w:val="none"/>
        </w:rPr>
        <w:t xml:space="preserve">is fully available and/or is compliant with the requirements of the </w:t>
      </w:r>
      <w:r w:rsidRPr="001C389A">
        <w:rPr>
          <w:rStyle w:val="DeltaViewInsertion"/>
          <w:rFonts w:cs="Arial"/>
          <w:b/>
          <w:color w:val="auto"/>
          <w:sz w:val="20"/>
          <w:u w:val="none"/>
        </w:rPr>
        <w:t>Grid Code</w:t>
      </w:r>
      <w:r w:rsidRPr="001C389A">
        <w:rPr>
          <w:rFonts w:cs="Arial"/>
          <w:snapToGrid/>
          <w:sz w:val="20"/>
          <w:lang w:eastAsia="en-GB"/>
        </w:rPr>
        <w:t xml:space="preserve"> and where applicable the </w:t>
      </w:r>
      <w:r w:rsidRPr="001C389A">
        <w:rPr>
          <w:rFonts w:cs="Arial"/>
          <w:b/>
          <w:bCs/>
          <w:snapToGrid/>
          <w:sz w:val="20"/>
          <w:lang w:eastAsia="en-GB"/>
        </w:rPr>
        <w:t>Bilateral Agreement</w:t>
      </w:r>
      <w:r w:rsidRPr="001C389A">
        <w:rPr>
          <w:rStyle w:val="DeltaViewInsertion"/>
          <w:rFonts w:cs="Arial"/>
          <w:color w:val="auto"/>
          <w:sz w:val="20"/>
          <w:u w:val="none"/>
        </w:rPr>
        <w:t xml:space="preserve">, the parties shall first apply the process in OC5.5.1, before applying the process defined in </w:t>
      </w:r>
      <w:r w:rsidR="002F5F51" w:rsidRPr="001C389A">
        <w:rPr>
          <w:rStyle w:val="DeltaViewInsertion"/>
          <w:rFonts w:cs="Arial"/>
          <w:color w:val="auto"/>
          <w:sz w:val="20"/>
          <w:u w:val="none"/>
        </w:rPr>
        <w:t>ECP</w:t>
      </w:r>
      <w:r w:rsidRPr="001C389A">
        <w:rPr>
          <w:rStyle w:val="DeltaViewInsertion"/>
          <w:rFonts w:cs="Arial"/>
          <w:color w:val="auto"/>
          <w:sz w:val="20"/>
          <w:u w:val="none"/>
        </w:rPr>
        <w:t xml:space="preserve">.8 </w:t>
      </w:r>
      <w:r w:rsidRPr="001C389A">
        <w:rPr>
          <w:rStyle w:val="DeltaViewInsertion"/>
          <w:rFonts w:cs="Arial"/>
          <w:b/>
          <w:color w:val="auto"/>
          <w:sz w:val="20"/>
          <w:u w:val="none"/>
        </w:rPr>
        <w:t xml:space="preserve">(LON) </w:t>
      </w:r>
      <w:r w:rsidRPr="001C389A">
        <w:rPr>
          <w:rStyle w:val="DeltaViewInsertion"/>
          <w:rFonts w:cs="Arial"/>
          <w:color w:val="auto"/>
          <w:sz w:val="20"/>
          <w:u w:val="none"/>
        </w:rPr>
        <w:t>if applicable</w:t>
      </w:r>
      <w:r w:rsidRPr="001C389A">
        <w:rPr>
          <w:rStyle w:val="DeltaViewInsertion"/>
          <w:rFonts w:cs="Arial"/>
          <w:b/>
          <w:color w:val="auto"/>
          <w:sz w:val="20"/>
          <w:u w:val="none"/>
        </w:rPr>
        <w:t xml:space="preserve">. </w:t>
      </w:r>
      <w:r w:rsidRPr="001C389A">
        <w:rPr>
          <w:rFonts w:cs="Arial"/>
          <w:snapToGrid/>
          <w:sz w:val="20"/>
          <w:lang w:eastAsia="en-GB"/>
        </w:rPr>
        <w:t xml:space="preserve">Where the testing instructed in accordance with OC.5.5.1 indicates that the </w:t>
      </w:r>
      <w:r w:rsidRPr="001C389A">
        <w:rPr>
          <w:rFonts w:cs="Arial"/>
          <w:b/>
          <w:bCs/>
          <w:snapToGrid/>
          <w:sz w:val="20"/>
          <w:lang w:eastAsia="en-GB"/>
        </w:rPr>
        <w:t>Plant</w:t>
      </w:r>
      <w:r w:rsidRPr="001C389A">
        <w:rPr>
          <w:rFonts w:cs="Arial"/>
          <w:snapToGrid/>
          <w:sz w:val="20"/>
          <w:lang w:eastAsia="en-GB"/>
        </w:rPr>
        <w:t xml:space="preserve"> and/or </w:t>
      </w:r>
      <w:r w:rsidRPr="001C389A">
        <w:rPr>
          <w:rFonts w:cs="Arial"/>
          <w:b/>
          <w:bCs/>
          <w:snapToGrid/>
          <w:sz w:val="20"/>
          <w:lang w:eastAsia="en-GB"/>
        </w:rPr>
        <w:t>Apparatus</w:t>
      </w:r>
      <w:r w:rsidRPr="001C389A">
        <w:rPr>
          <w:rFonts w:cs="Arial"/>
          <w:snapToGrid/>
          <w:sz w:val="20"/>
          <w:lang w:eastAsia="en-GB"/>
        </w:rPr>
        <w:t xml:space="preserve"> </w:t>
      </w:r>
      <w:r w:rsidR="004C2954" w:rsidRPr="001C389A">
        <w:rPr>
          <w:rStyle w:val="DeltaViewInsertion"/>
          <w:rFonts w:cs="Arial"/>
          <w:color w:val="auto"/>
          <w:sz w:val="20"/>
          <w:u w:val="none"/>
        </w:rPr>
        <w:t xml:space="preserve">(including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Pr="001C389A">
        <w:rPr>
          <w:rFonts w:cs="Arial"/>
          <w:snapToGrid/>
          <w:sz w:val="20"/>
          <w:lang w:eastAsia="en-GB"/>
        </w:rPr>
        <w:t xml:space="preserve">is not fully available and/or is not compliant with the requirements of the </w:t>
      </w:r>
      <w:r w:rsidRPr="001C389A">
        <w:rPr>
          <w:rFonts w:cs="Arial"/>
          <w:b/>
          <w:bCs/>
          <w:snapToGrid/>
          <w:sz w:val="20"/>
          <w:lang w:eastAsia="en-GB"/>
        </w:rPr>
        <w:t>Grid Code</w:t>
      </w:r>
      <w:r w:rsidRPr="001C389A">
        <w:rPr>
          <w:rFonts w:cs="Arial"/>
          <w:snapToGrid/>
          <w:sz w:val="20"/>
          <w:lang w:eastAsia="en-GB"/>
        </w:rPr>
        <w:t xml:space="preserve"> and/or the </w:t>
      </w:r>
      <w:r w:rsidRPr="001C389A">
        <w:rPr>
          <w:rFonts w:cs="Arial"/>
          <w:b/>
          <w:bCs/>
          <w:snapToGrid/>
          <w:sz w:val="20"/>
          <w:lang w:eastAsia="en-GB"/>
        </w:rPr>
        <w:t>Bilateral Agreement</w:t>
      </w:r>
      <w:r w:rsidRPr="001C389A">
        <w:rPr>
          <w:rFonts w:cs="Arial"/>
          <w:snapToGrid/>
          <w:sz w:val="20"/>
          <w:lang w:eastAsia="en-GB"/>
        </w:rPr>
        <w:t xml:space="preserve">, or if the parties so agree, the process in </w:t>
      </w:r>
      <w:r w:rsidR="002F5F51" w:rsidRPr="001C389A">
        <w:rPr>
          <w:rFonts w:cs="Arial"/>
          <w:snapToGrid/>
          <w:sz w:val="20"/>
          <w:lang w:eastAsia="en-GB"/>
        </w:rPr>
        <w:t>ECP</w:t>
      </w:r>
      <w:r w:rsidRPr="001C389A">
        <w:rPr>
          <w:rFonts w:cs="Arial"/>
          <w:snapToGrid/>
          <w:sz w:val="20"/>
          <w:lang w:eastAsia="en-GB"/>
        </w:rPr>
        <w:t xml:space="preserve">.8.2 to </w:t>
      </w:r>
      <w:r w:rsidR="002F5F51" w:rsidRPr="001C389A">
        <w:rPr>
          <w:rFonts w:cs="Arial"/>
          <w:snapToGrid/>
          <w:sz w:val="20"/>
          <w:lang w:eastAsia="en-GB"/>
        </w:rPr>
        <w:t>ECP</w:t>
      </w:r>
      <w:r w:rsidRPr="001C389A">
        <w:rPr>
          <w:rFonts w:cs="Arial"/>
          <w:snapToGrid/>
          <w:sz w:val="20"/>
          <w:lang w:eastAsia="en-GB"/>
        </w:rPr>
        <w:t>.8.11 shall be followed.</w:t>
      </w:r>
    </w:p>
    <w:p w14:paraId="59BFCD58" w14:textId="5F90899B" w:rsidR="00C36A0C" w:rsidRDefault="00C36A0C" w:rsidP="00406C4D">
      <w:pPr>
        <w:tabs>
          <w:tab w:val="left" w:pos="2286"/>
          <w:tab w:val="left" w:pos="2736"/>
          <w:tab w:val="left" w:pos="3600"/>
          <w:tab w:val="left" w:pos="4608"/>
          <w:tab w:val="left" w:pos="5904"/>
        </w:tabs>
        <w:ind w:left="2280" w:hanging="720"/>
        <w:rPr>
          <w:rStyle w:val="DeltaViewInsertion"/>
          <w:rFonts w:cs="Arial"/>
          <w:color w:val="auto"/>
          <w:sz w:val="20"/>
          <w:u w:val="none"/>
        </w:rPr>
      </w:pPr>
    </w:p>
    <w:p w14:paraId="7BADEA6C" w14:textId="77777777" w:rsidR="00C36A0C" w:rsidRPr="00C36A0C" w:rsidRDefault="00C36A0C" w:rsidP="003B5BF0">
      <w:pPr>
        <w:pStyle w:val="ListParagraph"/>
        <w:numPr>
          <w:ilvl w:val="0"/>
          <w:numId w:val="48"/>
        </w:numPr>
        <w:tabs>
          <w:tab w:val="clear" w:pos="2847"/>
          <w:tab w:val="left" w:pos="2286"/>
          <w:tab w:val="left" w:pos="3600"/>
          <w:tab w:val="left" w:pos="4608"/>
          <w:tab w:val="left" w:pos="5904"/>
        </w:tabs>
        <w:ind w:left="2268" w:hanging="708"/>
        <w:rPr>
          <w:rStyle w:val="DeltaViewInsertion"/>
          <w:rFonts w:cs="Arial"/>
          <w:snapToGrid/>
          <w:color w:val="000000"/>
          <w:sz w:val="20"/>
          <w:szCs w:val="22"/>
          <w:u w:val="none"/>
          <w:lang w:eastAsia="en-GB"/>
        </w:rPr>
      </w:pPr>
      <w:r w:rsidRPr="00C36A0C">
        <w:rPr>
          <w:rStyle w:val="DeltaViewInsertion"/>
          <w:b/>
          <w:color w:val="000000"/>
          <w:sz w:val="20"/>
          <w:szCs w:val="22"/>
          <w:u w:val="none"/>
        </w:rPr>
        <w:t xml:space="preserve">NGET </w:t>
      </w:r>
      <w:r w:rsidRPr="00C36A0C">
        <w:rPr>
          <w:rStyle w:val="DeltaViewInsertion"/>
          <w:color w:val="000000"/>
          <w:sz w:val="20"/>
          <w:szCs w:val="22"/>
          <w:u w:val="none"/>
        </w:rPr>
        <w:t xml:space="preserve">becomes aware that a </w:t>
      </w:r>
      <w:r w:rsidRPr="00C36A0C">
        <w:rPr>
          <w:rStyle w:val="DeltaViewInsertion"/>
          <w:b/>
          <w:color w:val="auto"/>
          <w:sz w:val="20"/>
          <w:szCs w:val="22"/>
          <w:u w:val="none"/>
        </w:rPr>
        <w:t xml:space="preserve">Network Operator’s </w:t>
      </w:r>
      <w:r w:rsidRPr="00C36A0C">
        <w:rPr>
          <w:rStyle w:val="DeltaViewInsertion"/>
          <w:color w:val="auto"/>
          <w:sz w:val="20"/>
          <w:szCs w:val="22"/>
          <w:u w:val="none"/>
        </w:rPr>
        <w:t>or</w:t>
      </w:r>
      <w:r w:rsidRPr="00C36A0C">
        <w:rPr>
          <w:rStyle w:val="DeltaViewInsertion"/>
          <w:b/>
          <w:color w:val="auto"/>
          <w:sz w:val="20"/>
          <w:szCs w:val="22"/>
          <w:u w:val="none"/>
        </w:rPr>
        <w:t xml:space="preserve"> Non-Embedded Customer’s</w:t>
      </w:r>
      <w:r w:rsidRPr="00C36A0C">
        <w:rPr>
          <w:rStyle w:val="DeltaViewInsertion"/>
          <w:color w:val="auto"/>
          <w:sz w:val="20"/>
          <w:szCs w:val="22"/>
          <w:u w:val="none"/>
        </w:rPr>
        <w:t xml:space="preserve"> </w:t>
      </w:r>
      <w:r w:rsidRPr="00C36A0C">
        <w:rPr>
          <w:rStyle w:val="DeltaViewInsertion"/>
          <w:b/>
          <w:color w:val="auto"/>
          <w:sz w:val="20"/>
          <w:szCs w:val="22"/>
          <w:u w:val="none"/>
        </w:rPr>
        <w:t xml:space="preserve">Plant </w:t>
      </w:r>
      <w:r w:rsidRPr="00C36A0C">
        <w:rPr>
          <w:rStyle w:val="DeltaViewInsertion"/>
          <w:color w:val="auto"/>
          <w:sz w:val="20"/>
          <w:szCs w:val="22"/>
          <w:u w:val="none"/>
        </w:rPr>
        <w:t xml:space="preserve">and </w:t>
      </w:r>
      <w:r w:rsidRPr="00C36A0C">
        <w:rPr>
          <w:rStyle w:val="DeltaViewInsertion"/>
          <w:b/>
          <w:color w:val="auto"/>
          <w:sz w:val="20"/>
          <w:szCs w:val="22"/>
          <w:u w:val="none"/>
        </w:rPr>
        <w:t>Apparatus</w:t>
      </w:r>
      <w:r w:rsidRPr="00C36A0C">
        <w:rPr>
          <w:rStyle w:val="DeltaViewInsertion"/>
          <w:color w:val="auto"/>
          <w:sz w:val="20"/>
          <w:szCs w:val="22"/>
          <w:u w:val="none"/>
        </w:rPr>
        <w:t xml:space="preserve"> </w:t>
      </w:r>
      <w:r w:rsidRPr="00C36A0C">
        <w:rPr>
          <w:rStyle w:val="DeltaViewInsertion"/>
          <w:color w:val="000000"/>
          <w:sz w:val="20"/>
          <w:szCs w:val="22"/>
          <w:u w:val="none"/>
        </w:rPr>
        <w:t xml:space="preserve">capability to meet any </w:t>
      </w:r>
      <w:r w:rsidRPr="00C36A0C">
        <w:rPr>
          <w:rStyle w:val="DeltaViewInsertion"/>
          <w:color w:val="000000"/>
          <w:sz w:val="20"/>
          <w:szCs w:val="22"/>
          <w:u w:val="none"/>
        </w:rPr>
        <w:lastRenderedPageBreak/>
        <w:t xml:space="preserve">provisions of the </w:t>
      </w:r>
      <w:r w:rsidRPr="00C36A0C">
        <w:rPr>
          <w:rStyle w:val="DeltaViewInsertion"/>
          <w:b/>
          <w:color w:val="000000"/>
          <w:sz w:val="20"/>
          <w:szCs w:val="22"/>
          <w:u w:val="none"/>
        </w:rPr>
        <w:t>Grid Code</w:t>
      </w:r>
      <w:r w:rsidRPr="00C36A0C">
        <w:rPr>
          <w:rStyle w:val="DeltaViewInsertion"/>
          <w:color w:val="000000"/>
          <w:sz w:val="20"/>
          <w:szCs w:val="22"/>
          <w:u w:val="none"/>
        </w:rPr>
        <w:t>,</w:t>
      </w:r>
      <w:r w:rsidRPr="00C36A0C">
        <w:rPr>
          <w:rStyle w:val="DeltaViewInsertion"/>
          <w:b/>
          <w:color w:val="000000"/>
          <w:sz w:val="20"/>
          <w:szCs w:val="22"/>
          <w:u w:val="none"/>
        </w:rPr>
        <w:t xml:space="preserve"> </w:t>
      </w:r>
      <w:r w:rsidRPr="00C36A0C">
        <w:rPr>
          <w:rStyle w:val="DeltaViewInsertion"/>
          <w:color w:val="000000"/>
          <w:sz w:val="20"/>
          <w:szCs w:val="22"/>
          <w:u w:val="none"/>
        </w:rPr>
        <w:t xml:space="preserve">or where applicable the </w:t>
      </w:r>
      <w:r w:rsidRPr="00C36A0C">
        <w:rPr>
          <w:rStyle w:val="DeltaViewInsertion"/>
          <w:b/>
          <w:color w:val="000000"/>
          <w:sz w:val="20"/>
          <w:szCs w:val="22"/>
          <w:u w:val="none"/>
        </w:rPr>
        <w:t>Bilateral Agreement</w:t>
      </w:r>
      <w:r w:rsidRPr="00C36A0C">
        <w:rPr>
          <w:rStyle w:val="DeltaViewInsertion"/>
          <w:color w:val="000000"/>
          <w:sz w:val="20"/>
          <w:szCs w:val="22"/>
          <w:u w:val="none"/>
        </w:rPr>
        <w:t xml:space="preserve">, is not fully available then </w:t>
      </w:r>
      <w:r w:rsidRPr="00C36A0C">
        <w:rPr>
          <w:rStyle w:val="DeltaViewInsertion"/>
          <w:b/>
          <w:color w:val="000000"/>
          <w:sz w:val="20"/>
          <w:szCs w:val="22"/>
          <w:u w:val="none"/>
        </w:rPr>
        <w:t>NGET</w:t>
      </w:r>
      <w:r w:rsidRPr="00C36A0C">
        <w:rPr>
          <w:rStyle w:val="DeltaViewInsertion"/>
          <w:color w:val="000000"/>
          <w:sz w:val="20"/>
          <w:szCs w:val="22"/>
          <w:u w:val="none"/>
        </w:rPr>
        <w:t xml:space="preserve"> shall inform the other party and </w:t>
      </w:r>
      <w:r w:rsidRPr="00C36A0C">
        <w:rPr>
          <w:rFonts w:cs="Arial"/>
          <w:snapToGrid/>
          <w:color w:val="000000"/>
          <w:sz w:val="20"/>
          <w:szCs w:val="22"/>
          <w:lang w:eastAsia="en-GB"/>
        </w:rPr>
        <w:t>the process in ECP.8.2 to ECP.8.11 shall be followed.</w:t>
      </w:r>
    </w:p>
    <w:p w14:paraId="46FBDA32" w14:textId="77777777" w:rsidR="00C36A0C" w:rsidRPr="001C389A" w:rsidRDefault="00C36A0C" w:rsidP="00406C4D">
      <w:pPr>
        <w:tabs>
          <w:tab w:val="left" w:pos="2286"/>
          <w:tab w:val="left" w:pos="2736"/>
          <w:tab w:val="left" w:pos="3600"/>
          <w:tab w:val="left" w:pos="4608"/>
          <w:tab w:val="left" w:pos="5904"/>
        </w:tabs>
        <w:ind w:left="2280" w:hanging="720"/>
        <w:rPr>
          <w:rStyle w:val="DeltaViewInsertion"/>
          <w:rFonts w:cs="Arial"/>
          <w:color w:val="auto"/>
          <w:sz w:val="20"/>
          <w:u w:val="none"/>
        </w:rPr>
      </w:pPr>
    </w:p>
    <w:p w14:paraId="08650BAE" w14:textId="77777777" w:rsidR="00944ACB" w:rsidRPr="001C389A" w:rsidRDefault="00944ACB" w:rsidP="00944ACB">
      <w:pPr>
        <w:tabs>
          <w:tab w:val="left" w:pos="2286"/>
          <w:tab w:val="left" w:pos="2736"/>
          <w:tab w:val="left" w:pos="3600"/>
          <w:tab w:val="left" w:pos="4608"/>
          <w:tab w:val="left" w:pos="5904"/>
        </w:tabs>
        <w:ind w:left="1560"/>
        <w:rPr>
          <w:rStyle w:val="DeltaViewInsertion"/>
          <w:rFonts w:cs="Arial"/>
          <w:color w:val="auto"/>
          <w:sz w:val="20"/>
          <w:u w:val="none"/>
        </w:rPr>
      </w:pPr>
    </w:p>
    <w:p w14:paraId="277DC46A" w14:textId="3BC03732" w:rsidR="009033AA" w:rsidRPr="001C389A" w:rsidRDefault="002F5F51" w:rsidP="009033AA">
      <w:pPr>
        <w:tabs>
          <w:tab w:val="left" w:pos="1418"/>
          <w:tab w:val="left" w:pos="2286"/>
          <w:tab w:val="left" w:pos="2736"/>
          <w:tab w:val="left" w:pos="3600"/>
          <w:tab w:val="left" w:pos="4608"/>
          <w:tab w:val="left" w:pos="5904"/>
        </w:tabs>
        <w:ind w:left="1418" w:hanging="1418"/>
        <w:rPr>
          <w:rFonts w:cs="Arial"/>
          <w:i/>
          <w:sz w:val="20"/>
        </w:rPr>
      </w:pPr>
      <w:bookmarkStart w:id="249" w:name="_DV_C242"/>
      <w:bookmarkStart w:id="250" w:name="_DV_C238"/>
      <w:r w:rsidRPr="001C389A">
        <w:rPr>
          <w:rStyle w:val="DeltaViewInsertion"/>
          <w:rFonts w:cs="Arial"/>
          <w:color w:val="auto"/>
          <w:sz w:val="20"/>
          <w:u w:val="none"/>
        </w:rPr>
        <w:t>ECP</w:t>
      </w:r>
      <w:r w:rsidR="009033AA" w:rsidRPr="001C389A">
        <w:rPr>
          <w:rStyle w:val="DeltaViewInsertion"/>
          <w:rFonts w:cs="Arial"/>
          <w:color w:val="auto"/>
          <w:sz w:val="20"/>
          <w:u w:val="none"/>
        </w:rPr>
        <w:t>.8.2</w:t>
      </w:r>
      <w:r w:rsidR="009033AA" w:rsidRPr="001C389A">
        <w:rPr>
          <w:rStyle w:val="DeltaViewInsertion"/>
          <w:rFonts w:cs="Arial"/>
          <w:color w:val="auto"/>
          <w:sz w:val="20"/>
          <w:u w:val="none"/>
        </w:rPr>
        <w:tab/>
        <w:t xml:space="preserve">Immediately upon a </w:t>
      </w:r>
      <w:r w:rsidR="009033AA" w:rsidRPr="001C389A">
        <w:rPr>
          <w:rStyle w:val="DeltaViewInsertion"/>
          <w:rFonts w:cs="Arial"/>
          <w:b/>
          <w:color w:val="auto"/>
          <w:sz w:val="20"/>
          <w:u w:val="none"/>
        </w:rPr>
        <w:t>Generator</w:t>
      </w:r>
      <w:r w:rsidR="00EA467C" w:rsidRPr="00EA467C">
        <w:rPr>
          <w:rStyle w:val="DeltaViewInsertion"/>
          <w:rFonts w:cs="Arial"/>
          <w:color w:val="auto"/>
          <w:sz w:val="20"/>
          <w:u w:val="none"/>
        </w:rPr>
        <w:t>,</w:t>
      </w:r>
      <w:r w:rsidR="009033AA"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EA467C">
        <w:rPr>
          <w:rStyle w:val="DeltaViewInsertion"/>
          <w:rFonts w:cs="Arial"/>
          <w:b/>
          <w:color w:val="auto"/>
          <w:sz w:val="20"/>
          <w:u w:val="none"/>
        </w:rPr>
        <w:t xml:space="preserve">, </w:t>
      </w:r>
      <w:r w:rsidR="00EA467C" w:rsidRPr="00EA467C">
        <w:rPr>
          <w:rStyle w:val="DeltaViewInsertion"/>
          <w:rFonts w:cs="Arial"/>
          <w:b/>
          <w:color w:val="auto"/>
          <w:sz w:val="20"/>
          <w:u w:val="none"/>
        </w:rPr>
        <w:t xml:space="preserve">Network Operator  </w:t>
      </w:r>
      <w:r w:rsidR="00EA467C" w:rsidRPr="00EA467C">
        <w:rPr>
          <w:rStyle w:val="DeltaViewInsertion"/>
          <w:rFonts w:cs="Arial"/>
          <w:color w:val="auto"/>
          <w:sz w:val="20"/>
          <w:u w:val="none"/>
        </w:rPr>
        <w:t xml:space="preserve">or </w:t>
      </w:r>
      <w:r w:rsidR="00EA467C" w:rsidRPr="00EA467C">
        <w:rPr>
          <w:rStyle w:val="DeltaViewInsertion"/>
          <w:rFonts w:cs="Arial"/>
          <w:b/>
          <w:color w:val="auto"/>
          <w:sz w:val="20"/>
          <w:u w:val="none"/>
        </w:rPr>
        <w:t>Non-Embedded Customer</w:t>
      </w:r>
      <w:r w:rsidR="009033AA" w:rsidRPr="001C389A">
        <w:rPr>
          <w:rStyle w:val="DeltaViewInsertion"/>
          <w:rFonts w:cs="Arial"/>
          <w:color w:val="auto"/>
          <w:sz w:val="20"/>
          <w:u w:val="none"/>
        </w:rPr>
        <w:t xml:space="preserve"> becoming aware that its </w:t>
      </w:r>
      <w:r w:rsidR="00AE3ADD" w:rsidRPr="001C389A">
        <w:rPr>
          <w:rStyle w:val="DeltaViewInsertion"/>
          <w:rFonts w:cs="Arial"/>
          <w:b/>
          <w:color w:val="auto"/>
          <w:sz w:val="20"/>
          <w:u w:val="none"/>
        </w:rPr>
        <w:t xml:space="preserve">Power </w:t>
      </w:r>
      <w:r w:rsidR="00070CED" w:rsidRPr="001C389A">
        <w:rPr>
          <w:rStyle w:val="DeltaViewInsertion"/>
          <w:rFonts w:cs="Arial"/>
          <w:b/>
          <w:color w:val="auto"/>
          <w:sz w:val="20"/>
          <w:u w:val="none"/>
        </w:rPr>
        <w:t>G</w:t>
      </w:r>
      <w:r w:rsidR="00AE3ADD" w:rsidRPr="001C389A">
        <w:rPr>
          <w:rStyle w:val="DeltaViewInsertion"/>
          <w:rFonts w:cs="Arial"/>
          <w:b/>
          <w:color w:val="auto"/>
          <w:sz w:val="20"/>
          <w:u w:val="none"/>
        </w:rPr>
        <w:t xml:space="preserve">enerating </w:t>
      </w:r>
      <w:r w:rsidR="00070CED" w:rsidRPr="001C389A">
        <w:rPr>
          <w:rStyle w:val="DeltaViewInsertion"/>
          <w:rFonts w:cs="Arial"/>
          <w:b/>
          <w:color w:val="auto"/>
          <w:sz w:val="20"/>
          <w:u w:val="none"/>
        </w:rPr>
        <w:t>M</w:t>
      </w:r>
      <w:r w:rsidR="00AE3ADD" w:rsidRPr="001C389A">
        <w:rPr>
          <w:rStyle w:val="DeltaViewInsertion"/>
          <w:rFonts w:cs="Arial"/>
          <w:b/>
          <w:color w:val="auto"/>
          <w:sz w:val="20"/>
          <w:u w:val="none"/>
        </w:rPr>
        <w:t>odule</w:t>
      </w:r>
      <w:r w:rsidR="004C2954" w:rsidRPr="001C389A">
        <w:rPr>
          <w:rStyle w:val="DeltaViewInsertion"/>
          <w:rFonts w:cs="Arial"/>
          <w:color w:val="auto"/>
          <w:sz w:val="20"/>
          <w:u w:val="none"/>
        </w:rPr>
        <w:t xml:space="preserve">,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w:t>
      </w:r>
      <w:r w:rsidR="00EB3A22" w:rsidRPr="001C389A">
        <w:rPr>
          <w:rStyle w:val="DeltaViewInsertion"/>
          <w:rFonts w:cs="Arial"/>
          <w:color w:val="auto"/>
          <w:sz w:val="20"/>
          <w:u w:val="none"/>
        </w:rPr>
        <w:t>(</w:t>
      </w:r>
      <w:r w:rsidR="004C2954" w:rsidRPr="001C389A">
        <w:rPr>
          <w:rStyle w:val="DeltaViewInsertion"/>
          <w:rFonts w:cs="Arial"/>
          <w:color w:val="auto"/>
          <w:sz w:val="20"/>
          <w:u w:val="none"/>
        </w:rPr>
        <w:t>if applicable</w:t>
      </w:r>
      <w:r w:rsidR="00EB3A22" w:rsidRPr="001C389A">
        <w:rPr>
          <w:rStyle w:val="DeltaViewInsertion"/>
          <w:rFonts w:cs="Arial"/>
          <w:color w:val="auto"/>
          <w:sz w:val="20"/>
          <w:u w:val="none"/>
        </w:rPr>
        <w:t>)</w:t>
      </w:r>
      <w:r w:rsidR="00EA467C">
        <w:rPr>
          <w:rStyle w:val="DeltaViewInsertion"/>
          <w:rFonts w:cs="Arial"/>
          <w:color w:val="auto"/>
          <w:sz w:val="20"/>
          <w:u w:val="none"/>
        </w:rPr>
        <w:t>,</w:t>
      </w:r>
      <w:r w:rsidR="00070CED" w:rsidRPr="001C389A">
        <w:rPr>
          <w:rStyle w:val="DeltaViewInsertion"/>
          <w:rFonts w:cs="Arial"/>
          <w:color w:val="auto"/>
          <w:sz w:val="20"/>
          <w:u w:val="none"/>
        </w:rPr>
        <w:t xml:space="preserve"> </w:t>
      </w:r>
      <w:r w:rsidR="00070CED" w:rsidRPr="001C389A">
        <w:rPr>
          <w:rStyle w:val="DeltaViewInsertion"/>
          <w:rFonts w:cs="Arial"/>
          <w:b/>
          <w:color w:val="auto"/>
          <w:sz w:val="20"/>
          <w:u w:val="none"/>
        </w:rPr>
        <w:t>HVDC Equipment</w:t>
      </w:r>
      <w:r w:rsidR="00070CED" w:rsidRPr="001C389A">
        <w:rPr>
          <w:rStyle w:val="DeltaViewInsertion"/>
          <w:rFonts w:cs="Arial"/>
          <w:color w:val="auto"/>
          <w:sz w:val="20"/>
          <w:u w:val="none"/>
        </w:rPr>
        <w:t xml:space="preserve"> </w:t>
      </w:r>
      <w:r w:rsidR="00EA467C">
        <w:rPr>
          <w:rStyle w:val="DeltaViewInsertion"/>
          <w:rFonts w:cs="Arial"/>
          <w:color w:val="auto"/>
          <w:sz w:val="20"/>
          <w:u w:val="none"/>
        </w:rPr>
        <w:t xml:space="preserve">or </w:t>
      </w:r>
      <w:r w:rsidR="00EA467C">
        <w:rPr>
          <w:rStyle w:val="DeltaViewInsertion"/>
          <w:rFonts w:cs="Arial"/>
          <w:b/>
          <w:color w:val="auto"/>
          <w:sz w:val="20"/>
          <w:u w:val="none"/>
        </w:rPr>
        <w:t xml:space="preserve">Plant </w:t>
      </w:r>
      <w:r w:rsidR="00EA467C">
        <w:rPr>
          <w:rStyle w:val="DeltaViewInsertion"/>
          <w:rFonts w:cs="Arial"/>
          <w:color w:val="auto"/>
          <w:sz w:val="20"/>
          <w:u w:val="none"/>
        </w:rPr>
        <w:t xml:space="preserve"> and </w:t>
      </w:r>
      <w:r w:rsidR="00EA467C">
        <w:rPr>
          <w:rStyle w:val="DeltaViewInsertion"/>
          <w:rFonts w:cs="Arial"/>
          <w:b/>
          <w:color w:val="auto"/>
          <w:sz w:val="20"/>
          <w:u w:val="none"/>
        </w:rPr>
        <w:t xml:space="preserve">Apparatus, </w:t>
      </w:r>
      <w:r w:rsidR="009033AA" w:rsidRPr="001C389A">
        <w:rPr>
          <w:rStyle w:val="DeltaViewInsertion"/>
          <w:rFonts w:cs="Arial"/>
          <w:color w:val="auto"/>
          <w:sz w:val="20"/>
          <w:u w:val="none"/>
        </w:rPr>
        <w:t xml:space="preserve">as applicable may be unable to comply with certain provisions of the </w:t>
      </w:r>
      <w:r w:rsidR="009033AA" w:rsidRPr="001C389A">
        <w:rPr>
          <w:rStyle w:val="DeltaViewInsertion"/>
          <w:rFonts w:cs="Arial"/>
          <w:b/>
          <w:color w:val="auto"/>
          <w:sz w:val="20"/>
          <w:u w:val="none"/>
        </w:rPr>
        <w:t>Grid Code</w:t>
      </w:r>
      <w:r w:rsidR="009033AA" w:rsidRPr="001C389A">
        <w:rPr>
          <w:rStyle w:val="DeltaViewInsertion"/>
          <w:rFonts w:cs="Arial"/>
          <w:color w:val="auto"/>
          <w:sz w:val="20"/>
          <w:u w:val="none"/>
        </w:rPr>
        <w:t xml:space="preserve"> or (where applicable) the </w:t>
      </w:r>
      <w:r w:rsidR="009033AA" w:rsidRPr="001C389A">
        <w:rPr>
          <w:rStyle w:val="DeltaViewInsertion"/>
          <w:rFonts w:cs="Arial"/>
          <w:b/>
          <w:color w:val="auto"/>
          <w:sz w:val="20"/>
          <w:u w:val="none"/>
        </w:rPr>
        <w:t>Bilateral Agreement,</w:t>
      </w:r>
      <w:r w:rsidR="009033AA" w:rsidRPr="001C389A">
        <w:rPr>
          <w:rStyle w:val="DeltaViewInsertion"/>
          <w:rFonts w:cs="Arial"/>
          <w:color w:val="auto"/>
          <w:sz w:val="20"/>
          <w:u w:val="none"/>
        </w:rPr>
        <w:t xml:space="preserve"> the </w:t>
      </w:r>
      <w:r w:rsidR="009033AA" w:rsidRPr="001C389A">
        <w:rPr>
          <w:rStyle w:val="DeltaViewInsertion"/>
          <w:rFonts w:cs="Arial"/>
          <w:b/>
          <w:color w:val="auto"/>
          <w:sz w:val="20"/>
          <w:u w:val="none"/>
        </w:rPr>
        <w:t>Generator</w:t>
      </w:r>
      <w:r w:rsidR="004353E6">
        <w:rPr>
          <w:rStyle w:val="DeltaViewInsertion"/>
          <w:rFonts w:cs="Arial"/>
          <w:b/>
          <w:color w:val="auto"/>
          <w:sz w:val="20"/>
          <w:u w:val="none"/>
        </w:rPr>
        <w:t>,</w:t>
      </w:r>
      <w:r w:rsidR="009033AA"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4353E6">
        <w:rPr>
          <w:rStyle w:val="DeltaViewInsertion"/>
          <w:rFonts w:cs="Arial"/>
          <w:b/>
          <w:color w:val="auto"/>
          <w:sz w:val="20"/>
          <w:u w:val="none"/>
        </w:rPr>
        <w:t xml:space="preserve"> Network Operator </w:t>
      </w:r>
      <w:r w:rsidR="004353E6">
        <w:rPr>
          <w:rStyle w:val="DeltaViewInsertion"/>
          <w:rFonts w:cs="Arial"/>
          <w:color w:val="auto"/>
          <w:sz w:val="20"/>
          <w:u w:val="none"/>
        </w:rPr>
        <w:t xml:space="preserve">or </w:t>
      </w:r>
      <w:r w:rsidR="004353E6">
        <w:rPr>
          <w:rStyle w:val="DeltaViewInsertion"/>
          <w:rFonts w:cs="Arial"/>
          <w:b/>
          <w:color w:val="auto"/>
          <w:sz w:val="20"/>
          <w:u w:val="none"/>
        </w:rPr>
        <w:t>Non-Embedded Customer</w:t>
      </w:r>
      <w:r w:rsidR="009033AA" w:rsidRPr="001C389A">
        <w:rPr>
          <w:rStyle w:val="DeltaViewInsertion"/>
          <w:rFonts w:cs="Arial"/>
          <w:color w:val="auto"/>
          <w:sz w:val="20"/>
          <w:u w:val="none"/>
        </w:rPr>
        <w:t xml:space="preserve"> shall notify </w:t>
      </w:r>
      <w:r w:rsidR="00072B13">
        <w:rPr>
          <w:rStyle w:val="DeltaViewInsertion"/>
          <w:rFonts w:cs="Arial"/>
          <w:b/>
          <w:color w:val="auto"/>
          <w:sz w:val="20"/>
          <w:u w:val="none"/>
        </w:rPr>
        <w:t>The Company</w:t>
      </w:r>
      <w:r w:rsidR="009033AA" w:rsidRPr="001C389A">
        <w:rPr>
          <w:rStyle w:val="DeltaViewInsertion"/>
          <w:rFonts w:cs="Arial"/>
          <w:color w:val="auto"/>
          <w:sz w:val="20"/>
          <w:u w:val="none"/>
        </w:rPr>
        <w:t xml:space="preserve"> in writing</w:t>
      </w:r>
      <w:r w:rsidR="00A46183" w:rsidRPr="001C389A">
        <w:rPr>
          <w:rStyle w:val="DeltaViewInsertion"/>
          <w:rFonts w:cs="Arial"/>
          <w:color w:val="auto"/>
          <w:sz w:val="20"/>
          <w:u w:val="none"/>
        </w:rPr>
        <w:t>.</w:t>
      </w:r>
      <w:r w:rsidR="00A46183" w:rsidRPr="001C389A">
        <w:rPr>
          <w:rFonts w:cs="Arial"/>
          <w:sz w:val="20"/>
        </w:rPr>
        <w:t xml:space="preserve"> </w:t>
      </w:r>
      <w:r w:rsidR="00A46183" w:rsidRPr="001C389A">
        <w:rPr>
          <w:rStyle w:val="DeltaViewInsertion"/>
          <w:rFonts w:cs="Arial"/>
          <w:color w:val="auto"/>
          <w:sz w:val="20"/>
          <w:u w:val="none"/>
        </w:rPr>
        <w:t>Additional details of any operating restrictions or changes in applicable data arising from the potential non-compliance and an indication of the date from when the restrictions will be removed and full compliance demonstrated shall be provided as soon as reasonably practical</w:t>
      </w:r>
      <w:r w:rsidR="009033AA" w:rsidRPr="001C389A">
        <w:rPr>
          <w:rStyle w:val="DeltaViewInsertion"/>
          <w:rFonts w:cs="Arial"/>
          <w:color w:val="auto"/>
          <w:sz w:val="20"/>
          <w:u w:val="none"/>
        </w:rPr>
        <w:t>.</w:t>
      </w:r>
      <w:bookmarkEnd w:id="249"/>
    </w:p>
    <w:bookmarkEnd w:id="250"/>
    <w:p w14:paraId="1EE4E4CF" w14:textId="77777777" w:rsidR="000B1206" w:rsidRPr="001C389A" w:rsidRDefault="000B1206" w:rsidP="000B1206">
      <w:pPr>
        <w:tabs>
          <w:tab w:val="left" w:pos="2286"/>
          <w:tab w:val="left" w:pos="2736"/>
          <w:tab w:val="left" w:pos="3600"/>
          <w:tab w:val="left" w:pos="4608"/>
          <w:tab w:val="left" w:pos="5904"/>
        </w:tabs>
        <w:rPr>
          <w:rFonts w:cs="Arial"/>
          <w:sz w:val="20"/>
        </w:rPr>
      </w:pPr>
    </w:p>
    <w:p w14:paraId="4E2AABEB" w14:textId="7017E9BF" w:rsidR="000B1206" w:rsidRPr="001C389A" w:rsidRDefault="002F5F51" w:rsidP="000B1206">
      <w:pPr>
        <w:tabs>
          <w:tab w:val="left" w:pos="2286"/>
          <w:tab w:val="left" w:pos="2736"/>
          <w:tab w:val="left" w:pos="3600"/>
          <w:tab w:val="left" w:pos="4608"/>
          <w:tab w:val="left" w:pos="5904"/>
        </w:tabs>
        <w:autoSpaceDE w:val="0"/>
        <w:autoSpaceDN w:val="0"/>
        <w:adjustRightInd w:val="0"/>
        <w:ind w:left="1418" w:hanging="1418"/>
        <w:rPr>
          <w:rStyle w:val="DeltaViewInsertion"/>
          <w:rFonts w:cs="Arial"/>
          <w:color w:val="auto"/>
          <w:sz w:val="20"/>
          <w:u w:val="none"/>
        </w:rPr>
      </w:pPr>
      <w:bookmarkStart w:id="251" w:name="_DV_C239"/>
      <w:r w:rsidRPr="001C389A">
        <w:rPr>
          <w:rStyle w:val="DeltaViewInsertion"/>
          <w:rFonts w:cs="Arial"/>
          <w:color w:val="auto"/>
          <w:sz w:val="20"/>
          <w:u w:val="none"/>
        </w:rPr>
        <w:t>ECP</w:t>
      </w:r>
      <w:r w:rsidR="000B1206" w:rsidRPr="001C389A">
        <w:rPr>
          <w:rStyle w:val="DeltaViewInsertion"/>
          <w:rFonts w:cs="Arial"/>
          <w:color w:val="auto"/>
          <w:sz w:val="20"/>
          <w:u w:val="none"/>
        </w:rPr>
        <w:t>.8.3</w:t>
      </w:r>
      <w:r w:rsidR="000B1206" w:rsidRPr="001C389A">
        <w:rPr>
          <w:rStyle w:val="DeltaViewInsertion"/>
          <w:rFonts w:cs="Arial"/>
          <w:color w:val="auto"/>
          <w:sz w:val="20"/>
          <w:u w:val="none"/>
        </w:rPr>
        <w:tab/>
        <w:t xml:space="preserve">If the nature of any unavailability and/or </w:t>
      </w:r>
      <w:r w:rsidR="00681928" w:rsidRPr="001C389A">
        <w:rPr>
          <w:rStyle w:val="DeltaViewInsertion"/>
          <w:rFonts w:cs="Arial"/>
          <w:color w:val="auto"/>
          <w:sz w:val="20"/>
          <w:u w:val="none"/>
        </w:rPr>
        <w:t xml:space="preserve">potential </w:t>
      </w:r>
      <w:r w:rsidR="000B1206" w:rsidRPr="001C389A">
        <w:rPr>
          <w:rStyle w:val="DeltaViewInsertion"/>
          <w:rFonts w:cs="Arial"/>
          <w:color w:val="auto"/>
          <w:sz w:val="20"/>
          <w:u w:val="none"/>
        </w:rPr>
        <w:t xml:space="preserve">non-compliance described in </w:t>
      </w:r>
      <w:r w:rsidRPr="001C389A">
        <w:rPr>
          <w:rStyle w:val="DeltaViewInsertion"/>
          <w:rFonts w:cs="Arial"/>
          <w:color w:val="auto"/>
          <w:sz w:val="20"/>
          <w:u w:val="none"/>
        </w:rPr>
        <w:t>ECP</w:t>
      </w:r>
      <w:r w:rsidR="000B1206" w:rsidRPr="001C389A">
        <w:rPr>
          <w:rStyle w:val="DeltaViewInsertion"/>
          <w:rFonts w:cs="Arial"/>
          <w:color w:val="auto"/>
          <w:sz w:val="20"/>
          <w:u w:val="none"/>
        </w:rPr>
        <w:t xml:space="preserve">.8.1 causes or can reasonably be expected to cause a material adverse effect on the business or condition of </w:t>
      </w:r>
      <w:r w:rsidR="00072B13">
        <w:rPr>
          <w:rStyle w:val="DeltaViewInsertion"/>
          <w:rFonts w:cs="Arial"/>
          <w:b/>
          <w:color w:val="auto"/>
          <w:sz w:val="20"/>
          <w:u w:val="none"/>
        </w:rPr>
        <w:t>The Company</w:t>
      </w:r>
      <w:r w:rsidR="000B1206" w:rsidRPr="001C389A">
        <w:rPr>
          <w:rStyle w:val="DeltaViewInsertion"/>
          <w:rFonts w:cs="Arial"/>
          <w:b/>
          <w:color w:val="auto"/>
          <w:sz w:val="20"/>
          <w:u w:val="none"/>
        </w:rPr>
        <w:t xml:space="preserve"> </w:t>
      </w:r>
      <w:r w:rsidR="000B1206" w:rsidRPr="001C389A">
        <w:rPr>
          <w:rStyle w:val="DeltaViewInsertion"/>
          <w:rFonts w:cs="Arial"/>
          <w:color w:val="auto"/>
          <w:sz w:val="20"/>
          <w:u w:val="none"/>
        </w:rPr>
        <w:t xml:space="preserve">or other </w:t>
      </w:r>
      <w:r w:rsidR="00D91CD5" w:rsidRPr="001C389A">
        <w:rPr>
          <w:rStyle w:val="DeltaViewInsertion"/>
          <w:rFonts w:cs="Arial"/>
          <w:b/>
          <w:color w:val="auto"/>
          <w:sz w:val="20"/>
          <w:u w:val="none"/>
        </w:rPr>
        <w:t>User</w:t>
      </w:r>
      <w:r w:rsidR="000B1206" w:rsidRPr="001C389A">
        <w:rPr>
          <w:rStyle w:val="DeltaViewInsertion"/>
          <w:rFonts w:cs="Arial"/>
          <w:b/>
          <w:color w:val="auto"/>
          <w:sz w:val="20"/>
          <w:u w:val="none"/>
        </w:rPr>
        <w:t>s</w:t>
      </w:r>
      <w:r w:rsidR="000B1206" w:rsidRPr="001C389A">
        <w:rPr>
          <w:rStyle w:val="DeltaViewInsertion"/>
          <w:rFonts w:cs="Arial"/>
          <w:color w:val="auto"/>
          <w:sz w:val="20"/>
          <w:u w:val="none"/>
        </w:rPr>
        <w:t xml:space="preserve"> or the </w:t>
      </w:r>
      <w:r w:rsidR="000B1206" w:rsidRPr="001C389A">
        <w:rPr>
          <w:rStyle w:val="DeltaViewInsertion"/>
          <w:rFonts w:cs="Arial"/>
          <w:b/>
          <w:color w:val="auto"/>
          <w:sz w:val="20"/>
          <w:u w:val="none"/>
        </w:rPr>
        <w:t xml:space="preserve">National Electricity Transmission System </w:t>
      </w:r>
      <w:r w:rsidR="004353E6">
        <w:rPr>
          <w:rStyle w:val="DeltaViewInsertion"/>
          <w:rFonts w:cs="Arial"/>
          <w:color w:val="auto"/>
          <w:sz w:val="20"/>
          <w:u w:val="none"/>
        </w:rPr>
        <w:t>or any</w:t>
      </w:r>
      <w:r w:rsidR="00D91CD5" w:rsidRPr="001C389A">
        <w:rPr>
          <w:rStyle w:val="DeltaViewInsertion"/>
          <w:rFonts w:cs="Arial"/>
          <w:b/>
          <w:color w:val="auto"/>
          <w:sz w:val="20"/>
          <w:u w:val="none"/>
        </w:rPr>
        <w:t xml:space="preserve"> User</w:t>
      </w:r>
      <w:r w:rsidR="000B1206" w:rsidRPr="001C389A">
        <w:rPr>
          <w:rStyle w:val="DeltaViewInsertion"/>
          <w:rFonts w:cs="Arial"/>
          <w:b/>
          <w:color w:val="auto"/>
          <w:sz w:val="20"/>
          <w:u w:val="none"/>
        </w:rPr>
        <w:t xml:space="preserve"> Systems</w:t>
      </w:r>
      <w:r w:rsidR="004353E6">
        <w:rPr>
          <w:rStyle w:val="DeltaViewInsertion"/>
          <w:rFonts w:cs="Arial"/>
          <w:b/>
          <w:color w:val="auto"/>
          <w:sz w:val="20"/>
          <w:u w:val="none"/>
        </w:rPr>
        <w:t>,</w:t>
      </w:r>
      <w:r w:rsidR="000B1206" w:rsidRPr="001C389A">
        <w:rPr>
          <w:rStyle w:val="DeltaViewInsertion"/>
          <w:rFonts w:cs="Arial"/>
          <w:b/>
          <w:color w:val="auto"/>
          <w:sz w:val="20"/>
          <w:u w:val="none"/>
        </w:rPr>
        <w:t xml:space="preserve"> </w:t>
      </w:r>
      <w:r w:rsidR="000B1206" w:rsidRPr="001C389A">
        <w:rPr>
          <w:rStyle w:val="DeltaViewInsertion"/>
          <w:rFonts w:cs="Arial"/>
          <w:color w:val="auto"/>
          <w:sz w:val="20"/>
          <w:u w:val="none"/>
        </w:rPr>
        <w:t xml:space="preserve">then </w:t>
      </w:r>
      <w:r w:rsidR="00072B13">
        <w:rPr>
          <w:rStyle w:val="DeltaViewInsertion"/>
          <w:rFonts w:cs="Arial"/>
          <w:b/>
          <w:color w:val="auto"/>
          <w:sz w:val="20"/>
          <w:u w:val="none"/>
        </w:rPr>
        <w:t>The Company</w:t>
      </w:r>
      <w:r w:rsidR="000B1206" w:rsidRPr="001C389A">
        <w:rPr>
          <w:rStyle w:val="DeltaViewInsertion"/>
          <w:rFonts w:cs="Arial"/>
          <w:color w:val="auto"/>
          <w:sz w:val="20"/>
          <w:u w:val="none"/>
        </w:rPr>
        <w:t xml:space="preserve"> may, notwithstanding the provisions of this </w:t>
      </w:r>
      <w:r w:rsidRPr="001C389A">
        <w:rPr>
          <w:rStyle w:val="DeltaViewInsertion"/>
          <w:rFonts w:cs="Arial"/>
          <w:color w:val="auto"/>
          <w:sz w:val="20"/>
          <w:u w:val="none"/>
        </w:rPr>
        <w:t>ECP</w:t>
      </w:r>
      <w:r w:rsidR="000B1206" w:rsidRPr="001C389A">
        <w:rPr>
          <w:rStyle w:val="DeltaViewInsertion"/>
          <w:rFonts w:cs="Arial"/>
          <w:color w:val="auto"/>
          <w:sz w:val="20"/>
          <w:u w:val="none"/>
        </w:rPr>
        <w:t>.8</w:t>
      </w:r>
      <w:r w:rsidR="004353E6">
        <w:rPr>
          <w:rStyle w:val="DeltaViewInsertion"/>
          <w:rFonts w:cs="Arial"/>
          <w:color w:val="auto"/>
          <w:sz w:val="20"/>
          <w:u w:val="none"/>
        </w:rPr>
        <w:t>,</w:t>
      </w:r>
      <w:r w:rsidR="000B1206" w:rsidRPr="001C389A">
        <w:rPr>
          <w:rStyle w:val="DeltaViewInsertion"/>
          <w:rFonts w:cs="Arial"/>
          <w:color w:val="auto"/>
          <w:sz w:val="20"/>
          <w:u w:val="none"/>
        </w:rPr>
        <w:t xml:space="preserve"> follow the provisions of Paragraph 5.4 of the </w:t>
      </w:r>
      <w:r w:rsidR="000B1206" w:rsidRPr="001C389A">
        <w:rPr>
          <w:rStyle w:val="DeltaViewInsertion"/>
          <w:rFonts w:cs="Arial"/>
          <w:b/>
          <w:color w:val="auto"/>
          <w:sz w:val="20"/>
          <w:u w:val="none"/>
        </w:rPr>
        <w:t>CUSC</w:t>
      </w:r>
      <w:r w:rsidR="000B1206" w:rsidRPr="001C389A">
        <w:rPr>
          <w:rStyle w:val="DeltaViewInsertion"/>
          <w:rFonts w:cs="Arial"/>
          <w:color w:val="auto"/>
          <w:sz w:val="20"/>
          <w:u w:val="none"/>
        </w:rPr>
        <w:t>.</w:t>
      </w:r>
    </w:p>
    <w:p w14:paraId="56124497" w14:textId="77777777" w:rsidR="000B1206" w:rsidRPr="001C389A" w:rsidRDefault="000B1206" w:rsidP="000B1206">
      <w:pPr>
        <w:tabs>
          <w:tab w:val="left" w:pos="2286"/>
          <w:tab w:val="left" w:pos="2736"/>
          <w:tab w:val="left" w:pos="3600"/>
          <w:tab w:val="left" w:pos="4608"/>
          <w:tab w:val="left" w:pos="5904"/>
        </w:tabs>
        <w:autoSpaceDE w:val="0"/>
        <w:autoSpaceDN w:val="0"/>
        <w:adjustRightInd w:val="0"/>
        <w:ind w:left="1620" w:hanging="1620"/>
        <w:rPr>
          <w:rFonts w:cs="Arial"/>
          <w:sz w:val="20"/>
        </w:rPr>
      </w:pPr>
      <w:r w:rsidRPr="001C389A">
        <w:rPr>
          <w:rStyle w:val="DeltaViewInsertion"/>
          <w:rFonts w:cs="Arial"/>
          <w:color w:val="auto"/>
          <w:sz w:val="20"/>
          <w:u w:val="none"/>
        </w:rPr>
        <w:t xml:space="preserve">  </w:t>
      </w:r>
      <w:bookmarkEnd w:id="251"/>
    </w:p>
    <w:p w14:paraId="0938D91C" w14:textId="77777777" w:rsidR="004353E6" w:rsidRDefault="002F5F51" w:rsidP="003755D6">
      <w:pPr>
        <w:tabs>
          <w:tab w:val="left" w:pos="1418"/>
          <w:tab w:val="left" w:pos="2286"/>
          <w:tab w:val="left" w:pos="2736"/>
          <w:tab w:val="left" w:pos="3600"/>
          <w:tab w:val="left" w:pos="4608"/>
          <w:tab w:val="left" w:pos="5904"/>
        </w:tabs>
        <w:ind w:left="1418" w:hanging="1418"/>
        <w:rPr>
          <w:rStyle w:val="DeltaViewInsertion"/>
          <w:rFonts w:cs="Arial"/>
          <w:color w:val="auto"/>
          <w:sz w:val="20"/>
          <w:u w:val="none"/>
        </w:rPr>
      </w:pPr>
      <w:bookmarkStart w:id="252" w:name="_DV_C248"/>
      <w:r w:rsidRPr="001C389A">
        <w:rPr>
          <w:rStyle w:val="DeltaViewInsertion"/>
          <w:rFonts w:cs="Arial"/>
          <w:color w:val="auto"/>
          <w:sz w:val="20"/>
          <w:u w:val="none"/>
        </w:rPr>
        <w:t>ECP</w:t>
      </w:r>
      <w:r w:rsidR="00C74030" w:rsidRPr="001C389A">
        <w:rPr>
          <w:rStyle w:val="DeltaViewInsertion"/>
          <w:rFonts w:cs="Arial"/>
          <w:color w:val="auto"/>
          <w:sz w:val="20"/>
          <w:u w:val="none"/>
        </w:rPr>
        <w:t>.8.4</w:t>
      </w:r>
      <w:r w:rsidR="000C41A7" w:rsidRPr="001C389A">
        <w:rPr>
          <w:rStyle w:val="DeltaViewInsertion"/>
          <w:rFonts w:cs="Arial"/>
          <w:color w:val="auto"/>
          <w:sz w:val="20"/>
          <w:u w:val="none"/>
        </w:rPr>
        <w:tab/>
      </w:r>
      <w:r w:rsidR="00E170F6" w:rsidRPr="001C389A">
        <w:rPr>
          <w:rStyle w:val="DeltaViewInsertion"/>
          <w:rFonts w:cs="Arial"/>
          <w:color w:val="auto"/>
          <w:sz w:val="20"/>
          <w:u w:val="none"/>
        </w:rPr>
        <w:t xml:space="preserve">Except where the provisions of </w:t>
      </w:r>
      <w:r w:rsidRPr="001C389A">
        <w:rPr>
          <w:rStyle w:val="DeltaViewInsertion"/>
          <w:rFonts w:cs="Arial"/>
          <w:color w:val="auto"/>
          <w:sz w:val="20"/>
          <w:u w:val="none"/>
        </w:rPr>
        <w:t>ECP</w:t>
      </w:r>
      <w:r w:rsidR="00E170F6" w:rsidRPr="001C389A">
        <w:rPr>
          <w:rStyle w:val="DeltaViewInsertion"/>
          <w:rFonts w:cs="Arial"/>
          <w:color w:val="auto"/>
          <w:sz w:val="20"/>
          <w:u w:val="none"/>
        </w:rPr>
        <w:t>.8.3 apply, w</w:t>
      </w:r>
      <w:r w:rsidR="000A6885" w:rsidRPr="001C389A">
        <w:rPr>
          <w:rStyle w:val="DeltaViewInsertion"/>
          <w:rFonts w:cs="Arial"/>
          <w:color w:val="auto"/>
          <w:sz w:val="20"/>
          <w:u w:val="none"/>
        </w:rPr>
        <w:t xml:space="preserve">here the restriction notified in </w:t>
      </w:r>
      <w:r w:rsidRPr="001C389A">
        <w:rPr>
          <w:rStyle w:val="DeltaViewInsertion"/>
          <w:rFonts w:cs="Arial"/>
          <w:color w:val="auto"/>
          <w:sz w:val="20"/>
          <w:u w:val="none"/>
        </w:rPr>
        <w:t>ECP</w:t>
      </w:r>
      <w:r w:rsidR="000A6885" w:rsidRPr="001C389A">
        <w:rPr>
          <w:rStyle w:val="DeltaViewInsertion"/>
          <w:rFonts w:cs="Arial"/>
          <w:color w:val="auto"/>
          <w:sz w:val="20"/>
          <w:u w:val="none"/>
        </w:rPr>
        <w:t>.8.2 is not resolved in 28 days</w:t>
      </w:r>
      <w:r w:rsidR="004353E6">
        <w:rPr>
          <w:rStyle w:val="DeltaViewInsertion"/>
          <w:rFonts w:cs="Arial"/>
          <w:color w:val="auto"/>
          <w:sz w:val="20"/>
          <w:u w:val="none"/>
        </w:rPr>
        <w:t>,</w:t>
      </w:r>
      <w:r w:rsidR="000A6885" w:rsidRPr="001C389A">
        <w:rPr>
          <w:rStyle w:val="DeltaViewInsertion"/>
          <w:rFonts w:cs="Arial"/>
          <w:color w:val="auto"/>
          <w:sz w:val="20"/>
          <w:u w:val="none"/>
        </w:rPr>
        <w:t xml:space="preserve"> then </w:t>
      </w:r>
    </w:p>
    <w:p w14:paraId="5E2EC606" w14:textId="77777777" w:rsidR="004353E6" w:rsidRDefault="004353E6" w:rsidP="003755D6">
      <w:pPr>
        <w:tabs>
          <w:tab w:val="left" w:pos="1418"/>
          <w:tab w:val="left" w:pos="2286"/>
          <w:tab w:val="left" w:pos="2736"/>
          <w:tab w:val="left" w:pos="3600"/>
          <w:tab w:val="left" w:pos="4608"/>
          <w:tab w:val="left" w:pos="5904"/>
        </w:tabs>
        <w:ind w:left="1418" w:hanging="1418"/>
        <w:rPr>
          <w:rStyle w:val="DeltaViewInsertion"/>
          <w:rFonts w:cs="Arial"/>
          <w:color w:val="auto"/>
          <w:sz w:val="20"/>
          <w:u w:val="none"/>
        </w:rPr>
      </w:pPr>
    </w:p>
    <w:p w14:paraId="15DE361E" w14:textId="4BB49BD8" w:rsidR="000C41A7" w:rsidRDefault="000C41A7" w:rsidP="003B5BF0">
      <w:pPr>
        <w:pStyle w:val="ListParagraph"/>
        <w:numPr>
          <w:ilvl w:val="0"/>
          <w:numId w:val="49"/>
        </w:numPr>
        <w:tabs>
          <w:tab w:val="left" w:pos="1418"/>
          <w:tab w:val="left" w:pos="2286"/>
          <w:tab w:val="left" w:pos="2736"/>
          <w:tab w:val="left" w:pos="3600"/>
          <w:tab w:val="left" w:pos="4608"/>
          <w:tab w:val="left" w:pos="5904"/>
        </w:tabs>
        <w:rPr>
          <w:rStyle w:val="DeltaViewInsertion"/>
          <w:rFonts w:cs="Arial"/>
          <w:color w:val="auto"/>
          <w:sz w:val="20"/>
          <w:u w:val="none"/>
        </w:rPr>
      </w:pPr>
      <w:r w:rsidRPr="004353E6">
        <w:rPr>
          <w:rStyle w:val="DeltaViewInsertion"/>
          <w:rFonts w:cs="Arial"/>
          <w:color w:val="auto"/>
          <w:sz w:val="20"/>
          <w:u w:val="none"/>
        </w:rPr>
        <w:t xml:space="preserve">the </w:t>
      </w:r>
      <w:r w:rsidRPr="004353E6">
        <w:rPr>
          <w:rStyle w:val="DeltaViewInsertion"/>
          <w:rFonts w:cs="Arial"/>
          <w:b/>
          <w:color w:val="auto"/>
          <w:sz w:val="20"/>
          <w:u w:val="none"/>
        </w:rPr>
        <w:t xml:space="preserve">Generator </w:t>
      </w:r>
      <w:r w:rsidRPr="004353E6">
        <w:rPr>
          <w:rStyle w:val="DeltaViewInsertion"/>
          <w:rFonts w:cs="Arial"/>
          <w:color w:val="auto"/>
          <w:sz w:val="20"/>
          <w:u w:val="none"/>
        </w:rPr>
        <w:t xml:space="preserve">or </w:t>
      </w:r>
      <w:r w:rsidR="00836A05" w:rsidRPr="004353E6">
        <w:rPr>
          <w:rStyle w:val="DeltaViewInsertion"/>
          <w:rFonts w:cs="Arial"/>
          <w:b/>
          <w:color w:val="auto"/>
          <w:sz w:val="20"/>
          <w:u w:val="none"/>
        </w:rPr>
        <w:t>HVDC System Owner</w:t>
      </w:r>
      <w:r w:rsidR="00F4043B" w:rsidRPr="004353E6">
        <w:rPr>
          <w:rStyle w:val="DeltaViewInsertion"/>
          <w:rFonts w:cs="Arial"/>
          <w:color w:val="auto"/>
          <w:sz w:val="20"/>
          <w:u w:val="none"/>
        </w:rPr>
        <w:t xml:space="preserve"> </w:t>
      </w:r>
      <w:r w:rsidRPr="004353E6">
        <w:rPr>
          <w:rStyle w:val="DeltaViewInsertion"/>
          <w:rFonts w:cs="Arial"/>
          <w:color w:val="auto"/>
          <w:sz w:val="20"/>
          <w:u w:val="none"/>
        </w:rPr>
        <w:t xml:space="preserve">with input from </w:t>
      </w:r>
      <w:r w:rsidR="00596288" w:rsidRPr="004353E6">
        <w:rPr>
          <w:rStyle w:val="DeltaViewInsertion"/>
          <w:rFonts w:cs="Arial"/>
          <w:color w:val="auto"/>
          <w:sz w:val="20"/>
          <w:u w:val="none"/>
        </w:rPr>
        <w:t>and discussion of conclusion</w:t>
      </w:r>
      <w:r w:rsidR="003D36D0" w:rsidRPr="004353E6">
        <w:rPr>
          <w:rStyle w:val="DeltaViewInsertion"/>
          <w:rFonts w:cs="Arial"/>
          <w:color w:val="auto"/>
          <w:sz w:val="20"/>
          <w:u w:val="none"/>
        </w:rPr>
        <w:t>s</w:t>
      </w:r>
      <w:r w:rsidR="00596288" w:rsidRPr="004353E6">
        <w:rPr>
          <w:rStyle w:val="DeltaViewInsertion"/>
          <w:rFonts w:cs="Arial"/>
          <w:color w:val="auto"/>
          <w:sz w:val="20"/>
          <w:u w:val="none"/>
        </w:rPr>
        <w:t xml:space="preserve"> with </w:t>
      </w:r>
      <w:r w:rsidR="00072B13" w:rsidRPr="004353E6">
        <w:rPr>
          <w:rStyle w:val="DeltaViewInsertion"/>
          <w:rFonts w:cs="Arial"/>
          <w:b/>
          <w:color w:val="auto"/>
          <w:sz w:val="20"/>
          <w:u w:val="none"/>
        </w:rPr>
        <w:t>The Company</w:t>
      </w:r>
      <w:r w:rsidR="003D36D0" w:rsidRPr="004353E6">
        <w:rPr>
          <w:rStyle w:val="DeltaViewInsertion"/>
          <w:rFonts w:cs="Arial"/>
          <w:color w:val="auto"/>
          <w:sz w:val="20"/>
          <w:u w:val="none"/>
        </w:rPr>
        <w:t>,</w:t>
      </w:r>
      <w:r w:rsidR="00596288" w:rsidRPr="004353E6">
        <w:rPr>
          <w:rStyle w:val="DeltaViewInsertion"/>
          <w:rFonts w:cs="Arial"/>
          <w:color w:val="auto"/>
          <w:sz w:val="20"/>
          <w:u w:val="none"/>
        </w:rPr>
        <w:t xml:space="preserve"> and </w:t>
      </w:r>
      <w:r w:rsidRPr="004353E6">
        <w:rPr>
          <w:rStyle w:val="DeltaViewInsertion"/>
          <w:rFonts w:cs="Arial"/>
          <w:color w:val="auto"/>
          <w:sz w:val="20"/>
          <w:u w:val="none"/>
        </w:rPr>
        <w:t xml:space="preserve">the </w:t>
      </w:r>
      <w:r w:rsidRPr="004353E6">
        <w:rPr>
          <w:rStyle w:val="DeltaViewInsertion"/>
          <w:rFonts w:cs="Arial"/>
          <w:b/>
          <w:color w:val="auto"/>
          <w:sz w:val="20"/>
          <w:u w:val="none"/>
        </w:rPr>
        <w:t>Network Operator</w:t>
      </w:r>
      <w:r w:rsidRPr="004353E6">
        <w:rPr>
          <w:rStyle w:val="DeltaViewInsertion"/>
          <w:rFonts w:cs="Arial"/>
          <w:color w:val="auto"/>
          <w:sz w:val="20"/>
          <w:u w:val="none"/>
        </w:rPr>
        <w:t xml:space="preserve"> where the </w:t>
      </w:r>
      <w:r w:rsidR="00157AB5" w:rsidRPr="004353E6">
        <w:rPr>
          <w:rStyle w:val="DeltaViewInsertion"/>
          <w:rFonts w:cs="Arial"/>
          <w:b/>
          <w:color w:val="auto"/>
          <w:sz w:val="20"/>
          <w:u w:val="none"/>
        </w:rPr>
        <w:t>Synchronous Power Generating Module</w:t>
      </w:r>
      <w:r w:rsidRPr="004353E6">
        <w:rPr>
          <w:rStyle w:val="DeltaViewInsertion"/>
          <w:rFonts w:cs="Arial"/>
          <w:color w:val="auto"/>
          <w:sz w:val="20"/>
          <w:u w:val="none"/>
        </w:rPr>
        <w:t xml:space="preserve">, </w:t>
      </w:r>
      <w:r w:rsidRPr="004353E6">
        <w:rPr>
          <w:rStyle w:val="DeltaViewInsertion"/>
          <w:rFonts w:cs="Arial"/>
          <w:b/>
          <w:color w:val="auto"/>
          <w:sz w:val="20"/>
          <w:u w:val="none"/>
        </w:rPr>
        <w:t>CCGT Module</w:t>
      </w:r>
      <w:r w:rsidRPr="004353E6">
        <w:rPr>
          <w:rStyle w:val="DeltaViewInsertion"/>
          <w:rFonts w:cs="Arial"/>
          <w:color w:val="auto"/>
          <w:sz w:val="20"/>
          <w:u w:val="none"/>
        </w:rPr>
        <w:t xml:space="preserve">, </w:t>
      </w:r>
      <w:r w:rsidRPr="004353E6">
        <w:rPr>
          <w:rStyle w:val="DeltaViewInsertion"/>
          <w:rFonts w:cs="Arial"/>
          <w:b/>
          <w:color w:val="auto"/>
          <w:sz w:val="20"/>
          <w:u w:val="none"/>
        </w:rPr>
        <w:t>Power Park</w:t>
      </w:r>
      <w:r w:rsidRPr="004353E6">
        <w:rPr>
          <w:rStyle w:val="DeltaViewInsertion"/>
          <w:rFonts w:cs="Arial"/>
          <w:color w:val="auto"/>
          <w:sz w:val="20"/>
          <w:u w:val="none"/>
        </w:rPr>
        <w:t xml:space="preserve"> </w:t>
      </w:r>
      <w:r w:rsidRPr="004353E6">
        <w:rPr>
          <w:rStyle w:val="DeltaViewInsertion"/>
          <w:rFonts w:cs="Arial"/>
          <w:b/>
          <w:color w:val="auto"/>
          <w:sz w:val="20"/>
          <w:u w:val="none"/>
        </w:rPr>
        <w:t>Module</w:t>
      </w:r>
      <w:r w:rsidRPr="004353E6">
        <w:rPr>
          <w:rStyle w:val="DeltaViewInsertion"/>
          <w:rFonts w:cs="Arial"/>
          <w:color w:val="auto"/>
          <w:sz w:val="20"/>
          <w:u w:val="none"/>
        </w:rPr>
        <w:t xml:space="preserve"> or </w:t>
      </w:r>
      <w:r w:rsidRPr="004353E6">
        <w:rPr>
          <w:rStyle w:val="DeltaViewInsertion"/>
          <w:rFonts w:cs="Arial"/>
          <w:b/>
          <w:color w:val="auto"/>
          <w:sz w:val="20"/>
          <w:u w:val="none"/>
        </w:rPr>
        <w:t>Power Station</w:t>
      </w:r>
      <w:r w:rsidRPr="004353E6">
        <w:rPr>
          <w:rStyle w:val="DeltaViewInsertion"/>
          <w:rFonts w:cs="Arial"/>
          <w:color w:val="auto"/>
          <w:sz w:val="20"/>
          <w:u w:val="none"/>
        </w:rPr>
        <w:t xml:space="preserve"> as applicable is</w:t>
      </w:r>
      <w:r w:rsidRPr="004353E6">
        <w:rPr>
          <w:rStyle w:val="DeltaViewInsertion"/>
          <w:rFonts w:cs="Arial"/>
          <w:b/>
          <w:color w:val="auto"/>
          <w:sz w:val="20"/>
          <w:u w:val="none"/>
        </w:rPr>
        <w:t xml:space="preserve"> Embedded,</w:t>
      </w:r>
      <w:r w:rsidRPr="004353E6">
        <w:rPr>
          <w:rStyle w:val="DeltaViewInsertion"/>
          <w:rFonts w:cs="Arial"/>
          <w:color w:val="auto"/>
          <w:sz w:val="20"/>
          <w:u w:val="none"/>
        </w:rPr>
        <w:t xml:space="preserve"> shall undertake an investigation to attempt to determine the causes of and </w:t>
      </w:r>
      <w:r w:rsidR="004353E6">
        <w:rPr>
          <w:rStyle w:val="DeltaViewInsertion"/>
          <w:rFonts w:cs="Arial"/>
          <w:color w:val="auto"/>
          <w:sz w:val="20"/>
          <w:u w:val="none"/>
        </w:rPr>
        <w:t xml:space="preserve">determine a </w:t>
      </w:r>
      <w:r w:rsidRPr="004353E6">
        <w:rPr>
          <w:rStyle w:val="DeltaViewInsertion"/>
          <w:rFonts w:cs="Arial"/>
          <w:color w:val="auto"/>
          <w:sz w:val="20"/>
          <w:u w:val="none"/>
        </w:rPr>
        <w:t xml:space="preserve">solution to the non-compliance.  Such investigation shall continue for no longer than 56 days. During such </w:t>
      </w:r>
      <w:r w:rsidR="004353E6">
        <w:rPr>
          <w:rStyle w:val="DeltaViewInsertion"/>
          <w:rFonts w:cs="Arial"/>
          <w:color w:val="auto"/>
          <w:sz w:val="20"/>
          <w:u w:val="none"/>
        </w:rPr>
        <w:t xml:space="preserve">an </w:t>
      </w:r>
      <w:r w:rsidRPr="004353E6">
        <w:rPr>
          <w:rStyle w:val="DeltaViewInsertion"/>
          <w:rFonts w:cs="Arial"/>
          <w:color w:val="auto"/>
          <w:sz w:val="20"/>
          <w:u w:val="none"/>
        </w:rPr>
        <w:t>investigation</w:t>
      </w:r>
      <w:r w:rsidR="004353E6">
        <w:rPr>
          <w:rStyle w:val="DeltaViewInsertion"/>
          <w:rFonts w:cs="Arial"/>
          <w:color w:val="auto"/>
          <w:sz w:val="20"/>
          <w:u w:val="none"/>
        </w:rPr>
        <w:t>,</w:t>
      </w:r>
      <w:r w:rsidRPr="004353E6">
        <w:rPr>
          <w:rStyle w:val="DeltaViewInsertion"/>
          <w:rFonts w:cs="Arial"/>
          <w:color w:val="auto"/>
          <w:sz w:val="20"/>
          <w:u w:val="none"/>
        </w:rPr>
        <w:t xml:space="preserve"> the </w:t>
      </w:r>
      <w:r w:rsidRPr="004353E6">
        <w:rPr>
          <w:rStyle w:val="DeltaViewInsertion"/>
          <w:rFonts w:cs="Arial"/>
          <w:b/>
          <w:color w:val="auto"/>
          <w:sz w:val="20"/>
          <w:u w:val="none"/>
        </w:rPr>
        <w:t>Generator</w:t>
      </w:r>
      <w:r w:rsidRPr="004353E6">
        <w:rPr>
          <w:rStyle w:val="DeltaViewInsertion"/>
          <w:rFonts w:cs="Arial"/>
          <w:color w:val="auto"/>
          <w:sz w:val="20"/>
          <w:u w:val="none"/>
        </w:rPr>
        <w:t xml:space="preserve"> or </w:t>
      </w:r>
      <w:r w:rsidR="00836A05" w:rsidRPr="004353E6">
        <w:rPr>
          <w:rStyle w:val="DeltaViewInsertion"/>
          <w:rFonts w:cs="Arial"/>
          <w:b/>
          <w:color w:val="auto"/>
          <w:sz w:val="20"/>
          <w:u w:val="none"/>
        </w:rPr>
        <w:t>HVDC System Owner</w:t>
      </w:r>
      <w:r w:rsidRPr="004353E6">
        <w:rPr>
          <w:rStyle w:val="DeltaViewInsertion"/>
          <w:rFonts w:cs="Arial"/>
          <w:color w:val="auto"/>
          <w:sz w:val="20"/>
          <w:u w:val="none"/>
        </w:rPr>
        <w:t xml:space="preserve"> shall provide to </w:t>
      </w:r>
      <w:r w:rsidR="00072B13" w:rsidRPr="004353E6">
        <w:rPr>
          <w:rStyle w:val="DeltaViewInsertion"/>
          <w:rFonts w:cs="Arial"/>
          <w:b/>
          <w:color w:val="auto"/>
          <w:sz w:val="20"/>
          <w:u w:val="none"/>
        </w:rPr>
        <w:t>The Company</w:t>
      </w:r>
      <w:r w:rsidRPr="004353E6">
        <w:rPr>
          <w:rStyle w:val="DeltaViewInsertion"/>
          <w:rFonts w:cs="Arial"/>
          <w:b/>
          <w:color w:val="auto"/>
          <w:sz w:val="20"/>
          <w:u w:val="none"/>
        </w:rPr>
        <w:t xml:space="preserve"> </w:t>
      </w:r>
      <w:r w:rsidRPr="004353E6">
        <w:rPr>
          <w:rStyle w:val="DeltaViewInsertion"/>
          <w:rFonts w:cs="Arial"/>
          <w:color w:val="auto"/>
          <w:sz w:val="20"/>
          <w:u w:val="none"/>
        </w:rPr>
        <w:t xml:space="preserve">the relevant data which has changed due to the restriction in respect of </w:t>
      </w:r>
      <w:r w:rsidR="002F5F51" w:rsidRPr="004353E6">
        <w:rPr>
          <w:rStyle w:val="DeltaViewInsertion"/>
          <w:rFonts w:cs="Arial"/>
          <w:color w:val="auto"/>
          <w:sz w:val="20"/>
          <w:u w:val="none"/>
        </w:rPr>
        <w:t>ECP</w:t>
      </w:r>
      <w:r w:rsidR="00F162BF" w:rsidRPr="004353E6">
        <w:rPr>
          <w:rStyle w:val="DeltaViewInsertion"/>
          <w:rFonts w:cs="Arial"/>
          <w:color w:val="auto"/>
          <w:sz w:val="20"/>
          <w:u w:val="none"/>
        </w:rPr>
        <w:t>.</w:t>
      </w:r>
      <w:r w:rsidR="006E1D10" w:rsidRPr="004353E6">
        <w:rPr>
          <w:rStyle w:val="DeltaViewInsertion"/>
          <w:rFonts w:cs="Arial"/>
          <w:color w:val="auto"/>
          <w:sz w:val="20"/>
          <w:u w:val="none"/>
        </w:rPr>
        <w:t>7</w:t>
      </w:r>
      <w:r w:rsidR="00F162BF" w:rsidRPr="004353E6">
        <w:rPr>
          <w:rStyle w:val="DeltaViewInsertion"/>
          <w:rFonts w:cs="Arial"/>
          <w:color w:val="auto"/>
          <w:sz w:val="20"/>
          <w:u w:val="none"/>
        </w:rPr>
        <w:t>.</w:t>
      </w:r>
      <w:r w:rsidR="006E1D10" w:rsidRPr="004353E6">
        <w:rPr>
          <w:rStyle w:val="DeltaViewInsertion"/>
          <w:rFonts w:cs="Arial"/>
          <w:color w:val="auto"/>
          <w:sz w:val="20"/>
          <w:u w:val="none"/>
        </w:rPr>
        <w:t>3</w:t>
      </w:r>
      <w:r w:rsidRPr="004353E6">
        <w:rPr>
          <w:rStyle w:val="DeltaViewInsertion"/>
          <w:rFonts w:cs="Arial"/>
          <w:color w:val="auto"/>
          <w:sz w:val="20"/>
          <w:u w:val="none"/>
        </w:rPr>
        <w:t xml:space="preserve">.1 as notified to the </w:t>
      </w:r>
      <w:r w:rsidRPr="004353E6">
        <w:rPr>
          <w:rStyle w:val="DeltaViewInsertion"/>
          <w:rFonts w:cs="Arial"/>
          <w:b/>
          <w:color w:val="auto"/>
          <w:sz w:val="20"/>
          <w:u w:val="none"/>
        </w:rPr>
        <w:t>Generator</w:t>
      </w:r>
      <w:r w:rsidRPr="004353E6">
        <w:rPr>
          <w:rStyle w:val="DeltaViewInsertion"/>
          <w:rFonts w:cs="Arial"/>
          <w:color w:val="auto"/>
          <w:sz w:val="20"/>
          <w:u w:val="none"/>
        </w:rPr>
        <w:t xml:space="preserve"> or </w:t>
      </w:r>
      <w:r w:rsidR="00836A05" w:rsidRPr="004353E6">
        <w:rPr>
          <w:rStyle w:val="DeltaViewInsertion"/>
          <w:rFonts w:cs="Arial"/>
          <w:b/>
          <w:color w:val="auto"/>
          <w:sz w:val="20"/>
          <w:u w:val="none"/>
        </w:rPr>
        <w:t>HVDC System Owner</w:t>
      </w:r>
      <w:r w:rsidRPr="004353E6">
        <w:rPr>
          <w:rStyle w:val="DeltaViewInsertion"/>
          <w:rFonts w:cs="Arial"/>
          <w:color w:val="auto"/>
          <w:sz w:val="20"/>
          <w:u w:val="none"/>
        </w:rPr>
        <w:t xml:space="preserve"> by </w:t>
      </w:r>
      <w:r w:rsidR="00072B13" w:rsidRPr="004353E6">
        <w:rPr>
          <w:rStyle w:val="DeltaViewInsertion"/>
          <w:rFonts w:cs="Arial"/>
          <w:b/>
          <w:color w:val="auto"/>
          <w:sz w:val="20"/>
          <w:u w:val="none"/>
        </w:rPr>
        <w:t>The Company</w:t>
      </w:r>
      <w:r w:rsidRPr="004353E6">
        <w:rPr>
          <w:rStyle w:val="DeltaViewInsertion"/>
          <w:rFonts w:cs="Arial"/>
          <w:color w:val="auto"/>
          <w:sz w:val="20"/>
          <w:u w:val="none"/>
        </w:rPr>
        <w:t xml:space="preserve"> as being required to be provided</w:t>
      </w:r>
      <w:bookmarkEnd w:id="252"/>
      <w:r w:rsidR="004353E6">
        <w:rPr>
          <w:rStyle w:val="DeltaViewInsertion"/>
          <w:rFonts w:cs="Arial"/>
          <w:color w:val="auto"/>
          <w:sz w:val="20"/>
          <w:u w:val="none"/>
        </w:rPr>
        <w:t>; or</w:t>
      </w:r>
    </w:p>
    <w:p w14:paraId="6ACB9A6A" w14:textId="4F822371" w:rsidR="004353E6" w:rsidRDefault="004353E6" w:rsidP="004353E6">
      <w:pPr>
        <w:pStyle w:val="ListParagraph"/>
        <w:tabs>
          <w:tab w:val="left" w:pos="1418"/>
          <w:tab w:val="left" w:pos="2286"/>
          <w:tab w:val="left" w:pos="2736"/>
          <w:tab w:val="left" w:pos="3600"/>
          <w:tab w:val="left" w:pos="4608"/>
          <w:tab w:val="left" w:pos="5904"/>
        </w:tabs>
        <w:ind w:left="2145"/>
        <w:rPr>
          <w:rStyle w:val="DeltaViewInsertion"/>
          <w:rFonts w:cs="Arial"/>
          <w:color w:val="auto"/>
          <w:sz w:val="20"/>
          <w:u w:val="none"/>
        </w:rPr>
      </w:pPr>
    </w:p>
    <w:p w14:paraId="06FAAA9D" w14:textId="77777777" w:rsidR="004353E6" w:rsidRPr="004353E6" w:rsidRDefault="004353E6" w:rsidP="003B5BF0">
      <w:pPr>
        <w:pStyle w:val="ListParagraph"/>
        <w:numPr>
          <w:ilvl w:val="0"/>
          <w:numId w:val="49"/>
        </w:numPr>
        <w:tabs>
          <w:tab w:val="left" w:pos="1418"/>
          <w:tab w:val="left" w:pos="2286"/>
          <w:tab w:val="left" w:pos="2736"/>
          <w:tab w:val="left" w:pos="3600"/>
          <w:tab w:val="left" w:pos="4608"/>
          <w:tab w:val="left" w:pos="5904"/>
        </w:tabs>
        <w:rPr>
          <w:sz w:val="20"/>
        </w:rPr>
      </w:pPr>
      <w:r w:rsidRPr="004353E6">
        <w:rPr>
          <w:rStyle w:val="DeltaViewInsertion"/>
          <w:color w:val="auto"/>
          <w:sz w:val="20"/>
          <w:u w:val="none"/>
        </w:rPr>
        <w:t>the</w:t>
      </w:r>
      <w:r w:rsidRPr="004353E6">
        <w:rPr>
          <w:rStyle w:val="DeltaViewInsertion"/>
          <w:b/>
          <w:color w:val="auto"/>
          <w:sz w:val="20"/>
          <w:u w:val="none"/>
        </w:rPr>
        <w:t xml:space="preserve"> Network Operator </w:t>
      </w:r>
      <w:r w:rsidRPr="004353E6">
        <w:rPr>
          <w:rStyle w:val="DeltaViewInsertion"/>
          <w:color w:val="auto"/>
          <w:sz w:val="20"/>
          <w:u w:val="none"/>
        </w:rPr>
        <w:t>or</w:t>
      </w:r>
      <w:r w:rsidRPr="004353E6">
        <w:rPr>
          <w:rStyle w:val="DeltaViewInsertion"/>
          <w:b/>
          <w:color w:val="auto"/>
          <w:sz w:val="20"/>
          <w:u w:val="none"/>
        </w:rPr>
        <w:t xml:space="preserve"> Non-Embedded Customer</w:t>
      </w:r>
      <w:r w:rsidRPr="004353E6">
        <w:rPr>
          <w:rStyle w:val="DeltaViewInsertion"/>
          <w:color w:val="auto"/>
          <w:sz w:val="20"/>
          <w:u w:val="none"/>
        </w:rPr>
        <w:t xml:space="preserve"> in  discussion with </w:t>
      </w:r>
      <w:r w:rsidRPr="004353E6">
        <w:rPr>
          <w:rStyle w:val="DeltaViewInsertion"/>
          <w:b/>
          <w:color w:val="auto"/>
          <w:sz w:val="20"/>
          <w:u w:val="none"/>
        </w:rPr>
        <w:t>NGET</w:t>
      </w:r>
      <w:r w:rsidRPr="004353E6">
        <w:rPr>
          <w:rStyle w:val="DeltaViewInsertion"/>
          <w:color w:val="auto"/>
          <w:sz w:val="20"/>
          <w:u w:val="none"/>
        </w:rPr>
        <w:t xml:space="preserve">, shall undertake an investigation to attempt to determine the causes of and a solution to the non-compliance.  Such investigation shall continue for no longer than 56 days. During such investigation the </w:t>
      </w:r>
      <w:r w:rsidRPr="004353E6">
        <w:rPr>
          <w:rStyle w:val="DeltaViewInsertion"/>
          <w:b/>
          <w:color w:val="auto"/>
          <w:sz w:val="20"/>
          <w:u w:val="none"/>
        </w:rPr>
        <w:t xml:space="preserve">Network Operator </w:t>
      </w:r>
      <w:r w:rsidRPr="004353E6">
        <w:rPr>
          <w:rStyle w:val="DeltaViewInsertion"/>
          <w:color w:val="auto"/>
          <w:sz w:val="20"/>
          <w:u w:val="none"/>
        </w:rPr>
        <w:t>or</w:t>
      </w:r>
      <w:r w:rsidRPr="004353E6">
        <w:rPr>
          <w:rStyle w:val="DeltaViewInsertion"/>
          <w:b/>
          <w:color w:val="auto"/>
          <w:sz w:val="20"/>
          <w:u w:val="none"/>
        </w:rPr>
        <w:t xml:space="preserve"> Non-Embedded Customer</w:t>
      </w:r>
      <w:r w:rsidRPr="004353E6">
        <w:rPr>
          <w:rStyle w:val="DeltaViewInsertion"/>
          <w:color w:val="auto"/>
          <w:sz w:val="20"/>
          <w:u w:val="none"/>
        </w:rPr>
        <w:t xml:space="preserve"> shall provide to </w:t>
      </w:r>
      <w:r w:rsidRPr="004353E6">
        <w:rPr>
          <w:rStyle w:val="DeltaViewInsertion"/>
          <w:b/>
          <w:color w:val="auto"/>
          <w:sz w:val="20"/>
          <w:u w:val="none"/>
        </w:rPr>
        <w:t xml:space="preserve">NGET </w:t>
      </w:r>
      <w:r w:rsidRPr="004353E6">
        <w:rPr>
          <w:rStyle w:val="DeltaViewInsertion"/>
          <w:color w:val="auto"/>
          <w:sz w:val="20"/>
          <w:u w:val="none"/>
        </w:rPr>
        <w:t>the relevant data which has changed due to the restriction in respect of ECP.7.8 as being required to be provided by</w:t>
      </w:r>
      <w:r w:rsidRPr="004353E6">
        <w:rPr>
          <w:rStyle w:val="DeltaViewInsertion"/>
          <w:b/>
          <w:color w:val="auto"/>
          <w:sz w:val="20"/>
          <w:u w:val="none"/>
        </w:rPr>
        <w:t xml:space="preserve"> NGET</w:t>
      </w:r>
      <w:r w:rsidRPr="004353E6">
        <w:rPr>
          <w:rStyle w:val="DeltaViewInsertion"/>
          <w:color w:val="auto"/>
          <w:sz w:val="20"/>
          <w:u w:val="none"/>
        </w:rPr>
        <w:t>.</w:t>
      </w:r>
    </w:p>
    <w:p w14:paraId="2EE84FA3" w14:textId="77777777" w:rsidR="004353E6" w:rsidRPr="004353E6" w:rsidRDefault="004353E6" w:rsidP="004353E6">
      <w:pPr>
        <w:pStyle w:val="ListParagraph"/>
        <w:tabs>
          <w:tab w:val="left" w:pos="1418"/>
          <w:tab w:val="left" w:pos="2286"/>
          <w:tab w:val="left" w:pos="2736"/>
          <w:tab w:val="left" w:pos="3600"/>
          <w:tab w:val="left" w:pos="4608"/>
          <w:tab w:val="left" w:pos="5904"/>
        </w:tabs>
        <w:ind w:left="2145"/>
        <w:rPr>
          <w:rFonts w:cs="Arial"/>
          <w:sz w:val="20"/>
        </w:rPr>
      </w:pPr>
    </w:p>
    <w:p w14:paraId="08CEC789" w14:textId="77777777" w:rsidR="000C41A7" w:rsidRPr="001C389A" w:rsidRDefault="000C41A7" w:rsidP="000C41A7">
      <w:pPr>
        <w:tabs>
          <w:tab w:val="left" w:pos="1566"/>
          <w:tab w:val="left" w:pos="2286"/>
          <w:tab w:val="left" w:pos="2736"/>
          <w:tab w:val="left" w:pos="3600"/>
          <w:tab w:val="left" w:pos="4608"/>
          <w:tab w:val="left" w:pos="5904"/>
        </w:tabs>
        <w:ind w:left="1566" w:hanging="1566"/>
        <w:rPr>
          <w:rFonts w:cs="Arial"/>
          <w:sz w:val="20"/>
        </w:rPr>
      </w:pPr>
    </w:p>
    <w:p w14:paraId="7FC993CE" w14:textId="77777777" w:rsidR="000C41A7" w:rsidRPr="001C389A" w:rsidRDefault="002F5F51" w:rsidP="000C41A7">
      <w:pPr>
        <w:tabs>
          <w:tab w:val="left" w:pos="1566"/>
          <w:tab w:val="left" w:pos="2286"/>
          <w:tab w:val="left" w:pos="2736"/>
          <w:tab w:val="left" w:pos="3600"/>
          <w:tab w:val="left" w:pos="4608"/>
          <w:tab w:val="left" w:pos="5904"/>
        </w:tabs>
        <w:ind w:left="1566" w:hanging="1566"/>
        <w:rPr>
          <w:rStyle w:val="DeltaViewInsertion"/>
          <w:rFonts w:cs="Arial"/>
          <w:b/>
          <w:i/>
          <w:color w:val="auto"/>
          <w:sz w:val="20"/>
          <w:u w:val="none"/>
        </w:rPr>
      </w:pPr>
      <w:bookmarkStart w:id="253" w:name="_DV_C249"/>
      <w:r w:rsidRPr="001C389A">
        <w:rPr>
          <w:rStyle w:val="DeltaViewInsertion"/>
          <w:rFonts w:cs="Arial"/>
          <w:color w:val="auto"/>
          <w:sz w:val="20"/>
          <w:u w:val="none"/>
        </w:rPr>
        <w:t>ECP</w:t>
      </w:r>
      <w:r w:rsidR="00C74030" w:rsidRPr="001C389A">
        <w:rPr>
          <w:rStyle w:val="DeltaViewInsertion"/>
          <w:rFonts w:cs="Arial"/>
          <w:color w:val="auto"/>
          <w:sz w:val="20"/>
          <w:u w:val="none"/>
        </w:rPr>
        <w:t>.8.5</w:t>
      </w:r>
      <w:r w:rsidR="00662BAA" w:rsidRPr="001C389A">
        <w:rPr>
          <w:rStyle w:val="DeltaViewInsertion"/>
          <w:rFonts w:cs="Arial"/>
          <w:color w:val="auto"/>
          <w:sz w:val="20"/>
          <w:u w:val="none"/>
        </w:rPr>
        <w:tab/>
      </w:r>
      <w:r w:rsidR="000C41A7" w:rsidRPr="001C389A">
        <w:rPr>
          <w:rStyle w:val="DeltaViewInsertion"/>
          <w:rFonts w:cs="Arial"/>
          <w:color w:val="auto"/>
          <w:sz w:val="20"/>
          <w:u w:val="single"/>
        </w:rPr>
        <w:t>Issue and Effect of LON</w:t>
      </w:r>
      <w:bookmarkEnd w:id="253"/>
    </w:p>
    <w:p w14:paraId="73383926" w14:textId="77777777" w:rsidR="003755D6" w:rsidRPr="001C389A" w:rsidRDefault="003755D6"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bookmarkStart w:id="254" w:name="_DV_C250"/>
    </w:p>
    <w:p w14:paraId="4EF555A0" w14:textId="61CFF861" w:rsidR="000C41A7" w:rsidRPr="001C389A" w:rsidRDefault="002F5F51"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r w:rsidRPr="001C389A">
        <w:rPr>
          <w:rStyle w:val="DeltaViewInsertion"/>
          <w:rFonts w:cs="Arial"/>
          <w:color w:val="auto"/>
          <w:sz w:val="20"/>
          <w:u w:val="none"/>
        </w:rPr>
        <w:t>ECP</w:t>
      </w:r>
      <w:r w:rsidR="00C74030" w:rsidRPr="001C389A">
        <w:rPr>
          <w:rStyle w:val="DeltaViewInsertion"/>
          <w:rFonts w:cs="Arial"/>
          <w:color w:val="auto"/>
          <w:sz w:val="20"/>
          <w:u w:val="none"/>
        </w:rPr>
        <w:t>.8.5</w:t>
      </w:r>
      <w:r w:rsidR="007E77B3" w:rsidRPr="001C389A">
        <w:rPr>
          <w:rStyle w:val="DeltaViewInsertion"/>
          <w:rFonts w:cs="Arial"/>
          <w:color w:val="auto"/>
          <w:sz w:val="20"/>
          <w:u w:val="none"/>
        </w:rPr>
        <w:t>.1</w:t>
      </w:r>
      <w:r w:rsidR="00662BAA" w:rsidRPr="001C389A">
        <w:rPr>
          <w:rStyle w:val="DeltaViewInsertion"/>
          <w:rFonts w:cs="Arial"/>
          <w:color w:val="auto"/>
          <w:sz w:val="20"/>
          <w:u w:val="none"/>
        </w:rPr>
        <w:tab/>
      </w:r>
      <w:r w:rsidR="00115F65" w:rsidRPr="001C389A">
        <w:rPr>
          <w:rStyle w:val="DeltaViewInsertion"/>
          <w:rFonts w:cs="Arial"/>
          <w:color w:val="auto"/>
          <w:sz w:val="20"/>
          <w:u w:val="none"/>
        </w:rPr>
        <w:t xml:space="preserve">Following the issue of a </w:t>
      </w:r>
      <w:r w:rsidR="00115F65" w:rsidRPr="001C389A">
        <w:rPr>
          <w:rStyle w:val="DeltaViewInsertion"/>
          <w:rFonts w:cs="Arial"/>
          <w:b/>
          <w:color w:val="auto"/>
          <w:sz w:val="20"/>
          <w:u w:val="none"/>
        </w:rPr>
        <w:t>Final Operational Notification</w:t>
      </w:r>
      <w:r w:rsidR="00115F65" w:rsidRPr="001C389A">
        <w:rPr>
          <w:rStyle w:val="DeltaViewInsertion"/>
          <w:rFonts w:cs="Arial"/>
          <w:color w:val="auto"/>
          <w:sz w:val="20"/>
          <w:u w:val="none"/>
        </w:rPr>
        <w:t>,</w:t>
      </w:r>
      <w:r w:rsidR="00115F65"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7E77B3" w:rsidRPr="001C389A">
        <w:rPr>
          <w:rStyle w:val="DeltaViewInsertion"/>
          <w:rFonts w:cs="Arial"/>
          <w:b/>
          <w:color w:val="auto"/>
          <w:sz w:val="20"/>
          <w:u w:val="none"/>
        </w:rPr>
        <w:t xml:space="preserve"> </w:t>
      </w:r>
      <w:r w:rsidR="007E77B3" w:rsidRPr="001C389A">
        <w:rPr>
          <w:rStyle w:val="DeltaViewInsertion"/>
          <w:rFonts w:cs="Arial"/>
          <w:color w:val="auto"/>
          <w:sz w:val="20"/>
          <w:u w:val="none"/>
        </w:rPr>
        <w:t>will issue to th</w:t>
      </w:r>
      <w:r w:rsidR="007E77B3" w:rsidRPr="004353E6">
        <w:rPr>
          <w:rStyle w:val="DeltaViewInsertion"/>
          <w:rFonts w:cs="Arial"/>
          <w:color w:val="auto"/>
          <w:sz w:val="20"/>
          <w:u w:val="none"/>
        </w:rPr>
        <w:t xml:space="preserve">e </w:t>
      </w:r>
      <w:r w:rsidR="004353E6" w:rsidRPr="004353E6">
        <w:rPr>
          <w:rStyle w:val="DeltaViewInsertion"/>
          <w:b/>
          <w:color w:val="auto"/>
          <w:sz w:val="20"/>
          <w:u w:val="none"/>
        </w:rPr>
        <w:t>Generator</w:t>
      </w:r>
      <w:r w:rsidR="004353E6" w:rsidRPr="004353E6">
        <w:rPr>
          <w:rStyle w:val="DeltaViewInsertion"/>
          <w:color w:val="auto"/>
          <w:sz w:val="20"/>
          <w:u w:val="none"/>
        </w:rPr>
        <w:t xml:space="preserve">, </w:t>
      </w:r>
      <w:r w:rsidR="004353E6" w:rsidRPr="004353E6">
        <w:rPr>
          <w:rStyle w:val="DeltaViewInsertion"/>
          <w:b/>
          <w:color w:val="auto"/>
          <w:sz w:val="20"/>
          <w:u w:val="none"/>
        </w:rPr>
        <w:t>HVDC System Owner,</w:t>
      </w:r>
      <w:r w:rsidR="004353E6" w:rsidRPr="004353E6">
        <w:rPr>
          <w:rStyle w:val="DeltaViewInsertion"/>
          <w:color w:val="auto"/>
          <w:sz w:val="20"/>
          <w:u w:val="none"/>
        </w:rPr>
        <w:t xml:space="preserve"> </w:t>
      </w:r>
      <w:r w:rsidR="004353E6" w:rsidRPr="004353E6">
        <w:rPr>
          <w:rStyle w:val="DeltaViewInsertion"/>
          <w:b/>
          <w:color w:val="auto"/>
          <w:sz w:val="20"/>
          <w:u w:val="none"/>
        </w:rPr>
        <w:t xml:space="preserve">Network Operator </w:t>
      </w:r>
      <w:r w:rsidR="004353E6" w:rsidRPr="004353E6">
        <w:rPr>
          <w:rStyle w:val="DeltaViewInsertion"/>
          <w:color w:val="auto"/>
          <w:sz w:val="20"/>
          <w:u w:val="none"/>
        </w:rPr>
        <w:t>or</w:t>
      </w:r>
      <w:r w:rsidR="004353E6" w:rsidRPr="004353E6">
        <w:rPr>
          <w:rStyle w:val="DeltaViewInsertion"/>
          <w:b/>
          <w:color w:val="auto"/>
          <w:sz w:val="20"/>
          <w:u w:val="none"/>
        </w:rPr>
        <w:t xml:space="preserve"> Non-Embedded Customer</w:t>
      </w:r>
      <w:r w:rsidR="004353E6" w:rsidRPr="004353E6">
        <w:rPr>
          <w:rStyle w:val="DeltaViewInsertion"/>
          <w:color w:val="auto"/>
          <w:sz w:val="20"/>
          <w:u w:val="none"/>
        </w:rPr>
        <w:t xml:space="preserve"> </w:t>
      </w:r>
      <w:r w:rsidR="007E77B3" w:rsidRPr="001C389A">
        <w:rPr>
          <w:rStyle w:val="DeltaViewInsertion"/>
          <w:rFonts w:cs="Arial"/>
          <w:color w:val="auto"/>
          <w:sz w:val="20"/>
          <w:u w:val="none"/>
        </w:rPr>
        <w:t xml:space="preserve">a </w:t>
      </w:r>
      <w:r w:rsidR="007E77B3" w:rsidRPr="001C389A">
        <w:rPr>
          <w:rStyle w:val="DeltaViewInsertion"/>
          <w:rFonts w:cs="Arial"/>
          <w:b/>
          <w:color w:val="auto"/>
          <w:sz w:val="20"/>
          <w:u w:val="none"/>
        </w:rPr>
        <w:t>Limited Operational Notification</w:t>
      </w:r>
      <w:r w:rsidR="007E77B3" w:rsidRPr="001C389A">
        <w:rPr>
          <w:rStyle w:val="DeltaViewInsertion"/>
          <w:rFonts w:cs="Arial"/>
          <w:color w:val="auto"/>
          <w:sz w:val="20"/>
          <w:u w:val="none"/>
        </w:rPr>
        <w:t xml:space="preserve"> i</w:t>
      </w:r>
      <w:r w:rsidR="000C41A7" w:rsidRPr="001C389A">
        <w:rPr>
          <w:rStyle w:val="DeltaViewInsertion"/>
          <w:rFonts w:cs="Arial"/>
          <w:color w:val="auto"/>
          <w:sz w:val="20"/>
          <w:u w:val="none"/>
        </w:rPr>
        <w:t>f</w:t>
      </w:r>
      <w:bookmarkEnd w:id="254"/>
      <w:r w:rsidR="003755D6" w:rsidRPr="001C389A">
        <w:rPr>
          <w:rStyle w:val="DeltaViewInsertion"/>
          <w:rFonts w:cs="Arial"/>
          <w:color w:val="auto"/>
          <w:sz w:val="20"/>
          <w:u w:val="none"/>
        </w:rPr>
        <w:t>:</w:t>
      </w:r>
    </w:p>
    <w:p w14:paraId="34E2A77A" w14:textId="77777777" w:rsidR="000C41A7" w:rsidRPr="001C389A" w:rsidRDefault="000C41A7" w:rsidP="000C41A7">
      <w:pPr>
        <w:tabs>
          <w:tab w:val="left" w:pos="2286"/>
          <w:tab w:val="left" w:pos="2700"/>
          <w:tab w:val="left" w:pos="2736"/>
          <w:tab w:val="left" w:pos="3600"/>
          <w:tab w:val="left" w:pos="4608"/>
          <w:tab w:val="left" w:pos="5904"/>
        </w:tabs>
        <w:ind w:left="2700" w:hanging="2700"/>
        <w:rPr>
          <w:rStyle w:val="DeltaViewInsertion"/>
          <w:rFonts w:cs="Arial"/>
          <w:color w:val="auto"/>
          <w:sz w:val="20"/>
          <w:u w:val="none"/>
        </w:rPr>
      </w:pPr>
      <w:r w:rsidRPr="001C389A">
        <w:rPr>
          <w:rStyle w:val="DeltaViewInsertion"/>
          <w:rFonts w:cs="Arial"/>
          <w:color w:val="auto"/>
          <w:sz w:val="20"/>
          <w:u w:val="none"/>
        </w:rPr>
        <w:tab/>
      </w:r>
    </w:p>
    <w:p w14:paraId="763FD0AE" w14:textId="27F9D5DC" w:rsidR="000C41A7" w:rsidRPr="001C389A" w:rsidRDefault="003755D6" w:rsidP="007E77B3">
      <w:pPr>
        <w:tabs>
          <w:tab w:val="left" w:pos="1560"/>
          <w:tab w:val="left" w:pos="1985"/>
          <w:tab w:val="left" w:pos="3600"/>
          <w:tab w:val="left" w:pos="4608"/>
          <w:tab w:val="left" w:pos="5904"/>
        </w:tabs>
        <w:ind w:left="1985" w:hanging="425"/>
        <w:rPr>
          <w:rStyle w:val="DeltaViewInsertion"/>
          <w:rFonts w:cs="Arial"/>
          <w:color w:val="auto"/>
          <w:sz w:val="20"/>
          <w:u w:val="none"/>
        </w:rPr>
      </w:pPr>
      <w:bookmarkStart w:id="255" w:name="_DV_C251"/>
      <w:r w:rsidRPr="001C389A">
        <w:rPr>
          <w:rStyle w:val="DeltaViewInsertion"/>
          <w:rFonts w:cs="Arial"/>
          <w:color w:val="auto"/>
          <w:sz w:val="20"/>
          <w:u w:val="none"/>
        </w:rPr>
        <w:t xml:space="preserve">(a) </w:t>
      </w:r>
      <w:r w:rsidR="000C41A7" w:rsidRPr="001C389A">
        <w:rPr>
          <w:rStyle w:val="DeltaViewInsertion"/>
          <w:rFonts w:cs="Arial"/>
          <w:color w:val="auto"/>
          <w:sz w:val="20"/>
          <w:u w:val="none"/>
        </w:rPr>
        <w:t xml:space="preserve">by the end of the 56 day period referred to at </w:t>
      </w:r>
      <w:r w:rsidR="002F5F51" w:rsidRPr="001C389A">
        <w:rPr>
          <w:rStyle w:val="DeltaViewInsertion"/>
          <w:rFonts w:cs="Arial"/>
          <w:color w:val="auto"/>
          <w:sz w:val="20"/>
          <w:u w:val="none"/>
        </w:rPr>
        <w:t>ECP</w:t>
      </w:r>
      <w:r w:rsidR="00C74030" w:rsidRPr="001C389A">
        <w:rPr>
          <w:rStyle w:val="DeltaViewInsertion"/>
          <w:rFonts w:cs="Arial"/>
          <w:color w:val="auto"/>
          <w:sz w:val="20"/>
          <w:u w:val="none"/>
        </w:rPr>
        <w:t>.8.4</w:t>
      </w:r>
      <w:r w:rsidR="000C41A7" w:rsidRPr="001C389A">
        <w:rPr>
          <w:rStyle w:val="DeltaViewInsertion"/>
          <w:rFonts w:cs="Arial"/>
          <w:color w:val="auto"/>
          <w:sz w:val="20"/>
          <w:u w:val="none"/>
        </w:rPr>
        <w:t xml:space="preserve">, the investigation has not resolved the non-compliance to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’s </w:t>
      </w:r>
      <w:r w:rsidR="000C41A7" w:rsidRPr="001C389A">
        <w:rPr>
          <w:rStyle w:val="DeltaViewInsertion"/>
          <w:rFonts w:cs="Arial"/>
          <w:color w:val="auto"/>
          <w:sz w:val="20"/>
          <w:u w:val="none"/>
        </w:rPr>
        <w:t>satisfaction; or</w:t>
      </w:r>
      <w:bookmarkEnd w:id="255"/>
    </w:p>
    <w:p w14:paraId="0935897E" w14:textId="77777777" w:rsidR="000C41A7" w:rsidRPr="001C389A" w:rsidRDefault="000C41A7" w:rsidP="007E77B3">
      <w:pPr>
        <w:tabs>
          <w:tab w:val="left" w:pos="1560"/>
          <w:tab w:val="left" w:pos="1620"/>
          <w:tab w:val="left" w:pos="1985"/>
          <w:tab w:val="left" w:pos="2340"/>
          <w:tab w:val="left" w:pos="3600"/>
          <w:tab w:val="left" w:pos="4608"/>
          <w:tab w:val="left" w:pos="5904"/>
        </w:tabs>
        <w:ind w:left="1985" w:hanging="425"/>
        <w:rPr>
          <w:rStyle w:val="DeltaViewInsertion"/>
          <w:rFonts w:cs="Arial"/>
          <w:color w:val="auto"/>
          <w:sz w:val="20"/>
          <w:u w:val="none"/>
        </w:rPr>
      </w:pPr>
    </w:p>
    <w:p w14:paraId="65E85800" w14:textId="15C0374F" w:rsidR="003755D6" w:rsidRPr="001C389A" w:rsidRDefault="003755D6" w:rsidP="007E77B3">
      <w:pPr>
        <w:tabs>
          <w:tab w:val="left" w:pos="1560"/>
          <w:tab w:val="left" w:pos="1985"/>
          <w:tab w:val="left" w:pos="2340"/>
          <w:tab w:val="left" w:pos="3600"/>
          <w:tab w:val="left" w:pos="4608"/>
          <w:tab w:val="left" w:pos="5904"/>
        </w:tabs>
        <w:ind w:left="1985" w:hanging="425"/>
        <w:rPr>
          <w:rStyle w:val="DeltaViewInsertion"/>
          <w:rFonts w:cs="Arial"/>
          <w:color w:val="auto"/>
          <w:sz w:val="20"/>
          <w:u w:val="none"/>
        </w:rPr>
      </w:pPr>
      <w:bookmarkStart w:id="256" w:name="_DV_C253"/>
      <w:r w:rsidRPr="001C389A">
        <w:rPr>
          <w:rStyle w:val="DeltaViewInsertion"/>
          <w:rFonts w:cs="Arial"/>
          <w:color w:val="auto"/>
          <w:sz w:val="20"/>
          <w:u w:val="none"/>
        </w:rPr>
        <w:t>(b)</w:t>
      </w:r>
      <w:r w:rsidR="007E77B3" w:rsidRPr="001C389A">
        <w:rPr>
          <w:rStyle w:val="DeltaViewInsertion"/>
          <w:rFonts w:cs="Arial"/>
          <w:color w:val="auto"/>
          <w:sz w:val="20"/>
          <w:u w:val="none"/>
        </w:rPr>
        <w:tab/>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is notified by a </w:t>
      </w:r>
      <w:r w:rsidR="000C41A7" w:rsidRPr="001C389A">
        <w:rPr>
          <w:rStyle w:val="DeltaViewInsertion"/>
          <w:rFonts w:cs="Arial"/>
          <w:b/>
          <w:color w:val="auto"/>
          <w:sz w:val="20"/>
          <w:u w:val="none"/>
        </w:rPr>
        <w:t>Generator</w:t>
      </w:r>
      <w:r w:rsidR="004353E6">
        <w:rPr>
          <w:rStyle w:val="DeltaViewInsertion"/>
          <w:rFonts w:cs="Arial"/>
          <w:b/>
          <w:color w:val="auto"/>
          <w:sz w:val="20"/>
          <w:u w:val="none"/>
        </w:rPr>
        <w:t>,</w:t>
      </w:r>
      <w:r w:rsidR="000C41A7" w:rsidRPr="001C389A">
        <w:rPr>
          <w:rStyle w:val="DeltaViewInsertion"/>
          <w:rFonts w:cs="Arial"/>
          <w:color w:val="auto"/>
          <w:sz w:val="20"/>
          <w:u w:val="none"/>
        </w:rPr>
        <w:t xml:space="preserve"> </w:t>
      </w:r>
      <w:r w:rsidR="009923C9" w:rsidRPr="001C389A">
        <w:rPr>
          <w:rStyle w:val="DeltaViewInsertion"/>
          <w:rFonts w:cs="Arial"/>
          <w:b/>
          <w:color w:val="auto"/>
          <w:sz w:val="20"/>
          <w:u w:val="none"/>
        </w:rPr>
        <w:t>HVDC</w:t>
      </w:r>
      <w:r w:rsidR="000C41A7" w:rsidRPr="001C389A">
        <w:rPr>
          <w:rStyle w:val="DeltaViewInsertion"/>
          <w:rFonts w:cs="Arial"/>
          <w:b/>
          <w:color w:val="auto"/>
          <w:sz w:val="20"/>
          <w:u w:val="none"/>
        </w:rPr>
        <w:t xml:space="preserve"> S</w:t>
      </w:r>
      <w:r w:rsidR="00492C6C" w:rsidRPr="001C389A">
        <w:rPr>
          <w:rStyle w:val="DeltaViewInsertion"/>
          <w:rFonts w:cs="Arial"/>
          <w:b/>
          <w:color w:val="auto"/>
          <w:sz w:val="20"/>
          <w:u w:val="none"/>
        </w:rPr>
        <w:t>ystem</w:t>
      </w:r>
      <w:r w:rsidR="00C76648">
        <w:rPr>
          <w:rStyle w:val="DeltaViewInsertion"/>
          <w:rFonts w:cs="Arial"/>
          <w:b/>
          <w:color w:val="auto"/>
          <w:sz w:val="20"/>
          <w:u w:val="none"/>
        </w:rPr>
        <w:t xml:space="preserve"> </w:t>
      </w:r>
      <w:r w:rsidR="00492C6C" w:rsidRPr="001C389A">
        <w:rPr>
          <w:rStyle w:val="DeltaViewInsertion"/>
          <w:rFonts w:cs="Arial"/>
          <w:b/>
          <w:color w:val="auto"/>
          <w:sz w:val="20"/>
          <w:u w:val="none"/>
        </w:rPr>
        <w:t>O</w:t>
      </w:r>
      <w:r w:rsidR="000C41A7" w:rsidRPr="001C389A">
        <w:rPr>
          <w:rStyle w:val="DeltaViewInsertion"/>
          <w:rFonts w:cs="Arial"/>
          <w:b/>
          <w:color w:val="auto"/>
          <w:sz w:val="20"/>
          <w:u w:val="none"/>
        </w:rPr>
        <w:t>wner</w:t>
      </w:r>
      <w:r w:rsidR="000C41A7" w:rsidRPr="001C389A">
        <w:rPr>
          <w:rStyle w:val="DeltaViewInsertion"/>
          <w:rFonts w:cs="Arial"/>
          <w:color w:val="auto"/>
          <w:sz w:val="20"/>
          <w:u w:val="none"/>
        </w:rPr>
        <w:t xml:space="preserve"> </w:t>
      </w:r>
      <w:r w:rsidR="004353E6">
        <w:rPr>
          <w:rStyle w:val="DeltaViewInsertion"/>
          <w:rFonts w:cs="Arial"/>
          <w:color w:val="auto"/>
          <w:sz w:val="20"/>
          <w:u w:val="none"/>
        </w:rPr>
        <w:t xml:space="preserve">(including </w:t>
      </w:r>
      <w:r w:rsidR="004353E6">
        <w:rPr>
          <w:rStyle w:val="DeltaViewInsertion"/>
          <w:rFonts w:cs="Arial"/>
          <w:b/>
          <w:color w:val="auto"/>
          <w:sz w:val="20"/>
          <w:u w:val="none"/>
        </w:rPr>
        <w:t xml:space="preserve">OTSUA </w:t>
      </w:r>
      <w:r w:rsidR="004353E6">
        <w:rPr>
          <w:rStyle w:val="DeltaViewInsertion"/>
          <w:rFonts w:cs="Arial"/>
          <w:color w:val="auto"/>
          <w:sz w:val="20"/>
          <w:u w:val="none"/>
        </w:rPr>
        <w:t xml:space="preserve">if applicable), </w:t>
      </w:r>
      <w:r w:rsidR="004353E6">
        <w:rPr>
          <w:rStyle w:val="DeltaViewInsertion"/>
          <w:rFonts w:cs="Arial"/>
          <w:b/>
          <w:color w:val="auto"/>
          <w:sz w:val="20"/>
          <w:u w:val="none"/>
        </w:rPr>
        <w:t xml:space="preserve">Network Operator </w:t>
      </w:r>
      <w:r w:rsidR="004353E6">
        <w:rPr>
          <w:rStyle w:val="DeltaViewInsertion"/>
          <w:rFonts w:cs="Arial"/>
          <w:color w:val="auto"/>
          <w:sz w:val="20"/>
          <w:u w:val="none"/>
        </w:rPr>
        <w:t xml:space="preserve">or </w:t>
      </w:r>
      <w:r w:rsidR="004353E6">
        <w:rPr>
          <w:rStyle w:val="DeltaViewInsertion"/>
          <w:rFonts w:cs="Arial"/>
          <w:b/>
          <w:color w:val="auto"/>
          <w:sz w:val="20"/>
          <w:u w:val="none"/>
        </w:rPr>
        <w:t xml:space="preserve">Non-embedded Customer </w:t>
      </w:r>
      <w:r w:rsidR="000C41A7" w:rsidRPr="001C389A">
        <w:rPr>
          <w:rStyle w:val="DeltaViewInsertion"/>
          <w:rFonts w:cs="Arial"/>
          <w:color w:val="auto"/>
          <w:sz w:val="20"/>
          <w:u w:val="none"/>
        </w:rPr>
        <w:t xml:space="preserve">of a </w:t>
      </w:r>
      <w:r w:rsidR="000C41A7" w:rsidRPr="001C389A">
        <w:rPr>
          <w:rStyle w:val="DeltaViewInsertion"/>
          <w:rFonts w:cs="Arial"/>
          <w:b/>
          <w:color w:val="auto"/>
          <w:sz w:val="20"/>
          <w:u w:val="none"/>
        </w:rPr>
        <w:t xml:space="preserve">Modification </w:t>
      </w:r>
      <w:r w:rsidR="000C41A7" w:rsidRPr="001C389A">
        <w:rPr>
          <w:rStyle w:val="DeltaViewInsertion"/>
          <w:rFonts w:cs="Arial"/>
          <w:color w:val="auto"/>
          <w:sz w:val="20"/>
          <w:u w:val="none"/>
        </w:rPr>
        <w:t xml:space="preserve">to its </w:t>
      </w:r>
      <w:r w:rsidR="000C41A7" w:rsidRPr="001C389A">
        <w:rPr>
          <w:rStyle w:val="DeltaViewInsertion"/>
          <w:rFonts w:cs="Arial"/>
          <w:b/>
          <w:color w:val="auto"/>
          <w:sz w:val="20"/>
          <w:u w:val="none"/>
        </w:rPr>
        <w:t xml:space="preserve">Plant </w:t>
      </w:r>
      <w:r w:rsidR="000C41A7" w:rsidRPr="001C389A">
        <w:rPr>
          <w:rStyle w:val="DeltaViewInsertion"/>
          <w:rFonts w:cs="Arial"/>
          <w:color w:val="auto"/>
          <w:sz w:val="20"/>
          <w:u w:val="none"/>
        </w:rPr>
        <w:t xml:space="preserve">and </w:t>
      </w:r>
      <w:r w:rsidR="000C41A7" w:rsidRPr="001C389A">
        <w:rPr>
          <w:rStyle w:val="DeltaViewInsertion"/>
          <w:rFonts w:cs="Arial"/>
          <w:b/>
          <w:color w:val="auto"/>
          <w:sz w:val="20"/>
          <w:u w:val="none"/>
        </w:rPr>
        <w:t>Apparatus</w:t>
      </w:r>
      <w:r w:rsidR="002B51F5" w:rsidRPr="001C389A">
        <w:rPr>
          <w:rFonts w:cs="Arial"/>
          <w:sz w:val="20"/>
        </w:rPr>
        <w:t>; or</w:t>
      </w:r>
    </w:p>
    <w:p w14:paraId="1D84DECE" w14:textId="77777777" w:rsidR="002B51F5" w:rsidRPr="001C389A" w:rsidRDefault="002B51F5" w:rsidP="007E77B3">
      <w:pPr>
        <w:tabs>
          <w:tab w:val="left" w:pos="1560"/>
          <w:tab w:val="left" w:pos="1985"/>
          <w:tab w:val="left" w:pos="2340"/>
          <w:tab w:val="left" w:pos="3600"/>
          <w:tab w:val="left" w:pos="4608"/>
          <w:tab w:val="left" w:pos="5904"/>
        </w:tabs>
        <w:ind w:left="1985" w:hanging="425"/>
        <w:rPr>
          <w:rStyle w:val="DeltaViewInsertion"/>
          <w:rFonts w:cs="Arial"/>
          <w:color w:val="auto"/>
          <w:sz w:val="20"/>
          <w:u w:val="none"/>
        </w:rPr>
      </w:pPr>
    </w:p>
    <w:p w14:paraId="0D644068" w14:textId="015A1232" w:rsidR="000C41A7" w:rsidRPr="001C389A" w:rsidRDefault="00EA1BD4" w:rsidP="007E77B3">
      <w:pPr>
        <w:tabs>
          <w:tab w:val="left" w:pos="1560"/>
          <w:tab w:val="left" w:pos="1620"/>
          <w:tab w:val="left" w:pos="1985"/>
          <w:tab w:val="left" w:pos="2410"/>
          <w:tab w:val="left" w:pos="3600"/>
          <w:tab w:val="left" w:pos="4608"/>
          <w:tab w:val="left" w:pos="5904"/>
        </w:tabs>
        <w:ind w:left="1985" w:hanging="425"/>
        <w:rPr>
          <w:rFonts w:cs="Arial"/>
          <w:sz w:val="20"/>
          <w:u w:val="double"/>
        </w:rPr>
      </w:pPr>
      <w:r w:rsidRPr="001C389A">
        <w:rPr>
          <w:rStyle w:val="DeltaViewInsertion"/>
          <w:rFonts w:cs="Arial"/>
          <w:color w:val="auto"/>
          <w:sz w:val="20"/>
          <w:u w:val="none"/>
        </w:rPr>
        <w:t>(c)</w:t>
      </w:r>
      <w:r w:rsidR="007E77B3" w:rsidRPr="001C389A">
        <w:rPr>
          <w:rStyle w:val="DeltaViewInsertion"/>
          <w:rFonts w:cs="Arial"/>
          <w:color w:val="auto"/>
          <w:sz w:val="20"/>
          <w:u w:val="none"/>
        </w:rPr>
        <w:tab/>
      </w:r>
      <w:r w:rsidR="00072B13">
        <w:rPr>
          <w:rStyle w:val="DeltaViewInsertion"/>
          <w:rFonts w:cs="Arial"/>
          <w:b/>
          <w:color w:val="auto"/>
          <w:sz w:val="20"/>
          <w:u w:val="none"/>
        </w:rPr>
        <w:t>The Company</w:t>
      </w:r>
      <w:r w:rsidR="0030359F" w:rsidRPr="001C389A">
        <w:rPr>
          <w:rStyle w:val="DeltaViewInsertion"/>
          <w:rFonts w:cs="Arial"/>
          <w:color w:val="auto"/>
          <w:sz w:val="20"/>
          <w:u w:val="none"/>
        </w:rPr>
        <w:t xml:space="preserve"> receives </w:t>
      </w:r>
      <w:r w:rsidR="002B51F5" w:rsidRPr="001C389A">
        <w:rPr>
          <w:rFonts w:cs="Arial"/>
          <w:sz w:val="20"/>
        </w:rPr>
        <w:t>a submission of data, or a statement from a</w:t>
      </w:r>
      <w:r w:rsidR="002B51F5" w:rsidRPr="004353E6">
        <w:rPr>
          <w:rFonts w:cs="Arial"/>
          <w:sz w:val="18"/>
        </w:rPr>
        <w:t xml:space="preserve"> </w:t>
      </w:r>
      <w:r w:rsidR="004353E6" w:rsidRPr="004353E6">
        <w:rPr>
          <w:rStyle w:val="DeltaViewInsertion"/>
          <w:b/>
          <w:color w:val="auto"/>
          <w:sz w:val="20"/>
          <w:szCs w:val="22"/>
          <w:u w:val="none"/>
        </w:rPr>
        <w:t>Generator</w:t>
      </w:r>
      <w:r w:rsidR="004353E6" w:rsidRPr="004353E6">
        <w:rPr>
          <w:rStyle w:val="DeltaViewInsertion"/>
          <w:color w:val="auto"/>
          <w:sz w:val="20"/>
          <w:szCs w:val="22"/>
          <w:u w:val="none"/>
        </w:rPr>
        <w:t xml:space="preserve">, </w:t>
      </w:r>
      <w:r w:rsidR="004353E6" w:rsidRPr="004353E6">
        <w:rPr>
          <w:rStyle w:val="DeltaViewInsertion"/>
          <w:b/>
          <w:color w:val="auto"/>
          <w:sz w:val="20"/>
          <w:szCs w:val="22"/>
          <w:u w:val="none"/>
        </w:rPr>
        <w:t xml:space="preserve">HVDC System Owner </w:t>
      </w:r>
      <w:r w:rsidR="004353E6" w:rsidRPr="004353E6">
        <w:rPr>
          <w:sz w:val="20"/>
        </w:rPr>
        <w:t xml:space="preserve">(including </w:t>
      </w:r>
      <w:r w:rsidR="004353E6" w:rsidRPr="004353E6">
        <w:rPr>
          <w:b/>
          <w:sz w:val="20"/>
        </w:rPr>
        <w:t>OTSUA</w:t>
      </w:r>
      <w:r w:rsidR="004353E6" w:rsidRPr="004353E6">
        <w:rPr>
          <w:sz w:val="20"/>
        </w:rPr>
        <w:t xml:space="preserve"> if applicable)</w:t>
      </w:r>
      <w:r w:rsidR="004353E6" w:rsidRPr="004353E6">
        <w:rPr>
          <w:rStyle w:val="DeltaViewInsertion"/>
          <w:color w:val="auto"/>
          <w:sz w:val="20"/>
          <w:szCs w:val="22"/>
          <w:u w:val="none"/>
        </w:rPr>
        <w:t xml:space="preserve">, </w:t>
      </w:r>
      <w:r w:rsidR="004353E6" w:rsidRPr="004353E6">
        <w:rPr>
          <w:rStyle w:val="DeltaViewInsertion"/>
          <w:b/>
          <w:color w:val="auto"/>
          <w:sz w:val="20"/>
          <w:szCs w:val="22"/>
          <w:u w:val="none"/>
        </w:rPr>
        <w:t xml:space="preserve">Network Operator </w:t>
      </w:r>
      <w:r w:rsidR="004353E6" w:rsidRPr="004353E6">
        <w:rPr>
          <w:rStyle w:val="DeltaViewInsertion"/>
          <w:color w:val="auto"/>
          <w:sz w:val="20"/>
          <w:szCs w:val="22"/>
          <w:u w:val="none"/>
        </w:rPr>
        <w:t>or</w:t>
      </w:r>
      <w:r w:rsidR="004353E6" w:rsidRPr="004353E6">
        <w:rPr>
          <w:rStyle w:val="DeltaViewInsertion"/>
          <w:b/>
          <w:color w:val="auto"/>
          <w:sz w:val="20"/>
          <w:szCs w:val="22"/>
          <w:u w:val="none"/>
        </w:rPr>
        <w:t xml:space="preserve"> Non-Embedded Customer</w:t>
      </w:r>
      <w:r w:rsidR="002B51F5" w:rsidRPr="001C389A">
        <w:rPr>
          <w:rFonts w:cs="Arial"/>
          <w:sz w:val="20"/>
        </w:rPr>
        <w:t xml:space="preserve"> indicating a change in </w:t>
      </w:r>
      <w:r w:rsidRPr="001C389A">
        <w:rPr>
          <w:rFonts w:cs="Arial"/>
          <w:b/>
          <w:sz w:val="20"/>
        </w:rPr>
        <w:t>P</w:t>
      </w:r>
      <w:r w:rsidR="002B51F5" w:rsidRPr="001C389A">
        <w:rPr>
          <w:rFonts w:cs="Arial"/>
          <w:b/>
          <w:sz w:val="20"/>
        </w:rPr>
        <w:t>lant</w:t>
      </w:r>
      <w:r w:rsidR="002B51F5" w:rsidRPr="001C389A">
        <w:rPr>
          <w:rFonts w:cs="Arial"/>
          <w:sz w:val="20"/>
        </w:rPr>
        <w:t xml:space="preserve"> or </w:t>
      </w:r>
      <w:r w:rsidRPr="001C389A">
        <w:rPr>
          <w:rFonts w:cs="Arial"/>
          <w:b/>
          <w:sz w:val="20"/>
        </w:rPr>
        <w:t>A</w:t>
      </w:r>
      <w:r w:rsidR="002B51F5" w:rsidRPr="001C389A">
        <w:rPr>
          <w:rFonts w:cs="Arial"/>
          <w:b/>
          <w:sz w:val="20"/>
        </w:rPr>
        <w:t>pparatus</w:t>
      </w:r>
      <w:r w:rsidR="002B51F5" w:rsidRPr="001C389A">
        <w:rPr>
          <w:rFonts w:cs="Arial"/>
          <w:sz w:val="20"/>
        </w:rPr>
        <w:t xml:space="preserve"> or settings (including but not limited to governor and excitation control systems) that may </w:t>
      </w:r>
      <w:r w:rsidRPr="001C389A">
        <w:rPr>
          <w:rStyle w:val="DeltaViewInsertion"/>
          <w:rFonts w:cs="Arial"/>
          <w:color w:val="auto"/>
          <w:sz w:val="20"/>
          <w:u w:val="none"/>
        </w:rPr>
        <w:t xml:space="preserve">in </w:t>
      </w:r>
      <w:r w:rsidR="00072B13">
        <w:rPr>
          <w:rStyle w:val="DeltaViewInsertion"/>
          <w:rFonts w:cs="Arial"/>
          <w:b/>
          <w:color w:val="auto"/>
          <w:sz w:val="20"/>
          <w:u w:val="none"/>
        </w:rPr>
        <w:t>The Company</w:t>
      </w:r>
      <w:r w:rsidR="0009104D">
        <w:rPr>
          <w:rStyle w:val="DeltaViewInsertion"/>
          <w:rFonts w:cs="Arial"/>
          <w:b/>
          <w:color w:val="auto"/>
          <w:sz w:val="20"/>
          <w:u w:val="none"/>
        </w:rPr>
        <w:t>’</w:t>
      </w:r>
      <w:r w:rsidRPr="001C389A">
        <w:rPr>
          <w:rStyle w:val="DeltaViewInsertion"/>
          <w:rFonts w:cs="Arial"/>
          <w:b/>
          <w:color w:val="auto"/>
          <w:sz w:val="20"/>
          <w:u w:val="none"/>
        </w:rPr>
        <w:t xml:space="preserve">s </w:t>
      </w:r>
      <w:r w:rsidRPr="001C389A">
        <w:rPr>
          <w:rStyle w:val="DeltaViewInsertion"/>
          <w:rFonts w:cs="Arial"/>
          <w:color w:val="auto"/>
          <w:sz w:val="20"/>
          <w:u w:val="none"/>
        </w:rPr>
        <w:t xml:space="preserve">reasonable opinion, acting in accordance with </w:t>
      </w:r>
      <w:r w:rsidRPr="001C389A">
        <w:rPr>
          <w:rStyle w:val="DeltaViewInsertion"/>
          <w:rFonts w:cs="Arial"/>
          <w:b/>
          <w:color w:val="auto"/>
          <w:sz w:val="20"/>
          <w:u w:val="none"/>
        </w:rPr>
        <w:t>Good Industry Practice</w:t>
      </w:r>
      <w:r w:rsidR="002B51F5" w:rsidRPr="001C389A">
        <w:rPr>
          <w:rFonts w:cs="Arial"/>
          <w:sz w:val="20"/>
        </w:rPr>
        <w:t xml:space="preserve"> be expected to result in a material change of performance</w:t>
      </w:r>
      <w:r w:rsidR="007E77B3" w:rsidRPr="001C389A">
        <w:rPr>
          <w:rFonts w:cs="Arial"/>
          <w:sz w:val="20"/>
        </w:rPr>
        <w:t>.</w:t>
      </w:r>
    </w:p>
    <w:p w14:paraId="5A0798C4" w14:textId="77777777" w:rsidR="002B51F5" w:rsidRPr="001C389A" w:rsidDel="00BD58F3" w:rsidRDefault="002B51F5" w:rsidP="000C41A7">
      <w:pPr>
        <w:tabs>
          <w:tab w:val="left" w:pos="1566"/>
          <w:tab w:val="left" w:pos="1620"/>
          <w:tab w:val="left" w:pos="2340"/>
          <w:tab w:val="left" w:pos="3600"/>
          <w:tab w:val="left" w:pos="4608"/>
          <w:tab w:val="left" w:pos="5904"/>
        </w:tabs>
        <w:ind w:left="2160" w:hanging="1566"/>
        <w:rPr>
          <w:rStyle w:val="DeltaViewInsertion"/>
          <w:rFonts w:cs="Arial"/>
          <w:color w:val="auto"/>
          <w:sz w:val="20"/>
          <w:u w:val="none"/>
        </w:rPr>
      </w:pPr>
    </w:p>
    <w:p w14:paraId="707C7FE0" w14:textId="407AF01F" w:rsidR="000C41A7" w:rsidRPr="001C389A" w:rsidRDefault="000C41A7" w:rsidP="003755D6">
      <w:pPr>
        <w:tabs>
          <w:tab w:val="left" w:pos="1418"/>
          <w:tab w:val="left" w:pos="3600"/>
          <w:tab w:val="left" w:pos="4608"/>
          <w:tab w:val="left" w:pos="5904"/>
        </w:tabs>
        <w:ind w:left="1418" w:hanging="1418"/>
        <w:rPr>
          <w:rStyle w:val="DeltaViewInsertion"/>
          <w:rFonts w:cs="Arial"/>
          <w:color w:val="auto"/>
          <w:sz w:val="20"/>
          <w:u w:val="none"/>
        </w:rPr>
      </w:pPr>
      <w:r w:rsidRPr="001C389A" w:rsidDel="00BD58F3">
        <w:rPr>
          <w:rStyle w:val="DeltaViewInsertion"/>
          <w:rFonts w:cs="Arial"/>
          <w:color w:val="auto"/>
          <w:sz w:val="20"/>
          <w:u w:val="none"/>
        </w:rPr>
        <w:tab/>
      </w:r>
      <w:r w:rsidR="003755D6" w:rsidRPr="001C389A">
        <w:rPr>
          <w:rStyle w:val="DeltaViewInsertion"/>
          <w:rFonts w:cs="Arial"/>
          <w:color w:val="auto"/>
          <w:sz w:val="20"/>
          <w:u w:val="none"/>
        </w:rPr>
        <w:t xml:space="preserve">In the case of an </w:t>
      </w:r>
      <w:r w:rsidR="00B119D8" w:rsidRPr="001C389A">
        <w:rPr>
          <w:rStyle w:val="DeltaViewInsertion"/>
          <w:rFonts w:cs="Arial"/>
          <w:b/>
          <w:color w:val="auto"/>
          <w:sz w:val="20"/>
          <w:u w:val="none"/>
        </w:rPr>
        <w:t>E</w:t>
      </w:r>
      <w:r w:rsidR="003755D6" w:rsidRPr="001C389A">
        <w:rPr>
          <w:rStyle w:val="DeltaViewInsertion"/>
          <w:rFonts w:cs="Arial"/>
          <w:b/>
          <w:color w:val="auto"/>
          <w:sz w:val="20"/>
          <w:u w:val="none"/>
        </w:rPr>
        <w:t xml:space="preserve">mbedded </w:t>
      </w:r>
      <w:r w:rsidR="00412B5F" w:rsidRPr="001C389A">
        <w:rPr>
          <w:rStyle w:val="DeltaViewInsertion"/>
          <w:rFonts w:cs="Arial"/>
          <w:b/>
          <w:color w:val="auto"/>
          <w:sz w:val="20"/>
          <w:u w:val="none"/>
        </w:rPr>
        <w:t xml:space="preserve">Generator </w:t>
      </w:r>
      <w:r w:rsidR="00412B5F" w:rsidRPr="001C389A">
        <w:rPr>
          <w:rStyle w:val="DeltaViewInsertion"/>
          <w:rFonts w:cs="Arial"/>
          <w:color w:val="auto"/>
          <w:sz w:val="20"/>
          <w:u w:val="none"/>
        </w:rPr>
        <w:t xml:space="preserve">or </w:t>
      </w:r>
      <w:r w:rsidR="00412B5F" w:rsidRPr="001C389A">
        <w:rPr>
          <w:rStyle w:val="DeltaViewInsertion"/>
          <w:rFonts w:cs="Arial"/>
          <w:b/>
          <w:color w:val="auto"/>
          <w:sz w:val="20"/>
          <w:u w:val="none"/>
        </w:rPr>
        <w:t xml:space="preserve">Embedded </w:t>
      </w:r>
      <w:r w:rsidR="00836A05" w:rsidRPr="001C389A">
        <w:rPr>
          <w:rStyle w:val="DeltaViewInsertion"/>
          <w:rFonts w:cs="Arial"/>
          <w:b/>
          <w:color w:val="auto"/>
          <w:sz w:val="20"/>
          <w:u w:val="none"/>
        </w:rPr>
        <w:t>HVDC System Owner</w:t>
      </w:r>
      <w:r w:rsidR="003755D6"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3755D6" w:rsidRPr="001C389A">
        <w:rPr>
          <w:rStyle w:val="DeltaViewInsertion"/>
          <w:rFonts w:cs="Arial"/>
          <w:color w:val="auto"/>
          <w:sz w:val="20"/>
          <w:u w:val="none"/>
        </w:rPr>
        <w:t xml:space="preserve"> will issue a copy </w:t>
      </w:r>
      <w:r w:rsidR="00FD173A" w:rsidRPr="001C389A">
        <w:rPr>
          <w:rStyle w:val="DeltaViewInsertion"/>
          <w:rFonts w:cs="Arial"/>
          <w:color w:val="auto"/>
          <w:sz w:val="20"/>
          <w:u w:val="none"/>
        </w:rPr>
        <w:t xml:space="preserve">of the </w:t>
      </w:r>
      <w:r w:rsidR="006A60EF" w:rsidRPr="001C389A">
        <w:rPr>
          <w:rStyle w:val="DeltaViewInsertion"/>
          <w:rFonts w:cs="Arial"/>
          <w:b/>
          <w:color w:val="auto"/>
          <w:sz w:val="20"/>
          <w:u w:val="none"/>
        </w:rPr>
        <w:t>Limited Operational Notification</w:t>
      </w:r>
      <w:r w:rsidR="00FD173A" w:rsidRPr="001C389A">
        <w:rPr>
          <w:rStyle w:val="DeltaViewInsertion"/>
          <w:rFonts w:cs="Arial"/>
          <w:color w:val="auto"/>
          <w:sz w:val="20"/>
          <w:u w:val="none"/>
        </w:rPr>
        <w:t xml:space="preserve"> </w:t>
      </w:r>
      <w:r w:rsidR="003755D6" w:rsidRPr="001C389A">
        <w:rPr>
          <w:rStyle w:val="DeltaViewInsertion"/>
          <w:rFonts w:cs="Arial"/>
          <w:color w:val="auto"/>
          <w:sz w:val="20"/>
          <w:u w:val="none"/>
        </w:rPr>
        <w:t xml:space="preserve">to the </w:t>
      </w:r>
      <w:r w:rsidR="003755D6" w:rsidRPr="001C389A">
        <w:rPr>
          <w:rStyle w:val="DeltaViewInsertion"/>
          <w:rFonts w:cs="Arial"/>
          <w:b/>
          <w:color w:val="auto"/>
          <w:sz w:val="20"/>
          <w:u w:val="none"/>
        </w:rPr>
        <w:t>Network Operator</w:t>
      </w:r>
      <w:r w:rsidR="00662BAA" w:rsidRPr="001C389A">
        <w:rPr>
          <w:rStyle w:val="DeltaViewInsertion"/>
          <w:rFonts w:cs="Arial"/>
          <w:b/>
          <w:color w:val="auto"/>
          <w:sz w:val="20"/>
          <w:u w:val="none"/>
        </w:rPr>
        <w:t>.</w:t>
      </w:r>
      <w:r w:rsidRPr="001C389A">
        <w:rPr>
          <w:rStyle w:val="DeltaViewInsertion"/>
          <w:rFonts w:cs="Arial"/>
          <w:color w:val="auto"/>
          <w:sz w:val="20"/>
          <w:u w:val="none"/>
        </w:rPr>
        <w:t xml:space="preserve"> </w:t>
      </w:r>
      <w:bookmarkEnd w:id="256"/>
    </w:p>
    <w:p w14:paraId="7342AB0F" w14:textId="77777777" w:rsidR="000C41A7" w:rsidRPr="001C389A" w:rsidRDefault="000C41A7"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5FA953DC" w14:textId="324591A1" w:rsidR="000C41A7" w:rsidRPr="001C389A" w:rsidRDefault="002F5F51" w:rsidP="00662BAA">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bookmarkStart w:id="257" w:name="_DV_C254"/>
      <w:r w:rsidRPr="001C389A">
        <w:rPr>
          <w:rStyle w:val="DeltaViewInsertion"/>
          <w:rFonts w:cs="Arial"/>
          <w:color w:val="auto"/>
          <w:sz w:val="20"/>
          <w:u w:val="none"/>
        </w:rPr>
        <w:t>ECP</w:t>
      </w:r>
      <w:r w:rsidR="00C74030" w:rsidRPr="001C389A">
        <w:rPr>
          <w:rStyle w:val="DeltaViewInsertion"/>
          <w:rFonts w:cs="Arial"/>
          <w:color w:val="auto"/>
          <w:sz w:val="20"/>
          <w:u w:val="none"/>
        </w:rPr>
        <w:t>.8.5</w:t>
      </w:r>
      <w:r w:rsidR="00662BAA" w:rsidRPr="001C389A">
        <w:rPr>
          <w:rStyle w:val="DeltaViewInsertion"/>
          <w:rFonts w:cs="Arial"/>
          <w:color w:val="auto"/>
          <w:sz w:val="20"/>
          <w:u w:val="none"/>
        </w:rPr>
        <w:t>.2</w:t>
      </w:r>
      <w:r w:rsidR="00662BAA" w:rsidRPr="001C389A">
        <w:rPr>
          <w:rStyle w:val="DeltaViewInsertion"/>
          <w:rFonts w:cs="Arial"/>
          <w:color w:val="auto"/>
          <w:sz w:val="20"/>
          <w:u w:val="none"/>
        </w:rPr>
        <w:tab/>
      </w:r>
      <w:r w:rsidR="003755D6" w:rsidRPr="001C389A">
        <w:rPr>
          <w:rStyle w:val="DeltaViewInsertion"/>
          <w:rFonts w:cs="Arial"/>
          <w:color w:val="auto"/>
          <w:sz w:val="20"/>
          <w:u w:val="none"/>
        </w:rPr>
        <w:t xml:space="preserve">The </w:t>
      </w:r>
      <w:r w:rsidR="003755D6" w:rsidRPr="001C389A">
        <w:rPr>
          <w:rStyle w:val="DeltaViewInsertion"/>
          <w:rFonts w:cs="Arial"/>
          <w:b/>
          <w:color w:val="auto"/>
          <w:sz w:val="20"/>
          <w:u w:val="none"/>
        </w:rPr>
        <w:t>Limited Operational Notification</w:t>
      </w:r>
      <w:r w:rsidR="003755D6" w:rsidRPr="001C389A">
        <w:rPr>
          <w:rStyle w:val="DeltaViewInsertion"/>
          <w:rFonts w:cs="Arial"/>
          <w:color w:val="auto"/>
          <w:sz w:val="20"/>
          <w:u w:val="none"/>
        </w:rPr>
        <w:t xml:space="preserve"> will be time limited</w:t>
      </w:r>
      <w:r w:rsidR="00662BAA" w:rsidRPr="001C389A">
        <w:rPr>
          <w:rStyle w:val="DeltaViewInsertion"/>
          <w:rFonts w:cs="Arial"/>
          <w:color w:val="auto"/>
          <w:sz w:val="20"/>
          <w:u w:val="none"/>
        </w:rPr>
        <w:t xml:space="preserve"> </w:t>
      </w:r>
      <w:r w:rsidR="00E30D18" w:rsidRPr="001C389A">
        <w:rPr>
          <w:rStyle w:val="DeltaViewInsertion"/>
          <w:rFonts w:cs="Arial"/>
          <w:color w:val="auto"/>
          <w:sz w:val="20"/>
          <w:u w:val="none"/>
        </w:rPr>
        <w:t xml:space="preserve">(in the case of </w:t>
      </w:r>
      <w:r w:rsidR="00E30D18" w:rsidRPr="001C389A">
        <w:rPr>
          <w:rStyle w:val="DeltaViewInsertion"/>
          <w:rFonts w:cs="Arial"/>
          <w:b/>
          <w:color w:val="auto"/>
          <w:sz w:val="20"/>
          <w:u w:val="none"/>
        </w:rPr>
        <w:t>Type D</w:t>
      </w:r>
      <w:r w:rsidR="004353E6">
        <w:rPr>
          <w:rStyle w:val="DeltaViewInsertion"/>
          <w:rFonts w:cs="Arial"/>
          <w:b/>
          <w:color w:val="auto"/>
          <w:sz w:val="20"/>
          <w:u w:val="none"/>
        </w:rPr>
        <w:t>,</w:t>
      </w:r>
      <w:r w:rsidR="00E30D18" w:rsidRPr="001C389A">
        <w:rPr>
          <w:rStyle w:val="DeltaViewInsertion"/>
          <w:rFonts w:cs="Arial"/>
          <w:color w:val="auto"/>
          <w:sz w:val="20"/>
          <w:u w:val="none"/>
        </w:rPr>
        <w:t xml:space="preserve"> </w:t>
      </w:r>
      <w:r w:rsidR="00E30D18" w:rsidRPr="004353E6">
        <w:rPr>
          <w:rStyle w:val="DeltaViewInsertion"/>
          <w:rFonts w:cs="Arial"/>
          <w:b/>
          <w:color w:val="auto"/>
          <w:sz w:val="20"/>
          <w:u w:val="none"/>
        </w:rPr>
        <w:t>H</w:t>
      </w:r>
      <w:r w:rsidR="00E30D18" w:rsidRPr="001C389A">
        <w:rPr>
          <w:rStyle w:val="DeltaViewInsertion"/>
          <w:rFonts w:cs="Arial"/>
          <w:b/>
          <w:color w:val="auto"/>
          <w:sz w:val="20"/>
          <w:u w:val="none"/>
        </w:rPr>
        <w:t>VDC Systems</w:t>
      </w:r>
      <w:r w:rsidR="004353E6">
        <w:rPr>
          <w:rStyle w:val="DeltaViewInsertion"/>
          <w:rFonts w:cs="Arial"/>
          <w:b/>
          <w:color w:val="auto"/>
          <w:sz w:val="20"/>
          <w:u w:val="none"/>
        </w:rPr>
        <w:t xml:space="preserve">, </w:t>
      </w:r>
      <w:r w:rsidR="004353E6" w:rsidRPr="004353E6">
        <w:rPr>
          <w:rStyle w:val="DeltaViewInsertion"/>
          <w:rFonts w:cs="Arial"/>
          <w:b/>
          <w:color w:val="auto"/>
          <w:sz w:val="20"/>
          <w:u w:val="none"/>
        </w:rPr>
        <w:t xml:space="preserve">Network Operator’s </w:t>
      </w:r>
      <w:r w:rsidR="004353E6" w:rsidRPr="004353E6">
        <w:rPr>
          <w:rStyle w:val="DeltaViewInsertion"/>
          <w:rFonts w:cs="Arial"/>
          <w:color w:val="auto"/>
          <w:sz w:val="20"/>
          <w:u w:val="none"/>
        </w:rPr>
        <w:t>or</w:t>
      </w:r>
      <w:r w:rsidR="004353E6" w:rsidRPr="004353E6">
        <w:rPr>
          <w:rStyle w:val="DeltaViewInsertion"/>
          <w:rFonts w:cs="Arial"/>
          <w:b/>
          <w:color w:val="auto"/>
          <w:sz w:val="20"/>
          <w:u w:val="none"/>
        </w:rPr>
        <w:t xml:space="preserve"> Non-Embedded Customer’s</w:t>
      </w:r>
      <w:r w:rsidR="004353E6">
        <w:rPr>
          <w:rStyle w:val="DeltaViewInsertion"/>
          <w:rFonts w:cs="Arial"/>
          <w:color w:val="auto"/>
          <w:sz w:val="20"/>
          <w:u w:val="none"/>
        </w:rPr>
        <w:t xml:space="preserve"> </w:t>
      </w:r>
      <w:r w:rsidR="004353E6" w:rsidRPr="004353E6">
        <w:rPr>
          <w:rStyle w:val="DeltaViewInsertion"/>
          <w:rFonts w:cs="Arial"/>
          <w:b/>
          <w:color w:val="auto"/>
          <w:sz w:val="20"/>
          <w:u w:val="none"/>
        </w:rPr>
        <w:t xml:space="preserve">Plant </w:t>
      </w:r>
      <w:r w:rsidR="004353E6" w:rsidRPr="004353E6">
        <w:rPr>
          <w:rStyle w:val="DeltaViewInsertion"/>
          <w:rFonts w:cs="Arial"/>
          <w:color w:val="auto"/>
          <w:sz w:val="20"/>
          <w:u w:val="none"/>
        </w:rPr>
        <w:t>and</w:t>
      </w:r>
      <w:r w:rsidR="004353E6" w:rsidRPr="004353E6">
        <w:rPr>
          <w:rStyle w:val="DeltaViewInsertion"/>
          <w:rFonts w:cs="Arial"/>
          <w:b/>
          <w:color w:val="auto"/>
          <w:sz w:val="20"/>
          <w:u w:val="none"/>
        </w:rPr>
        <w:t xml:space="preserve"> Apparatus</w:t>
      </w:r>
      <w:r w:rsidR="00E30D18" w:rsidRPr="001C389A">
        <w:rPr>
          <w:rStyle w:val="DeltaViewInsertion"/>
          <w:rFonts w:cs="Arial"/>
          <w:b/>
          <w:color w:val="auto"/>
          <w:sz w:val="20"/>
          <w:u w:val="none"/>
        </w:rPr>
        <w:t xml:space="preserve"> </w:t>
      </w:r>
      <w:r w:rsidR="00662BAA" w:rsidRPr="001C389A">
        <w:rPr>
          <w:rStyle w:val="DeltaViewInsertion"/>
          <w:rFonts w:cs="Arial"/>
          <w:color w:val="auto"/>
          <w:sz w:val="20"/>
          <w:u w:val="none"/>
        </w:rPr>
        <w:t>to</w:t>
      </w:r>
      <w:r w:rsidR="000C41A7" w:rsidRPr="001C389A">
        <w:rPr>
          <w:rStyle w:val="DeltaViewInsertion"/>
          <w:rFonts w:cs="Arial"/>
          <w:color w:val="auto"/>
          <w:sz w:val="20"/>
          <w:u w:val="none"/>
        </w:rPr>
        <w:t xml:space="preserve"> </w:t>
      </w:r>
      <w:r w:rsidR="005F6992" w:rsidRPr="001C389A">
        <w:rPr>
          <w:rStyle w:val="DeltaViewInsertion"/>
          <w:rFonts w:cs="Arial"/>
          <w:color w:val="auto"/>
          <w:sz w:val="20"/>
          <w:u w:val="none"/>
        </w:rPr>
        <w:t>expire</w:t>
      </w:r>
      <w:r w:rsidR="000C41A7" w:rsidRPr="001C389A">
        <w:rPr>
          <w:rStyle w:val="DeltaViewInsertion"/>
          <w:rFonts w:cs="Arial"/>
          <w:color w:val="auto"/>
          <w:sz w:val="20"/>
          <w:u w:val="none"/>
        </w:rPr>
        <w:t xml:space="preserve"> no later than 12 months from </w:t>
      </w:r>
      <w:bookmarkStart w:id="258" w:name="_DV_C255"/>
      <w:bookmarkEnd w:id="257"/>
      <w:r w:rsidR="000C41A7" w:rsidRPr="001C389A">
        <w:rPr>
          <w:rStyle w:val="DeltaViewInsertion"/>
          <w:rFonts w:cs="Arial"/>
          <w:color w:val="auto"/>
          <w:sz w:val="20"/>
          <w:u w:val="none"/>
        </w:rPr>
        <w:t>the start of the non-compliance or restriction or from reconnection following a change</w:t>
      </w:r>
      <w:r w:rsidR="00E30D18" w:rsidRPr="001C389A">
        <w:rPr>
          <w:rStyle w:val="DeltaViewInsertion"/>
          <w:rFonts w:cs="Arial"/>
          <w:color w:val="auto"/>
          <w:sz w:val="20"/>
          <w:u w:val="none"/>
        </w:rPr>
        <w:t>)</w:t>
      </w:r>
      <w:r w:rsidR="000C41A7" w:rsidRPr="001C389A">
        <w:rPr>
          <w:rStyle w:val="DeltaViewInsertion"/>
          <w:rFonts w:cs="Arial"/>
          <w:color w:val="auto"/>
          <w:sz w:val="20"/>
          <w:u w:val="none"/>
        </w:rPr>
        <w:t>.</w:t>
      </w:r>
      <w:r w:rsidR="004D0A06" w:rsidRPr="001C389A">
        <w:rPr>
          <w:rFonts w:cs="Arial"/>
          <w:sz w:val="20"/>
        </w:rPr>
        <w:t xml:space="preserve"> </w:t>
      </w:r>
      <w:r w:rsidR="00072B13">
        <w:rPr>
          <w:rStyle w:val="DeltaViewInsertion"/>
          <w:rFonts w:cs="Arial"/>
          <w:b/>
          <w:color w:val="auto"/>
          <w:sz w:val="20"/>
          <w:u w:val="none"/>
        </w:rPr>
        <w:t>The Company</w:t>
      </w:r>
      <w:r w:rsidR="004D0A06" w:rsidRPr="001C389A">
        <w:rPr>
          <w:rFonts w:cs="Arial"/>
          <w:sz w:val="20"/>
        </w:rPr>
        <w:t xml:space="preserve"> </w:t>
      </w:r>
      <w:r w:rsidR="00985216" w:rsidRPr="001C389A">
        <w:rPr>
          <w:rFonts w:cs="Arial"/>
          <w:sz w:val="20"/>
        </w:rPr>
        <w:t xml:space="preserve">may agree a longer </w:t>
      </w:r>
      <w:r w:rsidR="004D0A06" w:rsidRPr="001C389A">
        <w:rPr>
          <w:rFonts w:cs="Arial"/>
          <w:sz w:val="20"/>
        </w:rPr>
        <w:t xml:space="preserve">duration </w:t>
      </w:r>
      <w:r w:rsidR="00985216" w:rsidRPr="001C389A">
        <w:rPr>
          <w:rFonts w:cs="Arial"/>
          <w:sz w:val="20"/>
        </w:rPr>
        <w:t>in</w:t>
      </w:r>
      <w:r w:rsidR="004D0A06" w:rsidRPr="001C389A">
        <w:rPr>
          <w:rFonts w:cs="Arial"/>
          <w:sz w:val="20"/>
        </w:rPr>
        <w:t xml:space="preserve"> the</w:t>
      </w:r>
      <w:r w:rsidR="00985216" w:rsidRPr="001C389A">
        <w:rPr>
          <w:rFonts w:cs="Arial"/>
          <w:sz w:val="20"/>
        </w:rPr>
        <w:t xml:space="preserve"> case of a</w:t>
      </w:r>
      <w:r w:rsidR="004D0A06" w:rsidRPr="001C389A">
        <w:rPr>
          <w:rFonts w:cs="Arial"/>
          <w:sz w:val="20"/>
        </w:rPr>
        <w:t xml:space="preserve"> </w:t>
      </w:r>
      <w:r w:rsidR="004D0A06" w:rsidRPr="001C389A">
        <w:rPr>
          <w:rFonts w:cs="Arial"/>
          <w:b/>
          <w:sz w:val="20"/>
        </w:rPr>
        <w:t>Limited Operational Notification</w:t>
      </w:r>
      <w:r w:rsidR="004D0A06" w:rsidRPr="001C389A">
        <w:rPr>
          <w:rFonts w:cs="Arial"/>
          <w:sz w:val="20"/>
        </w:rPr>
        <w:t xml:space="preserve"> following a </w:t>
      </w:r>
      <w:r w:rsidR="004D0A06" w:rsidRPr="001C389A">
        <w:rPr>
          <w:rFonts w:cs="Arial"/>
          <w:b/>
          <w:sz w:val="20"/>
        </w:rPr>
        <w:t>Modification</w:t>
      </w:r>
      <w:r w:rsidR="00DA5DC5" w:rsidRPr="001C389A">
        <w:rPr>
          <w:rFonts w:cs="Arial"/>
          <w:sz w:val="20"/>
        </w:rPr>
        <w:t xml:space="preserve"> or </w:t>
      </w:r>
      <w:r w:rsidR="00DA5DC5" w:rsidRPr="001C389A">
        <w:rPr>
          <w:rStyle w:val="DeltaViewInsertion"/>
          <w:rFonts w:cs="Arial"/>
          <w:color w:val="auto"/>
          <w:sz w:val="20"/>
          <w:u w:val="none"/>
        </w:rPr>
        <w:t xml:space="preserve">whilst the </w:t>
      </w:r>
      <w:r w:rsidR="00DA5DC5" w:rsidRPr="001C389A">
        <w:rPr>
          <w:rStyle w:val="DeltaViewInsertion"/>
          <w:rFonts w:cs="Arial"/>
          <w:b/>
          <w:color w:val="auto"/>
          <w:sz w:val="20"/>
          <w:u w:val="none"/>
        </w:rPr>
        <w:t xml:space="preserve">Authority </w:t>
      </w:r>
      <w:r w:rsidR="00DA5DC5" w:rsidRPr="001C389A">
        <w:rPr>
          <w:rStyle w:val="DeltaViewInsertion"/>
          <w:rFonts w:cs="Arial"/>
          <w:color w:val="auto"/>
          <w:sz w:val="20"/>
          <w:u w:val="none"/>
        </w:rPr>
        <w:t xml:space="preserve">is considering the application for a derogation in accordance with </w:t>
      </w:r>
      <w:r w:rsidRPr="001C389A">
        <w:rPr>
          <w:rStyle w:val="DeltaViewInsertion"/>
          <w:rFonts w:cs="Arial"/>
          <w:color w:val="auto"/>
          <w:sz w:val="20"/>
          <w:u w:val="none"/>
        </w:rPr>
        <w:t>ECP</w:t>
      </w:r>
      <w:r w:rsidR="00DA5DC5" w:rsidRPr="001C389A">
        <w:rPr>
          <w:rStyle w:val="DeltaViewInsertion"/>
          <w:rFonts w:cs="Arial"/>
          <w:color w:val="auto"/>
          <w:sz w:val="20"/>
          <w:u w:val="none"/>
        </w:rPr>
        <w:t>.9.1.</w:t>
      </w:r>
    </w:p>
    <w:p w14:paraId="7E031109" w14:textId="77777777" w:rsidR="000C41A7" w:rsidRPr="001C389A" w:rsidRDefault="000C41A7" w:rsidP="000C41A7">
      <w:pPr>
        <w:tabs>
          <w:tab w:val="left" w:pos="1566"/>
          <w:tab w:val="left" w:pos="2520"/>
          <w:tab w:val="left" w:pos="2736"/>
          <w:tab w:val="left" w:pos="3600"/>
          <w:tab w:val="left" w:pos="4608"/>
          <w:tab w:val="left" w:pos="5904"/>
        </w:tabs>
        <w:ind w:left="2340" w:hanging="1746"/>
        <w:rPr>
          <w:rStyle w:val="DeltaViewInsertion"/>
          <w:rFonts w:cs="Arial"/>
          <w:color w:val="auto"/>
          <w:sz w:val="20"/>
          <w:u w:val="none"/>
        </w:rPr>
      </w:pPr>
    </w:p>
    <w:p w14:paraId="56B1789C" w14:textId="69203A2A" w:rsidR="00B060D8" w:rsidRPr="001C389A" w:rsidRDefault="002F5F51" w:rsidP="00662BAA">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bookmarkStart w:id="259" w:name="_DV_C259"/>
      <w:bookmarkStart w:id="260" w:name="OLE_LINK7"/>
      <w:bookmarkStart w:id="261" w:name="OLE_LINK8"/>
      <w:bookmarkEnd w:id="258"/>
      <w:r w:rsidRPr="001C389A">
        <w:rPr>
          <w:rStyle w:val="DeltaViewInsertion"/>
          <w:rFonts w:cs="Arial"/>
          <w:color w:val="auto"/>
          <w:sz w:val="20"/>
          <w:u w:val="none"/>
        </w:rPr>
        <w:t>ECP</w:t>
      </w:r>
      <w:r w:rsidR="00C74030" w:rsidRPr="001C389A">
        <w:rPr>
          <w:rStyle w:val="DeltaViewInsertion"/>
          <w:rFonts w:cs="Arial"/>
          <w:color w:val="auto"/>
          <w:sz w:val="20"/>
          <w:u w:val="none"/>
        </w:rPr>
        <w:t>.8.5</w:t>
      </w:r>
      <w:r w:rsidR="00662BAA" w:rsidRPr="001C389A">
        <w:rPr>
          <w:rStyle w:val="DeltaViewInsertion"/>
          <w:rFonts w:cs="Arial"/>
          <w:color w:val="auto"/>
          <w:sz w:val="20"/>
          <w:u w:val="none"/>
        </w:rPr>
        <w:t>.3</w:t>
      </w:r>
      <w:r w:rsidR="00662BAA" w:rsidRPr="001C389A">
        <w:rPr>
          <w:rStyle w:val="DeltaViewInsertion"/>
          <w:rFonts w:cs="Arial"/>
          <w:color w:val="auto"/>
          <w:sz w:val="20"/>
          <w:u w:val="none"/>
        </w:rPr>
        <w:tab/>
      </w:r>
      <w:r w:rsidR="00210343" w:rsidRPr="001C389A">
        <w:rPr>
          <w:rStyle w:val="DeltaViewInsertion"/>
          <w:rFonts w:cs="Arial"/>
          <w:color w:val="auto"/>
          <w:sz w:val="20"/>
          <w:u w:val="none"/>
        </w:rPr>
        <w:t xml:space="preserve">The </w:t>
      </w:r>
      <w:r w:rsidR="00210343" w:rsidRPr="001C389A">
        <w:rPr>
          <w:rStyle w:val="DeltaViewInsertion"/>
          <w:rFonts w:cs="Arial"/>
          <w:b/>
          <w:color w:val="auto"/>
          <w:sz w:val="20"/>
          <w:u w:val="none"/>
        </w:rPr>
        <w:t>Limited Operational Notification</w:t>
      </w:r>
      <w:r w:rsidR="00210343" w:rsidRPr="001C389A">
        <w:rPr>
          <w:rStyle w:val="DeltaViewInsertion"/>
          <w:rFonts w:cs="Arial"/>
          <w:color w:val="auto"/>
          <w:sz w:val="20"/>
          <w:u w:val="none"/>
        </w:rPr>
        <w:t xml:space="preserve"> will notify the </w:t>
      </w:r>
      <w:r w:rsidR="00210343" w:rsidRPr="001C389A">
        <w:rPr>
          <w:rStyle w:val="DeltaViewInsertion"/>
          <w:rFonts w:cs="Arial"/>
          <w:b/>
          <w:color w:val="auto"/>
          <w:sz w:val="20"/>
          <w:u w:val="none"/>
        </w:rPr>
        <w:t>Generator</w:t>
      </w:r>
      <w:r w:rsidR="005E48F6">
        <w:rPr>
          <w:rStyle w:val="DeltaViewInsertion"/>
          <w:rFonts w:cs="Arial"/>
          <w:color w:val="auto"/>
          <w:sz w:val="20"/>
          <w:u w:val="none"/>
        </w:rPr>
        <w:t>,</w:t>
      </w:r>
      <w:r w:rsidR="00210343"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5E48F6">
        <w:rPr>
          <w:rStyle w:val="DeltaViewInsertion"/>
          <w:rFonts w:cs="Arial"/>
          <w:b/>
          <w:color w:val="auto"/>
          <w:sz w:val="20"/>
          <w:u w:val="none"/>
        </w:rPr>
        <w:t xml:space="preserve">, Network Operator </w:t>
      </w:r>
      <w:r w:rsidR="005E48F6">
        <w:rPr>
          <w:rStyle w:val="DeltaViewInsertion"/>
          <w:rFonts w:cs="Arial"/>
          <w:color w:val="auto"/>
          <w:sz w:val="20"/>
          <w:u w:val="none"/>
        </w:rPr>
        <w:t xml:space="preserve">or </w:t>
      </w:r>
      <w:r w:rsidR="005E48F6">
        <w:rPr>
          <w:rStyle w:val="DeltaViewInsertion"/>
          <w:rFonts w:cs="Arial"/>
          <w:b/>
          <w:color w:val="auto"/>
          <w:sz w:val="20"/>
          <w:u w:val="none"/>
        </w:rPr>
        <w:t>Non-Embedded Customer</w:t>
      </w:r>
      <w:r w:rsidR="00210343" w:rsidRPr="001C389A">
        <w:rPr>
          <w:rStyle w:val="DeltaViewInsertion"/>
          <w:rFonts w:cs="Arial"/>
          <w:color w:val="auto"/>
          <w:sz w:val="20"/>
          <w:u w:val="none"/>
        </w:rPr>
        <w:t xml:space="preserve"> of any restrictions on the operation of the</w:t>
      </w:r>
      <w:r w:rsidR="00B060D8" w:rsidRPr="001C389A">
        <w:rPr>
          <w:rStyle w:val="DeltaViewInsertion"/>
          <w:rFonts w:cs="Arial"/>
          <w:color w:val="auto"/>
          <w:sz w:val="20"/>
          <w:u w:val="none"/>
        </w:rPr>
        <w:t xml:space="preserve"> </w:t>
      </w:r>
      <w:r w:rsidR="00157AB5" w:rsidRPr="001C389A">
        <w:rPr>
          <w:rStyle w:val="DeltaViewInsertion"/>
          <w:rFonts w:cs="Arial"/>
          <w:b/>
          <w:color w:val="auto"/>
          <w:sz w:val="20"/>
          <w:u w:val="none"/>
        </w:rPr>
        <w:t>Synchronous Power Generating Module</w:t>
      </w:r>
      <w:r w:rsidR="00B060D8" w:rsidRPr="001C389A">
        <w:rPr>
          <w:rStyle w:val="DeltaViewInsertion"/>
          <w:rFonts w:cs="Arial"/>
          <w:b/>
          <w:color w:val="auto"/>
          <w:sz w:val="20"/>
          <w:u w:val="none"/>
        </w:rPr>
        <w:t>(s)</w:t>
      </w:r>
      <w:r w:rsidR="00B060D8" w:rsidRPr="001C389A">
        <w:rPr>
          <w:rStyle w:val="DeltaViewInsertion"/>
          <w:rFonts w:cs="Arial"/>
          <w:color w:val="auto"/>
          <w:sz w:val="20"/>
          <w:u w:val="none"/>
        </w:rPr>
        <w:t xml:space="preserve">, </w:t>
      </w:r>
      <w:r w:rsidR="00B060D8" w:rsidRPr="001C389A">
        <w:rPr>
          <w:rStyle w:val="DeltaViewInsertion"/>
          <w:rFonts w:cs="Arial"/>
          <w:b/>
          <w:color w:val="auto"/>
          <w:sz w:val="20"/>
          <w:u w:val="none"/>
        </w:rPr>
        <w:t>CCGT Module(s)</w:t>
      </w:r>
      <w:r w:rsidR="00B060D8" w:rsidRPr="001C389A">
        <w:rPr>
          <w:rStyle w:val="DeltaViewInsertion"/>
          <w:rFonts w:cs="Arial"/>
          <w:color w:val="auto"/>
          <w:sz w:val="20"/>
          <w:u w:val="none"/>
        </w:rPr>
        <w:t xml:space="preserve">, </w:t>
      </w:r>
      <w:r w:rsidR="00B060D8" w:rsidRPr="001C389A">
        <w:rPr>
          <w:rStyle w:val="DeltaViewInsertion"/>
          <w:rFonts w:cs="Arial"/>
          <w:b/>
          <w:color w:val="auto"/>
          <w:sz w:val="20"/>
          <w:u w:val="none"/>
        </w:rPr>
        <w:t>Power Park Module(s)</w:t>
      </w:r>
      <w:r w:rsidR="00B060D8" w:rsidRPr="001C389A">
        <w:rPr>
          <w:rStyle w:val="DeltaViewInsertion"/>
          <w:rFonts w:cs="Arial"/>
          <w:color w:val="auto"/>
          <w:sz w:val="20"/>
          <w:u w:val="none"/>
        </w:rPr>
        <w:t xml:space="preserve"> </w:t>
      </w:r>
      <w:r w:rsidR="004C2954" w:rsidRPr="001C389A">
        <w:rPr>
          <w:rStyle w:val="DeltaViewInsertion"/>
          <w:rFonts w:cs="Arial"/>
          <w:color w:val="auto"/>
          <w:sz w:val="20"/>
          <w:u w:val="none"/>
        </w:rPr>
        <w:t xml:space="preserve">,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w:t>
      </w:r>
      <w:r w:rsidR="005E48F6">
        <w:rPr>
          <w:rStyle w:val="DeltaViewInsertion"/>
          <w:rFonts w:cs="Arial"/>
          <w:color w:val="auto"/>
          <w:sz w:val="20"/>
          <w:u w:val="none"/>
        </w:rPr>
        <w:t>,</w:t>
      </w:r>
      <w:r w:rsidR="004C2954" w:rsidRPr="001C389A">
        <w:rPr>
          <w:rStyle w:val="DeltaViewInsertion"/>
          <w:rFonts w:cs="Arial"/>
          <w:color w:val="auto"/>
          <w:sz w:val="20"/>
          <w:u w:val="none"/>
        </w:rPr>
        <w:t xml:space="preserve"> </w:t>
      </w:r>
      <w:r w:rsidR="001E08A4" w:rsidRPr="001C389A">
        <w:rPr>
          <w:rStyle w:val="DeltaViewInsertion"/>
          <w:rFonts w:cs="Arial"/>
          <w:b/>
          <w:color w:val="auto"/>
          <w:sz w:val="20"/>
          <w:u w:val="none"/>
        </w:rPr>
        <w:t>HVDC Equipment</w:t>
      </w:r>
      <w:r w:rsidR="005E48F6">
        <w:rPr>
          <w:rStyle w:val="DeltaViewInsertion"/>
          <w:rFonts w:cs="Arial"/>
          <w:b/>
          <w:color w:val="auto"/>
          <w:sz w:val="20"/>
          <w:u w:val="none"/>
        </w:rPr>
        <w:t xml:space="preserve"> </w:t>
      </w:r>
      <w:r w:rsidR="005E48F6" w:rsidRPr="005E48F6">
        <w:rPr>
          <w:rStyle w:val="DeltaViewInsertion"/>
          <w:rFonts w:cs="Arial"/>
          <w:color w:val="auto"/>
          <w:sz w:val="20"/>
          <w:u w:val="none"/>
        </w:rPr>
        <w:t>or</w:t>
      </w:r>
      <w:r w:rsidR="005E48F6" w:rsidRPr="005E48F6">
        <w:rPr>
          <w:rStyle w:val="DeltaViewInsertion"/>
          <w:rFonts w:cs="Arial"/>
          <w:b/>
          <w:color w:val="auto"/>
          <w:sz w:val="20"/>
          <w:u w:val="none"/>
        </w:rPr>
        <w:t xml:space="preserve"> Plant</w:t>
      </w:r>
      <w:r w:rsidR="005E48F6">
        <w:rPr>
          <w:rStyle w:val="DeltaViewInsertion"/>
          <w:rFonts w:cs="Arial"/>
          <w:color w:val="auto"/>
          <w:sz w:val="20"/>
          <w:u w:val="none"/>
        </w:rPr>
        <w:t xml:space="preserve"> and </w:t>
      </w:r>
      <w:r w:rsidR="005E48F6">
        <w:rPr>
          <w:rStyle w:val="DeltaViewInsertion"/>
          <w:rFonts w:cs="Arial"/>
          <w:b/>
          <w:color w:val="auto"/>
          <w:sz w:val="20"/>
          <w:u w:val="none"/>
        </w:rPr>
        <w:t>Apparatus</w:t>
      </w:r>
      <w:r w:rsidR="00B060D8" w:rsidRPr="001C389A">
        <w:rPr>
          <w:rStyle w:val="DeltaViewInsertion"/>
          <w:rFonts w:cs="Arial"/>
          <w:color w:val="auto"/>
          <w:sz w:val="20"/>
          <w:u w:val="none"/>
        </w:rPr>
        <w:t xml:space="preserve"> and will specify the </w:t>
      </w:r>
      <w:r w:rsidR="00B060D8" w:rsidRPr="001C389A">
        <w:rPr>
          <w:rStyle w:val="DeltaViewInsertion"/>
          <w:rFonts w:cs="Arial"/>
          <w:b/>
          <w:color w:val="auto"/>
          <w:sz w:val="20"/>
          <w:u w:val="none"/>
        </w:rPr>
        <w:t>Unresolved Issues.</w:t>
      </w:r>
      <w:r w:rsidR="00210343"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The </w:t>
      </w:r>
      <w:r w:rsidR="000C41A7" w:rsidRPr="001C389A">
        <w:rPr>
          <w:rStyle w:val="DeltaViewInsertion"/>
          <w:rFonts w:cs="Arial"/>
          <w:b/>
          <w:color w:val="auto"/>
          <w:sz w:val="20"/>
          <w:u w:val="none"/>
        </w:rPr>
        <w:t>Generator</w:t>
      </w:r>
      <w:r w:rsidR="005E48F6">
        <w:rPr>
          <w:rStyle w:val="DeltaViewInsertion"/>
          <w:rFonts w:cs="Arial"/>
          <w:b/>
          <w:color w:val="auto"/>
          <w:sz w:val="20"/>
          <w:u w:val="none"/>
        </w:rPr>
        <w:t>,</w:t>
      </w:r>
      <w:r w:rsidR="000C41A7"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5E48F6">
        <w:rPr>
          <w:rStyle w:val="DeltaViewInsertion"/>
          <w:rFonts w:cs="Arial"/>
          <w:b/>
          <w:color w:val="auto"/>
          <w:sz w:val="20"/>
          <w:u w:val="none"/>
        </w:rPr>
        <w:t xml:space="preserve">, Network Operator </w:t>
      </w:r>
      <w:r w:rsidR="005E48F6">
        <w:rPr>
          <w:rStyle w:val="DeltaViewInsertion"/>
          <w:rFonts w:cs="Arial"/>
          <w:color w:val="auto"/>
          <w:sz w:val="20"/>
          <w:u w:val="none"/>
        </w:rPr>
        <w:t xml:space="preserve">or </w:t>
      </w:r>
      <w:r w:rsidR="005E48F6">
        <w:rPr>
          <w:rStyle w:val="DeltaViewInsertion"/>
          <w:rFonts w:cs="Arial"/>
          <w:b/>
          <w:color w:val="auto"/>
          <w:sz w:val="20"/>
          <w:u w:val="none"/>
        </w:rPr>
        <w:t xml:space="preserve"> Non-Embedded Customer</w:t>
      </w:r>
      <w:r w:rsidR="000C41A7" w:rsidRPr="001C389A">
        <w:rPr>
          <w:rStyle w:val="DeltaViewInsertion"/>
          <w:rFonts w:cs="Arial"/>
          <w:color w:val="auto"/>
          <w:sz w:val="20"/>
          <w:u w:val="none"/>
        </w:rPr>
        <w:t xml:space="preserve"> must operate</w:t>
      </w:r>
      <w:r w:rsidR="00B060D8"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in accordance with </w:t>
      </w:r>
      <w:bookmarkEnd w:id="259"/>
      <w:bookmarkEnd w:id="260"/>
      <w:bookmarkEnd w:id="261"/>
      <w:r w:rsidR="000C41A7" w:rsidRPr="001C389A">
        <w:rPr>
          <w:rStyle w:val="DeltaViewInsertion"/>
          <w:rFonts w:cs="Arial"/>
          <w:color w:val="auto"/>
          <w:sz w:val="20"/>
          <w:u w:val="none"/>
        </w:rPr>
        <w:t xml:space="preserve">any </w:t>
      </w:r>
      <w:r w:rsidR="00B060D8" w:rsidRPr="001C389A">
        <w:rPr>
          <w:rStyle w:val="DeltaViewInsertion"/>
          <w:rFonts w:cs="Arial"/>
          <w:color w:val="auto"/>
          <w:sz w:val="20"/>
          <w:u w:val="none"/>
        </w:rPr>
        <w:t xml:space="preserve">notified </w:t>
      </w:r>
      <w:r w:rsidR="000C41A7" w:rsidRPr="001C389A">
        <w:rPr>
          <w:rStyle w:val="DeltaViewInsertion"/>
          <w:rFonts w:cs="Arial"/>
          <w:color w:val="auto"/>
          <w:sz w:val="20"/>
          <w:u w:val="none"/>
        </w:rPr>
        <w:t xml:space="preserve">restrictions and must resolve the </w:t>
      </w:r>
      <w:r w:rsidR="00A83022" w:rsidRPr="001C389A">
        <w:rPr>
          <w:rStyle w:val="DeltaViewInsertion"/>
          <w:rFonts w:cs="Arial"/>
          <w:b/>
          <w:color w:val="auto"/>
          <w:sz w:val="20"/>
          <w:u w:val="none"/>
        </w:rPr>
        <w:t>Unresolved I</w:t>
      </w:r>
      <w:r w:rsidR="000C41A7" w:rsidRPr="001C389A">
        <w:rPr>
          <w:rStyle w:val="DeltaViewInsertion"/>
          <w:rFonts w:cs="Arial"/>
          <w:b/>
          <w:color w:val="auto"/>
          <w:sz w:val="20"/>
          <w:u w:val="none"/>
        </w:rPr>
        <w:t>ssues</w:t>
      </w:r>
      <w:r w:rsidR="000C41A7" w:rsidRPr="001C389A">
        <w:rPr>
          <w:rStyle w:val="DeltaViewInsertion"/>
          <w:rFonts w:cs="Arial"/>
          <w:color w:val="auto"/>
          <w:sz w:val="20"/>
          <w:u w:val="none"/>
        </w:rPr>
        <w:t>.</w:t>
      </w:r>
    </w:p>
    <w:p w14:paraId="716CD9B4" w14:textId="77777777" w:rsidR="00F23912" w:rsidRPr="001C389A" w:rsidRDefault="00F23912" w:rsidP="00F23912">
      <w:pPr>
        <w:tabs>
          <w:tab w:val="left" w:pos="2340"/>
          <w:tab w:val="left" w:pos="2736"/>
          <w:tab w:val="left" w:pos="3600"/>
          <w:tab w:val="left" w:pos="4608"/>
          <w:tab w:val="left" w:pos="5904"/>
        </w:tabs>
        <w:ind w:left="2340" w:hanging="780"/>
        <w:rPr>
          <w:rFonts w:cs="Arial"/>
          <w:sz w:val="20"/>
        </w:rPr>
      </w:pPr>
    </w:p>
    <w:p w14:paraId="77E8B0D8" w14:textId="64A23B0E" w:rsidR="00F23912" w:rsidRPr="001C389A" w:rsidRDefault="002F5F51" w:rsidP="00F23912">
      <w:pPr>
        <w:tabs>
          <w:tab w:val="left" w:pos="2286"/>
          <w:tab w:val="left" w:pos="2736"/>
          <w:tab w:val="left" w:pos="3600"/>
          <w:tab w:val="left" w:pos="4608"/>
          <w:tab w:val="left" w:pos="5904"/>
        </w:tabs>
        <w:autoSpaceDE w:val="0"/>
        <w:autoSpaceDN w:val="0"/>
        <w:adjustRightInd w:val="0"/>
        <w:ind w:left="1418" w:hanging="1418"/>
        <w:rPr>
          <w:rFonts w:cs="Arial"/>
          <w:sz w:val="20"/>
        </w:rPr>
      </w:pPr>
      <w:r w:rsidRPr="001C389A">
        <w:rPr>
          <w:rStyle w:val="DeltaViewInsertion"/>
          <w:rFonts w:cs="Arial"/>
          <w:color w:val="auto"/>
          <w:sz w:val="20"/>
          <w:u w:val="none"/>
        </w:rPr>
        <w:t>ECP</w:t>
      </w:r>
      <w:r w:rsidR="00F23912" w:rsidRPr="001C389A">
        <w:rPr>
          <w:rStyle w:val="DeltaViewInsertion"/>
          <w:rFonts w:cs="Arial"/>
          <w:color w:val="auto"/>
          <w:sz w:val="20"/>
          <w:u w:val="none"/>
        </w:rPr>
        <w:t>.8.5.4</w:t>
      </w:r>
      <w:r w:rsidR="00F23912" w:rsidRPr="001C389A">
        <w:rPr>
          <w:rStyle w:val="DeltaViewInsertion"/>
          <w:rFonts w:cs="Arial"/>
          <w:color w:val="auto"/>
          <w:sz w:val="20"/>
          <w:u w:val="none"/>
        </w:rPr>
        <w:tab/>
        <w:t xml:space="preserve">The </w:t>
      </w:r>
      <w:r w:rsidR="00D91CD5" w:rsidRPr="001C389A">
        <w:rPr>
          <w:rStyle w:val="DeltaViewInsertion"/>
          <w:rFonts w:cs="Arial"/>
          <w:b/>
          <w:color w:val="auto"/>
          <w:sz w:val="20"/>
          <w:u w:val="none"/>
        </w:rPr>
        <w:t>User</w:t>
      </w:r>
      <w:r w:rsidR="00F23912" w:rsidRPr="001C389A">
        <w:rPr>
          <w:rStyle w:val="DeltaViewInsertion"/>
          <w:rFonts w:cs="Arial"/>
          <w:color w:val="auto"/>
          <w:sz w:val="20"/>
          <w:u w:val="none"/>
        </w:rPr>
        <w:t xml:space="preserve"> and </w:t>
      </w:r>
      <w:r w:rsidR="00072B13">
        <w:rPr>
          <w:rStyle w:val="DeltaViewInsertion"/>
          <w:rFonts w:cs="Arial"/>
          <w:b/>
          <w:color w:val="auto"/>
          <w:sz w:val="20"/>
          <w:u w:val="none"/>
        </w:rPr>
        <w:t>The Company</w:t>
      </w:r>
      <w:r w:rsidR="00F23912" w:rsidRPr="001C389A">
        <w:rPr>
          <w:rStyle w:val="DeltaViewInsertion"/>
          <w:rFonts w:cs="Arial"/>
          <w:color w:val="auto"/>
          <w:sz w:val="20"/>
          <w:u w:val="none"/>
        </w:rPr>
        <w:t xml:space="preserve"> will be deemed compliant with all the relevant provisions of the </w:t>
      </w:r>
      <w:r w:rsidR="00A23FAD" w:rsidRPr="001C389A">
        <w:rPr>
          <w:rStyle w:val="DeltaViewInsertion"/>
          <w:rFonts w:cs="Arial"/>
          <w:b/>
          <w:color w:val="auto"/>
          <w:sz w:val="20"/>
          <w:u w:val="none"/>
        </w:rPr>
        <w:t xml:space="preserve">Grid Code </w:t>
      </w:r>
      <w:r w:rsidR="00F23912" w:rsidRPr="001C389A">
        <w:rPr>
          <w:rStyle w:val="DeltaViewInsertion"/>
          <w:rFonts w:cs="Arial"/>
          <w:color w:val="auto"/>
          <w:sz w:val="20"/>
          <w:u w:val="none"/>
        </w:rPr>
        <w:t xml:space="preserve">provided operation is in accordance with the </w:t>
      </w:r>
      <w:r w:rsidR="00F23912" w:rsidRPr="001C389A">
        <w:rPr>
          <w:rStyle w:val="DeltaViewInsertion"/>
          <w:rFonts w:cs="Arial"/>
          <w:b/>
          <w:color w:val="auto"/>
          <w:sz w:val="20"/>
          <w:u w:val="none"/>
        </w:rPr>
        <w:t>Limited Operational Notification</w:t>
      </w:r>
      <w:r w:rsidR="00F23912" w:rsidRPr="001C389A">
        <w:rPr>
          <w:rStyle w:val="DeltaViewInsertion"/>
          <w:rFonts w:cs="Arial"/>
          <w:color w:val="auto"/>
          <w:sz w:val="20"/>
          <w:u w:val="none"/>
        </w:rPr>
        <w:t xml:space="preserve">, whilst it is in force, and that the provisions of and referred to in </w:t>
      </w:r>
      <w:r w:rsidRPr="001C389A">
        <w:rPr>
          <w:rStyle w:val="DeltaViewInsertion"/>
          <w:rFonts w:cs="Arial"/>
          <w:color w:val="auto"/>
          <w:sz w:val="20"/>
          <w:u w:val="none"/>
        </w:rPr>
        <w:t>ECP</w:t>
      </w:r>
      <w:r w:rsidR="00F23912" w:rsidRPr="001C389A">
        <w:rPr>
          <w:rStyle w:val="DeltaViewInsertion"/>
          <w:rFonts w:cs="Arial"/>
          <w:color w:val="auto"/>
          <w:sz w:val="20"/>
          <w:u w:val="none"/>
        </w:rPr>
        <w:t>.8 are complied with.</w:t>
      </w:r>
    </w:p>
    <w:p w14:paraId="34D54262" w14:textId="77777777" w:rsidR="000C41A7" w:rsidRPr="001C389A" w:rsidRDefault="000C41A7" w:rsidP="00662BAA">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r w:rsidRPr="001C389A">
        <w:rPr>
          <w:rStyle w:val="DeltaViewInsertion"/>
          <w:rFonts w:cs="Arial"/>
          <w:color w:val="auto"/>
          <w:sz w:val="20"/>
          <w:u w:val="none"/>
        </w:rPr>
        <w:t xml:space="preserve">  </w:t>
      </w:r>
    </w:p>
    <w:p w14:paraId="74608370" w14:textId="4ECFFDD2" w:rsidR="00B060D8" w:rsidRPr="001C389A" w:rsidRDefault="002F5F51" w:rsidP="00B060D8">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.8.5.5</w:t>
      </w:r>
      <w:r w:rsidR="00B060D8" w:rsidRPr="001C389A">
        <w:rPr>
          <w:rStyle w:val="DeltaViewInsertion"/>
          <w:rFonts w:cs="Arial"/>
          <w:color w:val="auto"/>
          <w:sz w:val="20"/>
          <w:u w:val="none"/>
        </w:rPr>
        <w:tab/>
        <w:t xml:space="preserve">The </w:t>
      </w:r>
      <w:r w:rsidR="00B060D8" w:rsidRPr="001C389A">
        <w:rPr>
          <w:rStyle w:val="DeltaViewInsertion"/>
          <w:rFonts w:cs="Arial"/>
          <w:b/>
          <w:color w:val="auto"/>
          <w:sz w:val="20"/>
          <w:u w:val="none"/>
        </w:rPr>
        <w:t>Unresolved Issues</w:t>
      </w:r>
      <w:r w:rsidR="00B060D8" w:rsidRPr="001C389A">
        <w:rPr>
          <w:rStyle w:val="DeltaViewInsertion"/>
          <w:rFonts w:cs="Arial"/>
          <w:color w:val="auto"/>
          <w:sz w:val="20"/>
          <w:u w:val="none"/>
        </w:rPr>
        <w:t xml:space="preserve"> included in a </w:t>
      </w:r>
      <w:r w:rsidR="00B060D8" w:rsidRPr="001C389A">
        <w:rPr>
          <w:rStyle w:val="DeltaViewInsertion"/>
          <w:rFonts w:cs="Arial"/>
          <w:b/>
          <w:color w:val="auto"/>
          <w:sz w:val="20"/>
          <w:u w:val="none"/>
        </w:rPr>
        <w:t>Limited Operational Notification</w:t>
      </w:r>
      <w:r w:rsidR="00B060D8" w:rsidRPr="001C389A">
        <w:rPr>
          <w:rStyle w:val="DeltaViewInsertion"/>
          <w:rFonts w:cs="Arial"/>
          <w:color w:val="auto"/>
          <w:sz w:val="20"/>
          <w:u w:val="none"/>
        </w:rPr>
        <w:t xml:space="preserve"> will show the extent that the provisions of </w:t>
      </w:r>
      <w:r w:rsidRPr="001C389A">
        <w:rPr>
          <w:rStyle w:val="DeltaViewInsertion"/>
          <w:rFonts w:cs="Arial"/>
          <w:color w:val="auto"/>
          <w:sz w:val="20"/>
          <w:u w:val="none"/>
        </w:rPr>
        <w:t>ECP</w:t>
      </w:r>
      <w:r w:rsidR="00B060D8" w:rsidRPr="001C389A">
        <w:rPr>
          <w:rStyle w:val="DeltaViewInsertion"/>
          <w:rFonts w:cs="Arial"/>
          <w:color w:val="auto"/>
          <w:sz w:val="20"/>
          <w:u w:val="none"/>
        </w:rPr>
        <w:t xml:space="preserve">.7.2 (testing) and </w:t>
      </w:r>
      <w:r w:rsidRPr="001C389A">
        <w:rPr>
          <w:rStyle w:val="DeltaViewInsertion"/>
          <w:rFonts w:cs="Arial"/>
          <w:color w:val="auto"/>
          <w:sz w:val="20"/>
          <w:u w:val="none"/>
        </w:rPr>
        <w:t>ECP</w:t>
      </w:r>
      <w:r w:rsidR="00B060D8" w:rsidRPr="001C389A">
        <w:rPr>
          <w:rStyle w:val="DeltaViewInsertion"/>
          <w:rFonts w:cs="Arial"/>
          <w:color w:val="auto"/>
          <w:sz w:val="20"/>
          <w:u w:val="none"/>
        </w:rPr>
        <w:t xml:space="preserve">.7.3 (final data submission) </w:t>
      </w:r>
      <w:r w:rsidR="005E48F6">
        <w:rPr>
          <w:rStyle w:val="DeltaViewInsertion"/>
          <w:rFonts w:cs="Arial"/>
          <w:color w:val="auto"/>
          <w:sz w:val="20"/>
          <w:u w:val="none"/>
        </w:rPr>
        <w:t xml:space="preserve">or ECP.7.8 (d) - </w:t>
      </w:r>
      <w:r w:rsidR="005E48F6">
        <w:rPr>
          <w:rStyle w:val="DeltaViewInsertion"/>
          <w:rFonts w:cs="Arial"/>
          <w:color w:val="auto"/>
          <w:sz w:val="20"/>
          <w:u w:val="none"/>
        </w:rPr>
        <w:br/>
        <w:t xml:space="preserve">(e) (testing) and ECP7.8 (a) – (c) (data submission, As applicable, </w:t>
      </w:r>
      <w:r w:rsidR="00B060D8" w:rsidRPr="001C389A">
        <w:rPr>
          <w:rStyle w:val="DeltaViewInsertion"/>
          <w:rFonts w:cs="Arial"/>
          <w:color w:val="auto"/>
          <w:sz w:val="20"/>
          <w:u w:val="none"/>
        </w:rPr>
        <w:t xml:space="preserve">shall apply. In respect of selecting the extent of any tests which may in </w:t>
      </w:r>
      <w:r w:rsidR="00072B13">
        <w:rPr>
          <w:rStyle w:val="DeltaViewInsertion"/>
          <w:rFonts w:cs="Arial"/>
          <w:b/>
          <w:color w:val="auto"/>
          <w:sz w:val="20"/>
          <w:u w:val="none"/>
        </w:rPr>
        <w:t>The Company</w:t>
      </w:r>
      <w:r w:rsidR="00B060D8" w:rsidRPr="005C77B5">
        <w:rPr>
          <w:rStyle w:val="DeltaViewInsertion"/>
          <w:rFonts w:cs="Arial"/>
          <w:b/>
          <w:color w:val="auto"/>
          <w:sz w:val="20"/>
          <w:u w:val="none"/>
        </w:rPr>
        <w:t>’s</w:t>
      </w:r>
      <w:r w:rsidR="00B060D8" w:rsidRPr="001C389A">
        <w:rPr>
          <w:rStyle w:val="DeltaViewInsertion"/>
          <w:rFonts w:cs="Arial"/>
          <w:color w:val="auto"/>
          <w:sz w:val="20"/>
          <w:u w:val="none"/>
        </w:rPr>
        <w:t xml:space="preserve"> view reasonably be needed to demonstrate the restored capability</w:t>
      </w:r>
      <w:r w:rsidR="00306228" w:rsidRPr="001C389A">
        <w:rPr>
          <w:rStyle w:val="DeltaViewInsertion"/>
          <w:rFonts w:cs="Arial"/>
          <w:color w:val="auto"/>
          <w:sz w:val="20"/>
          <w:u w:val="none"/>
        </w:rPr>
        <w:t xml:space="preserve"> and in agreeing the time period in which the tests will be scheduled</w:t>
      </w:r>
      <w:r w:rsidR="00B060D8"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B060D8" w:rsidRPr="001C389A">
        <w:rPr>
          <w:rStyle w:val="DeltaViewInsertion"/>
          <w:rFonts w:cs="Arial"/>
          <w:color w:val="auto"/>
          <w:sz w:val="20"/>
          <w:u w:val="none"/>
        </w:rPr>
        <w:t xml:space="preserve"> shall, where reasonably practicable, take account of the </w:t>
      </w:r>
      <w:r w:rsidR="00B060D8" w:rsidRPr="001C389A">
        <w:rPr>
          <w:rStyle w:val="DeltaViewInsertion"/>
          <w:rFonts w:cs="Arial"/>
          <w:b/>
          <w:color w:val="auto"/>
          <w:sz w:val="20"/>
          <w:u w:val="none"/>
        </w:rPr>
        <w:t>Generator</w:t>
      </w:r>
      <w:r w:rsidR="00B060D8"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B060D8" w:rsidRPr="001C389A">
        <w:rPr>
          <w:rStyle w:val="DeltaViewInsertion"/>
          <w:rFonts w:cs="Arial"/>
          <w:color w:val="auto"/>
          <w:sz w:val="20"/>
          <w:u w:val="none"/>
        </w:rPr>
        <w:t>’s input to contain its costs associated with the testing.</w:t>
      </w:r>
    </w:p>
    <w:p w14:paraId="359F57B9" w14:textId="77777777" w:rsidR="000C41A7" w:rsidRPr="001C389A" w:rsidRDefault="000C41A7" w:rsidP="000C41A7">
      <w:pPr>
        <w:tabs>
          <w:tab w:val="left" w:pos="1566"/>
          <w:tab w:val="left" w:pos="2286"/>
          <w:tab w:val="left" w:pos="2736"/>
          <w:tab w:val="left" w:pos="3600"/>
          <w:tab w:val="left" w:pos="4608"/>
          <w:tab w:val="left" w:pos="5904"/>
        </w:tabs>
        <w:ind w:left="2280" w:hanging="2280"/>
        <w:rPr>
          <w:rStyle w:val="DeltaViewInsertion"/>
          <w:rFonts w:cs="Arial"/>
          <w:color w:val="auto"/>
          <w:sz w:val="20"/>
          <w:u w:val="none"/>
        </w:rPr>
      </w:pPr>
    </w:p>
    <w:p w14:paraId="3CF52DBF" w14:textId="6E5C200D" w:rsidR="000C41A7" w:rsidRPr="001C389A" w:rsidRDefault="002F5F51" w:rsidP="00662BAA">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.8.5.6</w:t>
      </w:r>
      <w:r w:rsidR="00662BAA" w:rsidRPr="001C389A">
        <w:rPr>
          <w:rStyle w:val="DeltaViewInsertion"/>
          <w:rFonts w:cs="Arial"/>
          <w:color w:val="auto"/>
          <w:sz w:val="20"/>
          <w:u w:val="none"/>
        </w:rPr>
        <w:tab/>
      </w:r>
      <w:r w:rsidR="000C41A7" w:rsidRPr="001C389A">
        <w:rPr>
          <w:rStyle w:val="DeltaViewInsertion"/>
          <w:rFonts w:cs="Arial"/>
          <w:color w:val="auto"/>
          <w:sz w:val="20"/>
          <w:u w:val="none"/>
        </w:rPr>
        <w:t xml:space="preserve">In the case of a change or </w:t>
      </w:r>
      <w:r w:rsidR="000C41A7" w:rsidRPr="001C389A">
        <w:rPr>
          <w:rStyle w:val="DeltaViewInsertion"/>
          <w:rFonts w:cs="Arial"/>
          <w:b/>
          <w:color w:val="auto"/>
          <w:sz w:val="20"/>
          <w:u w:val="none"/>
        </w:rPr>
        <w:t xml:space="preserve">Modification </w:t>
      </w:r>
      <w:r w:rsidR="000C41A7" w:rsidRPr="001C389A">
        <w:rPr>
          <w:rStyle w:val="DeltaViewInsertion"/>
          <w:rFonts w:cs="Arial"/>
          <w:color w:val="auto"/>
          <w:sz w:val="20"/>
          <w:u w:val="none"/>
        </w:rPr>
        <w:t xml:space="preserve">the </w:t>
      </w:r>
      <w:r w:rsidR="000C41A7" w:rsidRPr="001C389A">
        <w:rPr>
          <w:rStyle w:val="DeltaViewInsertion"/>
          <w:rFonts w:cs="Arial"/>
          <w:b/>
          <w:color w:val="auto"/>
          <w:sz w:val="20"/>
          <w:u w:val="none"/>
        </w:rPr>
        <w:t>Limited Operational Notification</w:t>
      </w:r>
      <w:r w:rsidR="000C41A7" w:rsidRPr="001C389A">
        <w:rPr>
          <w:rStyle w:val="DeltaViewInsertion"/>
          <w:rFonts w:cs="Arial"/>
          <w:color w:val="auto"/>
          <w:sz w:val="20"/>
          <w:u w:val="none"/>
        </w:rPr>
        <w:t xml:space="preserve"> may specify that the affected </w:t>
      </w:r>
      <w:r w:rsidR="000C41A7" w:rsidRPr="001C389A">
        <w:rPr>
          <w:rStyle w:val="DeltaViewInsertion"/>
          <w:rFonts w:cs="Arial"/>
          <w:b/>
          <w:color w:val="auto"/>
          <w:sz w:val="20"/>
          <w:u w:val="none"/>
        </w:rPr>
        <w:t xml:space="preserve">Plant </w:t>
      </w:r>
      <w:r w:rsidR="000C41A7" w:rsidRPr="001C389A">
        <w:rPr>
          <w:rStyle w:val="DeltaViewInsertion"/>
          <w:rFonts w:cs="Arial"/>
          <w:color w:val="auto"/>
          <w:sz w:val="20"/>
          <w:u w:val="none"/>
        </w:rPr>
        <w:t xml:space="preserve">and </w:t>
      </w:r>
      <w:r w:rsidR="000C41A7" w:rsidRPr="001C389A">
        <w:rPr>
          <w:rStyle w:val="DeltaViewInsertion"/>
          <w:rFonts w:cs="Arial"/>
          <w:b/>
          <w:color w:val="auto"/>
          <w:sz w:val="20"/>
          <w:u w:val="none"/>
        </w:rPr>
        <w:t xml:space="preserve">Apparatus </w:t>
      </w:r>
      <w:r w:rsidR="000C41A7" w:rsidRPr="001C389A">
        <w:rPr>
          <w:rStyle w:val="DeltaViewInsertion"/>
          <w:rFonts w:cs="Arial"/>
          <w:color w:val="auto"/>
          <w:sz w:val="20"/>
          <w:u w:val="none"/>
        </w:rPr>
        <w:t xml:space="preserve"> </w:t>
      </w:r>
      <w:r w:rsidR="004C2954" w:rsidRPr="001C389A">
        <w:rPr>
          <w:rStyle w:val="DeltaViewInsertion"/>
          <w:rFonts w:cs="Arial"/>
          <w:color w:val="auto"/>
          <w:sz w:val="20"/>
          <w:u w:val="none"/>
        </w:rPr>
        <w:t xml:space="preserve">(including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000C41A7" w:rsidRPr="001C389A">
        <w:rPr>
          <w:rStyle w:val="DeltaViewInsertion"/>
          <w:rFonts w:cs="Arial"/>
          <w:color w:val="auto"/>
          <w:sz w:val="20"/>
          <w:u w:val="none"/>
        </w:rPr>
        <w:t xml:space="preserve">or associated </w:t>
      </w:r>
      <w:r w:rsidR="00157AB5" w:rsidRPr="001C389A">
        <w:rPr>
          <w:rStyle w:val="DeltaViewInsertion"/>
          <w:rFonts w:cs="Arial"/>
          <w:b/>
          <w:color w:val="auto"/>
          <w:sz w:val="20"/>
          <w:u w:val="none"/>
        </w:rPr>
        <w:t>Synchronous Power Generating Module</w:t>
      </w:r>
      <w:r w:rsidR="000C41A7" w:rsidRPr="001C389A">
        <w:rPr>
          <w:rStyle w:val="DeltaViewInsertion"/>
          <w:rFonts w:cs="Arial"/>
          <w:b/>
          <w:color w:val="auto"/>
          <w:sz w:val="20"/>
          <w:u w:val="none"/>
        </w:rPr>
        <w:t xml:space="preserve">(s) </w:t>
      </w:r>
      <w:r w:rsidR="000C41A7" w:rsidRPr="001C389A">
        <w:rPr>
          <w:rStyle w:val="DeltaViewInsertion"/>
          <w:rFonts w:cs="Arial"/>
          <w:color w:val="auto"/>
          <w:sz w:val="20"/>
          <w:u w:val="none"/>
        </w:rPr>
        <w:t xml:space="preserve"> or </w:t>
      </w:r>
      <w:r w:rsidR="000C41A7" w:rsidRPr="001C389A">
        <w:rPr>
          <w:rStyle w:val="DeltaViewInsertion"/>
          <w:rFonts w:cs="Arial"/>
          <w:b/>
          <w:color w:val="auto"/>
          <w:sz w:val="20"/>
          <w:u w:val="none"/>
        </w:rPr>
        <w:t xml:space="preserve">Power Park Unit(s) </w:t>
      </w:r>
      <w:r w:rsidR="000C41A7" w:rsidRPr="001C389A">
        <w:rPr>
          <w:rStyle w:val="DeltaViewInsertion"/>
          <w:rFonts w:cs="Arial"/>
          <w:color w:val="auto"/>
          <w:sz w:val="20"/>
          <w:u w:val="none"/>
        </w:rPr>
        <w:t xml:space="preserve"> must not be </w:t>
      </w:r>
      <w:r w:rsidR="000C41A7" w:rsidRPr="001C389A">
        <w:rPr>
          <w:rStyle w:val="DeltaViewInsertion"/>
          <w:rFonts w:cs="Arial"/>
          <w:b/>
          <w:color w:val="auto"/>
          <w:sz w:val="20"/>
          <w:u w:val="none"/>
        </w:rPr>
        <w:t xml:space="preserve">Synchronised </w:t>
      </w:r>
      <w:r w:rsidR="005E48F6">
        <w:rPr>
          <w:rStyle w:val="DeltaViewInsertion"/>
          <w:rFonts w:cs="Arial"/>
          <w:color w:val="auto"/>
          <w:sz w:val="20"/>
          <w:u w:val="none"/>
        </w:rPr>
        <w:t xml:space="preserve">or, in the case of </w:t>
      </w:r>
      <w:r w:rsidR="005E48F6">
        <w:rPr>
          <w:rStyle w:val="DeltaViewInsertion"/>
          <w:rFonts w:cs="Arial"/>
          <w:b/>
          <w:color w:val="auto"/>
          <w:sz w:val="20"/>
          <w:u w:val="none"/>
        </w:rPr>
        <w:t xml:space="preserve">Network Operator’s </w:t>
      </w:r>
      <w:r w:rsidR="005E48F6">
        <w:rPr>
          <w:rStyle w:val="DeltaViewInsertion"/>
          <w:rFonts w:cs="Arial"/>
          <w:color w:val="auto"/>
          <w:sz w:val="20"/>
          <w:u w:val="none"/>
        </w:rPr>
        <w:t xml:space="preserve">or </w:t>
      </w:r>
      <w:r w:rsidR="005E48F6">
        <w:rPr>
          <w:rStyle w:val="DeltaViewInsertion"/>
          <w:rFonts w:cs="Arial"/>
          <w:b/>
          <w:color w:val="auto"/>
          <w:sz w:val="20"/>
          <w:u w:val="none"/>
        </w:rPr>
        <w:t xml:space="preserve">Non-Embedded Customer’s Plant </w:t>
      </w:r>
      <w:r w:rsidR="005E48F6">
        <w:rPr>
          <w:rStyle w:val="DeltaViewInsertion"/>
          <w:rFonts w:cs="Arial"/>
          <w:color w:val="auto"/>
          <w:sz w:val="20"/>
          <w:u w:val="none"/>
        </w:rPr>
        <w:t>and</w:t>
      </w:r>
      <w:r w:rsidR="005E48F6" w:rsidRPr="005E48F6">
        <w:rPr>
          <w:rStyle w:val="DeltaViewInsertion"/>
          <w:rFonts w:cs="Arial"/>
          <w:b/>
          <w:color w:val="auto"/>
          <w:sz w:val="20"/>
          <w:u w:val="none"/>
        </w:rPr>
        <w:t xml:space="preserve"> Apparatus</w:t>
      </w:r>
      <w:r w:rsidR="005E48F6">
        <w:rPr>
          <w:rStyle w:val="DeltaViewInsertion"/>
          <w:rFonts w:cs="Arial"/>
          <w:color w:val="auto"/>
          <w:sz w:val="20"/>
          <w:u w:val="none"/>
        </w:rPr>
        <w:t>, operated</w:t>
      </w:r>
      <w:r w:rsidR="000C41A7" w:rsidRPr="001C389A">
        <w:rPr>
          <w:rStyle w:val="DeltaViewInsertion"/>
          <w:rFonts w:cs="Arial"/>
          <w:color w:val="auto"/>
          <w:sz w:val="20"/>
          <w:u w:val="none"/>
        </w:rPr>
        <w:t xml:space="preserve"> until all of the </w:t>
      </w:r>
      <w:r w:rsidR="00EE2947" w:rsidRPr="001C389A">
        <w:rPr>
          <w:rStyle w:val="DeltaViewInsertion"/>
          <w:rFonts w:cs="Arial"/>
          <w:color w:val="auto"/>
          <w:sz w:val="20"/>
          <w:u w:val="none"/>
        </w:rPr>
        <w:t xml:space="preserve">following </w:t>
      </w:r>
      <w:r w:rsidR="000C41A7" w:rsidRPr="001C389A">
        <w:rPr>
          <w:rStyle w:val="DeltaViewInsertion"/>
          <w:rFonts w:cs="Arial"/>
          <w:color w:val="auto"/>
          <w:sz w:val="20"/>
          <w:u w:val="none"/>
        </w:rPr>
        <w:t>items</w:t>
      </w:r>
      <w:r w:rsidR="009F0232" w:rsidRPr="001C389A">
        <w:rPr>
          <w:rStyle w:val="DeltaViewInsertion"/>
          <w:rFonts w:cs="Arial"/>
          <w:color w:val="auto"/>
          <w:sz w:val="20"/>
          <w:u w:val="none"/>
        </w:rPr>
        <w:t>,</w:t>
      </w:r>
      <w:r w:rsidR="000C41A7" w:rsidRPr="001C389A">
        <w:rPr>
          <w:rStyle w:val="DeltaViewInsertion"/>
          <w:rFonts w:cs="Arial"/>
          <w:color w:val="auto"/>
          <w:sz w:val="20"/>
          <w:u w:val="none"/>
        </w:rPr>
        <w:t xml:space="preserve"> </w:t>
      </w:r>
      <w:r w:rsidR="009F0232" w:rsidRPr="001C389A">
        <w:rPr>
          <w:rStyle w:val="DeltaViewInsertion"/>
          <w:rFonts w:cs="Arial"/>
          <w:color w:val="auto"/>
          <w:sz w:val="20"/>
          <w:u w:val="none"/>
        </w:rPr>
        <w:t xml:space="preserve">that in </w:t>
      </w:r>
      <w:r w:rsidR="00072B13">
        <w:rPr>
          <w:rStyle w:val="DeltaViewInsertion"/>
          <w:rFonts w:cs="Arial"/>
          <w:b/>
          <w:color w:val="auto"/>
          <w:sz w:val="20"/>
          <w:u w:val="none"/>
        </w:rPr>
        <w:t>The Company</w:t>
      </w:r>
      <w:r w:rsidR="009F0232" w:rsidRPr="001C389A">
        <w:rPr>
          <w:rStyle w:val="DeltaViewInsertion"/>
          <w:rFonts w:cs="Arial"/>
          <w:b/>
          <w:color w:val="auto"/>
          <w:sz w:val="20"/>
          <w:u w:val="none"/>
        </w:rPr>
        <w:t>’s</w:t>
      </w:r>
      <w:r w:rsidR="009F0232" w:rsidRPr="001C389A">
        <w:rPr>
          <w:rStyle w:val="DeltaViewInsertion"/>
          <w:rFonts w:cs="Arial"/>
          <w:color w:val="auto"/>
          <w:sz w:val="20"/>
          <w:u w:val="none"/>
        </w:rPr>
        <w:t xml:space="preserve"> reasonable opinion are relevant</w:t>
      </w:r>
      <w:r w:rsidR="00EC2C1B" w:rsidRPr="001C389A">
        <w:rPr>
          <w:rStyle w:val="DeltaViewInsertion"/>
          <w:rFonts w:cs="Arial"/>
          <w:color w:val="auto"/>
          <w:sz w:val="20"/>
          <w:u w:val="none"/>
        </w:rPr>
        <w:t>,</w:t>
      </w:r>
      <w:r w:rsidR="009F0232"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have been submitted </w:t>
      </w:r>
      <w:r w:rsidR="00FD173A"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FD173A"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’s</w:t>
      </w:r>
      <w:r w:rsidR="000C41A7" w:rsidRPr="001C389A">
        <w:rPr>
          <w:rStyle w:val="DeltaViewInsertion"/>
          <w:rFonts w:cs="Arial"/>
          <w:color w:val="auto"/>
          <w:sz w:val="20"/>
          <w:u w:val="none"/>
        </w:rPr>
        <w:t xml:space="preserve"> satisfaction</w:t>
      </w:r>
      <w:r w:rsidR="00EE2947" w:rsidRPr="001C389A">
        <w:rPr>
          <w:rStyle w:val="DeltaViewInsertion"/>
          <w:rFonts w:cs="Arial"/>
          <w:color w:val="auto"/>
          <w:sz w:val="20"/>
          <w:u w:val="none"/>
        </w:rPr>
        <w:t>:</w:t>
      </w:r>
      <w:r w:rsidR="000C41A7" w:rsidRPr="001C389A">
        <w:rPr>
          <w:rStyle w:val="DeltaViewInsertion"/>
          <w:rFonts w:cs="Arial"/>
          <w:color w:val="auto"/>
          <w:sz w:val="20"/>
          <w:u w:val="none"/>
        </w:rPr>
        <w:t xml:space="preserve"> </w:t>
      </w:r>
    </w:p>
    <w:p w14:paraId="24E8D48D" w14:textId="77777777" w:rsidR="00EE2947" w:rsidRPr="001C389A" w:rsidRDefault="00EE2947" w:rsidP="00EE2947">
      <w:pPr>
        <w:tabs>
          <w:tab w:val="left" w:pos="1566"/>
          <w:tab w:val="left" w:pos="2286"/>
          <w:tab w:val="left" w:pos="2736"/>
          <w:tab w:val="left" w:pos="3600"/>
          <w:tab w:val="left" w:pos="4608"/>
          <w:tab w:val="left" w:pos="5904"/>
        </w:tabs>
        <w:ind w:left="1566" w:hanging="1566"/>
        <w:rPr>
          <w:rFonts w:cs="Arial"/>
          <w:sz w:val="20"/>
        </w:rPr>
      </w:pPr>
    </w:p>
    <w:p w14:paraId="132EE8BC" w14:textId="77777777" w:rsidR="00EE2947" w:rsidRPr="001C389A" w:rsidRDefault="00EE2947" w:rsidP="00756888">
      <w:pPr>
        <w:autoSpaceDE w:val="0"/>
        <w:autoSpaceDN w:val="0"/>
        <w:adjustRightInd w:val="0"/>
        <w:ind w:left="2268" w:hanging="648"/>
        <w:rPr>
          <w:rFonts w:cs="Arial"/>
          <w:b/>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updated </w:t>
      </w:r>
      <w:r w:rsidRPr="001C389A">
        <w:rPr>
          <w:rStyle w:val="DeltaViewInsertion"/>
          <w:rFonts w:cs="Arial"/>
          <w:b/>
          <w:color w:val="auto"/>
          <w:sz w:val="20"/>
          <w:u w:val="none"/>
        </w:rPr>
        <w:t>Planning Code</w:t>
      </w:r>
      <w:r w:rsidRPr="001C389A">
        <w:rPr>
          <w:rStyle w:val="DeltaViewInsertion"/>
          <w:rFonts w:cs="Arial"/>
          <w:color w:val="auto"/>
          <w:sz w:val="20"/>
          <w:u w:val="none"/>
        </w:rPr>
        <w:t xml:space="preserve"> data (both </w:t>
      </w:r>
      <w:r w:rsidRPr="001C389A">
        <w:rPr>
          <w:rStyle w:val="DeltaViewInsertion"/>
          <w:rFonts w:cs="Arial"/>
          <w:b/>
          <w:color w:val="auto"/>
          <w:sz w:val="20"/>
          <w:u w:val="none"/>
        </w:rPr>
        <w:t>Standard Planning Data</w:t>
      </w:r>
      <w:r w:rsidRPr="001C389A">
        <w:rPr>
          <w:rStyle w:val="DeltaViewInsertion"/>
          <w:rFonts w:cs="Arial"/>
          <w:color w:val="auto"/>
          <w:sz w:val="20"/>
          <w:u w:val="none"/>
        </w:rPr>
        <w:t xml:space="preserve"> and </w:t>
      </w:r>
      <w:r w:rsidRPr="001C389A">
        <w:rPr>
          <w:rStyle w:val="DeltaViewInsertion"/>
          <w:rFonts w:cs="Arial"/>
          <w:b/>
          <w:color w:val="auto"/>
          <w:sz w:val="20"/>
          <w:u w:val="none"/>
        </w:rPr>
        <w:t>Detailed Planning Data</w:t>
      </w:r>
      <w:r w:rsidRPr="001C389A">
        <w:rPr>
          <w:rStyle w:val="DeltaViewInsertion"/>
          <w:rFonts w:cs="Arial"/>
          <w:color w:val="auto"/>
          <w:sz w:val="20"/>
          <w:u w:val="none"/>
        </w:rPr>
        <w:t>)</w:t>
      </w:r>
      <w:r w:rsidRPr="001C389A">
        <w:rPr>
          <w:rStyle w:val="DeltaViewInsertion"/>
          <w:rFonts w:cs="Arial"/>
          <w:b/>
          <w:color w:val="auto"/>
          <w:sz w:val="20"/>
          <w:u w:val="none"/>
        </w:rPr>
        <w:t xml:space="preserve">; </w:t>
      </w:r>
    </w:p>
    <w:p w14:paraId="09A34107" w14:textId="77777777" w:rsidR="00EE2947" w:rsidRPr="001C389A" w:rsidRDefault="00EE2947" w:rsidP="00EE2947">
      <w:pPr>
        <w:rPr>
          <w:rFonts w:cs="Arial"/>
          <w:sz w:val="20"/>
        </w:rPr>
      </w:pPr>
    </w:p>
    <w:p w14:paraId="57025D05" w14:textId="465D5790" w:rsidR="00EE2947" w:rsidRPr="001C389A" w:rsidRDefault="00EE2947" w:rsidP="00756888">
      <w:pPr>
        <w:autoSpaceDE w:val="0"/>
        <w:autoSpaceDN w:val="0"/>
        <w:adjustRightInd w:val="0"/>
        <w:ind w:left="2268" w:hanging="648"/>
        <w:rPr>
          <w:rFonts w:cs="Arial"/>
          <w:i/>
          <w:sz w:val="20"/>
        </w:rPr>
      </w:pPr>
      <w:r w:rsidRPr="001C389A">
        <w:rPr>
          <w:rStyle w:val="DeltaViewInsertion"/>
          <w:rFonts w:cs="Arial"/>
          <w:color w:val="auto"/>
          <w:sz w:val="20"/>
          <w:u w:val="none"/>
        </w:rPr>
        <w:t>(b)</w:t>
      </w:r>
      <w:r w:rsidRPr="001C389A">
        <w:rPr>
          <w:rStyle w:val="DeltaViewInsertion"/>
          <w:rFonts w:cs="Arial"/>
          <w:color w:val="auto"/>
          <w:sz w:val="20"/>
          <w:u w:val="none"/>
        </w:rPr>
        <w:tab/>
        <w:t xml:space="preserve">details of any relevant special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w:t>
      </w:r>
      <w:r w:rsidR="00157AB5" w:rsidRPr="001C389A">
        <w:rPr>
          <w:rStyle w:val="DeltaViewInsertion"/>
          <w:rFonts w:cs="Arial"/>
          <w:b/>
          <w:color w:val="auto"/>
          <w:sz w:val="20"/>
          <w:u w:val="none"/>
        </w:rPr>
        <w:t>Synchronous Power Generating Module</w:t>
      </w:r>
      <w:r w:rsidRPr="001C389A">
        <w:rPr>
          <w:rStyle w:val="DeltaViewInsertion"/>
          <w:rFonts w:cs="Arial"/>
          <w:b/>
          <w:color w:val="auto"/>
          <w:sz w:val="20"/>
          <w:u w:val="none"/>
        </w:rPr>
        <w:t>(s)</w:t>
      </w:r>
      <w:r w:rsidRPr="001C389A">
        <w:rPr>
          <w:rStyle w:val="DeltaViewInsertion"/>
          <w:rFonts w:cs="Arial"/>
          <w:color w:val="auto"/>
          <w:sz w:val="20"/>
          <w:u w:val="none"/>
        </w:rPr>
        <w:t xml:space="preserve">, </w:t>
      </w:r>
      <w:r w:rsidRPr="001C389A">
        <w:rPr>
          <w:rStyle w:val="DeltaViewInsertion"/>
          <w:rFonts w:cs="Arial"/>
          <w:b/>
          <w:color w:val="auto"/>
          <w:sz w:val="20"/>
          <w:u w:val="none"/>
        </w:rPr>
        <w:t>Power Park Module(s)</w:t>
      </w:r>
      <w:r w:rsidR="004C2954" w:rsidRPr="001C389A">
        <w:rPr>
          <w:rStyle w:val="DeltaViewInsertion"/>
          <w:rFonts w:cs="Arial"/>
          <w:b/>
          <w:color w:val="auto"/>
          <w:sz w:val="20"/>
          <w:u w:val="none"/>
        </w:rPr>
        <w:t>, OTSUA</w:t>
      </w:r>
      <w:r w:rsidR="004C2954" w:rsidRPr="001C389A">
        <w:rPr>
          <w:rStyle w:val="DeltaViewInsertion"/>
          <w:rFonts w:cs="Arial"/>
          <w:color w:val="auto"/>
          <w:sz w:val="20"/>
          <w:u w:val="none"/>
        </w:rPr>
        <w:t xml:space="preserve"> </w:t>
      </w:r>
      <w:r w:rsidR="00EB3A22" w:rsidRPr="001C389A">
        <w:rPr>
          <w:rStyle w:val="DeltaViewInsertion"/>
          <w:rFonts w:cs="Arial"/>
          <w:color w:val="auto"/>
          <w:sz w:val="20"/>
          <w:u w:val="none"/>
        </w:rPr>
        <w:t>(</w:t>
      </w:r>
      <w:r w:rsidR="004C2954" w:rsidRPr="001C389A">
        <w:rPr>
          <w:rStyle w:val="DeltaViewInsertion"/>
          <w:rFonts w:cs="Arial"/>
          <w:color w:val="auto"/>
          <w:sz w:val="20"/>
          <w:u w:val="none"/>
        </w:rPr>
        <w:t>if applicable</w:t>
      </w:r>
      <w:r w:rsidR="00EB3A22" w:rsidRPr="001C389A">
        <w:rPr>
          <w:rStyle w:val="DeltaViewInsertion"/>
          <w:rFonts w:cs="Arial"/>
          <w:color w:val="auto"/>
          <w:sz w:val="20"/>
          <w:u w:val="none"/>
        </w:rPr>
        <w:t>)</w:t>
      </w:r>
      <w:r w:rsidR="005E48F6" w:rsidRPr="005E48F6">
        <w:rPr>
          <w:rStyle w:val="DeltaViewInsertion"/>
          <w:rFonts w:cs="Arial"/>
          <w:color w:val="auto"/>
          <w:sz w:val="20"/>
          <w:u w:val="none"/>
        </w:rPr>
        <w:t>,</w:t>
      </w:r>
      <w:r w:rsidR="004C2954" w:rsidRPr="005E48F6">
        <w:rPr>
          <w:rStyle w:val="DeltaViewInsertion"/>
          <w:rFonts w:cs="Arial"/>
          <w:color w:val="auto"/>
          <w:sz w:val="20"/>
          <w:u w:val="none"/>
        </w:rPr>
        <w:t xml:space="preserve"> </w:t>
      </w:r>
      <w:r w:rsidR="009923C9" w:rsidRPr="005E48F6">
        <w:rPr>
          <w:rStyle w:val="DeltaViewInsertion"/>
          <w:rFonts w:cs="Arial"/>
          <w:b/>
          <w:color w:val="auto"/>
          <w:sz w:val="20"/>
          <w:u w:val="none"/>
        </w:rPr>
        <w:t>HVDC Equipment</w:t>
      </w:r>
      <w:r w:rsidRPr="005E48F6">
        <w:rPr>
          <w:rStyle w:val="DeltaViewInsertion"/>
          <w:rFonts w:cs="Arial"/>
          <w:b/>
          <w:color w:val="auto"/>
          <w:sz w:val="20"/>
          <w:u w:val="none"/>
        </w:rPr>
        <w:t xml:space="preserve"> Station(s)</w:t>
      </w:r>
      <w:r w:rsidRPr="005E48F6">
        <w:rPr>
          <w:rStyle w:val="DeltaViewInsertion"/>
          <w:rFonts w:cs="Arial"/>
          <w:color w:val="auto"/>
          <w:sz w:val="20"/>
          <w:u w:val="none"/>
        </w:rPr>
        <w:t xml:space="preserve"> </w:t>
      </w:r>
      <w:r w:rsidR="005E48F6" w:rsidRPr="005E48F6">
        <w:rPr>
          <w:rStyle w:val="DeltaViewInsertion"/>
          <w:color w:val="auto"/>
          <w:sz w:val="20"/>
          <w:u w:val="none"/>
        </w:rPr>
        <w:t xml:space="preserve">or </w:t>
      </w:r>
      <w:r w:rsidR="005E48F6" w:rsidRPr="005E48F6">
        <w:rPr>
          <w:rStyle w:val="DeltaViewInsertion"/>
          <w:b/>
          <w:color w:val="auto"/>
          <w:sz w:val="20"/>
          <w:u w:val="none"/>
        </w:rPr>
        <w:t xml:space="preserve">Network Operator’s </w:t>
      </w:r>
      <w:r w:rsidR="005E48F6" w:rsidRPr="005E48F6">
        <w:rPr>
          <w:rStyle w:val="DeltaViewInsertion"/>
          <w:color w:val="auto"/>
          <w:sz w:val="20"/>
          <w:u w:val="none"/>
        </w:rPr>
        <w:t>or</w:t>
      </w:r>
      <w:r w:rsidR="005E48F6" w:rsidRPr="005E48F6">
        <w:rPr>
          <w:rStyle w:val="DeltaViewInsertion"/>
          <w:b/>
          <w:color w:val="auto"/>
          <w:sz w:val="20"/>
          <w:u w:val="none"/>
        </w:rPr>
        <w:t xml:space="preserve"> </w:t>
      </w:r>
      <w:r w:rsidR="005E48F6" w:rsidRPr="005E48F6">
        <w:rPr>
          <w:rStyle w:val="DeltaViewInsertion"/>
          <w:b/>
          <w:color w:val="auto"/>
          <w:sz w:val="20"/>
          <w:u w:val="none"/>
        </w:rPr>
        <w:lastRenderedPageBreak/>
        <w:t xml:space="preserve">Non-Embedded Customer’s Plant </w:t>
      </w:r>
      <w:r w:rsidR="005E48F6" w:rsidRPr="005E48F6">
        <w:rPr>
          <w:rStyle w:val="DeltaViewInsertion"/>
          <w:color w:val="auto"/>
          <w:sz w:val="20"/>
          <w:u w:val="none"/>
        </w:rPr>
        <w:t>and</w:t>
      </w:r>
      <w:r w:rsidR="005E48F6" w:rsidRPr="005E48F6">
        <w:rPr>
          <w:rStyle w:val="DeltaViewInsertion"/>
          <w:b/>
          <w:color w:val="auto"/>
          <w:sz w:val="20"/>
          <w:u w:val="none"/>
        </w:rPr>
        <w:t xml:space="preserve"> Apparatus</w:t>
      </w:r>
      <w:r w:rsidR="005E48F6" w:rsidRPr="001C389A">
        <w:rPr>
          <w:rStyle w:val="DeltaViewInsertion"/>
          <w:rFonts w:cs="Arial"/>
          <w:color w:val="auto"/>
          <w:sz w:val="20"/>
          <w:u w:val="none"/>
        </w:rPr>
        <w:t xml:space="preserve"> </w:t>
      </w:r>
      <w:r w:rsidRPr="001C389A">
        <w:rPr>
          <w:rStyle w:val="DeltaViewInsertion"/>
          <w:rFonts w:cs="Arial"/>
          <w:color w:val="auto"/>
          <w:sz w:val="20"/>
          <w:u w:val="none"/>
        </w:rPr>
        <w:t xml:space="preserve">protection as applicable. This may include Pole Slipping protection and islanding protection schemes; </w:t>
      </w:r>
      <w:r w:rsidR="00806B38" w:rsidRPr="001C389A">
        <w:rPr>
          <w:rStyle w:val="DeltaViewInsertion"/>
          <w:rFonts w:cs="Arial"/>
          <w:color w:val="auto"/>
          <w:sz w:val="20"/>
          <w:u w:val="none"/>
        </w:rPr>
        <w:t>and</w:t>
      </w:r>
    </w:p>
    <w:p w14:paraId="10B75A7E" w14:textId="77777777" w:rsidR="00EE2947" w:rsidRPr="001C389A" w:rsidRDefault="00EE2947" w:rsidP="00EE2947">
      <w:pPr>
        <w:ind w:left="1620"/>
        <w:rPr>
          <w:rFonts w:cs="Arial"/>
          <w:sz w:val="20"/>
        </w:rPr>
      </w:pPr>
    </w:p>
    <w:p w14:paraId="651746CC" w14:textId="1C61B842" w:rsidR="00EE2947" w:rsidRPr="001C389A" w:rsidRDefault="00C84D17" w:rsidP="00756888">
      <w:pPr>
        <w:autoSpaceDE w:val="0"/>
        <w:autoSpaceDN w:val="0"/>
        <w:adjustRightInd w:val="0"/>
        <w:ind w:left="2268" w:hanging="648"/>
        <w:rPr>
          <w:rFonts w:cs="Arial"/>
          <w:sz w:val="20"/>
        </w:rPr>
      </w:pPr>
      <w:r w:rsidRPr="001C389A">
        <w:rPr>
          <w:rStyle w:val="DeltaViewInsertion"/>
          <w:rFonts w:cs="Arial"/>
          <w:color w:val="auto"/>
          <w:sz w:val="20"/>
          <w:u w:val="none"/>
        </w:rPr>
        <w:t>(c)</w:t>
      </w:r>
      <w:r w:rsidRPr="001C389A">
        <w:rPr>
          <w:rStyle w:val="DeltaViewInsertion"/>
          <w:rFonts w:cs="Arial"/>
          <w:color w:val="auto"/>
          <w:sz w:val="20"/>
          <w:u w:val="none"/>
        </w:rPr>
        <w:tab/>
      </w:r>
      <w:r w:rsidR="00EE2947" w:rsidRPr="001C389A">
        <w:rPr>
          <w:rStyle w:val="DeltaViewInsertion"/>
          <w:rFonts w:cs="Arial"/>
          <w:color w:val="auto"/>
          <w:sz w:val="20"/>
          <w:u w:val="none"/>
        </w:rPr>
        <w:t xml:space="preserve">simulation study provisions of Appendix </w:t>
      </w:r>
      <w:r w:rsidR="002F5F51" w:rsidRPr="001C389A">
        <w:rPr>
          <w:rStyle w:val="DeltaViewInsertion"/>
          <w:rFonts w:cs="Arial"/>
          <w:color w:val="auto"/>
          <w:sz w:val="20"/>
          <w:u w:val="none"/>
        </w:rPr>
        <w:t>ECP</w:t>
      </w:r>
      <w:r w:rsidR="00EE2947" w:rsidRPr="001C389A">
        <w:rPr>
          <w:rStyle w:val="DeltaViewInsertion"/>
          <w:rFonts w:cs="Arial"/>
          <w:color w:val="auto"/>
          <w:sz w:val="20"/>
          <w:u w:val="none"/>
        </w:rPr>
        <w:t>.A.</w:t>
      </w:r>
      <w:r w:rsidR="00FD173A" w:rsidRPr="001C389A">
        <w:rPr>
          <w:rStyle w:val="DeltaViewInsertion"/>
          <w:rFonts w:cs="Arial"/>
          <w:color w:val="auto"/>
          <w:sz w:val="20"/>
          <w:u w:val="none"/>
        </w:rPr>
        <w:t>3</w:t>
      </w:r>
      <w:r w:rsidR="00EE2947" w:rsidRPr="001C389A">
        <w:rPr>
          <w:rStyle w:val="DeltaViewInsertion"/>
          <w:rFonts w:cs="Arial"/>
          <w:color w:val="auto"/>
          <w:sz w:val="20"/>
          <w:u w:val="none"/>
        </w:rPr>
        <w:t xml:space="preserve"> </w:t>
      </w:r>
      <w:r w:rsidR="005E48F6">
        <w:rPr>
          <w:rStyle w:val="DeltaViewInsertion"/>
          <w:rFonts w:cs="Arial"/>
          <w:color w:val="auto"/>
          <w:sz w:val="20"/>
          <w:u w:val="none"/>
        </w:rPr>
        <w:t xml:space="preserve">or Appendix  ECP.A.8 as appropriate </w:t>
      </w:r>
      <w:r w:rsidR="00EE2947" w:rsidRPr="001C389A">
        <w:rPr>
          <w:rStyle w:val="DeltaViewInsertion"/>
          <w:rFonts w:cs="Arial"/>
          <w:color w:val="auto"/>
          <w:sz w:val="20"/>
          <w:u w:val="none"/>
        </w:rPr>
        <w:t xml:space="preserve">and the results demonstrating compliance with </w:t>
      </w:r>
      <w:r w:rsidR="00EE2947" w:rsidRPr="001C389A">
        <w:rPr>
          <w:rStyle w:val="DeltaViewInsertion"/>
          <w:rFonts w:cs="Arial"/>
          <w:b/>
          <w:color w:val="auto"/>
          <w:sz w:val="20"/>
          <w:u w:val="none"/>
        </w:rPr>
        <w:t>Grid Code</w:t>
      </w:r>
      <w:r w:rsidR="00EE2947" w:rsidRPr="001C389A">
        <w:rPr>
          <w:rStyle w:val="DeltaViewInsertion"/>
          <w:rFonts w:cs="Arial"/>
          <w:color w:val="auto"/>
          <w:sz w:val="20"/>
          <w:u w:val="none"/>
        </w:rPr>
        <w:t xml:space="preserve"> requirements </w:t>
      </w:r>
      <w:r w:rsidR="005B57FC" w:rsidRPr="001C389A">
        <w:rPr>
          <w:rStyle w:val="DeltaViewInsertion"/>
          <w:rFonts w:cs="Arial"/>
          <w:color w:val="auto"/>
          <w:sz w:val="20"/>
          <w:u w:val="none"/>
        </w:rPr>
        <w:t xml:space="preserve">relevant to the change or </w:t>
      </w:r>
      <w:r w:rsidR="005B57FC" w:rsidRPr="001C389A">
        <w:rPr>
          <w:rStyle w:val="DeltaViewInsertion"/>
          <w:rFonts w:cs="Arial"/>
          <w:b/>
          <w:color w:val="auto"/>
          <w:sz w:val="20"/>
          <w:u w:val="none"/>
        </w:rPr>
        <w:t>Modification</w:t>
      </w:r>
      <w:r w:rsidR="005B57FC" w:rsidRPr="001C389A">
        <w:rPr>
          <w:rStyle w:val="DeltaViewInsertion"/>
          <w:rFonts w:cs="Arial"/>
          <w:color w:val="auto"/>
          <w:sz w:val="20"/>
          <w:u w:val="none"/>
        </w:rPr>
        <w:t xml:space="preserve"> </w:t>
      </w:r>
      <w:r w:rsidR="00EE2947" w:rsidRPr="001C389A">
        <w:rPr>
          <w:rStyle w:val="DeltaViewInsertion"/>
          <w:rFonts w:cs="Arial"/>
          <w:color w:val="auto"/>
          <w:sz w:val="20"/>
          <w:u w:val="none"/>
        </w:rPr>
        <w:t>as agreed</w:t>
      </w:r>
      <w:r w:rsidR="005B57FC" w:rsidRPr="001C389A">
        <w:rPr>
          <w:rStyle w:val="DeltaViewInsertion"/>
          <w:rFonts w:cs="Arial"/>
          <w:color w:val="auto"/>
          <w:sz w:val="20"/>
          <w:u w:val="none"/>
        </w:rPr>
        <w:t xml:space="preserve"> </w:t>
      </w:r>
      <w:r w:rsidR="00EE2947" w:rsidRPr="001C389A">
        <w:rPr>
          <w:rStyle w:val="DeltaViewInsertion"/>
          <w:rFonts w:cs="Arial"/>
          <w:color w:val="auto"/>
          <w:sz w:val="20"/>
          <w:u w:val="none"/>
        </w:rPr>
        <w:t xml:space="preserve">by </w:t>
      </w:r>
      <w:r w:rsidR="00072B13">
        <w:rPr>
          <w:rStyle w:val="DeltaViewInsertion"/>
          <w:rFonts w:cs="Arial"/>
          <w:b/>
          <w:color w:val="auto"/>
          <w:sz w:val="20"/>
          <w:u w:val="none"/>
        </w:rPr>
        <w:t>The Company</w:t>
      </w:r>
      <w:r w:rsidR="00EE2947" w:rsidRPr="001C389A">
        <w:rPr>
          <w:rStyle w:val="DeltaViewInsertion"/>
          <w:rFonts w:cs="Arial"/>
          <w:color w:val="auto"/>
          <w:sz w:val="20"/>
          <w:u w:val="none"/>
        </w:rPr>
        <w:t xml:space="preserve">; </w:t>
      </w:r>
      <w:r w:rsidR="00806B38" w:rsidRPr="001C389A">
        <w:rPr>
          <w:rStyle w:val="DeltaViewInsertion"/>
          <w:rFonts w:cs="Arial"/>
          <w:color w:val="auto"/>
          <w:sz w:val="20"/>
          <w:u w:val="none"/>
        </w:rPr>
        <w:t xml:space="preserve"> and</w:t>
      </w:r>
    </w:p>
    <w:p w14:paraId="4903F4B3" w14:textId="77777777" w:rsidR="00EE2947" w:rsidRPr="001C389A" w:rsidRDefault="00EE2947" w:rsidP="00EE2947">
      <w:pPr>
        <w:ind w:left="1985" w:hanging="425"/>
        <w:rPr>
          <w:rFonts w:cs="Arial"/>
          <w:sz w:val="20"/>
        </w:rPr>
      </w:pPr>
    </w:p>
    <w:p w14:paraId="37CF42C8" w14:textId="381CEFA2" w:rsidR="00EE2947" w:rsidRPr="001C389A" w:rsidRDefault="00756888" w:rsidP="00756888">
      <w:pPr>
        <w:autoSpaceDE w:val="0"/>
        <w:autoSpaceDN w:val="0"/>
        <w:adjustRightInd w:val="0"/>
        <w:ind w:left="2268" w:hanging="648"/>
        <w:rPr>
          <w:rFonts w:cs="Arial"/>
          <w:sz w:val="20"/>
        </w:rPr>
      </w:pPr>
      <w:r w:rsidRPr="001C389A">
        <w:rPr>
          <w:rStyle w:val="DeltaViewInsertion"/>
          <w:rFonts w:cs="Arial"/>
          <w:color w:val="auto"/>
          <w:sz w:val="20"/>
          <w:u w:val="none"/>
        </w:rPr>
        <w:t>(d)</w:t>
      </w:r>
      <w:r w:rsidRPr="001C389A">
        <w:rPr>
          <w:rStyle w:val="DeltaViewInsertion"/>
          <w:rFonts w:cs="Arial"/>
          <w:color w:val="auto"/>
          <w:sz w:val="20"/>
          <w:u w:val="none"/>
        </w:rPr>
        <w:tab/>
      </w:r>
      <w:r w:rsidR="00EE2947" w:rsidRPr="001C389A">
        <w:rPr>
          <w:rStyle w:val="DeltaViewInsertion"/>
          <w:rFonts w:cs="Arial"/>
          <w:color w:val="auto"/>
          <w:sz w:val="20"/>
          <w:u w:val="none"/>
        </w:rPr>
        <w:t xml:space="preserve">a detailed schedule of the tests and the procedures for the tests required to be carried out by the </w:t>
      </w:r>
      <w:r w:rsidR="00EE2947" w:rsidRPr="001C389A">
        <w:rPr>
          <w:rStyle w:val="DeltaViewInsertion"/>
          <w:rFonts w:cs="Arial"/>
          <w:b/>
          <w:color w:val="auto"/>
          <w:sz w:val="20"/>
          <w:u w:val="none"/>
        </w:rPr>
        <w:t>Generator</w:t>
      </w:r>
      <w:r w:rsidR="005E48F6">
        <w:rPr>
          <w:rStyle w:val="DeltaViewInsertion"/>
          <w:rFonts w:cs="Arial"/>
          <w:b/>
          <w:color w:val="auto"/>
          <w:sz w:val="20"/>
          <w:u w:val="none"/>
        </w:rPr>
        <w:t>,</w:t>
      </w:r>
      <w:r w:rsidR="00EE2947" w:rsidRPr="001C389A">
        <w:rPr>
          <w:rStyle w:val="DeltaViewInsertion"/>
          <w:rFonts w:cs="Arial"/>
          <w:color w:val="auto"/>
          <w:sz w:val="20"/>
          <w:u w:val="none"/>
        </w:rPr>
        <w:t xml:space="preserve"> </w:t>
      </w:r>
      <w:r w:rsidR="009923C9" w:rsidRPr="001C389A">
        <w:rPr>
          <w:rStyle w:val="DeltaViewInsertion"/>
          <w:rFonts w:cs="Arial"/>
          <w:b/>
          <w:color w:val="auto"/>
          <w:sz w:val="20"/>
          <w:u w:val="none"/>
        </w:rPr>
        <w:t>HVDC Equipment</w:t>
      </w:r>
      <w:r w:rsidR="00EE2947" w:rsidRPr="001C389A">
        <w:rPr>
          <w:rStyle w:val="DeltaViewInsertion"/>
          <w:rFonts w:cs="Arial"/>
          <w:b/>
          <w:color w:val="auto"/>
          <w:sz w:val="20"/>
          <w:u w:val="none"/>
        </w:rPr>
        <w:t xml:space="preserve"> Station</w:t>
      </w:r>
      <w:r w:rsidR="005E48F6">
        <w:rPr>
          <w:rStyle w:val="DeltaViewInsertion"/>
          <w:rFonts w:cs="Arial"/>
          <w:b/>
          <w:color w:val="auto"/>
          <w:sz w:val="20"/>
          <w:u w:val="none"/>
        </w:rPr>
        <w:t xml:space="preserve">, Network Operator </w:t>
      </w:r>
      <w:r w:rsidR="005E48F6">
        <w:rPr>
          <w:rStyle w:val="DeltaViewInsertion"/>
          <w:rFonts w:cs="Arial"/>
          <w:color w:val="auto"/>
          <w:sz w:val="20"/>
          <w:u w:val="none"/>
        </w:rPr>
        <w:t xml:space="preserve">or </w:t>
      </w:r>
      <w:r w:rsidR="005E48F6">
        <w:rPr>
          <w:rStyle w:val="DeltaViewInsertion"/>
          <w:rFonts w:cs="Arial"/>
          <w:b/>
          <w:color w:val="auto"/>
          <w:sz w:val="20"/>
          <w:u w:val="none"/>
        </w:rPr>
        <w:t>Non-Embedded Customer</w:t>
      </w:r>
      <w:r w:rsidR="00EE2947" w:rsidRPr="001C389A">
        <w:rPr>
          <w:rStyle w:val="DeltaViewInsertion"/>
          <w:rFonts w:cs="Arial"/>
          <w:color w:val="auto"/>
          <w:sz w:val="20"/>
          <w:u w:val="none"/>
        </w:rPr>
        <w:t xml:space="preserve"> to demonstrate compliance with relevant </w:t>
      </w:r>
      <w:r w:rsidR="00EE2947" w:rsidRPr="001C389A">
        <w:rPr>
          <w:rStyle w:val="DeltaViewInsertion"/>
          <w:rFonts w:cs="Arial"/>
          <w:b/>
          <w:color w:val="auto"/>
          <w:sz w:val="20"/>
          <w:u w:val="none"/>
        </w:rPr>
        <w:t>Grid Code</w:t>
      </w:r>
      <w:r w:rsidR="00EE2947" w:rsidRPr="001C389A">
        <w:rPr>
          <w:rStyle w:val="DeltaViewInsertion"/>
          <w:rFonts w:cs="Arial"/>
          <w:color w:val="auto"/>
          <w:sz w:val="20"/>
          <w:u w:val="none"/>
        </w:rPr>
        <w:t xml:space="preserve"> requirements</w:t>
      </w:r>
      <w:r w:rsidR="00660728" w:rsidRPr="001C389A">
        <w:rPr>
          <w:rStyle w:val="DeltaViewInsertion"/>
          <w:rFonts w:cs="Arial"/>
          <w:color w:val="auto"/>
          <w:sz w:val="20"/>
          <w:u w:val="none"/>
        </w:rPr>
        <w:t xml:space="preserve"> as agreed by </w:t>
      </w:r>
      <w:r w:rsidR="00072B13">
        <w:rPr>
          <w:rStyle w:val="DeltaViewInsertion"/>
          <w:rFonts w:cs="Arial"/>
          <w:b/>
          <w:color w:val="auto"/>
          <w:sz w:val="20"/>
          <w:u w:val="none"/>
        </w:rPr>
        <w:t>The Company</w:t>
      </w:r>
      <w:r w:rsidR="00EE2947" w:rsidRPr="001C389A">
        <w:rPr>
          <w:rStyle w:val="DeltaViewInsertion"/>
          <w:rFonts w:cs="Arial"/>
          <w:color w:val="auto"/>
          <w:sz w:val="20"/>
          <w:u w:val="none"/>
        </w:rPr>
        <w:t xml:space="preserve">.  </w:t>
      </w:r>
      <w:r w:rsidR="00660728" w:rsidRPr="001C389A">
        <w:rPr>
          <w:rStyle w:val="DeltaViewInsertion"/>
          <w:rFonts w:cs="Arial"/>
          <w:color w:val="auto"/>
          <w:sz w:val="20"/>
          <w:u w:val="none"/>
        </w:rPr>
        <w:t>The</w:t>
      </w:r>
      <w:r w:rsidR="00EE2947" w:rsidRPr="001C389A">
        <w:rPr>
          <w:rStyle w:val="DeltaViewInsertion"/>
          <w:rFonts w:cs="Arial"/>
          <w:color w:val="auto"/>
          <w:sz w:val="20"/>
          <w:u w:val="none"/>
        </w:rPr>
        <w:t xml:space="preserve"> schedule </w:t>
      </w:r>
      <w:r w:rsidR="00660728" w:rsidRPr="001C389A">
        <w:rPr>
          <w:rStyle w:val="DeltaViewInsertion"/>
          <w:rFonts w:cs="Arial"/>
          <w:color w:val="auto"/>
          <w:sz w:val="20"/>
          <w:u w:val="none"/>
        </w:rPr>
        <w:t>of tests shall</w:t>
      </w:r>
      <w:r w:rsidR="00EE2947" w:rsidRPr="001C389A">
        <w:rPr>
          <w:rStyle w:val="DeltaViewInsertion"/>
          <w:rFonts w:cs="Arial"/>
          <w:color w:val="auto"/>
          <w:sz w:val="20"/>
          <w:u w:val="none"/>
        </w:rPr>
        <w:t xml:space="preserve"> be consistent with Appendix </w:t>
      </w:r>
      <w:r w:rsidR="007E59DD" w:rsidRPr="001C389A">
        <w:rPr>
          <w:rStyle w:val="DeltaViewInsertion"/>
          <w:rFonts w:cs="Arial"/>
          <w:color w:val="auto"/>
          <w:sz w:val="20"/>
          <w:u w:val="none"/>
        </w:rPr>
        <w:t>ECP.A.5</w:t>
      </w:r>
      <w:r w:rsidR="005E48F6">
        <w:rPr>
          <w:rStyle w:val="DeltaViewInsertion"/>
          <w:rFonts w:cs="Arial"/>
          <w:color w:val="auto"/>
          <w:sz w:val="20"/>
          <w:u w:val="none"/>
        </w:rPr>
        <w:t>,</w:t>
      </w:r>
      <w:r w:rsidR="00EE2947" w:rsidRPr="001C389A">
        <w:rPr>
          <w:rStyle w:val="DeltaViewInsertion"/>
          <w:rFonts w:cs="Arial"/>
          <w:color w:val="auto"/>
          <w:sz w:val="20"/>
          <w:u w:val="none"/>
        </w:rPr>
        <w:t xml:space="preserve"> Appendix </w:t>
      </w:r>
      <w:r w:rsidR="007E59DD" w:rsidRPr="001C389A">
        <w:rPr>
          <w:rStyle w:val="DeltaViewInsertion"/>
          <w:rFonts w:cs="Arial"/>
          <w:color w:val="auto"/>
          <w:sz w:val="20"/>
          <w:u w:val="none"/>
        </w:rPr>
        <w:t>ECP.A.6</w:t>
      </w:r>
      <w:r w:rsidR="00EE2947" w:rsidRPr="001C389A">
        <w:rPr>
          <w:rStyle w:val="DeltaViewInsertion"/>
          <w:rFonts w:cs="Arial"/>
          <w:color w:val="auto"/>
          <w:sz w:val="20"/>
          <w:u w:val="none"/>
        </w:rPr>
        <w:t xml:space="preserve"> </w:t>
      </w:r>
      <w:r w:rsidR="005E48F6">
        <w:rPr>
          <w:rStyle w:val="DeltaViewInsertion"/>
          <w:rFonts w:cs="Arial"/>
          <w:color w:val="auto"/>
          <w:sz w:val="20"/>
          <w:u w:val="none"/>
        </w:rPr>
        <w:t xml:space="preserve">or Appendix ECP.A.8 </w:t>
      </w:r>
      <w:r w:rsidR="00660728" w:rsidRPr="001C389A">
        <w:rPr>
          <w:rStyle w:val="DeltaViewInsertion"/>
          <w:rFonts w:cs="Arial"/>
          <w:color w:val="auto"/>
          <w:sz w:val="20"/>
          <w:u w:val="none"/>
        </w:rPr>
        <w:t>as appropriate</w:t>
      </w:r>
      <w:r w:rsidR="00EE2947" w:rsidRPr="001C389A">
        <w:rPr>
          <w:rStyle w:val="DeltaViewInsertion"/>
          <w:rFonts w:cs="Arial"/>
          <w:color w:val="auto"/>
          <w:sz w:val="20"/>
          <w:u w:val="none"/>
        </w:rPr>
        <w:t>; and</w:t>
      </w:r>
    </w:p>
    <w:p w14:paraId="2541BEA3" w14:textId="77777777" w:rsidR="00EE2947" w:rsidRPr="001C389A" w:rsidRDefault="00EE2947" w:rsidP="00EE2947">
      <w:pPr>
        <w:ind w:left="1620"/>
        <w:rPr>
          <w:rFonts w:cs="Arial"/>
          <w:sz w:val="20"/>
        </w:rPr>
      </w:pPr>
    </w:p>
    <w:p w14:paraId="663B2DBB" w14:textId="7A5CC1AA" w:rsidR="00EE2947" w:rsidRPr="001C389A" w:rsidRDefault="00756888" w:rsidP="00756888">
      <w:pPr>
        <w:autoSpaceDE w:val="0"/>
        <w:autoSpaceDN w:val="0"/>
        <w:adjustRightInd w:val="0"/>
        <w:ind w:left="2268" w:hanging="648"/>
        <w:rPr>
          <w:rFonts w:cs="Arial"/>
          <w:sz w:val="20"/>
        </w:rPr>
      </w:pPr>
      <w:r w:rsidRPr="001C389A">
        <w:rPr>
          <w:rStyle w:val="DeltaViewInsertion"/>
          <w:rFonts w:cs="Arial"/>
          <w:color w:val="auto"/>
          <w:sz w:val="20"/>
          <w:u w:val="none"/>
        </w:rPr>
        <w:t>(e)</w:t>
      </w:r>
      <w:r w:rsidRPr="001C389A">
        <w:rPr>
          <w:rStyle w:val="DeltaViewInsertion"/>
          <w:rFonts w:cs="Arial"/>
          <w:color w:val="auto"/>
          <w:sz w:val="20"/>
          <w:u w:val="none"/>
        </w:rPr>
        <w:tab/>
      </w:r>
      <w:r w:rsidR="00EE2947" w:rsidRPr="001C389A">
        <w:rPr>
          <w:rStyle w:val="DeltaViewInsertion"/>
          <w:rFonts w:cs="Arial"/>
          <w:color w:val="auto"/>
          <w:sz w:val="20"/>
          <w:u w:val="none"/>
        </w:rPr>
        <w:t xml:space="preserve">an interim </w:t>
      </w:r>
      <w:r w:rsidR="00EE2947" w:rsidRPr="001C389A">
        <w:rPr>
          <w:rStyle w:val="DeltaViewInsertion"/>
          <w:rFonts w:cs="Arial"/>
          <w:b/>
          <w:color w:val="auto"/>
          <w:sz w:val="20"/>
          <w:u w:val="none"/>
        </w:rPr>
        <w:t xml:space="preserve">Compliance Statement </w:t>
      </w:r>
      <w:r w:rsidR="00EE2947" w:rsidRPr="001C389A">
        <w:rPr>
          <w:rStyle w:val="DeltaViewInsertion"/>
          <w:rFonts w:cs="Arial"/>
          <w:color w:val="auto"/>
          <w:sz w:val="20"/>
          <w:u w:val="none"/>
        </w:rPr>
        <w:t xml:space="preserve">and a </w:t>
      </w:r>
      <w:r w:rsidR="00EE2947" w:rsidRPr="001C389A">
        <w:rPr>
          <w:rStyle w:val="DeltaViewInsertion"/>
          <w:rFonts w:cs="Arial"/>
          <w:b/>
          <w:color w:val="auto"/>
          <w:sz w:val="20"/>
          <w:u w:val="none"/>
        </w:rPr>
        <w:t>User Self Certification of Compliance</w:t>
      </w:r>
      <w:r w:rsidR="00EE2947" w:rsidRPr="001C389A">
        <w:rPr>
          <w:rStyle w:val="DeltaViewInsertion"/>
          <w:rFonts w:cs="Arial"/>
          <w:color w:val="auto"/>
          <w:sz w:val="20"/>
          <w:u w:val="none"/>
        </w:rPr>
        <w:t xml:space="preserve"> completed by the </w:t>
      </w:r>
      <w:r w:rsidR="00EE2947" w:rsidRPr="001C389A">
        <w:rPr>
          <w:rStyle w:val="DeltaViewInsertion"/>
          <w:rFonts w:cs="Arial"/>
          <w:b/>
          <w:color w:val="auto"/>
          <w:sz w:val="20"/>
          <w:u w:val="none"/>
        </w:rPr>
        <w:t xml:space="preserve">User </w:t>
      </w:r>
      <w:r w:rsidR="00EE2947" w:rsidRPr="001C389A">
        <w:rPr>
          <w:rStyle w:val="DeltaViewInsertion"/>
          <w:rFonts w:cs="Arial"/>
          <w:color w:val="auto"/>
          <w:sz w:val="20"/>
          <w:u w:val="none"/>
        </w:rPr>
        <w:t xml:space="preserve">(including any </w:t>
      </w:r>
      <w:r w:rsidR="00EE2947" w:rsidRPr="001C389A">
        <w:rPr>
          <w:rStyle w:val="DeltaViewInsertion"/>
          <w:rFonts w:cs="Arial"/>
          <w:b/>
          <w:color w:val="auto"/>
          <w:sz w:val="20"/>
          <w:u w:val="none"/>
        </w:rPr>
        <w:t>Unresolved Issues</w:t>
      </w:r>
      <w:r w:rsidR="00EE2947" w:rsidRPr="001C389A">
        <w:rPr>
          <w:rStyle w:val="DeltaViewInsertion"/>
          <w:rFonts w:cs="Arial"/>
          <w:color w:val="auto"/>
          <w:sz w:val="20"/>
          <w:u w:val="none"/>
        </w:rPr>
        <w:t>)</w:t>
      </w:r>
      <w:r w:rsidR="00EE2947" w:rsidRPr="001C389A">
        <w:rPr>
          <w:rStyle w:val="DeltaViewInsertion"/>
          <w:rFonts w:cs="Arial"/>
          <w:b/>
          <w:color w:val="auto"/>
          <w:sz w:val="20"/>
          <w:u w:val="none"/>
        </w:rPr>
        <w:t xml:space="preserve"> </w:t>
      </w:r>
      <w:r w:rsidR="00EE2947" w:rsidRPr="001C389A">
        <w:rPr>
          <w:rStyle w:val="DeltaViewInsertion"/>
          <w:rFonts w:cs="Arial"/>
          <w:color w:val="auto"/>
          <w:sz w:val="20"/>
          <w:u w:val="none"/>
        </w:rPr>
        <w:t xml:space="preserve">against the relevant </w:t>
      </w:r>
      <w:r w:rsidR="00EE2947" w:rsidRPr="001C389A">
        <w:rPr>
          <w:rStyle w:val="DeltaViewInsertion"/>
          <w:rFonts w:cs="Arial"/>
          <w:b/>
          <w:color w:val="auto"/>
          <w:sz w:val="20"/>
          <w:u w:val="none"/>
        </w:rPr>
        <w:t>Grid Code</w:t>
      </w:r>
      <w:r w:rsidR="00EE2947" w:rsidRPr="001C389A">
        <w:rPr>
          <w:rStyle w:val="DeltaViewInsertion"/>
          <w:rFonts w:cs="Arial"/>
          <w:color w:val="auto"/>
          <w:sz w:val="20"/>
          <w:u w:val="none"/>
        </w:rPr>
        <w:t xml:space="preserve"> requirements including details of any requirements that the </w:t>
      </w:r>
      <w:r w:rsidR="00EE2947" w:rsidRPr="001C389A">
        <w:rPr>
          <w:rStyle w:val="DeltaViewInsertion"/>
          <w:rFonts w:cs="Arial"/>
          <w:b/>
          <w:color w:val="auto"/>
          <w:sz w:val="20"/>
          <w:u w:val="none"/>
        </w:rPr>
        <w:t>Generator</w:t>
      </w:r>
      <w:r w:rsidR="005E48F6">
        <w:rPr>
          <w:rStyle w:val="DeltaViewInsertion"/>
          <w:rFonts w:cs="Arial"/>
          <w:b/>
          <w:color w:val="auto"/>
          <w:sz w:val="20"/>
          <w:u w:val="none"/>
        </w:rPr>
        <w:t xml:space="preserve">, </w:t>
      </w:r>
      <w:r w:rsidR="00836A05" w:rsidRPr="001C389A">
        <w:rPr>
          <w:rStyle w:val="DeltaViewInsertion"/>
          <w:rFonts w:cs="Arial"/>
          <w:b/>
          <w:color w:val="auto"/>
          <w:sz w:val="20"/>
          <w:u w:val="none"/>
        </w:rPr>
        <w:t>HVDC System Owner</w:t>
      </w:r>
      <w:r w:rsidR="005E48F6">
        <w:rPr>
          <w:rStyle w:val="DeltaViewInsertion"/>
          <w:rFonts w:cs="Arial"/>
          <w:b/>
          <w:color w:val="auto"/>
          <w:sz w:val="20"/>
          <w:u w:val="none"/>
        </w:rPr>
        <w:t xml:space="preserve">, </w:t>
      </w:r>
      <w:r w:rsidR="005E48F6" w:rsidRPr="003B5BF0">
        <w:rPr>
          <w:rStyle w:val="DeltaViewInsertion"/>
          <w:rFonts w:cs="Arial"/>
          <w:b/>
          <w:color w:val="auto"/>
          <w:sz w:val="20"/>
          <w:u w:val="none"/>
        </w:rPr>
        <w:t>Network Operator</w:t>
      </w:r>
      <w:r w:rsidR="005E48F6">
        <w:rPr>
          <w:rStyle w:val="DeltaViewInsertion"/>
          <w:rFonts w:cs="Arial"/>
          <w:color w:val="auto"/>
          <w:sz w:val="20"/>
          <w:u w:val="none"/>
        </w:rPr>
        <w:t xml:space="preserve"> or </w:t>
      </w:r>
      <w:r w:rsidR="005E48F6" w:rsidRPr="003B5BF0">
        <w:rPr>
          <w:rStyle w:val="DeltaViewInsertion"/>
          <w:rFonts w:cs="Arial"/>
          <w:b/>
          <w:color w:val="auto"/>
          <w:sz w:val="20"/>
          <w:u w:val="none"/>
        </w:rPr>
        <w:t xml:space="preserve">Non-Embedded </w:t>
      </w:r>
      <w:r w:rsidR="003B5BF0" w:rsidRPr="003B5BF0">
        <w:rPr>
          <w:rStyle w:val="DeltaViewInsertion"/>
          <w:rFonts w:cs="Arial"/>
          <w:b/>
          <w:color w:val="auto"/>
          <w:sz w:val="20"/>
          <w:u w:val="none"/>
        </w:rPr>
        <w:t>Customer</w:t>
      </w:r>
      <w:r w:rsidR="00EE2947" w:rsidRPr="001C389A">
        <w:rPr>
          <w:rStyle w:val="DeltaViewInsertion"/>
          <w:rFonts w:cs="Arial"/>
          <w:color w:val="auto"/>
          <w:sz w:val="20"/>
          <w:u w:val="none"/>
        </w:rPr>
        <w:t xml:space="preserve"> has identified that will not or may not be met or demonstrated</w:t>
      </w:r>
      <w:r w:rsidR="00806B38" w:rsidRPr="001C389A">
        <w:rPr>
          <w:rStyle w:val="DeltaViewInsertion"/>
          <w:rFonts w:cs="Arial"/>
          <w:color w:val="auto"/>
          <w:sz w:val="20"/>
          <w:u w:val="none"/>
        </w:rPr>
        <w:t>; and</w:t>
      </w:r>
      <w:r w:rsidR="00EE2947" w:rsidRPr="001C389A">
        <w:rPr>
          <w:rStyle w:val="DeltaViewInsertion"/>
          <w:rFonts w:cs="Arial"/>
          <w:color w:val="auto"/>
          <w:sz w:val="20"/>
          <w:u w:val="none"/>
        </w:rPr>
        <w:t xml:space="preserve"> </w:t>
      </w:r>
    </w:p>
    <w:p w14:paraId="075659D2" w14:textId="77777777" w:rsidR="00EE2947" w:rsidRPr="001C389A" w:rsidRDefault="00EE2947" w:rsidP="00EE2947">
      <w:pPr>
        <w:rPr>
          <w:rFonts w:cs="Arial"/>
          <w:sz w:val="20"/>
        </w:rPr>
      </w:pPr>
    </w:p>
    <w:p w14:paraId="16C07C92" w14:textId="77777777" w:rsidR="00EE2947" w:rsidRPr="001C389A" w:rsidRDefault="00756888" w:rsidP="00756888">
      <w:pPr>
        <w:autoSpaceDE w:val="0"/>
        <w:autoSpaceDN w:val="0"/>
        <w:adjustRightInd w:val="0"/>
        <w:ind w:left="2268" w:hanging="648"/>
        <w:rPr>
          <w:rFonts w:cs="Arial"/>
          <w:sz w:val="20"/>
        </w:rPr>
      </w:pPr>
      <w:r w:rsidRPr="001C389A">
        <w:rPr>
          <w:rStyle w:val="DeltaViewInsertion"/>
          <w:rFonts w:cs="Arial"/>
          <w:color w:val="auto"/>
          <w:sz w:val="20"/>
          <w:u w:val="none"/>
        </w:rPr>
        <w:t>(f)</w:t>
      </w:r>
      <w:r w:rsidRPr="001C389A">
        <w:rPr>
          <w:rStyle w:val="DeltaViewInsertion"/>
          <w:rFonts w:cs="Arial"/>
          <w:color w:val="auto"/>
          <w:sz w:val="20"/>
          <w:u w:val="none"/>
        </w:rPr>
        <w:tab/>
      </w:r>
      <w:r w:rsidR="00806B38" w:rsidRPr="001C389A">
        <w:rPr>
          <w:rStyle w:val="DeltaViewInsertion"/>
          <w:rFonts w:cs="Arial"/>
          <w:color w:val="auto"/>
          <w:sz w:val="20"/>
          <w:u w:val="none"/>
        </w:rPr>
        <w:t>any other items</w:t>
      </w:r>
      <w:r w:rsidR="00EE2947" w:rsidRPr="001C389A">
        <w:rPr>
          <w:rStyle w:val="DeltaViewInsertion"/>
          <w:rFonts w:cs="Arial"/>
          <w:color w:val="auto"/>
          <w:sz w:val="20"/>
          <w:u w:val="none"/>
        </w:rPr>
        <w:t xml:space="preserve"> specified in the </w:t>
      </w:r>
      <w:r w:rsidR="00EE2947" w:rsidRPr="001C389A">
        <w:rPr>
          <w:rStyle w:val="DeltaViewInsertion"/>
          <w:rFonts w:cs="Arial"/>
          <w:b/>
          <w:color w:val="auto"/>
          <w:sz w:val="20"/>
          <w:u w:val="none"/>
        </w:rPr>
        <w:t>LON</w:t>
      </w:r>
      <w:r w:rsidR="00EE2947" w:rsidRPr="001C389A">
        <w:rPr>
          <w:rStyle w:val="DeltaViewInsertion"/>
          <w:rFonts w:cs="Arial"/>
          <w:color w:val="auto"/>
          <w:sz w:val="20"/>
          <w:u w:val="none"/>
        </w:rPr>
        <w:t>.</w:t>
      </w:r>
    </w:p>
    <w:p w14:paraId="7177B81D" w14:textId="77777777" w:rsidR="00EE2947" w:rsidRPr="001C389A" w:rsidRDefault="00EE2947" w:rsidP="00EE2947">
      <w:pPr>
        <w:rPr>
          <w:rFonts w:cs="Arial"/>
          <w:sz w:val="20"/>
        </w:rPr>
      </w:pPr>
    </w:p>
    <w:p w14:paraId="18DF30E4" w14:textId="77777777" w:rsidR="00EE2947" w:rsidRPr="001C389A" w:rsidRDefault="002F5F51" w:rsidP="00EE2947">
      <w:pPr>
        <w:ind w:left="1620" w:hanging="1620"/>
        <w:rPr>
          <w:rStyle w:val="DeltaViewInsertion"/>
          <w:rFonts w:cs="Arial"/>
          <w:b/>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.8.5.7</w:t>
      </w:r>
      <w:r w:rsidR="00EE2947" w:rsidRPr="001C389A">
        <w:rPr>
          <w:rStyle w:val="DeltaViewInsertion"/>
          <w:rFonts w:cs="Arial"/>
          <w:color w:val="auto"/>
          <w:sz w:val="20"/>
          <w:u w:val="none"/>
        </w:rPr>
        <w:tab/>
        <w:t xml:space="preserve">The items referred to in </w:t>
      </w:r>
      <w:r w:rsidRPr="001C389A">
        <w:rPr>
          <w:rStyle w:val="DeltaViewInsertion"/>
          <w:rFonts w:cs="Arial"/>
          <w:color w:val="auto"/>
          <w:sz w:val="20"/>
          <w:u w:val="none"/>
        </w:rPr>
        <w:t>ECP</w:t>
      </w:r>
      <w:r w:rsidR="00F23912" w:rsidRPr="001C389A">
        <w:rPr>
          <w:rStyle w:val="DeltaViewInsertion"/>
          <w:rFonts w:cs="Arial"/>
          <w:color w:val="auto"/>
          <w:sz w:val="20"/>
          <w:u w:val="none"/>
        </w:rPr>
        <w:t>.8.5.6</w:t>
      </w:r>
      <w:r w:rsidR="00EE2947" w:rsidRPr="001C389A">
        <w:rPr>
          <w:rStyle w:val="DeltaViewInsertion"/>
          <w:rFonts w:cs="Arial"/>
          <w:color w:val="auto"/>
          <w:sz w:val="20"/>
          <w:u w:val="none"/>
        </w:rPr>
        <w:t xml:space="preserve"> shall be submitted by the </w:t>
      </w:r>
      <w:r w:rsidR="00EE2947" w:rsidRPr="001C389A">
        <w:rPr>
          <w:rStyle w:val="DeltaViewInsertion"/>
          <w:rFonts w:cs="Arial"/>
          <w:b/>
          <w:color w:val="auto"/>
          <w:sz w:val="20"/>
          <w:u w:val="none"/>
        </w:rPr>
        <w:t xml:space="preserve">Generator </w:t>
      </w:r>
      <w:r w:rsidR="004C2954" w:rsidRPr="001C389A">
        <w:rPr>
          <w:rStyle w:val="DeltaViewInsertion"/>
          <w:rFonts w:cs="Arial"/>
          <w:color w:val="auto"/>
          <w:sz w:val="20"/>
          <w:u w:val="none"/>
        </w:rPr>
        <w:t>(including in respect of any</w:t>
      </w:r>
      <w:r w:rsidR="004C2954" w:rsidRPr="001C389A">
        <w:rPr>
          <w:rStyle w:val="DeltaViewInsertion"/>
          <w:rFonts w:cs="Arial"/>
          <w:b/>
          <w:color w:val="auto"/>
          <w:sz w:val="20"/>
          <w:u w:val="none"/>
        </w:rPr>
        <w:t xml:space="preserve"> OTSUA</w:t>
      </w:r>
      <w:r w:rsidR="004C2954" w:rsidRPr="001C389A">
        <w:rPr>
          <w:rStyle w:val="DeltaViewInsertion"/>
          <w:rFonts w:cs="Arial"/>
          <w:color w:val="auto"/>
          <w:sz w:val="20"/>
          <w:u w:val="none"/>
        </w:rPr>
        <w:t xml:space="preserve"> if applicable) </w:t>
      </w:r>
      <w:r w:rsidR="00EE2947"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EE2947" w:rsidRPr="001C389A">
        <w:rPr>
          <w:rStyle w:val="DeltaViewInsertion"/>
          <w:rFonts w:cs="Arial"/>
          <w:color w:val="auto"/>
          <w:sz w:val="20"/>
          <w:u w:val="none"/>
        </w:rPr>
        <w:t xml:space="preserve"> using the </w:t>
      </w:r>
      <w:r w:rsidR="00EE2947" w:rsidRPr="001C389A">
        <w:rPr>
          <w:rStyle w:val="DeltaViewInsertion"/>
          <w:rFonts w:cs="Arial"/>
          <w:b/>
          <w:color w:val="auto"/>
          <w:sz w:val="20"/>
          <w:u w:val="none"/>
        </w:rPr>
        <w:t>User Data</w:t>
      </w:r>
      <w:r w:rsidR="00EE2947" w:rsidRPr="001C389A">
        <w:rPr>
          <w:rStyle w:val="DeltaViewInsertion"/>
          <w:rFonts w:cs="Arial"/>
          <w:color w:val="auto"/>
          <w:sz w:val="20"/>
          <w:u w:val="none"/>
        </w:rPr>
        <w:t xml:space="preserve"> </w:t>
      </w:r>
      <w:r w:rsidR="00EE2947" w:rsidRPr="001C389A">
        <w:rPr>
          <w:rStyle w:val="DeltaViewInsertion"/>
          <w:rFonts w:cs="Arial"/>
          <w:b/>
          <w:color w:val="auto"/>
          <w:sz w:val="20"/>
          <w:u w:val="none"/>
        </w:rPr>
        <w:t>File Structure</w:t>
      </w:r>
      <w:r w:rsidR="00E30D18" w:rsidRPr="001C389A">
        <w:rPr>
          <w:rStyle w:val="DeltaViewInsertion"/>
          <w:rFonts w:cs="Arial"/>
          <w:color w:val="auto"/>
          <w:sz w:val="20"/>
          <w:u w:val="none"/>
        </w:rPr>
        <w:t xml:space="preserve"> or</w:t>
      </w:r>
      <w:r w:rsidR="00E30D18" w:rsidRPr="001C389A">
        <w:rPr>
          <w:rStyle w:val="DeltaViewInsertion"/>
          <w:rFonts w:cs="Arial"/>
          <w:b/>
          <w:color w:val="auto"/>
          <w:sz w:val="20"/>
          <w:u w:val="none"/>
        </w:rPr>
        <w:t xml:space="preserve"> Power Generation Module Document </w:t>
      </w:r>
      <w:r w:rsidR="00E30D18" w:rsidRPr="001C389A">
        <w:rPr>
          <w:rStyle w:val="DeltaViewInsertion"/>
          <w:rFonts w:cs="Arial"/>
          <w:color w:val="auto"/>
          <w:sz w:val="20"/>
          <w:u w:val="none"/>
        </w:rPr>
        <w:t>as applicable</w:t>
      </w:r>
      <w:r w:rsidR="00EE2947" w:rsidRPr="001C389A">
        <w:rPr>
          <w:rStyle w:val="DeltaViewInsertion"/>
          <w:rFonts w:cs="Arial"/>
          <w:color w:val="auto"/>
          <w:sz w:val="20"/>
          <w:u w:val="none"/>
        </w:rPr>
        <w:t>.</w:t>
      </w:r>
      <w:r w:rsidR="00EE2947" w:rsidRPr="001C389A">
        <w:rPr>
          <w:rStyle w:val="DeltaViewInsertion"/>
          <w:rFonts w:cs="Arial"/>
          <w:b/>
          <w:color w:val="auto"/>
          <w:sz w:val="20"/>
          <w:u w:val="none"/>
        </w:rPr>
        <w:t xml:space="preserve">  </w:t>
      </w:r>
    </w:p>
    <w:p w14:paraId="45635426" w14:textId="77777777" w:rsidR="00EE2947" w:rsidRPr="001C389A" w:rsidRDefault="00EE2947" w:rsidP="00756888">
      <w:pPr>
        <w:rPr>
          <w:rFonts w:cs="Arial"/>
          <w:i/>
          <w:sz w:val="20"/>
        </w:rPr>
      </w:pPr>
    </w:p>
    <w:p w14:paraId="0EA00DEC" w14:textId="1D3B3B25" w:rsidR="001A0E61" w:rsidRPr="001C389A" w:rsidRDefault="002F5F51" w:rsidP="001A0E61">
      <w:pPr>
        <w:tabs>
          <w:tab w:val="left" w:pos="1566"/>
          <w:tab w:val="left" w:pos="2286"/>
          <w:tab w:val="left" w:pos="2736"/>
          <w:tab w:val="left" w:pos="3600"/>
          <w:tab w:val="left" w:pos="4608"/>
          <w:tab w:val="left" w:pos="5904"/>
        </w:tabs>
        <w:ind w:left="1440" w:hanging="1440"/>
        <w:rPr>
          <w:rFonts w:cs="Arial"/>
          <w:sz w:val="20"/>
        </w:rPr>
      </w:pPr>
      <w:r w:rsidRPr="001C389A">
        <w:rPr>
          <w:rStyle w:val="DeltaViewInsertion"/>
          <w:rFonts w:cs="Arial"/>
          <w:color w:val="auto"/>
          <w:sz w:val="20"/>
          <w:u w:val="none"/>
        </w:rPr>
        <w:t>ECP</w:t>
      </w:r>
      <w:r w:rsidR="00F23912" w:rsidRPr="001C389A">
        <w:rPr>
          <w:rStyle w:val="DeltaViewInsertion"/>
          <w:rFonts w:cs="Arial"/>
          <w:color w:val="auto"/>
          <w:sz w:val="20"/>
          <w:u w:val="none"/>
        </w:rPr>
        <w:t>.8.5.8</w:t>
      </w:r>
      <w:r w:rsidR="001A0E61" w:rsidRPr="001C389A">
        <w:rPr>
          <w:rStyle w:val="DeltaViewInsertion"/>
          <w:rFonts w:cs="Arial"/>
          <w:color w:val="auto"/>
          <w:sz w:val="20"/>
          <w:u w:val="none"/>
        </w:rPr>
        <w:tab/>
        <w:t>In the case of</w:t>
      </w:r>
      <w:r w:rsidR="001A0E61" w:rsidRPr="001C389A">
        <w:rPr>
          <w:rStyle w:val="DeltaViewInsertion"/>
          <w:rFonts w:cs="Arial"/>
          <w:b/>
          <w:color w:val="auto"/>
          <w:sz w:val="20"/>
          <w:u w:val="none"/>
        </w:rPr>
        <w:t xml:space="preserve"> </w:t>
      </w:r>
      <w:r w:rsidR="00157AB5" w:rsidRPr="001C389A">
        <w:rPr>
          <w:rStyle w:val="DeltaViewInsertion"/>
          <w:rFonts w:cs="Arial"/>
          <w:b/>
          <w:color w:val="auto"/>
          <w:sz w:val="20"/>
          <w:u w:val="none"/>
        </w:rPr>
        <w:t>Synchronous Power Generating Module</w:t>
      </w:r>
      <w:r w:rsidR="001A0E61" w:rsidRPr="001C389A">
        <w:rPr>
          <w:rStyle w:val="DeltaViewInsertion"/>
          <w:rFonts w:cs="Arial"/>
          <w:b/>
          <w:color w:val="auto"/>
          <w:sz w:val="20"/>
          <w:u w:val="none"/>
        </w:rPr>
        <w:t>(s</w:t>
      </w:r>
      <w:r w:rsidR="001A0E61" w:rsidRPr="001C389A">
        <w:rPr>
          <w:rStyle w:val="DeltaViewInsertion"/>
          <w:rFonts w:cs="Arial"/>
          <w:color w:val="auto"/>
          <w:sz w:val="20"/>
          <w:u w:val="none"/>
        </w:rPr>
        <w:t>) only,</w:t>
      </w:r>
      <w:r w:rsidR="00EC2C1B" w:rsidRPr="001C389A">
        <w:rPr>
          <w:rStyle w:val="DeltaViewInsertion"/>
          <w:rFonts w:cs="Arial"/>
          <w:color w:val="auto"/>
          <w:sz w:val="20"/>
          <w:u w:val="none"/>
        </w:rPr>
        <w:t xml:space="preserve"> the </w:t>
      </w:r>
      <w:r w:rsidR="00EC2C1B" w:rsidRPr="001C389A">
        <w:rPr>
          <w:rStyle w:val="DeltaViewInsertion"/>
          <w:rFonts w:cs="Arial"/>
          <w:b/>
          <w:color w:val="auto"/>
          <w:sz w:val="20"/>
          <w:u w:val="none"/>
        </w:rPr>
        <w:t>Unresolved Issues</w:t>
      </w:r>
      <w:r w:rsidR="00EC2C1B" w:rsidRPr="001C389A">
        <w:rPr>
          <w:rStyle w:val="DeltaViewInsertion"/>
          <w:rFonts w:cs="Arial"/>
          <w:color w:val="auto"/>
          <w:sz w:val="20"/>
          <w:u w:val="none"/>
        </w:rPr>
        <w:t xml:space="preserve"> of the </w:t>
      </w:r>
      <w:r w:rsidR="00EC2C1B" w:rsidRPr="001C389A">
        <w:rPr>
          <w:rStyle w:val="DeltaViewInsertion"/>
          <w:rFonts w:cs="Arial"/>
          <w:b/>
          <w:color w:val="auto"/>
          <w:sz w:val="20"/>
          <w:u w:val="none"/>
        </w:rPr>
        <w:t>LON</w:t>
      </w:r>
      <w:r w:rsidR="00EC2C1B" w:rsidRPr="001C389A">
        <w:rPr>
          <w:rStyle w:val="DeltaViewInsertion"/>
          <w:rFonts w:cs="Arial"/>
          <w:color w:val="auto"/>
          <w:sz w:val="20"/>
          <w:u w:val="none"/>
        </w:rPr>
        <w:t xml:space="preserve"> may require</w:t>
      </w:r>
      <w:r w:rsidR="001A0E61" w:rsidRPr="001C389A">
        <w:rPr>
          <w:rStyle w:val="DeltaViewInsertion"/>
          <w:rFonts w:cs="Arial"/>
          <w:color w:val="auto"/>
          <w:sz w:val="20"/>
          <w:u w:val="none"/>
        </w:rPr>
        <w:t xml:space="preserve"> th</w:t>
      </w:r>
      <w:r w:rsidR="00EC2C1B" w:rsidRPr="001C389A">
        <w:rPr>
          <w:rStyle w:val="DeltaViewInsertion"/>
          <w:rFonts w:cs="Arial"/>
          <w:color w:val="auto"/>
          <w:sz w:val="20"/>
          <w:u w:val="none"/>
        </w:rPr>
        <w:t>at the</w:t>
      </w:r>
      <w:r w:rsidR="001A0E61" w:rsidRPr="001C389A">
        <w:rPr>
          <w:rStyle w:val="DeltaViewInsertion"/>
          <w:rFonts w:cs="Arial"/>
          <w:color w:val="auto"/>
          <w:sz w:val="20"/>
          <w:u w:val="none"/>
        </w:rPr>
        <w:t xml:space="preserve"> </w:t>
      </w:r>
      <w:r w:rsidR="001A0E61" w:rsidRPr="001C389A">
        <w:rPr>
          <w:rStyle w:val="DeltaViewInsertion"/>
          <w:rFonts w:cs="Arial"/>
          <w:b/>
          <w:color w:val="auto"/>
          <w:sz w:val="20"/>
          <w:u w:val="none"/>
        </w:rPr>
        <w:t>Generator</w:t>
      </w:r>
      <w:r w:rsidR="001A0E61" w:rsidRPr="001C389A">
        <w:rPr>
          <w:rStyle w:val="DeltaViewInsertion"/>
          <w:rFonts w:cs="Arial"/>
          <w:color w:val="auto"/>
          <w:sz w:val="20"/>
          <w:u w:val="none"/>
        </w:rPr>
        <w:t xml:space="preserve"> must complete the following tests to </w:t>
      </w:r>
      <w:r w:rsidR="00072B13">
        <w:rPr>
          <w:rStyle w:val="DeltaViewInsertion"/>
          <w:rFonts w:cs="Arial"/>
          <w:b/>
          <w:color w:val="auto"/>
          <w:sz w:val="20"/>
          <w:u w:val="none"/>
        </w:rPr>
        <w:t>The Company</w:t>
      </w:r>
      <w:r w:rsidR="001A0E61" w:rsidRPr="001C389A">
        <w:rPr>
          <w:rStyle w:val="DeltaViewInsertion"/>
          <w:rFonts w:cs="Arial"/>
          <w:b/>
          <w:color w:val="auto"/>
          <w:sz w:val="20"/>
          <w:u w:val="none"/>
        </w:rPr>
        <w:t xml:space="preserve">’s </w:t>
      </w:r>
      <w:r w:rsidR="001A0E61" w:rsidRPr="001C389A">
        <w:rPr>
          <w:rStyle w:val="DeltaViewInsertion"/>
          <w:rFonts w:cs="Arial"/>
          <w:color w:val="auto"/>
          <w:sz w:val="20"/>
          <w:u w:val="none"/>
        </w:rPr>
        <w:t xml:space="preserve">satisfaction to demonstrate compliance with the relevant provisions of the </w:t>
      </w:r>
      <w:r w:rsidR="001A0E61" w:rsidRPr="001C389A">
        <w:rPr>
          <w:rStyle w:val="DeltaViewInsertion"/>
          <w:rFonts w:cs="Arial"/>
          <w:b/>
          <w:color w:val="auto"/>
          <w:sz w:val="20"/>
          <w:u w:val="none"/>
        </w:rPr>
        <w:t>CC</w:t>
      </w:r>
      <w:r w:rsidR="001A0E61" w:rsidRPr="001C389A">
        <w:rPr>
          <w:rStyle w:val="DeltaViewInsertion"/>
          <w:rFonts w:cs="Arial"/>
          <w:color w:val="auto"/>
          <w:sz w:val="20"/>
          <w:u w:val="none"/>
        </w:rPr>
        <w:t xml:space="preserve">s prior to the </w:t>
      </w:r>
      <w:r w:rsidR="00157AB5" w:rsidRPr="001C389A">
        <w:rPr>
          <w:rStyle w:val="DeltaViewInsertion"/>
          <w:rFonts w:cs="Arial"/>
          <w:b/>
          <w:color w:val="auto"/>
          <w:sz w:val="20"/>
          <w:u w:val="none"/>
        </w:rPr>
        <w:t>Synchronous Power Generating Module</w:t>
      </w:r>
      <w:r w:rsidR="001A0E61" w:rsidRPr="001C389A">
        <w:rPr>
          <w:rStyle w:val="DeltaViewInsertion"/>
          <w:rFonts w:cs="Arial"/>
          <w:color w:val="auto"/>
          <w:sz w:val="20"/>
          <w:u w:val="none"/>
        </w:rPr>
        <w:t xml:space="preserve"> being </w:t>
      </w:r>
      <w:r w:rsidR="001A0E61" w:rsidRPr="001C389A">
        <w:rPr>
          <w:rStyle w:val="DeltaViewInsertion"/>
          <w:rFonts w:cs="Arial"/>
          <w:b/>
          <w:color w:val="auto"/>
          <w:sz w:val="20"/>
          <w:u w:val="none"/>
        </w:rPr>
        <w:t>Synchronised</w:t>
      </w:r>
      <w:r w:rsidR="001A0E61" w:rsidRPr="001C389A">
        <w:rPr>
          <w:rStyle w:val="DeltaViewInsertion"/>
          <w:rFonts w:cs="Arial"/>
          <w:color w:val="auto"/>
          <w:sz w:val="20"/>
          <w:u w:val="none"/>
        </w:rPr>
        <w:t xml:space="preserve"> to the </w:t>
      </w:r>
      <w:r w:rsidR="001A0E61" w:rsidRPr="001C389A">
        <w:rPr>
          <w:rStyle w:val="DeltaViewInsertion"/>
          <w:rFonts w:cs="Arial"/>
          <w:b/>
          <w:color w:val="auto"/>
          <w:sz w:val="20"/>
          <w:u w:val="none"/>
        </w:rPr>
        <w:t>Total System</w:t>
      </w:r>
      <w:r w:rsidR="001A0E61" w:rsidRPr="001C389A">
        <w:rPr>
          <w:rStyle w:val="DeltaViewInsertion"/>
          <w:rFonts w:cs="Arial"/>
          <w:color w:val="auto"/>
          <w:sz w:val="20"/>
          <w:u w:val="none"/>
        </w:rPr>
        <w:t>:</w:t>
      </w:r>
    </w:p>
    <w:p w14:paraId="2D42E197" w14:textId="77777777" w:rsidR="001A0E61" w:rsidRPr="001C389A" w:rsidRDefault="001A0E61" w:rsidP="001A0E61">
      <w:pPr>
        <w:tabs>
          <w:tab w:val="left" w:pos="1566"/>
          <w:tab w:val="left" w:pos="2286"/>
          <w:tab w:val="left" w:pos="2736"/>
          <w:tab w:val="left" w:pos="3600"/>
          <w:tab w:val="left" w:pos="4608"/>
          <w:tab w:val="left" w:pos="5904"/>
        </w:tabs>
        <w:ind w:left="1566" w:hanging="1566"/>
        <w:rPr>
          <w:rFonts w:cs="Arial"/>
          <w:sz w:val="20"/>
        </w:rPr>
      </w:pPr>
    </w:p>
    <w:p w14:paraId="79D522F0" w14:textId="77777777" w:rsidR="001A0E61" w:rsidRPr="001C389A" w:rsidRDefault="001A0E61" w:rsidP="00EC2C1B">
      <w:pPr>
        <w:tabs>
          <w:tab w:val="left" w:pos="2340"/>
          <w:tab w:val="left" w:pos="2736"/>
          <w:tab w:val="left" w:pos="3600"/>
          <w:tab w:val="left" w:pos="4608"/>
          <w:tab w:val="left" w:pos="5904"/>
        </w:tabs>
        <w:ind w:left="2340" w:hanging="780"/>
        <w:rPr>
          <w:rFonts w:cs="Arial"/>
          <w:sz w:val="20"/>
        </w:rPr>
      </w:pPr>
      <w:r w:rsidRPr="001C389A">
        <w:rPr>
          <w:rStyle w:val="DeltaViewInsertion"/>
          <w:rFonts w:cs="Arial"/>
          <w:color w:val="auto"/>
          <w:sz w:val="20"/>
          <w:u w:val="none"/>
        </w:rPr>
        <w:t>(a)</w:t>
      </w:r>
      <w:r w:rsidRPr="001C389A">
        <w:rPr>
          <w:rStyle w:val="DeltaViewInsertion"/>
          <w:rFonts w:cs="Arial"/>
          <w:color w:val="auto"/>
          <w:sz w:val="20"/>
          <w:u w:val="none"/>
        </w:rPr>
        <w:tab/>
        <w:t xml:space="preserve">those tests required to establish the open and short circuit saturation characteristics of the </w:t>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(as detailed in Appendix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.3) to enable assessment of the short circuit ratio in accordance with </w:t>
      </w:r>
      <w:r w:rsidR="00890380" w:rsidRPr="001C389A">
        <w:rPr>
          <w:rStyle w:val="DeltaViewInsertion"/>
          <w:rFonts w:cs="Arial"/>
          <w:color w:val="auto"/>
          <w:sz w:val="20"/>
          <w:u w:val="none"/>
        </w:rPr>
        <w:t>ECC.</w:t>
      </w:r>
      <w:r w:rsidRPr="001C389A">
        <w:rPr>
          <w:rStyle w:val="DeltaViewInsertion"/>
          <w:rFonts w:cs="Arial"/>
          <w:color w:val="auto"/>
          <w:sz w:val="20"/>
          <w:u w:val="none"/>
        </w:rPr>
        <w:t>6.3.2</w:t>
      </w:r>
      <w:r w:rsidR="00CB6598" w:rsidRPr="001C389A">
        <w:rPr>
          <w:rStyle w:val="DeltaViewInsertion"/>
          <w:rFonts w:cs="Arial"/>
          <w:color w:val="auto"/>
          <w:sz w:val="20"/>
          <w:u w:val="none"/>
        </w:rPr>
        <w:t>.3.4 or ECC.6.3.2.5</w:t>
      </w:r>
      <w:r w:rsidRPr="001C389A">
        <w:rPr>
          <w:rStyle w:val="DeltaViewInsertion"/>
          <w:rFonts w:cs="Arial"/>
          <w:color w:val="auto"/>
          <w:sz w:val="20"/>
          <w:u w:val="none"/>
        </w:rPr>
        <w:t>.</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 Such tests may be carried out at a location other than the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site; and </w:t>
      </w:r>
    </w:p>
    <w:p w14:paraId="00AA3D2A" w14:textId="77777777" w:rsidR="001A0E61" w:rsidRPr="001C389A" w:rsidRDefault="001A0E61" w:rsidP="001A0E61">
      <w:pPr>
        <w:tabs>
          <w:tab w:val="left" w:pos="1985"/>
          <w:tab w:val="left" w:pos="2286"/>
          <w:tab w:val="left" w:pos="2736"/>
          <w:tab w:val="left" w:pos="3600"/>
          <w:tab w:val="left" w:pos="4608"/>
          <w:tab w:val="left" w:pos="5904"/>
        </w:tabs>
        <w:ind w:left="1985" w:hanging="425"/>
        <w:rPr>
          <w:rFonts w:cs="Arial"/>
          <w:sz w:val="20"/>
        </w:rPr>
      </w:pPr>
    </w:p>
    <w:p w14:paraId="1DF91DFF" w14:textId="77777777" w:rsidR="001A0E61" w:rsidRPr="001C389A" w:rsidRDefault="00EC2C1B" w:rsidP="00EC2C1B">
      <w:pPr>
        <w:tabs>
          <w:tab w:val="left" w:pos="2340"/>
          <w:tab w:val="left" w:pos="2736"/>
          <w:tab w:val="left" w:pos="3600"/>
          <w:tab w:val="left" w:pos="4608"/>
          <w:tab w:val="left" w:pos="5904"/>
        </w:tabs>
        <w:ind w:left="2340" w:hanging="780"/>
        <w:rPr>
          <w:rStyle w:val="DeltaViewInsertion"/>
          <w:rFonts w:cs="Arial"/>
          <w:color w:val="auto"/>
          <w:sz w:val="20"/>
          <w:u w:val="none"/>
        </w:rPr>
      </w:pPr>
      <w:r w:rsidRPr="001C389A">
        <w:rPr>
          <w:rStyle w:val="DeltaViewInsertion"/>
          <w:rFonts w:cs="Arial"/>
          <w:color w:val="auto"/>
          <w:sz w:val="20"/>
          <w:u w:val="none"/>
        </w:rPr>
        <w:t>(b)</w:t>
      </w:r>
      <w:r w:rsidRPr="001C389A">
        <w:rPr>
          <w:rStyle w:val="DeltaViewInsertion"/>
          <w:rFonts w:cs="Arial"/>
          <w:color w:val="auto"/>
          <w:sz w:val="20"/>
          <w:u w:val="none"/>
        </w:rPr>
        <w:tab/>
      </w:r>
      <w:r w:rsidR="001A0E61" w:rsidRPr="001C389A">
        <w:rPr>
          <w:rStyle w:val="DeltaViewInsertion"/>
          <w:rFonts w:cs="Arial"/>
          <w:color w:val="auto"/>
          <w:sz w:val="20"/>
          <w:u w:val="none"/>
        </w:rPr>
        <w:t xml:space="preserve">open circuit step response tests (as detailed in Appendix </w:t>
      </w:r>
      <w:r w:rsidR="007E59DD" w:rsidRPr="001C389A">
        <w:rPr>
          <w:rStyle w:val="DeltaViewInsertion"/>
          <w:rFonts w:cs="Arial"/>
          <w:color w:val="auto"/>
          <w:sz w:val="20"/>
          <w:u w:val="none"/>
        </w:rPr>
        <w:t>ECP.A.5</w:t>
      </w:r>
      <w:r w:rsidR="001A0E61" w:rsidRPr="001C389A">
        <w:rPr>
          <w:rStyle w:val="DeltaViewInsertion"/>
          <w:rFonts w:cs="Arial"/>
          <w:color w:val="auto"/>
          <w:sz w:val="20"/>
          <w:u w:val="none"/>
        </w:rPr>
        <w:t xml:space="preserve">.2) to demonstrate compliance with </w:t>
      </w:r>
      <w:r w:rsidR="00890380" w:rsidRPr="001C389A">
        <w:rPr>
          <w:rStyle w:val="DeltaViewInsertion"/>
          <w:rFonts w:cs="Arial"/>
          <w:color w:val="auto"/>
          <w:sz w:val="20"/>
          <w:u w:val="none"/>
        </w:rPr>
        <w:t>ECC.</w:t>
      </w:r>
      <w:r w:rsidR="001A0E61" w:rsidRPr="001C389A">
        <w:rPr>
          <w:rStyle w:val="DeltaViewInsertion"/>
          <w:rFonts w:cs="Arial"/>
          <w:color w:val="auto"/>
          <w:sz w:val="20"/>
          <w:u w:val="none"/>
        </w:rPr>
        <w:t>A.6.2.4.1.</w:t>
      </w:r>
    </w:p>
    <w:p w14:paraId="790079C7" w14:textId="77777777" w:rsidR="001A0E61" w:rsidRPr="001C389A" w:rsidRDefault="001A0E61" w:rsidP="001A0E61">
      <w:pPr>
        <w:tabs>
          <w:tab w:val="left" w:pos="1985"/>
          <w:tab w:val="left" w:pos="2286"/>
          <w:tab w:val="left" w:pos="2736"/>
          <w:tab w:val="left" w:pos="3600"/>
          <w:tab w:val="left" w:pos="4608"/>
          <w:tab w:val="left" w:pos="5904"/>
        </w:tabs>
        <w:ind w:left="1985" w:hanging="425"/>
        <w:rPr>
          <w:rFonts w:cs="Arial"/>
          <w:sz w:val="20"/>
        </w:rPr>
      </w:pPr>
    </w:p>
    <w:p w14:paraId="24DED95E" w14:textId="77777777" w:rsidR="003B5BF0" w:rsidRDefault="002F5F51" w:rsidP="00B341BB">
      <w:pPr>
        <w:tabs>
          <w:tab w:val="left" w:pos="1566"/>
          <w:tab w:val="left" w:pos="2286"/>
          <w:tab w:val="left" w:pos="2736"/>
          <w:tab w:val="left" w:pos="3600"/>
          <w:tab w:val="left" w:pos="4608"/>
          <w:tab w:val="left" w:pos="5904"/>
        </w:tabs>
        <w:ind w:left="1560" w:hanging="1560"/>
        <w:rPr>
          <w:rStyle w:val="DeltaViewInsertion"/>
          <w:rFonts w:cs="Arial"/>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.8.6</w:t>
      </w:r>
      <w:r w:rsidR="00B341BB" w:rsidRPr="001C389A">
        <w:rPr>
          <w:rStyle w:val="DeltaViewInsertion"/>
          <w:rFonts w:cs="Arial"/>
          <w:color w:val="auto"/>
          <w:sz w:val="20"/>
          <w:u w:val="none"/>
        </w:rPr>
        <w:tab/>
        <w:t xml:space="preserve">In the case of a change or </w:t>
      </w:r>
      <w:r w:rsidR="00B341BB" w:rsidRPr="001C389A">
        <w:rPr>
          <w:rStyle w:val="DeltaViewInsertion"/>
          <w:rFonts w:cs="Arial"/>
          <w:b/>
          <w:color w:val="auto"/>
          <w:sz w:val="20"/>
          <w:u w:val="none"/>
        </w:rPr>
        <w:t xml:space="preserve">Modification, </w:t>
      </w:r>
      <w:r w:rsidR="00B341BB" w:rsidRPr="001C389A">
        <w:rPr>
          <w:rStyle w:val="DeltaViewInsertion"/>
          <w:rFonts w:cs="Arial"/>
          <w:color w:val="auto"/>
          <w:sz w:val="20"/>
          <w:u w:val="none"/>
        </w:rPr>
        <w:t xml:space="preserve">not less than 28 days, or such shorter period as may be acceptable in </w:t>
      </w:r>
      <w:r w:rsidR="00072B13">
        <w:rPr>
          <w:rStyle w:val="DeltaViewInsertion"/>
          <w:rFonts w:cs="Arial"/>
          <w:b/>
          <w:color w:val="auto"/>
          <w:sz w:val="20"/>
          <w:u w:val="none"/>
        </w:rPr>
        <w:t>The Company</w:t>
      </w:r>
      <w:r w:rsidR="00B341BB" w:rsidRPr="001C389A">
        <w:rPr>
          <w:rStyle w:val="DeltaViewInsertion"/>
          <w:rFonts w:cs="Arial"/>
          <w:b/>
          <w:color w:val="auto"/>
          <w:sz w:val="20"/>
          <w:u w:val="none"/>
        </w:rPr>
        <w:t xml:space="preserve">’s </w:t>
      </w:r>
      <w:r w:rsidR="003B5BF0">
        <w:rPr>
          <w:rStyle w:val="DeltaViewInsertion"/>
          <w:rFonts w:cs="Arial"/>
          <w:color w:val="auto"/>
          <w:sz w:val="20"/>
          <w:u w:val="none"/>
        </w:rPr>
        <w:t>reasonable opinion:</w:t>
      </w:r>
      <w:r w:rsidR="00B341BB" w:rsidRPr="001C389A">
        <w:rPr>
          <w:rStyle w:val="DeltaViewInsertion"/>
          <w:rFonts w:cs="Arial"/>
          <w:color w:val="auto"/>
          <w:sz w:val="20"/>
          <w:u w:val="none"/>
        </w:rPr>
        <w:t xml:space="preserve"> </w:t>
      </w:r>
    </w:p>
    <w:p w14:paraId="67A997BC" w14:textId="77777777" w:rsidR="003B5BF0" w:rsidRDefault="003B5BF0" w:rsidP="00B341BB">
      <w:pPr>
        <w:tabs>
          <w:tab w:val="left" w:pos="1566"/>
          <w:tab w:val="left" w:pos="2286"/>
          <w:tab w:val="left" w:pos="2736"/>
          <w:tab w:val="left" w:pos="3600"/>
          <w:tab w:val="left" w:pos="4608"/>
          <w:tab w:val="left" w:pos="5904"/>
        </w:tabs>
        <w:ind w:left="1560" w:hanging="1560"/>
        <w:rPr>
          <w:rStyle w:val="DeltaViewInsertion"/>
          <w:rFonts w:cs="Arial"/>
          <w:color w:val="auto"/>
          <w:sz w:val="20"/>
          <w:u w:val="none"/>
        </w:rPr>
      </w:pPr>
    </w:p>
    <w:p w14:paraId="224CD133" w14:textId="59E5A8E1" w:rsidR="00B341BB" w:rsidRPr="003B5BF0" w:rsidRDefault="00B341BB" w:rsidP="003B5BF0">
      <w:pPr>
        <w:pStyle w:val="ListParagraph"/>
        <w:numPr>
          <w:ilvl w:val="0"/>
          <w:numId w:val="50"/>
        </w:numPr>
        <w:tabs>
          <w:tab w:val="left" w:pos="1566"/>
          <w:tab w:val="left" w:pos="2286"/>
          <w:tab w:val="left" w:pos="2736"/>
          <w:tab w:val="left" w:pos="3600"/>
          <w:tab w:val="left" w:pos="4608"/>
          <w:tab w:val="left" w:pos="5904"/>
        </w:tabs>
        <w:rPr>
          <w:rFonts w:cs="Arial"/>
          <w:sz w:val="20"/>
        </w:rPr>
      </w:pPr>
      <w:r w:rsidRPr="003B5BF0">
        <w:rPr>
          <w:rStyle w:val="DeltaViewInsertion"/>
          <w:rFonts w:cs="Arial"/>
          <w:color w:val="auto"/>
          <w:sz w:val="20"/>
          <w:u w:val="none"/>
        </w:rPr>
        <w:t xml:space="preserve">prior to the </w:t>
      </w:r>
      <w:r w:rsidRPr="003B5BF0">
        <w:rPr>
          <w:rStyle w:val="DeltaViewInsertion"/>
          <w:rFonts w:cs="Arial"/>
          <w:b/>
          <w:color w:val="auto"/>
          <w:sz w:val="20"/>
          <w:u w:val="none"/>
        </w:rPr>
        <w:t>Generator</w:t>
      </w:r>
      <w:r w:rsidRPr="003B5BF0">
        <w:rPr>
          <w:rStyle w:val="DeltaViewInsertion"/>
          <w:rFonts w:cs="Arial"/>
          <w:color w:val="auto"/>
          <w:sz w:val="20"/>
          <w:u w:val="none"/>
        </w:rPr>
        <w:t xml:space="preserve"> or </w:t>
      </w:r>
      <w:r w:rsidR="00836A05" w:rsidRPr="003B5BF0">
        <w:rPr>
          <w:rStyle w:val="DeltaViewInsertion"/>
          <w:rFonts w:cs="Arial"/>
          <w:b/>
          <w:color w:val="auto"/>
          <w:sz w:val="20"/>
          <w:u w:val="none"/>
        </w:rPr>
        <w:t>HVDC System Owner</w:t>
      </w:r>
      <w:r w:rsidR="003B5BF0">
        <w:rPr>
          <w:rStyle w:val="DeltaViewInsertion"/>
          <w:rFonts w:cs="Arial"/>
          <w:b/>
          <w:color w:val="auto"/>
          <w:sz w:val="20"/>
          <w:u w:val="none"/>
        </w:rPr>
        <w:t xml:space="preserve"> (including </w:t>
      </w:r>
      <w:r w:rsidR="003B5BF0">
        <w:rPr>
          <w:rStyle w:val="DeltaViewInsertion"/>
          <w:rFonts w:cs="Arial"/>
          <w:color w:val="auto"/>
          <w:sz w:val="20"/>
          <w:u w:val="none"/>
        </w:rPr>
        <w:t>OTSUA</w:t>
      </w:r>
      <w:r w:rsidR="003B5BF0">
        <w:rPr>
          <w:rStyle w:val="DeltaViewInsertion"/>
          <w:rFonts w:cs="Arial"/>
          <w:b/>
          <w:color w:val="auto"/>
          <w:sz w:val="20"/>
          <w:u w:val="none"/>
        </w:rPr>
        <w:t xml:space="preserve"> if applicable)</w:t>
      </w:r>
      <w:r w:rsidRPr="003B5BF0">
        <w:rPr>
          <w:rStyle w:val="DeltaViewInsertion"/>
          <w:rFonts w:cs="Arial"/>
          <w:color w:val="auto"/>
          <w:sz w:val="20"/>
          <w:u w:val="none"/>
        </w:rPr>
        <w:t xml:space="preserve"> wishing to </w:t>
      </w:r>
      <w:r w:rsidRPr="003B5BF0">
        <w:rPr>
          <w:rStyle w:val="DeltaViewInsertion"/>
          <w:rFonts w:cs="Arial"/>
          <w:b/>
          <w:color w:val="auto"/>
          <w:sz w:val="20"/>
          <w:u w:val="none"/>
        </w:rPr>
        <w:t xml:space="preserve">Synchronise </w:t>
      </w:r>
      <w:r w:rsidRPr="003B5BF0">
        <w:rPr>
          <w:rStyle w:val="DeltaViewInsertion"/>
          <w:rFonts w:cs="Arial"/>
          <w:color w:val="auto"/>
          <w:sz w:val="20"/>
          <w:u w:val="none"/>
        </w:rPr>
        <w:t xml:space="preserve">its </w:t>
      </w:r>
      <w:r w:rsidRPr="003B5BF0">
        <w:rPr>
          <w:rStyle w:val="DeltaViewInsertion"/>
          <w:rFonts w:cs="Arial"/>
          <w:b/>
          <w:color w:val="auto"/>
          <w:sz w:val="20"/>
          <w:u w:val="none"/>
        </w:rPr>
        <w:t>Plant</w:t>
      </w:r>
      <w:r w:rsidRPr="003B5BF0">
        <w:rPr>
          <w:rStyle w:val="DeltaViewInsertion"/>
          <w:rFonts w:cs="Arial"/>
          <w:color w:val="auto"/>
          <w:sz w:val="20"/>
          <w:u w:val="none"/>
        </w:rPr>
        <w:t xml:space="preserve"> and </w:t>
      </w:r>
      <w:r w:rsidRPr="003B5BF0">
        <w:rPr>
          <w:rStyle w:val="DeltaViewInsertion"/>
          <w:rFonts w:cs="Arial"/>
          <w:b/>
          <w:color w:val="auto"/>
          <w:sz w:val="20"/>
          <w:u w:val="none"/>
        </w:rPr>
        <w:t xml:space="preserve">Apparatus </w:t>
      </w:r>
      <w:r w:rsidRPr="003B5BF0">
        <w:rPr>
          <w:rStyle w:val="DeltaViewInsertion"/>
          <w:rFonts w:cs="Arial"/>
          <w:color w:val="auto"/>
          <w:sz w:val="20"/>
          <w:u w:val="none"/>
          <w:shd w:val="clear" w:color="auto" w:fill="FFFFFF"/>
        </w:rPr>
        <w:t>for the</w:t>
      </w:r>
      <w:r w:rsidRPr="003B5BF0">
        <w:rPr>
          <w:rStyle w:val="DeltaViewInsertion"/>
          <w:rFonts w:cs="Arial"/>
          <w:color w:val="auto"/>
          <w:sz w:val="20"/>
          <w:u w:val="none"/>
        </w:rPr>
        <w:t xml:space="preserve"> first time</w:t>
      </w:r>
      <w:r w:rsidRPr="003B5BF0">
        <w:rPr>
          <w:rStyle w:val="DeltaViewInsertion"/>
          <w:rFonts w:cs="Arial"/>
          <w:b/>
          <w:color w:val="auto"/>
          <w:sz w:val="20"/>
          <w:u w:val="none"/>
        </w:rPr>
        <w:t xml:space="preserve"> </w:t>
      </w:r>
      <w:r w:rsidRPr="003B5BF0">
        <w:rPr>
          <w:rStyle w:val="DeltaViewInsertion"/>
          <w:rFonts w:cs="Arial"/>
          <w:color w:val="auto"/>
          <w:sz w:val="20"/>
          <w:u w:val="none"/>
        </w:rPr>
        <w:t>following the</w:t>
      </w:r>
      <w:r w:rsidRPr="003B5BF0">
        <w:rPr>
          <w:rStyle w:val="DeltaViewInsertion"/>
          <w:rFonts w:cs="Arial"/>
          <w:b/>
          <w:color w:val="auto"/>
          <w:sz w:val="20"/>
          <w:u w:val="none"/>
        </w:rPr>
        <w:t xml:space="preserve"> </w:t>
      </w:r>
      <w:r w:rsidRPr="003B5BF0">
        <w:rPr>
          <w:rStyle w:val="DeltaViewInsertion"/>
          <w:rFonts w:cs="Arial"/>
          <w:color w:val="auto"/>
          <w:sz w:val="20"/>
          <w:u w:val="none"/>
        </w:rPr>
        <w:t xml:space="preserve">change or </w:t>
      </w:r>
      <w:r w:rsidRPr="003B5BF0">
        <w:rPr>
          <w:rStyle w:val="DeltaViewInsertion"/>
          <w:rFonts w:cs="Arial"/>
          <w:b/>
          <w:color w:val="auto"/>
          <w:sz w:val="20"/>
          <w:u w:val="none"/>
        </w:rPr>
        <w:t>Modification,</w:t>
      </w:r>
      <w:r w:rsidRPr="003B5BF0">
        <w:rPr>
          <w:rStyle w:val="DeltaViewInsertion"/>
          <w:rFonts w:cs="Arial"/>
          <w:color w:val="auto"/>
          <w:sz w:val="20"/>
          <w:u w:val="none"/>
        </w:rPr>
        <w:t xml:space="preserve"> the </w:t>
      </w:r>
      <w:r w:rsidRPr="003B5BF0">
        <w:rPr>
          <w:rStyle w:val="DeltaViewInsertion"/>
          <w:rFonts w:cs="Arial"/>
          <w:b/>
          <w:color w:val="auto"/>
          <w:sz w:val="20"/>
          <w:u w:val="none"/>
        </w:rPr>
        <w:t>Generator</w:t>
      </w:r>
      <w:r w:rsidRPr="003B5BF0">
        <w:rPr>
          <w:rStyle w:val="DeltaViewInsertion"/>
          <w:rFonts w:cs="Arial"/>
          <w:color w:val="auto"/>
          <w:sz w:val="20"/>
          <w:u w:val="none"/>
        </w:rPr>
        <w:t xml:space="preserve"> or </w:t>
      </w:r>
      <w:r w:rsidR="00836A05" w:rsidRPr="003B5BF0">
        <w:rPr>
          <w:rStyle w:val="DeltaViewInsertion"/>
          <w:rFonts w:cs="Arial"/>
          <w:b/>
          <w:color w:val="auto"/>
          <w:sz w:val="20"/>
          <w:u w:val="none"/>
        </w:rPr>
        <w:t>HVDC System Owner</w:t>
      </w:r>
      <w:r w:rsidRPr="003B5BF0">
        <w:rPr>
          <w:rStyle w:val="DeltaViewInsertion"/>
          <w:rFonts w:cs="Arial"/>
          <w:color w:val="auto"/>
          <w:sz w:val="20"/>
          <w:u w:val="none"/>
        </w:rPr>
        <w:t xml:space="preserve"> will:</w:t>
      </w:r>
    </w:p>
    <w:p w14:paraId="7802642C" w14:textId="77777777" w:rsidR="00B341BB" w:rsidRPr="001C389A" w:rsidRDefault="00B341BB" w:rsidP="00B341BB">
      <w:pPr>
        <w:tabs>
          <w:tab w:val="left" w:pos="1566"/>
          <w:tab w:val="left" w:pos="2286"/>
          <w:tab w:val="left" w:pos="2736"/>
          <w:tab w:val="left" w:pos="3600"/>
          <w:tab w:val="left" w:pos="4608"/>
          <w:tab w:val="left" w:pos="5904"/>
        </w:tabs>
        <w:ind w:left="1560" w:hanging="1560"/>
        <w:rPr>
          <w:rFonts w:cs="Arial"/>
          <w:sz w:val="20"/>
        </w:rPr>
      </w:pPr>
    </w:p>
    <w:p w14:paraId="0EC9D33D" w14:textId="77777777" w:rsidR="00B341BB" w:rsidRPr="001C389A" w:rsidRDefault="00DC5AB0" w:rsidP="00DC5AB0">
      <w:pPr>
        <w:tabs>
          <w:tab w:val="left" w:pos="1566"/>
          <w:tab w:val="left" w:pos="2286"/>
          <w:tab w:val="left" w:pos="2736"/>
          <w:tab w:val="left" w:pos="3600"/>
          <w:tab w:val="left" w:pos="4608"/>
          <w:tab w:val="left" w:pos="5904"/>
        </w:tabs>
        <w:autoSpaceDE w:val="0"/>
        <w:autoSpaceDN w:val="0"/>
        <w:adjustRightInd w:val="0"/>
        <w:ind w:left="1620"/>
        <w:rPr>
          <w:rFonts w:cs="Arial"/>
          <w:sz w:val="20"/>
        </w:rPr>
      </w:pPr>
      <w:r w:rsidRPr="001C389A">
        <w:rPr>
          <w:rStyle w:val="DeltaViewInsertion"/>
          <w:rFonts w:cs="Arial"/>
          <w:color w:val="auto"/>
          <w:sz w:val="20"/>
          <w:u w:val="none"/>
        </w:rPr>
        <w:t>(i)</w:t>
      </w:r>
      <w:r w:rsidRPr="001C389A">
        <w:rPr>
          <w:rStyle w:val="DeltaViewInsertion"/>
          <w:rFonts w:cs="Arial"/>
          <w:color w:val="auto"/>
          <w:sz w:val="20"/>
          <w:u w:val="none"/>
        </w:rPr>
        <w:tab/>
      </w:r>
      <w:r w:rsidR="00B341BB" w:rsidRPr="001C389A">
        <w:rPr>
          <w:rStyle w:val="DeltaViewInsertion"/>
          <w:rFonts w:cs="Arial"/>
          <w:color w:val="auto"/>
          <w:sz w:val="20"/>
          <w:u w:val="none"/>
        </w:rPr>
        <w:t xml:space="preserve">submit a </w:t>
      </w:r>
      <w:r w:rsidR="00B341BB" w:rsidRPr="001C389A">
        <w:rPr>
          <w:rStyle w:val="DeltaViewInsertion"/>
          <w:rFonts w:cs="Arial"/>
          <w:b/>
          <w:color w:val="auto"/>
          <w:sz w:val="20"/>
          <w:u w:val="none"/>
        </w:rPr>
        <w:t>Notification of User’s Intention to Synchronise</w:t>
      </w:r>
      <w:r w:rsidR="00B341BB" w:rsidRPr="001C389A">
        <w:rPr>
          <w:rStyle w:val="DeltaViewInsertion"/>
          <w:rFonts w:cs="Arial"/>
          <w:color w:val="auto"/>
          <w:sz w:val="20"/>
          <w:u w:val="none"/>
        </w:rPr>
        <w:t xml:space="preserve">; and  </w:t>
      </w:r>
    </w:p>
    <w:p w14:paraId="6FB98A52" w14:textId="77777777" w:rsidR="00B341BB" w:rsidRPr="001C389A" w:rsidRDefault="00B341BB" w:rsidP="00B341BB">
      <w:pPr>
        <w:tabs>
          <w:tab w:val="left" w:pos="1566"/>
          <w:tab w:val="left" w:pos="2286"/>
          <w:tab w:val="left" w:pos="2736"/>
          <w:tab w:val="left" w:pos="3600"/>
          <w:tab w:val="left" w:pos="4608"/>
          <w:tab w:val="left" w:pos="5904"/>
        </w:tabs>
        <w:ind w:left="1980"/>
        <w:rPr>
          <w:rFonts w:cs="Arial"/>
          <w:sz w:val="20"/>
        </w:rPr>
      </w:pPr>
    </w:p>
    <w:p w14:paraId="3BFC70B6" w14:textId="5D4231EF" w:rsidR="00B341BB" w:rsidRPr="001C389A" w:rsidRDefault="00DC5AB0" w:rsidP="00DC5AB0">
      <w:pPr>
        <w:tabs>
          <w:tab w:val="left" w:pos="1566"/>
          <w:tab w:val="left" w:pos="2286"/>
          <w:tab w:val="left" w:pos="2736"/>
          <w:tab w:val="left" w:pos="3600"/>
          <w:tab w:val="left" w:pos="4608"/>
          <w:tab w:val="left" w:pos="5904"/>
        </w:tabs>
        <w:autoSpaceDE w:val="0"/>
        <w:autoSpaceDN w:val="0"/>
        <w:adjustRightInd w:val="0"/>
        <w:ind w:left="1620"/>
        <w:rPr>
          <w:rFonts w:cs="Arial"/>
          <w:sz w:val="20"/>
        </w:rPr>
      </w:pPr>
      <w:r w:rsidRPr="001C389A">
        <w:rPr>
          <w:rStyle w:val="DeltaViewInsertion"/>
          <w:rFonts w:cs="Arial"/>
          <w:color w:val="auto"/>
          <w:sz w:val="20"/>
          <w:u w:val="none"/>
        </w:rPr>
        <w:t>(ii)</w:t>
      </w:r>
      <w:r w:rsidRPr="001C389A">
        <w:rPr>
          <w:rStyle w:val="DeltaViewInsertion"/>
          <w:rFonts w:cs="Arial"/>
          <w:color w:val="auto"/>
          <w:sz w:val="20"/>
          <w:u w:val="none"/>
        </w:rPr>
        <w:tab/>
      </w:r>
      <w:r w:rsidR="00B341BB" w:rsidRPr="001C389A">
        <w:rPr>
          <w:rStyle w:val="DeltaViewInsertion"/>
          <w:rFonts w:cs="Arial"/>
          <w:color w:val="auto"/>
          <w:sz w:val="20"/>
          <w:u w:val="none"/>
        </w:rPr>
        <w:t xml:space="preserve">submit to </w:t>
      </w:r>
      <w:r w:rsidR="00072B13">
        <w:rPr>
          <w:rStyle w:val="DeltaViewInsertion"/>
          <w:rFonts w:cs="Arial"/>
          <w:b/>
          <w:color w:val="auto"/>
          <w:sz w:val="20"/>
          <w:u w:val="none"/>
        </w:rPr>
        <w:t>The Company</w:t>
      </w:r>
      <w:r w:rsidR="00B341BB" w:rsidRPr="001C389A">
        <w:rPr>
          <w:rStyle w:val="DeltaViewInsertion"/>
          <w:rFonts w:cs="Arial"/>
          <w:b/>
          <w:color w:val="auto"/>
          <w:sz w:val="20"/>
          <w:u w:val="none"/>
        </w:rPr>
        <w:t xml:space="preserve"> </w:t>
      </w:r>
      <w:r w:rsidR="00B341BB" w:rsidRPr="001C389A">
        <w:rPr>
          <w:rStyle w:val="DeltaViewInsertion"/>
          <w:rFonts w:cs="Arial"/>
          <w:color w:val="auto"/>
          <w:sz w:val="20"/>
          <w:u w:val="none"/>
        </w:rPr>
        <w:t xml:space="preserve">the items referred to at </w:t>
      </w:r>
      <w:r w:rsidR="002F5F51" w:rsidRPr="001C389A">
        <w:rPr>
          <w:rStyle w:val="DeltaViewInsertion"/>
          <w:rFonts w:cs="Arial"/>
          <w:color w:val="auto"/>
          <w:sz w:val="20"/>
          <w:u w:val="none"/>
        </w:rPr>
        <w:t>ECP</w:t>
      </w:r>
      <w:r w:rsidR="00F23912" w:rsidRPr="001C389A">
        <w:rPr>
          <w:rStyle w:val="DeltaViewInsertion"/>
          <w:rFonts w:cs="Arial"/>
          <w:color w:val="auto"/>
          <w:sz w:val="20"/>
          <w:u w:val="none"/>
        </w:rPr>
        <w:t>.8.5.6</w:t>
      </w:r>
      <w:r w:rsidR="00B341BB" w:rsidRPr="001C389A">
        <w:rPr>
          <w:rStyle w:val="DeltaViewInsertion"/>
          <w:rFonts w:cs="Arial"/>
          <w:color w:val="auto"/>
          <w:sz w:val="20"/>
          <w:u w:val="none"/>
        </w:rPr>
        <w:t xml:space="preserve">.  </w:t>
      </w:r>
    </w:p>
    <w:p w14:paraId="5E7CD8F2" w14:textId="34186B21" w:rsidR="00B341BB" w:rsidRDefault="00B341BB" w:rsidP="00B341BB">
      <w:pPr>
        <w:tabs>
          <w:tab w:val="left" w:pos="1566"/>
          <w:tab w:val="left" w:pos="2286"/>
          <w:tab w:val="left" w:pos="2736"/>
          <w:tab w:val="left" w:pos="3600"/>
          <w:tab w:val="left" w:pos="4608"/>
          <w:tab w:val="left" w:pos="5904"/>
        </w:tabs>
        <w:rPr>
          <w:rFonts w:cs="Arial"/>
          <w:sz w:val="20"/>
        </w:rPr>
      </w:pPr>
    </w:p>
    <w:p w14:paraId="6B965C65" w14:textId="77777777" w:rsidR="003B5BF0" w:rsidRPr="00463576" w:rsidRDefault="003B5BF0" w:rsidP="003B5BF0">
      <w:pPr>
        <w:pStyle w:val="ListParagraph"/>
        <w:numPr>
          <w:ilvl w:val="0"/>
          <w:numId w:val="50"/>
        </w:numPr>
        <w:tabs>
          <w:tab w:val="left" w:pos="1566"/>
          <w:tab w:val="left" w:pos="2286"/>
          <w:tab w:val="left" w:pos="2736"/>
          <w:tab w:val="left" w:pos="3600"/>
          <w:tab w:val="left" w:pos="4608"/>
          <w:tab w:val="left" w:pos="5904"/>
        </w:tabs>
        <w:rPr>
          <w:rStyle w:val="DeltaViewInsertion"/>
          <w:color w:val="auto"/>
          <w:szCs w:val="22"/>
          <w:u w:val="none"/>
        </w:rPr>
      </w:pPr>
      <w:r w:rsidRPr="00463576">
        <w:rPr>
          <w:rStyle w:val="DeltaViewInsertion"/>
          <w:color w:val="auto"/>
          <w:szCs w:val="22"/>
          <w:u w:val="none"/>
        </w:rPr>
        <w:lastRenderedPageBreak/>
        <w:t xml:space="preserve">prior to the </w:t>
      </w:r>
      <w:r w:rsidRPr="00463576">
        <w:rPr>
          <w:rStyle w:val="DeltaViewInsertion"/>
          <w:b/>
          <w:color w:val="auto"/>
          <w:szCs w:val="22"/>
          <w:u w:val="none"/>
        </w:rPr>
        <w:t xml:space="preserve">Network Operator </w:t>
      </w:r>
      <w:r w:rsidRPr="00463576">
        <w:rPr>
          <w:rStyle w:val="DeltaViewInsertion"/>
          <w:color w:val="auto"/>
          <w:szCs w:val="22"/>
          <w:u w:val="none"/>
        </w:rPr>
        <w:t>or</w:t>
      </w:r>
      <w:r w:rsidRPr="00463576">
        <w:rPr>
          <w:rStyle w:val="DeltaViewInsertion"/>
          <w:b/>
          <w:color w:val="auto"/>
          <w:szCs w:val="22"/>
          <w:u w:val="none"/>
        </w:rPr>
        <w:t xml:space="preserve"> Non-Embedded Customer </w:t>
      </w:r>
      <w:r w:rsidRPr="00463576">
        <w:rPr>
          <w:rStyle w:val="DeltaViewInsertion"/>
          <w:color w:val="auto"/>
          <w:szCs w:val="22"/>
          <w:u w:val="none"/>
        </w:rPr>
        <w:t>wishing to operate</w:t>
      </w:r>
      <w:r w:rsidRPr="00E34BEF">
        <w:rPr>
          <w:rStyle w:val="DeltaViewInsertion"/>
          <w:color w:val="auto"/>
          <w:szCs w:val="22"/>
          <w:u w:val="none"/>
        </w:rPr>
        <w:t xml:space="preserve"> its </w:t>
      </w:r>
      <w:r w:rsidRPr="00E34BEF">
        <w:rPr>
          <w:rStyle w:val="DeltaViewInsertion"/>
          <w:b/>
          <w:color w:val="auto"/>
          <w:szCs w:val="22"/>
          <w:u w:val="none"/>
        </w:rPr>
        <w:t>Plant</w:t>
      </w:r>
      <w:r w:rsidRPr="00C9723E">
        <w:rPr>
          <w:rStyle w:val="DeltaViewInsertion"/>
          <w:color w:val="auto"/>
          <w:szCs w:val="22"/>
          <w:u w:val="none"/>
        </w:rPr>
        <w:t xml:space="preserve"> and </w:t>
      </w:r>
      <w:r w:rsidRPr="00C9723E">
        <w:rPr>
          <w:rStyle w:val="DeltaViewInsertion"/>
          <w:b/>
          <w:color w:val="auto"/>
          <w:szCs w:val="22"/>
          <w:u w:val="none"/>
        </w:rPr>
        <w:t xml:space="preserve">Apparatus </w:t>
      </w:r>
      <w:r w:rsidRPr="00E4536F">
        <w:rPr>
          <w:rStyle w:val="DeltaViewInsertion"/>
          <w:color w:val="auto"/>
          <w:szCs w:val="22"/>
          <w:u w:val="none"/>
          <w:shd w:val="clear" w:color="auto" w:fill="FFFFFF"/>
        </w:rPr>
        <w:t>for the</w:t>
      </w:r>
      <w:r w:rsidRPr="00463576">
        <w:rPr>
          <w:rStyle w:val="DeltaViewInsertion"/>
          <w:color w:val="auto"/>
          <w:szCs w:val="22"/>
          <w:u w:val="none"/>
        </w:rPr>
        <w:t xml:space="preserve"> first time</w:t>
      </w:r>
      <w:r w:rsidRPr="00463576">
        <w:rPr>
          <w:rStyle w:val="DeltaViewInsertion"/>
          <w:b/>
          <w:color w:val="auto"/>
          <w:szCs w:val="22"/>
          <w:u w:val="none"/>
        </w:rPr>
        <w:t xml:space="preserve"> </w:t>
      </w:r>
      <w:r w:rsidRPr="00463576">
        <w:rPr>
          <w:rStyle w:val="DeltaViewInsertion"/>
          <w:color w:val="auto"/>
          <w:szCs w:val="22"/>
          <w:u w:val="none"/>
        </w:rPr>
        <w:t>following the</w:t>
      </w:r>
      <w:r w:rsidRPr="00463576">
        <w:rPr>
          <w:rStyle w:val="DeltaViewInsertion"/>
          <w:b/>
          <w:color w:val="auto"/>
          <w:szCs w:val="22"/>
          <w:u w:val="none"/>
        </w:rPr>
        <w:t xml:space="preserve"> </w:t>
      </w:r>
      <w:r w:rsidRPr="00463576">
        <w:rPr>
          <w:rStyle w:val="DeltaViewInsertion"/>
          <w:color w:val="auto"/>
          <w:szCs w:val="22"/>
          <w:u w:val="none"/>
        </w:rPr>
        <w:t xml:space="preserve">change or </w:t>
      </w:r>
      <w:r w:rsidRPr="00463576">
        <w:rPr>
          <w:rStyle w:val="DeltaViewInsertion"/>
          <w:b/>
          <w:color w:val="auto"/>
          <w:szCs w:val="22"/>
          <w:u w:val="none"/>
        </w:rPr>
        <w:t>Modification</w:t>
      </w:r>
      <w:r w:rsidRPr="00463576">
        <w:rPr>
          <w:rStyle w:val="DeltaViewInsertion"/>
          <w:color w:val="auto"/>
          <w:szCs w:val="22"/>
          <w:u w:val="none"/>
        </w:rPr>
        <w:t>,</w:t>
      </w:r>
      <w:r w:rsidRPr="00463576">
        <w:rPr>
          <w:rStyle w:val="DeltaViewInsertion"/>
          <w:b/>
          <w:color w:val="auto"/>
          <w:szCs w:val="22"/>
          <w:u w:val="none"/>
        </w:rPr>
        <w:t xml:space="preserve"> </w:t>
      </w:r>
      <w:r w:rsidRPr="00463576">
        <w:rPr>
          <w:rStyle w:val="DeltaViewInsertion"/>
          <w:color w:val="auto"/>
          <w:szCs w:val="22"/>
          <w:u w:val="none"/>
        </w:rPr>
        <w:t xml:space="preserve">the </w:t>
      </w:r>
      <w:r w:rsidRPr="00463576">
        <w:rPr>
          <w:rStyle w:val="DeltaViewInsertion"/>
          <w:b/>
          <w:color w:val="auto"/>
          <w:szCs w:val="22"/>
          <w:u w:val="none"/>
        </w:rPr>
        <w:t xml:space="preserve">Network Operator </w:t>
      </w:r>
      <w:r w:rsidRPr="00463576">
        <w:rPr>
          <w:rStyle w:val="DeltaViewInsertion"/>
          <w:color w:val="auto"/>
          <w:szCs w:val="22"/>
          <w:u w:val="none"/>
        </w:rPr>
        <w:t>or</w:t>
      </w:r>
      <w:r w:rsidRPr="00463576">
        <w:rPr>
          <w:rStyle w:val="DeltaViewInsertion"/>
          <w:b/>
          <w:color w:val="auto"/>
          <w:szCs w:val="22"/>
          <w:u w:val="none"/>
        </w:rPr>
        <w:t xml:space="preserve"> Non-Embedded Customer </w:t>
      </w:r>
      <w:r w:rsidRPr="00463576">
        <w:rPr>
          <w:rStyle w:val="DeltaViewInsertion"/>
          <w:color w:val="auto"/>
          <w:szCs w:val="22"/>
          <w:u w:val="none"/>
        </w:rPr>
        <w:t>will;</w:t>
      </w:r>
    </w:p>
    <w:p w14:paraId="27D2B026" w14:textId="2BB52E4D" w:rsidR="003B5BF0" w:rsidRDefault="003B5BF0" w:rsidP="003B5BF0">
      <w:pPr>
        <w:pStyle w:val="ListParagraph"/>
        <w:tabs>
          <w:tab w:val="left" w:pos="1566"/>
          <w:tab w:val="left" w:pos="2286"/>
          <w:tab w:val="left" w:pos="2736"/>
          <w:tab w:val="left" w:pos="3600"/>
          <w:tab w:val="left" w:pos="4608"/>
          <w:tab w:val="left" w:pos="5904"/>
        </w:tabs>
        <w:ind w:left="1920"/>
        <w:rPr>
          <w:rFonts w:cs="Arial"/>
          <w:sz w:val="20"/>
        </w:rPr>
      </w:pPr>
    </w:p>
    <w:p w14:paraId="60BDF7CB" w14:textId="3F555071" w:rsidR="003B5BF0" w:rsidRDefault="003B5BF0" w:rsidP="003B5BF0">
      <w:pPr>
        <w:pStyle w:val="ListParagraph"/>
        <w:numPr>
          <w:ilvl w:val="0"/>
          <w:numId w:val="51"/>
        </w:numPr>
        <w:tabs>
          <w:tab w:val="left" w:pos="1566"/>
          <w:tab w:val="left" w:pos="2286"/>
          <w:tab w:val="left" w:pos="2736"/>
          <w:tab w:val="left" w:pos="3600"/>
          <w:tab w:val="left" w:pos="4608"/>
          <w:tab w:val="left" w:pos="5904"/>
        </w:tabs>
        <w:rPr>
          <w:rFonts w:cs="Arial"/>
          <w:sz w:val="20"/>
        </w:rPr>
      </w:pPr>
      <w:r>
        <w:rPr>
          <w:rFonts w:cs="Arial"/>
          <w:sz w:val="20"/>
        </w:rPr>
        <w:t xml:space="preserve">submit a </w:t>
      </w:r>
      <w:r>
        <w:rPr>
          <w:rFonts w:cs="Arial"/>
          <w:b/>
          <w:sz w:val="20"/>
        </w:rPr>
        <w:t>Notification of User’s intention to operate</w:t>
      </w:r>
      <w:r>
        <w:rPr>
          <w:rFonts w:cs="Arial"/>
          <w:sz w:val="20"/>
        </w:rPr>
        <w:t>; and</w:t>
      </w:r>
    </w:p>
    <w:p w14:paraId="46FBCA34" w14:textId="4831EDFF" w:rsidR="003B5BF0" w:rsidRDefault="003B5BF0" w:rsidP="003B5BF0">
      <w:pPr>
        <w:pStyle w:val="ListParagraph"/>
        <w:tabs>
          <w:tab w:val="left" w:pos="1566"/>
          <w:tab w:val="left" w:pos="2286"/>
          <w:tab w:val="left" w:pos="2736"/>
          <w:tab w:val="left" w:pos="3600"/>
          <w:tab w:val="left" w:pos="4608"/>
          <w:tab w:val="left" w:pos="5904"/>
        </w:tabs>
        <w:ind w:left="2640"/>
        <w:rPr>
          <w:rFonts w:cs="Arial"/>
          <w:sz w:val="20"/>
        </w:rPr>
      </w:pPr>
    </w:p>
    <w:p w14:paraId="4B5CAC84" w14:textId="05812BDE" w:rsidR="003B5BF0" w:rsidRDefault="003B5BF0" w:rsidP="003B5BF0">
      <w:pPr>
        <w:pStyle w:val="ListParagraph"/>
        <w:numPr>
          <w:ilvl w:val="0"/>
          <w:numId w:val="51"/>
        </w:numPr>
        <w:tabs>
          <w:tab w:val="left" w:pos="1566"/>
          <w:tab w:val="left" w:pos="2286"/>
          <w:tab w:val="left" w:pos="2736"/>
          <w:tab w:val="left" w:pos="3600"/>
          <w:tab w:val="left" w:pos="4608"/>
          <w:tab w:val="left" w:pos="5904"/>
        </w:tabs>
        <w:rPr>
          <w:rFonts w:cs="Arial"/>
          <w:sz w:val="20"/>
        </w:rPr>
      </w:pPr>
      <w:r>
        <w:rPr>
          <w:rFonts w:cs="Arial"/>
          <w:sz w:val="20"/>
        </w:rPr>
        <w:t xml:space="preserve">submit to </w:t>
      </w:r>
      <w:r>
        <w:rPr>
          <w:rFonts w:cs="Arial"/>
          <w:b/>
          <w:sz w:val="20"/>
        </w:rPr>
        <w:t xml:space="preserve">NGET </w:t>
      </w:r>
      <w:r>
        <w:rPr>
          <w:rFonts w:cs="Arial"/>
          <w:sz w:val="20"/>
        </w:rPr>
        <w:t xml:space="preserve">the items referred to </w:t>
      </w:r>
      <w:r w:rsidRPr="003B5BF0">
        <w:rPr>
          <w:rFonts w:cs="Arial"/>
          <w:sz w:val="20"/>
        </w:rPr>
        <w:t>at ECP.8.5.6</w:t>
      </w:r>
    </w:p>
    <w:p w14:paraId="3B4C36A4" w14:textId="77777777" w:rsidR="003B5BF0" w:rsidRPr="003B5BF0" w:rsidRDefault="003B5BF0" w:rsidP="003B5BF0">
      <w:pPr>
        <w:pStyle w:val="ListParagraph"/>
        <w:tabs>
          <w:tab w:val="left" w:pos="1566"/>
          <w:tab w:val="left" w:pos="2286"/>
          <w:tab w:val="left" w:pos="2736"/>
          <w:tab w:val="left" w:pos="3600"/>
          <w:tab w:val="left" w:pos="4608"/>
          <w:tab w:val="left" w:pos="5904"/>
        </w:tabs>
        <w:ind w:left="1920"/>
        <w:rPr>
          <w:rFonts w:cs="Arial"/>
          <w:sz w:val="20"/>
        </w:rPr>
      </w:pPr>
    </w:p>
    <w:p w14:paraId="769BAC27" w14:textId="3EBF2DFA" w:rsidR="00B341BB" w:rsidRPr="001C389A" w:rsidRDefault="002F5F51" w:rsidP="00B341BB">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F23912" w:rsidRPr="001C389A">
        <w:rPr>
          <w:rStyle w:val="DeltaViewInsertion"/>
          <w:rFonts w:cs="Arial"/>
          <w:color w:val="auto"/>
          <w:sz w:val="20"/>
          <w:u w:val="none"/>
        </w:rPr>
        <w:t>.8.7</w:t>
      </w:r>
      <w:r w:rsidR="00B341BB" w:rsidRPr="001C389A">
        <w:rPr>
          <w:rStyle w:val="DeltaViewInsertion"/>
          <w:rFonts w:cs="Arial"/>
          <w:color w:val="auto"/>
          <w:sz w:val="20"/>
          <w:u w:val="none"/>
        </w:rPr>
        <w:tab/>
        <w:t xml:space="preserve">Other than </w:t>
      </w:r>
      <w:r w:rsidR="00B341BB" w:rsidRPr="001C389A">
        <w:rPr>
          <w:rStyle w:val="DeltaViewInsertion"/>
          <w:rFonts w:cs="Arial"/>
          <w:b/>
          <w:color w:val="auto"/>
          <w:sz w:val="20"/>
          <w:u w:val="none"/>
        </w:rPr>
        <w:t>Unresolved Issues</w:t>
      </w:r>
      <w:r w:rsidR="00B341BB" w:rsidRPr="001C389A">
        <w:rPr>
          <w:rStyle w:val="DeltaViewInsertion"/>
          <w:rFonts w:cs="Arial"/>
          <w:color w:val="auto"/>
          <w:sz w:val="20"/>
          <w:u w:val="none"/>
        </w:rPr>
        <w:t xml:space="preserve"> that are subject to tests to be witnessed by </w:t>
      </w:r>
      <w:r w:rsidR="00072B13">
        <w:rPr>
          <w:rStyle w:val="DeltaViewInsertion"/>
          <w:rFonts w:cs="Arial"/>
          <w:b/>
          <w:color w:val="auto"/>
          <w:sz w:val="20"/>
          <w:u w:val="none"/>
        </w:rPr>
        <w:t>The Company</w:t>
      </w:r>
      <w:r w:rsidR="00B341BB" w:rsidRPr="001C389A">
        <w:rPr>
          <w:rStyle w:val="DeltaViewInsertion"/>
          <w:rFonts w:cs="Arial"/>
          <w:color w:val="auto"/>
          <w:sz w:val="20"/>
          <w:u w:val="none"/>
        </w:rPr>
        <w:t xml:space="preserve">, the </w:t>
      </w:r>
      <w:r w:rsidR="00B341BB" w:rsidRPr="001C389A">
        <w:rPr>
          <w:rStyle w:val="DeltaViewInsertion"/>
          <w:rFonts w:cs="Arial"/>
          <w:b/>
          <w:color w:val="auto"/>
          <w:sz w:val="20"/>
          <w:u w:val="none"/>
        </w:rPr>
        <w:t>Generator</w:t>
      </w:r>
      <w:r w:rsidR="003B5BF0">
        <w:rPr>
          <w:rStyle w:val="DeltaViewInsertion"/>
          <w:rFonts w:cs="Arial"/>
          <w:b/>
          <w:color w:val="auto"/>
          <w:sz w:val="20"/>
          <w:u w:val="none"/>
        </w:rPr>
        <w:t>,</w:t>
      </w:r>
      <w:r w:rsidR="00B341BB"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3B5BF0">
        <w:rPr>
          <w:rStyle w:val="DeltaViewInsertion"/>
          <w:rFonts w:cs="Arial"/>
          <w:b/>
          <w:color w:val="auto"/>
          <w:sz w:val="20"/>
          <w:u w:val="none"/>
        </w:rPr>
        <w:t xml:space="preserve">, Network Operator </w:t>
      </w:r>
      <w:r w:rsidR="003B5BF0">
        <w:rPr>
          <w:rStyle w:val="DeltaViewInsertion"/>
          <w:rFonts w:cs="Arial"/>
          <w:color w:val="auto"/>
          <w:sz w:val="20"/>
          <w:u w:val="none"/>
        </w:rPr>
        <w:t xml:space="preserve">or </w:t>
      </w:r>
      <w:r w:rsidR="003B5BF0">
        <w:rPr>
          <w:rStyle w:val="DeltaViewInsertion"/>
          <w:rFonts w:cs="Arial"/>
          <w:b/>
          <w:color w:val="auto"/>
          <w:sz w:val="20"/>
          <w:u w:val="none"/>
        </w:rPr>
        <w:t>Non-Embedded Customer</w:t>
      </w:r>
      <w:r w:rsidR="00B341BB" w:rsidRPr="001C389A">
        <w:rPr>
          <w:rStyle w:val="DeltaViewInsertion"/>
          <w:rFonts w:cs="Arial"/>
          <w:color w:val="auto"/>
          <w:sz w:val="20"/>
          <w:u w:val="none"/>
        </w:rPr>
        <w:t xml:space="preserve"> must resolve any </w:t>
      </w:r>
      <w:r w:rsidR="00B341BB" w:rsidRPr="001C389A">
        <w:rPr>
          <w:rStyle w:val="DeltaViewInsertion"/>
          <w:rFonts w:cs="Arial"/>
          <w:b/>
          <w:color w:val="auto"/>
          <w:sz w:val="20"/>
          <w:u w:val="none"/>
        </w:rPr>
        <w:t>Unresolved Issues</w:t>
      </w:r>
      <w:r w:rsidR="00B341BB" w:rsidRPr="001C389A">
        <w:rPr>
          <w:rStyle w:val="DeltaViewInsertion"/>
          <w:rFonts w:cs="Arial"/>
          <w:color w:val="auto"/>
          <w:sz w:val="20"/>
          <w:u w:val="none"/>
        </w:rPr>
        <w:t xml:space="preserve"> prior to the commencement of the tests, unless </w:t>
      </w:r>
      <w:r w:rsidR="00072B13">
        <w:rPr>
          <w:rStyle w:val="DeltaViewInsertion"/>
          <w:rFonts w:cs="Arial"/>
          <w:b/>
          <w:color w:val="auto"/>
          <w:sz w:val="20"/>
          <w:u w:val="none"/>
        </w:rPr>
        <w:t>The Company</w:t>
      </w:r>
      <w:r w:rsidR="00B341BB" w:rsidRPr="001C389A">
        <w:rPr>
          <w:rStyle w:val="DeltaViewInsertion"/>
          <w:rFonts w:cs="Arial"/>
          <w:color w:val="auto"/>
          <w:sz w:val="20"/>
          <w:u w:val="none"/>
        </w:rPr>
        <w:t xml:space="preserve"> agrees to a later resolution.  The </w:t>
      </w:r>
      <w:r w:rsidR="00B341BB" w:rsidRPr="001C389A">
        <w:rPr>
          <w:rStyle w:val="DeltaViewInsertion"/>
          <w:rFonts w:cs="Arial"/>
          <w:b/>
          <w:color w:val="auto"/>
          <w:sz w:val="20"/>
          <w:u w:val="none"/>
        </w:rPr>
        <w:t>Generator</w:t>
      </w:r>
      <w:r w:rsidR="003B5BF0">
        <w:rPr>
          <w:rStyle w:val="DeltaViewInsertion"/>
          <w:rFonts w:cs="Arial"/>
          <w:color w:val="auto"/>
          <w:sz w:val="20"/>
          <w:u w:val="none"/>
        </w:rPr>
        <w:t>,</w:t>
      </w:r>
      <w:r w:rsidR="00B341BB" w:rsidRPr="001C389A">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3B5BF0">
        <w:rPr>
          <w:rStyle w:val="DeltaViewInsertion"/>
          <w:rFonts w:cs="Arial"/>
          <w:b/>
          <w:color w:val="auto"/>
          <w:sz w:val="20"/>
          <w:u w:val="none"/>
        </w:rPr>
        <w:t xml:space="preserve">, Network Operator </w:t>
      </w:r>
      <w:r w:rsidR="003B5BF0">
        <w:rPr>
          <w:rStyle w:val="DeltaViewInsertion"/>
          <w:rFonts w:cs="Arial"/>
          <w:color w:val="auto"/>
          <w:sz w:val="20"/>
          <w:u w:val="none"/>
        </w:rPr>
        <w:t xml:space="preserve">or </w:t>
      </w:r>
      <w:r w:rsidR="003B5BF0">
        <w:rPr>
          <w:rStyle w:val="DeltaViewInsertion"/>
          <w:rFonts w:cs="Arial"/>
          <w:b/>
          <w:color w:val="auto"/>
          <w:sz w:val="20"/>
          <w:u w:val="none"/>
        </w:rPr>
        <w:t xml:space="preserve"> Non-Embedded Customer</w:t>
      </w:r>
      <w:r w:rsidR="00B341BB" w:rsidRPr="001C389A">
        <w:rPr>
          <w:rStyle w:val="DeltaViewInsertion"/>
          <w:rFonts w:cs="Arial"/>
          <w:color w:val="auto"/>
          <w:sz w:val="20"/>
          <w:u w:val="none"/>
        </w:rPr>
        <w:t xml:space="preserve"> must liaise with </w:t>
      </w:r>
      <w:r w:rsidR="00072B13">
        <w:rPr>
          <w:rStyle w:val="DeltaViewInsertion"/>
          <w:rFonts w:cs="Arial"/>
          <w:b/>
          <w:color w:val="auto"/>
          <w:sz w:val="20"/>
          <w:u w:val="none"/>
        </w:rPr>
        <w:t>The Company</w:t>
      </w:r>
      <w:r w:rsidR="00B341BB" w:rsidRPr="001C389A">
        <w:rPr>
          <w:rStyle w:val="DeltaViewInsertion"/>
          <w:rFonts w:cs="Arial"/>
          <w:b/>
          <w:color w:val="auto"/>
          <w:sz w:val="20"/>
          <w:u w:val="none"/>
        </w:rPr>
        <w:t xml:space="preserve"> </w:t>
      </w:r>
      <w:r w:rsidR="00B341BB" w:rsidRPr="001C389A">
        <w:rPr>
          <w:rStyle w:val="DeltaViewInsertion"/>
          <w:rFonts w:cs="Arial"/>
          <w:color w:val="auto"/>
          <w:sz w:val="20"/>
          <w:u w:val="none"/>
        </w:rPr>
        <w:t xml:space="preserve">in respect of such resolution. The tests that may be witnessed by </w:t>
      </w:r>
      <w:r w:rsidR="00072B13">
        <w:rPr>
          <w:rStyle w:val="DeltaViewInsertion"/>
          <w:rFonts w:cs="Arial"/>
          <w:b/>
          <w:color w:val="auto"/>
          <w:sz w:val="20"/>
          <w:u w:val="none"/>
        </w:rPr>
        <w:t>The Company</w:t>
      </w:r>
      <w:r w:rsidR="00B341BB" w:rsidRPr="001C389A">
        <w:rPr>
          <w:rStyle w:val="DeltaViewInsertion"/>
          <w:rFonts w:cs="Arial"/>
          <w:color w:val="auto"/>
          <w:sz w:val="20"/>
          <w:u w:val="none"/>
        </w:rPr>
        <w:t xml:space="preserve"> are specified in </w:t>
      </w:r>
      <w:r w:rsidRPr="001C389A">
        <w:rPr>
          <w:rStyle w:val="DeltaViewInsertion"/>
          <w:rFonts w:cs="Arial"/>
          <w:color w:val="auto"/>
          <w:sz w:val="20"/>
          <w:u w:val="none"/>
        </w:rPr>
        <w:t>ECP</w:t>
      </w:r>
      <w:r w:rsidR="00B341BB" w:rsidRPr="001C389A">
        <w:rPr>
          <w:rStyle w:val="DeltaViewInsertion"/>
          <w:rFonts w:cs="Arial"/>
          <w:color w:val="auto"/>
          <w:sz w:val="20"/>
          <w:u w:val="none"/>
        </w:rPr>
        <w:t>.7.2.</w:t>
      </w:r>
      <w:r w:rsidR="000A3D3A" w:rsidRPr="001C389A">
        <w:rPr>
          <w:rStyle w:val="DeltaViewInsertion"/>
          <w:rFonts w:cs="Arial"/>
          <w:color w:val="auto"/>
          <w:sz w:val="20"/>
          <w:u w:val="none"/>
        </w:rPr>
        <w:t>2.</w:t>
      </w:r>
      <w:r w:rsidR="00B341BB" w:rsidRPr="001C389A">
        <w:rPr>
          <w:rStyle w:val="DeltaViewInsertion"/>
          <w:rFonts w:cs="Arial"/>
          <w:color w:val="auto"/>
          <w:sz w:val="20"/>
          <w:u w:val="none"/>
        </w:rPr>
        <w:t xml:space="preserve"> </w:t>
      </w:r>
    </w:p>
    <w:p w14:paraId="4D28581E" w14:textId="77777777" w:rsidR="00B341BB" w:rsidRPr="001C389A" w:rsidRDefault="00B341BB" w:rsidP="00B341BB">
      <w:pPr>
        <w:tabs>
          <w:tab w:val="left" w:pos="1566"/>
          <w:tab w:val="left" w:pos="2286"/>
          <w:tab w:val="left" w:pos="2736"/>
          <w:tab w:val="left" w:pos="3600"/>
          <w:tab w:val="left" w:pos="4608"/>
          <w:tab w:val="left" w:pos="5904"/>
        </w:tabs>
        <w:ind w:left="1560" w:hanging="1560"/>
        <w:rPr>
          <w:rFonts w:cs="Arial"/>
          <w:sz w:val="20"/>
        </w:rPr>
      </w:pPr>
    </w:p>
    <w:p w14:paraId="1FC94BCB" w14:textId="4F3F5A02" w:rsidR="00B341BB" w:rsidRPr="001C389A" w:rsidRDefault="002F5F51" w:rsidP="00B341BB">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F23912" w:rsidRPr="001C389A">
        <w:rPr>
          <w:rStyle w:val="DeltaViewInsertion"/>
          <w:rFonts w:cs="Arial"/>
          <w:color w:val="auto"/>
          <w:sz w:val="20"/>
          <w:u w:val="none"/>
        </w:rPr>
        <w:t>.8.8</w:t>
      </w:r>
      <w:r w:rsidR="00B341BB" w:rsidRPr="001C389A">
        <w:rPr>
          <w:rStyle w:val="DeltaViewInsertion"/>
          <w:rFonts w:cs="Arial"/>
          <w:color w:val="auto"/>
          <w:sz w:val="20"/>
          <w:u w:val="none"/>
        </w:rPr>
        <w:tab/>
        <w:t xml:space="preserve">Not less than 28 days, or such shorter period as may be acceptable in </w:t>
      </w:r>
      <w:r w:rsidR="00072B13">
        <w:rPr>
          <w:rStyle w:val="DeltaViewInsertion"/>
          <w:rFonts w:cs="Arial"/>
          <w:b/>
          <w:color w:val="auto"/>
          <w:sz w:val="20"/>
          <w:u w:val="none"/>
        </w:rPr>
        <w:t>The Company</w:t>
      </w:r>
      <w:r w:rsidR="00B341BB" w:rsidRPr="001C389A">
        <w:rPr>
          <w:rStyle w:val="DeltaViewInsertion"/>
          <w:rFonts w:cs="Arial"/>
          <w:b/>
          <w:color w:val="auto"/>
          <w:sz w:val="20"/>
          <w:u w:val="none"/>
        </w:rPr>
        <w:t>’s</w:t>
      </w:r>
      <w:r w:rsidR="00B341BB" w:rsidRPr="001C389A">
        <w:rPr>
          <w:rStyle w:val="DeltaViewInsertion"/>
          <w:rFonts w:cs="Arial"/>
          <w:color w:val="auto"/>
          <w:sz w:val="20"/>
          <w:u w:val="none"/>
        </w:rPr>
        <w:t xml:space="preserve"> reasonable opinion, prior to the </w:t>
      </w:r>
      <w:r w:rsidR="00B341BB" w:rsidRPr="001C389A">
        <w:rPr>
          <w:rStyle w:val="DeltaViewInsertion"/>
          <w:rFonts w:cs="Arial"/>
          <w:b/>
          <w:color w:val="auto"/>
          <w:sz w:val="20"/>
          <w:u w:val="none"/>
        </w:rPr>
        <w:t>Generator</w:t>
      </w:r>
      <w:r w:rsidR="00B341BB"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B341BB" w:rsidRPr="001C389A">
        <w:rPr>
          <w:rStyle w:val="DeltaViewInsertion"/>
          <w:rFonts w:cs="Arial"/>
          <w:color w:val="auto"/>
          <w:sz w:val="20"/>
          <w:u w:val="none"/>
        </w:rPr>
        <w:t xml:space="preserve"> wishing to commence tests </w:t>
      </w:r>
      <w:r w:rsidR="00CB37D2" w:rsidRPr="001C389A">
        <w:rPr>
          <w:rStyle w:val="DeltaViewInsertion"/>
          <w:rFonts w:cs="Arial"/>
          <w:color w:val="auto"/>
          <w:sz w:val="20"/>
          <w:u w:val="none"/>
        </w:rPr>
        <w:t xml:space="preserve">listed as </w:t>
      </w:r>
      <w:r w:rsidR="00CB37D2" w:rsidRPr="001C389A">
        <w:rPr>
          <w:rStyle w:val="DeltaViewInsertion"/>
          <w:rFonts w:cs="Arial"/>
          <w:b/>
          <w:color w:val="auto"/>
          <w:sz w:val="20"/>
          <w:u w:val="none"/>
        </w:rPr>
        <w:t>Unresolved Issues</w:t>
      </w:r>
      <w:r w:rsidR="00B341BB" w:rsidRPr="001C389A">
        <w:rPr>
          <w:rStyle w:val="DeltaViewInsertion"/>
          <w:rFonts w:cs="Arial"/>
          <w:color w:val="auto"/>
          <w:sz w:val="20"/>
          <w:u w:val="none"/>
        </w:rPr>
        <w:t xml:space="preserve"> to be witnessed by </w:t>
      </w:r>
      <w:r w:rsidR="00072B13">
        <w:rPr>
          <w:rStyle w:val="DeltaViewInsertion"/>
          <w:rFonts w:cs="Arial"/>
          <w:b/>
          <w:color w:val="auto"/>
          <w:sz w:val="20"/>
          <w:u w:val="none"/>
        </w:rPr>
        <w:t>The Company</w:t>
      </w:r>
      <w:r w:rsidR="00B341BB" w:rsidRPr="001C389A">
        <w:rPr>
          <w:rStyle w:val="DeltaViewInsertion"/>
          <w:rFonts w:cs="Arial"/>
          <w:color w:val="auto"/>
          <w:sz w:val="20"/>
          <w:u w:val="none"/>
        </w:rPr>
        <w:t>,</w:t>
      </w:r>
      <w:r w:rsidR="00B341BB" w:rsidRPr="001C389A">
        <w:rPr>
          <w:rStyle w:val="DeltaViewInsertion"/>
          <w:rFonts w:cs="Arial"/>
          <w:b/>
          <w:color w:val="auto"/>
          <w:sz w:val="20"/>
          <w:u w:val="none"/>
        </w:rPr>
        <w:t xml:space="preserve"> </w:t>
      </w:r>
      <w:r w:rsidR="00B341BB" w:rsidRPr="001C389A">
        <w:rPr>
          <w:rStyle w:val="DeltaViewInsertion"/>
          <w:rFonts w:cs="Arial"/>
          <w:color w:val="auto"/>
          <w:sz w:val="20"/>
          <w:u w:val="none"/>
        </w:rPr>
        <w:t xml:space="preserve">the </w:t>
      </w:r>
      <w:r w:rsidR="00B341BB" w:rsidRPr="001C389A">
        <w:rPr>
          <w:rStyle w:val="DeltaViewInsertion"/>
          <w:rFonts w:cs="Arial"/>
          <w:b/>
          <w:color w:val="auto"/>
          <w:sz w:val="20"/>
          <w:u w:val="none"/>
        </w:rPr>
        <w:t>Generator</w:t>
      </w:r>
      <w:r w:rsidR="00B341BB"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B341BB" w:rsidRPr="001C389A">
        <w:rPr>
          <w:rStyle w:val="DeltaViewInsertion"/>
          <w:rFonts w:cs="Arial"/>
          <w:color w:val="auto"/>
          <w:sz w:val="20"/>
          <w:u w:val="none"/>
        </w:rPr>
        <w:t xml:space="preserve"> will notify </w:t>
      </w:r>
      <w:r w:rsidR="00072B13">
        <w:rPr>
          <w:rStyle w:val="DeltaViewInsertion"/>
          <w:rFonts w:cs="Arial"/>
          <w:b/>
          <w:color w:val="auto"/>
          <w:sz w:val="20"/>
          <w:u w:val="none"/>
        </w:rPr>
        <w:t>The Company</w:t>
      </w:r>
      <w:r w:rsidR="00B341BB" w:rsidRPr="001C389A">
        <w:rPr>
          <w:rStyle w:val="DeltaViewInsertion"/>
          <w:rFonts w:cs="Arial"/>
          <w:color w:val="auto"/>
          <w:sz w:val="20"/>
          <w:u w:val="none"/>
        </w:rPr>
        <w:t xml:space="preserve"> that the </w:t>
      </w:r>
      <w:r w:rsidR="00157AB5" w:rsidRPr="001C389A">
        <w:rPr>
          <w:rStyle w:val="DeltaViewInsertion"/>
          <w:rFonts w:cs="Arial"/>
          <w:b/>
          <w:color w:val="auto"/>
          <w:sz w:val="20"/>
          <w:u w:val="none"/>
        </w:rPr>
        <w:t>Synchronous Power Generating Module</w:t>
      </w:r>
      <w:r w:rsidR="00B341BB" w:rsidRPr="001C389A">
        <w:rPr>
          <w:rStyle w:val="DeltaViewInsertion"/>
          <w:rFonts w:cs="Arial"/>
          <w:b/>
          <w:color w:val="auto"/>
          <w:sz w:val="20"/>
          <w:u w:val="none"/>
        </w:rPr>
        <w:t>(s)</w:t>
      </w:r>
      <w:r w:rsidR="00B341BB" w:rsidRPr="001C389A">
        <w:rPr>
          <w:rStyle w:val="DeltaViewInsertion"/>
          <w:rFonts w:cs="Arial"/>
          <w:color w:val="auto"/>
          <w:sz w:val="20"/>
          <w:u w:val="none"/>
        </w:rPr>
        <w:t xml:space="preserve">, </w:t>
      </w:r>
      <w:r w:rsidR="00B341BB" w:rsidRPr="001C389A">
        <w:rPr>
          <w:rStyle w:val="DeltaViewInsertion"/>
          <w:rFonts w:cs="Arial"/>
          <w:b/>
          <w:color w:val="auto"/>
          <w:sz w:val="20"/>
          <w:u w:val="none"/>
        </w:rPr>
        <w:t>CCGT Module(s)</w:t>
      </w:r>
      <w:r w:rsidR="00B341BB" w:rsidRPr="001C389A">
        <w:rPr>
          <w:rStyle w:val="DeltaViewInsertion"/>
          <w:rFonts w:cs="Arial"/>
          <w:color w:val="auto"/>
          <w:sz w:val="20"/>
          <w:u w:val="none"/>
        </w:rPr>
        <w:t xml:space="preserve">, </w:t>
      </w:r>
      <w:r w:rsidR="00B341BB" w:rsidRPr="001C389A">
        <w:rPr>
          <w:rStyle w:val="DeltaViewInsertion"/>
          <w:rFonts w:cs="Arial"/>
          <w:b/>
          <w:color w:val="auto"/>
          <w:sz w:val="20"/>
          <w:u w:val="none"/>
        </w:rPr>
        <w:t>Power Park Module(s)</w:t>
      </w:r>
      <w:r w:rsidR="004C2954" w:rsidRPr="001C389A">
        <w:rPr>
          <w:rStyle w:val="DeltaViewInsertion"/>
          <w:rFonts w:cs="Arial"/>
          <w:color w:val="auto"/>
          <w:sz w:val="20"/>
          <w:u w:val="none"/>
        </w:rPr>
        <w:t xml:space="preserve">, </w:t>
      </w:r>
      <w:r w:rsidR="004C2954" w:rsidRPr="001C389A">
        <w:rPr>
          <w:rStyle w:val="DeltaViewInsertion"/>
          <w:rFonts w:cs="Arial"/>
          <w:b/>
          <w:color w:val="auto"/>
          <w:sz w:val="20"/>
          <w:u w:val="none"/>
        </w:rPr>
        <w:t>OTSUA</w:t>
      </w:r>
      <w:r w:rsidR="004C2954" w:rsidRPr="001C389A">
        <w:rPr>
          <w:rStyle w:val="DeltaViewInsertion"/>
          <w:rFonts w:cs="Arial"/>
          <w:color w:val="auto"/>
          <w:sz w:val="20"/>
          <w:u w:val="none"/>
        </w:rPr>
        <w:t xml:space="preserve"> if applicable </w:t>
      </w:r>
      <w:r w:rsidR="00B341BB" w:rsidRPr="001C389A">
        <w:rPr>
          <w:rStyle w:val="DeltaViewInsertion"/>
          <w:rFonts w:cs="Arial"/>
          <w:color w:val="auto"/>
          <w:sz w:val="20"/>
          <w:u w:val="none"/>
        </w:rPr>
        <w:t xml:space="preserve">or </w:t>
      </w:r>
      <w:r w:rsidR="00AD5CAF" w:rsidRPr="001C389A">
        <w:rPr>
          <w:rStyle w:val="DeltaViewInsertion"/>
          <w:rFonts w:cs="Arial"/>
          <w:b/>
          <w:color w:val="auto"/>
          <w:sz w:val="20"/>
          <w:u w:val="none"/>
        </w:rPr>
        <w:t>HVDC Equipment</w:t>
      </w:r>
      <w:r w:rsidR="00B341BB" w:rsidRPr="001C389A">
        <w:rPr>
          <w:rStyle w:val="DeltaViewInsertion"/>
          <w:rFonts w:cs="Arial"/>
          <w:b/>
          <w:color w:val="auto"/>
          <w:sz w:val="20"/>
          <w:u w:val="none"/>
        </w:rPr>
        <w:t xml:space="preserve"> </w:t>
      </w:r>
      <w:r w:rsidR="00B341BB" w:rsidRPr="001C389A">
        <w:rPr>
          <w:rStyle w:val="DeltaViewInsertion"/>
          <w:rFonts w:cs="Arial"/>
          <w:color w:val="auto"/>
          <w:sz w:val="20"/>
          <w:u w:val="none"/>
        </w:rPr>
        <w:t>as applicable is ready to commence such tests.</w:t>
      </w:r>
    </w:p>
    <w:p w14:paraId="086D7CDF" w14:textId="77777777" w:rsidR="000A3D3A" w:rsidRPr="001C389A" w:rsidRDefault="000A3D3A" w:rsidP="00B341BB">
      <w:pPr>
        <w:tabs>
          <w:tab w:val="left" w:pos="1566"/>
          <w:tab w:val="left" w:pos="2286"/>
          <w:tab w:val="left" w:pos="2736"/>
          <w:tab w:val="left" w:pos="3600"/>
          <w:tab w:val="left" w:pos="4608"/>
          <w:tab w:val="left" w:pos="5904"/>
        </w:tabs>
        <w:ind w:left="1560" w:hanging="1560"/>
        <w:rPr>
          <w:rFonts w:cs="Arial"/>
          <w:sz w:val="20"/>
        </w:rPr>
      </w:pPr>
    </w:p>
    <w:p w14:paraId="6B5C2D7B" w14:textId="5471ACD4" w:rsidR="00B341BB" w:rsidRPr="001C389A" w:rsidRDefault="002F5F51" w:rsidP="00B341BB">
      <w:pPr>
        <w:tabs>
          <w:tab w:val="left" w:pos="1566"/>
          <w:tab w:val="left" w:pos="2286"/>
          <w:tab w:val="left" w:pos="2736"/>
          <w:tab w:val="left" w:pos="3600"/>
          <w:tab w:val="left" w:pos="4608"/>
          <w:tab w:val="left" w:pos="5904"/>
        </w:tabs>
        <w:ind w:left="1560" w:hanging="1560"/>
        <w:rPr>
          <w:rFonts w:cs="Arial"/>
          <w:sz w:val="20"/>
        </w:rPr>
      </w:pPr>
      <w:r w:rsidRPr="001C389A">
        <w:rPr>
          <w:rStyle w:val="DeltaViewInsertion"/>
          <w:rFonts w:cs="Arial"/>
          <w:color w:val="auto"/>
          <w:sz w:val="20"/>
          <w:u w:val="none"/>
        </w:rPr>
        <w:t>ECP</w:t>
      </w:r>
      <w:r w:rsidR="00F23912" w:rsidRPr="001C389A">
        <w:rPr>
          <w:rStyle w:val="DeltaViewInsertion"/>
          <w:rFonts w:cs="Arial"/>
          <w:color w:val="auto"/>
          <w:sz w:val="20"/>
          <w:u w:val="none"/>
        </w:rPr>
        <w:t>.8.9</w:t>
      </w:r>
      <w:r w:rsidR="00B341BB" w:rsidRPr="001C389A">
        <w:rPr>
          <w:rStyle w:val="DeltaViewInsertion"/>
          <w:rFonts w:cs="Arial"/>
          <w:color w:val="auto"/>
          <w:sz w:val="20"/>
          <w:u w:val="none"/>
        </w:rPr>
        <w:tab/>
        <w:t xml:space="preserve">The items referred to at </w:t>
      </w:r>
      <w:r w:rsidRPr="001C389A">
        <w:rPr>
          <w:rStyle w:val="DeltaViewInsertion"/>
          <w:rFonts w:cs="Arial"/>
          <w:color w:val="auto"/>
          <w:sz w:val="20"/>
          <w:u w:val="none"/>
        </w:rPr>
        <w:t>ECP</w:t>
      </w:r>
      <w:r w:rsidR="00B341BB" w:rsidRPr="001C389A">
        <w:rPr>
          <w:rStyle w:val="DeltaViewInsertion"/>
          <w:rFonts w:cs="Arial"/>
          <w:color w:val="auto"/>
          <w:sz w:val="20"/>
          <w:u w:val="none"/>
        </w:rPr>
        <w:t xml:space="preserve">.7.3 </w:t>
      </w:r>
      <w:r w:rsidR="003B5BF0">
        <w:rPr>
          <w:rStyle w:val="DeltaViewInsertion"/>
          <w:rFonts w:cs="Arial"/>
          <w:color w:val="auto"/>
          <w:sz w:val="20"/>
          <w:u w:val="none"/>
        </w:rPr>
        <w:t xml:space="preserve">or ECP.7.8 as applicable </w:t>
      </w:r>
      <w:r w:rsidR="00CB37D2" w:rsidRPr="001C389A">
        <w:rPr>
          <w:rStyle w:val="DeltaViewInsertion"/>
          <w:rFonts w:cs="Arial"/>
          <w:color w:val="auto"/>
          <w:sz w:val="20"/>
          <w:u w:val="none"/>
        </w:rPr>
        <w:t xml:space="preserve">and listed as </w:t>
      </w:r>
      <w:r w:rsidR="00CB37D2" w:rsidRPr="001C389A">
        <w:rPr>
          <w:rStyle w:val="DeltaViewInsertion"/>
          <w:rFonts w:cs="Arial"/>
          <w:b/>
          <w:color w:val="auto"/>
          <w:sz w:val="20"/>
          <w:u w:val="none"/>
        </w:rPr>
        <w:t>Unresolved Issues</w:t>
      </w:r>
      <w:r w:rsidR="00CB37D2" w:rsidRPr="001C389A">
        <w:rPr>
          <w:rStyle w:val="DeltaViewInsertion"/>
          <w:rFonts w:cs="Arial"/>
          <w:color w:val="auto"/>
          <w:sz w:val="20"/>
          <w:u w:val="none"/>
        </w:rPr>
        <w:t xml:space="preserve"> </w:t>
      </w:r>
      <w:r w:rsidR="00B341BB" w:rsidRPr="001C389A">
        <w:rPr>
          <w:rStyle w:val="DeltaViewInsertion"/>
          <w:rFonts w:cs="Arial"/>
          <w:color w:val="auto"/>
          <w:sz w:val="20"/>
          <w:u w:val="none"/>
        </w:rPr>
        <w:t xml:space="preserve">shall be submitted by the </w:t>
      </w:r>
      <w:r w:rsidR="00B341BB" w:rsidRPr="001C389A">
        <w:rPr>
          <w:rStyle w:val="DeltaViewInsertion"/>
          <w:rFonts w:cs="Arial"/>
          <w:b/>
          <w:color w:val="auto"/>
          <w:sz w:val="20"/>
          <w:u w:val="none"/>
        </w:rPr>
        <w:t>Generator</w:t>
      </w:r>
      <w:r w:rsidR="003B5BF0">
        <w:rPr>
          <w:rStyle w:val="DeltaViewInsertion"/>
          <w:rFonts w:cs="Arial"/>
          <w:b/>
          <w:color w:val="auto"/>
          <w:sz w:val="20"/>
          <w:u w:val="none"/>
        </w:rPr>
        <w:t xml:space="preserve">, </w:t>
      </w:r>
      <w:r w:rsidR="00836A05" w:rsidRPr="001C389A">
        <w:rPr>
          <w:rStyle w:val="DeltaViewInsertion"/>
          <w:rFonts w:cs="Arial"/>
          <w:b/>
          <w:color w:val="auto"/>
          <w:sz w:val="20"/>
          <w:u w:val="none"/>
        </w:rPr>
        <w:t>HVDC System Owner</w:t>
      </w:r>
      <w:r w:rsidR="003B5BF0">
        <w:rPr>
          <w:rStyle w:val="DeltaViewInsertion"/>
          <w:rFonts w:cs="Arial"/>
          <w:b/>
          <w:color w:val="auto"/>
          <w:sz w:val="20"/>
          <w:u w:val="none"/>
        </w:rPr>
        <w:t xml:space="preserve">, Network Operator </w:t>
      </w:r>
      <w:r w:rsidR="003B5BF0">
        <w:rPr>
          <w:rStyle w:val="DeltaViewInsertion"/>
          <w:rFonts w:cs="Arial"/>
          <w:color w:val="auto"/>
          <w:sz w:val="20"/>
          <w:u w:val="none"/>
        </w:rPr>
        <w:t xml:space="preserve">or </w:t>
      </w:r>
      <w:r w:rsidR="003B5BF0">
        <w:rPr>
          <w:rStyle w:val="DeltaViewInsertion"/>
          <w:rFonts w:cs="Arial"/>
          <w:b/>
          <w:color w:val="auto"/>
          <w:sz w:val="20"/>
          <w:u w:val="none"/>
        </w:rPr>
        <w:t>Embedded Customer</w:t>
      </w:r>
      <w:r w:rsidR="00B341BB" w:rsidRPr="001C389A">
        <w:rPr>
          <w:rStyle w:val="DeltaViewInsertion"/>
          <w:rFonts w:cs="Arial"/>
          <w:color w:val="auto"/>
          <w:sz w:val="20"/>
          <w:u w:val="none"/>
        </w:rPr>
        <w:t xml:space="preserve"> after successful completion of the tests. </w:t>
      </w:r>
    </w:p>
    <w:p w14:paraId="4A49C9E9" w14:textId="77777777" w:rsidR="002B2B38" w:rsidRPr="001C389A" w:rsidRDefault="002B2B38" w:rsidP="007E77B3">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p>
    <w:p w14:paraId="0BD3BDCC" w14:textId="02C30D67" w:rsidR="000C41A7" w:rsidRPr="001C389A" w:rsidRDefault="002F5F51" w:rsidP="007E77B3">
      <w:pPr>
        <w:tabs>
          <w:tab w:val="left" w:pos="1418"/>
          <w:tab w:val="left" w:pos="2520"/>
          <w:tab w:val="left" w:pos="2736"/>
          <w:tab w:val="left" w:pos="3600"/>
          <w:tab w:val="left" w:pos="4608"/>
          <w:tab w:val="left" w:pos="5904"/>
        </w:tabs>
        <w:ind w:left="1418" w:hanging="1418"/>
        <w:rPr>
          <w:rStyle w:val="DeltaViewInsertion"/>
          <w:rFonts w:cs="Arial"/>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.8.10</w:t>
      </w:r>
      <w:r w:rsidR="002B2B38" w:rsidRPr="001C389A">
        <w:rPr>
          <w:rStyle w:val="DeltaViewInsertion"/>
          <w:rFonts w:cs="Arial"/>
          <w:color w:val="auto"/>
          <w:sz w:val="20"/>
          <w:u w:val="none"/>
        </w:rPr>
        <w:tab/>
      </w:r>
      <w:r w:rsidR="00B40C5A" w:rsidRPr="001C389A">
        <w:rPr>
          <w:rStyle w:val="DeltaViewInsertion"/>
          <w:rFonts w:cs="Arial"/>
          <w:color w:val="auto"/>
          <w:sz w:val="20"/>
          <w:u w:val="none"/>
        </w:rPr>
        <w:t xml:space="preserve">Where the </w:t>
      </w:r>
      <w:r w:rsidR="00B40C5A" w:rsidRPr="001C389A">
        <w:rPr>
          <w:rStyle w:val="DeltaViewInsertion"/>
          <w:rFonts w:cs="Arial"/>
          <w:b/>
          <w:color w:val="auto"/>
          <w:sz w:val="20"/>
          <w:u w:val="none"/>
        </w:rPr>
        <w:t>Unresolved Issues</w:t>
      </w:r>
      <w:r w:rsidR="00B40C5A" w:rsidRPr="001C389A">
        <w:rPr>
          <w:rStyle w:val="DeltaViewInsertion"/>
          <w:rFonts w:cs="Arial"/>
          <w:color w:val="auto"/>
          <w:sz w:val="20"/>
          <w:u w:val="none"/>
        </w:rPr>
        <w:t xml:space="preserve"> have been resolved a </w:t>
      </w:r>
      <w:r w:rsidR="00B40C5A" w:rsidRPr="001C389A">
        <w:rPr>
          <w:rStyle w:val="DeltaViewInsertion"/>
          <w:rFonts w:cs="Arial"/>
          <w:b/>
          <w:color w:val="auto"/>
          <w:sz w:val="20"/>
          <w:u w:val="none"/>
        </w:rPr>
        <w:t>Final Operational Notification</w:t>
      </w:r>
      <w:r w:rsidR="00B40C5A" w:rsidRPr="001C389A">
        <w:rPr>
          <w:rStyle w:val="DeltaViewInsertion"/>
          <w:rFonts w:cs="Arial"/>
          <w:color w:val="auto"/>
          <w:sz w:val="20"/>
          <w:u w:val="none"/>
        </w:rPr>
        <w:t xml:space="preserve"> will be issued to the </w:t>
      </w:r>
      <w:r w:rsidR="00D91CD5" w:rsidRPr="001C389A">
        <w:rPr>
          <w:rStyle w:val="DeltaViewInsertion"/>
          <w:rFonts w:cs="Arial"/>
          <w:b/>
          <w:color w:val="auto"/>
          <w:sz w:val="20"/>
          <w:u w:val="none"/>
        </w:rPr>
        <w:t>User</w:t>
      </w:r>
      <w:r w:rsidR="00B40C5A" w:rsidRPr="001C389A">
        <w:rPr>
          <w:rStyle w:val="DeltaViewInsertion"/>
          <w:rFonts w:cs="Arial"/>
          <w:color w:val="auto"/>
          <w:sz w:val="20"/>
          <w:u w:val="none"/>
        </w:rPr>
        <w:t>.</w:t>
      </w:r>
    </w:p>
    <w:p w14:paraId="5524FFE5" w14:textId="77777777" w:rsidR="00EE2947" w:rsidRPr="001C389A" w:rsidRDefault="000C41A7" w:rsidP="00326217">
      <w:pPr>
        <w:tabs>
          <w:tab w:val="left" w:pos="1566"/>
          <w:tab w:val="left" w:pos="2286"/>
          <w:tab w:val="left" w:pos="2736"/>
          <w:tab w:val="left" w:pos="3600"/>
          <w:tab w:val="left" w:pos="4608"/>
          <w:tab w:val="left" w:pos="5904"/>
        </w:tabs>
        <w:ind w:left="2280" w:hanging="2280"/>
        <w:rPr>
          <w:rStyle w:val="DeltaViewInsertion"/>
          <w:rFonts w:cs="Arial"/>
          <w:color w:val="auto"/>
          <w:sz w:val="20"/>
          <w:u w:val="none"/>
        </w:rPr>
      </w:pPr>
      <w:r w:rsidRPr="001C389A">
        <w:rPr>
          <w:rStyle w:val="DeltaViewInsertion"/>
          <w:rFonts w:cs="Arial"/>
          <w:color w:val="auto"/>
          <w:sz w:val="20"/>
          <w:u w:val="none"/>
        </w:rPr>
        <w:t xml:space="preserve"> </w:t>
      </w:r>
      <w:bookmarkStart w:id="262" w:name="_DV_C262"/>
    </w:p>
    <w:p w14:paraId="0779C44B" w14:textId="2EA5FC4D" w:rsidR="00A41CB5" w:rsidRPr="001C389A" w:rsidRDefault="002F5F51" w:rsidP="00B76ED2">
      <w:pPr>
        <w:tabs>
          <w:tab w:val="left" w:pos="1418"/>
          <w:tab w:val="left" w:pos="2286"/>
          <w:tab w:val="left" w:pos="2736"/>
          <w:tab w:val="left" w:pos="3600"/>
          <w:tab w:val="left" w:pos="4608"/>
          <w:tab w:val="left" w:pos="5904"/>
        </w:tabs>
        <w:ind w:left="1418" w:hanging="1418"/>
        <w:rPr>
          <w:rStyle w:val="DeltaViewInsertion"/>
          <w:rFonts w:cs="Arial"/>
          <w:color w:val="auto"/>
          <w:sz w:val="20"/>
          <w:u w:val="none"/>
        </w:rPr>
      </w:pPr>
      <w:r w:rsidRPr="001C389A">
        <w:rPr>
          <w:rStyle w:val="DeltaViewInsertion"/>
          <w:rFonts w:cs="Arial"/>
          <w:color w:val="auto"/>
          <w:sz w:val="20"/>
          <w:u w:val="none"/>
        </w:rPr>
        <w:t>ECP</w:t>
      </w:r>
      <w:r w:rsidR="00F23912" w:rsidRPr="001C389A">
        <w:rPr>
          <w:rStyle w:val="DeltaViewInsertion"/>
          <w:rFonts w:cs="Arial"/>
          <w:color w:val="auto"/>
          <w:sz w:val="20"/>
          <w:u w:val="none"/>
        </w:rPr>
        <w:t>.8.11</w:t>
      </w:r>
      <w:r w:rsidR="00D376EA" w:rsidRPr="001C389A">
        <w:rPr>
          <w:rStyle w:val="DeltaViewInsertion"/>
          <w:rFonts w:cs="Arial"/>
          <w:color w:val="auto"/>
          <w:sz w:val="20"/>
          <w:u w:val="none"/>
        </w:rPr>
        <w:tab/>
      </w:r>
      <w:r w:rsidR="000C41A7" w:rsidRPr="001C389A">
        <w:rPr>
          <w:rStyle w:val="DeltaViewInsertion"/>
          <w:rFonts w:cs="Arial"/>
          <w:color w:val="auto"/>
          <w:sz w:val="20"/>
          <w:u w:val="none"/>
        </w:rPr>
        <w:t xml:space="preserve">If a </w:t>
      </w:r>
      <w:r w:rsidR="000C41A7" w:rsidRPr="001C389A">
        <w:rPr>
          <w:rStyle w:val="DeltaViewInsertion"/>
          <w:rFonts w:cs="Arial"/>
          <w:b/>
          <w:color w:val="auto"/>
          <w:sz w:val="20"/>
          <w:u w:val="none"/>
        </w:rPr>
        <w:t>Final Operational Notification</w:t>
      </w:r>
      <w:r w:rsidR="000C41A7" w:rsidRPr="001C389A">
        <w:rPr>
          <w:rStyle w:val="DeltaViewInsertion"/>
          <w:rFonts w:cs="Arial"/>
          <w:color w:val="auto"/>
          <w:sz w:val="20"/>
          <w:u w:val="none"/>
        </w:rPr>
        <w:t xml:space="preserve"> has not been issued by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E30D18" w:rsidRPr="001C389A">
        <w:rPr>
          <w:rStyle w:val="DeltaViewInsertion"/>
          <w:rFonts w:cs="Arial"/>
          <w:color w:val="auto"/>
          <w:sz w:val="20"/>
          <w:u w:val="none"/>
        </w:rPr>
        <w:t>as</w:t>
      </w:r>
      <w:r w:rsidR="000C41A7" w:rsidRPr="001C389A">
        <w:rPr>
          <w:rStyle w:val="DeltaViewInsertion"/>
          <w:rFonts w:cs="Arial"/>
          <w:color w:val="auto"/>
          <w:sz w:val="20"/>
          <w:u w:val="none"/>
        </w:rPr>
        <w:t xml:space="preserve"> referred to at </w:t>
      </w:r>
      <w:r w:rsidR="00E30D18" w:rsidRPr="001C389A">
        <w:rPr>
          <w:rStyle w:val="DeltaViewInsertion"/>
          <w:rFonts w:cs="Arial"/>
          <w:color w:val="auto"/>
          <w:sz w:val="20"/>
          <w:u w:val="none"/>
        </w:rPr>
        <w:t>E</w:t>
      </w:r>
      <w:r w:rsidR="00E53F47" w:rsidRPr="001C389A">
        <w:rPr>
          <w:rStyle w:val="DeltaViewInsertion"/>
          <w:rFonts w:cs="Arial"/>
          <w:color w:val="auto"/>
          <w:sz w:val="20"/>
          <w:u w:val="none"/>
        </w:rPr>
        <w:t>CP.8.</w:t>
      </w:r>
      <w:r w:rsidR="00985216" w:rsidRPr="001C389A">
        <w:rPr>
          <w:rStyle w:val="DeltaViewInsertion"/>
          <w:rFonts w:cs="Arial"/>
          <w:color w:val="auto"/>
          <w:sz w:val="20"/>
          <w:u w:val="none"/>
        </w:rPr>
        <w:t xml:space="preserve">5.2 (or where agreed following a </w:t>
      </w:r>
      <w:r w:rsidR="00985216" w:rsidRPr="001C389A">
        <w:rPr>
          <w:rStyle w:val="DeltaViewInsertion"/>
          <w:rFonts w:cs="Arial"/>
          <w:b/>
          <w:color w:val="auto"/>
          <w:sz w:val="20"/>
          <w:u w:val="none"/>
        </w:rPr>
        <w:t>Modification</w:t>
      </w:r>
      <w:r w:rsidR="00985216" w:rsidRPr="001C389A">
        <w:rPr>
          <w:rStyle w:val="DeltaViewInsertion"/>
          <w:rFonts w:cs="Arial"/>
          <w:color w:val="auto"/>
          <w:sz w:val="20"/>
          <w:u w:val="none"/>
        </w:rPr>
        <w:t xml:space="preserve"> by the expiry time of the </w:t>
      </w:r>
      <w:r w:rsidR="00985216" w:rsidRPr="001C389A">
        <w:rPr>
          <w:rStyle w:val="DeltaViewInsertion"/>
          <w:rFonts w:cs="Arial"/>
          <w:b/>
          <w:color w:val="auto"/>
          <w:sz w:val="20"/>
          <w:u w:val="none"/>
        </w:rPr>
        <w:t>LON</w:t>
      </w:r>
      <w:r w:rsidR="00985216" w:rsidRPr="001C389A">
        <w:rPr>
          <w:rStyle w:val="DeltaViewInsertion"/>
          <w:rFonts w:cs="Arial"/>
          <w:color w:val="auto"/>
          <w:sz w:val="20"/>
          <w:u w:val="none"/>
        </w:rPr>
        <w:t>)</w:t>
      </w:r>
      <w:r w:rsidR="000C41A7" w:rsidRPr="001C389A">
        <w:rPr>
          <w:rStyle w:val="DeltaViewInsertion"/>
          <w:rFonts w:cs="Arial"/>
          <w:color w:val="auto"/>
          <w:sz w:val="20"/>
          <w:u w:val="none"/>
        </w:rPr>
        <w:t xml:space="preserve"> then the </w:t>
      </w:r>
      <w:r w:rsidR="000C41A7" w:rsidRPr="001C389A">
        <w:rPr>
          <w:rStyle w:val="DeltaViewInsertion"/>
          <w:rFonts w:cs="Arial"/>
          <w:b/>
          <w:color w:val="auto"/>
          <w:sz w:val="20"/>
          <w:u w:val="none"/>
        </w:rPr>
        <w:t>Generator</w:t>
      </w:r>
      <w:r w:rsidR="00872A15">
        <w:rPr>
          <w:rStyle w:val="DeltaViewInsertion"/>
          <w:rFonts w:cs="Arial"/>
          <w:color w:val="auto"/>
          <w:sz w:val="20"/>
          <w:u w:val="none"/>
        </w:rPr>
        <w:t xml:space="preserve">, </w:t>
      </w:r>
      <w:r w:rsidR="00836A05" w:rsidRPr="001C389A">
        <w:rPr>
          <w:rStyle w:val="DeltaViewInsertion"/>
          <w:rFonts w:cs="Arial"/>
          <w:b/>
          <w:color w:val="auto"/>
          <w:sz w:val="20"/>
          <w:u w:val="none"/>
        </w:rPr>
        <w:t>HVDC System Owner</w:t>
      </w:r>
      <w:r w:rsidR="00872A15">
        <w:rPr>
          <w:rStyle w:val="DeltaViewInsertion"/>
          <w:rFonts w:cs="Arial"/>
          <w:b/>
          <w:color w:val="auto"/>
          <w:sz w:val="20"/>
          <w:u w:val="none"/>
        </w:rPr>
        <w:t xml:space="preserve">, Network Operator </w:t>
      </w:r>
      <w:r w:rsidR="00872A15">
        <w:rPr>
          <w:rStyle w:val="DeltaViewInsertion"/>
          <w:rFonts w:cs="Arial"/>
          <w:color w:val="auto"/>
          <w:sz w:val="20"/>
          <w:u w:val="none"/>
        </w:rPr>
        <w:t xml:space="preserve">or </w:t>
      </w:r>
      <w:r w:rsidR="00872A15">
        <w:rPr>
          <w:rStyle w:val="DeltaViewInsertion"/>
          <w:rFonts w:cs="Arial"/>
          <w:b/>
          <w:color w:val="auto"/>
          <w:sz w:val="20"/>
          <w:u w:val="none"/>
        </w:rPr>
        <w:t>Non-Embedded Customer</w:t>
      </w:r>
      <w:r w:rsidR="000C41A7" w:rsidRPr="001C389A">
        <w:rPr>
          <w:rStyle w:val="DeltaViewInsertion"/>
          <w:rFonts w:cs="Arial"/>
          <w:color w:val="auto"/>
          <w:sz w:val="20"/>
          <w:u w:val="none"/>
        </w:rPr>
        <w:t xml:space="preserve"> (where licensed in respect of its activities) and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shall apply to the </w:t>
      </w:r>
      <w:r w:rsidR="000C41A7" w:rsidRPr="001C389A">
        <w:rPr>
          <w:rStyle w:val="DeltaViewInsertion"/>
          <w:rFonts w:cs="Arial"/>
          <w:b/>
          <w:color w:val="auto"/>
          <w:sz w:val="20"/>
          <w:u w:val="none"/>
        </w:rPr>
        <w:t xml:space="preserve">Authority </w:t>
      </w:r>
      <w:r w:rsidR="000C41A7" w:rsidRPr="001C389A">
        <w:rPr>
          <w:rStyle w:val="DeltaViewInsertion"/>
          <w:rFonts w:cs="Arial"/>
          <w:color w:val="auto"/>
          <w:sz w:val="20"/>
          <w:u w:val="none"/>
        </w:rPr>
        <w:t>for a der</w:t>
      </w:r>
      <w:r w:rsidR="00A41CB5" w:rsidRPr="001C389A">
        <w:rPr>
          <w:rStyle w:val="DeltaViewInsertion"/>
          <w:rFonts w:cs="Arial"/>
          <w:color w:val="auto"/>
          <w:sz w:val="20"/>
          <w:u w:val="none"/>
        </w:rPr>
        <w:t>ogation.</w:t>
      </w:r>
    </w:p>
    <w:p w14:paraId="656C2B63" w14:textId="77777777" w:rsidR="00A41CB5" w:rsidRPr="001C389A" w:rsidRDefault="00A41CB5"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01C9735F" w14:textId="77777777" w:rsidR="00D91CD5" w:rsidRPr="001C389A" w:rsidRDefault="00D91CD5"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285BC766" w14:textId="77777777" w:rsidR="00A41CB5" w:rsidRPr="001C389A" w:rsidRDefault="002F5F51" w:rsidP="00E57D21">
      <w:pPr>
        <w:pStyle w:val="Heading1"/>
        <w:tabs>
          <w:tab w:val="clear" w:pos="90"/>
          <w:tab w:val="left" w:pos="1560"/>
        </w:tabs>
        <w:ind w:hanging="270"/>
        <w:rPr>
          <w:rStyle w:val="DeltaViewInsertion"/>
          <w:rFonts w:cs="Arial"/>
          <w:b w:val="0"/>
          <w:color w:val="auto"/>
          <w:sz w:val="20"/>
          <w:u w:val="none"/>
        </w:rPr>
      </w:pPr>
      <w:bookmarkStart w:id="263" w:name="_Toc524003897"/>
      <w:r w:rsidRPr="001C389A">
        <w:rPr>
          <w:rStyle w:val="DeltaViewInsertion"/>
          <w:rFonts w:cs="Arial"/>
          <w:b w:val="0"/>
          <w:color w:val="auto"/>
          <w:sz w:val="20"/>
          <w:u w:val="none"/>
        </w:rPr>
        <w:t>ECP</w:t>
      </w:r>
      <w:r w:rsidR="00A41CB5" w:rsidRPr="001C389A">
        <w:rPr>
          <w:rStyle w:val="DeltaViewInsertion"/>
          <w:rFonts w:cs="Arial"/>
          <w:b w:val="0"/>
          <w:color w:val="auto"/>
          <w:sz w:val="20"/>
          <w:u w:val="none"/>
        </w:rPr>
        <w:t>.9</w:t>
      </w:r>
      <w:r w:rsidR="00A41CB5" w:rsidRPr="001C389A">
        <w:rPr>
          <w:rStyle w:val="DeltaViewInsertion"/>
          <w:rFonts w:cs="Arial"/>
          <w:b w:val="0"/>
          <w:color w:val="auto"/>
          <w:sz w:val="20"/>
          <w:u w:val="none"/>
        </w:rPr>
        <w:tab/>
      </w:r>
      <w:r w:rsidR="003D36D0" w:rsidRPr="001C389A">
        <w:rPr>
          <w:rStyle w:val="DeltaViewInsertion"/>
          <w:rFonts w:cs="Arial"/>
          <w:b w:val="0"/>
          <w:color w:val="auto"/>
          <w:sz w:val="20"/>
          <w:u w:val="single"/>
        </w:rPr>
        <w:t>PROCESSES RELATING TO DEROGATIONS</w:t>
      </w:r>
      <w:bookmarkEnd w:id="263"/>
    </w:p>
    <w:p w14:paraId="63FD5D43" w14:textId="77777777" w:rsidR="00A41CB5" w:rsidRPr="001C389A" w:rsidRDefault="00A41CB5"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09EFAF95" w14:textId="16DC2CB6" w:rsidR="000C41A7" w:rsidRPr="001C389A" w:rsidRDefault="002F5F51"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r w:rsidRPr="001C389A">
        <w:rPr>
          <w:rStyle w:val="DeltaViewInsertion"/>
          <w:rFonts w:cs="Arial"/>
          <w:color w:val="auto"/>
          <w:sz w:val="20"/>
          <w:u w:val="none"/>
        </w:rPr>
        <w:t>ECP</w:t>
      </w:r>
      <w:r w:rsidR="00A41CB5" w:rsidRPr="001C389A">
        <w:rPr>
          <w:rStyle w:val="DeltaViewInsertion"/>
          <w:rFonts w:cs="Arial"/>
          <w:color w:val="auto"/>
          <w:sz w:val="20"/>
          <w:u w:val="none"/>
        </w:rPr>
        <w:t>.9.1</w:t>
      </w:r>
      <w:r w:rsidR="00A41CB5" w:rsidRPr="001C389A">
        <w:rPr>
          <w:rStyle w:val="DeltaViewInsertion"/>
          <w:rFonts w:cs="Arial"/>
          <w:color w:val="auto"/>
          <w:sz w:val="20"/>
          <w:u w:val="none"/>
        </w:rPr>
        <w:tab/>
      </w:r>
      <w:r w:rsidR="000C41A7" w:rsidRPr="001C389A">
        <w:rPr>
          <w:rStyle w:val="DeltaViewInsertion"/>
          <w:rFonts w:cs="Arial"/>
          <w:color w:val="auto"/>
          <w:sz w:val="20"/>
          <w:u w:val="none"/>
        </w:rPr>
        <w:t xml:space="preserve">Whilst the </w:t>
      </w:r>
      <w:r w:rsidR="000C41A7" w:rsidRPr="001C389A">
        <w:rPr>
          <w:rStyle w:val="DeltaViewInsertion"/>
          <w:rFonts w:cs="Arial"/>
          <w:b/>
          <w:color w:val="auto"/>
          <w:sz w:val="20"/>
          <w:u w:val="none"/>
        </w:rPr>
        <w:t xml:space="preserve">Authority </w:t>
      </w:r>
      <w:r w:rsidR="000C41A7" w:rsidRPr="001C389A">
        <w:rPr>
          <w:rStyle w:val="DeltaViewInsertion"/>
          <w:rFonts w:cs="Arial"/>
          <w:color w:val="auto"/>
          <w:sz w:val="20"/>
          <w:u w:val="none"/>
        </w:rPr>
        <w:t>is considering the application</w:t>
      </w:r>
      <w:r w:rsidR="00A41CB5" w:rsidRPr="001C389A">
        <w:rPr>
          <w:rStyle w:val="DeltaViewInsertion"/>
          <w:rFonts w:cs="Arial"/>
          <w:color w:val="auto"/>
          <w:sz w:val="20"/>
          <w:u w:val="none"/>
        </w:rPr>
        <w:t xml:space="preserve"> for a derogation</w:t>
      </w:r>
      <w:r w:rsidR="000C41A7" w:rsidRPr="001C389A">
        <w:rPr>
          <w:rStyle w:val="DeltaViewInsertion"/>
          <w:rFonts w:cs="Arial"/>
          <w:color w:val="auto"/>
          <w:sz w:val="20"/>
          <w:u w:val="none"/>
        </w:rPr>
        <w:t xml:space="preserve">, the </w:t>
      </w:r>
      <w:r w:rsidR="00A41CB5" w:rsidRPr="001C389A">
        <w:rPr>
          <w:rStyle w:val="DeltaViewInsertion"/>
          <w:rFonts w:cs="Arial"/>
          <w:b/>
          <w:color w:val="auto"/>
          <w:sz w:val="20"/>
          <w:u w:val="none"/>
        </w:rPr>
        <w:t xml:space="preserve">Interim Operational Notification </w:t>
      </w:r>
      <w:r w:rsidR="00A41CB5" w:rsidRPr="001C389A">
        <w:rPr>
          <w:rStyle w:val="DeltaViewInsertion"/>
          <w:rFonts w:cs="Arial"/>
          <w:color w:val="auto"/>
          <w:sz w:val="20"/>
          <w:u w:val="none"/>
        </w:rPr>
        <w:t>or</w:t>
      </w:r>
      <w:r w:rsidR="00A41CB5" w:rsidRPr="001C389A">
        <w:rPr>
          <w:rStyle w:val="DeltaViewInsertion"/>
          <w:rFonts w:cs="Arial"/>
          <w:b/>
          <w:color w:val="auto"/>
          <w:sz w:val="20"/>
          <w:u w:val="none"/>
        </w:rPr>
        <w:t xml:space="preserve"> L</w:t>
      </w:r>
      <w:r w:rsidR="000C41A7" w:rsidRPr="001C389A">
        <w:rPr>
          <w:rStyle w:val="DeltaViewInsertion"/>
          <w:rFonts w:cs="Arial"/>
          <w:b/>
          <w:color w:val="auto"/>
          <w:sz w:val="20"/>
          <w:u w:val="none"/>
        </w:rPr>
        <w:t>imited Operational Notification</w:t>
      </w:r>
      <w:r w:rsidR="000C41A7" w:rsidRPr="001C389A">
        <w:rPr>
          <w:rStyle w:val="DeltaViewInsertion"/>
          <w:rFonts w:cs="Arial"/>
          <w:color w:val="auto"/>
          <w:sz w:val="20"/>
          <w:u w:val="none"/>
        </w:rPr>
        <w:t xml:space="preserve"> will be extended to remain in force until the </w:t>
      </w:r>
      <w:r w:rsidR="000C41A7" w:rsidRPr="001C389A">
        <w:rPr>
          <w:rStyle w:val="DeltaViewInsertion"/>
          <w:rFonts w:cs="Arial"/>
          <w:b/>
          <w:color w:val="auto"/>
          <w:sz w:val="20"/>
          <w:u w:val="none"/>
        </w:rPr>
        <w:t xml:space="preserve">Authority </w:t>
      </w:r>
      <w:r w:rsidR="000C41A7" w:rsidRPr="001C389A">
        <w:rPr>
          <w:rStyle w:val="DeltaViewInsertion"/>
          <w:rFonts w:cs="Arial"/>
          <w:color w:val="auto"/>
          <w:sz w:val="20"/>
          <w:u w:val="none"/>
        </w:rPr>
        <w:t xml:space="preserve">has notified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and the </w:t>
      </w:r>
      <w:r w:rsidR="00872A15" w:rsidRPr="00872A15">
        <w:rPr>
          <w:rStyle w:val="DeltaViewInsertion"/>
          <w:b/>
          <w:color w:val="auto"/>
          <w:sz w:val="20"/>
          <w:szCs w:val="22"/>
          <w:u w:val="none"/>
        </w:rPr>
        <w:t>Generator</w:t>
      </w:r>
      <w:r w:rsidR="00872A15" w:rsidRPr="00872A15">
        <w:rPr>
          <w:rStyle w:val="DeltaViewInsertion"/>
          <w:color w:val="auto"/>
          <w:sz w:val="20"/>
          <w:szCs w:val="22"/>
          <w:u w:val="none"/>
        </w:rPr>
        <w:t xml:space="preserve">, </w:t>
      </w:r>
      <w:r w:rsidR="00872A15" w:rsidRPr="00872A15">
        <w:rPr>
          <w:rStyle w:val="DeltaViewInsertion"/>
          <w:b/>
          <w:color w:val="auto"/>
          <w:sz w:val="20"/>
          <w:szCs w:val="22"/>
          <w:u w:val="none"/>
        </w:rPr>
        <w:t>HVDC System Owner</w:t>
      </w:r>
      <w:r w:rsidR="00872A15" w:rsidRPr="00872A15">
        <w:rPr>
          <w:rStyle w:val="DeltaViewInsertion"/>
          <w:color w:val="auto"/>
          <w:sz w:val="20"/>
          <w:szCs w:val="22"/>
          <w:u w:val="none"/>
        </w:rPr>
        <w:t xml:space="preserve">, </w:t>
      </w:r>
      <w:r w:rsidR="00872A15" w:rsidRPr="00872A15">
        <w:rPr>
          <w:rStyle w:val="DeltaViewInsertion"/>
          <w:b/>
          <w:color w:val="auto"/>
          <w:sz w:val="20"/>
          <w:szCs w:val="22"/>
          <w:u w:val="none"/>
        </w:rPr>
        <w:t xml:space="preserve">Network Operator </w:t>
      </w:r>
      <w:r w:rsidR="00872A15" w:rsidRPr="00872A15">
        <w:rPr>
          <w:rStyle w:val="DeltaViewInsertion"/>
          <w:color w:val="auto"/>
          <w:sz w:val="20"/>
          <w:szCs w:val="22"/>
          <w:u w:val="none"/>
        </w:rPr>
        <w:t>or</w:t>
      </w:r>
      <w:r w:rsidR="00872A15" w:rsidRPr="00872A15">
        <w:rPr>
          <w:rStyle w:val="DeltaViewInsertion"/>
          <w:b/>
          <w:color w:val="auto"/>
          <w:sz w:val="20"/>
          <w:szCs w:val="22"/>
          <w:u w:val="none"/>
        </w:rPr>
        <w:t xml:space="preserve"> Non-Embedded Customer</w:t>
      </w:r>
      <w:r w:rsidR="00872A15"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of its decision.  Where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is not licensed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may propose any necessary changes to the </w:t>
      </w:r>
      <w:r w:rsidR="000C41A7" w:rsidRPr="001C389A">
        <w:rPr>
          <w:rStyle w:val="DeltaViewInsertion"/>
          <w:rFonts w:cs="Arial"/>
          <w:b/>
          <w:color w:val="auto"/>
          <w:sz w:val="20"/>
          <w:u w:val="none"/>
        </w:rPr>
        <w:t>Bilateral Agreement</w:t>
      </w:r>
      <w:r w:rsidR="000C41A7" w:rsidRPr="001C389A">
        <w:rPr>
          <w:rStyle w:val="DeltaViewInsertion"/>
          <w:rFonts w:cs="Arial"/>
          <w:color w:val="auto"/>
          <w:sz w:val="20"/>
          <w:u w:val="none"/>
        </w:rPr>
        <w:t xml:space="preserve"> with such unlicensed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0C41A7" w:rsidRPr="001C389A">
        <w:rPr>
          <w:rStyle w:val="DeltaViewInsertion"/>
          <w:rFonts w:cs="Arial"/>
          <w:color w:val="auto"/>
          <w:sz w:val="20"/>
          <w:u w:val="none"/>
        </w:rPr>
        <w:t xml:space="preserve">. </w:t>
      </w:r>
      <w:bookmarkEnd w:id="262"/>
    </w:p>
    <w:p w14:paraId="4B2F8B3E" w14:textId="77777777" w:rsidR="000C41A7" w:rsidRPr="001C389A" w:rsidRDefault="000C41A7"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79FDB87D" w14:textId="77777777" w:rsidR="000C41A7" w:rsidRPr="001C389A" w:rsidRDefault="002F5F51"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bookmarkStart w:id="264" w:name="_DV_C263"/>
      <w:r w:rsidRPr="001C389A">
        <w:rPr>
          <w:rStyle w:val="DeltaViewInsertion"/>
          <w:rFonts w:cs="Arial"/>
          <w:color w:val="auto"/>
          <w:sz w:val="20"/>
          <w:u w:val="none"/>
        </w:rPr>
        <w:t>ECP</w:t>
      </w:r>
      <w:r w:rsidR="00A41CB5" w:rsidRPr="001C389A">
        <w:rPr>
          <w:rStyle w:val="DeltaViewInsertion"/>
          <w:rFonts w:cs="Arial"/>
          <w:color w:val="auto"/>
          <w:sz w:val="20"/>
          <w:u w:val="none"/>
        </w:rPr>
        <w:t>.9.2</w:t>
      </w:r>
      <w:r w:rsidR="000C41A7" w:rsidRPr="001C389A">
        <w:rPr>
          <w:rStyle w:val="DeltaViewInsertion"/>
          <w:rFonts w:cs="Arial"/>
          <w:color w:val="auto"/>
          <w:sz w:val="20"/>
          <w:u w:val="none"/>
        </w:rPr>
        <w:tab/>
        <w:t xml:space="preserve">If the </w:t>
      </w:r>
      <w:r w:rsidR="000C41A7" w:rsidRPr="001C389A">
        <w:rPr>
          <w:rStyle w:val="DeltaViewInsertion"/>
          <w:rFonts w:cs="Arial"/>
          <w:b/>
          <w:color w:val="auto"/>
          <w:sz w:val="20"/>
          <w:u w:val="none"/>
        </w:rPr>
        <w:t>Authority</w:t>
      </w:r>
      <w:r w:rsidR="000C41A7" w:rsidRPr="001C389A">
        <w:rPr>
          <w:rStyle w:val="DeltaViewInsertion"/>
          <w:rFonts w:cs="Arial"/>
          <w:color w:val="auto"/>
          <w:sz w:val="20"/>
          <w:u w:val="none"/>
        </w:rPr>
        <w:t>:</w:t>
      </w:r>
      <w:bookmarkStart w:id="265" w:name="_DV_C264"/>
      <w:bookmarkEnd w:id="264"/>
    </w:p>
    <w:p w14:paraId="159B93FD" w14:textId="604C497E" w:rsidR="000C41A7" w:rsidRPr="001C389A" w:rsidRDefault="000C41A7" w:rsidP="003B5BF0">
      <w:pPr>
        <w:numPr>
          <w:ilvl w:val="0"/>
          <w:numId w:val="7"/>
        </w:numPr>
        <w:tabs>
          <w:tab w:val="left" w:pos="1566"/>
          <w:tab w:val="left" w:pos="2286"/>
          <w:tab w:val="left" w:pos="2736"/>
          <w:tab w:val="left" w:pos="3600"/>
          <w:tab w:val="left" w:pos="4608"/>
          <w:tab w:val="left" w:pos="5904"/>
        </w:tabs>
        <w:autoSpaceDE w:val="0"/>
        <w:autoSpaceDN w:val="0"/>
        <w:adjustRightInd w:val="0"/>
        <w:rPr>
          <w:rStyle w:val="DeltaViewInsertion"/>
          <w:rFonts w:cs="Arial"/>
          <w:color w:val="auto"/>
          <w:sz w:val="20"/>
          <w:u w:val="none"/>
        </w:rPr>
      </w:pPr>
      <w:bookmarkStart w:id="266" w:name="_DV_C265"/>
      <w:bookmarkEnd w:id="265"/>
      <w:r w:rsidRPr="001C389A">
        <w:rPr>
          <w:rStyle w:val="DeltaViewInsertion"/>
          <w:rFonts w:cs="Arial"/>
          <w:color w:val="auto"/>
          <w:sz w:val="20"/>
          <w:u w:val="none"/>
        </w:rPr>
        <w:t xml:space="preserve">grants a derogation in respect of the </w:t>
      </w:r>
      <w:r w:rsidRPr="001C389A">
        <w:rPr>
          <w:rStyle w:val="DeltaViewInsertion"/>
          <w:rFonts w:cs="Arial"/>
          <w:b/>
          <w:color w:val="auto"/>
          <w:sz w:val="20"/>
          <w:u w:val="none"/>
        </w:rPr>
        <w:t>Plant</w:t>
      </w:r>
      <w:r w:rsidRPr="001C389A">
        <w:rPr>
          <w:rStyle w:val="DeltaViewInsertion"/>
          <w:rFonts w:cs="Arial"/>
          <w:color w:val="auto"/>
          <w:sz w:val="20"/>
          <w:u w:val="none"/>
        </w:rPr>
        <w:t xml:space="preserve"> and/or </w:t>
      </w:r>
      <w:r w:rsidRPr="001C389A">
        <w:rPr>
          <w:rStyle w:val="DeltaViewInsertion"/>
          <w:rFonts w:cs="Arial"/>
          <w:b/>
          <w:color w:val="auto"/>
          <w:sz w:val="20"/>
          <w:u w:val="none"/>
        </w:rPr>
        <w:t>Apparatus</w:t>
      </w:r>
      <w:r w:rsidRPr="001C389A">
        <w:rPr>
          <w:rStyle w:val="DeltaViewInsertion"/>
          <w:rFonts w:cs="Arial"/>
          <w:color w:val="auto"/>
          <w:sz w:val="20"/>
          <w:u w:val="none"/>
        </w:rPr>
        <w:t xml:space="preserve">, then </w:t>
      </w:r>
      <w:bookmarkStart w:id="267" w:name="_DV_C266"/>
      <w:bookmarkStart w:id="268" w:name="OLE_LINK3"/>
      <w:bookmarkEnd w:id="266"/>
      <w:r w:rsidR="00072B13">
        <w:rPr>
          <w:rStyle w:val="DeltaViewInsertion"/>
          <w:rFonts w:cs="Arial"/>
          <w:b/>
          <w:color w:val="auto"/>
          <w:sz w:val="20"/>
          <w:u w:val="none"/>
        </w:rPr>
        <w:t>The Company</w:t>
      </w:r>
      <w:r w:rsidRPr="001C389A">
        <w:rPr>
          <w:rStyle w:val="DeltaViewInsertion"/>
          <w:rFonts w:cs="Arial"/>
          <w:color w:val="auto"/>
          <w:sz w:val="20"/>
          <w:u w:val="none"/>
        </w:rPr>
        <w:t xml:space="preserve"> shall </w:t>
      </w:r>
      <w:bookmarkStart w:id="269" w:name="_DV_C268"/>
      <w:bookmarkEnd w:id="267"/>
      <w:bookmarkEnd w:id="268"/>
      <w:r w:rsidRPr="001C389A">
        <w:rPr>
          <w:rStyle w:val="DeltaViewInsertion"/>
          <w:rFonts w:cs="Arial"/>
          <w:color w:val="auto"/>
          <w:sz w:val="20"/>
          <w:u w:val="none"/>
        </w:rPr>
        <w:t xml:space="preserve">issue </w:t>
      </w:r>
      <w:r w:rsidRPr="001C389A">
        <w:rPr>
          <w:rStyle w:val="DeltaViewInsertion"/>
          <w:rFonts w:cs="Arial"/>
          <w:b/>
          <w:color w:val="auto"/>
          <w:sz w:val="20"/>
          <w:u w:val="none"/>
        </w:rPr>
        <w:t>Final</w:t>
      </w:r>
      <w:r w:rsidRPr="001C389A">
        <w:rPr>
          <w:rStyle w:val="DeltaViewInsertion"/>
          <w:rFonts w:cs="Arial"/>
          <w:color w:val="auto"/>
          <w:sz w:val="20"/>
          <w:u w:val="none"/>
        </w:rPr>
        <w:t xml:space="preserve"> </w:t>
      </w:r>
      <w:r w:rsidRPr="001C389A">
        <w:rPr>
          <w:rStyle w:val="DeltaViewInsertion"/>
          <w:rFonts w:cs="Arial"/>
          <w:b/>
          <w:color w:val="auto"/>
          <w:sz w:val="20"/>
          <w:u w:val="none"/>
        </w:rPr>
        <w:t xml:space="preserve">Operational Notification </w:t>
      </w:r>
      <w:r w:rsidRPr="001C389A">
        <w:rPr>
          <w:rStyle w:val="DeltaViewInsertion"/>
          <w:rFonts w:cs="Arial"/>
          <w:color w:val="auto"/>
          <w:sz w:val="20"/>
          <w:u w:val="none"/>
        </w:rPr>
        <w:t xml:space="preserve">once all other </w:t>
      </w:r>
      <w:r w:rsidRPr="001C389A">
        <w:rPr>
          <w:rStyle w:val="DeltaViewInsertion"/>
          <w:rFonts w:cs="Arial"/>
          <w:b/>
          <w:color w:val="auto"/>
          <w:sz w:val="20"/>
          <w:u w:val="none"/>
        </w:rPr>
        <w:t>Unresolved Issues</w:t>
      </w:r>
      <w:r w:rsidR="00A83022" w:rsidRPr="001C389A">
        <w:rPr>
          <w:rStyle w:val="DeltaViewInsertion"/>
          <w:rFonts w:cs="Arial"/>
          <w:color w:val="auto"/>
          <w:sz w:val="20"/>
          <w:u w:val="none"/>
        </w:rPr>
        <w:t xml:space="preserve"> are </w:t>
      </w:r>
      <w:r w:rsidRPr="001C389A">
        <w:rPr>
          <w:rStyle w:val="DeltaViewInsertion"/>
          <w:rFonts w:cs="Arial"/>
          <w:color w:val="auto"/>
          <w:sz w:val="20"/>
          <w:u w:val="none"/>
        </w:rPr>
        <w:t>r</w:t>
      </w:r>
      <w:r w:rsidR="00A83022" w:rsidRPr="001C389A">
        <w:rPr>
          <w:rStyle w:val="DeltaViewInsertion"/>
          <w:rFonts w:cs="Arial"/>
          <w:color w:val="auto"/>
          <w:sz w:val="20"/>
          <w:u w:val="none"/>
        </w:rPr>
        <w:t>esolv</w:t>
      </w:r>
      <w:r w:rsidRPr="001C389A">
        <w:rPr>
          <w:rStyle w:val="DeltaViewInsertion"/>
          <w:rFonts w:cs="Arial"/>
          <w:color w:val="auto"/>
          <w:sz w:val="20"/>
          <w:u w:val="none"/>
        </w:rPr>
        <w:t>ed; or</w:t>
      </w:r>
      <w:bookmarkStart w:id="270" w:name="_DV_C267"/>
    </w:p>
    <w:p w14:paraId="0C891F10" w14:textId="69AC49AD" w:rsidR="00EF5B58" w:rsidRPr="001C389A" w:rsidRDefault="00EF5B58" w:rsidP="003B5BF0">
      <w:pPr>
        <w:numPr>
          <w:ilvl w:val="0"/>
          <w:numId w:val="7"/>
        </w:numPr>
        <w:tabs>
          <w:tab w:val="left" w:pos="1566"/>
          <w:tab w:val="left" w:pos="2286"/>
          <w:tab w:val="left" w:pos="2736"/>
          <w:tab w:val="left" w:pos="3600"/>
          <w:tab w:val="left" w:pos="4608"/>
          <w:tab w:val="left" w:pos="5904"/>
        </w:tabs>
        <w:autoSpaceDE w:val="0"/>
        <w:autoSpaceDN w:val="0"/>
        <w:adjustRightInd w:val="0"/>
        <w:rPr>
          <w:rStyle w:val="DeltaViewInsertion"/>
          <w:rFonts w:cs="Arial"/>
          <w:color w:val="auto"/>
          <w:sz w:val="20"/>
          <w:u w:val="none"/>
        </w:rPr>
      </w:pPr>
      <w:r w:rsidRPr="001C389A">
        <w:rPr>
          <w:rStyle w:val="DeltaViewInsertion"/>
          <w:rFonts w:cs="Arial"/>
          <w:color w:val="auto"/>
          <w:sz w:val="20"/>
          <w:u w:val="none"/>
        </w:rPr>
        <w:t xml:space="preserve">decides a derogation is not required in respect of the </w:t>
      </w:r>
      <w:r w:rsidRPr="001C389A">
        <w:rPr>
          <w:rStyle w:val="DeltaViewInsertion"/>
          <w:rFonts w:cs="Arial"/>
          <w:b/>
          <w:color w:val="auto"/>
          <w:sz w:val="20"/>
          <w:u w:val="none"/>
        </w:rPr>
        <w:t>Plant</w:t>
      </w:r>
      <w:r w:rsidRPr="001C389A">
        <w:rPr>
          <w:rStyle w:val="DeltaViewInsertion"/>
          <w:rFonts w:cs="Arial"/>
          <w:color w:val="auto"/>
          <w:sz w:val="20"/>
          <w:u w:val="none"/>
        </w:rPr>
        <w:t xml:space="preserve"> and/or </w:t>
      </w:r>
      <w:r w:rsidRPr="001C389A">
        <w:rPr>
          <w:rStyle w:val="DeltaViewInsertion"/>
          <w:rFonts w:cs="Arial"/>
          <w:b/>
          <w:color w:val="auto"/>
          <w:sz w:val="20"/>
          <w:u w:val="none"/>
        </w:rPr>
        <w:t xml:space="preserve">Apparatus </w:t>
      </w:r>
      <w:r w:rsidRPr="001C389A">
        <w:rPr>
          <w:rStyle w:val="DeltaViewInsertion"/>
          <w:rFonts w:cs="Arial"/>
          <w:color w:val="auto"/>
          <w:sz w:val="20"/>
          <w:u w:val="none"/>
        </w:rPr>
        <w:t xml:space="preserve">then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will reconsider the relevant </w:t>
      </w:r>
      <w:r w:rsidRPr="001C389A">
        <w:rPr>
          <w:rStyle w:val="DeltaViewInsertion"/>
          <w:rFonts w:cs="Arial"/>
          <w:b/>
          <w:color w:val="auto"/>
          <w:sz w:val="20"/>
          <w:u w:val="none"/>
        </w:rPr>
        <w:t>Unresolved Issues</w:t>
      </w:r>
      <w:r w:rsidRPr="001C389A">
        <w:rPr>
          <w:rStyle w:val="DeltaViewInsertion"/>
          <w:rFonts w:cs="Arial"/>
          <w:color w:val="auto"/>
          <w:sz w:val="20"/>
          <w:u w:val="none"/>
        </w:rPr>
        <w:t xml:space="preserve"> and may issue a </w:t>
      </w:r>
      <w:r w:rsidRPr="001C389A">
        <w:rPr>
          <w:rStyle w:val="DeltaViewInsertion"/>
          <w:rFonts w:cs="Arial"/>
          <w:b/>
          <w:color w:val="auto"/>
          <w:sz w:val="20"/>
          <w:u w:val="none"/>
        </w:rPr>
        <w:t>Final Operational Notification</w:t>
      </w:r>
      <w:r w:rsidRPr="001C389A">
        <w:rPr>
          <w:rStyle w:val="DeltaViewInsertion"/>
          <w:rFonts w:cs="Arial"/>
          <w:color w:val="auto"/>
          <w:sz w:val="20"/>
          <w:u w:val="none"/>
        </w:rPr>
        <w:t xml:space="preserve"> once all other Unresolved Issues are resolved; or</w:t>
      </w:r>
    </w:p>
    <w:bookmarkEnd w:id="270"/>
    <w:p w14:paraId="03796D9A" w14:textId="30D65D3A" w:rsidR="000C41A7" w:rsidRPr="001C389A" w:rsidRDefault="000C41A7" w:rsidP="003B5BF0">
      <w:pPr>
        <w:numPr>
          <w:ilvl w:val="0"/>
          <w:numId w:val="7"/>
        </w:numPr>
        <w:tabs>
          <w:tab w:val="left" w:pos="1566"/>
          <w:tab w:val="left" w:pos="2286"/>
          <w:tab w:val="left" w:pos="2736"/>
          <w:tab w:val="left" w:pos="3600"/>
          <w:tab w:val="left" w:pos="4608"/>
          <w:tab w:val="left" w:pos="5904"/>
        </w:tabs>
        <w:autoSpaceDE w:val="0"/>
        <w:autoSpaceDN w:val="0"/>
        <w:adjustRightInd w:val="0"/>
        <w:rPr>
          <w:rFonts w:cs="Arial"/>
          <w:sz w:val="20"/>
        </w:rPr>
      </w:pPr>
      <w:r w:rsidRPr="001C389A">
        <w:rPr>
          <w:rStyle w:val="DeltaViewInsertion"/>
          <w:rFonts w:cs="Arial"/>
          <w:color w:val="auto"/>
          <w:sz w:val="20"/>
          <w:u w:val="none"/>
        </w:rPr>
        <w:lastRenderedPageBreak/>
        <w:t>decides not to grant any derogation</w:t>
      </w:r>
      <w:r w:rsidRPr="001C389A">
        <w:rPr>
          <w:rStyle w:val="DeltaViewInsertion"/>
          <w:rFonts w:cs="Arial"/>
          <w:b/>
          <w:color w:val="auto"/>
          <w:sz w:val="20"/>
          <w:u w:val="none"/>
        </w:rPr>
        <w:t xml:space="preserve"> </w:t>
      </w:r>
      <w:r w:rsidRPr="001C389A">
        <w:rPr>
          <w:rStyle w:val="DeltaViewInsertion"/>
          <w:rFonts w:cs="Arial"/>
          <w:color w:val="auto"/>
          <w:sz w:val="20"/>
          <w:u w:val="none"/>
        </w:rPr>
        <w:t>in respect of the</w:t>
      </w:r>
      <w:r w:rsidRPr="001C389A">
        <w:rPr>
          <w:rStyle w:val="DeltaViewInsertion"/>
          <w:rFonts w:cs="Arial"/>
          <w:b/>
          <w:color w:val="auto"/>
          <w:sz w:val="20"/>
          <w:u w:val="none"/>
        </w:rPr>
        <w:t xml:space="preserve"> Plant </w:t>
      </w:r>
      <w:r w:rsidRPr="001C389A">
        <w:rPr>
          <w:rStyle w:val="DeltaViewInsertion"/>
          <w:rFonts w:cs="Arial"/>
          <w:color w:val="auto"/>
          <w:sz w:val="20"/>
          <w:u w:val="none"/>
        </w:rPr>
        <w:t xml:space="preserve">and/or </w:t>
      </w:r>
      <w:r w:rsidRPr="001C389A">
        <w:rPr>
          <w:rStyle w:val="DeltaViewInsertion"/>
          <w:rFonts w:cs="Arial"/>
          <w:b/>
          <w:color w:val="auto"/>
          <w:sz w:val="20"/>
          <w:u w:val="none"/>
        </w:rPr>
        <w:t xml:space="preserve">Apparatus, </w:t>
      </w:r>
      <w:r w:rsidRPr="001C389A">
        <w:rPr>
          <w:rStyle w:val="DeltaViewInsertion"/>
          <w:rFonts w:cs="Arial"/>
          <w:color w:val="auto"/>
          <w:sz w:val="20"/>
          <w:u w:val="none"/>
        </w:rPr>
        <w:t xml:space="preserve">then there will be no </w:t>
      </w:r>
      <w:r w:rsidRPr="001C389A">
        <w:rPr>
          <w:rStyle w:val="DeltaViewInsertion"/>
          <w:rFonts w:cs="Arial"/>
          <w:b/>
          <w:color w:val="auto"/>
          <w:sz w:val="20"/>
          <w:u w:val="none"/>
        </w:rPr>
        <w:t xml:space="preserve">Operational Notification </w:t>
      </w:r>
      <w:r w:rsidRPr="001C389A">
        <w:rPr>
          <w:rStyle w:val="DeltaViewInsertion"/>
          <w:rFonts w:cs="Arial"/>
          <w:color w:val="auto"/>
          <w:sz w:val="20"/>
          <w:u w:val="none"/>
        </w:rPr>
        <w:t xml:space="preserve">in place and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t>
      </w:r>
      <w:r w:rsidR="00CE0C43" w:rsidRPr="001C389A">
        <w:rPr>
          <w:rStyle w:val="DeltaViewInsertion"/>
          <w:rFonts w:cs="Arial"/>
          <w:color w:val="auto"/>
          <w:sz w:val="20"/>
          <w:u w:val="none"/>
        </w:rPr>
        <w:t xml:space="preserve">and the </w:t>
      </w:r>
      <w:r w:rsidR="00D91CD5" w:rsidRPr="001C389A">
        <w:rPr>
          <w:rStyle w:val="DeltaViewInsertion"/>
          <w:rFonts w:cs="Arial"/>
          <w:b/>
          <w:color w:val="auto"/>
          <w:sz w:val="20"/>
          <w:u w:val="none"/>
        </w:rPr>
        <w:t>User</w:t>
      </w:r>
      <w:r w:rsidR="00CE0C43" w:rsidRPr="001C389A">
        <w:rPr>
          <w:rStyle w:val="DeltaViewInsertion"/>
          <w:rFonts w:cs="Arial"/>
          <w:color w:val="auto"/>
          <w:sz w:val="20"/>
          <w:u w:val="none"/>
        </w:rPr>
        <w:t xml:space="preserve"> </w:t>
      </w:r>
      <w:r w:rsidRPr="001C389A">
        <w:rPr>
          <w:rStyle w:val="DeltaViewInsertion"/>
          <w:rFonts w:cs="Arial"/>
          <w:color w:val="auto"/>
          <w:sz w:val="20"/>
          <w:u w:val="none"/>
        </w:rPr>
        <w:t xml:space="preserve">shall consider its rights pursuant to the </w:t>
      </w:r>
      <w:r w:rsidRPr="001C389A">
        <w:rPr>
          <w:rStyle w:val="DeltaViewInsertion"/>
          <w:rFonts w:cs="Arial"/>
          <w:b/>
          <w:color w:val="auto"/>
          <w:sz w:val="20"/>
          <w:u w:val="none"/>
        </w:rPr>
        <w:t>CUSC</w:t>
      </w:r>
      <w:r w:rsidRPr="001C389A">
        <w:rPr>
          <w:rStyle w:val="DeltaViewInsertion"/>
          <w:rFonts w:cs="Arial"/>
          <w:color w:val="auto"/>
          <w:sz w:val="20"/>
          <w:u w:val="none"/>
        </w:rPr>
        <w:t xml:space="preserve">.  </w:t>
      </w:r>
      <w:bookmarkEnd w:id="269"/>
    </w:p>
    <w:p w14:paraId="646E56AE" w14:textId="77777777" w:rsidR="000C41A7" w:rsidRPr="001C389A" w:rsidRDefault="000C41A7" w:rsidP="000C41A7">
      <w:pPr>
        <w:tabs>
          <w:tab w:val="left" w:pos="1566"/>
          <w:tab w:val="left" w:pos="2286"/>
          <w:tab w:val="left" w:pos="2736"/>
          <w:tab w:val="left" w:pos="3600"/>
          <w:tab w:val="left" w:pos="4608"/>
          <w:tab w:val="left" w:pos="5904"/>
        </w:tabs>
        <w:ind w:left="1566" w:hanging="1566"/>
        <w:rPr>
          <w:rFonts w:cs="Arial"/>
          <w:sz w:val="20"/>
        </w:rPr>
      </w:pPr>
    </w:p>
    <w:p w14:paraId="780031B7" w14:textId="10DF9F2C" w:rsidR="005F45AF" w:rsidRPr="001C389A" w:rsidRDefault="002F5F51" w:rsidP="00B84F00">
      <w:pPr>
        <w:tabs>
          <w:tab w:val="left" w:pos="1629"/>
          <w:tab w:val="left" w:pos="2736"/>
          <w:tab w:val="left" w:pos="3600"/>
          <w:tab w:val="left" w:pos="4608"/>
          <w:tab w:val="left" w:pos="5904"/>
        </w:tabs>
        <w:ind w:left="1629" w:hanging="1629"/>
        <w:rPr>
          <w:rStyle w:val="DeltaViewInsertion"/>
          <w:rFonts w:cs="Arial"/>
          <w:color w:val="auto"/>
          <w:sz w:val="20"/>
          <w:u w:val="none"/>
        </w:rPr>
      </w:pPr>
      <w:bookmarkStart w:id="271" w:name="_DV_C269"/>
      <w:r w:rsidRPr="001C389A">
        <w:rPr>
          <w:rStyle w:val="DeltaViewInsertion"/>
          <w:rFonts w:cs="Arial"/>
          <w:color w:val="auto"/>
          <w:sz w:val="20"/>
          <w:u w:val="none"/>
        </w:rPr>
        <w:t>ECP</w:t>
      </w:r>
      <w:r w:rsidR="00A41CB5" w:rsidRPr="001C389A">
        <w:rPr>
          <w:rStyle w:val="DeltaViewInsertion"/>
          <w:rFonts w:cs="Arial"/>
          <w:color w:val="auto"/>
          <w:sz w:val="20"/>
          <w:u w:val="none"/>
        </w:rPr>
        <w:t>.9.3</w:t>
      </w:r>
      <w:r w:rsidR="000C41A7" w:rsidRPr="001C389A">
        <w:rPr>
          <w:rStyle w:val="DeltaViewInsertion"/>
          <w:rFonts w:cs="Arial"/>
          <w:color w:val="auto"/>
          <w:sz w:val="20"/>
          <w:u w:val="none"/>
        </w:rPr>
        <w:tab/>
        <w:t>Where a</w:t>
      </w:r>
      <w:r w:rsidR="00890380" w:rsidRPr="001C389A">
        <w:rPr>
          <w:rStyle w:val="DeltaViewInsertion"/>
          <w:rFonts w:cs="Arial"/>
          <w:color w:val="auto"/>
          <w:sz w:val="20"/>
          <w:u w:val="none"/>
        </w:rPr>
        <w:t xml:space="preserve"> </w:t>
      </w:r>
      <w:r w:rsidR="00A41CB5" w:rsidRPr="001C389A">
        <w:rPr>
          <w:rStyle w:val="DeltaViewInsertion"/>
          <w:rFonts w:cs="Arial"/>
          <w:b/>
          <w:color w:val="auto"/>
          <w:sz w:val="20"/>
          <w:u w:val="none"/>
        </w:rPr>
        <w:t xml:space="preserve">Interim Operational Notification </w:t>
      </w:r>
      <w:r w:rsidR="00A41CB5" w:rsidRPr="001C389A">
        <w:rPr>
          <w:rStyle w:val="DeltaViewInsertion"/>
          <w:rFonts w:cs="Arial"/>
          <w:color w:val="auto"/>
          <w:sz w:val="20"/>
          <w:u w:val="none"/>
        </w:rPr>
        <w:t>or</w:t>
      </w:r>
      <w:r w:rsidR="00A41CB5" w:rsidRPr="001C389A">
        <w:rPr>
          <w:rStyle w:val="DeltaViewInsertion"/>
          <w:rFonts w:cs="Arial"/>
          <w:b/>
          <w:color w:val="auto"/>
          <w:sz w:val="20"/>
          <w:u w:val="none"/>
        </w:rPr>
        <w:t xml:space="preserve"> </w:t>
      </w:r>
      <w:r w:rsidR="000C41A7" w:rsidRPr="001C389A">
        <w:rPr>
          <w:rStyle w:val="DeltaViewInsertion"/>
          <w:rFonts w:cs="Arial"/>
          <w:b/>
          <w:color w:val="auto"/>
          <w:sz w:val="20"/>
          <w:u w:val="none"/>
        </w:rPr>
        <w:t>Limited Operational Notification</w:t>
      </w:r>
      <w:r w:rsidR="000C41A7" w:rsidRPr="001C389A">
        <w:rPr>
          <w:rStyle w:val="DeltaViewInsertion"/>
          <w:rFonts w:cs="Arial"/>
          <w:color w:val="auto"/>
          <w:sz w:val="20"/>
          <w:u w:val="none"/>
        </w:rPr>
        <w:t xml:space="preserve"> is so conditional upon a derogation and such derogation includes any conditions (including any time limit to such derogation) the </w:t>
      </w:r>
      <w:r w:rsidR="00872A15" w:rsidRPr="00872A15">
        <w:rPr>
          <w:rStyle w:val="DeltaViewInsertion"/>
          <w:b/>
          <w:color w:val="auto"/>
          <w:sz w:val="20"/>
          <w:szCs w:val="22"/>
          <w:u w:val="none"/>
        </w:rPr>
        <w:t>Generator</w:t>
      </w:r>
      <w:r w:rsidR="00872A15" w:rsidRPr="00872A15">
        <w:rPr>
          <w:rStyle w:val="DeltaViewInsertion"/>
          <w:color w:val="auto"/>
          <w:sz w:val="20"/>
          <w:szCs w:val="22"/>
          <w:u w:val="none"/>
        </w:rPr>
        <w:t xml:space="preserve">, </w:t>
      </w:r>
      <w:r w:rsidR="00872A15" w:rsidRPr="00872A15">
        <w:rPr>
          <w:rStyle w:val="DeltaViewInsertion"/>
          <w:b/>
          <w:color w:val="auto"/>
          <w:sz w:val="20"/>
          <w:szCs w:val="22"/>
          <w:u w:val="none"/>
        </w:rPr>
        <w:t>HVDC System Owner</w:t>
      </w:r>
      <w:r w:rsidR="00872A15" w:rsidRPr="00872A15">
        <w:rPr>
          <w:rStyle w:val="DeltaViewInsertion"/>
          <w:color w:val="auto"/>
          <w:sz w:val="20"/>
          <w:szCs w:val="22"/>
          <w:u w:val="none"/>
        </w:rPr>
        <w:t xml:space="preserve">, </w:t>
      </w:r>
      <w:r w:rsidR="00872A15" w:rsidRPr="00872A15">
        <w:rPr>
          <w:rStyle w:val="DeltaViewInsertion"/>
          <w:b/>
          <w:color w:val="auto"/>
          <w:sz w:val="20"/>
          <w:szCs w:val="22"/>
          <w:u w:val="none"/>
        </w:rPr>
        <w:t xml:space="preserve">Network Operator </w:t>
      </w:r>
      <w:r w:rsidR="00872A15" w:rsidRPr="00872A15">
        <w:rPr>
          <w:rStyle w:val="DeltaViewInsertion"/>
          <w:color w:val="auto"/>
          <w:sz w:val="20"/>
          <w:szCs w:val="22"/>
          <w:u w:val="none"/>
        </w:rPr>
        <w:t>or</w:t>
      </w:r>
      <w:r w:rsidR="00872A15" w:rsidRPr="00872A15">
        <w:rPr>
          <w:rStyle w:val="DeltaViewInsertion"/>
          <w:b/>
          <w:color w:val="auto"/>
          <w:sz w:val="20"/>
          <w:szCs w:val="22"/>
          <w:u w:val="none"/>
        </w:rPr>
        <w:t xml:space="preserve"> Non-Embedded Customer</w:t>
      </w:r>
      <w:r w:rsidR="000C41A7" w:rsidRPr="001C389A">
        <w:rPr>
          <w:rStyle w:val="DeltaViewInsertion"/>
          <w:rFonts w:cs="Arial"/>
          <w:color w:val="auto"/>
          <w:sz w:val="20"/>
          <w:u w:val="none"/>
        </w:rPr>
        <w:t xml:space="preserve"> will progress the resolution of any </w:t>
      </w:r>
      <w:r w:rsidR="000C41A7" w:rsidRPr="001C389A">
        <w:rPr>
          <w:rStyle w:val="DeltaViewInsertion"/>
          <w:rFonts w:cs="Arial"/>
          <w:b/>
          <w:color w:val="auto"/>
          <w:sz w:val="20"/>
          <w:u w:val="none"/>
        </w:rPr>
        <w:t>Unresolved Issues</w:t>
      </w:r>
      <w:r w:rsidR="000C41A7" w:rsidRPr="001C389A">
        <w:rPr>
          <w:rStyle w:val="DeltaViewInsertion"/>
          <w:rFonts w:cs="Arial"/>
          <w:color w:val="auto"/>
          <w:sz w:val="20"/>
          <w:u w:val="none"/>
        </w:rPr>
        <w:t xml:space="preserve"> and / or progress and / or comply with any conditions upon such derogation</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and the provisions of </w:t>
      </w:r>
      <w:r w:rsidRPr="001C389A">
        <w:rPr>
          <w:rStyle w:val="DeltaViewInsertion"/>
          <w:rFonts w:cs="Arial"/>
          <w:color w:val="auto"/>
          <w:sz w:val="20"/>
          <w:u w:val="none"/>
        </w:rPr>
        <w:t>ECP</w:t>
      </w:r>
      <w:r w:rsidR="0044355C" w:rsidRPr="001C389A">
        <w:rPr>
          <w:rStyle w:val="DeltaViewInsertion"/>
          <w:rFonts w:cs="Arial"/>
          <w:color w:val="auto"/>
          <w:sz w:val="20"/>
          <w:u w:val="none"/>
        </w:rPr>
        <w:t>.6</w:t>
      </w:r>
      <w:r w:rsidR="000C41A7" w:rsidRPr="001C389A">
        <w:rPr>
          <w:rStyle w:val="DeltaViewInsertion"/>
          <w:rFonts w:cs="Arial"/>
          <w:color w:val="auto"/>
          <w:sz w:val="20"/>
          <w:u w:val="none"/>
        </w:rPr>
        <w:t xml:space="preserve"> to </w:t>
      </w:r>
      <w:r w:rsidRPr="001C389A">
        <w:rPr>
          <w:rStyle w:val="DeltaViewInsertion"/>
          <w:rFonts w:cs="Arial"/>
          <w:color w:val="auto"/>
          <w:sz w:val="20"/>
          <w:u w:val="none"/>
        </w:rPr>
        <w:t>ECP</w:t>
      </w:r>
      <w:r w:rsidR="00BA2798" w:rsidRPr="001C389A">
        <w:rPr>
          <w:rStyle w:val="DeltaViewInsertion"/>
          <w:rFonts w:cs="Arial"/>
          <w:color w:val="auto"/>
          <w:sz w:val="20"/>
          <w:u w:val="none"/>
        </w:rPr>
        <w:t>.7.</w:t>
      </w:r>
      <w:r w:rsidR="00872A15">
        <w:rPr>
          <w:rStyle w:val="DeltaViewInsertion"/>
          <w:rFonts w:cs="Arial"/>
          <w:color w:val="auto"/>
          <w:sz w:val="20"/>
          <w:u w:val="none"/>
        </w:rPr>
        <w:t>11</w:t>
      </w:r>
      <w:r w:rsidR="000C41A7" w:rsidRPr="001C389A">
        <w:rPr>
          <w:rStyle w:val="DeltaViewInsertion"/>
          <w:rFonts w:cs="Arial"/>
          <w:color w:val="auto"/>
          <w:sz w:val="20"/>
          <w:u w:val="none"/>
        </w:rPr>
        <w:t xml:space="preserve"> shall apply and shall be followed.</w:t>
      </w:r>
    </w:p>
    <w:bookmarkEnd w:id="271"/>
    <w:p w14:paraId="3A8037E3" w14:textId="77777777" w:rsidR="003755D6" w:rsidRPr="001C389A" w:rsidRDefault="003755D6"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63ECC36C" w14:textId="77777777" w:rsidR="00D91CD5" w:rsidRPr="001C389A" w:rsidRDefault="00D91CD5" w:rsidP="000C41A7">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0D11FCC6" w14:textId="77777777" w:rsidR="000C41A7" w:rsidRPr="001C389A" w:rsidRDefault="002F5F51" w:rsidP="00E57D21">
      <w:pPr>
        <w:pStyle w:val="Heading1"/>
        <w:tabs>
          <w:tab w:val="clear" w:pos="90"/>
          <w:tab w:val="left" w:pos="1418"/>
        </w:tabs>
        <w:ind w:hanging="270"/>
        <w:rPr>
          <w:rFonts w:cs="Arial"/>
          <w:b w:val="0"/>
          <w:sz w:val="20"/>
        </w:rPr>
      </w:pPr>
      <w:bookmarkStart w:id="272" w:name="_DV_C270"/>
      <w:bookmarkStart w:id="273" w:name="_Toc524003898"/>
      <w:r w:rsidRPr="001C389A">
        <w:rPr>
          <w:rStyle w:val="DeltaViewInsertion"/>
          <w:rFonts w:cs="Arial"/>
          <w:b w:val="0"/>
          <w:color w:val="auto"/>
          <w:sz w:val="20"/>
          <w:u w:val="none"/>
        </w:rPr>
        <w:t>ECP</w:t>
      </w:r>
      <w:r w:rsidR="0009608F" w:rsidRPr="001C389A">
        <w:rPr>
          <w:rStyle w:val="DeltaViewInsertion"/>
          <w:rFonts w:cs="Arial"/>
          <w:b w:val="0"/>
          <w:color w:val="auto"/>
          <w:sz w:val="20"/>
          <w:u w:val="none"/>
        </w:rPr>
        <w:t>.10</w:t>
      </w:r>
      <w:r w:rsidR="0009608F" w:rsidRPr="001C389A">
        <w:rPr>
          <w:rStyle w:val="DeltaViewInsertion"/>
          <w:rFonts w:cs="Arial"/>
          <w:b w:val="0"/>
          <w:color w:val="auto"/>
          <w:sz w:val="20"/>
          <w:u w:val="none"/>
        </w:rPr>
        <w:tab/>
      </w:r>
      <w:r w:rsidR="00D43D90" w:rsidRPr="001C389A">
        <w:rPr>
          <w:rStyle w:val="DeltaViewInsertion"/>
          <w:rFonts w:cs="Arial"/>
          <w:b w:val="0"/>
          <w:color w:val="auto"/>
          <w:sz w:val="20"/>
          <w:u w:val="single"/>
        </w:rPr>
        <w:t>MANUFACTURER’S DATA &amp; PERFORMANCE REPORT</w:t>
      </w:r>
      <w:bookmarkEnd w:id="272"/>
      <w:bookmarkEnd w:id="273"/>
    </w:p>
    <w:p w14:paraId="061AF90C"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53D0EEEA" w14:textId="25A7E698" w:rsidR="000C41A7" w:rsidRPr="001C389A" w:rsidRDefault="002F5F51" w:rsidP="000C41A7">
      <w:pPr>
        <w:tabs>
          <w:tab w:val="left" w:pos="1566"/>
          <w:tab w:val="left" w:pos="2286"/>
          <w:tab w:val="left" w:pos="2736"/>
          <w:tab w:val="left" w:pos="3600"/>
          <w:tab w:val="left" w:pos="4608"/>
          <w:tab w:val="left" w:pos="5904"/>
        </w:tabs>
        <w:ind w:left="1440" w:hanging="1440"/>
        <w:rPr>
          <w:rFonts w:cs="Arial"/>
          <w:sz w:val="20"/>
        </w:rPr>
      </w:pPr>
      <w:bookmarkStart w:id="274" w:name="_DV_C271"/>
      <w:r w:rsidRPr="001C389A">
        <w:rPr>
          <w:rStyle w:val="DeltaViewInsertion"/>
          <w:rFonts w:cs="Arial"/>
          <w:color w:val="auto"/>
          <w:sz w:val="20"/>
          <w:u w:val="none"/>
        </w:rPr>
        <w:t>ECP</w:t>
      </w:r>
      <w:r w:rsidR="0009608F" w:rsidRPr="001C389A">
        <w:rPr>
          <w:rStyle w:val="DeltaViewInsertion"/>
          <w:rFonts w:cs="Arial"/>
          <w:color w:val="auto"/>
          <w:sz w:val="20"/>
          <w:u w:val="none"/>
        </w:rPr>
        <w:t>.10.1.1</w:t>
      </w:r>
      <w:r w:rsidR="000C41A7" w:rsidRPr="001C389A">
        <w:rPr>
          <w:rStyle w:val="DeltaViewInsertion"/>
          <w:rFonts w:cs="Arial"/>
          <w:color w:val="auto"/>
          <w:sz w:val="20"/>
          <w:u w:val="none"/>
        </w:rPr>
        <w:tab/>
        <w:t xml:space="preserve">Data and performance characteristics in respect of certain </w:t>
      </w:r>
      <w:r w:rsidR="000C41A7" w:rsidRPr="001C389A">
        <w:rPr>
          <w:rStyle w:val="DeltaViewInsertion"/>
          <w:rFonts w:cs="Arial"/>
          <w:b/>
          <w:color w:val="auto"/>
          <w:sz w:val="20"/>
          <w:u w:val="none"/>
        </w:rPr>
        <w:t xml:space="preserve">Grid Code </w:t>
      </w:r>
      <w:r w:rsidR="000C41A7" w:rsidRPr="001C389A">
        <w:rPr>
          <w:rStyle w:val="DeltaViewInsertion"/>
          <w:rFonts w:cs="Arial"/>
          <w:color w:val="auto"/>
          <w:sz w:val="20"/>
          <w:u w:val="none"/>
        </w:rPr>
        <w:t xml:space="preserve">requirements may be registered with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by </w:t>
      </w:r>
      <w:r w:rsidR="000C41A7" w:rsidRPr="001C389A">
        <w:rPr>
          <w:rStyle w:val="DeltaViewInsertion"/>
          <w:rFonts w:cs="Arial"/>
          <w:b/>
          <w:color w:val="auto"/>
          <w:sz w:val="20"/>
          <w:u w:val="none"/>
        </w:rPr>
        <w:t>Power Park Unit</w:t>
      </w:r>
      <w:r w:rsidR="000C41A7" w:rsidRPr="001C389A">
        <w:rPr>
          <w:rStyle w:val="DeltaViewInsertion"/>
          <w:rFonts w:cs="Arial"/>
          <w:color w:val="auto"/>
          <w:sz w:val="20"/>
          <w:u w:val="none"/>
        </w:rPr>
        <w:t xml:space="preserve"> manufacturers in respect of specific models of </w:t>
      </w:r>
      <w:r w:rsidR="000C41A7" w:rsidRPr="001C389A">
        <w:rPr>
          <w:rStyle w:val="DeltaViewInsertion"/>
          <w:rFonts w:cs="Arial"/>
          <w:b/>
          <w:color w:val="auto"/>
          <w:sz w:val="20"/>
          <w:u w:val="none"/>
        </w:rPr>
        <w:t xml:space="preserve">Power Park Units </w:t>
      </w:r>
      <w:r w:rsidR="000C41A7" w:rsidRPr="001C389A">
        <w:rPr>
          <w:rStyle w:val="DeltaViewInsertion"/>
          <w:rFonts w:cs="Arial"/>
          <w:color w:val="auto"/>
          <w:sz w:val="20"/>
          <w:u w:val="none"/>
        </w:rPr>
        <w:t xml:space="preserve">by submitting information in the form of a </w:t>
      </w:r>
      <w:r w:rsidR="000C41A7" w:rsidRPr="001C389A">
        <w:rPr>
          <w:rStyle w:val="DeltaViewInsertion"/>
          <w:rFonts w:cs="Arial"/>
          <w:b/>
          <w:color w:val="auto"/>
          <w:sz w:val="20"/>
          <w:u w:val="none"/>
        </w:rPr>
        <w:t xml:space="preserve">Manufacturer’s Data and Performance Report </w:t>
      </w:r>
      <w:r w:rsidR="000C41A7" w:rsidRPr="001C389A">
        <w:rPr>
          <w:rStyle w:val="DeltaViewInsertion"/>
          <w:rFonts w:cs="Arial"/>
          <w:color w:val="auto"/>
          <w:sz w:val="20"/>
          <w:u w:val="none"/>
        </w:rPr>
        <w:t xml:space="preserve">to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t>
      </w:r>
      <w:bookmarkEnd w:id="274"/>
    </w:p>
    <w:p w14:paraId="116A71A2"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p>
    <w:p w14:paraId="3B961989" w14:textId="37C790B4" w:rsidR="000C41A7" w:rsidRPr="001C389A" w:rsidRDefault="002F5F51" w:rsidP="000C41A7">
      <w:pPr>
        <w:tabs>
          <w:tab w:val="left" w:pos="1566"/>
          <w:tab w:val="left" w:pos="2286"/>
          <w:tab w:val="left" w:pos="2736"/>
          <w:tab w:val="left" w:pos="3600"/>
          <w:tab w:val="left" w:pos="4608"/>
          <w:tab w:val="left" w:pos="5904"/>
        </w:tabs>
        <w:ind w:left="1440" w:hanging="1440"/>
        <w:rPr>
          <w:rFonts w:cs="Arial"/>
          <w:sz w:val="20"/>
        </w:rPr>
      </w:pPr>
      <w:bookmarkStart w:id="275" w:name="_DV_C272"/>
      <w:r w:rsidRPr="001C389A">
        <w:rPr>
          <w:rStyle w:val="DeltaViewInsertion"/>
          <w:rFonts w:cs="Arial"/>
          <w:color w:val="auto"/>
          <w:sz w:val="20"/>
          <w:u w:val="none"/>
        </w:rPr>
        <w:t>ECP</w:t>
      </w:r>
      <w:r w:rsidR="0009608F" w:rsidRPr="001C389A">
        <w:rPr>
          <w:rStyle w:val="DeltaViewInsertion"/>
          <w:rFonts w:cs="Arial"/>
          <w:color w:val="auto"/>
          <w:sz w:val="20"/>
          <w:u w:val="none"/>
        </w:rPr>
        <w:t>.10.1.2</w:t>
      </w:r>
      <w:r w:rsidR="001B1887" w:rsidRPr="001C389A">
        <w:rPr>
          <w:rStyle w:val="DeltaViewInsertion"/>
          <w:rFonts w:cs="Arial"/>
          <w:color w:val="auto"/>
          <w:sz w:val="20"/>
          <w:u w:val="none"/>
        </w:rPr>
        <w:tab/>
      </w:r>
      <w:r w:rsidR="000C41A7" w:rsidRPr="001C389A">
        <w:rPr>
          <w:rStyle w:val="DeltaViewInsertion"/>
          <w:rFonts w:cs="Arial"/>
          <w:color w:val="auto"/>
          <w:sz w:val="20"/>
          <w:u w:val="none"/>
        </w:rPr>
        <w:t xml:space="preserve">A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planning to construct a new </w:t>
      </w:r>
      <w:r w:rsidR="000C41A7" w:rsidRPr="001C389A">
        <w:rPr>
          <w:rStyle w:val="DeltaViewInsertion"/>
          <w:rFonts w:cs="Arial"/>
          <w:b/>
          <w:color w:val="auto"/>
          <w:sz w:val="20"/>
          <w:u w:val="none"/>
        </w:rPr>
        <w:t>Power Station</w:t>
      </w:r>
      <w:r w:rsidR="000C41A7" w:rsidRPr="001C389A">
        <w:rPr>
          <w:rStyle w:val="DeltaViewInsertion"/>
          <w:rFonts w:cs="Arial"/>
          <w:color w:val="auto"/>
          <w:sz w:val="20"/>
          <w:u w:val="none"/>
        </w:rPr>
        <w:t xml:space="preserve"> containing the appropriate version of </w:t>
      </w:r>
      <w:r w:rsidR="000C41A7" w:rsidRPr="001C389A">
        <w:rPr>
          <w:rStyle w:val="DeltaViewInsertion"/>
          <w:rFonts w:cs="Arial"/>
          <w:b/>
          <w:color w:val="auto"/>
          <w:sz w:val="20"/>
          <w:u w:val="none"/>
        </w:rPr>
        <w:t>Power Park Units</w:t>
      </w:r>
      <w:r w:rsidR="000C41A7" w:rsidRPr="001C389A">
        <w:rPr>
          <w:rStyle w:val="DeltaViewInsertion"/>
          <w:rFonts w:cs="Arial"/>
          <w:color w:val="auto"/>
          <w:sz w:val="20"/>
          <w:u w:val="none"/>
        </w:rPr>
        <w:t xml:space="preserve"> in respect of which a </w:t>
      </w:r>
      <w:r w:rsidR="000C41A7" w:rsidRPr="001C389A">
        <w:rPr>
          <w:rStyle w:val="DeltaViewInsertion"/>
          <w:rFonts w:cs="Arial"/>
          <w:b/>
          <w:color w:val="auto"/>
          <w:sz w:val="20"/>
          <w:u w:val="none"/>
        </w:rPr>
        <w:t xml:space="preserve">Manufacturer’s Data &amp; Performance Report </w:t>
      </w:r>
      <w:r w:rsidR="000C41A7" w:rsidRPr="001C389A">
        <w:rPr>
          <w:rStyle w:val="DeltaViewInsertion"/>
          <w:rFonts w:cs="Arial"/>
          <w:color w:val="auto"/>
          <w:sz w:val="20"/>
          <w:u w:val="none"/>
        </w:rPr>
        <w:t>has been submitted to</w:t>
      </w:r>
      <w:r w:rsidR="000C41A7" w:rsidRPr="001C389A">
        <w:rPr>
          <w:rStyle w:val="DeltaViewInsertion"/>
          <w:rFonts w:cs="Arial"/>
          <w:b/>
          <w:color w:val="auto"/>
          <w:sz w:val="20"/>
          <w:u w:val="none"/>
        </w:rPr>
        <w:t xml:space="preserve">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may reference the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in its submissions to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w:t>
      </w:r>
      <w:r w:rsidR="000C41A7" w:rsidRPr="001C389A">
        <w:rPr>
          <w:rStyle w:val="DeltaViewInsertion"/>
          <w:rFonts w:cs="Arial"/>
          <w:color w:val="auto"/>
          <w:sz w:val="20"/>
          <w:u w:val="none"/>
        </w:rPr>
        <w:t xml:space="preserve">  Any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considering referring to a </w:t>
      </w:r>
      <w:r w:rsidR="000C41A7" w:rsidRPr="001C389A">
        <w:rPr>
          <w:rStyle w:val="DeltaViewInsertion"/>
          <w:rFonts w:cs="Arial"/>
          <w:b/>
          <w:color w:val="auto"/>
          <w:sz w:val="20"/>
          <w:u w:val="none"/>
        </w:rPr>
        <w:t xml:space="preserve">Manufacturer’s Data &amp; Performance Report </w:t>
      </w:r>
      <w:r w:rsidR="000C41A7" w:rsidRPr="001C389A">
        <w:rPr>
          <w:rStyle w:val="DeltaViewInsertion"/>
          <w:rFonts w:cs="Arial"/>
          <w:color w:val="auto"/>
          <w:sz w:val="20"/>
          <w:u w:val="none"/>
        </w:rPr>
        <w:t xml:space="preserve">for any aspect of its </w:t>
      </w:r>
      <w:r w:rsidR="000C41A7" w:rsidRPr="001C389A">
        <w:rPr>
          <w:rStyle w:val="DeltaViewInsertion"/>
          <w:rFonts w:cs="Arial"/>
          <w:b/>
          <w:color w:val="auto"/>
          <w:sz w:val="20"/>
          <w:u w:val="none"/>
        </w:rPr>
        <w:t xml:space="preserve">Plant </w:t>
      </w:r>
      <w:r w:rsidR="000C41A7" w:rsidRPr="001C389A">
        <w:rPr>
          <w:rStyle w:val="DeltaViewInsertion"/>
          <w:rFonts w:cs="Arial"/>
          <w:color w:val="auto"/>
          <w:sz w:val="20"/>
          <w:u w:val="none"/>
        </w:rPr>
        <w:t xml:space="preserve">and </w:t>
      </w:r>
      <w:r w:rsidR="000C41A7" w:rsidRPr="001C389A">
        <w:rPr>
          <w:rStyle w:val="DeltaViewInsertion"/>
          <w:rFonts w:cs="Arial"/>
          <w:b/>
          <w:color w:val="auto"/>
          <w:sz w:val="20"/>
          <w:u w:val="none"/>
        </w:rPr>
        <w:t xml:space="preserve">Apparatus </w:t>
      </w:r>
      <w:r w:rsidR="002611C8" w:rsidRPr="001C389A">
        <w:rPr>
          <w:rStyle w:val="DeltaViewInsertion"/>
          <w:rFonts w:cs="Arial"/>
          <w:color w:val="auto"/>
          <w:sz w:val="20"/>
          <w:u w:val="none"/>
        </w:rPr>
        <w:t>may</w:t>
      </w:r>
      <w:r w:rsidR="000C41A7" w:rsidRPr="001C389A">
        <w:rPr>
          <w:rStyle w:val="DeltaViewInsertion"/>
          <w:rFonts w:cs="Arial"/>
          <w:color w:val="auto"/>
          <w:sz w:val="20"/>
          <w:u w:val="none"/>
        </w:rPr>
        <w:t xml:space="preserve"> contact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to discuss the suitability of the relevant </w:t>
      </w:r>
      <w:r w:rsidR="000C41A7" w:rsidRPr="001C389A">
        <w:rPr>
          <w:rStyle w:val="DeltaViewInsertion"/>
          <w:rFonts w:cs="Arial"/>
          <w:b/>
          <w:color w:val="auto"/>
          <w:sz w:val="20"/>
          <w:u w:val="none"/>
        </w:rPr>
        <w:t xml:space="preserve">Manufacturer’s Data &amp; Performance Report </w:t>
      </w:r>
      <w:r w:rsidR="000C41A7" w:rsidRPr="001C389A">
        <w:rPr>
          <w:rStyle w:val="DeltaViewInsertion"/>
          <w:rFonts w:cs="Arial"/>
          <w:color w:val="auto"/>
          <w:sz w:val="20"/>
          <w:u w:val="none"/>
        </w:rPr>
        <w:t xml:space="preserve">to its project to determine if, and to what extent, the data included in the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contributes towards demonstrating compliance with those aspects of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 xml:space="preserve"> applicable to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will inform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if the reference to the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is not appropriate or not sufficient for its project. </w:t>
      </w:r>
      <w:bookmarkEnd w:id="275"/>
    </w:p>
    <w:p w14:paraId="085E73C4"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p>
    <w:p w14:paraId="2A8BD542" w14:textId="260F8075" w:rsidR="000C41A7" w:rsidRPr="001C389A" w:rsidRDefault="002F5F51" w:rsidP="000C41A7">
      <w:pPr>
        <w:tabs>
          <w:tab w:val="left" w:pos="1566"/>
          <w:tab w:val="left" w:pos="2286"/>
          <w:tab w:val="left" w:pos="2736"/>
          <w:tab w:val="left" w:pos="3600"/>
          <w:tab w:val="left" w:pos="4608"/>
          <w:tab w:val="left" w:pos="5904"/>
        </w:tabs>
        <w:ind w:left="1440" w:hanging="1440"/>
        <w:rPr>
          <w:rFonts w:cs="Arial"/>
          <w:sz w:val="20"/>
        </w:rPr>
      </w:pPr>
      <w:bookmarkStart w:id="276" w:name="_DV_C273"/>
      <w:r w:rsidRPr="001C389A">
        <w:rPr>
          <w:rStyle w:val="DeltaViewInsertion"/>
          <w:rFonts w:cs="Arial"/>
          <w:color w:val="auto"/>
          <w:sz w:val="20"/>
          <w:u w:val="none"/>
        </w:rPr>
        <w:t>ECP</w:t>
      </w:r>
      <w:r w:rsidR="0009608F" w:rsidRPr="001C389A">
        <w:rPr>
          <w:rStyle w:val="DeltaViewInsertion"/>
          <w:rFonts w:cs="Arial"/>
          <w:color w:val="auto"/>
          <w:sz w:val="20"/>
          <w:u w:val="none"/>
        </w:rPr>
        <w:t>.10.1.3</w:t>
      </w:r>
      <w:r w:rsidR="001B1887" w:rsidRPr="001C389A">
        <w:rPr>
          <w:rStyle w:val="DeltaViewInsertion"/>
          <w:rFonts w:cs="Arial"/>
          <w:color w:val="auto"/>
          <w:sz w:val="20"/>
          <w:u w:val="none"/>
        </w:rPr>
        <w:tab/>
      </w:r>
      <w:r w:rsidR="000C41A7" w:rsidRPr="001C389A">
        <w:rPr>
          <w:rStyle w:val="DeltaViewInsertion"/>
          <w:rFonts w:cs="Arial"/>
          <w:color w:val="auto"/>
          <w:sz w:val="20"/>
          <w:u w:val="none"/>
        </w:rPr>
        <w:t xml:space="preserve">The process to be followed by </w:t>
      </w:r>
      <w:r w:rsidR="000C41A7" w:rsidRPr="001C389A">
        <w:rPr>
          <w:rStyle w:val="DeltaViewInsertion"/>
          <w:rFonts w:cs="Arial"/>
          <w:b/>
          <w:color w:val="auto"/>
          <w:sz w:val="20"/>
          <w:u w:val="none"/>
        </w:rPr>
        <w:t>Power Park Unit</w:t>
      </w:r>
      <w:r w:rsidR="000C41A7" w:rsidRPr="001C389A">
        <w:rPr>
          <w:rStyle w:val="DeltaViewInsertion"/>
          <w:rFonts w:cs="Arial"/>
          <w:color w:val="auto"/>
          <w:sz w:val="20"/>
          <w:u w:val="none"/>
        </w:rPr>
        <w:t xml:space="preserve"> manufacturers </w:t>
      </w:r>
      <w:r w:rsidR="00F15D1C" w:rsidRPr="001C389A">
        <w:rPr>
          <w:rStyle w:val="DeltaViewInsertion"/>
          <w:rFonts w:cs="Arial"/>
          <w:color w:val="auto"/>
          <w:sz w:val="20"/>
          <w:u w:val="none"/>
        </w:rPr>
        <w:t>submitting a</w:t>
      </w:r>
      <w:r w:rsidR="000C41A7" w:rsidRPr="001C389A">
        <w:rPr>
          <w:rStyle w:val="DeltaViewInsertion"/>
          <w:rFonts w:cs="Arial"/>
          <w:color w:val="auto"/>
          <w:sz w:val="20"/>
          <w:u w:val="none"/>
        </w:rPr>
        <w:t xml:space="preserve">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w:t>
      </w:r>
      <w:r w:rsidR="00420009" w:rsidRPr="001C389A">
        <w:rPr>
          <w:rStyle w:val="DeltaViewInsertion"/>
          <w:rFonts w:cs="Arial"/>
          <w:color w:val="auto"/>
          <w:sz w:val="20"/>
          <w:u w:val="none"/>
        </w:rPr>
        <w:t xml:space="preserve">is </w:t>
      </w:r>
      <w:r w:rsidR="000C41A7" w:rsidRPr="001C389A">
        <w:rPr>
          <w:rStyle w:val="DeltaViewInsertion"/>
          <w:rFonts w:cs="Arial"/>
          <w:color w:val="auto"/>
          <w:sz w:val="20"/>
          <w:u w:val="none"/>
        </w:rPr>
        <w:t xml:space="preserve">agreed by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t>
      </w:r>
      <w:r w:rsidRPr="001C389A">
        <w:rPr>
          <w:rStyle w:val="DeltaViewInsertion"/>
          <w:rFonts w:cs="Arial"/>
          <w:color w:val="auto"/>
          <w:sz w:val="20"/>
          <w:u w:val="none"/>
        </w:rPr>
        <w:t>ECP</w:t>
      </w:r>
      <w:r w:rsidR="00B80163" w:rsidRPr="001C389A">
        <w:rPr>
          <w:rStyle w:val="DeltaViewInsertion"/>
          <w:rFonts w:cs="Arial"/>
          <w:color w:val="auto"/>
          <w:sz w:val="20"/>
          <w:u w:val="none"/>
        </w:rPr>
        <w:t>.10.</w:t>
      </w:r>
      <w:r w:rsidR="0009608F" w:rsidRPr="001C389A">
        <w:rPr>
          <w:rStyle w:val="DeltaViewInsertion"/>
          <w:rFonts w:cs="Arial"/>
          <w:color w:val="auto"/>
          <w:sz w:val="20"/>
          <w:u w:val="none"/>
        </w:rPr>
        <w:t>2</w:t>
      </w:r>
      <w:r w:rsidR="003F21DA" w:rsidRPr="001C389A">
        <w:rPr>
          <w:rStyle w:val="DeltaViewInsertion"/>
          <w:rFonts w:cs="Arial"/>
          <w:color w:val="auto"/>
          <w:sz w:val="20"/>
          <w:u w:val="none"/>
        </w:rPr>
        <w:t xml:space="preserve"> </w:t>
      </w:r>
      <w:r w:rsidR="000C41A7" w:rsidRPr="001C389A">
        <w:rPr>
          <w:rStyle w:val="DeltaViewInsertion"/>
          <w:rFonts w:cs="Arial"/>
          <w:color w:val="auto"/>
          <w:sz w:val="20"/>
          <w:u w:val="none"/>
        </w:rPr>
        <w:t xml:space="preserve">indicates the </w:t>
      </w:r>
      <w:r w:rsidR="00F15D1C" w:rsidRPr="001C389A">
        <w:rPr>
          <w:rStyle w:val="DeltaViewInsertion"/>
          <w:rFonts w:cs="Arial"/>
          <w:color w:val="auto"/>
          <w:sz w:val="20"/>
          <w:u w:val="none"/>
        </w:rPr>
        <w:t xml:space="preserve">specific </w:t>
      </w:r>
      <w:r w:rsidR="00F15D1C" w:rsidRPr="001C389A">
        <w:rPr>
          <w:rStyle w:val="DeltaViewInsertion"/>
          <w:rFonts w:cs="Arial"/>
          <w:b/>
          <w:color w:val="auto"/>
          <w:sz w:val="20"/>
          <w:u w:val="none"/>
        </w:rPr>
        <w:t xml:space="preserve">Grid Code </w:t>
      </w:r>
      <w:r w:rsidR="00F15D1C" w:rsidRPr="001C389A">
        <w:rPr>
          <w:rStyle w:val="DeltaViewInsertion"/>
          <w:rFonts w:cs="Arial"/>
          <w:color w:val="auto"/>
          <w:sz w:val="20"/>
          <w:u w:val="none"/>
        </w:rPr>
        <w:t xml:space="preserve">requirement </w:t>
      </w:r>
      <w:r w:rsidR="000C41A7" w:rsidRPr="001C389A">
        <w:rPr>
          <w:rStyle w:val="DeltaViewInsertion"/>
          <w:rFonts w:cs="Arial"/>
          <w:color w:val="auto"/>
          <w:sz w:val="20"/>
          <w:u w:val="none"/>
        </w:rPr>
        <w:t xml:space="preserve">areas in respect of which a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may be submitted.</w:t>
      </w:r>
      <w:bookmarkEnd w:id="276"/>
    </w:p>
    <w:p w14:paraId="51812183"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p>
    <w:p w14:paraId="61EF84F1" w14:textId="3E979E0C" w:rsidR="000C41A7" w:rsidRPr="001C389A" w:rsidRDefault="002F5F51" w:rsidP="000C41A7">
      <w:pPr>
        <w:tabs>
          <w:tab w:val="left" w:pos="1566"/>
          <w:tab w:val="left" w:pos="2286"/>
          <w:tab w:val="left" w:pos="2736"/>
          <w:tab w:val="left" w:pos="3600"/>
          <w:tab w:val="left" w:pos="4608"/>
          <w:tab w:val="left" w:pos="5904"/>
        </w:tabs>
        <w:ind w:left="1440" w:hanging="1440"/>
        <w:rPr>
          <w:rFonts w:cs="Arial"/>
          <w:sz w:val="20"/>
        </w:rPr>
      </w:pPr>
      <w:bookmarkStart w:id="277" w:name="_DV_C274"/>
      <w:r w:rsidRPr="001C389A">
        <w:rPr>
          <w:rStyle w:val="DeltaViewInsertion"/>
          <w:rFonts w:cs="Arial"/>
          <w:color w:val="auto"/>
          <w:sz w:val="20"/>
          <w:u w:val="none"/>
        </w:rPr>
        <w:t>ECP</w:t>
      </w:r>
      <w:r w:rsidR="0009608F" w:rsidRPr="001C389A">
        <w:rPr>
          <w:rStyle w:val="DeltaViewInsertion"/>
          <w:rFonts w:cs="Arial"/>
          <w:color w:val="auto"/>
          <w:sz w:val="20"/>
          <w:u w:val="none"/>
        </w:rPr>
        <w:t>.10.1.4</w:t>
      </w:r>
      <w:r w:rsidR="001B1887" w:rsidRPr="001C389A">
        <w:rPr>
          <w:rStyle w:val="DeltaViewInsertion"/>
          <w:rFonts w:cs="Arial"/>
          <w:color w:val="auto"/>
          <w:sz w:val="20"/>
          <w:u w:val="none"/>
        </w:rPr>
        <w:tab/>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will maintain and publish a register of those </w:t>
      </w:r>
      <w:r w:rsidR="000C41A7" w:rsidRPr="001C389A">
        <w:rPr>
          <w:rStyle w:val="DeltaViewInsertion"/>
          <w:rFonts w:cs="Arial"/>
          <w:b/>
          <w:color w:val="auto"/>
          <w:sz w:val="20"/>
          <w:u w:val="none"/>
        </w:rPr>
        <w:t>Manufacturer’s Data &amp; Performance Reports</w:t>
      </w:r>
      <w:r w:rsidR="000C41A7" w:rsidRPr="001C389A">
        <w:rPr>
          <w:rStyle w:val="DeltaViewInsertion"/>
          <w:rFonts w:cs="Arial"/>
          <w:color w:val="auto"/>
          <w:sz w:val="20"/>
          <w:u w:val="none"/>
        </w:rPr>
        <w:t xml:space="preserve"> which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has received and accepted as being an accurate representation of the performance of the relevant </w:t>
      </w:r>
      <w:r w:rsidR="000C41A7" w:rsidRPr="001C389A">
        <w:rPr>
          <w:rStyle w:val="DeltaViewInsertion"/>
          <w:rFonts w:cs="Arial"/>
          <w:b/>
          <w:color w:val="auto"/>
          <w:sz w:val="20"/>
          <w:u w:val="none"/>
        </w:rPr>
        <w:t>Plant</w:t>
      </w:r>
      <w:r w:rsidR="000C41A7" w:rsidRPr="001C389A">
        <w:rPr>
          <w:rStyle w:val="DeltaViewInsertion"/>
          <w:rFonts w:cs="Arial"/>
          <w:color w:val="auto"/>
          <w:sz w:val="20"/>
          <w:u w:val="none"/>
        </w:rPr>
        <w:t xml:space="preserve"> and / or </w:t>
      </w:r>
      <w:r w:rsidR="000C41A7" w:rsidRPr="001C389A">
        <w:rPr>
          <w:rStyle w:val="DeltaViewInsertion"/>
          <w:rFonts w:cs="Arial"/>
          <w:b/>
          <w:color w:val="auto"/>
          <w:sz w:val="20"/>
          <w:u w:val="none"/>
        </w:rPr>
        <w:t>Apparatus</w:t>
      </w:r>
      <w:r w:rsidR="000C41A7" w:rsidRPr="001C389A">
        <w:rPr>
          <w:rStyle w:val="DeltaViewInsertion"/>
          <w:rFonts w:cs="Arial"/>
          <w:color w:val="auto"/>
          <w:sz w:val="20"/>
          <w:u w:val="none"/>
        </w:rPr>
        <w:t xml:space="preserve">.  Such register will identify the manufacturer, the model(s) of </w:t>
      </w:r>
      <w:r w:rsidR="000C41A7" w:rsidRPr="001C389A">
        <w:rPr>
          <w:rStyle w:val="DeltaViewInsertion"/>
          <w:rFonts w:cs="Arial"/>
          <w:b/>
          <w:color w:val="auto"/>
          <w:sz w:val="20"/>
          <w:u w:val="none"/>
        </w:rPr>
        <w:t>Power Park Unit(s)</w:t>
      </w:r>
      <w:r w:rsidR="000C41A7" w:rsidRPr="001C389A">
        <w:rPr>
          <w:rStyle w:val="DeltaViewInsertion"/>
          <w:rFonts w:cs="Arial"/>
          <w:color w:val="auto"/>
          <w:sz w:val="20"/>
          <w:u w:val="none"/>
        </w:rPr>
        <w:t xml:space="preserve"> to which the report applies and the provisions of the </w:t>
      </w:r>
      <w:r w:rsidR="000C41A7" w:rsidRPr="001C389A">
        <w:rPr>
          <w:rStyle w:val="DeltaViewInsertion"/>
          <w:rFonts w:cs="Arial"/>
          <w:b/>
          <w:color w:val="auto"/>
          <w:sz w:val="20"/>
          <w:u w:val="none"/>
        </w:rPr>
        <w:t xml:space="preserve">Grid Code </w:t>
      </w:r>
      <w:r w:rsidR="000C41A7" w:rsidRPr="001C389A">
        <w:rPr>
          <w:rStyle w:val="DeltaViewInsertion"/>
          <w:rFonts w:cs="Arial"/>
          <w:color w:val="auto"/>
          <w:sz w:val="20"/>
          <w:u w:val="none"/>
        </w:rPr>
        <w:t xml:space="preserve">in respect of which the report contributes towards the demonstration of compliance.  The inclusion of any report in the register does not in any way confirm that any </w:t>
      </w:r>
      <w:r w:rsidR="000C41A7" w:rsidRPr="001C389A">
        <w:rPr>
          <w:rStyle w:val="DeltaViewInsertion"/>
          <w:rFonts w:cs="Arial"/>
          <w:b/>
          <w:color w:val="auto"/>
          <w:sz w:val="20"/>
          <w:u w:val="none"/>
        </w:rPr>
        <w:t>Power Park Modules</w:t>
      </w:r>
      <w:r w:rsidR="000C41A7" w:rsidRPr="001C389A">
        <w:rPr>
          <w:rStyle w:val="DeltaViewInsertion"/>
          <w:rFonts w:cs="Arial"/>
          <w:color w:val="auto"/>
          <w:sz w:val="20"/>
          <w:u w:val="none"/>
        </w:rPr>
        <w:t xml:space="preserve"> which utilise any </w:t>
      </w:r>
      <w:r w:rsidR="000C41A7" w:rsidRPr="001C389A">
        <w:rPr>
          <w:rStyle w:val="DeltaViewInsertion"/>
          <w:rFonts w:cs="Arial"/>
          <w:b/>
          <w:color w:val="auto"/>
          <w:sz w:val="20"/>
          <w:u w:val="none"/>
        </w:rPr>
        <w:t>Power Park Unit(s)</w:t>
      </w:r>
      <w:r w:rsidR="000C41A7" w:rsidRPr="001C389A">
        <w:rPr>
          <w:rStyle w:val="DeltaViewInsertion"/>
          <w:rFonts w:cs="Arial"/>
          <w:color w:val="auto"/>
          <w:sz w:val="20"/>
          <w:u w:val="none"/>
        </w:rPr>
        <w:t xml:space="preserve"> covered by a report is or will be compliant with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w:t>
      </w:r>
      <w:bookmarkEnd w:id="277"/>
    </w:p>
    <w:p w14:paraId="3CCBF009"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p>
    <w:p w14:paraId="76C464FB" w14:textId="77777777" w:rsidR="000C41A7" w:rsidRPr="001C389A" w:rsidRDefault="002F5F51" w:rsidP="000C41A7">
      <w:pPr>
        <w:tabs>
          <w:tab w:val="left" w:pos="1566"/>
          <w:tab w:val="left" w:pos="2286"/>
          <w:tab w:val="left" w:pos="2736"/>
          <w:tab w:val="left" w:pos="3600"/>
          <w:tab w:val="left" w:pos="4608"/>
          <w:tab w:val="left" w:pos="5904"/>
        </w:tabs>
        <w:ind w:left="1440" w:hanging="1440"/>
        <w:rPr>
          <w:rFonts w:cs="Arial"/>
          <w:sz w:val="20"/>
        </w:rPr>
      </w:pPr>
      <w:bookmarkStart w:id="278" w:name="_DV_C275"/>
      <w:r w:rsidRPr="001C389A">
        <w:rPr>
          <w:rStyle w:val="DeltaViewInsertion"/>
          <w:rFonts w:cs="Arial"/>
          <w:color w:val="auto"/>
          <w:sz w:val="20"/>
          <w:u w:val="none"/>
        </w:rPr>
        <w:t>ECP</w:t>
      </w:r>
      <w:r w:rsidR="0009608F" w:rsidRPr="001C389A">
        <w:rPr>
          <w:rStyle w:val="DeltaViewInsertion"/>
          <w:rFonts w:cs="Arial"/>
          <w:color w:val="auto"/>
          <w:sz w:val="20"/>
          <w:u w:val="none"/>
        </w:rPr>
        <w:t>.10.2</w:t>
      </w:r>
      <w:r w:rsidR="000C41A7" w:rsidRPr="001C389A">
        <w:rPr>
          <w:rStyle w:val="DeltaViewInsertion"/>
          <w:rFonts w:cs="Arial"/>
          <w:color w:val="auto"/>
          <w:sz w:val="20"/>
          <w:u w:val="none"/>
        </w:rPr>
        <w:tab/>
        <w:t xml:space="preserve">A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in respect of </w:t>
      </w:r>
      <w:r w:rsidR="000C41A7" w:rsidRPr="001C389A">
        <w:rPr>
          <w:rStyle w:val="DeltaViewInsertion"/>
          <w:rFonts w:cs="Arial"/>
          <w:b/>
          <w:color w:val="auto"/>
          <w:sz w:val="20"/>
          <w:u w:val="none"/>
        </w:rPr>
        <w:t xml:space="preserve">Power Park Units </w:t>
      </w:r>
      <w:r w:rsidR="000C41A7" w:rsidRPr="001C389A">
        <w:rPr>
          <w:rStyle w:val="DeltaViewInsertion"/>
          <w:rFonts w:cs="Arial"/>
          <w:color w:val="auto"/>
          <w:sz w:val="20"/>
          <w:u w:val="none"/>
        </w:rPr>
        <w:t xml:space="preserve">may cover one (or part of one) or more of the following provisions of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w:t>
      </w:r>
      <w:bookmarkEnd w:id="278"/>
    </w:p>
    <w:p w14:paraId="6762D79C"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bookmarkStart w:id="279" w:name="_DV_C276"/>
    </w:p>
    <w:p w14:paraId="55F66133" w14:textId="77777777" w:rsidR="000C41A7" w:rsidRPr="001C389A" w:rsidRDefault="000C41A7" w:rsidP="003B5BF0">
      <w:pPr>
        <w:numPr>
          <w:ilvl w:val="0"/>
          <w:numId w:val="8"/>
        </w:numPr>
        <w:tabs>
          <w:tab w:val="clear" w:pos="1926"/>
          <w:tab w:val="left" w:pos="1566"/>
          <w:tab w:val="left" w:pos="2286"/>
          <w:tab w:val="num" w:pos="2340"/>
          <w:tab w:val="left" w:pos="2736"/>
          <w:tab w:val="left" w:pos="3600"/>
          <w:tab w:val="left" w:pos="4608"/>
          <w:tab w:val="left" w:pos="5904"/>
        </w:tabs>
        <w:autoSpaceDE w:val="0"/>
        <w:autoSpaceDN w:val="0"/>
        <w:adjustRightInd w:val="0"/>
        <w:ind w:left="2340" w:hanging="900"/>
        <w:rPr>
          <w:rFonts w:cs="Arial"/>
          <w:sz w:val="20"/>
        </w:rPr>
      </w:pPr>
      <w:bookmarkStart w:id="280" w:name="_DV_C277"/>
      <w:bookmarkEnd w:id="279"/>
      <w:r w:rsidRPr="001C389A">
        <w:rPr>
          <w:rStyle w:val="DeltaViewInsertion"/>
          <w:rFonts w:cs="Arial"/>
          <w:color w:val="auto"/>
          <w:sz w:val="20"/>
          <w:u w:val="none"/>
        </w:rPr>
        <w:t xml:space="preserve">Fault Ride Through capability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3D7964" w:rsidRPr="001C389A">
        <w:rPr>
          <w:rStyle w:val="DeltaViewInsertion"/>
          <w:rFonts w:cs="Arial"/>
          <w:color w:val="auto"/>
          <w:sz w:val="20"/>
          <w:u w:val="none"/>
        </w:rPr>
        <w:t>6.3</w:t>
      </w:r>
      <w:r w:rsidRPr="001C389A">
        <w:rPr>
          <w:rStyle w:val="DeltaViewInsertion"/>
          <w:rFonts w:cs="Arial"/>
          <w:color w:val="auto"/>
          <w:sz w:val="20"/>
          <w:u w:val="none"/>
        </w:rPr>
        <w:t>.15</w:t>
      </w:r>
      <w:bookmarkEnd w:id="280"/>
      <w:r w:rsidR="00492C6C" w:rsidRPr="001C389A">
        <w:rPr>
          <w:rStyle w:val="DeltaViewInsertion"/>
          <w:rFonts w:cs="Arial"/>
          <w:color w:val="auto"/>
          <w:sz w:val="20"/>
          <w:u w:val="none"/>
        </w:rPr>
        <w:t>, ECC.6.3.16.</w:t>
      </w:r>
    </w:p>
    <w:p w14:paraId="67FBC016"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bookmarkStart w:id="281" w:name="_DV_C284"/>
    </w:p>
    <w:p w14:paraId="4004EEAC" w14:textId="77777777" w:rsidR="000C41A7" w:rsidRPr="001C389A" w:rsidRDefault="000C41A7" w:rsidP="003B5BF0">
      <w:pPr>
        <w:numPr>
          <w:ilvl w:val="0"/>
          <w:numId w:val="8"/>
        </w:numPr>
        <w:tabs>
          <w:tab w:val="clear" w:pos="1926"/>
          <w:tab w:val="left" w:pos="1566"/>
          <w:tab w:val="left" w:pos="2286"/>
          <w:tab w:val="num" w:pos="2340"/>
          <w:tab w:val="left" w:pos="2736"/>
          <w:tab w:val="left" w:pos="3600"/>
          <w:tab w:val="left" w:pos="4608"/>
          <w:tab w:val="left" w:pos="5904"/>
        </w:tabs>
        <w:autoSpaceDE w:val="0"/>
        <w:autoSpaceDN w:val="0"/>
        <w:adjustRightInd w:val="0"/>
        <w:ind w:left="2340" w:hanging="900"/>
        <w:rPr>
          <w:rFonts w:cs="Arial"/>
          <w:sz w:val="20"/>
        </w:rPr>
      </w:pPr>
      <w:bookmarkStart w:id="282" w:name="_DV_C285"/>
      <w:bookmarkEnd w:id="281"/>
      <w:r w:rsidRPr="001C389A">
        <w:rPr>
          <w:rStyle w:val="DeltaViewInsertion"/>
          <w:rFonts w:cs="Arial"/>
          <w:color w:val="auto"/>
          <w:sz w:val="20"/>
          <w:u w:val="none"/>
        </w:rPr>
        <w:t>Power Park Module mathematical model PC.A.5.4.2</w:t>
      </w:r>
      <w:bookmarkEnd w:id="282"/>
      <w:r w:rsidR="00492C6C" w:rsidRPr="001C389A">
        <w:rPr>
          <w:rStyle w:val="DeltaViewInsertion"/>
          <w:rFonts w:cs="Arial"/>
          <w:color w:val="auto"/>
          <w:sz w:val="20"/>
          <w:u w:val="none"/>
        </w:rPr>
        <w:t>.</w:t>
      </w:r>
    </w:p>
    <w:p w14:paraId="18451ECB"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2EBB1136"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599018AF" w14:textId="77777777" w:rsidR="000C41A7" w:rsidRPr="001C389A" w:rsidRDefault="002F5F51" w:rsidP="000C41A7">
      <w:pPr>
        <w:ind w:left="1440" w:hanging="1440"/>
        <w:rPr>
          <w:rFonts w:cs="Arial"/>
          <w:sz w:val="20"/>
        </w:rPr>
      </w:pPr>
      <w:bookmarkStart w:id="283" w:name="_DV_C288"/>
      <w:r w:rsidRPr="001C389A">
        <w:rPr>
          <w:rStyle w:val="DeltaViewInsertion"/>
          <w:rFonts w:cs="Arial"/>
          <w:color w:val="auto"/>
          <w:sz w:val="20"/>
          <w:u w:val="none"/>
        </w:rPr>
        <w:t>ECP</w:t>
      </w:r>
      <w:r w:rsidR="0009608F" w:rsidRPr="001C389A">
        <w:rPr>
          <w:rStyle w:val="DeltaViewInsertion"/>
          <w:rFonts w:cs="Arial"/>
          <w:color w:val="auto"/>
          <w:sz w:val="20"/>
          <w:u w:val="none"/>
        </w:rPr>
        <w:t>.10.3</w:t>
      </w:r>
      <w:r w:rsidR="000C41A7" w:rsidRPr="001C389A">
        <w:rPr>
          <w:rStyle w:val="DeltaViewInsertion"/>
          <w:rFonts w:cs="Arial"/>
          <w:color w:val="auto"/>
          <w:sz w:val="20"/>
          <w:u w:val="none"/>
        </w:rPr>
        <w:tab/>
        <w:t xml:space="preserve">Reference to a </w:t>
      </w:r>
      <w:r w:rsidR="000C41A7" w:rsidRPr="001C389A">
        <w:rPr>
          <w:rStyle w:val="DeltaViewInsertion"/>
          <w:rFonts w:cs="Arial"/>
          <w:b/>
          <w:color w:val="auto"/>
          <w:sz w:val="20"/>
          <w:u w:val="none"/>
        </w:rPr>
        <w:t xml:space="preserve">Manufacturer’s Data &amp; Performance Report </w:t>
      </w:r>
      <w:r w:rsidR="000C41A7" w:rsidRPr="001C389A">
        <w:rPr>
          <w:rStyle w:val="DeltaViewInsertion"/>
          <w:rFonts w:cs="Arial"/>
          <w:color w:val="auto"/>
          <w:sz w:val="20"/>
          <w:u w:val="none"/>
        </w:rPr>
        <w:t>in a</w:t>
      </w:r>
      <w:r w:rsidR="000C41A7" w:rsidRPr="001C389A">
        <w:rPr>
          <w:rStyle w:val="DeltaViewInsertion"/>
          <w:rFonts w:cs="Arial"/>
          <w:b/>
          <w:color w:val="auto"/>
          <w:sz w:val="20"/>
          <w:u w:val="none"/>
        </w:rPr>
        <w:t xml:space="preserve"> </w:t>
      </w:r>
      <w:r w:rsidR="00D91CD5" w:rsidRPr="001C389A">
        <w:rPr>
          <w:rStyle w:val="DeltaViewInsertion"/>
          <w:rFonts w:cs="Arial"/>
          <w:b/>
          <w:color w:val="auto"/>
          <w:sz w:val="20"/>
          <w:u w:val="none"/>
        </w:rPr>
        <w:t>EU Code User</w:t>
      </w:r>
      <w:r w:rsidR="000C41A7" w:rsidRPr="001C389A">
        <w:rPr>
          <w:rStyle w:val="DeltaViewInsertion"/>
          <w:rFonts w:cs="Arial"/>
          <w:b/>
          <w:color w:val="auto"/>
          <w:sz w:val="20"/>
          <w:u w:val="none"/>
        </w:rPr>
        <w:t>’s</w:t>
      </w:r>
      <w:r w:rsidR="000C41A7" w:rsidRPr="001C389A">
        <w:rPr>
          <w:rStyle w:val="DeltaViewInsertion"/>
          <w:rFonts w:cs="Arial"/>
          <w:color w:val="auto"/>
          <w:sz w:val="20"/>
          <w:u w:val="none"/>
        </w:rPr>
        <w:t xml:space="preserve"> submissions does not by itself constitute compliance with the </w:t>
      </w:r>
      <w:r w:rsidR="000C41A7" w:rsidRPr="001C389A">
        <w:rPr>
          <w:rStyle w:val="DeltaViewInsertion"/>
          <w:rFonts w:cs="Arial"/>
          <w:b/>
          <w:color w:val="auto"/>
          <w:sz w:val="20"/>
          <w:u w:val="none"/>
        </w:rPr>
        <w:t>Grid Code</w:t>
      </w:r>
      <w:r w:rsidR="000C41A7" w:rsidRPr="001C389A">
        <w:rPr>
          <w:rStyle w:val="DeltaViewInsertion"/>
          <w:rFonts w:cs="Arial"/>
          <w:color w:val="auto"/>
          <w:sz w:val="20"/>
          <w:u w:val="none"/>
        </w:rPr>
        <w:t xml:space="preserve">. </w:t>
      </w:r>
      <w:bookmarkEnd w:id="283"/>
    </w:p>
    <w:p w14:paraId="080FEA23" w14:textId="77777777" w:rsidR="000C41A7" w:rsidRPr="001C389A" w:rsidRDefault="000C41A7" w:rsidP="000C41A7">
      <w:pPr>
        <w:ind w:left="1440" w:hanging="1440"/>
        <w:rPr>
          <w:rFonts w:cs="Arial"/>
          <w:sz w:val="20"/>
        </w:rPr>
      </w:pPr>
    </w:p>
    <w:p w14:paraId="6595FE27" w14:textId="3ED7F194" w:rsidR="000C41A7" w:rsidRPr="001C389A" w:rsidRDefault="002F5F51" w:rsidP="000C41A7">
      <w:pPr>
        <w:tabs>
          <w:tab w:val="left" w:pos="1418"/>
          <w:tab w:val="left" w:pos="2286"/>
          <w:tab w:val="left" w:pos="2736"/>
          <w:tab w:val="left" w:pos="3600"/>
          <w:tab w:val="left" w:pos="4608"/>
          <w:tab w:val="left" w:pos="5904"/>
        </w:tabs>
        <w:ind w:left="1418" w:hanging="1418"/>
        <w:rPr>
          <w:rFonts w:cs="Arial"/>
          <w:sz w:val="20"/>
        </w:rPr>
      </w:pPr>
      <w:bookmarkStart w:id="284" w:name="_DV_C289"/>
      <w:r w:rsidRPr="001C389A">
        <w:rPr>
          <w:rStyle w:val="DeltaViewInsertion"/>
          <w:rFonts w:cs="Arial"/>
          <w:color w:val="auto"/>
          <w:sz w:val="20"/>
          <w:u w:val="none"/>
        </w:rPr>
        <w:t>ECP</w:t>
      </w:r>
      <w:r w:rsidR="0009608F" w:rsidRPr="001C389A">
        <w:rPr>
          <w:rStyle w:val="DeltaViewInsertion"/>
          <w:rFonts w:cs="Arial"/>
          <w:color w:val="auto"/>
          <w:sz w:val="20"/>
          <w:u w:val="none"/>
        </w:rPr>
        <w:t>.10.4</w:t>
      </w:r>
      <w:r w:rsidR="000C41A7" w:rsidRPr="001C389A">
        <w:rPr>
          <w:rStyle w:val="DeltaViewInsertion"/>
          <w:rFonts w:cs="Arial"/>
          <w:color w:val="auto"/>
          <w:sz w:val="20"/>
          <w:u w:val="none"/>
        </w:rPr>
        <w:tab/>
        <w:t xml:space="preserve">A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 xml:space="preserve"> referencing a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should insert the relevant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reference in the appropriate place in the </w:t>
      </w:r>
      <w:r w:rsidR="000C41A7" w:rsidRPr="001C389A">
        <w:rPr>
          <w:rStyle w:val="DeltaViewInsertion"/>
          <w:rFonts w:cs="Arial"/>
          <w:b/>
          <w:color w:val="auto"/>
          <w:sz w:val="20"/>
          <w:u w:val="none"/>
        </w:rPr>
        <w:t>DRC</w:t>
      </w:r>
      <w:r w:rsidR="000C41A7" w:rsidRPr="001C389A">
        <w:rPr>
          <w:rStyle w:val="DeltaViewInsertion"/>
          <w:rFonts w:cs="Arial"/>
          <w:color w:val="auto"/>
          <w:sz w:val="20"/>
          <w:u w:val="none"/>
        </w:rPr>
        <w:t xml:space="preserve"> data submission</w:t>
      </w:r>
      <w:r w:rsidR="00492C6C" w:rsidRPr="001C389A">
        <w:rPr>
          <w:rStyle w:val="DeltaViewInsertion"/>
          <w:rFonts w:cs="Arial"/>
          <w:color w:val="auto"/>
          <w:sz w:val="20"/>
          <w:u w:val="none"/>
        </w:rPr>
        <w:t xml:space="preserve">, </w:t>
      </w:r>
      <w:r w:rsidR="00492C6C" w:rsidRPr="001C389A">
        <w:rPr>
          <w:rStyle w:val="DeltaViewInsertion"/>
          <w:rFonts w:cs="Arial"/>
          <w:b/>
          <w:color w:val="auto"/>
          <w:sz w:val="20"/>
          <w:u w:val="none"/>
        </w:rPr>
        <w:t>Power Generating Module Document</w:t>
      </w:r>
      <w:r w:rsidR="000C41A7" w:rsidRPr="001C389A">
        <w:rPr>
          <w:rStyle w:val="DeltaViewInsertion"/>
          <w:rFonts w:cs="Arial"/>
          <w:color w:val="auto"/>
          <w:sz w:val="20"/>
          <w:u w:val="none"/>
        </w:rPr>
        <w:t xml:space="preserve"> and / or in the </w:t>
      </w:r>
      <w:r w:rsidR="000C41A7" w:rsidRPr="001C389A">
        <w:rPr>
          <w:rStyle w:val="DeltaViewInsertion"/>
          <w:rFonts w:cs="Arial"/>
          <w:b/>
          <w:color w:val="auto"/>
          <w:sz w:val="20"/>
          <w:u w:val="none"/>
        </w:rPr>
        <w:t>User Data File Structure</w:t>
      </w:r>
      <w:r w:rsidR="000C41A7"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will consider the suitability of a </w:t>
      </w:r>
      <w:r w:rsidR="000C41A7" w:rsidRPr="001C389A">
        <w:rPr>
          <w:rStyle w:val="DeltaViewInsertion"/>
          <w:rFonts w:cs="Arial"/>
          <w:b/>
          <w:color w:val="auto"/>
          <w:sz w:val="20"/>
          <w:u w:val="none"/>
        </w:rPr>
        <w:t>Manufacturer’s Data &amp; Performance Report</w:t>
      </w:r>
      <w:bookmarkEnd w:id="284"/>
      <w:r w:rsidR="009B3E2C" w:rsidRPr="001C389A">
        <w:rPr>
          <w:rStyle w:val="DeltaViewInsertion"/>
          <w:rFonts w:cs="Arial"/>
          <w:b/>
          <w:color w:val="auto"/>
          <w:sz w:val="20"/>
          <w:u w:val="none"/>
        </w:rPr>
        <w:t>:</w:t>
      </w:r>
    </w:p>
    <w:p w14:paraId="46441C46" w14:textId="77777777" w:rsidR="000C41A7" w:rsidRPr="001C389A" w:rsidRDefault="000C41A7" w:rsidP="000C41A7">
      <w:pPr>
        <w:tabs>
          <w:tab w:val="left" w:pos="1566"/>
          <w:tab w:val="left" w:pos="2286"/>
          <w:tab w:val="left" w:pos="2736"/>
          <w:tab w:val="left" w:pos="3600"/>
          <w:tab w:val="left" w:pos="4608"/>
          <w:tab w:val="left" w:pos="5904"/>
        </w:tabs>
        <w:ind w:left="1440" w:hanging="1440"/>
        <w:rPr>
          <w:rFonts w:cs="Arial"/>
          <w:sz w:val="20"/>
        </w:rPr>
      </w:pPr>
      <w:bookmarkStart w:id="285" w:name="_DV_C290"/>
    </w:p>
    <w:p w14:paraId="3DFD77CE" w14:textId="77777777" w:rsidR="000C41A7" w:rsidRPr="001C389A" w:rsidRDefault="005A6F33" w:rsidP="003B5BF0">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286" w:name="_DV_C291"/>
      <w:bookmarkEnd w:id="285"/>
      <w:r w:rsidRPr="001C389A">
        <w:rPr>
          <w:rStyle w:val="DeltaViewInsertion"/>
          <w:rFonts w:cs="Arial"/>
          <w:color w:val="auto"/>
          <w:sz w:val="20"/>
          <w:u w:val="none"/>
        </w:rPr>
        <w:t>in place of</w:t>
      </w:r>
      <w:r w:rsidRPr="001C389A">
        <w:rPr>
          <w:rStyle w:val="DeltaViewInsertion"/>
          <w:rFonts w:cs="Arial"/>
          <w:b/>
          <w:color w:val="auto"/>
          <w:sz w:val="20"/>
          <w:u w:val="none"/>
        </w:rPr>
        <w:t xml:space="preserve"> </w:t>
      </w:r>
      <w:r w:rsidR="000C41A7" w:rsidRPr="001C389A">
        <w:rPr>
          <w:rStyle w:val="DeltaViewInsertion"/>
          <w:rFonts w:cs="Arial"/>
          <w:b/>
          <w:color w:val="auto"/>
          <w:sz w:val="20"/>
          <w:u w:val="none"/>
        </w:rPr>
        <w:t>DRC</w:t>
      </w:r>
      <w:r w:rsidR="000C41A7" w:rsidRPr="001C389A">
        <w:rPr>
          <w:rStyle w:val="DeltaViewInsertion"/>
          <w:rFonts w:cs="Arial"/>
          <w:color w:val="auto"/>
          <w:sz w:val="20"/>
          <w:u w:val="none"/>
        </w:rPr>
        <w:t xml:space="preserve"> data submissions</w:t>
      </w:r>
      <w:r w:rsidRPr="001C389A">
        <w:rPr>
          <w:rStyle w:val="DeltaViewInsertion"/>
          <w:rFonts w:cs="Arial"/>
          <w:color w:val="auto"/>
          <w:sz w:val="20"/>
          <w:u w:val="none"/>
        </w:rPr>
        <w:t xml:space="preserve"> </w:t>
      </w:r>
      <w:bookmarkStart w:id="287" w:name="_DV_C293"/>
      <w:bookmarkEnd w:id="286"/>
      <w:r w:rsidR="00094B5E" w:rsidRPr="001C389A">
        <w:rPr>
          <w:rStyle w:val="DeltaViewInsertion"/>
          <w:rFonts w:cs="Arial"/>
          <w:color w:val="auto"/>
          <w:sz w:val="20"/>
          <w:u w:val="none"/>
        </w:rPr>
        <w:t>a</w:t>
      </w:r>
      <w:r w:rsidR="000C41A7" w:rsidRPr="001C389A">
        <w:rPr>
          <w:rStyle w:val="DeltaViewInsertion"/>
          <w:rFonts w:cs="Arial"/>
          <w:color w:val="auto"/>
          <w:sz w:val="20"/>
          <w:u w:val="none"/>
        </w:rPr>
        <w:t xml:space="preserve"> mathematical model suitable for representation of the entire </w:t>
      </w:r>
      <w:r w:rsidR="000C41A7" w:rsidRPr="001C389A">
        <w:rPr>
          <w:rStyle w:val="DeltaViewInsertion"/>
          <w:rFonts w:cs="Arial"/>
          <w:b/>
          <w:color w:val="auto"/>
          <w:sz w:val="20"/>
          <w:u w:val="none"/>
        </w:rPr>
        <w:t>Power Park Module</w:t>
      </w:r>
      <w:r w:rsidR="000C41A7" w:rsidRPr="001C389A">
        <w:rPr>
          <w:rStyle w:val="DeltaViewInsertion"/>
          <w:rFonts w:cs="Arial"/>
          <w:color w:val="auto"/>
          <w:sz w:val="20"/>
          <w:u w:val="none"/>
        </w:rPr>
        <w:t xml:space="preserve"> as per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000C41A7" w:rsidRPr="001C389A">
        <w:rPr>
          <w:rStyle w:val="DeltaViewInsertion"/>
          <w:rFonts w:cs="Arial"/>
          <w:color w:val="auto"/>
          <w:sz w:val="20"/>
          <w:u w:val="none"/>
        </w:rPr>
        <w:t xml:space="preserve">4.4. For the avoidance of doubt only the relevant sections as specified in PC.A.2.5.5.7 apply. Site specific parameters will still need to be submitted by the </w:t>
      </w:r>
      <w:r w:rsidR="000C41A7" w:rsidRPr="001C389A">
        <w:rPr>
          <w:rStyle w:val="DeltaViewInsertion"/>
          <w:rFonts w:cs="Arial"/>
          <w:b/>
          <w:color w:val="auto"/>
          <w:sz w:val="20"/>
          <w:u w:val="none"/>
        </w:rPr>
        <w:t>Generator</w:t>
      </w:r>
      <w:r w:rsidR="000C41A7" w:rsidRPr="001C389A">
        <w:rPr>
          <w:rStyle w:val="DeltaViewInsertion"/>
          <w:rFonts w:cs="Arial"/>
          <w:color w:val="auto"/>
          <w:sz w:val="20"/>
          <w:u w:val="none"/>
        </w:rPr>
        <w:t>.</w:t>
      </w:r>
      <w:bookmarkEnd w:id="287"/>
    </w:p>
    <w:p w14:paraId="3FE9F387"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0D3045C8" w14:textId="77777777" w:rsidR="000C41A7" w:rsidRPr="001C389A" w:rsidRDefault="005A6F33" w:rsidP="003B5BF0">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288" w:name="_DV_C297"/>
      <w:r w:rsidRPr="001C389A">
        <w:rPr>
          <w:rStyle w:val="DeltaViewInsertion"/>
          <w:rFonts w:cs="Arial"/>
          <w:color w:val="auto"/>
          <w:sz w:val="20"/>
          <w:u w:val="none"/>
        </w:rPr>
        <w:t xml:space="preserve">in place of </w:t>
      </w:r>
      <w:r w:rsidR="000C41A7" w:rsidRPr="001C389A">
        <w:rPr>
          <w:rStyle w:val="DeltaViewInsertion"/>
          <w:rFonts w:cs="Arial"/>
          <w:color w:val="auto"/>
          <w:sz w:val="20"/>
          <w:u w:val="none"/>
        </w:rPr>
        <w:t>Fault simulation studies</w:t>
      </w:r>
      <w:r w:rsidRPr="001C389A">
        <w:rPr>
          <w:rStyle w:val="DeltaViewInsertion"/>
          <w:rFonts w:cs="Arial"/>
          <w:color w:val="auto"/>
          <w:sz w:val="20"/>
          <w:u w:val="none"/>
        </w:rPr>
        <w:t xml:space="preserve"> as follows</w:t>
      </w:r>
      <w:r w:rsidR="000C41A7" w:rsidRPr="001C389A">
        <w:rPr>
          <w:rStyle w:val="DeltaViewInsertion"/>
          <w:rFonts w:cs="Arial"/>
          <w:color w:val="auto"/>
          <w:sz w:val="20"/>
          <w:u w:val="none"/>
        </w:rPr>
        <w:t xml:space="preserve">;  </w:t>
      </w:r>
      <w:bookmarkEnd w:id="288"/>
    </w:p>
    <w:p w14:paraId="0FF1C4EE" w14:textId="77777777" w:rsidR="000C41A7" w:rsidRPr="001C389A" w:rsidRDefault="000C41A7" w:rsidP="000C41A7">
      <w:pPr>
        <w:tabs>
          <w:tab w:val="left" w:pos="1566"/>
          <w:tab w:val="left" w:pos="2286"/>
          <w:tab w:val="left" w:pos="2736"/>
          <w:tab w:val="left" w:pos="3600"/>
          <w:tab w:val="left" w:pos="4608"/>
          <w:tab w:val="left" w:pos="5904"/>
        </w:tabs>
        <w:ind w:left="1440"/>
        <w:rPr>
          <w:rFonts w:cs="Arial"/>
          <w:sz w:val="20"/>
        </w:rPr>
      </w:pPr>
    </w:p>
    <w:p w14:paraId="491C8593" w14:textId="2B6D74F5" w:rsidR="000C41A7" w:rsidRPr="001C389A" w:rsidRDefault="00072B13" w:rsidP="009B3E2C">
      <w:pPr>
        <w:tabs>
          <w:tab w:val="left" w:pos="2127"/>
          <w:tab w:val="left" w:pos="2286"/>
          <w:tab w:val="left" w:pos="2736"/>
          <w:tab w:val="left" w:pos="3600"/>
          <w:tab w:val="left" w:pos="4608"/>
          <w:tab w:val="left" w:pos="5904"/>
        </w:tabs>
        <w:ind w:left="2127"/>
        <w:rPr>
          <w:rFonts w:cs="Arial"/>
          <w:sz w:val="20"/>
        </w:rPr>
      </w:pPr>
      <w:bookmarkStart w:id="289" w:name="_DV_C298"/>
      <w:r>
        <w:rPr>
          <w:rStyle w:val="DeltaViewInsertion"/>
          <w:rFonts w:cs="Arial"/>
          <w:b/>
          <w:color w:val="auto"/>
          <w:sz w:val="20"/>
          <w:u w:val="none"/>
        </w:rPr>
        <w:t>The Company</w:t>
      </w:r>
      <w:r w:rsidR="000C41A7" w:rsidRPr="001C389A">
        <w:rPr>
          <w:rStyle w:val="DeltaViewInsertion"/>
          <w:rFonts w:cs="Arial"/>
          <w:color w:val="auto"/>
          <w:sz w:val="20"/>
          <w:u w:val="none"/>
        </w:rPr>
        <w:t xml:space="preserve"> will </w:t>
      </w:r>
      <w:r w:rsidR="007A5510" w:rsidRPr="001C389A">
        <w:rPr>
          <w:rStyle w:val="DeltaViewInsertion"/>
          <w:rFonts w:cs="Arial"/>
          <w:color w:val="auto"/>
          <w:sz w:val="20"/>
          <w:u w:val="none"/>
        </w:rPr>
        <w:t>not</w:t>
      </w:r>
      <w:r w:rsidR="000C41A7" w:rsidRPr="001C389A">
        <w:rPr>
          <w:rStyle w:val="DeltaViewInsertion"/>
          <w:rFonts w:cs="Arial"/>
          <w:color w:val="auto"/>
          <w:sz w:val="20"/>
          <w:u w:val="none"/>
        </w:rPr>
        <w:t xml:space="preserve"> require Fault Ride Through simulation studies to be conducted as per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000C41A7" w:rsidRPr="001C389A">
        <w:rPr>
          <w:rStyle w:val="DeltaViewInsertion"/>
          <w:rFonts w:cs="Arial"/>
          <w:color w:val="auto"/>
          <w:sz w:val="20"/>
          <w:u w:val="none"/>
        </w:rPr>
        <w:t xml:space="preserve">5.1 and qualified in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000C41A7" w:rsidRPr="001C389A">
        <w:rPr>
          <w:rStyle w:val="DeltaViewInsertion"/>
          <w:rFonts w:cs="Arial"/>
          <w:color w:val="auto"/>
          <w:sz w:val="20"/>
          <w:u w:val="none"/>
        </w:rPr>
        <w:t>5.2 provided that;</w:t>
      </w:r>
      <w:bookmarkEnd w:id="289"/>
    </w:p>
    <w:p w14:paraId="663D2B32" w14:textId="77777777" w:rsidR="000C41A7" w:rsidRPr="001C389A" w:rsidRDefault="000C41A7" w:rsidP="000C41A7">
      <w:pPr>
        <w:tabs>
          <w:tab w:val="left" w:pos="1566"/>
          <w:tab w:val="left" w:pos="2286"/>
          <w:tab w:val="left" w:pos="2736"/>
          <w:tab w:val="left" w:pos="3600"/>
          <w:tab w:val="left" w:pos="4608"/>
          <w:tab w:val="left" w:pos="5904"/>
        </w:tabs>
        <w:ind w:left="1440"/>
        <w:rPr>
          <w:rFonts w:cs="Arial"/>
          <w:sz w:val="20"/>
        </w:rPr>
      </w:pPr>
      <w:bookmarkStart w:id="290" w:name="_DV_C299"/>
    </w:p>
    <w:p w14:paraId="53AF125A" w14:textId="77777777" w:rsidR="000C41A7" w:rsidRPr="001C389A" w:rsidRDefault="000C41A7" w:rsidP="003B5BF0">
      <w:pPr>
        <w:numPr>
          <w:ilvl w:val="1"/>
          <w:numId w:val="9"/>
        </w:numPr>
        <w:tabs>
          <w:tab w:val="left" w:pos="1566"/>
          <w:tab w:val="left" w:pos="2286"/>
          <w:tab w:val="left" w:pos="2835"/>
          <w:tab w:val="left" w:pos="3600"/>
          <w:tab w:val="left" w:pos="4608"/>
          <w:tab w:val="left" w:pos="5904"/>
        </w:tabs>
        <w:autoSpaceDE w:val="0"/>
        <w:autoSpaceDN w:val="0"/>
        <w:adjustRightInd w:val="0"/>
        <w:rPr>
          <w:rFonts w:cs="Arial"/>
          <w:sz w:val="20"/>
        </w:rPr>
      </w:pPr>
      <w:bookmarkStart w:id="291" w:name="_DV_C300"/>
      <w:bookmarkEnd w:id="290"/>
      <w:r w:rsidRPr="001C389A">
        <w:rPr>
          <w:rStyle w:val="DeltaViewInsertion"/>
          <w:rFonts w:cs="Arial"/>
          <w:color w:val="auto"/>
          <w:sz w:val="20"/>
          <w:u w:val="none"/>
        </w:rPr>
        <w:t xml:space="preserve">Adequate and relevant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data is included in respect of Fault Ride Through testing covered in </w:t>
      </w:r>
      <w:r w:rsidR="002F5F51" w:rsidRPr="001C389A">
        <w:rPr>
          <w:rStyle w:val="DeltaViewInsertion"/>
          <w:rFonts w:cs="Arial"/>
          <w:color w:val="auto"/>
          <w:sz w:val="20"/>
          <w:u w:val="none"/>
        </w:rPr>
        <w:t>ECP</w:t>
      </w:r>
      <w:r w:rsidR="00EF4605" w:rsidRPr="001C389A">
        <w:rPr>
          <w:rStyle w:val="DeltaViewInsertion"/>
          <w:rFonts w:cs="Arial"/>
          <w:color w:val="auto"/>
          <w:sz w:val="20"/>
          <w:u w:val="none"/>
        </w:rPr>
        <w:t>.</w:t>
      </w:r>
      <w:r w:rsidRPr="001C389A">
        <w:rPr>
          <w:rStyle w:val="DeltaViewInsertion"/>
          <w:rFonts w:cs="Arial"/>
          <w:color w:val="auto"/>
          <w:sz w:val="20"/>
          <w:u w:val="none"/>
        </w:rPr>
        <w:t>A.</w:t>
      </w:r>
      <w:r w:rsidR="0060064A" w:rsidRPr="001C389A">
        <w:rPr>
          <w:rStyle w:val="DeltaViewInsertion"/>
          <w:rFonts w:cs="Arial"/>
          <w:color w:val="auto"/>
          <w:sz w:val="20"/>
          <w:u w:val="none"/>
        </w:rPr>
        <w:t>6</w:t>
      </w:r>
      <w:r w:rsidR="00492C6C" w:rsidRPr="001C389A">
        <w:rPr>
          <w:rStyle w:val="DeltaViewInsertion"/>
          <w:rFonts w:cs="Arial"/>
          <w:color w:val="auto"/>
          <w:sz w:val="20"/>
          <w:u w:val="none"/>
        </w:rPr>
        <w:t>.</w:t>
      </w:r>
      <w:r w:rsidRPr="001C389A">
        <w:rPr>
          <w:rStyle w:val="DeltaViewInsertion"/>
          <w:rFonts w:cs="Arial"/>
          <w:color w:val="auto"/>
          <w:sz w:val="20"/>
          <w:u w:val="none"/>
        </w:rPr>
        <w:t xml:space="preserve">7 in the relevant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 xml:space="preserve"> , and</w:t>
      </w:r>
      <w:bookmarkEnd w:id="291"/>
    </w:p>
    <w:p w14:paraId="7E5FE3D4" w14:textId="77777777" w:rsidR="000C41A7" w:rsidRPr="001C389A" w:rsidRDefault="000C41A7" w:rsidP="000C41A7">
      <w:pPr>
        <w:tabs>
          <w:tab w:val="left" w:pos="1566"/>
          <w:tab w:val="left" w:pos="2286"/>
          <w:tab w:val="left" w:pos="2835"/>
          <w:tab w:val="left" w:pos="3600"/>
          <w:tab w:val="left" w:pos="4608"/>
          <w:tab w:val="left" w:pos="5904"/>
        </w:tabs>
        <w:ind w:left="2160"/>
        <w:rPr>
          <w:rFonts w:cs="Arial"/>
          <w:sz w:val="20"/>
        </w:rPr>
      </w:pPr>
      <w:bookmarkStart w:id="292" w:name="_DV_C301"/>
    </w:p>
    <w:p w14:paraId="3FB433C0" w14:textId="77777777" w:rsidR="000C41A7" w:rsidRPr="001C389A" w:rsidRDefault="000C41A7" w:rsidP="003B5BF0">
      <w:pPr>
        <w:numPr>
          <w:ilvl w:val="1"/>
          <w:numId w:val="9"/>
        </w:numPr>
        <w:tabs>
          <w:tab w:val="left" w:pos="1566"/>
          <w:tab w:val="left" w:pos="2286"/>
          <w:tab w:val="left" w:pos="2835"/>
          <w:tab w:val="left" w:pos="3600"/>
          <w:tab w:val="left" w:pos="4608"/>
          <w:tab w:val="left" w:pos="5904"/>
        </w:tabs>
        <w:autoSpaceDE w:val="0"/>
        <w:autoSpaceDN w:val="0"/>
        <w:adjustRightInd w:val="0"/>
        <w:rPr>
          <w:rFonts w:cs="Arial"/>
          <w:sz w:val="20"/>
        </w:rPr>
      </w:pPr>
      <w:bookmarkStart w:id="293" w:name="_DV_C302"/>
      <w:bookmarkEnd w:id="292"/>
      <w:r w:rsidRPr="001C389A">
        <w:rPr>
          <w:rStyle w:val="DeltaViewInsertion"/>
          <w:rFonts w:cs="Arial"/>
          <w:color w:val="auto"/>
          <w:sz w:val="20"/>
          <w:u w:val="none"/>
        </w:rPr>
        <w:t xml:space="preserve">For each type and duration of fault as detailed in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Pr="001C389A">
        <w:rPr>
          <w:rStyle w:val="DeltaViewInsertion"/>
          <w:rFonts w:cs="Arial"/>
          <w:color w:val="auto"/>
          <w:sz w:val="20"/>
          <w:u w:val="none"/>
        </w:rPr>
        <w:t xml:space="preserve">5.1, the expected minimum retained voltage is greater than the corresponding minimum voltage achieved and successfully ridden through in the fault ride through tests covered by the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w:t>
      </w:r>
      <w:bookmarkEnd w:id="293"/>
    </w:p>
    <w:p w14:paraId="7F3230C7" w14:textId="77777777" w:rsidR="000C41A7" w:rsidRPr="001C389A" w:rsidRDefault="000C41A7" w:rsidP="002D1F64">
      <w:pPr>
        <w:tabs>
          <w:tab w:val="left" w:pos="1566"/>
          <w:tab w:val="left" w:pos="2286"/>
          <w:tab w:val="left" w:pos="2736"/>
          <w:tab w:val="left" w:pos="3600"/>
          <w:tab w:val="left" w:pos="4608"/>
          <w:tab w:val="left" w:pos="5904"/>
        </w:tabs>
        <w:rPr>
          <w:rFonts w:cs="Arial"/>
          <w:sz w:val="20"/>
        </w:rPr>
      </w:pPr>
      <w:bookmarkStart w:id="294" w:name="_DV_C303"/>
    </w:p>
    <w:p w14:paraId="43862EF0" w14:textId="77777777" w:rsidR="000C41A7" w:rsidRPr="001C389A" w:rsidRDefault="005A6F33" w:rsidP="003B5BF0">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295" w:name="_DV_C304"/>
      <w:bookmarkEnd w:id="294"/>
      <w:r w:rsidRPr="001C389A">
        <w:rPr>
          <w:rStyle w:val="DeltaViewInsertion"/>
          <w:rFonts w:cs="Arial"/>
          <w:color w:val="auto"/>
          <w:sz w:val="20"/>
          <w:u w:val="none"/>
        </w:rPr>
        <w:t>to r</w:t>
      </w:r>
      <w:r w:rsidR="000C41A7" w:rsidRPr="001C389A">
        <w:rPr>
          <w:rStyle w:val="DeltaViewInsertion"/>
          <w:rFonts w:cs="Arial"/>
          <w:color w:val="auto"/>
          <w:sz w:val="20"/>
          <w:u w:val="none"/>
        </w:rPr>
        <w:t>educe</w:t>
      </w:r>
      <w:r w:rsidR="00202E5E" w:rsidRPr="001C389A">
        <w:rPr>
          <w:rStyle w:val="DeltaViewInsertion"/>
          <w:rFonts w:cs="Arial"/>
          <w:color w:val="auto"/>
          <w:sz w:val="20"/>
          <w:u w:val="none"/>
        </w:rPr>
        <w:t xml:space="preserve"> the</w:t>
      </w:r>
      <w:r w:rsidR="000C41A7" w:rsidRPr="001C389A">
        <w:rPr>
          <w:rStyle w:val="DeltaViewInsertion"/>
          <w:rFonts w:cs="Arial"/>
          <w:color w:val="auto"/>
          <w:sz w:val="20"/>
          <w:u w:val="none"/>
        </w:rPr>
        <w:t xml:space="preserve"> scope of </w:t>
      </w:r>
      <w:r w:rsidRPr="001C389A">
        <w:rPr>
          <w:rStyle w:val="DeltaViewInsertion"/>
          <w:rFonts w:cs="Arial"/>
          <w:color w:val="auto"/>
          <w:sz w:val="20"/>
          <w:u w:val="none"/>
        </w:rPr>
        <w:t xml:space="preserve">compliance site </w:t>
      </w:r>
      <w:r w:rsidR="000C41A7" w:rsidRPr="001C389A">
        <w:rPr>
          <w:rStyle w:val="DeltaViewInsertion"/>
          <w:rFonts w:cs="Arial"/>
          <w:color w:val="auto"/>
          <w:sz w:val="20"/>
          <w:u w:val="none"/>
        </w:rPr>
        <w:t>tests</w:t>
      </w:r>
      <w:r w:rsidRPr="001C389A">
        <w:rPr>
          <w:rStyle w:val="DeltaViewInsertion"/>
          <w:rFonts w:cs="Arial"/>
          <w:color w:val="auto"/>
          <w:sz w:val="20"/>
          <w:u w:val="none"/>
        </w:rPr>
        <w:t xml:space="preserve"> as follows</w:t>
      </w:r>
      <w:r w:rsidR="000C41A7" w:rsidRPr="001C389A">
        <w:rPr>
          <w:rStyle w:val="DeltaViewInsertion"/>
          <w:rFonts w:cs="Arial"/>
          <w:color w:val="auto"/>
          <w:sz w:val="20"/>
          <w:u w:val="none"/>
        </w:rPr>
        <w:t xml:space="preserve">; </w:t>
      </w:r>
      <w:bookmarkEnd w:id="295"/>
    </w:p>
    <w:p w14:paraId="0DC395B7" w14:textId="77777777" w:rsidR="000C41A7" w:rsidRPr="001C389A" w:rsidRDefault="000C41A7" w:rsidP="000C41A7">
      <w:pPr>
        <w:tabs>
          <w:tab w:val="left" w:pos="1566"/>
          <w:tab w:val="left" w:pos="2286"/>
          <w:tab w:val="left" w:pos="2736"/>
          <w:tab w:val="left" w:pos="3600"/>
          <w:tab w:val="left" w:pos="4608"/>
          <w:tab w:val="left" w:pos="5904"/>
        </w:tabs>
        <w:ind w:left="1440"/>
        <w:rPr>
          <w:rFonts w:cs="Arial"/>
          <w:sz w:val="20"/>
        </w:rPr>
      </w:pPr>
    </w:p>
    <w:p w14:paraId="23534FDE" w14:textId="590946D6" w:rsidR="00374372" w:rsidRPr="001C389A" w:rsidRDefault="004945E0" w:rsidP="003B5BF0">
      <w:pPr>
        <w:numPr>
          <w:ilvl w:val="1"/>
          <w:numId w:val="9"/>
        </w:numPr>
        <w:tabs>
          <w:tab w:val="left" w:pos="1566"/>
          <w:tab w:val="left" w:pos="2286"/>
          <w:tab w:val="left" w:pos="2835"/>
          <w:tab w:val="left" w:pos="3600"/>
          <w:tab w:val="left" w:pos="4608"/>
          <w:tab w:val="left" w:pos="5904"/>
        </w:tabs>
        <w:autoSpaceDE w:val="0"/>
        <w:autoSpaceDN w:val="0"/>
        <w:adjustRightInd w:val="0"/>
        <w:rPr>
          <w:rFonts w:cs="Arial"/>
          <w:sz w:val="20"/>
        </w:rPr>
      </w:pPr>
      <w:bookmarkStart w:id="296" w:name="_DV_C305"/>
      <w:r w:rsidRPr="001C389A">
        <w:rPr>
          <w:rStyle w:val="DeltaViewInsertion"/>
          <w:rFonts w:cs="Arial"/>
          <w:color w:val="auto"/>
          <w:sz w:val="20"/>
          <w:u w:val="none"/>
        </w:rPr>
        <w:tab/>
      </w:r>
      <w:r w:rsidR="000C41A7" w:rsidRPr="001C389A">
        <w:rPr>
          <w:rStyle w:val="DeltaViewInsertion"/>
          <w:rFonts w:cs="Arial"/>
          <w:color w:val="auto"/>
          <w:sz w:val="20"/>
          <w:u w:val="none"/>
        </w:rPr>
        <w:t xml:space="preserve">Where there is a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in respect of a </w:t>
      </w:r>
      <w:r w:rsidR="000C41A7" w:rsidRPr="001C389A">
        <w:rPr>
          <w:rStyle w:val="DeltaViewInsertion"/>
          <w:rFonts w:cs="Arial"/>
          <w:b/>
          <w:color w:val="auto"/>
          <w:sz w:val="20"/>
          <w:u w:val="none"/>
        </w:rPr>
        <w:t>Power Park Unit</w:t>
      </w:r>
      <w:r w:rsidR="000C41A7" w:rsidRPr="001C389A">
        <w:rPr>
          <w:rStyle w:val="DeltaViewInsertion"/>
          <w:rFonts w:cs="Arial"/>
          <w:color w:val="auto"/>
          <w:sz w:val="20"/>
          <w:u w:val="none"/>
        </w:rPr>
        <w:t xml:space="preserve"> which covers </w:t>
      </w:r>
      <w:bookmarkStart w:id="297" w:name="_DV_C311"/>
      <w:bookmarkEnd w:id="296"/>
      <w:r w:rsidR="003554E0" w:rsidRPr="001C389A">
        <w:rPr>
          <w:rStyle w:val="DeltaViewInsertion"/>
          <w:rFonts w:cs="Arial"/>
          <w:color w:val="auto"/>
          <w:sz w:val="20"/>
          <w:u w:val="none"/>
        </w:rPr>
        <w:t>Fault Ride Through</w:t>
      </w:r>
      <w:r w:rsidR="00A81727" w:rsidRPr="001C389A">
        <w:rPr>
          <w:rStyle w:val="DeltaViewInsertion"/>
          <w:rFonts w:cs="Arial"/>
          <w:color w:val="auto"/>
          <w:sz w:val="20"/>
          <w:u w:val="none"/>
        </w:rPr>
        <w:t xml:space="preserve">, </w:t>
      </w:r>
      <w:bookmarkStart w:id="298" w:name="_DV_C312"/>
      <w:bookmarkEnd w:id="297"/>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may agree </w:t>
      </w:r>
      <w:r w:rsidR="00374372" w:rsidRPr="001C389A">
        <w:rPr>
          <w:rStyle w:val="DeltaViewInsertion"/>
          <w:rFonts w:cs="Arial"/>
          <w:color w:val="auto"/>
          <w:sz w:val="20"/>
          <w:u w:val="none"/>
        </w:rPr>
        <w:t>that no Fault Ride Through testing is required.</w:t>
      </w:r>
    </w:p>
    <w:bookmarkEnd w:id="298"/>
    <w:p w14:paraId="4E2BCEF0" w14:textId="77777777" w:rsidR="000C41A7" w:rsidRPr="001C389A" w:rsidRDefault="000C41A7" w:rsidP="009B3E2C">
      <w:pPr>
        <w:tabs>
          <w:tab w:val="left" w:pos="2127"/>
          <w:tab w:val="left" w:pos="2286"/>
          <w:tab w:val="left" w:pos="2835"/>
          <w:tab w:val="left" w:pos="3600"/>
          <w:tab w:val="left" w:pos="4608"/>
          <w:tab w:val="left" w:pos="5904"/>
        </w:tabs>
        <w:ind w:left="2127" w:hanging="2127"/>
        <w:rPr>
          <w:rFonts w:cs="Arial"/>
          <w:sz w:val="20"/>
        </w:rPr>
      </w:pPr>
    </w:p>
    <w:p w14:paraId="01AEBE7C"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27CE40BD" w14:textId="77318E70" w:rsidR="00B80163" w:rsidRPr="001C389A" w:rsidRDefault="002F5F51" w:rsidP="002D1F64">
      <w:pPr>
        <w:tabs>
          <w:tab w:val="left" w:pos="1566"/>
          <w:tab w:val="left" w:pos="2286"/>
          <w:tab w:val="left" w:pos="2736"/>
          <w:tab w:val="left" w:pos="3600"/>
          <w:tab w:val="left" w:pos="4608"/>
          <w:tab w:val="left" w:pos="5904"/>
        </w:tabs>
        <w:ind w:left="1440" w:hanging="1440"/>
        <w:rPr>
          <w:rStyle w:val="DeltaViewInsertion"/>
          <w:rFonts w:cs="Arial"/>
          <w:color w:val="auto"/>
          <w:sz w:val="20"/>
          <w:u w:val="none"/>
        </w:rPr>
      </w:pPr>
      <w:bookmarkStart w:id="299" w:name="_DV_C313"/>
      <w:r w:rsidRPr="001C389A">
        <w:rPr>
          <w:rStyle w:val="DeltaViewInsertion"/>
          <w:rFonts w:cs="Arial"/>
          <w:color w:val="auto"/>
          <w:sz w:val="20"/>
          <w:u w:val="none"/>
        </w:rPr>
        <w:t>ECP</w:t>
      </w:r>
      <w:r w:rsidR="0009608F" w:rsidRPr="001C389A">
        <w:rPr>
          <w:rStyle w:val="DeltaViewInsertion"/>
          <w:rFonts w:cs="Arial"/>
          <w:color w:val="auto"/>
          <w:sz w:val="20"/>
          <w:u w:val="none"/>
        </w:rPr>
        <w:t>.10.5</w:t>
      </w:r>
      <w:r w:rsidR="000C41A7" w:rsidRPr="001C389A">
        <w:rPr>
          <w:rStyle w:val="DeltaViewInsertion"/>
          <w:rFonts w:cs="Arial"/>
          <w:color w:val="auto"/>
          <w:sz w:val="20"/>
          <w:u w:val="none"/>
        </w:rPr>
        <w:tab/>
        <w:t xml:space="preserve">It is the responsibility of the </w:t>
      </w:r>
      <w:r w:rsidR="00D91CD5" w:rsidRPr="001C389A">
        <w:rPr>
          <w:rStyle w:val="DeltaViewInsertion"/>
          <w:rFonts w:cs="Arial"/>
          <w:b/>
          <w:color w:val="auto"/>
          <w:sz w:val="20"/>
          <w:u w:val="none"/>
        </w:rPr>
        <w:t>EU Code User</w:t>
      </w:r>
      <w:r w:rsidR="000C41A7" w:rsidRPr="001C389A">
        <w:rPr>
          <w:rStyle w:val="DeltaViewInsertion"/>
          <w:rFonts w:cs="Arial"/>
          <w:color w:val="auto"/>
          <w:sz w:val="20"/>
          <w:u w:val="none"/>
        </w:rPr>
        <w:t xml:space="preserve"> to ensure that the correct reference for the </w:t>
      </w:r>
      <w:r w:rsidR="000C41A7" w:rsidRPr="001C389A">
        <w:rPr>
          <w:rStyle w:val="DeltaViewInsertion"/>
          <w:rFonts w:cs="Arial"/>
          <w:b/>
          <w:color w:val="auto"/>
          <w:sz w:val="20"/>
          <w:u w:val="none"/>
        </w:rPr>
        <w:t>Manufacturer’s Data &amp; Performance Report</w:t>
      </w:r>
      <w:r w:rsidR="00B80163" w:rsidRPr="001C389A">
        <w:rPr>
          <w:rStyle w:val="DeltaViewInsertion"/>
          <w:rFonts w:cs="Arial"/>
          <w:color w:val="auto"/>
          <w:sz w:val="20"/>
          <w:u w:val="none"/>
        </w:rPr>
        <w:t xml:space="preserve"> is used and the </w:t>
      </w:r>
      <w:r w:rsidR="00D91CD5" w:rsidRPr="001C389A">
        <w:rPr>
          <w:rStyle w:val="DeltaViewInsertion"/>
          <w:rFonts w:cs="Arial"/>
          <w:b/>
          <w:color w:val="auto"/>
          <w:sz w:val="20"/>
          <w:u w:val="none"/>
        </w:rPr>
        <w:t>EU Code User</w:t>
      </w:r>
      <w:r w:rsidR="00B80163" w:rsidRPr="001C389A">
        <w:rPr>
          <w:rStyle w:val="DeltaViewInsertion"/>
          <w:rFonts w:cs="Arial"/>
          <w:color w:val="auto"/>
          <w:sz w:val="20"/>
          <w:u w:val="none"/>
        </w:rPr>
        <w:t xml:space="preserve"> by using that reference accepts responsibility for the accuracy of the information. The </w:t>
      </w:r>
      <w:r w:rsidR="00D91CD5" w:rsidRPr="001C389A">
        <w:rPr>
          <w:rStyle w:val="DeltaViewInsertion"/>
          <w:rFonts w:cs="Arial"/>
          <w:b/>
          <w:color w:val="auto"/>
          <w:sz w:val="20"/>
          <w:u w:val="none"/>
        </w:rPr>
        <w:t>EU Code User</w:t>
      </w:r>
      <w:r w:rsidR="00B80163" w:rsidRPr="001C389A">
        <w:rPr>
          <w:rStyle w:val="DeltaViewInsertion"/>
          <w:rFonts w:cs="Arial"/>
          <w:color w:val="auto"/>
          <w:sz w:val="20"/>
          <w:u w:val="none"/>
        </w:rPr>
        <w:t xml:space="preserve"> shall ensure that the manufacturer has kept </w:t>
      </w:r>
      <w:r w:rsidR="00072B13">
        <w:rPr>
          <w:rStyle w:val="DeltaViewInsertion"/>
          <w:rFonts w:cs="Arial"/>
          <w:b/>
          <w:color w:val="auto"/>
          <w:sz w:val="20"/>
          <w:u w:val="none"/>
        </w:rPr>
        <w:t>The Company</w:t>
      </w:r>
      <w:r w:rsidR="00B80163" w:rsidRPr="001C389A">
        <w:rPr>
          <w:rStyle w:val="DeltaViewInsertion"/>
          <w:rFonts w:cs="Arial"/>
          <w:color w:val="auto"/>
          <w:sz w:val="20"/>
          <w:u w:val="none"/>
        </w:rPr>
        <w:t xml:space="preserve"> informed of any relevant variations in plant specification since the submission of the relevant </w:t>
      </w:r>
      <w:r w:rsidR="00B80163" w:rsidRPr="001C389A">
        <w:rPr>
          <w:rStyle w:val="DeltaViewInsertion"/>
          <w:rFonts w:cs="Arial"/>
          <w:b/>
          <w:color w:val="auto"/>
          <w:sz w:val="20"/>
          <w:u w:val="none"/>
        </w:rPr>
        <w:t xml:space="preserve">Manufacturer’s Data &amp; Performance Report </w:t>
      </w:r>
      <w:r w:rsidR="00B80163" w:rsidRPr="001C389A">
        <w:rPr>
          <w:rStyle w:val="DeltaViewInsertion"/>
          <w:rFonts w:cs="Arial"/>
          <w:color w:val="auto"/>
          <w:sz w:val="20"/>
          <w:u w:val="none"/>
        </w:rPr>
        <w:t>which could impact on the validity of the information.</w:t>
      </w:r>
    </w:p>
    <w:p w14:paraId="2E965427" w14:textId="77777777" w:rsidR="00B80163" w:rsidRPr="001C389A" w:rsidRDefault="00B80163" w:rsidP="002D1F64">
      <w:pPr>
        <w:tabs>
          <w:tab w:val="left" w:pos="1566"/>
          <w:tab w:val="left" w:pos="2286"/>
          <w:tab w:val="left" w:pos="2736"/>
          <w:tab w:val="left" w:pos="3600"/>
          <w:tab w:val="left" w:pos="4608"/>
          <w:tab w:val="left" w:pos="5904"/>
        </w:tabs>
        <w:ind w:left="1440" w:hanging="1440"/>
        <w:rPr>
          <w:rStyle w:val="DeltaViewInsertion"/>
          <w:rFonts w:cs="Arial"/>
          <w:color w:val="auto"/>
          <w:sz w:val="20"/>
          <w:u w:val="none"/>
        </w:rPr>
      </w:pPr>
    </w:p>
    <w:p w14:paraId="58271D34" w14:textId="515AAB0E" w:rsidR="002D1F64" w:rsidDel="00E8738B" w:rsidRDefault="002F5F51" w:rsidP="002D1F64">
      <w:pPr>
        <w:tabs>
          <w:tab w:val="left" w:pos="1566"/>
          <w:tab w:val="left" w:pos="2286"/>
          <w:tab w:val="left" w:pos="2736"/>
          <w:tab w:val="left" w:pos="3600"/>
          <w:tab w:val="left" w:pos="4608"/>
          <w:tab w:val="left" w:pos="5904"/>
        </w:tabs>
        <w:ind w:left="1440" w:hanging="1440"/>
        <w:rPr>
          <w:del w:id="300" w:author="Johnson, Antony" w:date="2018-11-12T14:08:00Z"/>
          <w:rStyle w:val="DeltaViewInsertion"/>
          <w:rFonts w:cs="Arial"/>
          <w:b/>
          <w:color w:val="auto"/>
          <w:sz w:val="20"/>
          <w:u w:val="none"/>
        </w:rPr>
      </w:pPr>
      <w:r w:rsidRPr="001C389A">
        <w:rPr>
          <w:rStyle w:val="DeltaViewInsertion"/>
          <w:rFonts w:cs="Arial"/>
          <w:color w:val="auto"/>
          <w:sz w:val="20"/>
          <w:u w:val="none"/>
        </w:rPr>
        <w:t>ECP</w:t>
      </w:r>
      <w:r w:rsidR="00B80163" w:rsidRPr="001C389A">
        <w:rPr>
          <w:rStyle w:val="DeltaViewInsertion"/>
          <w:rFonts w:cs="Arial"/>
          <w:color w:val="auto"/>
          <w:sz w:val="20"/>
          <w:u w:val="none"/>
        </w:rPr>
        <w:t>.10.6</w:t>
      </w:r>
      <w:r w:rsidR="00B80163" w:rsidRPr="001C389A">
        <w:rPr>
          <w:rStyle w:val="DeltaViewInsertion"/>
          <w:rFonts w:cs="Arial"/>
          <w:color w:val="auto"/>
          <w:sz w:val="20"/>
          <w:u w:val="none"/>
        </w:rPr>
        <w:tab/>
      </w:r>
      <w:r w:rsidR="00072B13">
        <w:rPr>
          <w:rStyle w:val="DeltaViewInsertion"/>
          <w:rFonts w:cs="Arial"/>
          <w:b/>
          <w:color w:val="auto"/>
          <w:sz w:val="20"/>
          <w:u w:val="none"/>
        </w:rPr>
        <w:t>The Company</w:t>
      </w:r>
      <w:r w:rsidR="00B80163" w:rsidRPr="001C389A">
        <w:rPr>
          <w:rStyle w:val="DeltaViewInsertion"/>
          <w:rFonts w:cs="Arial"/>
          <w:color w:val="auto"/>
          <w:sz w:val="20"/>
          <w:u w:val="none"/>
        </w:rPr>
        <w:t xml:space="preserve"> may </w:t>
      </w:r>
      <w:r w:rsidR="000C41A7" w:rsidRPr="001C389A">
        <w:rPr>
          <w:rStyle w:val="DeltaViewInsertion"/>
          <w:rFonts w:cs="Arial"/>
          <w:color w:val="auto"/>
          <w:sz w:val="20"/>
          <w:u w:val="none"/>
        </w:rPr>
        <w:t xml:space="preserve">contact the </w:t>
      </w:r>
      <w:r w:rsidR="000C41A7" w:rsidRPr="001C389A">
        <w:rPr>
          <w:rStyle w:val="DeltaViewInsertion"/>
          <w:rFonts w:cs="Arial"/>
          <w:b/>
          <w:color w:val="auto"/>
          <w:sz w:val="20"/>
          <w:u w:val="none"/>
        </w:rPr>
        <w:t>Power Park Unit</w:t>
      </w:r>
      <w:r w:rsidR="000C41A7" w:rsidRPr="001C389A">
        <w:rPr>
          <w:rStyle w:val="DeltaViewInsertion"/>
          <w:rFonts w:cs="Arial"/>
          <w:color w:val="auto"/>
          <w:sz w:val="20"/>
          <w:u w:val="none"/>
        </w:rPr>
        <w:t xml:space="preserve"> manufacturer directly to verify the relevance of the use of such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If </w:t>
      </w:r>
      <w:r w:rsidR="00072B13">
        <w:rPr>
          <w:rStyle w:val="DeltaViewInsertion"/>
          <w:rFonts w:cs="Arial"/>
          <w:b/>
          <w:color w:val="auto"/>
          <w:sz w:val="20"/>
          <w:u w:val="none"/>
        </w:rPr>
        <w:t>The Company</w:t>
      </w:r>
      <w:r w:rsidR="000C41A7" w:rsidRPr="001C389A">
        <w:rPr>
          <w:rStyle w:val="DeltaViewInsertion"/>
          <w:rFonts w:cs="Arial"/>
          <w:b/>
          <w:color w:val="auto"/>
          <w:sz w:val="20"/>
          <w:u w:val="none"/>
        </w:rPr>
        <w:t xml:space="preserve"> </w:t>
      </w:r>
      <w:r w:rsidR="000C41A7" w:rsidRPr="001C389A">
        <w:rPr>
          <w:rStyle w:val="DeltaViewInsertion"/>
          <w:rFonts w:cs="Arial"/>
          <w:color w:val="auto"/>
          <w:sz w:val="20"/>
          <w:u w:val="none"/>
        </w:rPr>
        <w:t xml:space="preserve">believe the use </w:t>
      </w:r>
      <w:r w:rsidR="00B80163" w:rsidRPr="001C389A">
        <w:rPr>
          <w:rStyle w:val="DeltaViewInsertion"/>
          <w:rFonts w:cs="Arial"/>
          <w:color w:val="auto"/>
          <w:sz w:val="20"/>
          <w:u w:val="none"/>
        </w:rPr>
        <w:t xml:space="preserve">some or all </w:t>
      </w:r>
      <w:r w:rsidR="000C41A7" w:rsidRPr="001C389A">
        <w:rPr>
          <w:rStyle w:val="DeltaViewInsertion"/>
          <w:rFonts w:cs="Arial"/>
          <w:color w:val="auto"/>
          <w:sz w:val="20"/>
          <w:u w:val="none"/>
        </w:rPr>
        <w:t xml:space="preserve">of such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w:t>
      </w:r>
      <w:r w:rsidR="00B80163" w:rsidRPr="001C389A">
        <w:rPr>
          <w:rStyle w:val="DeltaViewInsertion"/>
          <w:rFonts w:cs="Arial"/>
          <w:color w:val="auto"/>
          <w:sz w:val="20"/>
          <w:u w:val="none"/>
        </w:rPr>
        <w:t xml:space="preserve">information </w:t>
      </w:r>
      <w:r w:rsidR="000C41A7" w:rsidRPr="001C389A">
        <w:rPr>
          <w:rStyle w:val="DeltaViewInsertion"/>
          <w:rFonts w:cs="Arial"/>
          <w:color w:val="auto"/>
          <w:sz w:val="20"/>
          <w:u w:val="none"/>
        </w:rPr>
        <w:t>is incorrect or the referenced data is inappropriate then</w:t>
      </w:r>
      <w:r w:rsidR="0026221F" w:rsidRPr="001C389A">
        <w:rPr>
          <w:rStyle w:val="DeltaViewInsertion"/>
          <w:rFonts w:cs="Arial"/>
          <w:color w:val="auto"/>
          <w:sz w:val="20"/>
          <w:u w:val="none"/>
        </w:rPr>
        <w:t xml:space="preserve"> </w:t>
      </w:r>
      <w:r w:rsidR="0014610E" w:rsidRPr="001C389A">
        <w:rPr>
          <w:rStyle w:val="DeltaViewInsertion"/>
          <w:rFonts w:cs="Arial"/>
          <w:color w:val="auto"/>
          <w:sz w:val="20"/>
          <w:u w:val="none"/>
        </w:rPr>
        <w:t xml:space="preserve">the reference </w:t>
      </w:r>
      <w:r w:rsidR="000C41A7" w:rsidRPr="001C389A">
        <w:rPr>
          <w:rStyle w:val="DeltaViewInsertion"/>
          <w:rFonts w:cs="Arial"/>
          <w:color w:val="auto"/>
          <w:sz w:val="20"/>
          <w:u w:val="none"/>
        </w:rPr>
        <w:t xml:space="preserve">to the </w:t>
      </w:r>
      <w:r w:rsidR="000C41A7" w:rsidRPr="001C389A">
        <w:rPr>
          <w:rStyle w:val="DeltaViewInsertion"/>
          <w:rFonts w:cs="Arial"/>
          <w:b/>
          <w:color w:val="auto"/>
          <w:sz w:val="20"/>
          <w:u w:val="none"/>
        </w:rPr>
        <w:t>Manufacturer’s Data &amp; Performance Report</w:t>
      </w:r>
      <w:r w:rsidR="000C41A7" w:rsidRPr="001C389A">
        <w:rPr>
          <w:rStyle w:val="DeltaViewInsertion"/>
          <w:rFonts w:cs="Arial"/>
          <w:color w:val="auto"/>
          <w:sz w:val="20"/>
          <w:u w:val="none"/>
        </w:rPr>
        <w:t xml:space="preserve"> may be </w:t>
      </w:r>
      <w:r w:rsidR="0026221F" w:rsidRPr="001C389A">
        <w:rPr>
          <w:rStyle w:val="DeltaViewInsertion"/>
          <w:rFonts w:cs="Arial"/>
          <w:color w:val="auto"/>
          <w:sz w:val="20"/>
          <w:u w:val="none"/>
        </w:rPr>
        <w:t>declared invalid</w:t>
      </w:r>
      <w:r w:rsidR="000C41A7" w:rsidRPr="001C389A">
        <w:rPr>
          <w:rStyle w:val="DeltaViewInsertion"/>
          <w:rFonts w:cs="Arial"/>
          <w:color w:val="auto"/>
          <w:sz w:val="20"/>
          <w:u w:val="none"/>
        </w:rPr>
        <w:t xml:space="preserve"> by </w:t>
      </w:r>
      <w:r w:rsidR="00072B13">
        <w:rPr>
          <w:rStyle w:val="DeltaViewInsertion"/>
          <w:rFonts w:cs="Arial"/>
          <w:b/>
          <w:color w:val="auto"/>
          <w:sz w:val="20"/>
          <w:u w:val="none"/>
        </w:rPr>
        <w:t>The Company</w:t>
      </w:r>
      <w:r w:rsidR="000C41A7" w:rsidRPr="001C389A">
        <w:rPr>
          <w:rStyle w:val="DeltaViewInsertion"/>
          <w:rFonts w:cs="Arial"/>
          <w:color w:val="auto"/>
          <w:sz w:val="20"/>
          <w:u w:val="none"/>
        </w:rPr>
        <w:t xml:space="preserve">.  Where, and to the extent possible, the data included in the </w:t>
      </w:r>
      <w:r w:rsidR="000C41A7" w:rsidRPr="001C389A">
        <w:rPr>
          <w:rStyle w:val="DeltaViewInsertion"/>
          <w:rFonts w:cs="Arial"/>
          <w:b/>
          <w:color w:val="auto"/>
          <w:sz w:val="20"/>
          <w:u w:val="none"/>
        </w:rPr>
        <w:t xml:space="preserve">Manufacturer’s Data &amp; Performance Report </w:t>
      </w:r>
      <w:r w:rsidR="000C41A7" w:rsidRPr="001C389A">
        <w:rPr>
          <w:rStyle w:val="DeltaViewInsertion"/>
          <w:rFonts w:cs="Arial"/>
          <w:color w:val="auto"/>
          <w:sz w:val="20"/>
          <w:u w:val="none"/>
        </w:rPr>
        <w:t xml:space="preserve">is appropriate, the compliance assessment process will be continued using the data included in the </w:t>
      </w:r>
      <w:r w:rsidR="000C41A7" w:rsidRPr="001C389A">
        <w:rPr>
          <w:rStyle w:val="DeltaViewInsertion"/>
          <w:rFonts w:cs="Arial"/>
          <w:b/>
          <w:color w:val="auto"/>
          <w:sz w:val="20"/>
          <w:u w:val="none"/>
        </w:rPr>
        <w:t>Manufacturer’s Data &amp; Performance Report.</w:t>
      </w:r>
      <w:bookmarkEnd w:id="299"/>
    </w:p>
    <w:p w14:paraId="1E610E8E" w14:textId="7CEEC7B9" w:rsidR="00E8738B" w:rsidRDefault="00E8738B" w:rsidP="002D1F64">
      <w:pPr>
        <w:tabs>
          <w:tab w:val="left" w:pos="1566"/>
          <w:tab w:val="left" w:pos="2286"/>
          <w:tab w:val="left" w:pos="2736"/>
          <w:tab w:val="left" w:pos="3600"/>
          <w:tab w:val="left" w:pos="4608"/>
          <w:tab w:val="left" w:pos="5904"/>
        </w:tabs>
        <w:ind w:left="1440" w:hanging="1440"/>
        <w:rPr>
          <w:ins w:id="301" w:author="Johnson, Antony" w:date="2018-11-12T14:09:00Z"/>
          <w:rStyle w:val="DeltaViewInsertion"/>
          <w:rFonts w:cs="Arial"/>
          <w:b/>
          <w:color w:val="auto"/>
          <w:sz w:val="20"/>
          <w:u w:val="none"/>
        </w:rPr>
      </w:pPr>
    </w:p>
    <w:p w14:paraId="6F70ECA8" w14:textId="0C28A2D3" w:rsidR="00E8738B" w:rsidRPr="001C389A" w:rsidRDefault="00E8738B" w:rsidP="002D1F64">
      <w:pPr>
        <w:tabs>
          <w:tab w:val="left" w:pos="1566"/>
          <w:tab w:val="left" w:pos="2286"/>
          <w:tab w:val="left" w:pos="2736"/>
          <w:tab w:val="left" w:pos="3600"/>
          <w:tab w:val="left" w:pos="4608"/>
          <w:tab w:val="left" w:pos="5904"/>
        </w:tabs>
        <w:ind w:left="1440" w:hanging="1440"/>
        <w:rPr>
          <w:ins w:id="302" w:author="Johnson, Antony" w:date="2018-11-12T14:09:00Z"/>
          <w:rStyle w:val="DeltaViewInsertion"/>
          <w:rFonts w:cs="Arial"/>
          <w:b/>
          <w:color w:val="auto"/>
          <w:sz w:val="20"/>
          <w:u w:val="none"/>
        </w:rPr>
      </w:pPr>
      <w:ins w:id="303" w:author="Johnson, Antony" w:date="2018-11-12T14:09:00Z">
        <w:r w:rsidRPr="00E8738B">
          <w:rPr>
            <w:rStyle w:val="DeltaViewInsertion"/>
            <w:rFonts w:cs="Arial"/>
            <w:color w:val="auto"/>
            <w:sz w:val="20"/>
            <w:u w:val="none"/>
            <w:rPrChange w:id="304" w:author="Johnson, Antony" w:date="2018-11-12T14:09:00Z">
              <w:rPr>
                <w:rStyle w:val="DeltaViewInsertion"/>
                <w:rFonts w:cs="Arial"/>
                <w:b/>
                <w:color w:val="auto"/>
                <w:sz w:val="20"/>
                <w:u w:val="none"/>
              </w:rPr>
            </w:rPrChange>
          </w:rPr>
          <w:t>ECP.10.7</w:t>
        </w:r>
        <w:r>
          <w:rPr>
            <w:rStyle w:val="DeltaViewInsertion"/>
            <w:rFonts w:cs="Arial"/>
            <w:b/>
            <w:color w:val="auto"/>
            <w:sz w:val="20"/>
            <w:u w:val="none"/>
          </w:rPr>
          <w:tab/>
        </w:r>
        <w:r w:rsidRPr="00182DF8">
          <w:rPr>
            <w:rStyle w:val="DeltaViewInsertion"/>
            <w:rFonts w:cs="Arial"/>
            <w:color w:val="auto"/>
            <w:sz w:val="20"/>
            <w:u w:val="none"/>
            <w:rPrChange w:id="305" w:author="Johnson (ESO), Antony" w:date="2019-03-20T15:37:00Z">
              <w:rPr>
                <w:rStyle w:val="DeltaViewInsertion"/>
                <w:rFonts w:cs="Arial"/>
                <w:b/>
                <w:color w:val="auto"/>
                <w:sz w:val="20"/>
                <w:u w:val="none"/>
              </w:rPr>
            </w:rPrChange>
          </w:rPr>
          <w:t>In the</w:t>
        </w:r>
        <w:r w:rsidRPr="00182DF8">
          <w:rPr>
            <w:rStyle w:val="DeltaViewInsertion"/>
            <w:rFonts w:cs="Arial"/>
            <w:color w:val="auto"/>
            <w:sz w:val="20"/>
            <w:u w:val="none"/>
            <w:rPrChange w:id="306" w:author="Johnson (ESO), Antony" w:date="2019-03-20T15:37:00Z">
              <w:rPr>
                <w:rStyle w:val="DeltaViewInsertion"/>
                <w:rFonts w:cs="Arial"/>
                <w:color w:val="auto"/>
                <w:sz w:val="20"/>
                <w:u w:val="none"/>
              </w:rPr>
            </w:rPrChange>
          </w:rPr>
          <w:t xml:space="preserve"> case of a co-located site, for example </w:t>
        </w:r>
        <w:r w:rsidRPr="00182DF8">
          <w:rPr>
            <w:rStyle w:val="DeltaViewInsertion"/>
            <w:rFonts w:cs="Arial"/>
            <w:b/>
            <w:color w:val="auto"/>
            <w:sz w:val="20"/>
            <w:u w:val="none"/>
            <w:rPrChange w:id="307" w:author="Johnson (ESO), Antony" w:date="2019-03-20T15:37:00Z">
              <w:rPr>
                <w:rStyle w:val="DeltaViewInsertion"/>
                <w:rFonts w:cs="Arial"/>
                <w:color w:val="auto"/>
                <w:sz w:val="20"/>
                <w:u w:val="none"/>
              </w:rPr>
            </w:rPrChange>
          </w:rPr>
          <w:t>Electricity Storage Modules</w:t>
        </w:r>
        <w:r w:rsidRPr="00182DF8">
          <w:rPr>
            <w:rStyle w:val="DeltaViewInsertion"/>
            <w:rFonts w:cs="Arial"/>
            <w:color w:val="auto"/>
            <w:sz w:val="20"/>
            <w:u w:val="none"/>
            <w:rPrChange w:id="308" w:author="Johnson (ESO), Antony" w:date="2019-03-20T15:37:00Z">
              <w:rPr>
                <w:rStyle w:val="DeltaViewInsertion"/>
                <w:rFonts w:cs="Arial"/>
                <w:color w:val="auto"/>
                <w:sz w:val="20"/>
                <w:u w:val="none"/>
              </w:rPr>
            </w:rPrChange>
          </w:rPr>
          <w:t xml:space="preserve"> connected within a new or existing </w:t>
        </w:r>
        <w:r w:rsidRPr="00182DF8">
          <w:rPr>
            <w:rStyle w:val="DeltaViewInsertion"/>
            <w:rFonts w:cs="Arial"/>
            <w:b/>
            <w:color w:val="auto"/>
            <w:sz w:val="20"/>
            <w:u w:val="none"/>
            <w:rPrChange w:id="309" w:author="Johnson (ESO), Antony" w:date="2019-03-20T15:37:00Z">
              <w:rPr>
                <w:rStyle w:val="DeltaViewInsertion"/>
                <w:rFonts w:cs="Arial"/>
                <w:color w:val="auto"/>
                <w:sz w:val="20"/>
                <w:u w:val="none"/>
              </w:rPr>
            </w:rPrChange>
          </w:rPr>
          <w:t>Po</w:t>
        </w:r>
      </w:ins>
      <w:ins w:id="310" w:author="Johnson, Antony" w:date="2018-11-12T14:10:00Z">
        <w:r w:rsidRPr="00182DF8">
          <w:rPr>
            <w:rStyle w:val="DeltaViewInsertion"/>
            <w:rFonts w:cs="Arial"/>
            <w:b/>
            <w:color w:val="auto"/>
            <w:sz w:val="20"/>
            <w:u w:val="none"/>
            <w:rPrChange w:id="311" w:author="Johnson (ESO), Antony" w:date="2019-03-20T15:37:00Z">
              <w:rPr>
                <w:rStyle w:val="DeltaViewInsertion"/>
                <w:rFonts w:cs="Arial"/>
                <w:color w:val="auto"/>
                <w:sz w:val="20"/>
                <w:u w:val="none"/>
              </w:rPr>
            </w:rPrChange>
          </w:rPr>
          <w:t>wer Station</w:t>
        </w:r>
        <w:r w:rsidRPr="00182DF8">
          <w:rPr>
            <w:rStyle w:val="DeltaViewInsertion"/>
            <w:rFonts w:cs="Arial"/>
            <w:color w:val="auto"/>
            <w:sz w:val="20"/>
            <w:u w:val="none"/>
            <w:rPrChange w:id="312" w:author="Johnson (ESO), Antony" w:date="2019-03-20T15:37:00Z">
              <w:rPr>
                <w:rStyle w:val="DeltaViewInsertion"/>
                <w:rFonts w:cs="Arial"/>
                <w:color w:val="auto"/>
                <w:sz w:val="20"/>
                <w:u w:val="none"/>
              </w:rPr>
            </w:rPrChange>
          </w:rPr>
          <w:t xml:space="preserve">, </w:t>
        </w:r>
        <w:r w:rsidRPr="00182DF8">
          <w:rPr>
            <w:rStyle w:val="DeltaViewInsertion"/>
            <w:rFonts w:cs="Arial"/>
            <w:b/>
            <w:color w:val="auto"/>
            <w:sz w:val="20"/>
            <w:u w:val="none"/>
            <w:rPrChange w:id="313" w:author="Johnson (ESO), Antony" w:date="2019-03-20T15:37:00Z">
              <w:rPr>
                <w:rStyle w:val="DeltaViewInsertion"/>
                <w:rFonts w:cs="Arial"/>
                <w:color w:val="auto"/>
                <w:sz w:val="20"/>
                <w:u w:val="none"/>
              </w:rPr>
            </w:rPrChange>
          </w:rPr>
          <w:t>The Company</w:t>
        </w:r>
        <w:r w:rsidRPr="00182DF8">
          <w:rPr>
            <w:rStyle w:val="DeltaViewInsertion"/>
            <w:rFonts w:cs="Arial"/>
            <w:color w:val="auto"/>
            <w:sz w:val="20"/>
            <w:u w:val="none"/>
            <w:rPrChange w:id="314" w:author="Johnson (ESO), Antony" w:date="2019-03-20T15:37:00Z">
              <w:rPr>
                <w:rStyle w:val="DeltaViewInsertion"/>
                <w:rFonts w:cs="Arial"/>
                <w:color w:val="auto"/>
                <w:sz w:val="20"/>
                <w:u w:val="none"/>
              </w:rPr>
            </w:rPrChange>
          </w:rPr>
          <w:t xml:space="preserve"> will accept demonstration of compliance at the </w:t>
        </w:r>
        <w:r w:rsidRPr="00182DF8">
          <w:rPr>
            <w:rStyle w:val="DeltaViewInsertion"/>
            <w:rFonts w:cs="Arial"/>
            <w:b/>
            <w:color w:val="auto"/>
            <w:sz w:val="20"/>
            <w:u w:val="none"/>
            <w:rPrChange w:id="315" w:author="Johnson (ESO), Antony" w:date="2019-03-20T15:37:00Z">
              <w:rPr>
                <w:rStyle w:val="DeltaViewInsertion"/>
                <w:rFonts w:cs="Arial"/>
                <w:color w:val="auto"/>
                <w:sz w:val="20"/>
                <w:u w:val="none"/>
              </w:rPr>
            </w:rPrChange>
          </w:rPr>
          <w:t>Grid Entry Point</w:t>
        </w:r>
        <w:r w:rsidRPr="00182DF8">
          <w:rPr>
            <w:rStyle w:val="DeltaViewInsertion"/>
            <w:rFonts w:cs="Arial"/>
            <w:color w:val="auto"/>
            <w:sz w:val="20"/>
            <w:u w:val="none"/>
            <w:rPrChange w:id="316" w:author="Johnson (ESO), Antony" w:date="2019-03-20T15:37:00Z">
              <w:rPr>
                <w:rStyle w:val="DeltaViewInsertion"/>
                <w:rFonts w:cs="Arial"/>
                <w:color w:val="auto"/>
                <w:sz w:val="20"/>
                <w:u w:val="none"/>
              </w:rPr>
            </w:rPrChange>
          </w:rPr>
          <w:t xml:space="preserve"> or </w:t>
        </w:r>
        <w:r w:rsidRPr="00182DF8">
          <w:rPr>
            <w:rStyle w:val="DeltaViewInsertion"/>
            <w:rFonts w:cs="Arial"/>
            <w:b/>
            <w:color w:val="auto"/>
            <w:sz w:val="20"/>
            <w:u w:val="none"/>
            <w:rPrChange w:id="317" w:author="Johnson (ESO), Antony" w:date="2019-03-20T15:37:00Z">
              <w:rPr>
                <w:rStyle w:val="DeltaViewInsertion"/>
                <w:rFonts w:cs="Arial"/>
                <w:color w:val="auto"/>
                <w:sz w:val="20"/>
                <w:u w:val="none"/>
              </w:rPr>
            </w:rPrChange>
          </w:rPr>
          <w:t>User System Entry Point</w:t>
        </w:r>
        <w:r w:rsidR="009C0FA0" w:rsidRPr="00182DF8">
          <w:rPr>
            <w:rStyle w:val="DeltaViewInsertion"/>
            <w:rFonts w:cs="Arial"/>
            <w:color w:val="auto"/>
            <w:sz w:val="20"/>
            <w:u w:val="none"/>
            <w:rPrChange w:id="318" w:author="Johnson (ESO), Antony" w:date="2019-03-20T15:37:00Z">
              <w:rPr>
                <w:rStyle w:val="DeltaViewInsertion"/>
                <w:rFonts w:cs="Arial"/>
                <w:color w:val="auto"/>
                <w:sz w:val="20"/>
                <w:u w:val="none"/>
              </w:rPr>
            </w:rPrChange>
          </w:rPr>
          <w:t xml:space="preserve"> (if</w:t>
        </w:r>
        <w:r w:rsidRPr="00182DF8">
          <w:rPr>
            <w:rStyle w:val="DeltaViewInsertion"/>
            <w:rFonts w:cs="Arial"/>
            <w:color w:val="auto"/>
            <w:sz w:val="20"/>
            <w:u w:val="none"/>
            <w:rPrChange w:id="319" w:author="Johnson (ESO), Antony" w:date="2019-03-20T15:37:00Z">
              <w:rPr>
                <w:rStyle w:val="DeltaViewInsertion"/>
                <w:rFonts w:cs="Arial"/>
                <w:color w:val="auto"/>
                <w:sz w:val="20"/>
                <w:u w:val="none"/>
              </w:rPr>
            </w:rPrChange>
          </w:rPr>
          <w:t xml:space="preserve"> </w:t>
        </w:r>
        <w:r w:rsidRPr="00182DF8">
          <w:rPr>
            <w:rStyle w:val="DeltaViewInsertion"/>
            <w:rFonts w:cs="Arial"/>
            <w:b/>
            <w:color w:val="auto"/>
            <w:sz w:val="20"/>
            <w:u w:val="none"/>
            <w:rPrChange w:id="320" w:author="Johnson (ESO), Antony" w:date="2019-03-20T15:37:00Z">
              <w:rPr>
                <w:rStyle w:val="DeltaViewInsertion"/>
                <w:rFonts w:cs="Arial"/>
                <w:color w:val="auto"/>
                <w:sz w:val="20"/>
                <w:u w:val="none"/>
              </w:rPr>
            </w:rPrChange>
          </w:rPr>
          <w:t>Embedded</w:t>
        </w:r>
        <w:r w:rsidRPr="00182DF8">
          <w:rPr>
            <w:rStyle w:val="DeltaViewInsertion"/>
            <w:rFonts w:cs="Arial"/>
            <w:color w:val="auto"/>
            <w:sz w:val="20"/>
            <w:u w:val="none"/>
            <w:rPrChange w:id="321" w:author="Johnson (ESO), Antony" w:date="2019-03-20T15:37:00Z">
              <w:rPr>
                <w:rStyle w:val="DeltaViewInsertion"/>
                <w:rFonts w:cs="Arial"/>
                <w:color w:val="auto"/>
                <w:sz w:val="20"/>
                <w:u w:val="none"/>
              </w:rPr>
            </w:rPrChange>
          </w:rPr>
          <w:t xml:space="preserve">) through a combination of the capabilities of the </w:t>
        </w:r>
        <w:r w:rsidRPr="00182DF8">
          <w:rPr>
            <w:rStyle w:val="DeltaViewInsertion"/>
            <w:rFonts w:cs="Arial"/>
            <w:b/>
            <w:color w:val="auto"/>
            <w:sz w:val="20"/>
            <w:u w:val="none"/>
            <w:rPrChange w:id="322" w:author="Johnson (ESO), Antony" w:date="2019-03-20T15:37:00Z">
              <w:rPr>
                <w:rStyle w:val="DeltaViewInsertion"/>
                <w:rFonts w:cs="Arial"/>
                <w:color w:val="auto"/>
                <w:sz w:val="20"/>
                <w:u w:val="none"/>
              </w:rPr>
            </w:rPrChange>
          </w:rPr>
          <w:t>Power Generating Modules</w:t>
        </w:r>
        <w:r w:rsidRPr="00182DF8">
          <w:rPr>
            <w:rStyle w:val="DeltaViewInsertion"/>
            <w:rFonts w:cs="Arial"/>
            <w:color w:val="auto"/>
            <w:sz w:val="20"/>
            <w:u w:val="none"/>
            <w:rPrChange w:id="323" w:author="Johnson (ESO), Antony" w:date="2019-03-20T15:37:00Z">
              <w:rPr>
                <w:rStyle w:val="DeltaViewInsertion"/>
                <w:rFonts w:cs="Arial"/>
                <w:color w:val="auto"/>
                <w:sz w:val="20"/>
                <w:u w:val="none"/>
              </w:rPr>
            </w:rPrChange>
          </w:rPr>
          <w:t xml:space="preserve"> and </w:t>
        </w:r>
        <w:r w:rsidRPr="00182DF8">
          <w:rPr>
            <w:rStyle w:val="DeltaViewInsertion"/>
            <w:rFonts w:cs="Arial"/>
            <w:b/>
            <w:color w:val="auto"/>
            <w:sz w:val="20"/>
            <w:u w:val="none"/>
            <w:rPrChange w:id="324" w:author="Johnson (ESO), Antony" w:date="2019-03-20T15:37:00Z">
              <w:rPr>
                <w:rStyle w:val="DeltaViewInsertion"/>
                <w:rFonts w:cs="Arial"/>
                <w:color w:val="auto"/>
                <w:sz w:val="20"/>
                <w:u w:val="none"/>
              </w:rPr>
            </w:rPrChange>
          </w:rPr>
          <w:t>Electricity Storage Modules</w:t>
        </w:r>
        <w:r w:rsidRPr="00182DF8">
          <w:rPr>
            <w:rStyle w:val="DeltaViewInsertion"/>
            <w:rFonts w:cs="Arial"/>
            <w:color w:val="auto"/>
            <w:sz w:val="20"/>
            <w:u w:val="none"/>
            <w:rPrChange w:id="325" w:author="Johnson (ESO), Antony" w:date="2019-03-20T15:37:00Z">
              <w:rPr>
                <w:rStyle w:val="DeltaViewInsertion"/>
                <w:rFonts w:cs="Arial"/>
                <w:color w:val="auto"/>
                <w:sz w:val="20"/>
                <w:u w:val="none"/>
              </w:rPr>
            </w:rPrChange>
          </w:rPr>
          <w:t xml:space="preserve"> or </w:t>
        </w:r>
        <w:r w:rsidRPr="00182DF8">
          <w:rPr>
            <w:rStyle w:val="DeltaViewInsertion"/>
            <w:rFonts w:cs="Arial"/>
            <w:b/>
            <w:color w:val="auto"/>
            <w:sz w:val="20"/>
            <w:u w:val="none"/>
            <w:rPrChange w:id="326" w:author="Johnson (ESO), Antony" w:date="2019-03-20T15:37:00Z">
              <w:rPr>
                <w:rStyle w:val="DeltaViewInsertion"/>
                <w:rFonts w:cs="Arial"/>
                <w:color w:val="auto"/>
                <w:sz w:val="20"/>
                <w:u w:val="none"/>
              </w:rPr>
            </w:rPrChange>
          </w:rPr>
          <w:t>Electricity Storage Modules</w:t>
        </w:r>
        <w:r w:rsidRPr="00182DF8">
          <w:rPr>
            <w:rStyle w:val="DeltaViewInsertion"/>
            <w:rFonts w:cs="Arial"/>
            <w:color w:val="auto"/>
            <w:sz w:val="20"/>
            <w:u w:val="none"/>
            <w:rPrChange w:id="327" w:author="Johnson (ESO), Antony" w:date="2019-03-20T15:37:00Z">
              <w:rPr>
                <w:rStyle w:val="DeltaViewInsertion"/>
                <w:rFonts w:cs="Arial"/>
                <w:color w:val="auto"/>
                <w:sz w:val="20"/>
                <w:u w:val="none"/>
              </w:rPr>
            </w:rPrChange>
          </w:rPr>
          <w:t xml:space="preserve"> and </w:t>
        </w:r>
        <w:r w:rsidRPr="00182DF8">
          <w:rPr>
            <w:rStyle w:val="DeltaViewInsertion"/>
            <w:rFonts w:cs="Arial"/>
            <w:b/>
            <w:color w:val="auto"/>
            <w:sz w:val="20"/>
            <w:u w:val="none"/>
            <w:rPrChange w:id="328" w:author="Johnson (ESO), Antony" w:date="2019-03-20T15:37:00Z">
              <w:rPr>
                <w:rStyle w:val="DeltaViewInsertion"/>
                <w:rFonts w:cs="Arial"/>
                <w:color w:val="auto"/>
                <w:sz w:val="20"/>
                <w:u w:val="none"/>
              </w:rPr>
            </w:rPrChange>
          </w:rPr>
          <w:t>Generating Units</w:t>
        </w:r>
        <w:r w:rsidRPr="00182DF8">
          <w:rPr>
            <w:rStyle w:val="DeltaViewInsertion"/>
            <w:rFonts w:cs="Arial"/>
            <w:color w:val="auto"/>
            <w:sz w:val="20"/>
            <w:u w:val="none"/>
            <w:rPrChange w:id="329" w:author="Johnson (ESO), Antony" w:date="2019-03-20T15:37:00Z">
              <w:rPr>
                <w:rStyle w:val="DeltaViewInsertion"/>
                <w:rFonts w:cs="Arial"/>
                <w:color w:val="auto"/>
                <w:sz w:val="20"/>
                <w:u w:val="none"/>
              </w:rPr>
            </w:rPrChange>
          </w:rPr>
          <w:t xml:space="preserve"> or </w:t>
        </w:r>
        <w:r w:rsidRPr="00182DF8">
          <w:rPr>
            <w:rStyle w:val="DeltaViewInsertion"/>
            <w:rFonts w:cs="Arial"/>
            <w:b/>
            <w:color w:val="auto"/>
            <w:sz w:val="20"/>
            <w:u w:val="none"/>
            <w:rPrChange w:id="330" w:author="Johnson (ESO), Antony" w:date="2019-03-20T15:37:00Z">
              <w:rPr>
                <w:rStyle w:val="DeltaViewInsertion"/>
                <w:rFonts w:cs="Arial"/>
                <w:color w:val="auto"/>
                <w:sz w:val="20"/>
                <w:u w:val="none"/>
              </w:rPr>
            </w:rPrChange>
          </w:rPr>
          <w:t>Power Park Modules</w:t>
        </w:r>
        <w:r w:rsidRPr="00182DF8">
          <w:rPr>
            <w:rStyle w:val="DeltaViewInsertion"/>
            <w:rFonts w:cs="Arial"/>
            <w:color w:val="auto"/>
            <w:sz w:val="20"/>
            <w:u w:val="none"/>
            <w:rPrChange w:id="331" w:author="Johnson (ESO), Antony" w:date="2019-03-20T15:37:00Z">
              <w:rPr>
                <w:rStyle w:val="DeltaViewInsertion"/>
                <w:rFonts w:cs="Arial"/>
                <w:color w:val="auto"/>
                <w:sz w:val="20"/>
                <w:u w:val="none"/>
              </w:rPr>
            </w:rPrChange>
          </w:rPr>
          <w:t xml:space="preserve">.  </w:t>
        </w:r>
        <w:r w:rsidR="000B31CF" w:rsidRPr="00182DF8">
          <w:rPr>
            <w:rStyle w:val="DeltaViewInsertion"/>
            <w:rFonts w:cs="Arial"/>
            <w:b/>
            <w:color w:val="auto"/>
            <w:sz w:val="20"/>
            <w:u w:val="none"/>
            <w:rPrChange w:id="332" w:author="Johnson (ESO), Antony" w:date="2019-03-20T15:37:00Z">
              <w:rPr>
                <w:rStyle w:val="DeltaViewInsertion"/>
                <w:rFonts w:cs="Arial"/>
                <w:b/>
                <w:color w:val="auto"/>
                <w:sz w:val="20"/>
                <w:u w:val="none"/>
              </w:rPr>
            </w:rPrChange>
          </w:rPr>
          <w:t>Generators</w:t>
        </w:r>
        <w:r w:rsidRPr="00182DF8">
          <w:rPr>
            <w:rStyle w:val="DeltaViewInsertion"/>
            <w:rFonts w:cs="Arial"/>
            <w:color w:val="auto"/>
            <w:sz w:val="20"/>
            <w:u w:val="none"/>
            <w:rPrChange w:id="333" w:author="Johnson (ESO), Antony" w:date="2019-03-20T15:37:00Z">
              <w:rPr>
                <w:rStyle w:val="DeltaViewInsertion"/>
                <w:rFonts w:cs="Arial"/>
                <w:color w:val="auto"/>
                <w:sz w:val="20"/>
                <w:u w:val="none"/>
              </w:rPr>
            </w:rPrChange>
          </w:rPr>
          <w:t xml:space="preserve"> should however be aware that for the purposes of compliance</w:t>
        </w:r>
      </w:ins>
      <w:ins w:id="334" w:author="Johnson, Antony" w:date="2018-11-12T14:14:00Z">
        <w:r w:rsidR="009C0FA0" w:rsidRPr="00182DF8">
          <w:rPr>
            <w:rStyle w:val="DeltaViewInsertion"/>
            <w:rFonts w:cs="Arial"/>
            <w:color w:val="auto"/>
            <w:sz w:val="20"/>
            <w:u w:val="none"/>
            <w:rPrChange w:id="335" w:author="Johnson (ESO), Antony" w:date="2019-03-20T15:37:00Z">
              <w:rPr>
                <w:rStyle w:val="DeltaViewInsertion"/>
                <w:rFonts w:cs="Arial"/>
                <w:color w:val="auto"/>
                <w:sz w:val="20"/>
                <w:u w:val="none"/>
              </w:rPr>
            </w:rPrChange>
          </w:rPr>
          <w:t xml:space="preserve">, full Grid Code compliance should be demonstrated when, for example, the </w:t>
        </w:r>
      </w:ins>
      <w:ins w:id="336" w:author="Johnson, Antony" w:date="2018-11-12T14:21:00Z">
        <w:r w:rsidR="009C0FA0" w:rsidRPr="00182DF8">
          <w:rPr>
            <w:rStyle w:val="DeltaViewInsertion"/>
            <w:rFonts w:cs="Arial"/>
            <w:b/>
            <w:color w:val="auto"/>
            <w:sz w:val="20"/>
            <w:u w:val="none"/>
            <w:rPrChange w:id="337" w:author="Johnson (ESO), Antony" w:date="2019-03-20T15:37:00Z">
              <w:rPr>
                <w:rStyle w:val="DeltaViewInsertion"/>
                <w:rFonts w:cs="Arial"/>
                <w:b/>
                <w:color w:val="auto"/>
                <w:sz w:val="20"/>
                <w:u w:val="none"/>
              </w:rPr>
            </w:rPrChange>
          </w:rPr>
          <w:t>Electricity Storage Module</w:t>
        </w:r>
        <w:r w:rsidR="009C0FA0" w:rsidRPr="00182DF8">
          <w:rPr>
            <w:rStyle w:val="DeltaViewInsertion"/>
            <w:rFonts w:cs="Arial"/>
            <w:color w:val="auto"/>
            <w:sz w:val="20"/>
            <w:u w:val="none"/>
            <w:rPrChange w:id="338" w:author="Johnson (ESO), Antony" w:date="2019-03-20T15:37:00Z">
              <w:rPr>
                <w:rStyle w:val="DeltaViewInsertion"/>
                <w:rFonts w:cs="Arial"/>
                <w:color w:val="auto"/>
                <w:sz w:val="20"/>
                <w:u w:val="none"/>
              </w:rPr>
            </w:rPrChange>
          </w:rPr>
          <w:t xml:space="preserve"> </w:t>
        </w:r>
      </w:ins>
      <w:ins w:id="339" w:author="Johnson, Antony" w:date="2018-11-12T14:14:00Z">
        <w:r w:rsidR="009C0FA0" w:rsidRPr="00182DF8">
          <w:rPr>
            <w:rStyle w:val="DeltaViewInsertion"/>
            <w:rFonts w:cs="Arial"/>
            <w:color w:val="auto"/>
            <w:sz w:val="20"/>
            <w:u w:val="none"/>
            <w:rPrChange w:id="340" w:author="Johnson (ESO), Antony" w:date="2019-03-20T15:37:00Z">
              <w:rPr>
                <w:rStyle w:val="DeltaViewInsertion"/>
                <w:rFonts w:cs="Arial"/>
                <w:color w:val="auto"/>
                <w:sz w:val="20"/>
                <w:u w:val="none"/>
              </w:rPr>
            </w:rPrChange>
          </w:rPr>
          <w:t xml:space="preserve">is out of service and the </w:t>
        </w:r>
      </w:ins>
      <w:ins w:id="341" w:author="Johnson, Antony" w:date="2018-11-12T14:21:00Z">
        <w:r w:rsidR="009C0FA0" w:rsidRPr="00182DF8">
          <w:rPr>
            <w:rStyle w:val="DeltaViewInsertion"/>
            <w:rFonts w:cs="Arial"/>
            <w:color w:val="auto"/>
            <w:sz w:val="20"/>
            <w:u w:val="none"/>
            <w:rPrChange w:id="342" w:author="Johnson (ESO), Antony" w:date="2019-03-20T15:37:00Z">
              <w:rPr>
                <w:rStyle w:val="DeltaViewInsertion"/>
                <w:rFonts w:cs="Arial"/>
                <w:color w:val="auto"/>
                <w:sz w:val="20"/>
                <w:u w:val="none"/>
              </w:rPr>
            </w:rPrChange>
          </w:rPr>
          <w:t xml:space="preserve">remaining </w:t>
        </w:r>
        <w:r w:rsidR="009C0FA0" w:rsidRPr="00182DF8">
          <w:rPr>
            <w:rStyle w:val="DeltaViewInsertion"/>
            <w:rFonts w:cs="Arial"/>
            <w:b/>
            <w:color w:val="auto"/>
            <w:sz w:val="20"/>
            <w:u w:val="none"/>
            <w:rPrChange w:id="343" w:author="Johnson (ESO), Antony" w:date="2019-03-20T15:37:00Z">
              <w:rPr>
                <w:rStyle w:val="DeltaViewInsertion"/>
                <w:rFonts w:cs="Arial"/>
                <w:b/>
                <w:color w:val="auto"/>
                <w:sz w:val="20"/>
                <w:u w:val="none"/>
              </w:rPr>
            </w:rPrChange>
          </w:rPr>
          <w:t>Power Generating Module</w:t>
        </w:r>
        <w:r w:rsidR="009C0FA0" w:rsidRPr="00182DF8">
          <w:rPr>
            <w:rStyle w:val="DeltaViewInsertion"/>
            <w:rFonts w:cs="Arial"/>
            <w:color w:val="auto"/>
            <w:sz w:val="20"/>
            <w:u w:val="none"/>
            <w:rPrChange w:id="344" w:author="Johnson (ESO), Antony" w:date="2019-03-20T15:37:00Z">
              <w:rPr>
                <w:rStyle w:val="DeltaViewInsertion"/>
                <w:rFonts w:cs="Arial"/>
                <w:color w:val="auto"/>
                <w:sz w:val="20"/>
                <w:u w:val="none"/>
              </w:rPr>
            </w:rPrChange>
          </w:rPr>
          <w:t xml:space="preserve"> </w:t>
        </w:r>
      </w:ins>
      <w:ins w:id="345" w:author="Johnson, Antony" w:date="2019-02-22T09:21:00Z">
        <w:r w:rsidR="00D47D4F" w:rsidRPr="00182DF8">
          <w:rPr>
            <w:rStyle w:val="DeltaViewInsertion"/>
            <w:rFonts w:cs="Arial"/>
            <w:color w:val="auto"/>
            <w:sz w:val="20"/>
            <w:u w:val="none"/>
            <w:rPrChange w:id="346" w:author="Johnson (ESO), Antony" w:date="2019-03-20T15:37:00Z">
              <w:rPr>
                <w:rStyle w:val="DeltaViewInsertion"/>
                <w:rFonts w:cs="Arial"/>
                <w:color w:val="auto"/>
                <w:sz w:val="20"/>
                <w:u w:val="none"/>
              </w:rPr>
            </w:rPrChange>
          </w:rPr>
          <w:t xml:space="preserve">is in service </w:t>
        </w:r>
      </w:ins>
      <w:ins w:id="347" w:author="Johnson, Antony" w:date="2018-11-12T14:14:00Z">
        <w:r w:rsidR="00D47D4F" w:rsidRPr="00182DF8">
          <w:rPr>
            <w:rStyle w:val="DeltaViewInsertion"/>
            <w:rFonts w:cs="Arial"/>
            <w:color w:val="auto"/>
            <w:sz w:val="20"/>
            <w:u w:val="none"/>
            <w:rPrChange w:id="348" w:author="Johnson (ESO), Antony" w:date="2019-03-20T15:37:00Z">
              <w:rPr>
                <w:rStyle w:val="DeltaViewInsertion"/>
                <w:rFonts w:cs="Arial"/>
                <w:color w:val="auto"/>
                <w:sz w:val="20"/>
                <w:u w:val="none"/>
              </w:rPr>
            </w:rPrChange>
          </w:rPr>
          <w:t xml:space="preserve">or the </w:t>
        </w:r>
      </w:ins>
      <w:ins w:id="349" w:author="Johnson, Antony" w:date="2019-02-22T09:22:00Z">
        <w:r w:rsidR="00D47D4F" w:rsidRPr="00182DF8">
          <w:rPr>
            <w:rStyle w:val="DeltaViewInsertion"/>
            <w:rFonts w:cs="Arial"/>
            <w:b/>
            <w:color w:val="auto"/>
            <w:sz w:val="20"/>
            <w:u w:val="none"/>
            <w:rPrChange w:id="350" w:author="Johnson (ESO), Antony" w:date="2019-03-20T15:37:00Z">
              <w:rPr>
                <w:rStyle w:val="DeltaViewInsertion"/>
                <w:rFonts w:cs="Arial"/>
                <w:color w:val="auto"/>
                <w:sz w:val="20"/>
                <w:u w:val="none"/>
              </w:rPr>
            </w:rPrChange>
          </w:rPr>
          <w:t>Electricity Storage Module</w:t>
        </w:r>
        <w:r w:rsidR="00D47D4F" w:rsidRPr="00182DF8">
          <w:rPr>
            <w:rStyle w:val="DeltaViewInsertion"/>
            <w:rFonts w:cs="Arial"/>
            <w:color w:val="auto"/>
            <w:sz w:val="20"/>
            <w:u w:val="none"/>
            <w:rPrChange w:id="351" w:author="Johnson (ESO), Antony" w:date="2019-03-20T15:37:00Z">
              <w:rPr>
                <w:rStyle w:val="DeltaViewInsertion"/>
                <w:rFonts w:cs="Arial"/>
                <w:color w:val="auto"/>
                <w:sz w:val="20"/>
                <w:u w:val="none"/>
              </w:rPr>
            </w:rPrChange>
          </w:rPr>
          <w:t xml:space="preserve"> is in service and the </w:t>
        </w:r>
        <w:r w:rsidR="00D47D4F" w:rsidRPr="00182DF8">
          <w:rPr>
            <w:rStyle w:val="DeltaViewInsertion"/>
            <w:rFonts w:cs="Arial"/>
            <w:b/>
            <w:color w:val="auto"/>
            <w:sz w:val="20"/>
            <w:u w:val="none"/>
            <w:rPrChange w:id="352" w:author="Johnson (ESO), Antony" w:date="2019-03-20T15:37:00Z">
              <w:rPr>
                <w:rStyle w:val="DeltaViewInsertion"/>
                <w:rFonts w:cs="Arial"/>
                <w:color w:val="auto"/>
                <w:sz w:val="20"/>
                <w:u w:val="none"/>
              </w:rPr>
            </w:rPrChange>
          </w:rPr>
          <w:t>Power Generating Module</w:t>
        </w:r>
        <w:r w:rsidR="00D47D4F" w:rsidRPr="00182DF8">
          <w:rPr>
            <w:rStyle w:val="DeltaViewInsertion"/>
            <w:rFonts w:cs="Arial"/>
            <w:color w:val="auto"/>
            <w:sz w:val="20"/>
            <w:u w:val="none"/>
            <w:rPrChange w:id="353" w:author="Johnson (ESO), Antony" w:date="2019-03-20T15:37:00Z">
              <w:rPr>
                <w:rStyle w:val="DeltaViewInsertion"/>
                <w:rFonts w:cs="Arial"/>
                <w:color w:val="auto"/>
                <w:sz w:val="20"/>
                <w:u w:val="none"/>
              </w:rPr>
            </w:rPrChange>
          </w:rPr>
          <w:t xml:space="preserve"> is out of service</w:t>
        </w:r>
      </w:ins>
      <w:ins w:id="354" w:author="Johnson, Antony" w:date="2018-11-12T14:14:00Z">
        <w:r w:rsidR="009C0FA0" w:rsidRPr="00182DF8">
          <w:rPr>
            <w:rStyle w:val="DeltaViewInsertion"/>
            <w:rFonts w:cs="Arial"/>
            <w:color w:val="auto"/>
            <w:sz w:val="20"/>
            <w:u w:val="none"/>
            <w:rPrChange w:id="355" w:author="Johnson (ESO), Antony" w:date="2019-03-20T15:37:00Z">
              <w:rPr>
                <w:rStyle w:val="DeltaViewInsertion"/>
                <w:rFonts w:cs="Arial"/>
                <w:color w:val="auto"/>
                <w:sz w:val="20"/>
                <w:u w:val="none"/>
              </w:rPr>
            </w:rPrChange>
          </w:rPr>
          <w:t xml:space="preserve">.  </w:t>
        </w:r>
      </w:ins>
      <w:ins w:id="356" w:author="Johnson, Antony" w:date="2018-11-12T14:16:00Z">
        <w:r w:rsidR="009C0FA0" w:rsidRPr="00182DF8">
          <w:rPr>
            <w:rStyle w:val="DeltaViewInsertion"/>
            <w:rFonts w:cs="Arial"/>
            <w:color w:val="auto"/>
            <w:sz w:val="20"/>
            <w:u w:val="none"/>
            <w:rPrChange w:id="357" w:author="Johnson (ESO), Antony" w:date="2019-03-20T15:37:00Z">
              <w:rPr>
                <w:rStyle w:val="DeltaViewInsertion"/>
                <w:rFonts w:cs="Arial"/>
                <w:color w:val="auto"/>
                <w:sz w:val="20"/>
                <w:u w:val="none"/>
              </w:rPr>
            </w:rPrChange>
          </w:rPr>
          <w:t>Equally</w:t>
        </w:r>
      </w:ins>
      <w:ins w:id="358" w:author="Johnson, Antony" w:date="2018-11-12T14:22:00Z">
        <w:r w:rsidR="009C0FA0" w:rsidRPr="00182DF8">
          <w:rPr>
            <w:rStyle w:val="DeltaViewInsertion"/>
            <w:rFonts w:cs="Arial"/>
            <w:color w:val="auto"/>
            <w:sz w:val="20"/>
            <w:u w:val="none"/>
            <w:rPrChange w:id="359" w:author="Johnson (ESO), Antony" w:date="2019-03-20T15:37:00Z">
              <w:rPr>
                <w:rStyle w:val="DeltaViewInsertion"/>
                <w:rFonts w:cs="Arial"/>
                <w:color w:val="auto"/>
                <w:sz w:val="20"/>
                <w:u w:val="none"/>
              </w:rPr>
            </w:rPrChange>
          </w:rPr>
          <w:t>,</w:t>
        </w:r>
      </w:ins>
      <w:ins w:id="360" w:author="Johnson, Antony" w:date="2018-11-12T14:16:00Z">
        <w:r w:rsidR="009C0FA0" w:rsidRPr="00182DF8">
          <w:rPr>
            <w:rStyle w:val="DeltaViewInsertion"/>
            <w:rFonts w:cs="Arial"/>
            <w:b/>
            <w:color w:val="auto"/>
            <w:sz w:val="20"/>
            <w:u w:val="none"/>
            <w:rPrChange w:id="361" w:author="Johnson (ESO), Antony" w:date="2019-03-20T15:37:00Z">
              <w:rPr>
                <w:rStyle w:val="DeltaViewInsertion"/>
                <w:rFonts w:cs="Arial"/>
                <w:color w:val="auto"/>
                <w:sz w:val="20"/>
                <w:u w:val="none"/>
              </w:rPr>
            </w:rPrChange>
          </w:rPr>
          <w:t xml:space="preserve"> The Company</w:t>
        </w:r>
        <w:r w:rsidR="009C0FA0" w:rsidRPr="00182DF8">
          <w:rPr>
            <w:rStyle w:val="DeltaViewInsertion"/>
            <w:rFonts w:cs="Arial"/>
            <w:color w:val="auto"/>
            <w:sz w:val="20"/>
            <w:u w:val="none"/>
            <w:rPrChange w:id="362" w:author="Johnson (ESO), Antony" w:date="2019-03-20T15:37:00Z">
              <w:rPr>
                <w:rStyle w:val="DeltaViewInsertion"/>
                <w:rFonts w:cs="Arial"/>
                <w:color w:val="auto"/>
                <w:sz w:val="20"/>
                <w:u w:val="none"/>
              </w:rPr>
            </w:rPrChange>
          </w:rPr>
          <w:t xml:space="preserve"> will accept </w:t>
        </w:r>
        <w:r w:rsidR="009C0FA0" w:rsidRPr="00182DF8">
          <w:rPr>
            <w:rStyle w:val="DeltaViewInsertion"/>
            <w:rFonts w:cs="Arial"/>
            <w:b/>
            <w:color w:val="auto"/>
            <w:sz w:val="20"/>
            <w:u w:val="none"/>
            <w:rPrChange w:id="363" w:author="Johnson (ESO), Antony" w:date="2019-03-20T15:37:00Z">
              <w:rPr>
                <w:rStyle w:val="DeltaViewInsertion"/>
                <w:rFonts w:cs="Arial"/>
                <w:color w:val="auto"/>
                <w:sz w:val="20"/>
                <w:u w:val="none"/>
              </w:rPr>
            </w:rPrChange>
          </w:rPr>
          <w:t>Manufacturer’s Data &amp; Performance Reports</w:t>
        </w:r>
        <w:r w:rsidR="009C0FA0" w:rsidRPr="00182DF8">
          <w:rPr>
            <w:rStyle w:val="DeltaViewInsertion"/>
            <w:rFonts w:cs="Arial"/>
            <w:color w:val="auto"/>
            <w:sz w:val="20"/>
            <w:u w:val="none"/>
            <w:rPrChange w:id="364" w:author="Johnson (ESO), Antony" w:date="2019-03-20T15:37:00Z">
              <w:rPr>
                <w:rStyle w:val="DeltaViewInsertion"/>
                <w:rFonts w:cs="Arial"/>
                <w:color w:val="auto"/>
                <w:sz w:val="20"/>
                <w:u w:val="none"/>
              </w:rPr>
            </w:rPrChange>
          </w:rPr>
          <w:t xml:space="preserve"> for the purposes of proving compliance at co-located sites.</w:t>
        </w:r>
      </w:ins>
      <w:ins w:id="365" w:author="Johnson, Antony" w:date="2018-11-12T14:10:00Z">
        <w:r>
          <w:rPr>
            <w:rStyle w:val="DeltaViewInsertion"/>
            <w:rFonts w:cs="Arial"/>
            <w:color w:val="auto"/>
            <w:sz w:val="20"/>
            <w:u w:val="none"/>
          </w:rPr>
          <w:t xml:space="preserve"> </w:t>
        </w:r>
      </w:ins>
    </w:p>
    <w:p w14:paraId="571DE906" w14:textId="77777777" w:rsidR="00C76648" w:rsidDel="00E8738B" w:rsidRDefault="00C76648">
      <w:pPr>
        <w:tabs>
          <w:tab w:val="left" w:pos="1566"/>
          <w:tab w:val="left" w:pos="2286"/>
          <w:tab w:val="left" w:pos="2736"/>
          <w:tab w:val="left" w:pos="3600"/>
          <w:tab w:val="left" w:pos="4608"/>
          <w:tab w:val="left" w:pos="5904"/>
        </w:tabs>
        <w:ind w:left="1440" w:hanging="1440"/>
        <w:rPr>
          <w:del w:id="366" w:author="Johnson, Antony" w:date="2018-11-12T14:08:00Z"/>
          <w:rStyle w:val="DeltaViewInsertion"/>
          <w:rFonts w:cs="Arial"/>
          <w:b/>
          <w:color w:val="auto"/>
          <w:sz w:val="20"/>
          <w:u w:val="none"/>
        </w:rPr>
        <w:pPrChange w:id="367" w:author="Johnson, Antony" w:date="2018-11-12T14:08:00Z">
          <w:pPr>
            <w:pStyle w:val="Heading1"/>
            <w:tabs>
              <w:tab w:val="clear" w:pos="90"/>
            </w:tabs>
            <w:ind w:left="0"/>
          </w:pPr>
        </w:pPrChange>
      </w:pPr>
      <w:bookmarkStart w:id="368" w:name="_Toc499651111"/>
    </w:p>
    <w:p w14:paraId="4D636C42" w14:textId="3108FCB9" w:rsidR="00C76648" w:rsidRPr="00E8738B" w:rsidRDefault="00E8738B" w:rsidP="00C76648">
      <w:pPr>
        <w:pStyle w:val="Heading1"/>
        <w:tabs>
          <w:tab w:val="clear" w:pos="90"/>
        </w:tabs>
        <w:ind w:left="0"/>
        <w:rPr>
          <w:rStyle w:val="DeltaViewInsertion"/>
          <w:rFonts w:cs="Arial"/>
          <w:b w:val="0"/>
          <w:color w:val="auto"/>
          <w:sz w:val="20"/>
          <w:u w:val="none"/>
        </w:rPr>
      </w:pPr>
      <w:ins w:id="369" w:author="Johnson, Antony" w:date="2018-11-12T14:05:00Z">
        <w:r w:rsidRPr="00E8738B">
          <w:rPr>
            <w:rStyle w:val="DeltaViewInsertion"/>
            <w:rFonts w:cs="Arial"/>
            <w:b w:val="0"/>
            <w:color w:val="auto"/>
            <w:sz w:val="20"/>
            <w:u w:val="none"/>
            <w:rPrChange w:id="370" w:author="Johnson, Antony" w:date="2018-11-12T14:06:00Z">
              <w:rPr>
                <w:rStyle w:val="DeltaViewInsertion"/>
                <w:rFonts w:cs="Arial"/>
                <w:color w:val="auto"/>
                <w:sz w:val="20"/>
                <w:u w:val="none"/>
              </w:rPr>
            </w:rPrChange>
          </w:rPr>
          <w:t xml:space="preserve">  </w:t>
        </w:r>
      </w:ins>
    </w:p>
    <w:p w14:paraId="0914E68E" w14:textId="77777777" w:rsidR="00C76648" w:rsidRDefault="00C76648" w:rsidP="00C76648">
      <w:pPr>
        <w:pStyle w:val="Heading1"/>
        <w:tabs>
          <w:tab w:val="clear" w:pos="90"/>
        </w:tabs>
        <w:ind w:left="0"/>
        <w:rPr>
          <w:rStyle w:val="DeltaViewInsertion"/>
          <w:rFonts w:cs="Arial"/>
          <w:b w:val="0"/>
          <w:color w:val="auto"/>
          <w:sz w:val="20"/>
          <w:u w:val="none"/>
        </w:rPr>
      </w:pPr>
    </w:p>
    <w:p w14:paraId="6F984734" w14:textId="52866671" w:rsidR="00D519E0" w:rsidRPr="001C389A" w:rsidRDefault="00954E30" w:rsidP="00C76648">
      <w:pPr>
        <w:pStyle w:val="Heading1"/>
        <w:tabs>
          <w:tab w:val="clear" w:pos="90"/>
        </w:tabs>
        <w:ind w:left="3600"/>
        <w:rPr>
          <w:rStyle w:val="DeltaViewInsertion"/>
          <w:rFonts w:cs="Arial"/>
          <w:b w:val="0"/>
          <w:color w:val="auto"/>
          <w:sz w:val="20"/>
          <w:u w:val="single"/>
        </w:rPr>
      </w:pPr>
      <w:bookmarkStart w:id="371" w:name="_Toc524003899"/>
      <w:r w:rsidRPr="001C389A">
        <w:rPr>
          <w:rStyle w:val="DeltaViewInsertion"/>
          <w:rFonts w:cs="Arial"/>
          <w:b w:val="0"/>
          <w:color w:val="auto"/>
          <w:sz w:val="20"/>
          <w:u w:val="single"/>
        </w:rPr>
        <w:t xml:space="preserve">APPENDIX </w:t>
      </w:r>
      <w:r w:rsidR="00680B08" w:rsidRPr="001C389A">
        <w:rPr>
          <w:rStyle w:val="DeltaViewInsertion"/>
          <w:rFonts w:cs="Arial"/>
          <w:b w:val="0"/>
          <w:color w:val="auto"/>
          <w:sz w:val="20"/>
          <w:u w:val="single"/>
        </w:rPr>
        <w:t>1</w:t>
      </w:r>
      <w:bookmarkEnd w:id="368"/>
      <w:bookmarkEnd w:id="371"/>
    </w:p>
    <w:p w14:paraId="3FF084A3" w14:textId="77777777" w:rsidR="0055008D" w:rsidRPr="001C389A" w:rsidRDefault="00B76822" w:rsidP="0043524F">
      <w:pPr>
        <w:pStyle w:val="Heading1"/>
        <w:tabs>
          <w:tab w:val="clear" w:pos="90"/>
        </w:tabs>
        <w:ind w:left="0"/>
        <w:jc w:val="center"/>
        <w:rPr>
          <w:rFonts w:cs="Arial"/>
          <w:b w:val="0"/>
          <w:sz w:val="20"/>
          <w:u w:val="single"/>
        </w:rPr>
      </w:pPr>
      <w:bookmarkStart w:id="372" w:name="_Toc524003900"/>
      <w:r w:rsidRPr="001C389A">
        <w:rPr>
          <w:rFonts w:cs="Arial"/>
          <w:b w:val="0"/>
          <w:sz w:val="20"/>
          <w:u w:val="single"/>
        </w:rPr>
        <w:t>NOT USED</w:t>
      </w:r>
      <w:bookmarkEnd w:id="372"/>
    </w:p>
    <w:p w14:paraId="091D26AD" w14:textId="77777777" w:rsidR="00BD1E63" w:rsidRPr="001C389A" w:rsidRDefault="00BD1E63" w:rsidP="00D519E0">
      <w:pPr>
        <w:rPr>
          <w:rFonts w:cs="Arial"/>
          <w:sz w:val="20"/>
          <w:u w:val="single"/>
        </w:rPr>
      </w:pPr>
    </w:p>
    <w:p w14:paraId="3E617CEF" w14:textId="77777777" w:rsidR="00C76D28" w:rsidRPr="001C389A" w:rsidRDefault="00C76D28" w:rsidP="00E57D21">
      <w:pPr>
        <w:pStyle w:val="Heading2"/>
        <w:rPr>
          <w:rFonts w:cs="Arial"/>
          <w:sz w:val="20"/>
        </w:rPr>
      </w:pPr>
    </w:p>
    <w:p w14:paraId="3D02BE9B" w14:textId="77777777" w:rsidR="00C76D28" w:rsidRPr="001C389A" w:rsidRDefault="00C76D28" w:rsidP="00C76D28">
      <w:pPr>
        <w:rPr>
          <w:rFonts w:cs="Arial"/>
          <w:sz w:val="20"/>
          <w:u w:val="single"/>
        </w:rPr>
      </w:pPr>
    </w:p>
    <w:p w14:paraId="2D571BB9" w14:textId="77777777" w:rsidR="00C76D28" w:rsidRPr="001C389A" w:rsidRDefault="00C76D28" w:rsidP="00C76D28">
      <w:pPr>
        <w:tabs>
          <w:tab w:val="left" w:pos="2160"/>
          <w:tab w:val="left" w:pos="2736"/>
          <w:tab w:val="left" w:pos="3456"/>
          <w:tab w:val="left" w:pos="4608"/>
          <w:tab w:val="left" w:pos="5904"/>
          <w:tab w:val="left" w:pos="6624"/>
        </w:tabs>
        <w:rPr>
          <w:rStyle w:val="DeltaViewInsertion"/>
          <w:rFonts w:cs="Arial"/>
          <w:b/>
          <w:color w:val="auto"/>
          <w:sz w:val="20"/>
          <w:u w:val="none"/>
        </w:rPr>
      </w:pPr>
      <w:bookmarkStart w:id="373" w:name="_MON_1352274355"/>
      <w:bookmarkStart w:id="374" w:name="_MON_1352274379"/>
      <w:bookmarkStart w:id="375" w:name="_MON_1358081761"/>
      <w:bookmarkEnd w:id="373"/>
      <w:bookmarkEnd w:id="374"/>
      <w:bookmarkEnd w:id="375"/>
    </w:p>
    <w:p w14:paraId="01CF52C4" w14:textId="77777777" w:rsidR="00C76D28" w:rsidRPr="001C389A" w:rsidRDefault="00C76D28" w:rsidP="00C76D28">
      <w:pPr>
        <w:rPr>
          <w:rStyle w:val="DeltaViewInsertion"/>
          <w:rFonts w:cs="Arial"/>
          <w:color w:val="auto"/>
          <w:sz w:val="20"/>
          <w:u w:val="single"/>
        </w:rPr>
      </w:pPr>
    </w:p>
    <w:p w14:paraId="09A6D26B" w14:textId="77777777" w:rsidR="00D519E0" w:rsidRPr="001C389A" w:rsidRDefault="00C76D28" w:rsidP="00E57D21">
      <w:pPr>
        <w:pStyle w:val="Heading2"/>
        <w:rPr>
          <w:rFonts w:cs="Arial"/>
          <w:sz w:val="20"/>
        </w:rPr>
      </w:pPr>
      <w:r w:rsidRPr="001C389A">
        <w:rPr>
          <w:rStyle w:val="DeltaViewInsertion"/>
          <w:rFonts w:cs="Arial"/>
          <w:color w:val="auto"/>
          <w:sz w:val="20"/>
          <w:u w:val="single"/>
        </w:rPr>
        <w:br w:type="page"/>
      </w:r>
    </w:p>
    <w:p w14:paraId="5FE3029A" w14:textId="77777777" w:rsidR="00BD1E63" w:rsidRPr="001C389A" w:rsidRDefault="00BD1E63" w:rsidP="00D519E0">
      <w:pPr>
        <w:rPr>
          <w:rFonts w:cs="Arial"/>
          <w:sz w:val="20"/>
          <w:u w:val="single"/>
        </w:rPr>
      </w:pPr>
    </w:p>
    <w:p w14:paraId="22E7B377" w14:textId="77777777" w:rsidR="000A6644" w:rsidRPr="001C389A" w:rsidRDefault="000A6644" w:rsidP="00E30D18">
      <w:pPr>
        <w:tabs>
          <w:tab w:val="left" w:pos="2160"/>
          <w:tab w:val="left" w:pos="2736"/>
          <w:tab w:val="left" w:pos="3456"/>
          <w:tab w:val="left" w:pos="4608"/>
          <w:tab w:val="left" w:pos="5904"/>
          <w:tab w:val="left" w:pos="6624"/>
        </w:tabs>
        <w:rPr>
          <w:rStyle w:val="DeltaViewInsertion"/>
          <w:rFonts w:cs="Arial"/>
          <w:color w:val="auto"/>
          <w:sz w:val="20"/>
          <w:u w:val="single"/>
        </w:rPr>
      </w:pPr>
      <w:bookmarkStart w:id="376" w:name="_MON_1345365239"/>
      <w:bookmarkStart w:id="377" w:name="_MON_1345369216"/>
      <w:bookmarkStart w:id="378" w:name="_MON_1345370966"/>
      <w:bookmarkStart w:id="379" w:name="_MON_1345370974"/>
      <w:bookmarkStart w:id="380" w:name="_MON_1345372761"/>
      <w:bookmarkStart w:id="381" w:name="_MON_1345375714"/>
      <w:bookmarkStart w:id="382" w:name="_MON_1345375790"/>
      <w:bookmarkStart w:id="383" w:name="_MON_1345376025"/>
      <w:bookmarkStart w:id="384" w:name="_MON_1352272708"/>
      <w:bookmarkStart w:id="385" w:name="_MON_1352272777"/>
      <w:bookmarkStart w:id="386" w:name="_MON_1352272812"/>
      <w:bookmarkStart w:id="387" w:name="_MON_1352273990"/>
      <w:bookmarkStart w:id="388" w:name="_MON_1358081708"/>
      <w:bookmarkStart w:id="389" w:name="_MON_1345450203"/>
      <w:bookmarkStart w:id="390" w:name="_MON_1345457989"/>
      <w:bookmarkStart w:id="391" w:name="_MON_1345458476"/>
      <w:bookmarkStart w:id="392" w:name="_MON_1352271657"/>
      <w:bookmarkStart w:id="393" w:name="_MON_1352272292"/>
      <w:bookmarkStart w:id="394" w:name="_MON_1352272317"/>
      <w:bookmarkStart w:id="395" w:name="_MON_1352272356"/>
      <w:bookmarkStart w:id="396" w:name="_MON_1352272367"/>
      <w:bookmarkStart w:id="397" w:name="_MON_1352272412"/>
      <w:bookmarkStart w:id="398" w:name="_MON_1352272447"/>
      <w:bookmarkStart w:id="399" w:name="_MON_1352272621"/>
      <w:bookmarkStart w:id="400" w:name="_MON_1379504737"/>
      <w:bookmarkStart w:id="401" w:name="_MON_1379504874"/>
      <w:bookmarkStart w:id="402" w:name="_MON_1379504878"/>
      <w:bookmarkStart w:id="403" w:name="_MON_1379506039"/>
      <w:bookmarkStart w:id="404" w:name="_MON_1345379053"/>
      <w:bookmarkStart w:id="405" w:name="_MON_1345441465"/>
      <w:bookmarkStart w:id="406" w:name="_MON_1345445404"/>
      <w:bookmarkStart w:id="407" w:name="_MON_1345445528"/>
      <w:bookmarkStart w:id="408" w:name="_MON_1345445767"/>
      <w:bookmarkStart w:id="409" w:name="_MON_1345446389"/>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2DDCAB82" w14:textId="77777777" w:rsidR="00954E30" w:rsidRPr="001C389A" w:rsidRDefault="00BD1E63" w:rsidP="00E30D18">
      <w:pPr>
        <w:pStyle w:val="Heading1"/>
        <w:jc w:val="center"/>
        <w:rPr>
          <w:rFonts w:cs="Arial"/>
          <w:sz w:val="20"/>
        </w:rPr>
      </w:pPr>
      <w:bookmarkStart w:id="410" w:name="_MON_1345457717"/>
      <w:bookmarkStart w:id="411" w:name="_MON_1345458077"/>
      <w:bookmarkStart w:id="412" w:name="_MON_1345458489"/>
      <w:bookmarkStart w:id="413" w:name="_MON_1352272475"/>
      <w:bookmarkStart w:id="414" w:name="_MON_1345446834"/>
      <w:bookmarkStart w:id="415" w:name="_MON_1345447048"/>
      <w:bookmarkStart w:id="416" w:name="_MON_1345448652"/>
      <w:bookmarkStart w:id="417" w:name="_MON_1345450018"/>
      <w:bookmarkStart w:id="418" w:name="_MON_1345450193"/>
      <w:bookmarkStart w:id="419" w:name="_MON_1345456209"/>
      <w:bookmarkStart w:id="420" w:name="_DV_C548"/>
      <w:bookmarkStart w:id="421" w:name="_Toc499651113"/>
      <w:bookmarkStart w:id="422" w:name="_Toc524003901"/>
      <w:bookmarkEnd w:id="410"/>
      <w:bookmarkEnd w:id="411"/>
      <w:bookmarkEnd w:id="412"/>
      <w:bookmarkEnd w:id="413"/>
      <w:bookmarkEnd w:id="414"/>
      <w:bookmarkEnd w:id="415"/>
      <w:bookmarkEnd w:id="416"/>
      <w:bookmarkEnd w:id="417"/>
      <w:bookmarkEnd w:id="418"/>
      <w:bookmarkEnd w:id="419"/>
      <w:r w:rsidRPr="001C389A">
        <w:rPr>
          <w:rStyle w:val="DeltaViewInsertion"/>
          <w:rFonts w:cs="Arial"/>
          <w:b w:val="0"/>
          <w:color w:val="auto"/>
          <w:sz w:val="20"/>
          <w:u w:val="single"/>
        </w:rPr>
        <w:t>APPENDIX</w:t>
      </w:r>
      <w:r w:rsidR="00680B08" w:rsidRPr="001C389A">
        <w:rPr>
          <w:rStyle w:val="DeltaViewInsertion"/>
          <w:rFonts w:cs="Arial"/>
          <w:b w:val="0"/>
          <w:color w:val="auto"/>
          <w:sz w:val="20"/>
          <w:u w:val="single"/>
        </w:rPr>
        <w:t xml:space="preserve"> </w:t>
      </w:r>
      <w:r w:rsidR="00954E30" w:rsidRPr="001C389A">
        <w:rPr>
          <w:rStyle w:val="DeltaViewInsertion"/>
          <w:rFonts w:cs="Arial"/>
          <w:b w:val="0"/>
          <w:color w:val="auto"/>
          <w:sz w:val="20"/>
          <w:u w:val="single"/>
        </w:rPr>
        <w:t>2</w:t>
      </w:r>
      <w:bookmarkEnd w:id="420"/>
      <w:bookmarkEnd w:id="421"/>
      <w:bookmarkEnd w:id="422"/>
    </w:p>
    <w:p w14:paraId="05AC5473" w14:textId="77777777" w:rsidR="00954E30" w:rsidRPr="001C389A" w:rsidRDefault="00954E30" w:rsidP="0043524F">
      <w:pPr>
        <w:pStyle w:val="Heading1"/>
        <w:rPr>
          <w:rFonts w:cs="Arial"/>
          <w:i/>
          <w:sz w:val="20"/>
        </w:rPr>
      </w:pPr>
    </w:p>
    <w:p w14:paraId="3F30786C" w14:textId="77777777" w:rsidR="00954E30" w:rsidRPr="001C389A" w:rsidRDefault="00954E30" w:rsidP="0043524F">
      <w:pPr>
        <w:pStyle w:val="Heading1"/>
        <w:rPr>
          <w:rFonts w:cs="Arial"/>
          <w:sz w:val="20"/>
        </w:rPr>
      </w:pPr>
      <w:bookmarkStart w:id="423" w:name="_DV_C549"/>
      <w:bookmarkStart w:id="424" w:name="_Toc524003902"/>
      <w:r w:rsidRPr="001C389A">
        <w:rPr>
          <w:rStyle w:val="DeltaViewInsertion"/>
          <w:rFonts w:cs="Arial"/>
          <w:color w:val="auto"/>
          <w:sz w:val="20"/>
          <w:u w:val="none"/>
        </w:rPr>
        <w:t>USER SELF CERTIFICATION OF COMPLIANCE (Interim/Final)</w:t>
      </w:r>
      <w:bookmarkEnd w:id="423"/>
      <w:bookmarkEnd w:id="4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1"/>
        <w:gridCol w:w="2037"/>
        <w:gridCol w:w="1440"/>
        <w:gridCol w:w="1974"/>
        <w:gridCol w:w="1806"/>
        <w:gridCol w:w="652"/>
      </w:tblGrid>
      <w:tr w:rsidR="007C03CE" w:rsidRPr="001C389A" w14:paraId="41344C6F" w14:textId="77777777" w:rsidTr="00954E30">
        <w:trPr>
          <w:trHeight w:val="487"/>
        </w:trPr>
        <w:tc>
          <w:tcPr>
            <w:tcW w:w="1491" w:type="dxa"/>
            <w:shd w:val="clear" w:color="auto" w:fill="CCCCFF"/>
            <w:vAlign w:val="center"/>
          </w:tcPr>
          <w:p w14:paraId="4188AD5D" w14:textId="77777777" w:rsidR="00954E30" w:rsidRPr="001C389A" w:rsidRDefault="00954E30" w:rsidP="00954E30">
            <w:pPr>
              <w:pStyle w:val="TableHeading"/>
              <w:rPr>
                <w:rFonts w:ascii="Arial" w:hAnsi="Arial" w:cs="Arial"/>
                <w:sz w:val="20"/>
              </w:rPr>
            </w:pPr>
            <w:bookmarkStart w:id="425" w:name="_DV_C550"/>
            <w:r w:rsidRPr="001C389A">
              <w:rPr>
                <w:rStyle w:val="DeltaViewInsertion"/>
                <w:rFonts w:ascii="Arial" w:hAnsi="Arial" w:cs="Arial"/>
                <w:color w:val="auto"/>
                <w:sz w:val="20"/>
                <w:u w:val="none"/>
              </w:rPr>
              <w:t xml:space="preserve">Power Station/ </w:t>
            </w:r>
            <w:r w:rsidR="009923C9" w:rsidRPr="001C389A">
              <w:rPr>
                <w:rStyle w:val="DeltaViewInsertion"/>
                <w:rFonts w:ascii="Arial" w:hAnsi="Arial" w:cs="Arial"/>
                <w:color w:val="auto"/>
                <w:sz w:val="20"/>
                <w:u w:val="none"/>
              </w:rPr>
              <w:t>HVDC Equipment</w:t>
            </w:r>
            <w:r w:rsidRPr="001C389A">
              <w:rPr>
                <w:rStyle w:val="DeltaViewInsertion"/>
                <w:rFonts w:ascii="Arial" w:hAnsi="Arial" w:cs="Arial"/>
                <w:color w:val="auto"/>
                <w:sz w:val="20"/>
                <w:u w:val="none"/>
              </w:rPr>
              <w:t xml:space="preserve"> Station</w:t>
            </w:r>
            <w:bookmarkEnd w:id="425"/>
          </w:p>
        </w:tc>
        <w:tc>
          <w:tcPr>
            <w:tcW w:w="2037" w:type="dxa"/>
            <w:shd w:val="clear" w:color="auto" w:fill="CCCCFF"/>
            <w:vAlign w:val="center"/>
          </w:tcPr>
          <w:p w14:paraId="336F925E" w14:textId="77777777" w:rsidR="00954E30" w:rsidRPr="001C389A" w:rsidRDefault="00954E30" w:rsidP="00954E30">
            <w:pPr>
              <w:pStyle w:val="BodyText"/>
              <w:jc w:val="center"/>
              <w:rPr>
                <w:rFonts w:ascii="Arial" w:hAnsi="Arial" w:cs="Arial"/>
              </w:rPr>
            </w:pPr>
            <w:bookmarkStart w:id="426" w:name="_DV_C551"/>
            <w:r w:rsidRPr="001C389A">
              <w:rPr>
                <w:rStyle w:val="DeltaViewInsertion"/>
                <w:rFonts w:ascii="Arial" w:hAnsi="Arial" w:cs="Arial"/>
                <w:color w:val="auto"/>
                <w:u w:val="none"/>
              </w:rPr>
              <w:t>[Name of Connection Site/site of connection]</w:t>
            </w:r>
            <w:bookmarkEnd w:id="426"/>
          </w:p>
        </w:tc>
        <w:tc>
          <w:tcPr>
            <w:tcW w:w="1440" w:type="dxa"/>
            <w:shd w:val="clear" w:color="auto" w:fill="CCCCFF"/>
            <w:vAlign w:val="center"/>
          </w:tcPr>
          <w:p w14:paraId="5A4EE1DC" w14:textId="77777777" w:rsidR="00954E30" w:rsidRPr="001C389A" w:rsidRDefault="00954E30" w:rsidP="00954E30">
            <w:pPr>
              <w:pStyle w:val="TableHeading"/>
              <w:rPr>
                <w:rFonts w:ascii="Arial" w:hAnsi="Arial" w:cs="Arial"/>
                <w:sz w:val="20"/>
              </w:rPr>
            </w:pPr>
            <w:bookmarkStart w:id="427" w:name="_DV_C552"/>
            <w:r w:rsidRPr="001C389A">
              <w:rPr>
                <w:rStyle w:val="DeltaViewInsertion"/>
                <w:rFonts w:ascii="Arial" w:hAnsi="Arial" w:cs="Arial"/>
                <w:color w:val="auto"/>
                <w:sz w:val="20"/>
                <w:u w:val="none"/>
              </w:rPr>
              <w:t>User:</w:t>
            </w:r>
            <w:bookmarkEnd w:id="427"/>
          </w:p>
        </w:tc>
        <w:tc>
          <w:tcPr>
            <w:tcW w:w="1974" w:type="dxa"/>
            <w:shd w:val="clear" w:color="auto" w:fill="CCCCFF"/>
            <w:vAlign w:val="center"/>
          </w:tcPr>
          <w:p w14:paraId="1F3B9A3A" w14:textId="77777777" w:rsidR="00954E30" w:rsidRPr="001C389A" w:rsidRDefault="00954E30" w:rsidP="00954E30">
            <w:pPr>
              <w:pStyle w:val="BodyText"/>
              <w:jc w:val="center"/>
              <w:rPr>
                <w:rFonts w:ascii="Arial" w:hAnsi="Arial" w:cs="Arial"/>
              </w:rPr>
            </w:pPr>
            <w:bookmarkStart w:id="428" w:name="_DV_C553"/>
            <w:r w:rsidRPr="001C389A">
              <w:rPr>
                <w:rStyle w:val="DeltaViewInsertion"/>
                <w:rFonts w:ascii="Arial" w:hAnsi="Arial" w:cs="Arial"/>
                <w:color w:val="auto"/>
                <w:u w:val="none"/>
              </w:rPr>
              <w:t>[Full User name]</w:t>
            </w:r>
            <w:bookmarkEnd w:id="428"/>
          </w:p>
        </w:tc>
        <w:tc>
          <w:tcPr>
            <w:tcW w:w="1806" w:type="dxa"/>
            <w:shd w:val="clear" w:color="auto" w:fill="CCCCFF"/>
            <w:vAlign w:val="center"/>
          </w:tcPr>
          <w:p w14:paraId="4C986CB9" w14:textId="77777777" w:rsidR="00954E30" w:rsidRPr="001C389A" w:rsidRDefault="006472C1" w:rsidP="00954E30">
            <w:pPr>
              <w:pStyle w:val="TableHeading"/>
              <w:rPr>
                <w:rFonts w:ascii="Arial" w:hAnsi="Arial" w:cs="Arial"/>
                <w:sz w:val="20"/>
              </w:rPr>
            </w:pPr>
            <w:bookmarkStart w:id="429" w:name="_DV_C554"/>
            <w:r w:rsidRPr="001C389A">
              <w:rPr>
                <w:rStyle w:val="DeltaViewInsertion"/>
                <w:rFonts w:ascii="Arial" w:hAnsi="Arial" w:cs="Arial"/>
                <w:color w:val="auto"/>
                <w:sz w:val="20"/>
                <w:u w:val="none"/>
              </w:rPr>
              <w:t>Maximum</w:t>
            </w:r>
            <w:r w:rsidR="00954E30" w:rsidRPr="001C389A">
              <w:rPr>
                <w:rStyle w:val="DeltaViewInsertion"/>
                <w:rFonts w:ascii="Arial" w:hAnsi="Arial" w:cs="Arial"/>
                <w:color w:val="auto"/>
                <w:sz w:val="20"/>
                <w:u w:val="none"/>
              </w:rPr>
              <w:t xml:space="preserve"> Capacity (MW) of Plant:</w:t>
            </w:r>
            <w:bookmarkEnd w:id="429"/>
          </w:p>
        </w:tc>
        <w:tc>
          <w:tcPr>
            <w:tcW w:w="652" w:type="dxa"/>
            <w:shd w:val="clear" w:color="auto" w:fill="CCCCFF"/>
            <w:vAlign w:val="center"/>
          </w:tcPr>
          <w:p w14:paraId="0E8FE441" w14:textId="77777777" w:rsidR="00954E30" w:rsidRPr="001C389A" w:rsidRDefault="00954E30" w:rsidP="00954E30">
            <w:pPr>
              <w:pStyle w:val="BodyText"/>
              <w:jc w:val="center"/>
              <w:rPr>
                <w:rFonts w:ascii="Arial" w:hAnsi="Arial" w:cs="Arial"/>
                <w:b/>
              </w:rPr>
            </w:pPr>
          </w:p>
        </w:tc>
      </w:tr>
    </w:tbl>
    <w:p w14:paraId="0E65085B" w14:textId="77777777" w:rsidR="00954E30" w:rsidRPr="001C389A" w:rsidRDefault="00954E30" w:rsidP="00954E30">
      <w:pPr>
        <w:pStyle w:val="BodyText"/>
        <w:rPr>
          <w:rFonts w:ascii="Arial" w:hAnsi="Arial" w:cs="Arial"/>
        </w:rPr>
      </w:pPr>
    </w:p>
    <w:p w14:paraId="54FE5037" w14:textId="77777777" w:rsidR="00954E30" w:rsidRPr="001C389A" w:rsidRDefault="00954E30" w:rsidP="00954E30">
      <w:pPr>
        <w:pStyle w:val="BodyText"/>
        <w:rPr>
          <w:rFonts w:ascii="Arial" w:hAnsi="Arial" w:cs="Arial"/>
          <w:b/>
        </w:rPr>
      </w:pPr>
      <w:bookmarkStart w:id="430" w:name="_DV_C555"/>
      <w:r w:rsidRPr="001C389A">
        <w:rPr>
          <w:rStyle w:val="DeltaViewInsertion"/>
          <w:rFonts w:ascii="Arial" w:hAnsi="Arial" w:cs="Arial"/>
          <w:color w:val="auto"/>
          <w:u w:val="none"/>
        </w:rPr>
        <w:t xml:space="preserve">This </w:t>
      </w:r>
      <w:r w:rsidRPr="001C389A">
        <w:rPr>
          <w:rStyle w:val="DeltaViewInsertion"/>
          <w:rFonts w:ascii="Arial" w:hAnsi="Arial" w:cs="Arial"/>
          <w:b/>
          <w:color w:val="auto"/>
          <w:u w:val="none"/>
        </w:rPr>
        <w:t>User Self Certification of Compliance</w:t>
      </w:r>
      <w:r w:rsidRPr="001C389A">
        <w:rPr>
          <w:rStyle w:val="DeltaViewInsertion"/>
          <w:rFonts w:ascii="Arial" w:hAnsi="Arial" w:cs="Arial"/>
          <w:color w:val="auto"/>
          <w:u w:val="none"/>
        </w:rPr>
        <w:t xml:space="preserve"> records the compliance by the </w:t>
      </w:r>
      <w:r w:rsidR="00D91CD5" w:rsidRPr="001C389A">
        <w:rPr>
          <w:rStyle w:val="DeltaViewInsertion"/>
          <w:rFonts w:ascii="Arial" w:hAnsi="Arial" w:cs="Arial"/>
          <w:b/>
          <w:color w:val="auto"/>
          <w:u w:val="none"/>
        </w:rPr>
        <w:t>EU Code User</w:t>
      </w:r>
      <w:r w:rsidRPr="001C389A">
        <w:rPr>
          <w:rStyle w:val="DeltaViewInsertion"/>
          <w:rFonts w:ascii="Arial" w:hAnsi="Arial" w:cs="Arial"/>
          <w:color w:val="auto"/>
          <w:u w:val="none"/>
        </w:rPr>
        <w:t xml:space="preserve"> in respect of [NAME] </w:t>
      </w:r>
      <w:r w:rsidRPr="001C389A">
        <w:rPr>
          <w:rStyle w:val="DeltaViewInsertion"/>
          <w:rFonts w:ascii="Arial" w:hAnsi="Arial" w:cs="Arial"/>
          <w:b/>
          <w:color w:val="auto"/>
          <w:u w:val="none"/>
        </w:rPr>
        <w:t>Power Station/</w:t>
      </w:r>
      <w:r w:rsidR="009923C9" w:rsidRPr="001C389A">
        <w:rPr>
          <w:rStyle w:val="DeltaViewInsertion"/>
          <w:rFonts w:ascii="Arial" w:hAnsi="Arial" w:cs="Arial"/>
          <w:b/>
          <w:color w:val="auto"/>
          <w:u w:val="none"/>
        </w:rPr>
        <w:t>HVDC Equipment</w:t>
      </w:r>
      <w:r w:rsidRPr="001C389A">
        <w:rPr>
          <w:rStyle w:val="DeltaViewInsertion"/>
          <w:rFonts w:ascii="Arial" w:hAnsi="Arial" w:cs="Arial"/>
          <w:b/>
          <w:color w:val="auto"/>
          <w:u w:val="none"/>
        </w:rPr>
        <w:t xml:space="preserve"> Station</w:t>
      </w:r>
      <w:r w:rsidRPr="001C389A">
        <w:rPr>
          <w:rStyle w:val="DeltaViewInsertion"/>
          <w:rFonts w:ascii="Arial" w:hAnsi="Arial" w:cs="Arial"/>
          <w:color w:val="auto"/>
          <w:u w:val="none"/>
        </w:rPr>
        <w:t xml:space="preserve"> with the </w:t>
      </w:r>
      <w:r w:rsidRPr="001C389A">
        <w:rPr>
          <w:rStyle w:val="DeltaViewInsertion"/>
          <w:rFonts w:ascii="Arial" w:hAnsi="Arial" w:cs="Arial"/>
          <w:b/>
          <w:color w:val="auto"/>
          <w:u w:val="none"/>
        </w:rPr>
        <w:t>Grid Code</w:t>
      </w:r>
      <w:r w:rsidRPr="001C389A">
        <w:rPr>
          <w:rStyle w:val="DeltaViewInsertion"/>
          <w:rFonts w:ascii="Arial" w:hAnsi="Arial" w:cs="Arial"/>
          <w:color w:val="auto"/>
          <w:u w:val="none"/>
        </w:rPr>
        <w:t xml:space="preserve"> and the requirements of the </w:t>
      </w:r>
      <w:r w:rsidRPr="001C389A">
        <w:rPr>
          <w:rStyle w:val="DeltaViewInsertion"/>
          <w:rFonts w:ascii="Arial" w:hAnsi="Arial" w:cs="Arial"/>
          <w:b/>
          <w:color w:val="auto"/>
          <w:u w:val="none"/>
        </w:rPr>
        <w:t>Bilateral Agreement</w:t>
      </w:r>
      <w:r w:rsidRPr="001C389A">
        <w:rPr>
          <w:rStyle w:val="DeltaViewInsertion"/>
          <w:rFonts w:ascii="Arial" w:hAnsi="Arial" w:cs="Arial"/>
          <w:color w:val="auto"/>
          <w:u w:val="none"/>
        </w:rPr>
        <w:t xml:space="preserve"> and </w:t>
      </w:r>
      <w:r w:rsidRPr="001C389A">
        <w:rPr>
          <w:rStyle w:val="DeltaViewInsertion"/>
          <w:rFonts w:ascii="Arial" w:hAnsi="Arial" w:cs="Arial"/>
          <w:b/>
          <w:color w:val="auto"/>
          <w:u w:val="none"/>
        </w:rPr>
        <w:t>Construction Agreement</w:t>
      </w:r>
      <w:r w:rsidRPr="001C389A">
        <w:rPr>
          <w:rStyle w:val="DeltaViewInsertion"/>
          <w:rFonts w:ascii="Arial" w:hAnsi="Arial" w:cs="Arial"/>
          <w:color w:val="auto"/>
          <w:u w:val="none"/>
        </w:rPr>
        <w:t xml:space="preserve"> dated [   ] with reference number [  ].  It is completed by the </w:t>
      </w:r>
      <w:r w:rsidRPr="001C389A">
        <w:rPr>
          <w:rStyle w:val="DeltaViewInsertion"/>
          <w:rFonts w:ascii="Arial" w:hAnsi="Arial" w:cs="Arial"/>
          <w:b/>
          <w:color w:val="auto"/>
          <w:u w:val="none"/>
        </w:rPr>
        <w:t>Power Station/</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in the case of </w:t>
      </w:r>
      <w:r w:rsidRPr="001C389A">
        <w:rPr>
          <w:rStyle w:val="DeltaViewInsertion"/>
          <w:rFonts w:ascii="Arial" w:hAnsi="Arial" w:cs="Arial"/>
          <w:b/>
          <w:color w:val="auto"/>
          <w:u w:val="none"/>
        </w:rPr>
        <w:t>Plant</w:t>
      </w:r>
      <w:r w:rsidRPr="001C389A">
        <w:rPr>
          <w:rStyle w:val="DeltaViewInsertion"/>
          <w:rFonts w:ascii="Arial" w:hAnsi="Arial" w:cs="Arial"/>
          <w:color w:val="auto"/>
          <w:u w:val="none"/>
        </w:rPr>
        <w:t xml:space="preserve"> and/or </w:t>
      </w:r>
      <w:r w:rsidRPr="001C389A">
        <w:rPr>
          <w:rStyle w:val="DeltaViewInsertion"/>
          <w:rFonts w:ascii="Arial" w:hAnsi="Arial" w:cs="Arial"/>
          <w:b/>
          <w:color w:val="auto"/>
          <w:u w:val="none"/>
        </w:rPr>
        <w:t>Apparatus</w:t>
      </w:r>
      <w:r w:rsidRPr="001C389A">
        <w:rPr>
          <w:rStyle w:val="DeltaViewInsertion"/>
          <w:rFonts w:ascii="Arial" w:hAnsi="Arial" w:cs="Arial"/>
          <w:color w:val="auto"/>
          <w:u w:val="none"/>
        </w:rPr>
        <w:t xml:space="preserve"> connected to the </w:t>
      </w:r>
      <w:r w:rsidRPr="001C389A">
        <w:rPr>
          <w:rStyle w:val="DeltaViewInsertion"/>
          <w:rFonts w:ascii="Arial" w:hAnsi="Arial" w:cs="Arial"/>
          <w:b/>
          <w:color w:val="auto"/>
          <w:u w:val="none"/>
        </w:rPr>
        <w:t xml:space="preserve"> National Electricity Transmission System</w:t>
      </w:r>
      <w:r w:rsidRPr="001C389A">
        <w:rPr>
          <w:rStyle w:val="DeltaViewInsertion"/>
          <w:rFonts w:ascii="Arial" w:hAnsi="Arial" w:cs="Arial"/>
          <w:color w:val="auto"/>
          <w:u w:val="none"/>
        </w:rPr>
        <w:t xml:space="preserve"> and for </w:t>
      </w:r>
      <w:r w:rsidRPr="001C389A">
        <w:rPr>
          <w:rStyle w:val="DeltaViewInsertion"/>
          <w:rFonts w:ascii="Arial" w:hAnsi="Arial" w:cs="Arial"/>
          <w:b/>
          <w:color w:val="auto"/>
          <w:u w:val="none"/>
        </w:rPr>
        <w:t>Embedded Plant</w:t>
      </w:r>
      <w:r w:rsidRPr="001C389A">
        <w:rPr>
          <w:rStyle w:val="DeltaViewInsertion"/>
          <w:rFonts w:ascii="Arial" w:hAnsi="Arial" w:cs="Arial"/>
          <w:color w:val="auto"/>
          <w:u w:val="none"/>
        </w:rPr>
        <w:t>.</w:t>
      </w:r>
      <w:bookmarkEnd w:id="430"/>
    </w:p>
    <w:p w14:paraId="3B5840EC" w14:textId="77777777" w:rsidR="00954E30" w:rsidRPr="001C389A" w:rsidRDefault="00954E30" w:rsidP="00954E30">
      <w:pPr>
        <w:pStyle w:val="BodyText"/>
        <w:rPr>
          <w:rFonts w:ascii="Arial" w:hAnsi="Arial" w:cs="Arial"/>
        </w:rPr>
      </w:pPr>
    </w:p>
    <w:p w14:paraId="43BF69A3" w14:textId="38D8B3D4" w:rsidR="00954E30" w:rsidRPr="001C389A" w:rsidRDefault="00954E30" w:rsidP="00954E30">
      <w:pPr>
        <w:pStyle w:val="BodyText"/>
        <w:rPr>
          <w:rFonts w:ascii="Arial" w:hAnsi="Arial" w:cs="Arial"/>
        </w:rPr>
      </w:pPr>
      <w:bookmarkStart w:id="431" w:name="_DV_C556"/>
      <w:r w:rsidRPr="001C389A">
        <w:rPr>
          <w:rStyle w:val="DeltaViewInsertion"/>
          <w:rFonts w:ascii="Arial" w:hAnsi="Arial" w:cs="Arial"/>
          <w:color w:val="auto"/>
          <w:u w:val="none"/>
        </w:rPr>
        <w:t xml:space="preserve">We have recorded our compliance against each requirement of the </w:t>
      </w:r>
      <w:r w:rsidRPr="001C389A">
        <w:rPr>
          <w:rStyle w:val="DeltaViewInsertion"/>
          <w:rFonts w:ascii="Arial" w:hAnsi="Arial" w:cs="Arial"/>
          <w:b/>
          <w:color w:val="auto"/>
          <w:u w:val="none"/>
        </w:rPr>
        <w:t>Grid Code</w:t>
      </w:r>
      <w:r w:rsidRPr="001C389A">
        <w:rPr>
          <w:rStyle w:val="DeltaViewInsertion"/>
          <w:rFonts w:ascii="Arial" w:hAnsi="Arial" w:cs="Arial"/>
          <w:color w:val="auto"/>
          <w:u w:val="none"/>
        </w:rPr>
        <w:t xml:space="preserve"> which applies to the </w:t>
      </w:r>
      <w:r w:rsidRPr="001C389A">
        <w:rPr>
          <w:rStyle w:val="DeltaViewInsertion"/>
          <w:rFonts w:ascii="Arial" w:hAnsi="Arial" w:cs="Arial"/>
          <w:b/>
          <w:color w:val="auto"/>
          <w:u w:val="none"/>
        </w:rPr>
        <w:t>Power Station/</w:t>
      </w:r>
      <w:r w:rsidR="009923C9" w:rsidRPr="001C389A">
        <w:rPr>
          <w:rStyle w:val="DeltaViewInsertion"/>
          <w:rFonts w:ascii="Arial" w:hAnsi="Arial" w:cs="Arial"/>
          <w:b/>
          <w:color w:val="auto"/>
          <w:u w:val="none"/>
        </w:rPr>
        <w:t>HVDC Equipment</w:t>
      </w:r>
      <w:r w:rsidRPr="001C389A">
        <w:rPr>
          <w:rStyle w:val="DeltaViewInsertion"/>
          <w:rFonts w:ascii="Arial" w:hAnsi="Arial" w:cs="Arial"/>
          <w:b/>
          <w:color w:val="auto"/>
          <w:u w:val="none"/>
        </w:rPr>
        <w:t xml:space="preserve"> Station</w:t>
      </w:r>
      <w:r w:rsidRPr="001C389A">
        <w:rPr>
          <w:rStyle w:val="DeltaViewInsertion"/>
          <w:rFonts w:ascii="Arial" w:hAnsi="Arial" w:cs="Arial"/>
          <w:color w:val="auto"/>
          <w:u w:val="none"/>
        </w:rPr>
        <w:t xml:space="preserve">, together with references to supporting evidence and a commentary where this is appropriate, and have provided this to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A copy of the </w:t>
      </w:r>
      <w:r w:rsidRPr="001C389A">
        <w:rPr>
          <w:rStyle w:val="DeltaViewInsertion"/>
          <w:rFonts w:ascii="Arial" w:hAnsi="Arial" w:cs="Arial"/>
          <w:b/>
          <w:color w:val="auto"/>
          <w:u w:val="none"/>
        </w:rPr>
        <w:t>Compliance Statement</w:t>
      </w:r>
      <w:r w:rsidRPr="001C389A">
        <w:rPr>
          <w:rStyle w:val="DeltaViewInsertion"/>
          <w:rFonts w:ascii="Arial" w:hAnsi="Arial" w:cs="Arial"/>
          <w:color w:val="auto"/>
          <w:u w:val="none"/>
        </w:rPr>
        <w:t xml:space="preserve"> is attached.</w:t>
      </w:r>
      <w:bookmarkEnd w:id="431"/>
    </w:p>
    <w:p w14:paraId="21446C22" w14:textId="77777777" w:rsidR="00954E30" w:rsidRPr="001C389A" w:rsidRDefault="00954E30" w:rsidP="00954E30">
      <w:pPr>
        <w:pStyle w:val="BodyText"/>
        <w:rPr>
          <w:rFonts w:ascii="Arial" w:hAnsi="Arial" w:cs="Arial"/>
        </w:rPr>
      </w:pPr>
    </w:p>
    <w:p w14:paraId="58F506A1" w14:textId="77777777" w:rsidR="00954E30" w:rsidRPr="001C389A" w:rsidRDefault="00954E30" w:rsidP="00954E30">
      <w:pPr>
        <w:pStyle w:val="BodyText"/>
        <w:rPr>
          <w:rFonts w:ascii="Arial" w:hAnsi="Arial" w:cs="Arial"/>
        </w:rPr>
      </w:pPr>
      <w:bookmarkStart w:id="432" w:name="_DV_C557"/>
      <w:r w:rsidRPr="001C389A">
        <w:rPr>
          <w:rStyle w:val="DeltaViewInsertion"/>
          <w:rFonts w:ascii="Arial" w:hAnsi="Arial" w:cs="Arial"/>
          <w:color w:val="auto"/>
          <w:u w:val="none"/>
        </w:rPr>
        <w:t xml:space="preserve">Supporting evidence, in the form of simulation results, test results, manufacturer’s data and other documentation, is attached in the </w:t>
      </w:r>
      <w:r w:rsidRPr="001C389A">
        <w:rPr>
          <w:rStyle w:val="DeltaViewInsertion"/>
          <w:rFonts w:ascii="Arial" w:hAnsi="Arial" w:cs="Arial"/>
          <w:b/>
          <w:color w:val="auto"/>
          <w:u w:val="none"/>
        </w:rPr>
        <w:t>User Data File Structure</w:t>
      </w:r>
      <w:r w:rsidRPr="001C389A">
        <w:rPr>
          <w:rStyle w:val="DeltaViewInsertion"/>
          <w:rFonts w:ascii="Arial" w:hAnsi="Arial" w:cs="Arial"/>
          <w:color w:val="auto"/>
          <w:u w:val="none"/>
        </w:rPr>
        <w:t>.</w:t>
      </w:r>
      <w:bookmarkEnd w:id="432"/>
    </w:p>
    <w:p w14:paraId="4B0C23C2" w14:textId="77777777" w:rsidR="00954E30" w:rsidRPr="001C389A" w:rsidRDefault="00954E30" w:rsidP="00954E30">
      <w:pPr>
        <w:pStyle w:val="BodyText"/>
        <w:rPr>
          <w:rFonts w:ascii="Arial" w:hAnsi="Arial" w:cs="Arial"/>
        </w:rPr>
      </w:pPr>
    </w:p>
    <w:p w14:paraId="2BC49814" w14:textId="77777777" w:rsidR="00954E30" w:rsidRPr="001C389A" w:rsidRDefault="00954E30" w:rsidP="00954E30">
      <w:pPr>
        <w:pStyle w:val="BodyText"/>
        <w:rPr>
          <w:rFonts w:ascii="Arial" w:hAnsi="Arial" w:cs="Arial"/>
        </w:rPr>
      </w:pPr>
      <w:bookmarkStart w:id="433" w:name="_DV_C558"/>
      <w:r w:rsidRPr="001C389A">
        <w:rPr>
          <w:rStyle w:val="DeltaViewInsertion"/>
          <w:rFonts w:ascii="Arial" w:hAnsi="Arial" w:cs="Arial"/>
          <w:color w:val="auto"/>
          <w:u w:val="none"/>
        </w:rPr>
        <w:t xml:space="preserve">The </w:t>
      </w:r>
      <w:r w:rsidR="00D91CD5" w:rsidRPr="001C389A">
        <w:rPr>
          <w:rStyle w:val="DeltaViewInsertion"/>
          <w:rFonts w:ascii="Arial" w:hAnsi="Arial" w:cs="Arial"/>
          <w:b/>
          <w:color w:val="auto"/>
          <w:u w:val="none"/>
        </w:rPr>
        <w:t>EU Code User</w:t>
      </w:r>
      <w:r w:rsidRPr="001C389A">
        <w:rPr>
          <w:rStyle w:val="DeltaViewInsertion"/>
          <w:rFonts w:ascii="Arial" w:hAnsi="Arial" w:cs="Arial"/>
          <w:color w:val="auto"/>
          <w:u w:val="none"/>
        </w:rPr>
        <w:t xml:space="preserve"> hereby certifies that, to the best of its knowledge and acting in accordance with </w:t>
      </w:r>
      <w:r w:rsidRPr="001C389A">
        <w:rPr>
          <w:rStyle w:val="DeltaViewInsertion"/>
          <w:rFonts w:ascii="Arial" w:hAnsi="Arial" w:cs="Arial"/>
          <w:b/>
          <w:color w:val="auto"/>
          <w:u w:val="none"/>
        </w:rPr>
        <w:t>Good Industry Practice</w:t>
      </w:r>
      <w:r w:rsidRPr="001C389A">
        <w:rPr>
          <w:rStyle w:val="DeltaViewInsertion"/>
          <w:rFonts w:ascii="Arial" w:hAnsi="Arial" w:cs="Arial"/>
          <w:color w:val="auto"/>
          <w:u w:val="none"/>
        </w:rPr>
        <w:t xml:space="preserve">, the </w:t>
      </w:r>
      <w:r w:rsidRPr="001C389A">
        <w:rPr>
          <w:rStyle w:val="DeltaViewInsertion"/>
          <w:rFonts w:ascii="Arial" w:hAnsi="Arial" w:cs="Arial"/>
          <w:b/>
          <w:color w:val="auto"/>
          <w:u w:val="none"/>
        </w:rPr>
        <w:t>Power Station</w:t>
      </w:r>
      <w:r w:rsidRPr="001C389A">
        <w:rPr>
          <w:rStyle w:val="DeltaViewInsertion"/>
          <w:rFonts w:ascii="Arial" w:hAnsi="Arial" w:cs="Arial"/>
          <w:color w:val="auto"/>
          <w:u w:val="none"/>
        </w:rPr>
        <w:t xml:space="preserve"> is compliant with the </w:t>
      </w:r>
      <w:r w:rsidRPr="001C389A">
        <w:rPr>
          <w:rStyle w:val="DeltaViewInsertion"/>
          <w:rFonts w:ascii="Arial" w:hAnsi="Arial" w:cs="Arial"/>
          <w:b/>
          <w:color w:val="auto"/>
          <w:u w:val="none"/>
        </w:rPr>
        <w:t>Grid Code</w:t>
      </w:r>
      <w:r w:rsidRPr="001C389A">
        <w:rPr>
          <w:rStyle w:val="DeltaViewInsertion"/>
          <w:rFonts w:ascii="Arial" w:hAnsi="Arial" w:cs="Arial"/>
          <w:color w:val="auto"/>
          <w:u w:val="none"/>
        </w:rPr>
        <w:t xml:space="preserve"> and the </w:t>
      </w:r>
      <w:r w:rsidRPr="001C389A">
        <w:rPr>
          <w:rStyle w:val="DeltaViewInsertion"/>
          <w:rFonts w:ascii="Arial" w:hAnsi="Arial" w:cs="Arial"/>
          <w:b/>
          <w:color w:val="auto"/>
          <w:u w:val="none"/>
        </w:rPr>
        <w:t xml:space="preserve">Bilateral Agreement </w:t>
      </w:r>
      <w:r w:rsidRPr="001C389A">
        <w:rPr>
          <w:rStyle w:val="DeltaViewInsertion"/>
          <w:rFonts w:ascii="Arial" w:hAnsi="Arial" w:cs="Arial"/>
          <w:color w:val="auto"/>
          <w:u w:val="none"/>
        </w:rPr>
        <w:t>in all aspects [with the following</w:t>
      </w:r>
      <w:r w:rsidRPr="001C389A">
        <w:rPr>
          <w:rStyle w:val="DeltaViewInsertion"/>
          <w:rFonts w:ascii="Arial" w:hAnsi="Arial" w:cs="Arial"/>
          <w:b/>
          <w:color w:val="auto"/>
          <w:u w:val="none"/>
        </w:rPr>
        <w:t xml:space="preserve"> Unresolved Issues</w:t>
      </w:r>
      <w:r w:rsidRPr="001C389A">
        <w:rPr>
          <w:rStyle w:val="DeltaViewInsertion"/>
          <w:rFonts w:ascii="Arial" w:hAnsi="Arial" w:cs="Arial"/>
          <w:color w:val="auto"/>
          <w:u w:val="none"/>
        </w:rPr>
        <w:t>*] [with the following derogation(s)</w:t>
      </w:r>
      <w:r w:rsidRPr="001C389A">
        <w:rPr>
          <w:rStyle w:val="DeltaViewInsertion"/>
          <w:rFonts w:ascii="Arial" w:hAnsi="Arial" w:cs="Arial"/>
          <w:b/>
          <w:color w:val="auto"/>
          <w:u w:val="none"/>
        </w:rPr>
        <w:t>**]:</w:t>
      </w:r>
      <w:bookmarkEnd w:id="433"/>
    </w:p>
    <w:p w14:paraId="300AFF7F" w14:textId="77777777" w:rsidR="00954E30" w:rsidRPr="001C389A" w:rsidRDefault="00954E30" w:rsidP="00954E30">
      <w:pPr>
        <w:rPr>
          <w:rFonts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9"/>
        <w:gridCol w:w="2671"/>
        <w:gridCol w:w="897"/>
        <w:gridCol w:w="3678"/>
      </w:tblGrid>
      <w:tr w:rsidR="007C03CE" w:rsidRPr="001C389A" w14:paraId="7DA533FC" w14:textId="77777777" w:rsidTr="00954E30">
        <w:trPr>
          <w:jc w:val="center"/>
        </w:trPr>
        <w:tc>
          <w:tcPr>
            <w:tcW w:w="1799" w:type="dxa"/>
            <w:shd w:val="clear" w:color="auto" w:fill="CCCCFF"/>
            <w:vAlign w:val="center"/>
          </w:tcPr>
          <w:p w14:paraId="30F888E0" w14:textId="77777777" w:rsidR="00954E30" w:rsidRPr="001C389A" w:rsidRDefault="00954E30" w:rsidP="00954E30">
            <w:pPr>
              <w:pStyle w:val="TableHeading"/>
              <w:rPr>
                <w:rFonts w:ascii="Arial" w:hAnsi="Arial" w:cs="Arial"/>
                <w:sz w:val="20"/>
              </w:rPr>
            </w:pPr>
            <w:bookmarkStart w:id="434" w:name="_DV_C559"/>
            <w:r w:rsidRPr="001C389A">
              <w:rPr>
                <w:rStyle w:val="DeltaViewInsertion"/>
                <w:rFonts w:ascii="Arial" w:hAnsi="Arial" w:cs="Arial"/>
                <w:color w:val="auto"/>
                <w:sz w:val="20"/>
                <w:u w:val="none"/>
              </w:rPr>
              <w:t>Connection Condition</w:t>
            </w:r>
            <w:bookmarkEnd w:id="434"/>
          </w:p>
        </w:tc>
        <w:tc>
          <w:tcPr>
            <w:tcW w:w="2671" w:type="dxa"/>
            <w:shd w:val="clear" w:color="auto" w:fill="CCCCFF"/>
            <w:vAlign w:val="center"/>
          </w:tcPr>
          <w:p w14:paraId="49A7B5C4" w14:textId="77777777" w:rsidR="00954E30" w:rsidRPr="001C389A" w:rsidRDefault="00954E30" w:rsidP="00954E30">
            <w:pPr>
              <w:pStyle w:val="TableHeading"/>
              <w:rPr>
                <w:rFonts w:ascii="Arial" w:hAnsi="Arial" w:cs="Arial"/>
                <w:sz w:val="20"/>
              </w:rPr>
            </w:pPr>
            <w:bookmarkStart w:id="435" w:name="_DV_C560"/>
            <w:r w:rsidRPr="001C389A">
              <w:rPr>
                <w:rStyle w:val="DeltaViewInsertion"/>
                <w:rFonts w:ascii="Arial" w:hAnsi="Arial" w:cs="Arial"/>
                <w:color w:val="auto"/>
                <w:sz w:val="20"/>
                <w:u w:val="none"/>
              </w:rPr>
              <w:t>Requirement</w:t>
            </w:r>
            <w:bookmarkEnd w:id="435"/>
          </w:p>
        </w:tc>
        <w:tc>
          <w:tcPr>
            <w:tcW w:w="897" w:type="dxa"/>
            <w:shd w:val="clear" w:color="auto" w:fill="CCCCFF"/>
            <w:vAlign w:val="center"/>
          </w:tcPr>
          <w:p w14:paraId="41F5097A" w14:textId="77777777" w:rsidR="00954E30" w:rsidRPr="001C389A" w:rsidRDefault="00954E30" w:rsidP="00954E30">
            <w:pPr>
              <w:pStyle w:val="TableHeading"/>
              <w:rPr>
                <w:rFonts w:ascii="Arial" w:hAnsi="Arial" w:cs="Arial"/>
                <w:sz w:val="20"/>
              </w:rPr>
            </w:pPr>
            <w:bookmarkStart w:id="436" w:name="_DV_C561"/>
            <w:r w:rsidRPr="001C389A">
              <w:rPr>
                <w:rStyle w:val="DeltaViewInsertion"/>
                <w:rFonts w:ascii="Arial" w:hAnsi="Arial" w:cs="Arial"/>
                <w:color w:val="auto"/>
                <w:sz w:val="20"/>
                <w:u w:val="none"/>
              </w:rPr>
              <w:t>Ref:</w:t>
            </w:r>
            <w:bookmarkEnd w:id="436"/>
          </w:p>
        </w:tc>
        <w:tc>
          <w:tcPr>
            <w:tcW w:w="3678" w:type="dxa"/>
            <w:shd w:val="clear" w:color="auto" w:fill="CCCCFF"/>
            <w:vAlign w:val="center"/>
          </w:tcPr>
          <w:p w14:paraId="70796F06" w14:textId="77777777" w:rsidR="00954E30" w:rsidRPr="001C389A" w:rsidRDefault="00954E30" w:rsidP="00954E30">
            <w:pPr>
              <w:pStyle w:val="TableHeading"/>
              <w:rPr>
                <w:rFonts w:ascii="Arial" w:hAnsi="Arial" w:cs="Arial"/>
                <w:sz w:val="20"/>
              </w:rPr>
            </w:pPr>
            <w:bookmarkStart w:id="437" w:name="_DV_C562"/>
            <w:r w:rsidRPr="001C389A">
              <w:rPr>
                <w:rStyle w:val="DeltaViewInsertion"/>
                <w:rFonts w:ascii="Arial" w:hAnsi="Arial" w:cs="Arial"/>
                <w:color w:val="auto"/>
                <w:sz w:val="20"/>
                <w:u w:val="none"/>
              </w:rPr>
              <w:t>Issue</w:t>
            </w:r>
            <w:bookmarkEnd w:id="437"/>
          </w:p>
        </w:tc>
      </w:tr>
      <w:tr w:rsidR="007C03CE" w:rsidRPr="001C389A" w14:paraId="153C630B" w14:textId="77777777" w:rsidTr="00954E30">
        <w:trPr>
          <w:jc w:val="center"/>
        </w:trPr>
        <w:tc>
          <w:tcPr>
            <w:tcW w:w="1799" w:type="dxa"/>
            <w:shd w:val="clear" w:color="auto" w:fill="CCCCFF"/>
          </w:tcPr>
          <w:p w14:paraId="45C83FA9" w14:textId="77777777" w:rsidR="00954E30" w:rsidRPr="001C389A" w:rsidRDefault="00954E30" w:rsidP="00954E30">
            <w:pPr>
              <w:pStyle w:val="BodyText"/>
              <w:rPr>
                <w:rFonts w:ascii="Arial" w:hAnsi="Arial" w:cs="Arial"/>
              </w:rPr>
            </w:pPr>
          </w:p>
        </w:tc>
        <w:tc>
          <w:tcPr>
            <w:tcW w:w="2671" w:type="dxa"/>
            <w:shd w:val="clear" w:color="auto" w:fill="CCCCFF"/>
          </w:tcPr>
          <w:p w14:paraId="2E3F0CA3" w14:textId="77777777" w:rsidR="00954E30" w:rsidRPr="001C389A" w:rsidRDefault="00954E30" w:rsidP="00954E30">
            <w:pPr>
              <w:pStyle w:val="BodyText"/>
              <w:rPr>
                <w:rFonts w:ascii="Arial" w:hAnsi="Arial" w:cs="Arial"/>
              </w:rPr>
            </w:pPr>
          </w:p>
        </w:tc>
        <w:tc>
          <w:tcPr>
            <w:tcW w:w="897" w:type="dxa"/>
            <w:shd w:val="clear" w:color="auto" w:fill="CCCCFF"/>
          </w:tcPr>
          <w:p w14:paraId="43D4A5AD" w14:textId="77777777" w:rsidR="00954E30" w:rsidRPr="001C389A" w:rsidRDefault="00954E30" w:rsidP="00954E30">
            <w:pPr>
              <w:pStyle w:val="BodyText"/>
              <w:rPr>
                <w:rFonts w:ascii="Arial" w:hAnsi="Arial" w:cs="Arial"/>
              </w:rPr>
            </w:pPr>
          </w:p>
        </w:tc>
        <w:tc>
          <w:tcPr>
            <w:tcW w:w="3678" w:type="dxa"/>
            <w:shd w:val="clear" w:color="auto" w:fill="CCCCFF"/>
          </w:tcPr>
          <w:p w14:paraId="4FE4BD3B" w14:textId="77777777" w:rsidR="00954E30" w:rsidRPr="001C389A" w:rsidRDefault="00954E30" w:rsidP="00954E30">
            <w:pPr>
              <w:pStyle w:val="BodyText"/>
              <w:rPr>
                <w:rFonts w:ascii="Arial" w:hAnsi="Arial" w:cs="Arial"/>
              </w:rPr>
            </w:pPr>
          </w:p>
        </w:tc>
      </w:tr>
      <w:tr w:rsidR="007C03CE" w:rsidRPr="001C389A" w14:paraId="10D783DE" w14:textId="77777777" w:rsidTr="00954E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48B051F8" w14:textId="77777777" w:rsidR="00954E30" w:rsidRPr="001C389A" w:rsidRDefault="00954E30" w:rsidP="00954E30">
            <w:pPr>
              <w:pStyle w:val="BodyText"/>
              <w:rPr>
                <w:rFonts w:ascii="Arial" w:hAnsi="Arial" w:cs="Arial"/>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2F45810B" w14:textId="77777777" w:rsidR="00954E30" w:rsidRPr="001C389A" w:rsidRDefault="00954E30" w:rsidP="00954E30">
            <w:pPr>
              <w:pStyle w:val="BodyText"/>
              <w:rPr>
                <w:rFonts w:ascii="Arial" w:hAnsi="Arial" w:cs="Arial"/>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187456B2" w14:textId="77777777" w:rsidR="00954E30" w:rsidRPr="001C389A" w:rsidRDefault="00954E30" w:rsidP="00954E30">
            <w:pPr>
              <w:pStyle w:val="BodyText"/>
              <w:rPr>
                <w:rFonts w:ascii="Arial" w:hAnsi="Arial" w:cs="Arial"/>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422E9A05" w14:textId="77777777" w:rsidR="00954E30" w:rsidRPr="001C389A" w:rsidRDefault="00954E30" w:rsidP="00954E30">
            <w:pPr>
              <w:pStyle w:val="BodyText"/>
              <w:rPr>
                <w:rFonts w:ascii="Arial" w:hAnsi="Arial" w:cs="Arial"/>
              </w:rPr>
            </w:pPr>
          </w:p>
        </w:tc>
      </w:tr>
      <w:tr w:rsidR="007C03CE" w:rsidRPr="001C389A" w14:paraId="6A1C7144" w14:textId="77777777" w:rsidTr="00954E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36EA8B27" w14:textId="77777777" w:rsidR="00954E30" w:rsidRPr="001C389A" w:rsidRDefault="00954E30" w:rsidP="00954E30">
            <w:pPr>
              <w:pStyle w:val="BodyText"/>
              <w:rPr>
                <w:rFonts w:ascii="Arial" w:hAnsi="Arial" w:cs="Arial"/>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5EE93726" w14:textId="77777777" w:rsidR="00954E30" w:rsidRPr="001C389A" w:rsidRDefault="00954E30" w:rsidP="00954E30">
            <w:pPr>
              <w:pStyle w:val="BodyText"/>
              <w:rPr>
                <w:rFonts w:ascii="Arial" w:hAnsi="Arial" w:cs="Arial"/>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33F5A0CB" w14:textId="77777777" w:rsidR="00954E30" w:rsidRPr="001C389A" w:rsidRDefault="00954E30" w:rsidP="00954E30">
            <w:pPr>
              <w:pStyle w:val="BodyText"/>
              <w:rPr>
                <w:rFonts w:ascii="Arial" w:hAnsi="Arial" w:cs="Arial"/>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71266C7A" w14:textId="77777777" w:rsidR="00954E30" w:rsidRPr="001C389A" w:rsidRDefault="00954E30" w:rsidP="00954E30">
            <w:pPr>
              <w:pStyle w:val="BodyText"/>
              <w:rPr>
                <w:rFonts w:ascii="Arial" w:hAnsi="Arial" w:cs="Arial"/>
              </w:rPr>
            </w:pPr>
          </w:p>
        </w:tc>
      </w:tr>
      <w:tr w:rsidR="007C03CE" w:rsidRPr="001C389A" w14:paraId="02C470B7" w14:textId="77777777" w:rsidTr="00954E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60321BBD" w14:textId="77777777" w:rsidR="00954E30" w:rsidRPr="001C389A" w:rsidRDefault="00954E30" w:rsidP="00954E30">
            <w:pPr>
              <w:pStyle w:val="BodyText"/>
              <w:rPr>
                <w:rFonts w:ascii="Arial" w:hAnsi="Arial" w:cs="Arial"/>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7D5EF9EC" w14:textId="77777777" w:rsidR="00954E30" w:rsidRPr="001C389A" w:rsidRDefault="00954E30" w:rsidP="00954E30">
            <w:pPr>
              <w:pStyle w:val="BodyText"/>
              <w:rPr>
                <w:rFonts w:ascii="Arial" w:hAnsi="Arial" w:cs="Arial"/>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3FA6D1E3" w14:textId="77777777" w:rsidR="00954E30" w:rsidRPr="001C389A" w:rsidRDefault="00954E30" w:rsidP="00954E30">
            <w:pPr>
              <w:pStyle w:val="BodyText"/>
              <w:rPr>
                <w:rFonts w:ascii="Arial" w:hAnsi="Arial" w:cs="Arial"/>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7DCED4BE" w14:textId="77777777" w:rsidR="00954E30" w:rsidRPr="001C389A" w:rsidRDefault="00954E30" w:rsidP="00954E30">
            <w:pPr>
              <w:pStyle w:val="BodyText"/>
              <w:rPr>
                <w:rFonts w:ascii="Arial" w:hAnsi="Arial" w:cs="Arial"/>
              </w:rPr>
            </w:pPr>
          </w:p>
        </w:tc>
      </w:tr>
      <w:tr w:rsidR="007C03CE" w:rsidRPr="001C389A" w14:paraId="1461D2C3" w14:textId="77777777" w:rsidTr="00954E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4524E157" w14:textId="77777777" w:rsidR="00954E30" w:rsidRPr="001C389A" w:rsidRDefault="00954E30" w:rsidP="00954E30">
            <w:pPr>
              <w:pStyle w:val="BodyText"/>
              <w:rPr>
                <w:rFonts w:ascii="Arial" w:hAnsi="Arial" w:cs="Arial"/>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32E59DAD" w14:textId="77777777" w:rsidR="00954E30" w:rsidRPr="001C389A" w:rsidRDefault="00954E30" w:rsidP="00954E30">
            <w:pPr>
              <w:pStyle w:val="BodyText"/>
              <w:rPr>
                <w:rFonts w:ascii="Arial" w:hAnsi="Arial" w:cs="Arial"/>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2DDEC2E0" w14:textId="77777777" w:rsidR="00954E30" w:rsidRPr="001C389A" w:rsidRDefault="00954E30" w:rsidP="00954E30">
            <w:pPr>
              <w:pStyle w:val="BodyText"/>
              <w:rPr>
                <w:rFonts w:ascii="Arial" w:hAnsi="Arial" w:cs="Arial"/>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55E6DAB9" w14:textId="77777777" w:rsidR="00954E30" w:rsidRPr="001C389A" w:rsidRDefault="00954E30" w:rsidP="00954E30">
            <w:pPr>
              <w:pStyle w:val="BodyText"/>
              <w:rPr>
                <w:rFonts w:ascii="Arial" w:hAnsi="Arial" w:cs="Arial"/>
              </w:rPr>
            </w:pPr>
          </w:p>
        </w:tc>
      </w:tr>
    </w:tbl>
    <w:p w14:paraId="07DF375E" w14:textId="77777777" w:rsidR="00954E30" w:rsidRPr="001C389A" w:rsidRDefault="00954E30" w:rsidP="00954E30">
      <w:pPr>
        <w:pStyle w:val="BodyText"/>
        <w:rPr>
          <w:rFonts w:ascii="Arial" w:hAnsi="Arial" w:cs="Arial"/>
        </w:rPr>
      </w:pPr>
    </w:p>
    <w:tbl>
      <w:tblPr>
        <w:tblW w:w="0" w:type="auto"/>
        <w:tblInd w:w="108" w:type="dxa"/>
        <w:tblLayout w:type="fixed"/>
        <w:tblLook w:val="0000" w:firstRow="0" w:lastRow="0" w:firstColumn="0" w:lastColumn="0" w:noHBand="0" w:noVBand="0"/>
      </w:tblPr>
      <w:tblGrid>
        <w:gridCol w:w="2340"/>
        <w:gridCol w:w="2880"/>
        <w:gridCol w:w="720"/>
        <w:gridCol w:w="3352"/>
      </w:tblGrid>
      <w:tr w:rsidR="007C03CE" w:rsidRPr="001C389A" w14:paraId="0490226E" w14:textId="77777777" w:rsidTr="00954E30">
        <w:tc>
          <w:tcPr>
            <w:tcW w:w="2340" w:type="dxa"/>
            <w:vMerge w:val="restart"/>
            <w:tcBorders>
              <w:top w:val="nil"/>
              <w:left w:val="nil"/>
              <w:bottom w:val="nil"/>
              <w:right w:val="nil"/>
            </w:tcBorders>
            <w:shd w:val="clear" w:color="auto" w:fill="CCCCFF"/>
          </w:tcPr>
          <w:p w14:paraId="195BD14A" w14:textId="77777777" w:rsidR="00954E30" w:rsidRPr="001C389A" w:rsidRDefault="00954E30" w:rsidP="00954E30">
            <w:pPr>
              <w:pStyle w:val="TableHeading"/>
              <w:rPr>
                <w:rFonts w:ascii="Arial" w:hAnsi="Arial" w:cs="Arial"/>
                <w:sz w:val="20"/>
              </w:rPr>
            </w:pPr>
            <w:bookmarkStart w:id="438" w:name="_DV_C563"/>
            <w:r w:rsidRPr="001C389A">
              <w:rPr>
                <w:rStyle w:val="DeltaViewInsertion"/>
                <w:rFonts w:ascii="Arial" w:hAnsi="Arial" w:cs="Arial"/>
                <w:color w:val="auto"/>
                <w:sz w:val="20"/>
                <w:u w:val="none"/>
              </w:rPr>
              <w:t xml:space="preserve">Compliance </w:t>
            </w:r>
            <w:r w:rsidRPr="001C389A">
              <w:rPr>
                <w:rStyle w:val="DeltaViewInsertion"/>
                <w:rFonts w:ascii="Arial" w:hAnsi="Arial" w:cs="Arial"/>
                <w:color w:val="auto"/>
                <w:sz w:val="20"/>
                <w:u w:val="none"/>
              </w:rPr>
              <w:br/>
              <w:t>certified by:</w:t>
            </w:r>
            <w:bookmarkEnd w:id="438"/>
          </w:p>
        </w:tc>
        <w:tc>
          <w:tcPr>
            <w:tcW w:w="2880" w:type="dxa"/>
            <w:tcBorders>
              <w:top w:val="nil"/>
              <w:left w:val="nil"/>
              <w:bottom w:val="nil"/>
              <w:right w:val="nil"/>
            </w:tcBorders>
            <w:shd w:val="clear" w:color="auto" w:fill="CCCCFF"/>
            <w:vAlign w:val="center"/>
          </w:tcPr>
          <w:p w14:paraId="7278C9F0" w14:textId="77777777" w:rsidR="00954E30" w:rsidRPr="001C389A" w:rsidRDefault="00954E30" w:rsidP="00954E30">
            <w:pPr>
              <w:pStyle w:val="BodyText"/>
              <w:rPr>
                <w:rFonts w:ascii="Arial" w:hAnsi="Arial" w:cs="Arial"/>
              </w:rPr>
            </w:pPr>
            <w:bookmarkStart w:id="439" w:name="_DV_C564"/>
            <w:r w:rsidRPr="001C389A">
              <w:rPr>
                <w:rStyle w:val="DeltaViewInsertion"/>
                <w:rFonts w:ascii="Arial" w:hAnsi="Arial" w:cs="Arial"/>
                <w:color w:val="auto"/>
                <w:u w:val="none"/>
              </w:rPr>
              <w:t>Name:</w:t>
            </w:r>
            <w:bookmarkEnd w:id="439"/>
          </w:p>
        </w:tc>
        <w:tc>
          <w:tcPr>
            <w:tcW w:w="720" w:type="dxa"/>
            <w:tcBorders>
              <w:top w:val="nil"/>
              <w:left w:val="nil"/>
              <w:bottom w:val="nil"/>
              <w:right w:val="nil"/>
            </w:tcBorders>
            <w:shd w:val="clear" w:color="auto" w:fill="CCCCFF"/>
            <w:vAlign w:val="center"/>
          </w:tcPr>
          <w:p w14:paraId="1EE7F606" w14:textId="77777777" w:rsidR="00954E30" w:rsidRPr="001C389A" w:rsidRDefault="00954E30" w:rsidP="00954E30">
            <w:pPr>
              <w:pStyle w:val="BodyText"/>
              <w:jc w:val="left"/>
              <w:rPr>
                <w:rFonts w:ascii="Arial" w:hAnsi="Arial" w:cs="Arial"/>
              </w:rPr>
            </w:pPr>
          </w:p>
        </w:tc>
        <w:tc>
          <w:tcPr>
            <w:tcW w:w="3352" w:type="dxa"/>
            <w:tcBorders>
              <w:top w:val="nil"/>
              <w:left w:val="nil"/>
              <w:bottom w:val="nil"/>
              <w:right w:val="nil"/>
            </w:tcBorders>
            <w:shd w:val="clear" w:color="auto" w:fill="CCCCFF"/>
            <w:vAlign w:val="center"/>
          </w:tcPr>
          <w:p w14:paraId="43D60525" w14:textId="77777777" w:rsidR="00954E30" w:rsidRPr="001C389A" w:rsidRDefault="00954E30" w:rsidP="00954E30">
            <w:pPr>
              <w:pStyle w:val="BodyText"/>
              <w:rPr>
                <w:rFonts w:ascii="Arial" w:hAnsi="Arial" w:cs="Arial"/>
              </w:rPr>
            </w:pPr>
            <w:bookmarkStart w:id="440" w:name="_DV_C565"/>
            <w:r w:rsidRPr="001C389A">
              <w:rPr>
                <w:rStyle w:val="DeltaViewInsertion"/>
                <w:rFonts w:ascii="Arial" w:hAnsi="Arial" w:cs="Arial"/>
                <w:color w:val="auto"/>
                <w:u w:val="none"/>
              </w:rPr>
              <w:t>Title:</w:t>
            </w:r>
            <w:bookmarkEnd w:id="440"/>
          </w:p>
        </w:tc>
      </w:tr>
      <w:tr w:rsidR="007C03CE" w:rsidRPr="001C389A" w14:paraId="39CFD374" w14:textId="77777777" w:rsidTr="00954E30">
        <w:tc>
          <w:tcPr>
            <w:tcW w:w="2340" w:type="dxa"/>
            <w:vMerge/>
            <w:tcBorders>
              <w:top w:val="nil"/>
              <w:left w:val="nil"/>
              <w:bottom w:val="nil"/>
              <w:right w:val="nil"/>
            </w:tcBorders>
            <w:vAlign w:val="center"/>
          </w:tcPr>
          <w:p w14:paraId="28857C1A" w14:textId="77777777" w:rsidR="00954E30" w:rsidRPr="001C389A" w:rsidRDefault="00954E30" w:rsidP="00954E30">
            <w:pPr>
              <w:pStyle w:val="BodyText"/>
              <w:rPr>
                <w:rFonts w:ascii="Arial" w:hAnsi="Arial" w:cs="Arial"/>
              </w:rPr>
            </w:pPr>
          </w:p>
        </w:tc>
        <w:tc>
          <w:tcPr>
            <w:tcW w:w="2880" w:type="dxa"/>
            <w:tcBorders>
              <w:top w:val="nil"/>
              <w:left w:val="nil"/>
              <w:bottom w:val="nil"/>
              <w:right w:val="nil"/>
            </w:tcBorders>
            <w:shd w:val="clear" w:color="auto" w:fill="CCCCFF"/>
            <w:vAlign w:val="center"/>
          </w:tcPr>
          <w:p w14:paraId="23F6B662" w14:textId="77777777" w:rsidR="00954E30" w:rsidRPr="001C389A" w:rsidRDefault="00954E30" w:rsidP="00954E30">
            <w:pPr>
              <w:pStyle w:val="BodyText"/>
              <w:rPr>
                <w:rFonts w:ascii="Arial" w:hAnsi="Arial" w:cs="Arial"/>
              </w:rPr>
            </w:pPr>
            <w:bookmarkStart w:id="441" w:name="_DV_C566"/>
            <w:r w:rsidRPr="001C389A">
              <w:rPr>
                <w:rStyle w:val="DeltaViewInsertion"/>
                <w:rFonts w:ascii="Arial" w:hAnsi="Arial" w:cs="Arial"/>
                <w:color w:val="auto"/>
                <w:u w:val="none"/>
              </w:rPr>
              <w:t>[PERSON]</w:t>
            </w:r>
            <w:bookmarkEnd w:id="441"/>
          </w:p>
        </w:tc>
        <w:tc>
          <w:tcPr>
            <w:tcW w:w="720" w:type="dxa"/>
            <w:tcBorders>
              <w:top w:val="nil"/>
              <w:left w:val="nil"/>
              <w:bottom w:val="nil"/>
              <w:right w:val="nil"/>
            </w:tcBorders>
            <w:shd w:val="clear" w:color="auto" w:fill="CCCCFF"/>
            <w:vAlign w:val="center"/>
          </w:tcPr>
          <w:p w14:paraId="4ABF8546" w14:textId="77777777" w:rsidR="00954E30" w:rsidRPr="001C389A" w:rsidRDefault="00954E30" w:rsidP="00954E30">
            <w:pPr>
              <w:pStyle w:val="BodyText"/>
              <w:rPr>
                <w:rFonts w:ascii="Arial" w:hAnsi="Arial" w:cs="Arial"/>
              </w:rPr>
            </w:pPr>
          </w:p>
        </w:tc>
        <w:tc>
          <w:tcPr>
            <w:tcW w:w="3352" w:type="dxa"/>
            <w:tcBorders>
              <w:top w:val="nil"/>
              <w:left w:val="nil"/>
              <w:bottom w:val="nil"/>
              <w:right w:val="nil"/>
            </w:tcBorders>
            <w:shd w:val="clear" w:color="auto" w:fill="CCCCFF"/>
            <w:vAlign w:val="center"/>
          </w:tcPr>
          <w:p w14:paraId="3068A6B2" w14:textId="77777777" w:rsidR="00954E30" w:rsidRPr="001C389A" w:rsidRDefault="00954E30" w:rsidP="00954E30">
            <w:pPr>
              <w:pStyle w:val="BodyText"/>
              <w:rPr>
                <w:rFonts w:ascii="Arial" w:hAnsi="Arial" w:cs="Arial"/>
              </w:rPr>
            </w:pPr>
            <w:bookmarkStart w:id="442" w:name="_DV_C567"/>
            <w:r w:rsidRPr="001C389A">
              <w:rPr>
                <w:rStyle w:val="DeltaViewInsertion"/>
                <w:rFonts w:ascii="Arial" w:hAnsi="Arial" w:cs="Arial"/>
                <w:color w:val="auto"/>
                <w:u w:val="none"/>
              </w:rPr>
              <w:t>[PERSON DESIGNATION]</w:t>
            </w:r>
            <w:bookmarkEnd w:id="442"/>
          </w:p>
        </w:tc>
      </w:tr>
      <w:tr w:rsidR="007C03CE" w:rsidRPr="001C389A" w14:paraId="2C2F2DA2" w14:textId="77777777" w:rsidTr="00954E30">
        <w:tblPrEx>
          <w:tblCellMar>
            <w:left w:w="0" w:type="dxa"/>
            <w:right w:w="0" w:type="dxa"/>
          </w:tblCellMar>
        </w:tblPrEx>
        <w:tc>
          <w:tcPr>
            <w:tcW w:w="2340" w:type="dxa"/>
            <w:vMerge/>
            <w:tcBorders>
              <w:top w:val="nil"/>
              <w:left w:val="nil"/>
              <w:bottom w:val="nil"/>
              <w:right w:val="nil"/>
            </w:tcBorders>
            <w:vAlign w:val="center"/>
          </w:tcPr>
          <w:p w14:paraId="74EFEC58" w14:textId="77777777" w:rsidR="00954E30" w:rsidRPr="001C389A" w:rsidRDefault="00954E30" w:rsidP="00954E30">
            <w:pPr>
              <w:pStyle w:val="BodyText"/>
              <w:rPr>
                <w:rFonts w:ascii="Arial" w:hAnsi="Arial" w:cs="Arial"/>
              </w:rPr>
            </w:pPr>
          </w:p>
        </w:tc>
        <w:tc>
          <w:tcPr>
            <w:tcW w:w="2880" w:type="dxa"/>
            <w:tcBorders>
              <w:top w:val="nil"/>
              <w:left w:val="nil"/>
              <w:bottom w:val="nil"/>
              <w:right w:val="nil"/>
            </w:tcBorders>
            <w:shd w:val="clear" w:color="auto" w:fill="CCCCFF"/>
            <w:vAlign w:val="center"/>
          </w:tcPr>
          <w:p w14:paraId="334AD8B1" w14:textId="77777777" w:rsidR="00954E30" w:rsidRPr="001C389A" w:rsidRDefault="00954E30" w:rsidP="00954E30">
            <w:pPr>
              <w:pStyle w:val="BodyText"/>
              <w:rPr>
                <w:rFonts w:ascii="Arial" w:hAnsi="Arial" w:cs="Arial"/>
              </w:rPr>
            </w:pPr>
            <w:bookmarkStart w:id="443" w:name="_DV_C568"/>
            <w:r w:rsidRPr="001C389A">
              <w:rPr>
                <w:rStyle w:val="DeltaViewInsertion"/>
                <w:rFonts w:ascii="Arial" w:hAnsi="Arial" w:cs="Arial"/>
                <w:color w:val="auto"/>
                <w:u w:val="none"/>
              </w:rPr>
              <w:t>Signature:</w:t>
            </w:r>
            <w:bookmarkEnd w:id="443"/>
          </w:p>
        </w:tc>
        <w:tc>
          <w:tcPr>
            <w:tcW w:w="720" w:type="dxa"/>
            <w:tcBorders>
              <w:top w:val="nil"/>
              <w:left w:val="nil"/>
              <w:bottom w:val="nil"/>
              <w:right w:val="nil"/>
            </w:tcBorders>
            <w:shd w:val="clear" w:color="auto" w:fill="CCCCFF"/>
            <w:vAlign w:val="center"/>
          </w:tcPr>
          <w:p w14:paraId="5967C75B" w14:textId="77777777" w:rsidR="00954E30" w:rsidRPr="001C389A" w:rsidRDefault="00954E30" w:rsidP="00954E30">
            <w:pPr>
              <w:pStyle w:val="BodyText"/>
              <w:jc w:val="left"/>
              <w:rPr>
                <w:rFonts w:ascii="Arial" w:hAnsi="Arial" w:cs="Arial"/>
              </w:rPr>
            </w:pPr>
          </w:p>
        </w:tc>
        <w:tc>
          <w:tcPr>
            <w:tcW w:w="3352" w:type="dxa"/>
            <w:tcBorders>
              <w:top w:val="nil"/>
              <w:left w:val="nil"/>
              <w:bottom w:val="nil"/>
              <w:right w:val="nil"/>
            </w:tcBorders>
            <w:shd w:val="clear" w:color="auto" w:fill="CCCCFF"/>
            <w:vAlign w:val="center"/>
          </w:tcPr>
          <w:p w14:paraId="7D57CBB7" w14:textId="77777777" w:rsidR="00954E30" w:rsidRPr="001C389A" w:rsidRDefault="00954E30" w:rsidP="00954E30">
            <w:pPr>
              <w:pStyle w:val="BodyText"/>
              <w:rPr>
                <w:rFonts w:ascii="Arial" w:hAnsi="Arial" w:cs="Arial"/>
              </w:rPr>
            </w:pPr>
            <w:bookmarkStart w:id="444" w:name="_DV_C569"/>
            <w:r w:rsidRPr="001C389A">
              <w:rPr>
                <w:rStyle w:val="DeltaViewInsertion"/>
                <w:rFonts w:ascii="Arial" w:hAnsi="Arial" w:cs="Arial"/>
                <w:color w:val="auto"/>
                <w:u w:val="none"/>
              </w:rPr>
              <w:t>Of</w:t>
            </w:r>
            <w:bookmarkEnd w:id="444"/>
          </w:p>
        </w:tc>
      </w:tr>
      <w:tr w:rsidR="007C03CE" w:rsidRPr="001C389A" w14:paraId="6A118CF3" w14:textId="77777777" w:rsidTr="00954E30">
        <w:tblPrEx>
          <w:tblCellMar>
            <w:left w:w="0" w:type="dxa"/>
            <w:right w:w="0" w:type="dxa"/>
          </w:tblCellMar>
        </w:tblPrEx>
        <w:tc>
          <w:tcPr>
            <w:tcW w:w="2340" w:type="dxa"/>
            <w:vMerge/>
            <w:tcBorders>
              <w:top w:val="nil"/>
              <w:left w:val="nil"/>
              <w:bottom w:val="nil"/>
              <w:right w:val="nil"/>
            </w:tcBorders>
            <w:vAlign w:val="center"/>
          </w:tcPr>
          <w:p w14:paraId="28F666F6" w14:textId="77777777" w:rsidR="00954E30" w:rsidRPr="001C389A" w:rsidRDefault="00954E30" w:rsidP="00954E30">
            <w:pPr>
              <w:pStyle w:val="BodyText"/>
              <w:rPr>
                <w:rFonts w:ascii="Arial" w:hAnsi="Arial" w:cs="Arial"/>
              </w:rPr>
            </w:pPr>
          </w:p>
        </w:tc>
        <w:tc>
          <w:tcPr>
            <w:tcW w:w="2880" w:type="dxa"/>
            <w:tcBorders>
              <w:top w:val="nil"/>
              <w:left w:val="nil"/>
              <w:bottom w:val="nil"/>
              <w:right w:val="nil"/>
            </w:tcBorders>
            <w:shd w:val="clear" w:color="auto" w:fill="CCCCFF"/>
            <w:vAlign w:val="center"/>
          </w:tcPr>
          <w:p w14:paraId="0FD8AD4F" w14:textId="77777777" w:rsidR="00954E30" w:rsidRPr="001C389A" w:rsidRDefault="00954E30" w:rsidP="00954E30">
            <w:pPr>
              <w:pStyle w:val="BodyText"/>
              <w:rPr>
                <w:rFonts w:ascii="Arial" w:hAnsi="Arial" w:cs="Arial"/>
              </w:rPr>
            </w:pPr>
            <w:bookmarkStart w:id="445" w:name="_DV_C570"/>
            <w:r w:rsidRPr="001C389A">
              <w:rPr>
                <w:rStyle w:val="DeltaViewInsertion"/>
                <w:rFonts w:ascii="Arial" w:hAnsi="Arial" w:cs="Arial"/>
                <w:color w:val="auto"/>
                <w:u w:val="none"/>
              </w:rPr>
              <w:t>[PERSON]</w:t>
            </w:r>
            <w:bookmarkEnd w:id="445"/>
          </w:p>
        </w:tc>
        <w:tc>
          <w:tcPr>
            <w:tcW w:w="720" w:type="dxa"/>
            <w:tcBorders>
              <w:top w:val="nil"/>
              <w:left w:val="nil"/>
              <w:bottom w:val="nil"/>
              <w:right w:val="nil"/>
            </w:tcBorders>
            <w:shd w:val="clear" w:color="auto" w:fill="CCCCFF"/>
            <w:vAlign w:val="center"/>
          </w:tcPr>
          <w:p w14:paraId="067D5D2F" w14:textId="77777777" w:rsidR="00954E30" w:rsidRPr="001C389A" w:rsidRDefault="00954E30" w:rsidP="00954E30">
            <w:pPr>
              <w:pStyle w:val="BodyText"/>
              <w:rPr>
                <w:rFonts w:ascii="Arial" w:hAnsi="Arial" w:cs="Arial"/>
              </w:rPr>
            </w:pPr>
          </w:p>
        </w:tc>
        <w:tc>
          <w:tcPr>
            <w:tcW w:w="3352" w:type="dxa"/>
            <w:tcBorders>
              <w:top w:val="nil"/>
              <w:left w:val="nil"/>
              <w:bottom w:val="nil"/>
              <w:right w:val="nil"/>
            </w:tcBorders>
            <w:shd w:val="clear" w:color="auto" w:fill="CCCCFF"/>
            <w:vAlign w:val="center"/>
          </w:tcPr>
          <w:p w14:paraId="126C915E" w14:textId="77777777" w:rsidR="00954E30" w:rsidRPr="001C389A" w:rsidRDefault="00954E30" w:rsidP="00954E30">
            <w:pPr>
              <w:pStyle w:val="BodyText"/>
              <w:rPr>
                <w:rFonts w:ascii="Arial" w:hAnsi="Arial" w:cs="Arial"/>
              </w:rPr>
            </w:pPr>
            <w:bookmarkStart w:id="446" w:name="_DV_C571"/>
            <w:r w:rsidRPr="001C389A">
              <w:rPr>
                <w:rStyle w:val="DeltaViewInsertion"/>
                <w:rFonts w:ascii="Arial" w:hAnsi="Arial" w:cs="Arial"/>
                <w:color w:val="auto"/>
                <w:u w:val="none"/>
              </w:rPr>
              <w:t>[User details]</w:t>
            </w:r>
            <w:bookmarkEnd w:id="446"/>
          </w:p>
        </w:tc>
      </w:tr>
      <w:tr w:rsidR="007C03CE" w:rsidRPr="001C389A" w14:paraId="6A6E34C0" w14:textId="77777777" w:rsidTr="00954E30">
        <w:tblPrEx>
          <w:tblCellMar>
            <w:left w:w="0" w:type="dxa"/>
            <w:right w:w="0" w:type="dxa"/>
          </w:tblCellMar>
        </w:tblPrEx>
        <w:tc>
          <w:tcPr>
            <w:tcW w:w="2340" w:type="dxa"/>
            <w:vMerge/>
            <w:tcBorders>
              <w:top w:val="nil"/>
              <w:left w:val="nil"/>
              <w:bottom w:val="nil"/>
              <w:right w:val="nil"/>
            </w:tcBorders>
            <w:vAlign w:val="center"/>
          </w:tcPr>
          <w:p w14:paraId="3E594342" w14:textId="77777777" w:rsidR="00954E30" w:rsidRPr="001C389A" w:rsidRDefault="00954E30" w:rsidP="00954E30">
            <w:pPr>
              <w:pStyle w:val="BodyText"/>
              <w:rPr>
                <w:rFonts w:ascii="Arial" w:hAnsi="Arial" w:cs="Arial"/>
              </w:rPr>
            </w:pPr>
          </w:p>
        </w:tc>
        <w:tc>
          <w:tcPr>
            <w:tcW w:w="2880" w:type="dxa"/>
            <w:tcBorders>
              <w:top w:val="nil"/>
              <w:left w:val="nil"/>
              <w:bottom w:val="nil"/>
              <w:right w:val="nil"/>
            </w:tcBorders>
            <w:shd w:val="clear" w:color="auto" w:fill="CCCCFF"/>
            <w:vAlign w:val="center"/>
          </w:tcPr>
          <w:p w14:paraId="017613EC" w14:textId="77777777" w:rsidR="00954E30" w:rsidRPr="001C389A" w:rsidRDefault="00954E30" w:rsidP="00954E30">
            <w:pPr>
              <w:pStyle w:val="BodyText"/>
              <w:rPr>
                <w:rFonts w:ascii="Arial" w:hAnsi="Arial" w:cs="Arial"/>
              </w:rPr>
            </w:pPr>
            <w:bookmarkStart w:id="447" w:name="_DV_C572"/>
            <w:r w:rsidRPr="001C389A">
              <w:rPr>
                <w:rStyle w:val="DeltaViewInsertion"/>
                <w:rFonts w:ascii="Arial" w:hAnsi="Arial" w:cs="Arial"/>
                <w:color w:val="auto"/>
                <w:u w:val="none"/>
              </w:rPr>
              <w:t>Date:</w:t>
            </w:r>
            <w:bookmarkEnd w:id="447"/>
          </w:p>
        </w:tc>
        <w:tc>
          <w:tcPr>
            <w:tcW w:w="720" w:type="dxa"/>
            <w:tcBorders>
              <w:top w:val="nil"/>
              <w:left w:val="nil"/>
              <w:bottom w:val="nil"/>
              <w:right w:val="nil"/>
            </w:tcBorders>
            <w:shd w:val="clear" w:color="auto" w:fill="CCCCFF"/>
            <w:vAlign w:val="center"/>
          </w:tcPr>
          <w:p w14:paraId="29E6E927" w14:textId="77777777" w:rsidR="00954E30" w:rsidRPr="001C389A" w:rsidRDefault="00954E30" w:rsidP="00954E30">
            <w:pPr>
              <w:pStyle w:val="BodyText"/>
              <w:jc w:val="left"/>
              <w:rPr>
                <w:rFonts w:ascii="Arial" w:hAnsi="Arial" w:cs="Arial"/>
              </w:rPr>
            </w:pPr>
          </w:p>
        </w:tc>
        <w:tc>
          <w:tcPr>
            <w:tcW w:w="3352" w:type="dxa"/>
            <w:tcBorders>
              <w:top w:val="nil"/>
              <w:left w:val="nil"/>
              <w:bottom w:val="nil"/>
              <w:right w:val="nil"/>
            </w:tcBorders>
            <w:shd w:val="clear" w:color="auto" w:fill="CCCCFF"/>
            <w:vAlign w:val="center"/>
          </w:tcPr>
          <w:p w14:paraId="1A8B3B4A" w14:textId="77777777" w:rsidR="00954E30" w:rsidRPr="001C389A" w:rsidRDefault="00954E30" w:rsidP="00954E30">
            <w:pPr>
              <w:pStyle w:val="BodyText"/>
              <w:jc w:val="left"/>
              <w:rPr>
                <w:rFonts w:ascii="Arial" w:hAnsi="Arial" w:cs="Arial"/>
              </w:rPr>
            </w:pPr>
          </w:p>
        </w:tc>
      </w:tr>
      <w:tr w:rsidR="007C03CE" w:rsidRPr="001C389A" w14:paraId="0D23B489" w14:textId="77777777" w:rsidTr="00954E30">
        <w:tblPrEx>
          <w:tblCellMar>
            <w:left w:w="0" w:type="dxa"/>
            <w:right w:w="0" w:type="dxa"/>
          </w:tblCellMar>
        </w:tblPrEx>
        <w:tc>
          <w:tcPr>
            <w:tcW w:w="2340" w:type="dxa"/>
            <w:vMerge/>
            <w:tcBorders>
              <w:top w:val="nil"/>
              <w:left w:val="nil"/>
              <w:bottom w:val="nil"/>
              <w:right w:val="nil"/>
            </w:tcBorders>
            <w:vAlign w:val="center"/>
          </w:tcPr>
          <w:p w14:paraId="20EA880D" w14:textId="77777777" w:rsidR="00954E30" w:rsidRPr="001C389A" w:rsidRDefault="00954E30" w:rsidP="00954E30">
            <w:pPr>
              <w:pStyle w:val="BodyText"/>
              <w:jc w:val="left"/>
              <w:rPr>
                <w:rFonts w:ascii="Arial" w:hAnsi="Arial" w:cs="Arial"/>
              </w:rPr>
            </w:pPr>
          </w:p>
        </w:tc>
        <w:tc>
          <w:tcPr>
            <w:tcW w:w="2880" w:type="dxa"/>
            <w:tcBorders>
              <w:top w:val="nil"/>
              <w:left w:val="nil"/>
              <w:bottom w:val="nil"/>
              <w:right w:val="nil"/>
            </w:tcBorders>
            <w:shd w:val="clear" w:color="auto" w:fill="CCCCFF"/>
            <w:vAlign w:val="center"/>
          </w:tcPr>
          <w:p w14:paraId="607211DE" w14:textId="77777777" w:rsidR="00954E30" w:rsidRPr="001C389A" w:rsidRDefault="00954E30" w:rsidP="00954E30">
            <w:pPr>
              <w:pStyle w:val="BodyText"/>
              <w:jc w:val="left"/>
              <w:rPr>
                <w:rFonts w:ascii="Arial" w:hAnsi="Arial" w:cs="Arial"/>
              </w:rPr>
            </w:pPr>
          </w:p>
        </w:tc>
        <w:tc>
          <w:tcPr>
            <w:tcW w:w="720" w:type="dxa"/>
            <w:tcBorders>
              <w:top w:val="nil"/>
              <w:left w:val="nil"/>
              <w:bottom w:val="nil"/>
              <w:right w:val="nil"/>
            </w:tcBorders>
            <w:shd w:val="clear" w:color="auto" w:fill="CCCCFF"/>
            <w:vAlign w:val="center"/>
          </w:tcPr>
          <w:p w14:paraId="132465DE" w14:textId="77777777" w:rsidR="00954E30" w:rsidRPr="001C389A" w:rsidRDefault="00954E30" w:rsidP="00954E30">
            <w:pPr>
              <w:pStyle w:val="BodyText"/>
              <w:jc w:val="left"/>
              <w:rPr>
                <w:rFonts w:ascii="Arial" w:hAnsi="Arial" w:cs="Arial"/>
              </w:rPr>
            </w:pPr>
          </w:p>
        </w:tc>
        <w:tc>
          <w:tcPr>
            <w:tcW w:w="3352" w:type="dxa"/>
            <w:tcBorders>
              <w:top w:val="nil"/>
              <w:left w:val="nil"/>
              <w:bottom w:val="nil"/>
              <w:right w:val="nil"/>
            </w:tcBorders>
            <w:shd w:val="clear" w:color="auto" w:fill="CCCCFF"/>
            <w:vAlign w:val="center"/>
          </w:tcPr>
          <w:p w14:paraId="76649E8E" w14:textId="77777777" w:rsidR="00954E30" w:rsidRPr="001C389A" w:rsidRDefault="00954E30" w:rsidP="00954E30">
            <w:pPr>
              <w:pStyle w:val="BodyText"/>
              <w:jc w:val="left"/>
              <w:rPr>
                <w:rFonts w:ascii="Arial" w:hAnsi="Arial" w:cs="Arial"/>
              </w:rPr>
            </w:pPr>
          </w:p>
        </w:tc>
      </w:tr>
    </w:tbl>
    <w:p w14:paraId="2DD1A47E" w14:textId="77777777" w:rsidR="00954E30" w:rsidRPr="001C389A" w:rsidRDefault="00954E30" w:rsidP="00954E30">
      <w:pPr>
        <w:pStyle w:val="BodyText"/>
        <w:rPr>
          <w:rFonts w:ascii="Arial" w:hAnsi="Arial" w:cs="Arial"/>
        </w:rPr>
      </w:pPr>
    </w:p>
    <w:p w14:paraId="5EA03C81" w14:textId="77777777" w:rsidR="00954E30" w:rsidRPr="001C389A" w:rsidRDefault="00954E30" w:rsidP="00954E30">
      <w:pPr>
        <w:rPr>
          <w:rFonts w:cs="Arial"/>
          <w:sz w:val="20"/>
        </w:rPr>
      </w:pPr>
    </w:p>
    <w:p w14:paraId="443E0CAF" w14:textId="77777777" w:rsidR="00954E30" w:rsidRPr="001C389A" w:rsidRDefault="00954E30" w:rsidP="00954E30">
      <w:pPr>
        <w:rPr>
          <w:rFonts w:cs="Arial"/>
          <w:sz w:val="20"/>
        </w:rPr>
      </w:pPr>
    </w:p>
    <w:p w14:paraId="1B797E07" w14:textId="77777777" w:rsidR="00954E30" w:rsidRPr="001C389A" w:rsidRDefault="00954E30" w:rsidP="00954E30">
      <w:pPr>
        <w:pStyle w:val="Title"/>
        <w:jc w:val="left"/>
        <w:rPr>
          <w:rFonts w:cs="Arial"/>
          <w:b w:val="0"/>
          <w:sz w:val="20"/>
        </w:rPr>
      </w:pPr>
      <w:bookmarkStart w:id="448" w:name="_DV_C573"/>
      <w:r w:rsidRPr="001C389A">
        <w:rPr>
          <w:rStyle w:val="DeltaViewInsertion"/>
          <w:rFonts w:cs="Arial"/>
          <w:color w:val="auto"/>
          <w:sz w:val="20"/>
          <w:u w:val="none"/>
        </w:rPr>
        <w:t xml:space="preserve">*  </w:t>
      </w:r>
      <w:r w:rsidRPr="001C389A">
        <w:rPr>
          <w:rStyle w:val="DeltaViewInsertion"/>
          <w:rFonts w:cs="Arial"/>
          <w:b w:val="0"/>
          <w:color w:val="auto"/>
          <w:sz w:val="20"/>
          <w:u w:val="none"/>
        </w:rPr>
        <w:t>Include for Interim User Self Certification of Compliance ahead of Interim Operational Notification.</w:t>
      </w:r>
      <w:bookmarkEnd w:id="448"/>
    </w:p>
    <w:p w14:paraId="1EE48DF7" w14:textId="77777777" w:rsidR="00954E30" w:rsidRPr="001C389A" w:rsidRDefault="00954E30" w:rsidP="00954E30">
      <w:pPr>
        <w:pStyle w:val="Title"/>
        <w:jc w:val="left"/>
        <w:rPr>
          <w:rFonts w:cs="Arial"/>
          <w:b w:val="0"/>
          <w:sz w:val="20"/>
        </w:rPr>
      </w:pPr>
      <w:bookmarkStart w:id="449" w:name="_DV_C574"/>
      <w:r w:rsidRPr="001C389A">
        <w:rPr>
          <w:rStyle w:val="DeltaViewInsertion"/>
          <w:rFonts w:cs="Arial"/>
          <w:color w:val="auto"/>
          <w:sz w:val="20"/>
          <w:u w:val="none"/>
        </w:rPr>
        <w:t xml:space="preserve">** </w:t>
      </w:r>
      <w:r w:rsidRPr="001C389A">
        <w:rPr>
          <w:rStyle w:val="DeltaViewInsertion"/>
          <w:rFonts w:cs="Arial"/>
          <w:b w:val="0"/>
          <w:color w:val="auto"/>
          <w:sz w:val="20"/>
          <w:u w:val="none"/>
        </w:rPr>
        <w:t>Include for final User Self Certification of Compliance ahead of Final Operational Notification where derogation(s) have been granted. If no derogation(s) required delete wording and Table.</w:t>
      </w:r>
      <w:bookmarkEnd w:id="449"/>
    </w:p>
    <w:p w14:paraId="4126F1C8" w14:textId="77777777" w:rsidR="00954E30" w:rsidRPr="001C389A" w:rsidRDefault="00954E30" w:rsidP="00954E30">
      <w:pPr>
        <w:rPr>
          <w:rFonts w:cs="Arial"/>
          <w:sz w:val="20"/>
        </w:rPr>
      </w:pPr>
    </w:p>
    <w:p w14:paraId="0E165037" w14:textId="77777777" w:rsidR="00954E30" w:rsidRPr="001C389A" w:rsidRDefault="00954E30" w:rsidP="00954E30">
      <w:pPr>
        <w:rPr>
          <w:rFonts w:cs="Arial"/>
          <w:sz w:val="20"/>
        </w:rPr>
      </w:pPr>
    </w:p>
    <w:p w14:paraId="090FF732" w14:textId="77777777" w:rsidR="00954E30" w:rsidRPr="001C389A" w:rsidRDefault="00954E30" w:rsidP="00954E30">
      <w:pPr>
        <w:rPr>
          <w:rFonts w:cs="Arial"/>
          <w:sz w:val="20"/>
        </w:rPr>
      </w:pPr>
    </w:p>
    <w:p w14:paraId="448AE8E5" w14:textId="77777777" w:rsidR="000C41A7" w:rsidRPr="001C389A" w:rsidRDefault="000C41A7" w:rsidP="000C41A7">
      <w:pPr>
        <w:tabs>
          <w:tab w:val="left" w:pos="1566"/>
          <w:tab w:val="left" w:pos="2286"/>
          <w:tab w:val="left" w:pos="2736"/>
          <w:tab w:val="left" w:pos="3600"/>
          <w:tab w:val="left" w:pos="4608"/>
          <w:tab w:val="left" w:pos="5904"/>
        </w:tabs>
        <w:rPr>
          <w:rFonts w:cs="Arial"/>
          <w:sz w:val="20"/>
        </w:rPr>
      </w:pPr>
    </w:p>
    <w:p w14:paraId="201567B8" w14:textId="77777777" w:rsidR="0043524F" w:rsidRPr="001C389A" w:rsidRDefault="00D519E0" w:rsidP="0043524F">
      <w:pPr>
        <w:pStyle w:val="Heading1"/>
        <w:ind w:left="0"/>
        <w:jc w:val="center"/>
        <w:rPr>
          <w:rStyle w:val="DeltaViewInsertion"/>
          <w:rFonts w:cs="Arial"/>
          <w:b w:val="0"/>
          <w:color w:val="auto"/>
          <w:sz w:val="20"/>
          <w:u w:val="single"/>
        </w:rPr>
      </w:pPr>
      <w:r w:rsidRPr="001C389A">
        <w:rPr>
          <w:rStyle w:val="DeltaViewInsertion"/>
          <w:rFonts w:cs="Arial"/>
          <w:b w:val="0"/>
          <w:color w:val="auto"/>
          <w:sz w:val="20"/>
          <w:u w:val="none"/>
        </w:rPr>
        <w:br w:type="page"/>
      </w:r>
      <w:bookmarkStart w:id="450" w:name="_Toc499651115"/>
      <w:bookmarkStart w:id="451" w:name="_Toc524003903"/>
      <w:r w:rsidR="00BD1E63" w:rsidRPr="001C389A">
        <w:rPr>
          <w:rStyle w:val="DeltaViewInsertion"/>
          <w:rFonts w:cs="Arial"/>
          <w:b w:val="0"/>
          <w:color w:val="auto"/>
          <w:sz w:val="20"/>
          <w:u w:val="single"/>
        </w:rPr>
        <w:lastRenderedPageBreak/>
        <w:t>APPENDIX</w:t>
      </w:r>
      <w:r w:rsidR="00306476" w:rsidRPr="001C389A">
        <w:rPr>
          <w:rStyle w:val="DeltaViewInsertion"/>
          <w:rFonts w:cs="Arial"/>
          <w:b w:val="0"/>
          <w:color w:val="auto"/>
          <w:sz w:val="20"/>
          <w:u w:val="single"/>
        </w:rPr>
        <w:t xml:space="preserve"> 3</w:t>
      </w:r>
      <w:bookmarkEnd w:id="450"/>
      <w:bookmarkEnd w:id="451"/>
    </w:p>
    <w:p w14:paraId="7038BF1B" w14:textId="77777777" w:rsidR="0043524F" w:rsidRPr="001C389A" w:rsidRDefault="0043524F" w:rsidP="0043524F">
      <w:pPr>
        <w:pStyle w:val="Heading1"/>
        <w:ind w:left="0"/>
        <w:jc w:val="center"/>
        <w:rPr>
          <w:rStyle w:val="DeltaViewInsertion"/>
          <w:rFonts w:cs="Arial"/>
          <w:color w:val="auto"/>
          <w:sz w:val="20"/>
          <w:u w:val="single"/>
        </w:rPr>
      </w:pPr>
    </w:p>
    <w:p w14:paraId="4C0850AA" w14:textId="77777777" w:rsidR="00563FF9" w:rsidRPr="001C389A" w:rsidRDefault="00563FF9" w:rsidP="0043524F">
      <w:pPr>
        <w:pStyle w:val="Heading1"/>
        <w:ind w:left="0"/>
        <w:jc w:val="center"/>
        <w:rPr>
          <w:rStyle w:val="DeltaViewInsertion"/>
          <w:rFonts w:cs="Arial"/>
          <w:b w:val="0"/>
          <w:color w:val="auto"/>
          <w:sz w:val="20"/>
          <w:u w:val="single"/>
        </w:rPr>
      </w:pPr>
      <w:bookmarkStart w:id="452" w:name="_Toc524003904"/>
      <w:r w:rsidRPr="001C389A">
        <w:rPr>
          <w:rStyle w:val="DeltaViewInsertion"/>
          <w:rFonts w:cs="Arial"/>
          <w:b w:val="0"/>
          <w:color w:val="auto"/>
          <w:sz w:val="20"/>
          <w:u w:val="single"/>
        </w:rPr>
        <w:t>S</w:t>
      </w:r>
      <w:r w:rsidR="009232DC" w:rsidRPr="001C389A">
        <w:rPr>
          <w:rStyle w:val="DeltaViewInsertion"/>
          <w:rFonts w:cs="Arial"/>
          <w:b w:val="0"/>
          <w:color w:val="auto"/>
          <w:sz w:val="20"/>
          <w:u w:val="single"/>
        </w:rPr>
        <w:t>IMULATION STUDIES</w:t>
      </w:r>
      <w:bookmarkEnd w:id="452"/>
    </w:p>
    <w:p w14:paraId="760B6C49" w14:textId="77777777" w:rsidR="00EA708F" w:rsidRPr="001C389A" w:rsidRDefault="00EA708F" w:rsidP="003F470E">
      <w:pPr>
        <w:rPr>
          <w:rFonts w:cs="Arial"/>
          <w:sz w:val="20"/>
        </w:rPr>
      </w:pPr>
    </w:p>
    <w:p w14:paraId="2F462741" w14:textId="77777777" w:rsidR="00563FF9" w:rsidRPr="001C389A" w:rsidRDefault="00EA708F" w:rsidP="003F470E">
      <w:pPr>
        <w:rPr>
          <w:rStyle w:val="DeltaViewInsertion"/>
          <w:rFonts w:cs="Arial"/>
          <w:snapToGrid/>
          <w:color w:val="auto"/>
          <w:sz w:val="20"/>
          <w:u w:val="none"/>
        </w:rPr>
      </w:pPr>
      <w:r w:rsidRPr="001C389A">
        <w:rPr>
          <w:rStyle w:val="DeltaViewInsertion"/>
          <w:rFonts w:cs="Arial"/>
          <w:color w:val="auto"/>
          <w:sz w:val="20"/>
          <w:u w:val="none"/>
        </w:rPr>
        <w:t xml:space="preserve">ECP.A.3.1 </w:t>
      </w:r>
      <w:r w:rsidRPr="001C389A">
        <w:rPr>
          <w:rStyle w:val="DeltaViewInsertion"/>
          <w:rFonts w:cs="Arial"/>
          <w:color w:val="auto"/>
          <w:sz w:val="20"/>
          <w:u w:val="none"/>
        </w:rPr>
        <w:tab/>
      </w:r>
      <w:r w:rsidRPr="001C389A">
        <w:rPr>
          <w:rStyle w:val="DeltaViewInsertion"/>
          <w:rFonts w:cs="Arial"/>
          <w:color w:val="auto"/>
          <w:sz w:val="20"/>
          <w:u w:val="single"/>
        </w:rPr>
        <w:t>SCOPE</w:t>
      </w:r>
    </w:p>
    <w:p w14:paraId="315CB079" w14:textId="77777777" w:rsidR="00EA708F" w:rsidRPr="001C389A" w:rsidRDefault="00EA708F" w:rsidP="00563FF9">
      <w:pPr>
        <w:jc w:val="center"/>
        <w:rPr>
          <w:rFonts w:cs="Arial"/>
          <w:b/>
          <w:sz w:val="20"/>
        </w:rPr>
      </w:pPr>
    </w:p>
    <w:p w14:paraId="4BEACCDA" w14:textId="140DA1FB" w:rsidR="00563FF9" w:rsidRPr="001C389A" w:rsidRDefault="002F5F51" w:rsidP="00563FF9">
      <w:pPr>
        <w:ind w:left="1418" w:hanging="1418"/>
        <w:rPr>
          <w:rFonts w:cs="Arial"/>
          <w:sz w:val="20"/>
        </w:rPr>
      </w:pPr>
      <w:bookmarkStart w:id="453" w:name="_DV_C459"/>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1.1 </w:t>
      </w:r>
      <w:r w:rsidR="00563FF9" w:rsidRPr="001C389A">
        <w:rPr>
          <w:rStyle w:val="DeltaViewInsertion"/>
          <w:rFonts w:cs="Arial"/>
          <w:color w:val="auto"/>
          <w:sz w:val="20"/>
          <w:u w:val="none"/>
        </w:rPr>
        <w:tab/>
        <w:t xml:space="preserve">This Appendix sets out the simulation studies required to be submitted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to demonstrate compliance with the Connection Conditions unless otherwise agreed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This Appendix should be read in conjunction with </w:t>
      </w:r>
      <w:r w:rsidRPr="001C389A">
        <w:rPr>
          <w:rStyle w:val="DeltaViewInsertion"/>
          <w:rFonts w:cs="Arial"/>
          <w:color w:val="auto"/>
          <w:sz w:val="20"/>
          <w:u w:val="none"/>
        </w:rPr>
        <w:t>ECP</w:t>
      </w:r>
      <w:r w:rsidR="00563FF9" w:rsidRPr="001C389A">
        <w:rPr>
          <w:rStyle w:val="DeltaViewInsertion"/>
          <w:rFonts w:cs="Arial"/>
          <w:color w:val="auto"/>
          <w:sz w:val="20"/>
          <w:u w:val="none"/>
        </w:rPr>
        <w:t>.</w:t>
      </w:r>
      <w:r w:rsidR="003B288C" w:rsidRPr="001C389A">
        <w:rPr>
          <w:rStyle w:val="DeltaViewInsertion"/>
          <w:rFonts w:cs="Arial"/>
          <w:color w:val="auto"/>
          <w:sz w:val="20"/>
          <w:u w:val="none"/>
        </w:rPr>
        <w:t>6</w:t>
      </w:r>
      <w:r w:rsidR="00563FF9" w:rsidRPr="001C389A">
        <w:rPr>
          <w:rStyle w:val="DeltaViewInsertion"/>
          <w:rFonts w:cs="Arial"/>
          <w:color w:val="auto"/>
          <w:sz w:val="20"/>
          <w:u w:val="none"/>
        </w:rPr>
        <w:t xml:space="preserve"> with regard to the submission of the reports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Where there is any inconsistency in the technical requirements in respect of which compliance is being demonstrated by simulation in this Appendix and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D41018" w:rsidRPr="001C389A">
        <w:rPr>
          <w:rStyle w:val="DeltaViewInsertion"/>
          <w:rFonts w:cs="Arial"/>
          <w:color w:val="auto"/>
          <w:sz w:val="20"/>
          <w:u w:val="none"/>
        </w:rPr>
        <w:t>6.3</w:t>
      </w:r>
      <w:r w:rsidR="00563FF9" w:rsidRPr="001C389A">
        <w:rPr>
          <w:rStyle w:val="DeltaViewInsertion"/>
          <w:rFonts w:cs="Arial"/>
          <w:color w:val="auto"/>
          <w:sz w:val="20"/>
          <w:u w:val="none"/>
        </w:rPr>
        <w:t xml:space="preserve"> and the </w:t>
      </w:r>
      <w:r w:rsidR="00563FF9" w:rsidRPr="001C389A">
        <w:rPr>
          <w:rStyle w:val="DeltaViewInsertion"/>
          <w:rFonts w:cs="Arial"/>
          <w:b/>
          <w:color w:val="auto"/>
          <w:sz w:val="20"/>
          <w:u w:val="none"/>
        </w:rPr>
        <w:t>Bilateral Agreement,</w:t>
      </w:r>
      <w:r w:rsidR="00563FF9" w:rsidRPr="001C389A">
        <w:rPr>
          <w:rStyle w:val="DeltaViewInsertion"/>
          <w:rFonts w:cs="Arial"/>
          <w:color w:val="auto"/>
          <w:sz w:val="20"/>
          <w:u w:val="none"/>
        </w:rPr>
        <w:t xml:space="preserve"> the provisions of the </w:t>
      </w:r>
      <w:r w:rsidR="00563FF9" w:rsidRPr="001C389A">
        <w:rPr>
          <w:rStyle w:val="DeltaViewInsertion"/>
          <w:rFonts w:cs="Arial"/>
          <w:b/>
          <w:color w:val="auto"/>
          <w:sz w:val="20"/>
          <w:u w:val="none"/>
        </w:rPr>
        <w:t>Bilateral Agreement</w:t>
      </w:r>
      <w:r w:rsidR="00563FF9" w:rsidRPr="001C389A">
        <w:rPr>
          <w:rStyle w:val="DeltaViewInsertion"/>
          <w:rFonts w:cs="Arial"/>
          <w:color w:val="auto"/>
          <w:sz w:val="20"/>
          <w:u w:val="none"/>
        </w:rPr>
        <w:t xml:space="preserve"> and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D41018" w:rsidRPr="001C389A">
        <w:rPr>
          <w:rStyle w:val="DeltaViewInsertion"/>
          <w:rFonts w:cs="Arial"/>
          <w:color w:val="auto"/>
          <w:sz w:val="20"/>
          <w:u w:val="none"/>
        </w:rPr>
        <w:t>6.3</w:t>
      </w:r>
      <w:r w:rsidR="00563FF9" w:rsidRPr="001C389A">
        <w:rPr>
          <w:rStyle w:val="DeltaViewInsertion"/>
          <w:rFonts w:cs="Arial"/>
          <w:color w:val="auto"/>
          <w:sz w:val="20"/>
          <w:u w:val="none"/>
        </w:rPr>
        <w:t xml:space="preserve"> prevail. The studies specified in this Appendix will normally be sufficient to demonstrate compliance. However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may agree an alternative set of studies proposed by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provided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deem the alternative set of studies sufficient to demonstrate compliance with the </w:t>
      </w:r>
      <w:r w:rsidR="00563FF9" w:rsidRPr="001C389A">
        <w:rPr>
          <w:rStyle w:val="DeltaViewInsertion"/>
          <w:rFonts w:cs="Arial"/>
          <w:b/>
          <w:color w:val="auto"/>
          <w:sz w:val="20"/>
          <w:u w:val="none"/>
        </w:rPr>
        <w:t>Grid Code</w:t>
      </w:r>
      <w:r w:rsidR="00563FF9" w:rsidRPr="001C389A">
        <w:rPr>
          <w:rStyle w:val="DeltaViewInsertion"/>
          <w:rFonts w:cs="Arial"/>
          <w:color w:val="auto"/>
          <w:sz w:val="20"/>
          <w:u w:val="none"/>
        </w:rPr>
        <w:t xml:space="preserve"> and the </w:t>
      </w:r>
      <w:r w:rsidR="00563FF9" w:rsidRPr="001C389A">
        <w:rPr>
          <w:rStyle w:val="DeltaViewInsertion"/>
          <w:rFonts w:cs="Arial"/>
          <w:b/>
          <w:color w:val="auto"/>
          <w:sz w:val="20"/>
          <w:u w:val="none"/>
        </w:rPr>
        <w:t>Bilateral Agreement.</w:t>
      </w:r>
      <w:bookmarkEnd w:id="453"/>
    </w:p>
    <w:p w14:paraId="09C19832" w14:textId="77777777" w:rsidR="00563FF9" w:rsidRPr="001C389A" w:rsidRDefault="00563FF9" w:rsidP="00563FF9">
      <w:pPr>
        <w:rPr>
          <w:rFonts w:cs="Arial"/>
          <w:sz w:val="20"/>
        </w:rPr>
      </w:pPr>
    </w:p>
    <w:p w14:paraId="62F87733" w14:textId="77777777" w:rsidR="00563FF9" w:rsidRPr="001C389A" w:rsidRDefault="002F5F51" w:rsidP="00563FF9">
      <w:pPr>
        <w:ind w:left="1418" w:hanging="1418"/>
        <w:rPr>
          <w:rFonts w:cs="Arial"/>
          <w:sz w:val="20"/>
        </w:rPr>
      </w:pPr>
      <w:bookmarkStart w:id="454" w:name="_DV_C46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1.2 </w:t>
      </w:r>
      <w:r w:rsidR="00563FF9" w:rsidRPr="001C389A">
        <w:rPr>
          <w:rStyle w:val="DeltaViewInsertion"/>
          <w:rFonts w:cs="Arial"/>
          <w:color w:val="auto"/>
          <w:sz w:val="20"/>
          <w:u w:val="none"/>
        </w:rPr>
        <w:tab/>
        <w:t xml:space="preserve">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simulation studies in the form of a report to demonstrate compliance. In all cases the simulation studies must utilise models applicable to the </w:t>
      </w:r>
      <w:r w:rsidR="00157AB5" w:rsidRPr="001C389A">
        <w:rPr>
          <w:rStyle w:val="DeltaViewInsertion"/>
          <w:rFonts w:cs="Arial"/>
          <w:b/>
          <w:color w:val="auto"/>
          <w:sz w:val="20"/>
          <w:u w:val="none"/>
        </w:rPr>
        <w:t>Synchronous Power Generating Module</w:t>
      </w:r>
      <w:r w:rsidR="00563FF9" w:rsidRPr="001C389A">
        <w:rPr>
          <w:rStyle w:val="DeltaViewInsertion"/>
          <w:rFonts w:cs="Arial"/>
          <w:color w:val="auto"/>
          <w:sz w:val="20"/>
          <w:u w:val="none"/>
        </w:rPr>
        <w:t>,</w:t>
      </w:r>
      <w:r w:rsidR="009923C9" w:rsidRPr="001C389A">
        <w:rPr>
          <w:rStyle w:val="DeltaViewInsertion"/>
          <w:rFonts w:cs="Arial"/>
          <w:b/>
          <w:color w:val="auto"/>
          <w:sz w:val="20"/>
          <w:u w:val="none"/>
        </w:rPr>
        <w:t xml:space="preserve"> 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with proposed or actual parameter settings. Reports should be submitted in English with all diagrams and graphs plotted clearly with legible axes and scaling provided to ensure any variations in plotted values is clear. </w:t>
      </w:r>
      <w:bookmarkEnd w:id="454"/>
      <w:r w:rsidR="0036094C" w:rsidRPr="001C389A">
        <w:rPr>
          <w:rStyle w:val="DeltaViewInsertion"/>
          <w:rFonts w:cs="Arial"/>
          <w:color w:val="auto"/>
          <w:sz w:val="20"/>
          <w:u w:val="none"/>
        </w:rPr>
        <w:t>In all cases the simulation studies must be presented over a sufficient time period to demonstrate compliance with all applicable requirements.</w:t>
      </w:r>
    </w:p>
    <w:p w14:paraId="7101D2D7" w14:textId="77777777" w:rsidR="006027EE" w:rsidRPr="001C389A" w:rsidRDefault="006027EE" w:rsidP="006027EE">
      <w:pPr>
        <w:tabs>
          <w:tab w:val="left" w:pos="1728"/>
          <w:tab w:val="left" w:pos="2592"/>
          <w:tab w:val="left" w:pos="3600"/>
          <w:tab w:val="left" w:pos="4896"/>
        </w:tabs>
        <w:ind w:left="1560" w:hanging="1560"/>
        <w:rPr>
          <w:rFonts w:cs="Arial"/>
          <w:sz w:val="20"/>
        </w:rPr>
      </w:pPr>
    </w:p>
    <w:p w14:paraId="6E0270D9" w14:textId="77777777" w:rsidR="006027EE" w:rsidRPr="001C389A" w:rsidRDefault="002F5F51" w:rsidP="005176C7">
      <w:pPr>
        <w:tabs>
          <w:tab w:val="left" w:pos="1728"/>
          <w:tab w:val="left" w:pos="2592"/>
          <w:tab w:val="left" w:pos="3600"/>
          <w:tab w:val="left" w:pos="4896"/>
        </w:tabs>
        <w:ind w:left="1418" w:hanging="1418"/>
        <w:rPr>
          <w:rStyle w:val="DeltaViewInsertion"/>
          <w:rFonts w:cs="Arial"/>
          <w:b/>
          <w:color w:val="auto"/>
          <w:sz w:val="20"/>
          <w:u w:val="none"/>
        </w:rPr>
      </w:pPr>
      <w:r w:rsidRPr="001C389A">
        <w:rPr>
          <w:rFonts w:cs="Arial"/>
          <w:sz w:val="20"/>
        </w:rPr>
        <w:t>ECP</w:t>
      </w:r>
      <w:r w:rsidR="006027EE" w:rsidRPr="001C389A">
        <w:rPr>
          <w:rFonts w:cs="Arial"/>
          <w:sz w:val="20"/>
        </w:rPr>
        <w:t>.A.3.1.3</w:t>
      </w:r>
      <w:r w:rsidR="006027EE" w:rsidRPr="001C389A">
        <w:rPr>
          <w:rFonts w:cs="Arial"/>
          <w:sz w:val="20"/>
        </w:rPr>
        <w:tab/>
        <w:t xml:space="preserve">In the case of an </w:t>
      </w:r>
      <w:r w:rsidR="006027EE" w:rsidRPr="001C389A">
        <w:rPr>
          <w:rFonts w:cs="Arial"/>
          <w:b/>
          <w:sz w:val="20"/>
        </w:rPr>
        <w:t>Offshore Power Station</w:t>
      </w:r>
      <w:r w:rsidR="006027EE" w:rsidRPr="001C389A">
        <w:rPr>
          <w:rFonts w:cs="Arial"/>
          <w:sz w:val="20"/>
        </w:rPr>
        <w:t xml:space="preserve"> where </w:t>
      </w:r>
      <w:r w:rsidR="006027EE" w:rsidRPr="001C389A">
        <w:rPr>
          <w:rFonts w:cs="Arial"/>
          <w:b/>
          <w:bCs/>
          <w:sz w:val="20"/>
        </w:rPr>
        <w:t xml:space="preserve">OTSDUW Arrangements </w:t>
      </w:r>
      <w:r w:rsidR="006027EE" w:rsidRPr="001C389A">
        <w:rPr>
          <w:rFonts w:cs="Arial"/>
          <w:bCs/>
          <w:sz w:val="20"/>
        </w:rPr>
        <w:t>apply</w:t>
      </w:r>
      <w:r w:rsidR="006027EE" w:rsidRPr="001C389A">
        <w:rPr>
          <w:rFonts w:cs="Arial"/>
          <w:b/>
          <w:bCs/>
          <w:sz w:val="20"/>
        </w:rPr>
        <w:t xml:space="preserve"> </w:t>
      </w:r>
      <w:r w:rsidR="005176C7" w:rsidRPr="001C389A">
        <w:rPr>
          <w:rFonts w:cs="Arial"/>
          <w:sz w:val="20"/>
        </w:rPr>
        <w:t xml:space="preserve">simulation studies </w:t>
      </w:r>
      <w:r w:rsidR="005176C7" w:rsidRPr="001C389A">
        <w:rPr>
          <w:rStyle w:val="DeltaViewInsertion"/>
          <w:rFonts w:cs="Arial"/>
          <w:color w:val="auto"/>
          <w:sz w:val="20"/>
          <w:u w:val="none"/>
        </w:rPr>
        <w:t xml:space="preserve">by the </w:t>
      </w:r>
      <w:r w:rsidR="005176C7" w:rsidRPr="001C389A">
        <w:rPr>
          <w:rStyle w:val="DeltaViewInsertion"/>
          <w:rFonts w:cs="Arial"/>
          <w:b/>
          <w:color w:val="auto"/>
          <w:sz w:val="20"/>
          <w:u w:val="none"/>
        </w:rPr>
        <w:t>Generator</w:t>
      </w:r>
      <w:r w:rsidR="005176C7" w:rsidRPr="001C389A">
        <w:rPr>
          <w:rStyle w:val="DeltaViewInsertion"/>
          <w:rFonts w:cs="Arial"/>
          <w:color w:val="auto"/>
          <w:sz w:val="20"/>
          <w:u w:val="none"/>
        </w:rPr>
        <w:t xml:space="preserve"> </w:t>
      </w:r>
      <w:r w:rsidR="005176C7" w:rsidRPr="001C389A">
        <w:rPr>
          <w:rFonts w:cs="Arial"/>
          <w:sz w:val="20"/>
        </w:rPr>
        <w:t xml:space="preserve">should include the action of any relevant </w:t>
      </w:r>
      <w:r w:rsidR="005176C7" w:rsidRPr="001C389A">
        <w:rPr>
          <w:rFonts w:cs="Arial"/>
          <w:b/>
          <w:sz w:val="20"/>
        </w:rPr>
        <w:t>OTSUA</w:t>
      </w:r>
      <w:r w:rsidR="005176C7" w:rsidRPr="001C389A">
        <w:rPr>
          <w:rFonts w:cs="Arial"/>
          <w:sz w:val="20"/>
        </w:rPr>
        <w:t xml:space="preserve"> where applicable </w:t>
      </w:r>
      <w:r w:rsidR="005176C7" w:rsidRPr="001C389A">
        <w:rPr>
          <w:rStyle w:val="DeltaViewInsertion"/>
          <w:rFonts w:cs="Arial"/>
          <w:color w:val="auto"/>
          <w:sz w:val="20"/>
          <w:u w:val="none"/>
        </w:rPr>
        <w:t xml:space="preserve">to demonstrate compliance with the </w:t>
      </w:r>
      <w:r w:rsidR="005176C7" w:rsidRPr="001C389A">
        <w:rPr>
          <w:rStyle w:val="DeltaViewInsertion"/>
          <w:rFonts w:cs="Arial"/>
          <w:b/>
          <w:color w:val="auto"/>
          <w:sz w:val="20"/>
          <w:u w:val="none"/>
        </w:rPr>
        <w:t>Grid Code</w:t>
      </w:r>
      <w:r w:rsidR="005176C7" w:rsidRPr="001C389A">
        <w:rPr>
          <w:rStyle w:val="DeltaViewInsertion"/>
          <w:rFonts w:cs="Arial"/>
          <w:color w:val="auto"/>
          <w:sz w:val="20"/>
          <w:u w:val="none"/>
        </w:rPr>
        <w:t xml:space="preserve"> and the </w:t>
      </w:r>
      <w:r w:rsidR="005176C7" w:rsidRPr="001C389A">
        <w:rPr>
          <w:rStyle w:val="DeltaViewInsertion"/>
          <w:rFonts w:cs="Arial"/>
          <w:b/>
          <w:color w:val="auto"/>
          <w:sz w:val="20"/>
          <w:u w:val="none"/>
        </w:rPr>
        <w:t>Bilateral Agreement</w:t>
      </w:r>
      <w:r w:rsidR="00D35857" w:rsidRPr="001C389A">
        <w:rPr>
          <w:rStyle w:val="DeltaViewInsertion"/>
          <w:rFonts w:cs="Arial"/>
          <w:b/>
          <w:color w:val="auto"/>
          <w:sz w:val="20"/>
          <w:u w:val="none"/>
        </w:rPr>
        <w:t xml:space="preserve"> </w:t>
      </w:r>
      <w:r w:rsidR="00D35857" w:rsidRPr="001C389A">
        <w:rPr>
          <w:rStyle w:val="DeltaViewInsertion"/>
          <w:rFonts w:cs="Arial"/>
          <w:color w:val="auto"/>
          <w:sz w:val="20"/>
          <w:u w:val="none"/>
        </w:rPr>
        <w:t>at the</w:t>
      </w:r>
      <w:r w:rsidR="00D35857" w:rsidRPr="001C389A">
        <w:rPr>
          <w:rStyle w:val="DeltaViewInsertion"/>
          <w:rFonts w:cs="Arial"/>
          <w:b/>
          <w:color w:val="auto"/>
          <w:sz w:val="20"/>
          <w:u w:val="none"/>
        </w:rPr>
        <w:t xml:space="preserve"> Interface Point</w:t>
      </w:r>
      <w:r w:rsidR="005176C7" w:rsidRPr="001C389A">
        <w:rPr>
          <w:rStyle w:val="DeltaViewInsertion"/>
          <w:rFonts w:cs="Arial"/>
          <w:b/>
          <w:color w:val="auto"/>
          <w:sz w:val="20"/>
          <w:u w:val="none"/>
        </w:rPr>
        <w:t>.</w:t>
      </w:r>
    </w:p>
    <w:p w14:paraId="6EB020A7" w14:textId="77777777" w:rsidR="00105F09" w:rsidRPr="001C389A" w:rsidRDefault="00105F09" w:rsidP="005176C7">
      <w:pPr>
        <w:tabs>
          <w:tab w:val="left" w:pos="1728"/>
          <w:tab w:val="left" w:pos="2592"/>
          <w:tab w:val="left" w:pos="3600"/>
          <w:tab w:val="left" w:pos="4896"/>
        </w:tabs>
        <w:ind w:left="1418" w:hanging="1418"/>
        <w:rPr>
          <w:rFonts w:cs="Arial"/>
          <w:sz w:val="20"/>
          <w:u w:val="double"/>
        </w:rPr>
      </w:pPr>
    </w:p>
    <w:p w14:paraId="75E18F31" w14:textId="5A0F5435" w:rsidR="00105F09" w:rsidRPr="001C389A" w:rsidRDefault="00105F09" w:rsidP="00E30D18">
      <w:pPr>
        <w:ind w:left="1418" w:hanging="1418"/>
        <w:rPr>
          <w:rFonts w:cs="Arial"/>
          <w:sz w:val="20"/>
        </w:rPr>
      </w:pPr>
      <w:r w:rsidRPr="001C389A">
        <w:rPr>
          <w:rFonts w:cs="Arial"/>
          <w:sz w:val="20"/>
        </w:rPr>
        <w:t>ECP.A.3.1.4</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ECP.A.3.2 to ECP.A.3.8 where an </w:t>
      </w:r>
      <w:r w:rsidRPr="001C389A">
        <w:rPr>
          <w:rFonts w:cs="Arial"/>
          <w:b/>
          <w:sz w:val="20"/>
        </w:rPr>
        <w:t>Equipment Certificate</w:t>
      </w:r>
      <w:r w:rsidRPr="001C389A">
        <w:rPr>
          <w:rFonts w:cs="Arial"/>
          <w:sz w:val="20"/>
        </w:rPr>
        <w:t xml:space="preserve"> for the</w:t>
      </w:r>
      <w:r w:rsidRPr="001C389A">
        <w:rPr>
          <w:rFonts w:cs="Arial"/>
          <w:b/>
          <w:sz w:val="20"/>
        </w:rPr>
        <w:t xml:space="preserve"> Power Generating Module</w:t>
      </w:r>
      <w:r w:rsidRPr="001C389A">
        <w:rPr>
          <w:rFonts w:cs="Arial"/>
          <w:sz w:val="20"/>
        </w:rPr>
        <w:t xml:space="preserve"> or </w:t>
      </w:r>
      <w:r w:rsidRPr="001C389A">
        <w:rPr>
          <w:rFonts w:cs="Arial"/>
          <w:b/>
          <w:sz w:val="20"/>
        </w:rPr>
        <w:t>HVDC Equipment</w:t>
      </w:r>
      <w:r w:rsidRPr="001C389A">
        <w:rPr>
          <w:rFonts w:cs="Arial"/>
          <w:sz w:val="20"/>
        </w:rPr>
        <w:t xml:space="preserve"> has been provided which details the characteristics from appropriate simulations on a representative installation with the same equipment and settings and the performance of the</w:t>
      </w:r>
      <w:r w:rsidRPr="001C389A">
        <w:rPr>
          <w:rFonts w:cs="Arial"/>
          <w:b/>
          <w:sz w:val="20"/>
        </w:rPr>
        <w:t xml:space="preserve"> Power Generating Module </w:t>
      </w:r>
      <w:r w:rsidRPr="001C389A">
        <w:rPr>
          <w:rFonts w:cs="Arial"/>
          <w:sz w:val="20"/>
        </w:rPr>
        <w:t>or</w:t>
      </w:r>
      <w:r w:rsidRPr="001C389A">
        <w:rPr>
          <w:rFonts w:cs="Arial"/>
          <w:b/>
          <w:sz w:val="20"/>
        </w:rPr>
        <w:t xml:space="preserve"> HVDC Equipment</w:t>
      </w:r>
      <w:r w:rsidRPr="001C389A">
        <w:rPr>
          <w:rFonts w:cs="Arial"/>
          <w:sz w:val="20"/>
        </w:rPr>
        <w:t xml:space="preserve"> can, in </w:t>
      </w:r>
      <w:r w:rsidR="00072B13">
        <w:rPr>
          <w:rFonts w:cs="Arial"/>
          <w:b/>
          <w:sz w:val="20"/>
        </w:rPr>
        <w:t>The Company</w:t>
      </w:r>
      <w:r w:rsidR="003A374F">
        <w:rPr>
          <w:rFonts w:cs="Arial"/>
          <w:b/>
          <w:sz w:val="20"/>
        </w:rPr>
        <w:t>’</w:t>
      </w:r>
      <w:r w:rsidRPr="005C77B5">
        <w:rPr>
          <w:rFonts w:cs="Arial"/>
          <w:b/>
          <w:sz w:val="20"/>
        </w:rPr>
        <w:t>s</w:t>
      </w:r>
      <w:r w:rsidRPr="001C389A">
        <w:rPr>
          <w:rFonts w:cs="Arial"/>
          <w:sz w:val="20"/>
        </w:rPr>
        <w:t xml:space="preserve"> opinion, reasonably represent that of the installed</w:t>
      </w:r>
      <w:r w:rsidRPr="001C389A">
        <w:rPr>
          <w:rFonts w:cs="Arial"/>
          <w:b/>
          <w:sz w:val="20"/>
        </w:rPr>
        <w:t xml:space="preserve"> Power Generating Module </w:t>
      </w:r>
      <w:r w:rsidRPr="001C389A">
        <w:rPr>
          <w:rFonts w:cs="Arial"/>
          <w:sz w:val="20"/>
        </w:rPr>
        <w:t>or</w:t>
      </w:r>
      <w:r w:rsidRPr="001C389A">
        <w:rPr>
          <w:rFonts w:cs="Arial"/>
          <w:b/>
          <w:sz w:val="20"/>
        </w:rPr>
        <w:t xml:space="preserve"> HVDC Equipment</w:t>
      </w:r>
      <w:r w:rsidRPr="001C389A">
        <w:rPr>
          <w:rFonts w:cs="Arial"/>
          <w:sz w:val="20"/>
        </w:rPr>
        <w:t xml:space="preserve">. </w:t>
      </w:r>
    </w:p>
    <w:p w14:paraId="693F33A0" w14:textId="77777777" w:rsidR="00105F09" w:rsidRPr="001C389A" w:rsidRDefault="00105F09" w:rsidP="00E30D18">
      <w:pPr>
        <w:ind w:left="1418" w:hanging="1418"/>
        <w:rPr>
          <w:rFonts w:cs="Arial"/>
          <w:sz w:val="20"/>
        </w:rPr>
      </w:pPr>
    </w:p>
    <w:p w14:paraId="38AC5F76" w14:textId="77777777" w:rsidR="00105F09" w:rsidRPr="001C389A" w:rsidRDefault="00105F09" w:rsidP="00E30D18">
      <w:pPr>
        <w:ind w:left="1418" w:hanging="1418"/>
        <w:rPr>
          <w:rFonts w:cs="Arial"/>
          <w:sz w:val="20"/>
        </w:rPr>
      </w:pPr>
      <w:r w:rsidRPr="001C389A">
        <w:rPr>
          <w:rFonts w:cs="Arial"/>
          <w:sz w:val="20"/>
        </w:rPr>
        <w:t>ECP.A.3.1</w:t>
      </w:r>
      <w:r w:rsidR="003931F0" w:rsidRPr="001C389A">
        <w:rPr>
          <w:rFonts w:cs="Arial"/>
          <w:sz w:val="20"/>
        </w:rPr>
        <w:t>.</w:t>
      </w:r>
      <w:r w:rsidRPr="001C389A">
        <w:rPr>
          <w:rFonts w:cs="Arial"/>
          <w:sz w:val="20"/>
        </w:rPr>
        <w:t>5</w:t>
      </w:r>
      <w:r w:rsidRPr="001C389A">
        <w:rPr>
          <w:rFonts w:cs="Arial"/>
          <w:sz w:val="20"/>
        </w:rPr>
        <w:tab/>
        <w:t xml:space="preserve">For </w:t>
      </w:r>
      <w:r w:rsidRPr="001C389A">
        <w:rPr>
          <w:rFonts w:cs="Arial"/>
          <w:b/>
          <w:sz w:val="20"/>
        </w:rPr>
        <w:t>Type B,</w:t>
      </w:r>
      <w:r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Generating Modules</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 For </w:t>
      </w:r>
      <w:r w:rsidRPr="001C389A">
        <w:rPr>
          <w:rFonts w:cs="Arial"/>
          <w:b/>
          <w:sz w:val="20"/>
        </w:rPr>
        <w:t>HVDC Equipment</w:t>
      </w:r>
      <w:r w:rsidRPr="001C389A">
        <w:rPr>
          <w:rFonts w:cs="Arial"/>
          <w:sz w:val="20"/>
        </w:rPr>
        <w:t xml:space="preserve"> the relevant </w:t>
      </w:r>
      <w:r w:rsidRPr="001C389A">
        <w:rPr>
          <w:rFonts w:cs="Arial"/>
          <w:b/>
          <w:sz w:val="20"/>
        </w:rPr>
        <w:t>Equipment Certificates</w:t>
      </w:r>
      <w:r w:rsidRPr="001C389A">
        <w:rPr>
          <w:rFonts w:cs="Arial"/>
          <w:sz w:val="20"/>
        </w:rPr>
        <w:t xml:space="preserve"> must be supplied in the </w:t>
      </w:r>
      <w:r w:rsidRPr="001C389A">
        <w:rPr>
          <w:rFonts w:cs="Arial"/>
          <w:b/>
          <w:sz w:val="20"/>
        </w:rPr>
        <w:t>Users Data File structure.</w:t>
      </w:r>
    </w:p>
    <w:p w14:paraId="47D6FFA5" w14:textId="1C10A33C" w:rsidR="00105F09" w:rsidRDefault="00105F09" w:rsidP="005176C7">
      <w:pPr>
        <w:tabs>
          <w:tab w:val="left" w:pos="1728"/>
          <w:tab w:val="left" w:pos="2592"/>
          <w:tab w:val="left" w:pos="3600"/>
          <w:tab w:val="left" w:pos="4896"/>
        </w:tabs>
        <w:ind w:left="1418" w:hanging="1418"/>
        <w:rPr>
          <w:ins w:id="455" w:author="Johnson, Antony" w:date="2018-11-12T14:25:00Z"/>
          <w:rFonts w:cs="Arial"/>
          <w:sz w:val="20"/>
          <w:u w:val="double"/>
        </w:rPr>
      </w:pPr>
    </w:p>
    <w:p w14:paraId="174422C0" w14:textId="32814653" w:rsidR="005D0460" w:rsidRPr="001C389A" w:rsidRDefault="005D0460" w:rsidP="005D0460">
      <w:pPr>
        <w:tabs>
          <w:tab w:val="left" w:pos="1566"/>
          <w:tab w:val="left" w:pos="2286"/>
          <w:tab w:val="left" w:pos="2736"/>
          <w:tab w:val="left" w:pos="3600"/>
          <w:tab w:val="left" w:pos="4608"/>
          <w:tab w:val="left" w:pos="5904"/>
        </w:tabs>
        <w:ind w:left="1440" w:hanging="1440"/>
        <w:rPr>
          <w:ins w:id="456" w:author="Johnson, Antony" w:date="2018-11-12T14:25:00Z"/>
          <w:rStyle w:val="DeltaViewInsertion"/>
          <w:rFonts w:cs="Arial"/>
          <w:b/>
          <w:color w:val="auto"/>
          <w:sz w:val="20"/>
          <w:u w:val="none"/>
        </w:rPr>
      </w:pPr>
      <w:ins w:id="457" w:author="Johnson, Antony" w:date="2018-11-12T14:25:00Z">
        <w:r>
          <w:rPr>
            <w:rFonts w:cs="Arial"/>
            <w:sz w:val="20"/>
            <w:u w:val="double"/>
          </w:rPr>
          <w:t>ECP.A.3.1.6</w:t>
        </w:r>
        <w:r>
          <w:rPr>
            <w:rFonts w:cs="Arial"/>
            <w:sz w:val="20"/>
            <w:u w:val="double"/>
          </w:rPr>
          <w:tab/>
        </w:r>
        <w:r w:rsidRPr="000410F7">
          <w:rPr>
            <w:rStyle w:val="DeltaViewInsertion"/>
            <w:rFonts w:cs="Arial"/>
            <w:color w:val="auto"/>
            <w:sz w:val="20"/>
            <w:u w:val="none"/>
            <w:rPrChange w:id="458" w:author="Johnson (ESO), Antony" w:date="2019-03-20T15:37:00Z">
              <w:rPr>
                <w:rStyle w:val="DeltaViewInsertion"/>
                <w:rFonts w:cs="Arial"/>
                <w:color w:val="auto"/>
                <w:sz w:val="20"/>
                <w:u w:val="none"/>
              </w:rPr>
            </w:rPrChange>
          </w:rPr>
          <w:t xml:space="preserve">In the case of a co-located site, for example </w:t>
        </w:r>
        <w:r w:rsidRPr="000410F7">
          <w:rPr>
            <w:rStyle w:val="DeltaViewInsertion"/>
            <w:rFonts w:cs="Arial"/>
            <w:b/>
            <w:color w:val="auto"/>
            <w:sz w:val="20"/>
            <w:u w:val="none"/>
            <w:rPrChange w:id="459" w:author="Johnson (ESO), Antony" w:date="2019-03-20T15:37:00Z">
              <w:rPr>
                <w:rStyle w:val="DeltaViewInsertion"/>
                <w:rFonts w:cs="Arial"/>
                <w:b/>
                <w:color w:val="auto"/>
                <w:sz w:val="20"/>
                <w:u w:val="none"/>
              </w:rPr>
            </w:rPrChange>
          </w:rPr>
          <w:t>Electricity Storage Modules</w:t>
        </w:r>
        <w:r w:rsidRPr="000410F7">
          <w:rPr>
            <w:rStyle w:val="DeltaViewInsertion"/>
            <w:rFonts w:cs="Arial"/>
            <w:color w:val="auto"/>
            <w:sz w:val="20"/>
            <w:u w:val="none"/>
            <w:rPrChange w:id="460" w:author="Johnson (ESO), Antony" w:date="2019-03-20T15:37:00Z">
              <w:rPr>
                <w:rStyle w:val="DeltaViewInsertion"/>
                <w:rFonts w:cs="Arial"/>
                <w:color w:val="auto"/>
                <w:sz w:val="20"/>
                <w:u w:val="none"/>
              </w:rPr>
            </w:rPrChange>
          </w:rPr>
          <w:t xml:space="preserve"> connected within a new or existing </w:t>
        </w:r>
        <w:r w:rsidRPr="000410F7">
          <w:rPr>
            <w:rStyle w:val="DeltaViewInsertion"/>
            <w:rFonts w:cs="Arial"/>
            <w:b/>
            <w:color w:val="auto"/>
            <w:sz w:val="20"/>
            <w:u w:val="none"/>
            <w:rPrChange w:id="461" w:author="Johnson (ESO), Antony" w:date="2019-03-20T15:37:00Z">
              <w:rPr>
                <w:rStyle w:val="DeltaViewInsertion"/>
                <w:rFonts w:cs="Arial"/>
                <w:b/>
                <w:color w:val="auto"/>
                <w:sz w:val="20"/>
                <w:u w:val="none"/>
              </w:rPr>
            </w:rPrChange>
          </w:rPr>
          <w:t>Power Station</w:t>
        </w:r>
        <w:r w:rsidRPr="000410F7">
          <w:rPr>
            <w:rStyle w:val="DeltaViewInsertion"/>
            <w:rFonts w:cs="Arial"/>
            <w:color w:val="auto"/>
            <w:sz w:val="20"/>
            <w:u w:val="none"/>
            <w:rPrChange w:id="462" w:author="Johnson (ESO), Antony" w:date="2019-03-20T15:37:00Z">
              <w:rPr>
                <w:rStyle w:val="DeltaViewInsertion"/>
                <w:rFonts w:cs="Arial"/>
                <w:color w:val="auto"/>
                <w:sz w:val="20"/>
                <w:u w:val="none"/>
              </w:rPr>
            </w:rPrChange>
          </w:rPr>
          <w:t xml:space="preserve">, </w:t>
        </w:r>
        <w:r w:rsidRPr="000410F7">
          <w:rPr>
            <w:rStyle w:val="DeltaViewInsertion"/>
            <w:rFonts w:cs="Arial"/>
            <w:b/>
            <w:color w:val="auto"/>
            <w:sz w:val="20"/>
            <w:u w:val="none"/>
            <w:rPrChange w:id="463" w:author="Johnson (ESO), Antony" w:date="2019-03-20T15:37:00Z">
              <w:rPr>
                <w:rStyle w:val="DeltaViewInsertion"/>
                <w:rFonts w:cs="Arial"/>
                <w:b/>
                <w:color w:val="auto"/>
                <w:sz w:val="20"/>
                <w:highlight w:val="green"/>
                <w:u w:val="none"/>
              </w:rPr>
            </w:rPrChange>
          </w:rPr>
          <w:t>The Company</w:t>
        </w:r>
        <w:r w:rsidRPr="000410F7">
          <w:rPr>
            <w:rStyle w:val="DeltaViewInsertion"/>
            <w:rFonts w:cs="Arial"/>
            <w:color w:val="auto"/>
            <w:sz w:val="20"/>
            <w:u w:val="none"/>
            <w:rPrChange w:id="464" w:author="Johnson (ESO), Antony" w:date="2019-03-20T15:37:00Z">
              <w:rPr>
                <w:rStyle w:val="DeltaViewInsertion"/>
                <w:rFonts w:cs="Arial"/>
                <w:color w:val="auto"/>
                <w:sz w:val="20"/>
                <w:u w:val="none"/>
              </w:rPr>
            </w:rPrChange>
          </w:rPr>
          <w:t xml:space="preserve"> will accept </w:t>
        </w:r>
      </w:ins>
      <w:ins w:id="465" w:author="Johnson, Antony" w:date="2018-11-12T14:26:00Z">
        <w:r w:rsidRPr="000410F7">
          <w:rPr>
            <w:rStyle w:val="DeltaViewInsertion"/>
            <w:rFonts w:cs="Arial"/>
            <w:color w:val="auto"/>
            <w:sz w:val="20"/>
            <w:u w:val="none"/>
            <w:rPrChange w:id="466" w:author="Johnson (ESO), Antony" w:date="2019-03-20T15:37:00Z">
              <w:rPr>
                <w:rStyle w:val="DeltaViewInsertion"/>
                <w:rFonts w:cs="Arial"/>
                <w:color w:val="auto"/>
                <w:sz w:val="20"/>
                <w:u w:val="none"/>
              </w:rPr>
            </w:rPrChange>
          </w:rPr>
          <w:t xml:space="preserve">simulation studies </w:t>
        </w:r>
        <w:r w:rsidR="002F0A3E" w:rsidRPr="000410F7">
          <w:rPr>
            <w:rStyle w:val="DeltaViewInsertion"/>
            <w:rFonts w:cs="Arial"/>
            <w:color w:val="auto"/>
            <w:sz w:val="20"/>
            <w:u w:val="none"/>
            <w:rPrChange w:id="467" w:author="Johnson (ESO), Antony" w:date="2019-03-20T15:37:00Z">
              <w:rPr>
                <w:rStyle w:val="DeltaViewInsertion"/>
                <w:rFonts w:cs="Arial"/>
                <w:color w:val="auto"/>
                <w:sz w:val="20"/>
                <w:u w:val="none"/>
              </w:rPr>
            </w:rPrChange>
          </w:rPr>
          <w:t>to demonstrate compliance</w:t>
        </w:r>
      </w:ins>
      <w:ins w:id="468" w:author="Johnson, Antony" w:date="2018-11-12T14:25:00Z">
        <w:r w:rsidRPr="000410F7">
          <w:rPr>
            <w:rStyle w:val="DeltaViewInsertion"/>
            <w:rFonts w:cs="Arial"/>
            <w:color w:val="auto"/>
            <w:sz w:val="20"/>
            <w:u w:val="none"/>
            <w:rPrChange w:id="469" w:author="Johnson (ESO), Antony" w:date="2019-03-20T15:37:00Z">
              <w:rPr>
                <w:rStyle w:val="DeltaViewInsertion"/>
                <w:rFonts w:cs="Arial"/>
                <w:color w:val="auto"/>
                <w:sz w:val="20"/>
                <w:u w:val="none"/>
              </w:rPr>
            </w:rPrChange>
          </w:rPr>
          <w:t xml:space="preserve"> at the </w:t>
        </w:r>
        <w:r w:rsidRPr="000410F7">
          <w:rPr>
            <w:rStyle w:val="DeltaViewInsertion"/>
            <w:rFonts w:cs="Arial"/>
            <w:b/>
            <w:color w:val="auto"/>
            <w:sz w:val="20"/>
            <w:u w:val="none"/>
            <w:rPrChange w:id="470" w:author="Johnson (ESO), Antony" w:date="2019-03-20T15:37:00Z">
              <w:rPr>
                <w:rStyle w:val="DeltaViewInsertion"/>
                <w:rFonts w:cs="Arial"/>
                <w:b/>
                <w:color w:val="auto"/>
                <w:sz w:val="20"/>
                <w:u w:val="none"/>
              </w:rPr>
            </w:rPrChange>
          </w:rPr>
          <w:t>Grid Entry Point</w:t>
        </w:r>
        <w:r w:rsidRPr="000410F7">
          <w:rPr>
            <w:rStyle w:val="DeltaViewInsertion"/>
            <w:rFonts w:cs="Arial"/>
            <w:color w:val="auto"/>
            <w:sz w:val="20"/>
            <w:u w:val="none"/>
            <w:rPrChange w:id="471" w:author="Johnson (ESO), Antony" w:date="2019-03-20T15:37:00Z">
              <w:rPr>
                <w:rStyle w:val="DeltaViewInsertion"/>
                <w:rFonts w:cs="Arial"/>
                <w:color w:val="auto"/>
                <w:sz w:val="20"/>
                <w:u w:val="none"/>
              </w:rPr>
            </w:rPrChange>
          </w:rPr>
          <w:t xml:space="preserve"> or </w:t>
        </w:r>
        <w:r w:rsidRPr="000410F7">
          <w:rPr>
            <w:rStyle w:val="DeltaViewInsertion"/>
            <w:rFonts w:cs="Arial"/>
            <w:b/>
            <w:color w:val="auto"/>
            <w:sz w:val="20"/>
            <w:u w:val="none"/>
            <w:rPrChange w:id="472" w:author="Johnson (ESO), Antony" w:date="2019-03-20T15:37:00Z">
              <w:rPr>
                <w:rStyle w:val="DeltaViewInsertion"/>
                <w:rFonts w:cs="Arial"/>
                <w:b/>
                <w:color w:val="auto"/>
                <w:sz w:val="20"/>
                <w:u w:val="none"/>
              </w:rPr>
            </w:rPrChange>
          </w:rPr>
          <w:t>User System Entry Point</w:t>
        </w:r>
        <w:r w:rsidRPr="000410F7">
          <w:rPr>
            <w:rStyle w:val="DeltaViewInsertion"/>
            <w:rFonts w:cs="Arial"/>
            <w:color w:val="auto"/>
            <w:sz w:val="20"/>
            <w:u w:val="none"/>
            <w:rPrChange w:id="473" w:author="Johnson (ESO), Antony" w:date="2019-03-20T15:37:00Z">
              <w:rPr>
                <w:rStyle w:val="DeltaViewInsertion"/>
                <w:rFonts w:cs="Arial"/>
                <w:color w:val="auto"/>
                <w:sz w:val="20"/>
                <w:u w:val="none"/>
              </w:rPr>
            </w:rPrChange>
          </w:rPr>
          <w:t xml:space="preserve"> (if </w:t>
        </w:r>
        <w:r w:rsidRPr="000410F7">
          <w:rPr>
            <w:rStyle w:val="DeltaViewInsertion"/>
            <w:rFonts w:cs="Arial"/>
            <w:b/>
            <w:color w:val="auto"/>
            <w:sz w:val="20"/>
            <w:u w:val="none"/>
            <w:rPrChange w:id="474" w:author="Johnson (ESO), Antony" w:date="2019-03-20T15:37:00Z">
              <w:rPr>
                <w:rStyle w:val="DeltaViewInsertion"/>
                <w:rFonts w:cs="Arial"/>
                <w:b/>
                <w:color w:val="auto"/>
                <w:sz w:val="20"/>
                <w:u w:val="none"/>
              </w:rPr>
            </w:rPrChange>
          </w:rPr>
          <w:t>Embedded</w:t>
        </w:r>
        <w:r w:rsidRPr="000410F7">
          <w:rPr>
            <w:rStyle w:val="DeltaViewInsertion"/>
            <w:rFonts w:cs="Arial"/>
            <w:color w:val="auto"/>
            <w:sz w:val="20"/>
            <w:u w:val="none"/>
            <w:rPrChange w:id="475" w:author="Johnson (ESO), Antony" w:date="2019-03-20T15:37:00Z">
              <w:rPr>
                <w:rStyle w:val="DeltaViewInsertion"/>
                <w:rFonts w:cs="Arial"/>
                <w:color w:val="auto"/>
                <w:sz w:val="20"/>
                <w:u w:val="none"/>
              </w:rPr>
            </w:rPrChange>
          </w:rPr>
          <w:t xml:space="preserve">) through a combination of the capabilities of the </w:t>
        </w:r>
        <w:r w:rsidRPr="000410F7">
          <w:rPr>
            <w:rStyle w:val="DeltaViewInsertion"/>
            <w:rFonts w:cs="Arial"/>
            <w:b/>
            <w:color w:val="auto"/>
            <w:sz w:val="20"/>
            <w:u w:val="none"/>
            <w:rPrChange w:id="476" w:author="Johnson (ESO), Antony" w:date="2019-03-20T15:37:00Z">
              <w:rPr>
                <w:rStyle w:val="DeltaViewInsertion"/>
                <w:rFonts w:cs="Arial"/>
                <w:b/>
                <w:color w:val="auto"/>
                <w:sz w:val="20"/>
                <w:u w:val="none"/>
              </w:rPr>
            </w:rPrChange>
          </w:rPr>
          <w:t>Power Generating Modules</w:t>
        </w:r>
        <w:r w:rsidRPr="000410F7">
          <w:rPr>
            <w:rStyle w:val="DeltaViewInsertion"/>
            <w:rFonts w:cs="Arial"/>
            <w:color w:val="auto"/>
            <w:sz w:val="20"/>
            <w:u w:val="none"/>
            <w:rPrChange w:id="477" w:author="Johnson (ESO), Antony" w:date="2019-03-20T15:37:00Z">
              <w:rPr>
                <w:rStyle w:val="DeltaViewInsertion"/>
                <w:rFonts w:cs="Arial"/>
                <w:color w:val="auto"/>
                <w:sz w:val="20"/>
                <w:u w:val="none"/>
              </w:rPr>
            </w:rPrChange>
          </w:rPr>
          <w:t xml:space="preserve"> and </w:t>
        </w:r>
        <w:r w:rsidRPr="000410F7">
          <w:rPr>
            <w:rStyle w:val="DeltaViewInsertion"/>
            <w:rFonts w:cs="Arial"/>
            <w:b/>
            <w:color w:val="auto"/>
            <w:sz w:val="20"/>
            <w:u w:val="none"/>
            <w:rPrChange w:id="478" w:author="Johnson (ESO), Antony" w:date="2019-03-20T15:37:00Z">
              <w:rPr>
                <w:rStyle w:val="DeltaViewInsertion"/>
                <w:rFonts w:cs="Arial"/>
                <w:b/>
                <w:color w:val="auto"/>
                <w:sz w:val="20"/>
                <w:u w:val="none"/>
              </w:rPr>
            </w:rPrChange>
          </w:rPr>
          <w:t>Electricity Storage Modules</w:t>
        </w:r>
        <w:r w:rsidRPr="000410F7">
          <w:rPr>
            <w:rStyle w:val="DeltaViewInsertion"/>
            <w:rFonts w:cs="Arial"/>
            <w:color w:val="auto"/>
            <w:sz w:val="20"/>
            <w:u w:val="none"/>
            <w:rPrChange w:id="479" w:author="Johnson (ESO), Antony" w:date="2019-03-20T15:37:00Z">
              <w:rPr>
                <w:rStyle w:val="DeltaViewInsertion"/>
                <w:rFonts w:cs="Arial"/>
                <w:color w:val="auto"/>
                <w:sz w:val="20"/>
                <w:u w:val="none"/>
              </w:rPr>
            </w:rPrChange>
          </w:rPr>
          <w:t xml:space="preserve"> or </w:t>
        </w:r>
        <w:r w:rsidRPr="000410F7">
          <w:rPr>
            <w:rStyle w:val="DeltaViewInsertion"/>
            <w:rFonts w:cs="Arial"/>
            <w:b/>
            <w:color w:val="auto"/>
            <w:sz w:val="20"/>
            <w:u w:val="none"/>
            <w:rPrChange w:id="480" w:author="Johnson (ESO), Antony" w:date="2019-03-20T15:37:00Z">
              <w:rPr>
                <w:rStyle w:val="DeltaViewInsertion"/>
                <w:rFonts w:cs="Arial"/>
                <w:b/>
                <w:color w:val="auto"/>
                <w:sz w:val="20"/>
                <w:u w:val="none"/>
              </w:rPr>
            </w:rPrChange>
          </w:rPr>
          <w:t>Electricity Storage Modules</w:t>
        </w:r>
        <w:r w:rsidRPr="000410F7">
          <w:rPr>
            <w:rStyle w:val="DeltaViewInsertion"/>
            <w:rFonts w:cs="Arial"/>
            <w:color w:val="auto"/>
            <w:sz w:val="20"/>
            <w:u w:val="none"/>
            <w:rPrChange w:id="481" w:author="Johnson (ESO), Antony" w:date="2019-03-20T15:37:00Z">
              <w:rPr>
                <w:rStyle w:val="DeltaViewInsertion"/>
                <w:rFonts w:cs="Arial"/>
                <w:color w:val="auto"/>
                <w:sz w:val="20"/>
                <w:u w:val="none"/>
              </w:rPr>
            </w:rPrChange>
          </w:rPr>
          <w:t xml:space="preserve"> and </w:t>
        </w:r>
        <w:r w:rsidRPr="000410F7">
          <w:rPr>
            <w:rStyle w:val="DeltaViewInsertion"/>
            <w:rFonts w:cs="Arial"/>
            <w:b/>
            <w:color w:val="auto"/>
            <w:sz w:val="20"/>
            <w:u w:val="none"/>
            <w:rPrChange w:id="482" w:author="Johnson (ESO), Antony" w:date="2019-03-20T15:37:00Z">
              <w:rPr>
                <w:rStyle w:val="DeltaViewInsertion"/>
                <w:rFonts w:cs="Arial"/>
                <w:b/>
                <w:color w:val="auto"/>
                <w:sz w:val="20"/>
                <w:u w:val="none"/>
              </w:rPr>
            </w:rPrChange>
          </w:rPr>
          <w:t>Generating Units</w:t>
        </w:r>
        <w:r w:rsidRPr="000410F7">
          <w:rPr>
            <w:rStyle w:val="DeltaViewInsertion"/>
            <w:rFonts w:cs="Arial"/>
            <w:color w:val="auto"/>
            <w:sz w:val="20"/>
            <w:u w:val="none"/>
            <w:rPrChange w:id="483" w:author="Johnson (ESO), Antony" w:date="2019-03-20T15:37:00Z">
              <w:rPr>
                <w:rStyle w:val="DeltaViewInsertion"/>
                <w:rFonts w:cs="Arial"/>
                <w:color w:val="auto"/>
                <w:sz w:val="20"/>
                <w:u w:val="none"/>
              </w:rPr>
            </w:rPrChange>
          </w:rPr>
          <w:t xml:space="preserve"> or </w:t>
        </w:r>
        <w:r w:rsidRPr="000410F7">
          <w:rPr>
            <w:rStyle w:val="DeltaViewInsertion"/>
            <w:rFonts w:cs="Arial"/>
            <w:b/>
            <w:color w:val="auto"/>
            <w:sz w:val="20"/>
            <w:u w:val="none"/>
            <w:rPrChange w:id="484" w:author="Johnson (ESO), Antony" w:date="2019-03-20T15:37:00Z">
              <w:rPr>
                <w:rStyle w:val="DeltaViewInsertion"/>
                <w:rFonts w:cs="Arial"/>
                <w:b/>
                <w:color w:val="auto"/>
                <w:sz w:val="20"/>
                <w:u w:val="none"/>
              </w:rPr>
            </w:rPrChange>
          </w:rPr>
          <w:t>Power Park Modules</w:t>
        </w:r>
        <w:r w:rsidRPr="000410F7">
          <w:rPr>
            <w:rStyle w:val="DeltaViewInsertion"/>
            <w:rFonts w:cs="Arial"/>
            <w:color w:val="auto"/>
            <w:sz w:val="20"/>
            <w:u w:val="none"/>
            <w:rPrChange w:id="485" w:author="Johnson (ESO), Antony" w:date="2019-03-20T15:37:00Z">
              <w:rPr>
                <w:rStyle w:val="DeltaViewInsertion"/>
                <w:rFonts w:cs="Arial"/>
                <w:color w:val="auto"/>
                <w:sz w:val="20"/>
                <w:u w:val="none"/>
              </w:rPr>
            </w:rPrChange>
          </w:rPr>
          <w:t xml:space="preserve">.  </w:t>
        </w:r>
        <w:r w:rsidR="003129AE" w:rsidRPr="000410F7">
          <w:rPr>
            <w:rStyle w:val="DeltaViewInsertion"/>
            <w:rFonts w:cs="Arial"/>
            <w:b/>
            <w:color w:val="auto"/>
            <w:sz w:val="20"/>
            <w:u w:val="none"/>
            <w:rPrChange w:id="486" w:author="Johnson (ESO), Antony" w:date="2019-03-20T15:37:00Z">
              <w:rPr>
                <w:rStyle w:val="DeltaViewInsertion"/>
                <w:rFonts w:cs="Arial"/>
                <w:b/>
                <w:color w:val="auto"/>
                <w:sz w:val="20"/>
                <w:u w:val="none"/>
              </w:rPr>
            </w:rPrChange>
          </w:rPr>
          <w:t>Generators</w:t>
        </w:r>
        <w:r w:rsidRPr="000410F7">
          <w:rPr>
            <w:rStyle w:val="DeltaViewInsertion"/>
            <w:rFonts w:cs="Arial"/>
            <w:color w:val="auto"/>
            <w:sz w:val="20"/>
            <w:u w:val="none"/>
            <w:rPrChange w:id="487" w:author="Johnson (ESO), Antony" w:date="2019-03-20T15:37:00Z">
              <w:rPr>
                <w:rStyle w:val="DeltaViewInsertion"/>
                <w:rFonts w:cs="Arial"/>
                <w:color w:val="auto"/>
                <w:sz w:val="20"/>
                <w:u w:val="none"/>
              </w:rPr>
            </w:rPrChange>
          </w:rPr>
          <w:t xml:space="preserve"> should however be aware tha</w:t>
        </w:r>
        <w:r w:rsidR="002F0A3E" w:rsidRPr="000410F7">
          <w:rPr>
            <w:rStyle w:val="DeltaViewInsertion"/>
            <w:rFonts w:cs="Arial"/>
            <w:color w:val="auto"/>
            <w:sz w:val="20"/>
            <w:u w:val="none"/>
            <w:rPrChange w:id="488" w:author="Johnson (ESO), Antony" w:date="2019-03-20T15:37:00Z">
              <w:rPr>
                <w:rStyle w:val="DeltaViewInsertion"/>
                <w:rFonts w:cs="Arial"/>
                <w:color w:val="auto"/>
                <w:sz w:val="20"/>
                <w:u w:val="none"/>
              </w:rPr>
            </w:rPrChange>
          </w:rPr>
          <w:t>t for the purposes of simulations</w:t>
        </w:r>
        <w:r w:rsidRPr="000410F7">
          <w:rPr>
            <w:rStyle w:val="DeltaViewInsertion"/>
            <w:rFonts w:cs="Arial"/>
            <w:color w:val="auto"/>
            <w:sz w:val="20"/>
            <w:u w:val="none"/>
            <w:rPrChange w:id="489" w:author="Johnson (ESO), Antony" w:date="2019-03-20T15:37:00Z">
              <w:rPr>
                <w:rStyle w:val="DeltaViewInsertion"/>
                <w:rFonts w:cs="Arial"/>
                <w:color w:val="auto"/>
                <w:sz w:val="20"/>
                <w:u w:val="none"/>
              </w:rPr>
            </w:rPrChange>
          </w:rPr>
          <w:t xml:space="preserve">, full Grid Code compliance should be demonstrated when, for example, the </w:t>
        </w:r>
        <w:r w:rsidRPr="000410F7">
          <w:rPr>
            <w:rStyle w:val="DeltaViewInsertion"/>
            <w:rFonts w:cs="Arial"/>
            <w:b/>
            <w:color w:val="auto"/>
            <w:sz w:val="20"/>
            <w:u w:val="none"/>
            <w:rPrChange w:id="490" w:author="Johnson (ESO), Antony" w:date="2019-03-20T15:37:00Z">
              <w:rPr>
                <w:rStyle w:val="DeltaViewInsertion"/>
                <w:rFonts w:cs="Arial"/>
                <w:b/>
                <w:color w:val="auto"/>
                <w:sz w:val="20"/>
                <w:u w:val="none"/>
              </w:rPr>
            </w:rPrChange>
          </w:rPr>
          <w:t>Electricity Storage Module</w:t>
        </w:r>
        <w:r w:rsidRPr="000410F7">
          <w:rPr>
            <w:rStyle w:val="DeltaViewInsertion"/>
            <w:rFonts w:cs="Arial"/>
            <w:color w:val="auto"/>
            <w:sz w:val="20"/>
            <w:u w:val="none"/>
            <w:rPrChange w:id="491" w:author="Johnson (ESO), Antony" w:date="2019-03-20T15:37:00Z">
              <w:rPr>
                <w:rStyle w:val="DeltaViewInsertion"/>
                <w:rFonts w:cs="Arial"/>
                <w:color w:val="auto"/>
                <w:sz w:val="20"/>
                <w:u w:val="none"/>
              </w:rPr>
            </w:rPrChange>
          </w:rPr>
          <w:t xml:space="preserve"> is out of service </w:t>
        </w:r>
        <w:r w:rsidRPr="000410F7">
          <w:rPr>
            <w:rStyle w:val="DeltaViewInsertion"/>
            <w:rFonts w:cs="Arial"/>
            <w:color w:val="auto"/>
            <w:sz w:val="20"/>
            <w:u w:val="none"/>
            <w:rPrChange w:id="492" w:author="Johnson (ESO), Antony" w:date="2019-03-20T15:37:00Z">
              <w:rPr>
                <w:rStyle w:val="DeltaViewInsertion"/>
                <w:rFonts w:cs="Arial"/>
                <w:color w:val="auto"/>
                <w:sz w:val="20"/>
                <w:highlight w:val="green"/>
                <w:u w:val="none"/>
              </w:rPr>
            </w:rPrChange>
          </w:rPr>
          <w:t xml:space="preserve">and the remaining </w:t>
        </w:r>
        <w:r w:rsidRPr="000410F7">
          <w:rPr>
            <w:rStyle w:val="DeltaViewInsertion"/>
            <w:rFonts w:cs="Arial"/>
            <w:b/>
            <w:color w:val="auto"/>
            <w:sz w:val="20"/>
            <w:u w:val="none"/>
            <w:rPrChange w:id="493" w:author="Johnson (ESO), Antony" w:date="2019-03-20T15:37:00Z">
              <w:rPr>
                <w:rStyle w:val="DeltaViewInsertion"/>
                <w:rFonts w:cs="Arial"/>
                <w:b/>
                <w:color w:val="auto"/>
                <w:sz w:val="20"/>
                <w:highlight w:val="green"/>
                <w:u w:val="none"/>
              </w:rPr>
            </w:rPrChange>
          </w:rPr>
          <w:t xml:space="preserve">Power </w:t>
        </w:r>
        <w:r w:rsidRPr="000410F7">
          <w:rPr>
            <w:rStyle w:val="DeltaViewInsertion"/>
            <w:rFonts w:cs="Arial"/>
            <w:b/>
            <w:color w:val="auto"/>
            <w:sz w:val="20"/>
            <w:u w:val="none"/>
            <w:rPrChange w:id="494" w:author="Johnson (ESO), Antony" w:date="2019-03-20T15:38:00Z">
              <w:rPr>
                <w:rStyle w:val="DeltaViewInsertion"/>
                <w:rFonts w:cs="Arial"/>
                <w:b/>
                <w:color w:val="auto"/>
                <w:sz w:val="20"/>
                <w:highlight w:val="green"/>
                <w:u w:val="none"/>
              </w:rPr>
            </w:rPrChange>
          </w:rPr>
          <w:lastRenderedPageBreak/>
          <w:t>Generating Module</w:t>
        </w:r>
        <w:r w:rsidR="00B10231" w:rsidRPr="000410F7">
          <w:rPr>
            <w:rStyle w:val="DeltaViewInsertion"/>
            <w:rFonts w:cs="Arial"/>
            <w:color w:val="auto"/>
            <w:sz w:val="20"/>
            <w:u w:val="none"/>
            <w:rPrChange w:id="495" w:author="Johnson (ESO), Antony" w:date="2019-03-20T15:38:00Z">
              <w:rPr>
                <w:rStyle w:val="DeltaViewInsertion"/>
                <w:rFonts w:cs="Arial"/>
                <w:color w:val="auto"/>
                <w:sz w:val="20"/>
                <w:u w:val="none"/>
              </w:rPr>
            </w:rPrChange>
          </w:rPr>
          <w:t xml:space="preserve"> is in service or the </w:t>
        </w:r>
        <w:r w:rsidR="00B10231" w:rsidRPr="000410F7">
          <w:rPr>
            <w:rStyle w:val="DeltaViewInsertion"/>
            <w:rFonts w:cs="Arial"/>
            <w:b/>
            <w:color w:val="auto"/>
            <w:sz w:val="20"/>
            <w:u w:val="none"/>
            <w:rPrChange w:id="496" w:author="Johnson (ESO), Antony" w:date="2019-03-20T15:38:00Z">
              <w:rPr>
                <w:rStyle w:val="DeltaViewInsertion"/>
                <w:rFonts w:cs="Arial"/>
                <w:color w:val="auto"/>
                <w:sz w:val="20"/>
                <w:u w:val="none"/>
              </w:rPr>
            </w:rPrChange>
          </w:rPr>
          <w:t>Electricity Storage Module</w:t>
        </w:r>
        <w:r w:rsidR="000B099E" w:rsidRPr="000410F7">
          <w:rPr>
            <w:rStyle w:val="DeltaViewInsertion"/>
            <w:rFonts w:cs="Arial"/>
            <w:color w:val="auto"/>
            <w:sz w:val="20"/>
            <w:u w:val="none"/>
            <w:rPrChange w:id="497" w:author="Johnson (ESO), Antony" w:date="2019-03-20T15:38:00Z">
              <w:rPr>
                <w:rStyle w:val="DeltaViewInsertion"/>
                <w:rFonts w:cs="Arial"/>
                <w:color w:val="auto"/>
                <w:sz w:val="20"/>
                <w:highlight w:val="cyan"/>
                <w:u w:val="none"/>
              </w:rPr>
            </w:rPrChange>
          </w:rPr>
          <w:t xml:space="preserve"> is</w:t>
        </w:r>
        <w:r w:rsidR="00B10231" w:rsidRPr="000410F7">
          <w:rPr>
            <w:rStyle w:val="DeltaViewInsertion"/>
            <w:rFonts w:cs="Arial"/>
            <w:color w:val="auto"/>
            <w:sz w:val="20"/>
            <w:u w:val="none"/>
            <w:rPrChange w:id="498" w:author="Johnson (ESO), Antony" w:date="2019-03-20T15:38:00Z">
              <w:rPr>
                <w:rStyle w:val="DeltaViewInsertion"/>
                <w:rFonts w:cs="Arial"/>
                <w:color w:val="auto"/>
                <w:sz w:val="20"/>
                <w:u w:val="none"/>
              </w:rPr>
            </w:rPrChange>
          </w:rPr>
          <w:t xml:space="preserve"> in service and the </w:t>
        </w:r>
        <w:r w:rsidR="00B10231" w:rsidRPr="000410F7">
          <w:rPr>
            <w:rStyle w:val="DeltaViewInsertion"/>
            <w:rFonts w:cs="Arial"/>
            <w:b/>
            <w:color w:val="auto"/>
            <w:sz w:val="20"/>
            <w:u w:val="none"/>
            <w:rPrChange w:id="499" w:author="Johnson (ESO), Antony" w:date="2019-03-20T15:38:00Z">
              <w:rPr>
                <w:rStyle w:val="DeltaViewInsertion"/>
                <w:rFonts w:cs="Arial"/>
                <w:color w:val="auto"/>
                <w:sz w:val="20"/>
                <w:u w:val="none"/>
              </w:rPr>
            </w:rPrChange>
          </w:rPr>
          <w:t>Power Generating Module</w:t>
        </w:r>
        <w:r w:rsidR="00B10231" w:rsidRPr="000410F7">
          <w:rPr>
            <w:rStyle w:val="DeltaViewInsertion"/>
            <w:rFonts w:cs="Arial"/>
            <w:color w:val="auto"/>
            <w:sz w:val="20"/>
            <w:u w:val="none"/>
            <w:rPrChange w:id="500" w:author="Johnson (ESO), Antony" w:date="2019-03-20T15:38:00Z">
              <w:rPr>
                <w:rStyle w:val="DeltaViewInsertion"/>
                <w:rFonts w:cs="Arial"/>
                <w:color w:val="auto"/>
                <w:sz w:val="20"/>
                <w:u w:val="none"/>
              </w:rPr>
            </w:rPrChange>
          </w:rPr>
          <w:t xml:space="preserve"> is out of service</w:t>
        </w:r>
      </w:ins>
      <w:ins w:id="501" w:author="Johnson, Antony" w:date="2019-02-22T14:11:00Z">
        <w:r w:rsidR="006E1C46" w:rsidRPr="000410F7">
          <w:rPr>
            <w:rStyle w:val="DeltaViewInsertion"/>
            <w:rFonts w:cs="Arial"/>
            <w:color w:val="auto"/>
            <w:sz w:val="20"/>
            <w:u w:val="none"/>
            <w:rPrChange w:id="502" w:author="Johnson (ESO), Antony" w:date="2019-03-20T15:38:00Z">
              <w:rPr>
                <w:rStyle w:val="DeltaViewInsertion"/>
                <w:rFonts w:cs="Arial"/>
                <w:color w:val="auto"/>
                <w:sz w:val="20"/>
                <w:highlight w:val="cyan"/>
                <w:u w:val="none"/>
              </w:rPr>
            </w:rPrChange>
          </w:rPr>
          <w:t>.</w:t>
        </w:r>
      </w:ins>
      <w:ins w:id="503" w:author="Johnson, Antony" w:date="2019-02-22T09:32:00Z">
        <w:r w:rsidR="00B10231">
          <w:rPr>
            <w:rStyle w:val="DeltaViewInsertion"/>
            <w:rFonts w:cs="Arial"/>
            <w:color w:val="auto"/>
            <w:sz w:val="20"/>
            <w:u w:val="none"/>
          </w:rPr>
          <w:t xml:space="preserve">  </w:t>
        </w:r>
      </w:ins>
      <w:ins w:id="504" w:author="Johnson, Antony" w:date="2018-11-12T14:25:00Z">
        <w:r>
          <w:rPr>
            <w:rStyle w:val="DeltaViewInsertion"/>
            <w:rFonts w:cs="Arial"/>
            <w:color w:val="auto"/>
            <w:sz w:val="20"/>
            <w:u w:val="none"/>
          </w:rPr>
          <w:t xml:space="preserve">  </w:t>
        </w:r>
      </w:ins>
    </w:p>
    <w:p w14:paraId="4552E3DA" w14:textId="4D1E362D" w:rsidR="005D0460" w:rsidRDefault="005D0460" w:rsidP="005176C7">
      <w:pPr>
        <w:tabs>
          <w:tab w:val="left" w:pos="1728"/>
          <w:tab w:val="left" w:pos="2592"/>
          <w:tab w:val="left" w:pos="3600"/>
          <w:tab w:val="left" w:pos="4896"/>
        </w:tabs>
        <w:ind w:left="1418" w:hanging="1418"/>
        <w:rPr>
          <w:ins w:id="505" w:author="Johnson, Antony" w:date="2018-11-12T14:25:00Z"/>
          <w:rFonts w:cs="Arial"/>
          <w:sz w:val="20"/>
          <w:u w:val="double"/>
        </w:rPr>
      </w:pPr>
    </w:p>
    <w:p w14:paraId="20DA6985" w14:textId="77777777" w:rsidR="005D0460" w:rsidRPr="001C389A" w:rsidRDefault="005D0460" w:rsidP="005176C7">
      <w:pPr>
        <w:tabs>
          <w:tab w:val="left" w:pos="1728"/>
          <w:tab w:val="left" w:pos="2592"/>
          <w:tab w:val="left" w:pos="3600"/>
          <w:tab w:val="left" w:pos="4896"/>
        </w:tabs>
        <w:ind w:left="1418" w:hanging="1418"/>
        <w:rPr>
          <w:rFonts w:cs="Arial"/>
          <w:sz w:val="20"/>
          <w:u w:val="double"/>
        </w:rPr>
      </w:pPr>
    </w:p>
    <w:p w14:paraId="1E1A2540" w14:textId="77777777" w:rsidR="00563FF9" w:rsidRPr="001C389A" w:rsidRDefault="00825269" w:rsidP="00563FF9">
      <w:pPr>
        <w:rPr>
          <w:rFonts w:cs="Arial"/>
          <w:sz w:val="20"/>
          <w:u w:val="single"/>
        </w:rPr>
      </w:pPr>
      <w:bookmarkStart w:id="506" w:name="_DV_C461"/>
      <w:r w:rsidRPr="001C389A">
        <w:rPr>
          <w:rStyle w:val="DeltaViewInsertion"/>
          <w:rFonts w:cs="Arial"/>
          <w:color w:val="auto"/>
          <w:sz w:val="20"/>
          <w:u w:val="none"/>
        </w:rPr>
        <w:t>ECP.A.3.2</w:t>
      </w:r>
      <w:r w:rsidRPr="001C389A">
        <w:rPr>
          <w:rStyle w:val="DeltaViewInsertion"/>
          <w:rFonts w:cs="Arial"/>
          <w:color w:val="auto"/>
          <w:sz w:val="20"/>
          <w:u w:val="none"/>
        </w:rPr>
        <w:tab/>
      </w:r>
      <w:r w:rsidR="00563FF9" w:rsidRPr="001C389A">
        <w:rPr>
          <w:rStyle w:val="DeltaViewInsertion"/>
          <w:rFonts w:cs="Arial"/>
          <w:color w:val="auto"/>
          <w:sz w:val="20"/>
          <w:u w:val="single"/>
        </w:rPr>
        <w:t>Power System Stabiliser Tuning</w:t>
      </w:r>
    </w:p>
    <w:p w14:paraId="6C13C697" w14:textId="77777777" w:rsidR="00563FF9" w:rsidRPr="001C389A" w:rsidRDefault="00563FF9" w:rsidP="00563FF9">
      <w:pPr>
        <w:rPr>
          <w:rFonts w:cs="Arial"/>
          <w:sz w:val="20"/>
        </w:rPr>
      </w:pPr>
    </w:p>
    <w:p w14:paraId="4DB66D7D" w14:textId="77777777" w:rsidR="001448B2" w:rsidRPr="001C389A" w:rsidRDefault="002F5F51" w:rsidP="001448B2">
      <w:pPr>
        <w:ind w:left="1418" w:hanging="1418"/>
        <w:rPr>
          <w:rFonts w:cs="Arial"/>
          <w:sz w:val="20"/>
        </w:rPr>
      </w:pPr>
      <w:r w:rsidRPr="001C389A">
        <w:rPr>
          <w:rStyle w:val="DeltaViewInsertion"/>
          <w:rFonts w:cs="Arial"/>
          <w:color w:val="auto"/>
          <w:sz w:val="20"/>
          <w:u w:val="none"/>
        </w:rPr>
        <w:t>ECP</w:t>
      </w:r>
      <w:r w:rsidR="001448B2" w:rsidRPr="001C389A">
        <w:rPr>
          <w:rStyle w:val="DeltaViewInsertion"/>
          <w:rFonts w:cs="Arial"/>
          <w:color w:val="auto"/>
          <w:sz w:val="20"/>
          <w:u w:val="none"/>
        </w:rPr>
        <w:t>.A.3.2.1</w:t>
      </w:r>
      <w:r w:rsidR="001448B2" w:rsidRPr="001C389A">
        <w:rPr>
          <w:rStyle w:val="DeltaViewInsertion"/>
          <w:rFonts w:cs="Arial"/>
          <w:color w:val="auto"/>
          <w:sz w:val="20"/>
          <w:u w:val="none"/>
        </w:rPr>
        <w:tab/>
        <w:t xml:space="preserve">In the case of a </w:t>
      </w:r>
      <w:r w:rsidR="001448B2" w:rsidRPr="001C389A">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1448B2" w:rsidRPr="001C389A">
        <w:rPr>
          <w:rStyle w:val="DeltaViewInsertion"/>
          <w:rFonts w:cs="Arial"/>
          <w:color w:val="auto"/>
          <w:sz w:val="20"/>
          <w:u w:val="none"/>
        </w:rPr>
        <w:t xml:space="preserve"> </w:t>
      </w:r>
      <w:r w:rsidR="00436976" w:rsidRPr="001C389A">
        <w:rPr>
          <w:rStyle w:val="DeltaViewInsertion"/>
          <w:rFonts w:cs="Arial"/>
          <w:color w:val="auto"/>
          <w:sz w:val="20"/>
          <w:u w:val="none"/>
        </w:rPr>
        <w:t xml:space="preserve">with an </w:t>
      </w:r>
      <w:r w:rsidR="00436976" w:rsidRPr="001C389A">
        <w:rPr>
          <w:rStyle w:val="DeltaViewMoveDestination"/>
          <w:rFonts w:cs="Arial"/>
          <w:b/>
          <w:color w:val="auto"/>
          <w:sz w:val="20"/>
          <w:u w:val="none"/>
        </w:rPr>
        <w:t>Excitation System</w:t>
      </w:r>
      <w:r w:rsidR="00436976" w:rsidRPr="001C389A">
        <w:rPr>
          <w:rStyle w:val="DeltaViewInsertion"/>
          <w:rFonts w:cs="Arial"/>
          <w:color w:val="auto"/>
          <w:sz w:val="20"/>
          <w:u w:val="none"/>
        </w:rPr>
        <w:t xml:space="preserve"> </w:t>
      </w:r>
      <w:r w:rsidR="00436976" w:rsidRPr="001C389A">
        <w:rPr>
          <w:rStyle w:val="DeltaViewInsertion"/>
          <w:rFonts w:cs="Arial"/>
          <w:b/>
          <w:color w:val="auto"/>
          <w:sz w:val="20"/>
          <w:u w:val="none"/>
        </w:rPr>
        <w:t>Power System Stabiliser</w:t>
      </w:r>
      <w:r w:rsidR="00436976" w:rsidRPr="001C389A">
        <w:rPr>
          <w:rStyle w:val="DeltaViewInsertion"/>
          <w:rFonts w:cs="Arial"/>
          <w:color w:val="auto"/>
          <w:sz w:val="20"/>
          <w:u w:val="none"/>
        </w:rPr>
        <w:t xml:space="preserve"> </w:t>
      </w:r>
      <w:r w:rsidR="001448B2" w:rsidRPr="001C389A">
        <w:rPr>
          <w:rStyle w:val="DeltaViewInsertion"/>
          <w:rFonts w:cs="Arial"/>
          <w:color w:val="auto"/>
          <w:sz w:val="20"/>
          <w:u w:val="none"/>
        </w:rPr>
        <w:t xml:space="preserve">the </w:t>
      </w:r>
      <w:r w:rsidR="001448B2" w:rsidRPr="001C389A">
        <w:rPr>
          <w:rStyle w:val="DeltaViewInsertion"/>
          <w:rFonts w:cs="Arial"/>
          <w:b/>
          <w:color w:val="auto"/>
          <w:sz w:val="20"/>
          <w:u w:val="none"/>
        </w:rPr>
        <w:t>Power System Stabiliser</w:t>
      </w:r>
      <w:r w:rsidR="001448B2" w:rsidRPr="001C389A">
        <w:rPr>
          <w:rStyle w:val="DeltaViewInsertion"/>
          <w:rFonts w:cs="Arial"/>
          <w:color w:val="auto"/>
          <w:sz w:val="20"/>
          <w:u w:val="none"/>
        </w:rPr>
        <w:t xml:space="preserve"> tuning simulation study report required by </w:t>
      </w:r>
      <w:r w:rsidR="00890380" w:rsidRPr="001C389A">
        <w:rPr>
          <w:rStyle w:val="DeltaViewInsertion"/>
          <w:rFonts w:cs="Arial"/>
          <w:color w:val="auto"/>
          <w:sz w:val="20"/>
          <w:u w:val="none"/>
        </w:rPr>
        <w:t>ECC</w:t>
      </w:r>
      <w:r w:rsidR="001448B2" w:rsidRPr="001C389A">
        <w:rPr>
          <w:rStyle w:val="DeltaViewInsertion"/>
          <w:rFonts w:cs="Arial"/>
          <w:color w:val="auto"/>
          <w:sz w:val="20"/>
          <w:u w:val="none"/>
        </w:rPr>
        <w:t xml:space="preserve">.A.6.2.5.6 or required by the </w:t>
      </w:r>
      <w:r w:rsidR="001448B2" w:rsidRPr="001C389A">
        <w:rPr>
          <w:rStyle w:val="DeltaViewInsertion"/>
          <w:rFonts w:cs="Arial"/>
          <w:b/>
          <w:color w:val="auto"/>
          <w:sz w:val="20"/>
          <w:u w:val="none"/>
        </w:rPr>
        <w:t>Bilateral Agreement</w:t>
      </w:r>
      <w:r w:rsidR="001448B2" w:rsidRPr="001C389A">
        <w:rPr>
          <w:rStyle w:val="DeltaViewInsertion"/>
          <w:rFonts w:cs="Arial"/>
          <w:color w:val="auto"/>
          <w:sz w:val="20"/>
          <w:u w:val="none"/>
        </w:rPr>
        <w:t xml:space="preserve"> shall contain:</w:t>
      </w:r>
    </w:p>
    <w:p w14:paraId="6A933E22" w14:textId="77777777" w:rsidR="001448B2" w:rsidRPr="001C389A" w:rsidRDefault="001448B2" w:rsidP="001448B2">
      <w:pPr>
        <w:rPr>
          <w:rFonts w:cs="Arial"/>
          <w:sz w:val="20"/>
        </w:rPr>
      </w:pPr>
    </w:p>
    <w:p w14:paraId="2DC38382"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Insertion"/>
          <w:rFonts w:cs="Arial"/>
          <w:color w:val="auto"/>
          <w:sz w:val="20"/>
          <w:u w:val="none"/>
        </w:rPr>
      </w:pPr>
      <w:r w:rsidRPr="001C389A">
        <w:rPr>
          <w:rStyle w:val="DeltaViewMoveDestination"/>
          <w:rFonts w:cs="Arial"/>
          <w:color w:val="auto"/>
          <w:sz w:val="20"/>
          <w:u w:val="none"/>
        </w:rPr>
        <w:t xml:space="preserve">the </w:t>
      </w:r>
      <w:r w:rsidRPr="001C389A">
        <w:rPr>
          <w:rStyle w:val="DeltaViewMoveDestination"/>
          <w:rFonts w:cs="Arial"/>
          <w:b/>
          <w:color w:val="auto"/>
          <w:sz w:val="20"/>
          <w:u w:val="none"/>
        </w:rPr>
        <w:t>Excitation System</w:t>
      </w:r>
      <w:r w:rsidRPr="001C389A">
        <w:rPr>
          <w:rStyle w:val="DeltaViewMoveDestination"/>
          <w:rFonts w:cs="Arial"/>
          <w:color w:val="auto"/>
          <w:sz w:val="20"/>
          <w:u w:val="none"/>
        </w:rPr>
        <w:t xml:space="preserve"> model including the </w:t>
      </w:r>
      <w:r w:rsidRPr="001C389A">
        <w:rPr>
          <w:rStyle w:val="DeltaViewMoveDestination"/>
          <w:rFonts w:cs="Arial"/>
          <w:b/>
          <w:color w:val="auto"/>
          <w:sz w:val="20"/>
          <w:u w:val="none"/>
        </w:rPr>
        <w:t xml:space="preserve">Power System Stabiliser </w:t>
      </w:r>
      <w:r w:rsidRPr="001C389A">
        <w:rPr>
          <w:rStyle w:val="DeltaViewMoveDestination"/>
          <w:rFonts w:cs="Arial"/>
          <w:color w:val="auto"/>
          <w:sz w:val="20"/>
          <w:u w:val="none"/>
        </w:rPr>
        <w:t xml:space="preserve">with settings as required under the </w:t>
      </w:r>
      <w:r w:rsidRPr="001C389A">
        <w:rPr>
          <w:rStyle w:val="DeltaViewMoveDestination"/>
          <w:rFonts w:cs="Arial"/>
          <w:b/>
          <w:color w:val="auto"/>
          <w:sz w:val="20"/>
          <w:u w:val="none"/>
        </w:rPr>
        <w:t>Planning Code</w:t>
      </w:r>
      <w:r w:rsidRPr="001C389A">
        <w:rPr>
          <w:rStyle w:val="DeltaViewMoveDestination"/>
          <w:rFonts w:cs="Arial"/>
          <w:color w:val="auto"/>
          <w:sz w:val="20"/>
          <w:u w:val="none"/>
        </w:rPr>
        <w:t xml:space="preserve"> </w:t>
      </w:r>
      <w:r w:rsidRPr="001C389A">
        <w:rPr>
          <w:rStyle w:val="DeltaViewInsertion"/>
          <w:rFonts w:cs="Arial"/>
          <w:color w:val="auto"/>
          <w:sz w:val="20"/>
          <w:u w:val="none"/>
        </w:rPr>
        <w:t>(PC.A.5.3.2(c))</w:t>
      </w:r>
    </w:p>
    <w:p w14:paraId="4098CDF2" w14:textId="77777777" w:rsidR="00C02CEC" w:rsidRPr="001C389A" w:rsidRDefault="00C02CEC" w:rsidP="00E30D18">
      <w:pPr>
        <w:autoSpaceDE w:val="0"/>
        <w:autoSpaceDN w:val="0"/>
        <w:adjustRightInd w:val="0"/>
        <w:ind w:left="2340"/>
        <w:rPr>
          <w:rStyle w:val="DeltaViewInsertion"/>
          <w:rFonts w:cs="Arial"/>
          <w:snapToGrid/>
          <w:color w:val="auto"/>
          <w:sz w:val="20"/>
          <w:u w:val="none"/>
        </w:rPr>
      </w:pPr>
    </w:p>
    <w:p w14:paraId="41218DD6" w14:textId="77777777" w:rsidR="00C02CEC" w:rsidRPr="001C389A" w:rsidRDefault="00C02CEC"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open circuit time series simulation study of the response of the </w:t>
      </w:r>
      <w:r w:rsidRPr="001C389A">
        <w:rPr>
          <w:rFonts w:cs="Arial"/>
          <w:b/>
          <w:sz w:val="20"/>
        </w:rPr>
        <w:t xml:space="preserve">Excitation System </w:t>
      </w:r>
      <w:r w:rsidRPr="001C389A">
        <w:rPr>
          <w:rFonts w:cs="Arial"/>
          <w:sz w:val="20"/>
        </w:rPr>
        <w:t>to a +10% step change from 90% to 100% terminal voltage.</w:t>
      </w:r>
    </w:p>
    <w:p w14:paraId="3F4B2B2D" w14:textId="77777777" w:rsidR="001448B2" w:rsidRPr="001C389A" w:rsidRDefault="001448B2" w:rsidP="001448B2">
      <w:pPr>
        <w:ind w:left="1440"/>
        <w:rPr>
          <w:rFonts w:cs="Arial"/>
          <w:sz w:val="20"/>
        </w:rPr>
      </w:pPr>
    </w:p>
    <w:p w14:paraId="41C42E6C" w14:textId="191E6520"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MoveDestination"/>
          <w:rFonts w:cs="Arial"/>
          <w:color w:val="auto"/>
          <w:sz w:val="20"/>
          <w:u w:val="none"/>
        </w:rPr>
      </w:pPr>
      <w:r w:rsidRPr="001C389A">
        <w:rPr>
          <w:rStyle w:val="DeltaViewInsertion"/>
          <w:rFonts w:cs="Arial"/>
          <w:color w:val="auto"/>
          <w:sz w:val="20"/>
          <w:u w:val="none"/>
        </w:rPr>
        <w:t>on load time series dynamic simulation studies</w:t>
      </w:r>
      <w:r w:rsidRPr="001C389A">
        <w:rPr>
          <w:rStyle w:val="DeltaViewMoveDestination"/>
          <w:rFonts w:cs="Arial"/>
          <w:color w:val="auto"/>
          <w:sz w:val="20"/>
          <w:u w:val="none"/>
        </w:rPr>
        <w:t xml:space="preserve"> of the response of the </w:t>
      </w:r>
      <w:r w:rsidRPr="001C389A">
        <w:rPr>
          <w:rStyle w:val="DeltaViewMoveDestination"/>
          <w:rFonts w:cs="Arial"/>
          <w:b/>
          <w:color w:val="auto"/>
          <w:sz w:val="20"/>
          <w:u w:val="none"/>
        </w:rPr>
        <w:t>Excitation System</w:t>
      </w:r>
      <w:r w:rsidRPr="001C389A">
        <w:rPr>
          <w:rStyle w:val="DeltaViewMoveDestination"/>
          <w:rFonts w:cs="Arial"/>
          <w:color w:val="auto"/>
          <w:sz w:val="20"/>
          <w:u w:val="none"/>
        </w:rPr>
        <w:t xml:space="preserve"> with and without the </w:t>
      </w:r>
      <w:r w:rsidRPr="001C389A">
        <w:rPr>
          <w:rStyle w:val="DeltaViewMoveDestination"/>
          <w:rFonts w:cs="Arial"/>
          <w:b/>
          <w:color w:val="auto"/>
          <w:sz w:val="20"/>
          <w:u w:val="none"/>
        </w:rPr>
        <w:t>Power System Stabiliser</w:t>
      </w:r>
      <w:r w:rsidRPr="001C389A">
        <w:rPr>
          <w:rStyle w:val="DeltaViewMoveDestination"/>
          <w:rFonts w:cs="Arial"/>
          <w:color w:val="auto"/>
          <w:sz w:val="20"/>
          <w:u w:val="none"/>
        </w:rPr>
        <w:t xml:space="preserve"> to 2% and 10% steps in the reference voltage and a three phase short circuit fault applied to the higher voltage side of the </w:t>
      </w:r>
      <w:r w:rsidR="00157AB5" w:rsidRPr="001C389A">
        <w:rPr>
          <w:rStyle w:val="DeltaViewMoveDestination"/>
          <w:rFonts w:cs="Arial"/>
          <w:b/>
          <w:color w:val="auto"/>
          <w:sz w:val="20"/>
          <w:u w:val="none"/>
        </w:rPr>
        <w:t>Synchronous Power Generating Module</w:t>
      </w:r>
      <w:r w:rsidRPr="001C389A">
        <w:rPr>
          <w:rStyle w:val="DeltaViewMoveDestination"/>
          <w:rFonts w:cs="Arial"/>
          <w:color w:val="auto"/>
          <w:sz w:val="20"/>
          <w:u w:val="none"/>
        </w:rPr>
        <w:t xml:space="preserve"> transformer for 100</w:t>
      </w:r>
      <w:r w:rsidRPr="001C389A">
        <w:rPr>
          <w:rStyle w:val="DeltaViewInsertion"/>
          <w:rFonts w:cs="Arial"/>
          <w:color w:val="auto"/>
          <w:sz w:val="20"/>
          <w:u w:val="none"/>
        </w:rPr>
        <w:t xml:space="preserve">ms. The simulation studies should be carried out with the </w:t>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import</w:t>
      </w:r>
      <w:r w:rsidRPr="001C389A">
        <w:rPr>
          <w:rStyle w:val="DeltaViewInsertion"/>
          <w:rFonts w:cs="Arial"/>
          <w:color w:val="auto"/>
          <w:sz w:val="20"/>
          <w:u w:val="single"/>
        </w:rPr>
        <w:t xml:space="preserve"> </w:t>
      </w:r>
      <w:r w:rsidRPr="001C389A">
        <w:rPr>
          <w:rStyle w:val="DeltaViewInsertion"/>
          <w:rFonts w:cs="Arial"/>
          <w:color w:val="auto"/>
          <w:sz w:val="20"/>
          <w:u w:val="none"/>
        </w:rPr>
        <w:t xml:space="preserve">with the fault level at the </w:t>
      </w:r>
      <w:r w:rsidRPr="001C389A">
        <w:rPr>
          <w:rStyle w:val="DeltaViewInsertion"/>
          <w:rFonts w:cs="Arial"/>
          <w:b/>
          <w:color w:val="auto"/>
          <w:sz w:val="20"/>
          <w:u w:val="none"/>
        </w:rPr>
        <w:t>Supergrid</w:t>
      </w:r>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MoveDestination"/>
          <w:rFonts w:cs="Arial"/>
          <w:color w:val="auto"/>
          <w:sz w:val="20"/>
          <w:u w:val="none"/>
        </w:rPr>
        <w:t xml:space="preserve">. The results should show </w:t>
      </w:r>
      <w:r w:rsidR="005A22AC" w:rsidRPr="001C389A">
        <w:rPr>
          <w:rStyle w:val="DeltaViewMoveDestination"/>
          <w:rFonts w:cs="Arial"/>
          <w:color w:val="auto"/>
          <w:sz w:val="20"/>
          <w:u w:val="none"/>
        </w:rPr>
        <w:t xml:space="preserve">the </w:t>
      </w:r>
      <w:r w:rsidR="00157AB5" w:rsidRPr="001C389A">
        <w:rPr>
          <w:rStyle w:val="DeltaViewMoveDestination"/>
          <w:rFonts w:cs="Arial"/>
          <w:b/>
          <w:color w:val="auto"/>
          <w:sz w:val="20"/>
          <w:u w:val="none"/>
        </w:rPr>
        <w:t>Synchronous Power Generating Module</w:t>
      </w:r>
      <w:r w:rsidRPr="001C389A">
        <w:rPr>
          <w:rStyle w:val="DeltaViewMoveDestination"/>
          <w:rFonts w:cs="Arial"/>
          <w:color w:val="auto"/>
          <w:sz w:val="20"/>
          <w:u w:val="none"/>
        </w:rPr>
        <w:t xml:space="preserve"> field voltage, terminal voltage, </w:t>
      </w:r>
      <w:r w:rsidRPr="001C389A">
        <w:rPr>
          <w:rStyle w:val="DeltaViewMoveDestination"/>
          <w:rFonts w:cs="Arial"/>
          <w:b/>
          <w:color w:val="auto"/>
          <w:sz w:val="20"/>
          <w:u w:val="none"/>
        </w:rPr>
        <w:t>Power System Stabiliser</w:t>
      </w:r>
      <w:r w:rsidRPr="001C389A">
        <w:rPr>
          <w:rStyle w:val="DeltaViewMoveDestination"/>
          <w:rFonts w:cs="Arial"/>
          <w:color w:val="auto"/>
          <w:sz w:val="20"/>
          <w:u w:val="none"/>
        </w:rPr>
        <w:t xml:space="preserve"> output,</w:t>
      </w:r>
      <w:r w:rsidR="005A22AC" w:rsidRPr="001C389A">
        <w:rPr>
          <w:rStyle w:val="DeltaViewMoveDestination"/>
          <w:rFonts w:cs="Arial"/>
          <w:b/>
          <w:color w:val="auto"/>
          <w:sz w:val="20"/>
          <w:u w:val="none"/>
        </w:rPr>
        <w:t xml:space="preserve"> </w:t>
      </w:r>
      <w:r w:rsidRPr="001C389A">
        <w:rPr>
          <w:rStyle w:val="DeltaViewMoveDestination"/>
          <w:rFonts w:cs="Arial"/>
          <w:b/>
          <w:color w:val="auto"/>
          <w:sz w:val="20"/>
          <w:u w:val="none"/>
        </w:rPr>
        <w:t>Active Power</w:t>
      </w:r>
      <w:r w:rsidRPr="001C389A">
        <w:rPr>
          <w:rStyle w:val="DeltaViewMoveDestination"/>
          <w:rFonts w:cs="Arial"/>
          <w:color w:val="auto"/>
          <w:sz w:val="20"/>
          <w:u w:val="none"/>
        </w:rPr>
        <w:t xml:space="preserve"> and </w:t>
      </w:r>
      <w:r w:rsidRPr="001C389A">
        <w:rPr>
          <w:rStyle w:val="DeltaViewMoveDestination"/>
          <w:rFonts w:cs="Arial"/>
          <w:b/>
          <w:color w:val="auto"/>
          <w:sz w:val="20"/>
          <w:u w:val="none"/>
        </w:rPr>
        <w:t>Reactive Power</w:t>
      </w:r>
      <w:r w:rsidRPr="001C389A">
        <w:rPr>
          <w:rStyle w:val="DeltaViewMoveDestination"/>
          <w:rFonts w:cs="Arial"/>
          <w:color w:val="auto"/>
          <w:sz w:val="20"/>
          <w:u w:val="none"/>
        </w:rPr>
        <w:t xml:space="preserve"> output.</w:t>
      </w:r>
    </w:p>
    <w:p w14:paraId="1E35AD3E" w14:textId="77777777" w:rsidR="001448B2" w:rsidRPr="001C389A" w:rsidRDefault="001448B2" w:rsidP="001448B2">
      <w:pPr>
        <w:autoSpaceDE w:val="0"/>
        <w:autoSpaceDN w:val="0"/>
        <w:adjustRightInd w:val="0"/>
        <w:rPr>
          <w:rFonts w:cs="Arial"/>
          <w:sz w:val="20"/>
        </w:rPr>
      </w:pPr>
    </w:p>
    <w:p w14:paraId="0C43EC5B"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gain and phase Bode diagrams for the open loop frequency domain response of the </w:t>
      </w:r>
      <w:r w:rsidR="00157AB5" w:rsidRPr="001C389A">
        <w:rPr>
          <w:rFonts w:cs="Arial"/>
          <w:b/>
          <w:sz w:val="20"/>
        </w:rPr>
        <w:t>Synchronous Power Generating Module</w:t>
      </w:r>
      <w:r w:rsidRPr="001C389A">
        <w:rPr>
          <w:rFonts w:cs="Arial"/>
          <w:sz w:val="20"/>
        </w:rPr>
        <w:t xml:space="preserv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These should be in a suitable format to allow assessment of the phase contribution of the </w:t>
      </w:r>
      <w:r w:rsidRPr="001C389A">
        <w:rPr>
          <w:rFonts w:cs="Arial"/>
          <w:b/>
          <w:sz w:val="20"/>
        </w:rPr>
        <w:t xml:space="preserve">Power System Stabiliser </w:t>
      </w:r>
      <w:r w:rsidRPr="001C389A">
        <w:rPr>
          <w:rFonts w:cs="Arial"/>
          <w:sz w:val="20"/>
        </w:rPr>
        <w:t xml:space="preserve">and the gain and phase margin of the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in service.</w:t>
      </w:r>
    </w:p>
    <w:p w14:paraId="24CF27D1" w14:textId="77777777" w:rsidR="001448B2" w:rsidRPr="001C389A" w:rsidRDefault="001448B2" w:rsidP="001448B2">
      <w:pPr>
        <w:ind w:left="1440"/>
        <w:rPr>
          <w:rFonts w:cs="Arial"/>
          <w:sz w:val="20"/>
        </w:rPr>
      </w:pPr>
    </w:p>
    <w:p w14:paraId="3A373EB7"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Insertion"/>
          <w:rFonts w:cs="Arial"/>
          <w:color w:val="auto"/>
          <w:sz w:val="20"/>
          <w:u w:val="none"/>
        </w:rPr>
      </w:pPr>
      <w:r w:rsidRPr="001C389A">
        <w:rPr>
          <w:rStyle w:val="DeltaViewInsertion"/>
          <w:rFonts w:cs="Arial"/>
          <w:color w:val="auto"/>
          <w:sz w:val="20"/>
          <w:u w:val="none"/>
        </w:rPr>
        <w:t xml:space="preserve">an eigenvalue plot to demonstrate that all modes remain stable when the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gain is increased by at least a factor of 3 from the designed operating value.</w:t>
      </w:r>
    </w:p>
    <w:p w14:paraId="746DB863" w14:textId="77777777" w:rsidR="001448B2" w:rsidRPr="001C389A" w:rsidRDefault="001448B2" w:rsidP="001448B2">
      <w:pPr>
        <w:autoSpaceDE w:val="0"/>
        <w:autoSpaceDN w:val="0"/>
        <w:adjustRightInd w:val="0"/>
        <w:rPr>
          <w:rFonts w:cs="Arial"/>
          <w:sz w:val="20"/>
        </w:rPr>
      </w:pPr>
    </w:p>
    <w:p w14:paraId="304799DD"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gain Bode diagram for the closed loop on load frequency domain response of the </w:t>
      </w:r>
      <w:r w:rsidR="00157AB5" w:rsidRPr="001C389A">
        <w:rPr>
          <w:rFonts w:cs="Arial"/>
          <w:b/>
          <w:sz w:val="20"/>
        </w:rPr>
        <w:t>Synchronous Power Generating Module</w:t>
      </w:r>
      <w:r w:rsidRPr="001C389A">
        <w:rPr>
          <w:rFonts w:cs="Arial"/>
          <w:sz w:val="20"/>
        </w:rPr>
        <w:t xml:space="preserv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The </w:t>
      </w:r>
      <w:r w:rsidR="00157AB5" w:rsidRPr="001C389A">
        <w:rPr>
          <w:rFonts w:cs="Arial"/>
          <w:b/>
          <w:sz w:val="20"/>
        </w:rPr>
        <w:t>Synchronous Power Generating Module</w:t>
      </w:r>
      <w:r w:rsidRPr="001C389A">
        <w:rPr>
          <w:rFonts w:cs="Arial"/>
          <w:sz w:val="20"/>
        </w:rPr>
        <w:t xml:space="preserve"> operating at full load and at unity power factor. These diagrams should be in a suitable format to allow comparison of the </w:t>
      </w:r>
      <w:r w:rsidRPr="001C389A">
        <w:rPr>
          <w:rFonts w:cs="Arial"/>
          <w:b/>
          <w:sz w:val="20"/>
        </w:rPr>
        <w:t>Active Power</w:t>
      </w:r>
      <w:r w:rsidRPr="001C389A">
        <w:rPr>
          <w:rFonts w:cs="Arial"/>
          <w:sz w:val="20"/>
        </w:rPr>
        <w:t xml:space="preserve"> damping across the frequency range specified in </w:t>
      </w:r>
      <w:r w:rsidR="00890380" w:rsidRPr="001C389A">
        <w:rPr>
          <w:rFonts w:cs="Arial"/>
          <w:sz w:val="20"/>
        </w:rPr>
        <w:t>ECC</w:t>
      </w:r>
      <w:r w:rsidRPr="001C389A">
        <w:rPr>
          <w:rFonts w:cs="Arial"/>
          <w:sz w:val="20"/>
        </w:rPr>
        <w:t xml:space="preserve">.A.6.2.6.3 with and without the </w:t>
      </w:r>
      <w:r w:rsidRPr="001C389A">
        <w:rPr>
          <w:rFonts w:cs="Arial"/>
          <w:b/>
          <w:sz w:val="20"/>
        </w:rPr>
        <w:t>Power System Stabiliser</w:t>
      </w:r>
      <w:r w:rsidRPr="001C389A">
        <w:rPr>
          <w:rFonts w:cs="Arial"/>
          <w:sz w:val="20"/>
        </w:rPr>
        <w:t xml:space="preserve"> in service.</w:t>
      </w:r>
    </w:p>
    <w:p w14:paraId="45E67C57" w14:textId="77777777" w:rsidR="001448B2" w:rsidRPr="001C389A" w:rsidRDefault="001448B2" w:rsidP="00563FF9">
      <w:pPr>
        <w:ind w:left="1418" w:hanging="1418"/>
        <w:rPr>
          <w:rStyle w:val="DeltaViewInsertion"/>
          <w:rFonts w:cs="Arial"/>
          <w:color w:val="auto"/>
          <w:sz w:val="20"/>
          <w:u w:val="none"/>
        </w:rPr>
      </w:pPr>
    </w:p>
    <w:p w14:paraId="363CF344" w14:textId="77777777" w:rsidR="00563FF9" w:rsidRPr="001C389A" w:rsidRDefault="002F5F51" w:rsidP="00E30D18">
      <w:pPr>
        <w:ind w:left="2160" w:hanging="2160"/>
        <w:rPr>
          <w:rFonts w:cs="Arial"/>
          <w:sz w:val="20"/>
        </w:rPr>
      </w:pPr>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2</w:t>
      </w:r>
      <w:r w:rsidR="001448B2" w:rsidRPr="001C389A">
        <w:rPr>
          <w:rStyle w:val="DeltaViewInsertion"/>
          <w:rFonts w:cs="Arial"/>
          <w:color w:val="auto"/>
          <w:sz w:val="20"/>
          <w:u w:val="none"/>
        </w:rPr>
        <w:t>.2</w:t>
      </w:r>
      <w:r w:rsidR="00563FF9" w:rsidRPr="001C389A">
        <w:rPr>
          <w:rStyle w:val="DeltaViewInsertion"/>
          <w:rFonts w:cs="Arial"/>
          <w:color w:val="auto"/>
          <w:sz w:val="20"/>
          <w:u w:val="none"/>
        </w:rPr>
        <w:tab/>
      </w:r>
      <w:r w:rsidR="001448B2" w:rsidRPr="001C389A">
        <w:rPr>
          <w:rStyle w:val="DeltaViewInsertion"/>
          <w:rFonts w:cs="Arial"/>
          <w:color w:val="auto"/>
          <w:sz w:val="20"/>
          <w:u w:val="none"/>
        </w:rPr>
        <w:t xml:space="preserve">In the case of </w:t>
      </w:r>
      <w:r w:rsidR="001448B2" w:rsidRPr="001C389A">
        <w:rPr>
          <w:rStyle w:val="DeltaViewInsertion"/>
          <w:rFonts w:cs="Arial"/>
          <w:b/>
          <w:color w:val="auto"/>
          <w:sz w:val="20"/>
          <w:u w:val="none"/>
        </w:rPr>
        <w:t xml:space="preserve">Onshore Non-Synchronous </w:t>
      </w:r>
      <w:r w:rsidR="00157AB5" w:rsidRPr="001C389A">
        <w:rPr>
          <w:rStyle w:val="DeltaViewInsertion"/>
          <w:rFonts w:cs="Arial"/>
          <w:b/>
          <w:color w:val="auto"/>
          <w:sz w:val="20"/>
          <w:u w:val="none"/>
        </w:rPr>
        <w:t xml:space="preserve"> Power Generating Module</w:t>
      </w:r>
      <w:r w:rsidR="002375B0" w:rsidRPr="001C389A">
        <w:rPr>
          <w:rStyle w:val="DeltaViewInsertion"/>
          <w:rFonts w:cs="Arial"/>
          <w:b/>
          <w:color w:val="auto"/>
          <w:sz w:val="20"/>
          <w:u w:val="none"/>
        </w:rPr>
        <w:t xml:space="preserve">, </w:t>
      </w:r>
      <w:r w:rsidR="001448B2" w:rsidRPr="001C389A">
        <w:rPr>
          <w:rStyle w:val="DeltaViewInsertion"/>
          <w:rFonts w:cs="Arial"/>
          <w:b/>
          <w:color w:val="auto"/>
          <w:sz w:val="20"/>
          <w:u w:val="none"/>
        </w:rPr>
        <w:t xml:space="preserve">Onshore </w:t>
      </w:r>
      <w:r w:rsidR="009923C9" w:rsidRPr="001C389A">
        <w:rPr>
          <w:rStyle w:val="DeltaViewInsertion"/>
          <w:rFonts w:cs="Arial"/>
          <w:b/>
          <w:color w:val="auto"/>
          <w:sz w:val="20"/>
          <w:u w:val="none"/>
        </w:rPr>
        <w:t>HV</w:t>
      </w:r>
      <w:r w:rsidR="001448B2" w:rsidRPr="001C389A">
        <w:rPr>
          <w:rStyle w:val="DeltaViewInsertion"/>
          <w:rFonts w:cs="Arial"/>
          <w:b/>
          <w:color w:val="auto"/>
          <w:sz w:val="20"/>
          <w:u w:val="none"/>
        </w:rPr>
        <w:t xml:space="preserve">DC </w:t>
      </w:r>
      <w:r w:rsidR="009923C9" w:rsidRPr="001C389A">
        <w:rPr>
          <w:rStyle w:val="DeltaViewInsertion"/>
          <w:rFonts w:cs="Arial"/>
          <w:b/>
          <w:color w:val="auto"/>
          <w:sz w:val="20"/>
          <w:u w:val="none"/>
        </w:rPr>
        <w:t>Equipment</w:t>
      </w:r>
      <w:r w:rsidR="001448B2" w:rsidRPr="001C389A">
        <w:rPr>
          <w:rStyle w:val="DeltaViewInsertion"/>
          <w:rFonts w:cs="Arial"/>
          <w:color w:val="auto"/>
          <w:sz w:val="20"/>
          <w:u w:val="none"/>
        </w:rPr>
        <w:t xml:space="preserve"> and </w:t>
      </w:r>
      <w:r w:rsidR="001448B2" w:rsidRPr="001C389A">
        <w:rPr>
          <w:rStyle w:val="DeltaViewInsertion"/>
          <w:rFonts w:cs="Arial"/>
          <w:b/>
          <w:color w:val="auto"/>
          <w:sz w:val="20"/>
          <w:u w:val="none"/>
        </w:rPr>
        <w:t>Onshore Power Park Modules</w:t>
      </w:r>
      <w:r w:rsidR="001448B2" w:rsidRPr="001C389A">
        <w:rPr>
          <w:rStyle w:val="DeltaViewInsertion"/>
          <w:rFonts w:cs="Arial"/>
          <w:color w:val="auto"/>
          <w:sz w:val="20"/>
          <w:u w:val="none"/>
        </w:rPr>
        <w:t xml:space="preserve"> and </w:t>
      </w:r>
      <w:r w:rsidR="00AE1825" w:rsidRPr="001C389A">
        <w:rPr>
          <w:rStyle w:val="DeltaViewInsertion"/>
          <w:rFonts w:cs="Arial"/>
          <w:b/>
          <w:color w:val="auto"/>
          <w:sz w:val="20"/>
          <w:u w:val="none"/>
        </w:rPr>
        <w:t>OTSDUW P</w:t>
      </w:r>
      <w:r w:rsidR="001448B2" w:rsidRPr="001C389A">
        <w:rPr>
          <w:rStyle w:val="DeltaViewInsertion"/>
          <w:rFonts w:cs="Arial"/>
          <w:b/>
          <w:color w:val="auto"/>
          <w:sz w:val="20"/>
          <w:u w:val="none"/>
        </w:rPr>
        <w:t>lant</w:t>
      </w:r>
      <w:r w:rsidR="001448B2" w:rsidRPr="001C389A">
        <w:rPr>
          <w:rStyle w:val="DeltaViewInsertion"/>
          <w:rFonts w:cs="Arial"/>
          <w:color w:val="auto"/>
          <w:sz w:val="20"/>
          <w:u w:val="none"/>
        </w:rPr>
        <w:t xml:space="preserve"> and </w:t>
      </w:r>
      <w:r w:rsidR="00AE1825" w:rsidRPr="001C389A">
        <w:rPr>
          <w:rStyle w:val="DeltaViewInsertion"/>
          <w:rFonts w:cs="Arial"/>
          <w:b/>
          <w:color w:val="auto"/>
          <w:sz w:val="20"/>
          <w:u w:val="none"/>
        </w:rPr>
        <w:t>A</w:t>
      </w:r>
      <w:r w:rsidR="001448B2" w:rsidRPr="001C389A">
        <w:rPr>
          <w:rStyle w:val="DeltaViewInsertion"/>
          <w:rFonts w:cs="Arial"/>
          <w:b/>
          <w:color w:val="auto"/>
          <w:sz w:val="20"/>
          <w:u w:val="none"/>
        </w:rPr>
        <w:t>pparatus</w:t>
      </w:r>
      <w:r w:rsidR="001448B2" w:rsidRPr="001C389A">
        <w:rPr>
          <w:rStyle w:val="DeltaViewInsertion"/>
          <w:rFonts w:cs="Arial"/>
          <w:color w:val="auto"/>
          <w:sz w:val="20"/>
          <w:u w:val="none"/>
        </w:rPr>
        <w:t xml:space="preserve"> at the </w:t>
      </w:r>
      <w:r w:rsidR="001448B2" w:rsidRPr="001C389A">
        <w:rPr>
          <w:rStyle w:val="DeltaViewInsertion"/>
          <w:rFonts w:cs="Arial"/>
          <w:b/>
          <w:color w:val="auto"/>
          <w:sz w:val="20"/>
          <w:u w:val="none"/>
        </w:rPr>
        <w:t>Interface Point</w:t>
      </w:r>
      <w:r w:rsidR="001448B2" w:rsidRPr="001C389A">
        <w:rPr>
          <w:rStyle w:val="DeltaViewInsertion"/>
          <w:rFonts w:cs="Arial"/>
          <w:color w:val="auto"/>
          <w:sz w:val="20"/>
          <w:u w:val="none"/>
        </w:rPr>
        <w:t xml:space="preserve"> t</w:t>
      </w:r>
      <w:r w:rsidR="00563FF9" w:rsidRPr="001C389A">
        <w:rPr>
          <w:rStyle w:val="DeltaViewInsertion"/>
          <w:rFonts w:cs="Arial"/>
          <w:color w:val="auto"/>
          <w:sz w:val="20"/>
          <w:u w:val="none"/>
        </w:rPr>
        <w:t xml:space="preserve">he </w:t>
      </w:r>
      <w:r w:rsidR="00563FF9" w:rsidRPr="001C389A">
        <w:rPr>
          <w:rStyle w:val="DeltaViewInsertion"/>
          <w:rFonts w:cs="Arial"/>
          <w:b/>
          <w:color w:val="auto"/>
          <w:sz w:val="20"/>
          <w:u w:val="none"/>
        </w:rPr>
        <w:t>Power System Stabiliser</w:t>
      </w:r>
      <w:r w:rsidR="00563FF9" w:rsidRPr="001C389A">
        <w:rPr>
          <w:rStyle w:val="DeltaViewInsertion"/>
          <w:rFonts w:cs="Arial"/>
          <w:color w:val="auto"/>
          <w:sz w:val="20"/>
          <w:u w:val="none"/>
        </w:rPr>
        <w:t xml:space="preserve"> tuning simulation study report required by </w:t>
      </w:r>
      <w:r w:rsidR="00890380" w:rsidRPr="001C389A">
        <w:rPr>
          <w:rStyle w:val="DeltaViewInsertion"/>
          <w:rFonts w:cs="Arial"/>
          <w:color w:val="auto"/>
          <w:sz w:val="20"/>
          <w:u w:val="none"/>
        </w:rPr>
        <w:t>ECC</w:t>
      </w:r>
      <w:r w:rsidR="00563FF9" w:rsidRPr="001C389A">
        <w:rPr>
          <w:rStyle w:val="DeltaViewInsertion"/>
          <w:rFonts w:cs="Arial"/>
          <w:color w:val="auto"/>
          <w:sz w:val="20"/>
          <w:u w:val="none"/>
        </w:rPr>
        <w:t>.</w:t>
      </w:r>
      <w:r w:rsidR="000D2936" w:rsidRPr="001C389A">
        <w:rPr>
          <w:rStyle w:val="DeltaViewInsertion"/>
          <w:rFonts w:cs="Arial"/>
          <w:color w:val="auto"/>
          <w:sz w:val="20"/>
          <w:u w:val="none"/>
        </w:rPr>
        <w:t>A.</w:t>
      </w:r>
      <w:r w:rsidR="001448B2" w:rsidRPr="001C389A">
        <w:rPr>
          <w:rStyle w:val="DeltaViewInsertion"/>
          <w:rFonts w:cs="Arial"/>
          <w:color w:val="auto"/>
          <w:sz w:val="20"/>
          <w:u w:val="none"/>
        </w:rPr>
        <w:t>7.2.4.1</w:t>
      </w:r>
      <w:r w:rsidR="002560C8" w:rsidRPr="001C389A">
        <w:rPr>
          <w:rStyle w:val="DeltaViewInsertion"/>
          <w:rFonts w:cs="Arial"/>
          <w:color w:val="auto"/>
          <w:sz w:val="20"/>
          <w:u w:val="none"/>
        </w:rPr>
        <w:t xml:space="preserve"> or ECC.A.8.2.4</w:t>
      </w:r>
      <w:r w:rsidR="00BE5E02" w:rsidRPr="001C389A">
        <w:rPr>
          <w:rStyle w:val="DeltaViewInsertion"/>
          <w:rFonts w:cs="Arial"/>
          <w:color w:val="auto"/>
          <w:sz w:val="20"/>
          <w:u w:val="none"/>
        </w:rPr>
        <w:t xml:space="preserve"> </w:t>
      </w:r>
      <w:r w:rsidR="00563FF9" w:rsidRPr="001C389A">
        <w:rPr>
          <w:rStyle w:val="DeltaViewInsertion"/>
          <w:rFonts w:cs="Arial"/>
          <w:color w:val="auto"/>
          <w:sz w:val="20"/>
          <w:u w:val="none"/>
        </w:rPr>
        <w:t xml:space="preserve">or required by the </w:t>
      </w:r>
      <w:r w:rsidR="00563FF9" w:rsidRPr="001C389A">
        <w:rPr>
          <w:rStyle w:val="DeltaViewInsertion"/>
          <w:rFonts w:cs="Arial"/>
          <w:b/>
          <w:color w:val="auto"/>
          <w:sz w:val="20"/>
          <w:u w:val="none"/>
        </w:rPr>
        <w:t>Bilateral Agreement</w:t>
      </w:r>
      <w:r w:rsidR="00563FF9" w:rsidRPr="001C389A">
        <w:rPr>
          <w:rStyle w:val="DeltaViewInsertion"/>
          <w:rFonts w:cs="Arial"/>
          <w:color w:val="auto"/>
          <w:sz w:val="20"/>
          <w:u w:val="none"/>
        </w:rPr>
        <w:t xml:space="preserve"> shall contain:</w:t>
      </w:r>
    </w:p>
    <w:p w14:paraId="5B4D537D" w14:textId="77777777" w:rsidR="00563FF9" w:rsidRPr="001C389A" w:rsidRDefault="00563FF9" w:rsidP="00563FF9">
      <w:pPr>
        <w:rPr>
          <w:rFonts w:cs="Arial"/>
          <w:sz w:val="20"/>
        </w:rPr>
      </w:pPr>
    </w:p>
    <w:p w14:paraId="4088CFCE" w14:textId="77777777" w:rsidR="00563FF9" w:rsidRPr="001C389A" w:rsidRDefault="00563FF9" w:rsidP="003B5BF0">
      <w:pPr>
        <w:numPr>
          <w:ilvl w:val="0"/>
          <w:numId w:val="12"/>
        </w:numPr>
        <w:autoSpaceDE w:val="0"/>
        <w:autoSpaceDN w:val="0"/>
        <w:adjustRightInd w:val="0"/>
        <w:rPr>
          <w:rFonts w:cs="Arial"/>
          <w:sz w:val="20"/>
        </w:rPr>
      </w:pPr>
      <w:r w:rsidRPr="001C389A">
        <w:rPr>
          <w:rStyle w:val="DeltaViewMoveDestination"/>
          <w:rFonts w:cs="Arial"/>
          <w:color w:val="auto"/>
          <w:sz w:val="20"/>
          <w:u w:val="none"/>
        </w:rPr>
        <w:t xml:space="preserve">the </w:t>
      </w:r>
      <w:r w:rsidR="001448B2" w:rsidRPr="001C389A">
        <w:rPr>
          <w:rStyle w:val="DeltaViewMoveDestination"/>
          <w:rFonts w:cs="Arial"/>
          <w:b/>
          <w:color w:val="auto"/>
          <w:sz w:val="20"/>
          <w:u w:val="none"/>
        </w:rPr>
        <w:t>Voltage Control</w:t>
      </w:r>
      <w:r w:rsidRPr="001C389A">
        <w:rPr>
          <w:rStyle w:val="DeltaViewMoveDestination"/>
          <w:rFonts w:cs="Arial"/>
          <w:b/>
          <w:color w:val="auto"/>
          <w:sz w:val="20"/>
          <w:u w:val="none"/>
        </w:rPr>
        <w:t xml:space="preserve"> System</w:t>
      </w:r>
      <w:r w:rsidRPr="001C389A">
        <w:rPr>
          <w:rStyle w:val="DeltaViewMoveDestination"/>
          <w:rFonts w:cs="Arial"/>
          <w:color w:val="auto"/>
          <w:sz w:val="20"/>
          <w:u w:val="none"/>
        </w:rPr>
        <w:t xml:space="preserve"> model including the </w:t>
      </w:r>
      <w:r w:rsidRPr="001C389A">
        <w:rPr>
          <w:rStyle w:val="DeltaViewMoveDestination"/>
          <w:rFonts w:cs="Arial"/>
          <w:b/>
          <w:color w:val="auto"/>
          <w:sz w:val="20"/>
          <w:u w:val="none"/>
        </w:rPr>
        <w:t xml:space="preserve">Power System Stabiliser </w:t>
      </w:r>
      <w:r w:rsidRPr="001C389A">
        <w:rPr>
          <w:rStyle w:val="DeltaViewMoveDestination"/>
          <w:rFonts w:cs="Arial"/>
          <w:color w:val="auto"/>
          <w:sz w:val="20"/>
          <w:u w:val="none"/>
        </w:rPr>
        <w:t xml:space="preserve">with settings as required under the </w:t>
      </w:r>
      <w:r w:rsidRPr="001C389A">
        <w:rPr>
          <w:rStyle w:val="DeltaViewMoveDestination"/>
          <w:rFonts w:cs="Arial"/>
          <w:b/>
          <w:color w:val="auto"/>
          <w:sz w:val="20"/>
          <w:u w:val="none"/>
        </w:rPr>
        <w:t>Planning Code</w:t>
      </w:r>
      <w:r w:rsidRPr="001C389A">
        <w:rPr>
          <w:rStyle w:val="DeltaViewMoveDestination"/>
          <w:rFonts w:cs="Arial"/>
          <w:color w:val="auto"/>
          <w:sz w:val="20"/>
          <w:u w:val="none"/>
        </w:rPr>
        <w:t xml:space="preserve"> </w:t>
      </w:r>
      <w:r w:rsidR="001448B2" w:rsidRPr="001C389A">
        <w:rPr>
          <w:rStyle w:val="DeltaViewInsertion"/>
          <w:rFonts w:cs="Arial"/>
          <w:color w:val="auto"/>
          <w:sz w:val="20"/>
          <w:u w:val="none"/>
        </w:rPr>
        <w:t>(PC.A.5.4</w:t>
      </w:r>
      <w:r w:rsidRPr="001C389A">
        <w:rPr>
          <w:rStyle w:val="DeltaViewInsertion"/>
          <w:rFonts w:cs="Arial"/>
          <w:color w:val="auto"/>
          <w:sz w:val="20"/>
          <w:u w:val="none"/>
        </w:rPr>
        <w:t>)</w:t>
      </w:r>
      <w:r w:rsidR="00AA7032" w:rsidRPr="001C389A">
        <w:rPr>
          <w:rStyle w:val="DeltaViewInsertion"/>
          <w:rFonts w:cs="Arial"/>
          <w:color w:val="auto"/>
          <w:sz w:val="20"/>
          <w:u w:val="none"/>
        </w:rPr>
        <w:t xml:space="preserve"> and </w:t>
      </w:r>
      <w:r w:rsidR="00AA7032" w:rsidRPr="001C389A">
        <w:rPr>
          <w:rStyle w:val="DeltaViewInsertion"/>
          <w:rFonts w:cs="Arial"/>
          <w:b/>
          <w:color w:val="auto"/>
          <w:sz w:val="20"/>
          <w:u w:val="none"/>
        </w:rPr>
        <w:t>Bilateral Agreement</w:t>
      </w:r>
      <w:r w:rsidR="00AA7032" w:rsidRPr="001C389A">
        <w:rPr>
          <w:rStyle w:val="DeltaViewInsertion"/>
          <w:rFonts w:cs="Arial"/>
          <w:color w:val="auto"/>
          <w:sz w:val="20"/>
          <w:u w:val="none"/>
        </w:rPr>
        <w:t>.</w:t>
      </w:r>
    </w:p>
    <w:p w14:paraId="5B98F32B" w14:textId="77777777" w:rsidR="00563FF9" w:rsidRPr="001C389A" w:rsidRDefault="00563FF9" w:rsidP="00563FF9">
      <w:pPr>
        <w:ind w:left="1440"/>
        <w:rPr>
          <w:rFonts w:cs="Arial"/>
          <w:sz w:val="20"/>
        </w:rPr>
      </w:pPr>
    </w:p>
    <w:p w14:paraId="15B59097" w14:textId="3E1A375F" w:rsidR="00563FF9" w:rsidRPr="001C389A" w:rsidRDefault="00563FF9" w:rsidP="003B5BF0">
      <w:pPr>
        <w:numPr>
          <w:ilvl w:val="0"/>
          <w:numId w:val="12"/>
        </w:numPr>
        <w:autoSpaceDE w:val="0"/>
        <w:autoSpaceDN w:val="0"/>
        <w:adjustRightInd w:val="0"/>
        <w:rPr>
          <w:rStyle w:val="DeltaViewMoveDestination"/>
          <w:rFonts w:cs="Arial"/>
          <w:color w:val="auto"/>
          <w:sz w:val="20"/>
          <w:u w:val="none"/>
        </w:rPr>
      </w:pPr>
      <w:r w:rsidRPr="001C389A">
        <w:rPr>
          <w:rStyle w:val="DeltaViewInsertion"/>
          <w:rFonts w:cs="Arial"/>
          <w:color w:val="auto"/>
          <w:sz w:val="20"/>
          <w:u w:val="none"/>
        </w:rPr>
        <w:t>on load time series dynamic simulation studies</w:t>
      </w:r>
      <w:r w:rsidRPr="001C389A">
        <w:rPr>
          <w:rStyle w:val="DeltaViewMoveDestination"/>
          <w:rFonts w:cs="Arial"/>
          <w:color w:val="auto"/>
          <w:sz w:val="20"/>
          <w:u w:val="none"/>
        </w:rPr>
        <w:t xml:space="preserve"> of the response of the </w:t>
      </w:r>
      <w:r w:rsidR="00AA7032" w:rsidRPr="001C389A">
        <w:rPr>
          <w:rStyle w:val="DeltaViewMoveDestination"/>
          <w:rFonts w:cs="Arial"/>
          <w:b/>
          <w:color w:val="auto"/>
          <w:sz w:val="20"/>
          <w:u w:val="none"/>
        </w:rPr>
        <w:t>Voltage Control</w:t>
      </w:r>
      <w:r w:rsidRPr="001C389A">
        <w:rPr>
          <w:rStyle w:val="DeltaViewMoveDestination"/>
          <w:rFonts w:cs="Arial"/>
          <w:b/>
          <w:color w:val="auto"/>
          <w:sz w:val="20"/>
          <w:u w:val="none"/>
        </w:rPr>
        <w:t xml:space="preserve"> System</w:t>
      </w:r>
      <w:r w:rsidRPr="001C389A">
        <w:rPr>
          <w:rStyle w:val="DeltaViewMoveDestination"/>
          <w:rFonts w:cs="Arial"/>
          <w:color w:val="auto"/>
          <w:sz w:val="20"/>
          <w:u w:val="none"/>
        </w:rPr>
        <w:t xml:space="preserve"> with and without the </w:t>
      </w:r>
      <w:r w:rsidRPr="001C389A">
        <w:rPr>
          <w:rStyle w:val="DeltaViewMoveDestination"/>
          <w:rFonts w:cs="Arial"/>
          <w:b/>
          <w:color w:val="auto"/>
          <w:sz w:val="20"/>
          <w:u w:val="none"/>
        </w:rPr>
        <w:t>Power System Stabiliser</w:t>
      </w:r>
      <w:r w:rsidRPr="001C389A">
        <w:rPr>
          <w:rStyle w:val="DeltaViewMoveDestination"/>
          <w:rFonts w:cs="Arial"/>
          <w:color w:val="auto"/>
          <w:sz w:val="20"/>
          <w:u w:val="none"/>
        </w:rPr>
        <w:t xml:space="preserve"> to 2% and 10% steps in the reference voltage and a three phase short circuit fault applied to the </w:t>
      </w:r>
      <w:r w:rsidR="00AA7032" w:rsidRPr="001C389A">
        <w:rPr>
          <w:rStyle w:val="DeltaViewMoveDestination"/>
          <w:rFonts w:cs="Arial"/>
          <w:b/>
          <w:color w:val="auto"/>
          <w:sz w:val="20"/>
          <w:u w:val="none"/>
        </w:rPr>
        <w:t>Grid Entry Point</w:t>
      </w:r>
      <w:r w:rsidR="00AA7032" w:rsidRPr="001C389A">
        <w:rPr>
          <w:rStyle w:val="DeltaViewMoveDestination"/>
          <w:rFonts w:cs="Arial"/>
          <w:color w:val="auto"/>
          <w:sz w:val="20"/>
          <w:u w:val="none"/>
        </w:rPr>
        <w:t xml:space="preserve"> or the </w:t>
      </w:r>
      <w:r w:rsidR="00AA7032" w:rsidRPr="001C389A">
        <w:rPr>
          <w:rStyle w:val="DeltaViewMoveDestination"/>
          <w:rFonts w:cs="Arial"/>
          <w:b/>
          <w:color w:val="auto"/>
          <w:sz w:val="20"/>
          <w:u w:val="none"/>
        </w:rPr>
        <w:t>Interface Point</w:t>
      </w:r>
      <w:r w:rsidR="00AA7032" w:rsidRPr="001C389A">
        <w:rPr>
          <w:rStyle w:val="DeltaViewMoveDestination"/>
          <w:rFonts w:cs="Arial"/>
          <w:color w:val="auto"/>
          <w:sz w:val="20"/>
          <w:u w:val="none"/>
        </w:rPr>
        <w:t xml:space="preserve"> in the case of </w:t>
      </w:r>
      <w:r w:rsidR="00AA7032" w:rsidRPr="001C389A">
        <w:rPr>
          <w:rStyle w:val="DeltaViewMoveDestination"/>
          <w:rFonts w:cs="Arial"/>
          <w:b/>
          <w:color w:val="auto"/>
          <w:sz w:val="20"/>
          <w:u w:val="none"/>
        </w:rPr>
        <w:t>OTSDUW</w:t>
      </w:r>
      <w:r w:rsidR="00AA7032" w:rsidRPr="001C389A">
        <w:rPr>
          <w:rStyle w:val="DeltaViewMoveDestination"/>
          <w:rFonts w:cs="Arial"/>
          <w:color w:val="auto"/>
          <w:sz w:val="20"/>
          <w:u w:val="none"/>
        </w:rPr>
        <w:t xml:space="preserve"> </w:t>
      </w:r>
      <w:r w:rsidR="00AA7032" w:rsidRPr="001C389A">
        <w:rPr>
          <w:rStyle w:val="DeltaViewMoveDestination"/>
          <w:rFonts w:cs="Arial"/>
          <w:b/>
          <w:color w:val="auto"/>
          <w:sz w:val="20"/>
          <w:u w:val="none"/>
        </w:rPr>
        <w:t>Plant</w:t>
      </w:r>
      <w:r w:rsidR="00AA7032" w:rsidRPr="001C389A">
        <w:rPr>
          <w:rStyle w:val="DeltaViewMoveDestination"/>
          <w:rFonts w:cs="Arial"/>
          <w:color w:val="auto"/>
          <w:sz w:val="20"/>
          <w:u w:val="none"/>
        </w:rPr>
        <w:t xml:space="preserve"> and </w:t>
      </w:r>
      <w:r w:rsidR="00AA7032" w:rsidRPr="001C389A">
        <w:rPr>
          <w:rStyle w:val="DeltaViewMoveDestination"/>
          <w:rFonts w:cs="Arial"/>
          <w:b/>
          <w:color w:val="auto"/>
          <w:sz w:val="20"/>
          <w:u w:val="none"/>
        </w:rPr>
        <w:t>Apparatus</w:t>
      </w:r>
      <w:r w:rsidR="00AA7032" w:rsidRPr="001C389A">
        <w:rPr>
          <w:rStyle w:val="DeltaViewMoveDestination"/>
          <w:rFonts w:cs="Arial"/>
          <w:color w:val="auto"/>
          <w:sz w:val="20"/>
          <w:u w:val="none"/>
        </w:rPr>
        <w:t xml:space="preserve"> </w:t>
      </w:r>
      <w:r w:rsidRPr="001C389A">
        <w:rPr>
          <w:rStyle w:val="DeltaViewMoveDestination"/>
          <w:rFonts w:cs="Arial"/>
          <w:color w:val="auto"/>
          <w:sz w:val="20"/>
          <w:u w:val="none"/>
        </w:rPr>
        <w:t>for 100</w:t>
      </w:r>
      <w:r w:rsidRPr="001C389A">
        <w:rPr>
          <w:rStyle w:val="DeltaViewInsertion"/>
          <w:rFonts w:cs="Arial"/>
          <w:color w:val="auto"/>
          <w:sz w:val="20"/>
          <w:u w:val="none"/>
        </w:rPr>
        <w:t xml:space="preserve">ms. The simulation studies should be carried out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maximum leading </w:t>
      </w:r>
      <w:r w:rsidR="00E94E0F" w:rsidRPr="001C389A">
        <w:rPr>
          <w:rStyle w:val="DeltaViewInsertion"/>
          <w:rFonts w:cs="Arial"/>
          <w:b/>
          <w:color w:val="auto"/>
          <w:sz w:val="20"/>
          <w:u w:val="none"/>
        </w:rPr>
        <w:t>Reactive Power</w:t>
      </w:r>
      <w:r w:rsidR="00E94E0F" w:rsidRPr="001C389A">
        <w:rPr>
          <w:rStyle w:val="DeltaViewInsertion"/>
          <w:rFonts w:cs="Arial"/>
          <w:color w:val="auto"/>
          <w:sz w:val="20"/>
          <w:u w:val="none"/>
        </w:rPr>
        <w:t xml:space="preserve"> import condition</w:t>
      </w:r>
      <w:r w:rsidRPr="001C389A">
        <w:rPr>
          <w:rStyle w:val="DeltaViewInsertion"/>
          <w:rFonts w:cs="Arial"/>
          <w:color w:val="auto"/>
          <w:sz w:val="20"/>
          <w:u w:val="none"/>
        </w:rPr>
        <w:t xml:space="preserve"> with the fault level at the </w:t>
      </w:r>
      <w:r w:rsidRPr="001C389A">
        <w:rPr>
          <w:rStyle w:val="DeltaViewInsertion"/>
          <w:rFonts w:cs="Arial"/>
          <w:b/>
          <w:color w:val="auto"/>
          <w:sz w:val="20"/>
          <w:u w:val="none"/>
        </w:rPr>
        <w:t>Supergrid</w:t>
      </w:r>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MoveDestination"/>
          <w:rFonts w:cs="Arial"/>
          <w:color w:val="auto"/>
          <w:sz w:val="20"/>
          <w:u w:val="none"/>
        </w:rPr>
        <w:t>. The results should show</w:t>
      </w:r>
      <w:r w:rsidR="00E6557D" w:rsidRPr="001C389A">
        <w:rPr>
          <w:rStyle w:val="DeltaViewMoveDestination"/>
          <w:rFonts w:cs="Arial"/>
          <w:color w:val="auto"/>
          <w:sz w:val="20"/>
          <w:u w:val="none"/>
        </w:rPr>
        <w:t xml:space="preserve"> appropriate signals to demonstrate the expected damping performance of the </w:t>
      </w:r>
      <w:r w:rsidR="00E6557D" w:rsidRPr="001C389A">
        <w:rPr>
          <w:rStyle w:val="DeltaViewMoveDestination"/>
          <w:rFonts w:cs="Arial"/>
          <w:b/>
          <w:color w:val="auto"/>
          <w:sz w:val="20"/>
          <w:u w:val="none"/>
        </w:rPr>
        <w:t>Power System Stabiliser</w:t>
      </w:r>
      <w:r w:rsidR="00E6557D" w:rsidRPr="001C389A">
        <w:rPr>
          <w:rStyle w:val="DeltaViewMoveDestination"/>
          <w:rFonts w:cs="Arial"/>
          <w:color w:val="auto"/>
          <w:sz w:val="20"/>
          <w:u w:val="none"/>
        </w:rPr>
        <w:t>.</w:t>
      </w:r>
    </w:p>
    <w:p w14:paraId="7178ADC5" w14:textId="77777777" w:rsidR="00E6557D" w:rsidRPr="001C389A" w:rsidRDefault="00E6557D" w:rsidP="00E6557D">
      <w:pPr>
        <w:autoSpaceDE w:val="0"/>
        <w:autoSpaceDN w:val="0"/>
        <w:adjustRightInd w:val="0"/>
        <w:rPr>
          <w:rStyle w:val="DeltaViewMoveDestination"/>
          <w:rFonts w:cs="Arial"/>
          <w:color w:val="auto"/>
          <w:sz w:val="20"/>
          <w:u w:val="none"/>
        </w:rPr>
      </w:pPr>
    </w:p>
    <w:p w14:paraId="3DAF5242" w14:textId="0ECAFA93" w:rsidR="00E6557D" w:rsidRPr="001C389A" w:rsidRDefault="00E6557D" w:rsidP="003B5BF0">
      <w:pPr>
        <w:numPr>
          <w:ilvl w:val="0"/>
          <w:numId w:val="12"/>
        </w:numPr>
        <w:autoSpaceDE w:val="0"/>
        <w:autoSpaceDN w:val="0"/>
        <w:adjustRightInd w:val="0"/>
        <w:rPr>
          <w:rStyle w:val="DeltaViewMoveDestination"/>
          <w:rFonts w:cs="Arial"/>
          <w:color w:val="auto"/>
          <w:sz w:val="20"/>
          <w:u w:val="none"/>
        </w:rPr>
      </w:pPr>
      <w:r w:rsidRPr="001C389A">
        <w:rPr>
          <w:rStyle w:val="DeltaViewMoveDestination"/>
          <w:rFonts w:cs="Arial"/>
          <w:color w:val="auto"/>
          <w:sz w:val="20"/>
          <w:u w:val="none"/>
        </w:rPr>
        <w:t xml:space="preserve">any other simulation as </w:t>
      </w:r>
      <w:r w:rsidR="00C33309" w:rsidRPr="001C389A">
        <w:rPr>
          <w:rStyle w:val="DeltaViewMoveDestination"/>
          <w:rFonts w:cs="Arial"/>
          <w:color w:val="auto"/>
          <w:sz w:val="20"/>
          <w:u w:val="none"/>
        </w:rPr>
        <w:t xml:space="preserve">specified in the Bilateral Agreement or </w:t>
      </w:r>
      <w:r w:rsidRPr="001C389A">
        <w:rPr>
          <w:rStyle w:val="DeltaViewMoveDestination"/>
          <w:rFonts w:cs="Arial"/>
          <w:color w:val="auto"/>
          <w:sz w:val="20"/>
          <w:u w:val="none"/>
        </w:rPr>
        <w:t xml:space="preserve">agreed between the </w:t>
      </w:r>
      <w:r w:rsidRPr="001C389A">
        <w:rPr>
          <w:rStyle w:val="DeltaViewMoveDestination"/>
          <w:rFonts w:cs="Arial"/>
          <w:b/>
          <w:color w:val="auto"/>
          <w:sz w:val="20"/>
          <w:u w:val="none"/>
        </w:rPr>
        <w:t>Generator</w:t>
      </w:r>
      <w:r w:rsidRPr="001C389A">
        <w:rPr>
          <w:rStyle w:val="DeltaViewMoveDestination"/>
          <w:rFonts w:cs="Arial"/>
          <w:color w:val="auto"/>
          <w:sz w:val="20"/>
          <w:u w:val="none"/>
        </w:rPr>
        <w:t xml:space="preserve"> or </w:t>
      </w:r>
      <w:r w:rsidR="009923C9" w:rsidRPr="001C389A">
        <w:rPr>
          <w:rStyle w:val="DeltaViewMoveDestination"/>
          <w:rFonts w:cs="Arial"/>
          <w:b/>
          <w:color w:val="auto"/>
          <w:sz w:val="20"/>
          <w:u w:val="none"/>
        </w:rPr>
        <w:t>HVD</w:t>
      </w:r>
      <w:r w:rsidRPr="001C389A">
        <w:rPr>
          <w:rStyle w:val="DeltaViewMoveDestination"/>
          <w:rFonts w:cs="Arial"/>
          <w:b/>
          <w:color w:val="auto"/>
          <w:sz w:val="20"/>
          <w:u w:val="none"/>
        </w:rPr>
        <w:t xml:space="preserve">C </w:t>
      </w:r>
      <w:r w:rsidR="009923C9" w:rsidRPr="001C389A">
        <w:rPr>
          <w:rStyle w:val="DeltaViewMoveDestination"/>
          <w:rFonts w:cs="Arial"/>
          <w:b/>
          <w:color w:val="auto"/>
          <w:sz w:val="20"/>
          <w:u w:val="none"/>
        </w:rPr>
        <w:t>System</w:t>
      </w:r>
      <w:r w:rsidRPr="001C389A">
        <w:rPr>
          <w:rStyle w:val="DeltaViewMoveDestination"/>
          <w:rFonts w:cs="Arial"/>
          <w:b/>
          <w:color w:val="auto"/>
          <w:sz w:val="20"/>
          <w:u w:val="none"/>
        </w:rPr>
        <w:t xml:space="preserve"> Owner</w:t>
      </w:r>
      <w:r w:rsidRPr="001C389A">
        <w:rPr>
          <w:rStyle w:val="DeltaViewMoveDestination"/>
          <w:rFonts w:cs="Arial"/>
          <w:color w:val="auto"/>
          <w:sz w:val="20"/>
          <w:u w:val="none"/>
        </w:rPr>
        <w:t xml:space="preserve"> </w:t>
      </w:r>
      <w:r w:rsidR="00B73F98" w:rsidRPr="001C389A">
        <w:rPr>
          <w:rStyle w:val="DeltaViewMoveDestination"/>
          <w:rFonts w:cs="Arial"/>
          <w:color w:val="auto"/>
          <w:sz w:val="20"/>
          <w:u w:val="none"/>
        </w:rPr>
        <w:t xml:space="preserve">or </w:t>
      </w:r>
      <w:r w:rsidR="00B73F98" w:rsidRPr="001C389A">
        <w:rPr>
          <w:rStyle w:val="DeltaViewMoveDestination"/>
          <w:rFonts w:cs="Arial"/>
          <w:b/>
          <w:color w:val="auto"/>
          <w:sz w:val="20"/>
          <w:u w:val="none"/>
        </w:rPr>
        <w:t>Offshore Transmission Licensee</w:t>
      </w:r>
      <w:r w:rsidR="00B73F98" w:rsidRPr="001C389A">
        <w:rPr>
          <w:rStyle w:val="DeltaViewMoveDestination"/>
          <w:rFonts w:cs="Arial"/>
          <w:color w:val="auto"/>
          <w:sz w:val="20"/>
          <w:u w:val="none"/>
        </w:rPr>
        <w:t xml:space="preserve"> </w:t>
      </w:r>
      <w:r w:rsidRPr="001C389A">
        <w:rPr>
          <w:rStyle w:val="DeltaViewMoveDestination"/>
          <w:rFonts w:cs="Arial"/>
          <w:color w:val="auto"/>
          <w:sz w:val="20"/>
          <w:u w:val="none"/>
        </w:rPr>
        <w:t xml:space="preserve">and </w:t>
      </w:r>
      <w:r w:rsidR="00072B13">
        <w:rPr>
          <w:rStyle w:val="DeltaViewMoveDestination"/>
          <w:rFonts w:cs="Arial"/>
          <w:b/>
          <w:color w:val="auto"/>
          <w:sz w:val="20"/>
          <w:u w:val="none"/>
        </w:rPr>
        <w:t>The Company</w:t>
      </w:r>
      <w:r w:rsidRPr="001C389A">
        <w:rPr>
          <w:rStyle w:val="DeltaViewMoveDestination"/>
          <w:rFonts w:cs="Arial"/>
          <w:color w:val="auto"/>
          <w:sz w:val="20"/>
          <w:u w:val="none"/>
        </w:rPr>
        <w:t>.</w:t>
      </w:r>
    </w:p>
    <w:p w14:paraId="09F372D7" w14:textId="77777777" w:rsidR="009545D3" w:rsidRPr="001C389A" w:rsidRDefault="009545D3" w:rsidP="00E120F9">
      <w:pPr>
        <w:autoSpaceDE w:val="0"/>
        <w:autoSpaceDN w:val="0"/>
        <w:adjustRightInd w:val="0"/>
        <w:ind w:left="1440"/>
        <w:rPr>
          <w:rFonts w:cs="Arial"/>
          <w:sz w:val="20"/>
        </w:rPr>
      </w:pPr>
    </w:p>
    <w:p w14:paraId="5B8952CF" w14:textId="77777777" w:rsidR="00563FF9" w:rsidRPr="001C389A" w:rsidRDefault="00825269" w:rsidP="00BD1E63">
      <w:pPr>
        <w:rPr>
          <w:rFonts w:cs="Arial"/>
          <w:sz w:val="20"/>
          <w:u w:val="single"/>
        </w:rPr>
      </w:pPr>
      <w:bookmarkStart w:id="507" w:name="_DV_C476"/>
      <w:bookmarkEnd w:id="506"/>
      <w:r w:rsidRPr="001C389A">
        <w:rPr>
          <w:rStyle w:val="DeltaViewInsertion"/>
          <w:rFonts w:cs="Arial"/>
          <w:color w:val="auto"/>
          <w:sz w:val="20"/>
          <w:u w:val="none"/>
        </w:rPr>
        <w:t>ECP.A.3.3</w:t>
      </w:r>
      <w:r w:rsidRPr="001C389A">
        <w:rPr>
          <w:rStyle w:val="DeltaViewInsertion"/>
          <w:rFonts w:cs="Arial"/>
          <w:color w:val="auto"/>
          <w:sz w:val="20"/>
          <w:u w:val="none"/>
        </w:rPr>
        <w:tab/>
      </w:r>
      <w:r w:rsidR="00563FF9" w:rsidRPr="001C389A">
        <w:rPr>
          <w:rStyle w:val="DeltaViewInsertion"/>
          <w:rFonts w:cs="Arial"/>
          <w:color w:val="auto"/>
          <w:sz w:val="20"/>
          <w:u w:val="single"/>
        </w:rPr>
        <w:t xml:space="preserve">Reactive Capability across the </w:t>
      </w:r>
      <w:r w:rsidR="00585FAB" w:rsidRPr="001C389A">
        <w:rPr>
          <w:rStyle w:val="DeltaViewInsertion"/>
          <w:rFonts w:cs="Arial"/>
          <w:color w:val="auto"/>
          <w:sz w:val="20"/>
          <w:u w:val="single"/>
        </w:rPr>
        <w:t>V</w:t>
      </w:r>
      <w:r w:rsidR="00563FF9" w:rsidRPr="001C389A">
        <w:rPr>
          <w:rStyle w:val="DeltaViewInsertion"/>
          <w:rFonts w:cs="Arial"/>
          <w:color w:val="auto"/>
          <w:sz w:val="20"/>
          <w:u w:val="single"/>
        </w:rPr>
        <w:t xml:space="preserve">oltage </w:t>
      </w:r>
      <w:r w:rsidR="00585FAB" w:rsidRPr="001C389A">
        <w:rPr>
          <w:rStyle w:val="DeltaViewInsertion"/>
          <w:rFonts w:cs="Arial"/>
          <w:color w:val="auto"/>
          <w:sz w:val="20"/>
          <w:u w:val="single"/>
        </w:rPr>
        <w:t>R</w:t>
      </w:r>
      <w:r w:rsidR="00563FF9" w:rsidRPr="001C389A">
        <w:rPr>
          <w:rStyle w:val="DeltaViewInsertion"/>
          <w:rFonts w:cs="Arial"/>
          <w:color w:val="auto"/>
          <w:sz w:val="20"/>
          <w:u w:val="single"/>
        </w:rPr>
        <w:t>ange</w:t>
      </w:r>
      <w:bookmarkEnd w:id="507"/>
    </w:p>
    <w:p w14:paraId="3E3AAB96" w14:textId="77777777" w:rsidR="00563FF9" w:rsidRPr="001C389A" w:rsidRDefault="00563FF9" w:rsidP="00563FF9">
      <w:pPr>
        <w:rPr>
          <w:rFonts w:cs="Arial"/>
          <w:sz w:val="20"/>
        </w:rPr>
      </w:pPr>
    </w:p>
    <w:p w14:paraId="6BD571E8" w14:textId="77777777" w:rsidR="00D35857" w:rsidRPr="001C389A" w:rsidRDefault="002F5F51" w:rsidP="00E30D18">
      <w:pPr>
        <w:ind w:left="2153" w:hanging="2153"/>
        <w:rPr>
          <w:rFonts w:cs="Arial"/>
          <w:sz w:val="20"/>
        </w:rPr>
      </w:pPr>
      <w:bookmarkStart w:id="508" w:name="_DV_C477"/>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3.1 </w:t>
      </w:r>
      <w:r w:rsidR="00DF0BBE" w:rsidRPr="001C389A">
        <w:rPr>
          <w:rStyle w:val="DeltaViewInsertion"/>
          <w:rFonts w:cs="Arial"/>
          <w:color w:val="auto"/>
          <w:sz w:val="20"/>
          <w:u w:val="none"/>
        </w:rPr>
        <w:t>(a)</w:t>
      </w:r>
      <w:r w:rsidR="00563FF9" w:rsidRPr="001C389A">
        <w:rPr>
          <w:rStyle w:val="DeltaViewInsertion"/>
          <w:rFonts w:cs="Arial"/>
          <w:color w:val="auto"/>
          <w:sz w:val="20"/>
          <w:u w:val="none"/>
        </w:rPr>
        <w:tab/>
      </w:r>
      <w:bookmarkEnd w:id="508"/>
      <w:r w:rsidR="00D35857" w:rsidRPr="001C389A">
        <w:rPr>
          <w:rStyle w:val="DeltaViewInsertion"/>
          <w:rFonts w:cs="Arial"/>
          <w:color w:val="auto"/>
          <w:sz w:val="20"/>
          <w:u w:val="none"/>
        </w:rPr>
        <w:t xml:space="preserve">The </w:t>
      </w:r>
      <w:r w:rsidR="00D35857" w:rsidRPr="001C389A">
        <w:rPr>
          <w:rStyle w:val="DeltaViewInsertion"/>
          <w:rFonts w:cs="Arial"/>
          <w:b/>
          <w:color w:val="auto"/>
          <w:sz w:val="20"/>
          <w:u w:val="none"/>
        </w:rPr>
        <w:t>Generator</w:t>
      </w:r>
      <w:r w:rsidR="00D35857" w:rsidRPr="001C389A">
        <w:rPr>
          <w:rStyle w:val="DeltaViewInsertion"/>
          <w:rFonts w:cs="Arial"/>
          <w:color w:val="auto"/>
          <w:sz w:val="20"/>
          <w:u w:val="none"/>
        </w:rPr>
        <w:t xml:space="preserve"> shall supply simulation studies to demonstrate the capability to meet </w:t>
      </w:r>
      <w:r w:rsidR="00890380" w:rsidRPr="001C389A">
        <w:rPr>
          <w:rStyle w:val="DeltaViewInsertion"/>
          <w:rFonts w:cs="Arial"/>
          <w:color w:val="auto"/>
          <w:sz w:val="20"/>
          <w:u w:val="none"/>
        </w:rPr>
        <w:t>ECC</w:t>
      </w:r>
      <w:r w:rsidR="00D35857" w:rsidRPr="001C389A">
        <w:rPr>
          <w:rStyle w:val="DeltaViewInsertion"/>
          <w:rFonts w:cs="Arial"/>
          <w:color w:val="auto"/>
          <w:sz w:val="20"/>
          <w:u w:val="none"/>
        </w:rPr>
        <w:t>.6.3.4</w:t>
      </w:r>
      <w:r w:rsidR="002560C8" w:rsidRPr="001C389A">
        <w:rPr>
          <w:rStyle w:val="DeltaViewInsertion"/>
          <w:rFonts w:cs="Arial"/>
          <w:color w:val="auto"/>
          <w:sz w:val="20"/>
          <w:u w:val="none"/>
        </w:rPr>
        <w:t>.1</w:t>
      </w:r>
      <w:r w:rsidR="00D35857" w:rsidRPr="001C389A">
        <w:rPr>
          <w:rStyle w:val="DeltaViewInsertion"/>
          <w:rFonts w:cs="Arial"/>
          <w:color w:val="auto"/>
          <w:sz w:val="20"/>
          <w:u w:val="none"/>
        </w:rPr>
        <w:t xml:space="preserve"> by submission of a report containing:</w:t>
      </w:r>
    </w:p>
    <w:p w14:paraId="767FB801" w14:textId="77777777" w:rsidR="00D35857" w:rsidRPr="001C389A" w:rsidRDefault="00D35857" w:rsidP="00D35857">
      <w:pPr>
        <w:rPr>
          <w:rFonts w:cs="Arial"/>
          <w:sz w:val="20"/>
        </w:rPr>
      </w:pPr>
    </w:p>
    <w:p w14:paraId="1CC2FFC4" w14:textId="77777777" w:rsidR="00D35857" w:rsidRPr="001C389A" w:rsidRDefault="00D35857" w:rsidP="00D35857">
      <w:pPr>
        <w:tabs>
          <w:tab w:val="left" w:pos="1701"/>
        </w:tabs>
        <w:ind w:left="2153" w:hanging="735"/>
        <w:rPr>
          <w:rFonts w:cs="Arial"/>
          <w:sz w:val="20"/>
        </w:rPr>
      </w:pPr>
      <w:bookmarkStart w:id="509" w:name="_DV_C478"/>
      <w:r w:rsidRPr="001C389A">
        <w:rPr>
          <w:rStyle w:val="DeltaViewInsertion"/>
          <w:rFonts w:cs="Arial"/>
          <w:color w:val="auto"/>
          <w:sz w:val="20"/>
          <w:u w:val="none"/>
        </w:rPr>
        <w:t xml:space="preserve">(i) </w:t>
      </w:r>
      <w:r w:rsidRPr="001C389A">
        <w:rPr>
          <w:rStyle w:val="DeltaViewInsertion"/>
          <w:rFonts w:cs="Arial"/>
          <w:color w:val="auto"/>
          <w:sz w:val="20"/>
          <w:u w:val="none"/>
        </w:rPr>
        <w:tab/>
      </w:r>
      <w:r w:rsidRPr="001C389A">
        <w:rPr>
          <w:rStyle w:val="DeltaViewInsertion"/>
          <w:rFonts w:cs="Arial"/>
          <w:color w:val="auto"/>
          <w:sz w:val="20"/>
          <w:u w:val="none"/>
        </w:rPr>
        <w:tab/>
        <w:t xml:space="preserve">a load flow simulation study result to demonstrate the </w:t>
      </w:r>
      <w:r w:rsidR="00C17A8C" w:rsidRPr="001C389A">
        <w:rPr>
          <w:rStyle w:val="DeltaViewInsertion"/>
          <w:rFonts w:cs="Arial"/>
          <w:color w:val="auto"/>
          <w:sz w:val="20"/>
          <w:u w:val="none"/>
        </w:rPr>
        <w:t xml:space="preserve">maximum lagging </w:t>
      </w:r>
      <w:r w:rsidR="00C17A8C" w:rsidRPr="001C389A">
        <w:rPr>
          <w:rStyle w:val="DeltaViewInsertion"/>
          <w:rFonts w:cs="Arial"/>
          <w:b/>
          <w:color w:val="auto"/>
          <w:sz w:val="20"/>
          <w:u w:val="none"/>
        </w:rPr>
        <w:t>Reactive Power</w:t>
      </w:r>
      <w:r w:rsidR="00C17A8C" w:rsidRPr="001C389A">
        <w:rPr>
          <w:rStyle w:val="DeltaViewInsertion"/>
          <w:rFonts w:cs="Arial"/>
          <w:color w:val="auto"/>
          <w:sz w:val="20"/>
          <w:u w:val="none"/>
        </w:rPr>
        <w:t xml:space="preserve"> </w:t>
      </w:r>
      <w:r w:rsidRPr="001C389A">
        <w:rPr>
          <w:rStyle w:val="DeltaViewInsertion"/>
          <w:rFonts w:cs="Arial"/>
          <w:color w:val="auto"/>
          <w:sz w:val="20"/>
          <w:u w:val="none"/>
        </w:rPr>
        <w:t xml:space="preserve">capability of the </w:t>
      </w:r>
      <w:r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 xml:space="preserve"> Power Generating Module</w:t>
      </w:r>
      <w:r w:rsidRPr="001C389A">
        <w:rPr>
          <w:rStyle w:val="DeltaViewInsertion"/>
          <w:rFonts w:cs="Arial"/>
          <w:color w:val="auto"/>
          <w:sz w:val="20"/>
          <w:u w:val="none"/>
        </w:rPr>
        <w:t>,</w:t>
      </w:r>
      <w:r w:rsidR="003F3408" w:rsidRPr="001C389A">
        <w:rPr>
          <w:rStyle w:val="DeltaViewInsertion"/>
          <w:rFonts w:cs="Arial"/>
          <w:b/>
          <w:color w:val="auto"/>
          <w:sz w:val="20"/>
          <w:u w:val="none"/>
        </w:rPr>
        <w:t xml:space="preserve"> OTSUA</w:t>
      </w:r>
      <w:r w:rsidRPr="001C389A">
        <w:rPr>
          <w:rStyle w:val="DeltaViewInsertion"/>
          <w:rFonts w:cs="Arial"/>
          <w:color w:val="auto"/>
          <w:sz w:val="20"/>
          <w:u w:val="none"/>
        </w:rPr>
        <w:t xml:space="preserve"> or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at </w:t>
      </w:r>
      <w:r w:rsidR="00EE1405" w:rsidRPr="001C389A">
        <w:rPr>
          <w:rStyle w:val="DeltaViewInsertion"/>
          <w:rFonts w:cs="Arial"/>
          <w:b/>
          <w:color w:val="auto"/>
          <w:sz w:val="20"/>
          <w:u w:val="none"/>
        </w:rPr>
        <w:t>Maximum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3F3408" w:rsidRPr="001C389A">
        <w:rPr>
          <w:rFonts w:cs="Arial"/>
          <w:sz w:val="20"/>
        </w:rPr>
        <w:t xml:space="preserve">(in </w:t>
      </w:r>
      <w:r w:rsidR="00457B24" w:rsidRPr="001C389A">
        <w:rPr>
          <w:rFonts w:cs="Arial"/>
          <w:sz w:val="20"/>
        </w:rPr>
        <w:t xml:space="preserve">the </w:t>
      </w:r>
      <w:r w:rsidR="003F3408" w:rsidRPr="001C389A">
        <w:rPr>
          <w:rFonts w:cs="Arial"/>
          <w:sz w:val="20"/>
        </w:rPr>
        <w:t xml:space="preserve">case of </w:t>
      </w:r>
      <w:r w:rsidR="003F3408" w:rsidRPr="001C389A">
        <w:rPr>
          <w:rFonts w:cs="Arial"/>
          <w:b/>
          <w:sz w:val="20"/>
        </w:rPr>
        <w:t>OTSUA</w:t>
      </w:r>
      <w:r w:rsidR="003F3408" w:rsidRPr="001C389A">
        <w:rPr>
          <w:rFonts w:cs="Arial"/>
          <w:sz w:val="20"/>
        </w:rPr>
        <w:t xml:space="preserve">) </w:t>
      </w:r>
      <w:r w:rsidRPr="001C389A">
        <w:rPr>
          <w:rStyle w:val="DeltaViewInsertion"/>
          <w:rFonts w:cs="Arial"/>
          <w:color w:val="auto"/>
          <w:sz w:val="20"/>
          <w:u w:val="none"/>
        </w:rPr>
        <w:t>voltage is at 105% of nominal.</w:t>
      </w:r>
      <w:bookmarkEnd w:id="509"/>
    </w:p>
    <w:p w14:paraId="7FDAD05A" w14:textId="77777777" w:rsidR="00D35857" w:rsidRPr="001C389A" w:rsidRDefault="00D35857" w:rsidP="00D35857">
      <w:pPr>
        <w:tabs>
          <w:tab w:val="left" w:pos="1701"/>
        </w:tabs>
        <w:ind w:left="1701" w:hanging="567"/>
        <w:rPr>
          <w:rFonts w:cs="Arial"/>
          <w:sz w:val="20"/>
        </w:rPr>
      </w:pPr>
    </w:p>
    <w:p w14:paraId="0877F7D9" w14:textId="77777777" w:rsidR="00563FF9" w:rsidRPr="001C389A" w:rsidRDefault="00D35857" w:rsidP="00D35857">
      <w:pPr>
        <w:tabs>
          <w:tab w:val="left" w:pos="1701"/>
        </w:tabs>
        <w:ind w:left="2153" w:hanging="735"/>
        <w:rPr>
          <w:rStyle w:val="DeltaViewInsertion"/>
          <w:rFonts w:cs="Arial"/>
          <w:color w:val="auto"/>
          <w:sz w:val="20"/>
          <w:u w:val="none"/>
        </w:rPr>
      </w:pPr>
      <w:bookmarkStart w:id="510" w:name="_DV_C479"/>
      <w:r w:rsidRPr="001C389A">
        <w:rPr>
          <w:rStyle w:val="DeltaViewInsertion"/>
          <w:rFonts w:cs="Arial"/>
          <w:color w:val="auto"/>
          <w:sz w:val="20"/>
          <w:u w:val="none"/>
        </w:rPr>
        <w:t xml:space="preserve">(ii) </w:t>
      </w:r>
      <w:r w:rsidRPr="001C389A">
        <w:rPr>
          <w:rStyle w:val="DeltaViewInsertion"/>
          <w:rFonts w:cs="Arial"/>
          <w:color w:val="auto"/>
          <w:sz w:val="20"/>
          <w:u w:val="none"/>
        </w:rPr>
        <w:tab/>
        <w:t xml:space="preserve">a load flow simulation study result to demonstrate the </w:t>
      </w:r>
      <w:r w:rsidR="00C17A8C" w:rsidRPr="001C389A">
        <w:rPr>
          <w:rStyle w:val="DeltaViewInsertion"/>
          <w:rFonts w:cs="Arial"/>
          <w:color w:val="auto"/>
          <w:sz w:val="20"/>
          <w:u w:val="none"/>
        </w:rPr>
        <w:t xml:space="preserve">maximum leading </w:t>
      </w:r>
      <w:r w:rsidR="00C17A8C" w:rsidRPr="001C389A">
        <w:rPr>
          <w:rStyle w:val="DeltaViewInsertion"/>
          <w:rFonts w:cs="Arial"/>
          <w:b/>
          <w:color w:val="auto"/>
          <w:sz w:val="20"/>
          <w:u w:val="none"/>
        </w:rPr>
        <w:t>Reactive Power</w:t>
      </w:r>
      <w:r w:rsidR="00C17A8C" w:rsidRPr="001C389A">
        <w:rPr>
          <w:rStyle w:val="DeltaViewInsertion"/>
          <w:rFonts w:cs="Arial"/>
          <w:color w:val="auto"/>
          <w:sz w:val="20"/>
          <w:u w:val="none"/>
        </w:rPr>
        <w:t xml:space="preserve"> </w:t>
      </w:r>
      <w:r w:rsidRPr="001C389A">
        <w:rPr>
          <w:rStyle w:val="DeltaViewInsertion"/>
          <w:rFonts w:cs="Arial"/>
          <w:color w:val="auto"/>
          <w:sz w:val="20"/>
          <w:u w:val="none"/>
        </w:rPr>
        <w:t xml:space="preserve">capability of the </w:t>
      </w:r>
      <w:r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 xml:space="preserve"> Power Generating Module</w:t>
      </w:r>
      <w:r w:rsidRPr="001C389A">
        <w:rPr>
          <w:rStyle w:val="DeltaViewInsertion"/>
          <w:rFonts w:cs="Arial"/>
          <w:b/>
          <w:color w:val="auto"/>
          <w:sz w:val="20"/>
          <w:u w:val="none"/>
        </w:rPr>
        <w:t xml:space="preserve">, </w:t>
      </w:r>
      <w:r w:rsidR="003F3408" w:rsidRPr="001C389A">
        <w:rPr>
          <w:rStyle w:val="DeltaViewInsertion"/>
          <w:rFonts w:cs="Arial"/>
          <w:b/>
          <w:color w:val="auto"/>
          <w:sz w:val="20"/>
          <w:u w:val="none"/>
        </w:rPr>
        <w:t>OTSUA</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at </w:t>
      </w:r>
      <w:r w:rsidR="00EE1405" w:rsidRPr="001C389A">
        <w:rPr>
          <w:rStyle w:val="DeltaViewInsertion"/>
          <w:rFonts w:cs="Arial"/>
          <w:b/>
          <w:color w:val="auto"/>
          <w:sz w:val="20"/>
          <w:u w:val="none"/>
        </w:rPr>
        <w:t>Maximum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F54538" w:rsidRPr="001C389A">
        <w:rPr>
          <w:rFonts w:cs="Arial"/>
          <w:b/>
          <w:sz w:val="20"/>
        </w:rPr>
        <w:t>User System Entry Point</w:t>
      </w:r>
      <w:r w:rsidR="00F54538" w:rsidRPr="001C389A">
        <w:rPr>
          <w:rFonts w:cs="Arial"/>
          <w:sz w:val="20"/>
        </w:rPr>
        <w:t xml:space="preserve"> if </w:t>
      </w:r>
      <w:r w:rsidR="00F54538" w:rsidRPr="001C389A">
        <w:rPr>
          <w:rFonts w:cs="Arial"/>
          <w:b/>
          <w:sz w:val="20"/>
        </w:rPr>
        <w:t>Embedded</w:t>
      </w:r>
      <w:r w:rsidR="00F54538" w:rsidRPr="001C389A">
        <w:rPr>
          <w:rFonts w:cs="Arial"/>
          <w:sz w:val="20"/>
        </w:rPr>
        <w:t xml:space="preserve"> or </w:t>
      </w:r>
      <w:r w:rsidR="00F54538" w:rsidRPr="001C389A">
        <w:rPr>
          <w:rFonts w:cs="Arial"/>
          <w:b/>
          <w:sz w:val="20"/>
        </w:rPr>
        <w:t>Interface Point</w:t>
      </w:r>
      <w:r w:rsidR="00F54538" w:rsidRPr="001C389A">
        <w:rPr>
          <w:rFonts w:cs="Arial"/>
          <w:sz w:val="20"/>
        </w:rPr>
        <w:t xml:space="preserve"> (in </w:t>
      </w:r>
      <w:r w:rsidR="00457B24" w:rsidRPr="001C389A">
        <w:rPr>
          <w:rFonts w:cs="Arial"/>
          <w:sz w:val="20"/>
        </w:rPr>
        <w:t xml:space="preserve">the </w:t>
      </w:r>
      <w:r w:rsidR="00F54538" w:rsidRPr="001C389A">
        <w:rPr>
          <w:rFonts w:cs="Arial"/>
          <w:sz w:val="20"/>
        </w:rPr>
        <w:t xml:space="preserve">case of </w:t>
      </w:r>
      <w:r w:rsidR="00F54538" w:rsidRPr="001C389A">
        <w:rPr>
          <w:rFonts w:cs="Arial"/>
          <w:b/>
          <w:sz w:val="20"/>
        </w:rPr>
        <w:t>OTSUA</w:t>
      </w:r>
      <w:r w:rsidR="00F54538" w:rsidRPr="001C389A">
        <w:rPr>
          <w:rFonts w:cs="Arial"/>
          <w:sz w:val="20"/>
        </w:rPr>
        <w:t xml:space="preserve">) </w:t>
      </w:r>
      <w:r w:rsidRPr="001C389A">
        <w:rPr>
          <w:rStyle w:val="DeltaViewInsertion"/>
          <w:rFonts w:cs="Arial"/>
          <w:color w:val="auto"/>
          <w:sz w:val="20"/>
          <w:u w:val="none"/>
        </w:rPr>
        <w:t>voltage is at 95% of nominal.</w:t>
      </w:r>
      <w:bookmarkEnd w:id="510"/>
    </w:p>
    <w:p w14:paraId="7D6BE9B7" w14:textId="77777777" w:rsidR="00EE1405" w:rsidRPr="001C389A" w:rsidRDefault="00EE1405" w:rsidP="00D35857">
      <w:pPr>
        <w:tabs>
          <w:tab w:val="left" w:pos="1701"/>
        </w:tabs>
        <w:ind w:left="2153" w:hanging="735"/>
        <w:rPr>
          <w:rFonts w:cs="Arial"/>
          <w:sz w:val="20"/>
        </w:rPr>
      </w:pPr>
    </w:p>
    <w:p w14:paraId="2FF1FFED" w14:textId="77777777" w:rsidR="00EE1405" w:rsidRPr="001C389A" w:rsidRDefault="00EE1405" w:rsidP="00EE1405">
      <w:pPr>
        <w:tabs>
          <w:tab w:val="left" w:pos="1701"/>
        </w:tabs>
        <w:ind w:left="2153" w:hanging="735"/>
        <w:rPr>
          <w:rFonts w:cs="Arial"/>
          <w:sz w:val="20"/>
        </w:rPr>
      </w:pPr>
      <w:r w:rsidRPr="001C389A">
        <w:rPr>
          <w:rStyle w:val="DeltaViewInsertion"/>
          <w:rFonts w:cs="Arial"/>
          <w:color w:val="auto"/>
          <w:sz w:val="20"/>
          <w:u w:val="none"/>
        </w:rPr>
        <w:t xml:space="preserve">(iii) </w:t>
      </w:r>
      <w:r w:rsidRPr="001C389A">
        <w:rPr>
          <w:rStyle w:val="DeltaViewInsertion"/>
          <w:rFonts w:cs="Arial"/>
          <w:color w:val="auto"/>
          <w:sz w:val="20"/>
          <w:u w:val="none"/>
        </w:rPr>
        <w:tab/>
      </w:r>
      <w:r w:rsidRPr="001C389A">
        <w:rPr>
          <w:rStyle w:val="DeltaViewInsertion"/>
          <w:rFonts w:cs="Arial"/>
          <w:color w:val="auto"/>
          <w:sz w:val="20"/>
          <w:u w:val="none"/>
        </w:rPr>
        <w:tab/>
        <w:t xml:space="preserve">a load flow simulation study result to demonstrate the maximum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 </w:t>
      </w:r>
      <w:r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w:t>
      </w:r>
      <w:r w:rsidR="00457B24" w:rsidRPr="001C389A">
        <w:rPr>
          <w:rStyle w:val="DeltaViewInsertion"/>
          <w:rFonts w:cs="Arial"/>
          <w:b/>
          <w:color w:val="auto"/>
          <w:sz w:val="20"/>
          <w:u w:val="none"/>
        </w:rPr>
        <w:t>OTSUA</w:t>
      </w:r>
      <w:r w:rsidR="00457B24" w:rsidRPr="001C389A">
        <w:rPr>
          <w:rStyle w:val="DeltaViewInsertion"/>
          <w:rFonts w:cs="Arial"/>
          <w:color w:val="auto"/>
          <w:sz w:val="20"/>
          <w:u w:val="none"/>
        </w:rPr>
        <w:t xml:space="preserve"> </w:t>
      </w:r>
      <w:r w:rsidRPr="001C389A">
        <w:rPr>
          <w:rStyle w:val="DeltaViewInsertion"/>
          <w:rFonts w:cs="Arial"/>
          <w:color w:val="auto"/>
          <w:sz w:val="20"/>
          <w:u w:val="none"/>
        </w:rPr>
        <w:t xml:space="preserve">or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at the  </w:t>
      </w:r>
      <w:r w:rsidRPr="001C389A">
        <w:rPr>
          <w:rStyle w:val="DeltaViewInsertion"/>
          <w:rFonts w:cs="Arial"/>
          <w:b/>
          <w:color w:val="auto"/>
          <w:sz w:val="20"/>
          <w:u w:val="none"/>
        </w:rPr>
        <w:t>Minimum Regulating Level</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457B24" w:rsidRPr="001C389A">
        <w:rPr>
          <w:rFonts w:cs="Arial"/>
          <w:sz w:val="20"/>
        </w:rPr>
        <w:t xml:space="preserve">(in the case of </w:t>
      </w:r>
      <w:r w:rsidR="00457B24" w:rsidRPr="001C389A">
        <w:rPr>
          <w:rFonts w:cs="Arial"/>
          <w:b/>
          <w:sz w:val="20"/>
        </w:rPr>
        <w:t>OTSUA</w:t>
      </w:r>
      <w:r w:rsidR="00457B24" w:rsidRPr="001C389A">
        <w:rPr>
          <w:rFonts w:cs="Arial"/>
          <w:sz w:val="20"/>
        </w:rPr>
        <w:t xml:space="preserve">) </w:t>
      </w:r>
      <w:r w:rsidRPr="001C389A">
        <w:rPr>
          <w:rStyle w:val="DeltaViewInsertion"/>
          <w:rFonts w:cs="Arial"/>
          <w:color w:val="auto"/>
          <w:sz w:val="20"/>
          <w:u w:val="none"/>
        </w:rPr>
        <w:t>voltage is at 105% of nominal.</w:t>
      </w:r>
    </w:p>
    <w:p w14:paraId="71F3F70B" w14:textId="77777777" w:rsidR="00EE1405" w:rsidRPr="001C389A" w:rsidRDefault="00EE1405" w:rsidP="00EE1405">
      <w:pPr>
        <w:tabs>
          <w:tab w:val="left" w:pos="1701"/>
        </w:tabs>
        <w:ind w:left="1701" w:hanging="567"/>
        <w:rPr>
          <w:rFonts w:cs="Arial"/>
          <w:sz w:val="20"/>
        </w:rPr>
      </w:pPr>
    </w:p>
    <w:p w14:paraId="375959EE" w14:textId="77777777" w:rsidR="00EE1405" w:rsidRPr="001C389A" w:rsidRDefault="00EE1405" w:rsidP="00EE1405">
      <w:pPr>
        <w:tabs>
          <w:tab w:val="left" w:pos="1701"/>
        </w:tabs>
        <w:ind w:left="2153" w:hanging="735"/>
        <w:rPr>
          <w:rStyle w:val="DeltaViewInsertion"/>
          <w:rFonts w:cs="Arial"/>
          <w:color w:val="auto"/>
          <w:sz w:val="20"/>
          <w:u w:val="none"/>
        </w:rPr>
      </w:pPr>
      <w:r w:rsidRPr="001C389A">
        <w:rPr>
          <w:rStyle w:val="DeltaViewInsertion"/>
          <w:rFonts w:cs="Arial"/>
          <w:color w:val="auto"/>
          <w:sz w:val="20"/>
          <w:u w:val="none"/>
        </w:rPr>
        <w:t xml:space="preserve">(iv) </w:t>
      </w:r>
      <w:r w:rsidRPr="001C389A">
        <w:rPr>
          <w:rStyle w:val="DeltaViewInsertion"/>
          <w:rFonts w:cs="Arial"/>
          <w:color w:val="auto"/>
          <w:sz w:val="20"/>
          <w:u w:val="none"/>
        </w:rPr>
        <w:tab/>
        <w:t xml:space="preserve">a load flow simulation study result to demonstrate the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 </w:t>
      </w:r>
      <w:r w:rsidRPr="001C389A">
        <w:rPr>
          <w:rStyle w:val="DeltaViewInsertion"/>
          <w:rFonts w:cs="Arial"/>
          <w:b/>
          <w:color w:val="auto"/>
          <w:sz w:val="20"/>
          <w:u w:val="none"/>
        </w:rPr>
        <w:t xml:space="preserve"> Synchronous Power Generating Module, </w:t>
      </w:r>
      <w:r w:rsidR="00457B24" w:rsidRPr="001C389A">
        <w:rPr>
          <w:rStyle w:val="DeltaViewInsertion"/>
          <w:rFonts w:cs="Arial"/>
          <w:b/>
          <w:color w:val="auto"/>
          <w:sz w:val="20"/>
          <w:u w:val="none"/>
        </w:rPr>
        <w:t>OTSUA</w:t>
      </w:r>
      <w:r w:rsidR="00457B24" w:rsidRPr="001C389A" w:rsidDel="00457B24">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at the </w:t>
      </w:r>
      <w:r w:rsidRPr="001C389A">
        <w:rPr>
          <w:rStyle w:val="DeltaViewInsertion"/>
          <w:rFonts w:cs="Arial"/>
          <w:b/>
          <w:color w:val="auto"/>
          <w:sz w:val="20"/>
          <w:u w:val="none"/>
        </w:rPr>
        <w:t>Minimum Regulating Level</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00457B24" w:rsidRPr="001C389A">
        <w:rPr>
          <w:rStyle w:val="DeltaViewInsertion"/>
          <w:rFonts w:cs="Arial"/>
          <w:b/>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457B24" w:rsidRPr="001C389A">
        <w:rPr>
          <w:rFonts w:cs="Arial"/>
          <w:sz w:val="20"/>
        </w:rPr>
        <w:t xml:space="preserve">(in the case of </w:t>
      </w:r>
      <w:r w:rsidR="00457B24" w:rsidRPr="001C389A">
        <w:rPr>
          <w:rFonts w:cs="Arial"/>
          <w:b/>
          <w:sz w:val="20"/>
        </w:rPr>
        <w:t>OTSUA</w:t>
      </w:r>
      <w:r w:rsidR="00457B24" w:rsidRPr="001C389A">
        <w:rPr>
          <w:rFonts w:cs="Arial"/>
          <w:sz w:val="20"/>
        </w:rPr>
        <w:t xml:space="preserve">) </w:t>
      </w:r>
      <w:r w:rsidR="00457B24" w:rsidRPr="001C389A">
        <w:rPr>
          <w:rStyle w:val="DeltaViewInsertion"/>
          <w:rFonts w:cs="Arial"/>
          <w:color w:val="auto"/>
          <w:sz w:val="20"/>
          <w:u w:val="none"/>
        </w:rPr>
        <w:t>voltage</w:t>
      </w:r>
      <w:r w:rsidRPr="001C389A">
        <w:rPr>
          <w:rStyle w:val="DeltaViewInsertion"/>
          <w:rFonts w:cs="Arial"/>
          <w:color w:val="auto"/>
          <w:sz w:val="20"/>
          <w:u w:val="none"/>
        </w:rPr>
        <w:t xml:space="preserve"> is at 95% of nominal.</w:t>
      </w:r>
    </w:p>
    <w:p w14:paraId="79DBDFE4" w14:textId="77777777" w:rsidR="00EE1405" w:rsidRPr="001C389A" w:rsidRDefault="00EE1405" w:rsidP="00D35857">
      <w:pPr>
        <w:tabs>
          <w:tab w:val="left" w:pos="1701"/>
        </w:tabs>
        <w:ind w:left="2153" w:hanging="735"/>
        <w:rPr>
          <w:rFonts w:cs="Arial"/>
          <w:sz w:val="20"/>
        </w:rPr>
      </w:pPr>
    </w:p>
    <w:p w14:paraId="03292545" w14:textId="77777777" w:rsidR="00DF0BBE" w:rsidRPr="001C389A" w:rsidRDefault="00DF0BBE" w:rsidP="00DF0BBE">
      <w:pPr>
        <w:ind w:left="2153" w:hanging="2153"/>
        <w:rPr>
          <w:rFonts w:cs="Arial"/>
          <w:sz w:val="20"/>
        </w:rPr>
      </w:pPr>
      <w:r w:rsidRPr="001C389A">
        <w:rPr>
          <w:rStyle w:val="DeltaViewInsertion"/>
          <w:rFonts w:cs="Arial"/>
          <w:color w:val="auto"/>
          <w:sz w:val="20"/>
          <w:u w:val="none"/>
        </w:rPr>
        <w:t>ECP.A.3.3.1 (b)</w:t>
      </w:r>
      <w:r w:rsidRPr="001C389A">
        <w:rPr>
          <w:rStyle w:val="DeltaViewInsertion"/>
          <w:rFonts w:cs="Arial"/>
          <w:color w:val="auto"/>
          <w:sz w:val="20"/>
          <w:u w:val="none"/>
        </w:rPr>
        <w:tab/>
        <w:t xml:space="preserve">The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shall supply simulation studies to demonstrate the capability to meet ECC.6.3.4.1 by submission of a report containing:</w:t>
      </w:r>
    </w:p>
    <w:p w14:paraId="5C8769DC" w14:textId="77777777" w:rsidR="00DF0BBE" w:rsidRPr="001C389A" w:rsidRDefault="00DF0BBE" w:rsidP="00DF0BBE">
      <w:pPr>
        <w:rPr>
          <w:rFonts w:cs="Arial"/>
          <w:sz w:val="20"/>
        </w:rPr>
      </w:pPr>
    </w:p>
    <w:p w14:paraId="51F4F3B1" w14:textId="77777777" w:rsidR="00DF0BBE" w:rsidRPr="001C389A" w:rsidRDefault="00DF0BBE" w:rsidP="00DF0BBE">
      <w:pPr>
        <w:tabs>
          <w:tab w:val="left" w:pos="1701"/>
        </w:tabs>
        <w:ind w:left="2153" w:hanging="735"/>
        <w:rPr>
          <w:rFonts w:cs="Arial"/>
          <w:sz w:val="20"/>
        </w:rPr>
      </w:pPr>
      <w:r w:rsidRPr="001C389A">
        <w:rPr>
          <w:rStyle w:val="DeltaViewInsertion"/>
          <w:rFonts w:cs="Arial"/>
          <w:color w:val="auto"/>
          <w:sz w:val="20"/>
          <w:u w:val="none"/>
        </w:rPr>
        <w:t xml:space="preserve">(i) </w:t>
      </w:r>
      <w:r w:rsidRPr="001C389A">
        <w:rPr>
          <w:rStyle w:val="DeltaViewInsertion"/>
          <w:rFonts w:cs="Arial"/>
          <w:color w:val="auto"/>
          <w:sz w:val="20"/>
          <w:u w:val="none"/>
        </w:rPr>
        <w:tab/>
      </w:r>
      <w:r w:rsidRPr="001C389A">
        <w:rPr>
          <w:rStyle w:val="DeltaViewInsertion"/>
          <w:rFonts w:cs="Arial"/>
          <w:color w:val="auto"/>
          <w:sz w:val="20"/>
          <w:u w:val="none"/>
        </w:rPr>
        <w:tab/>
        <w:t xml:space="preserve">a load flow simulation study result to demonstrate the maximum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 </w:t>
      </w:r>
      <w:r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w:t>
      </w:r>
      <w:r w:rsidRPr="001C389A">
        <w:rPr>
          <w:rStyle w:val="DeltaViewInsertion"/>
          <w:rFonts w:cs="Arial"/>
          <w:b/>
          <w:color w:val="auto"/>
          <w:sz w:val="20"/>
          <w:u w:val="none"/>
        </w:rPr>
        <w:t>HVDC Equipment, OTSUA</w:t>
      </w:r>
      <w:r w:rsidRPr="001C389A">
        <w:rPr>
          <w:rStyle w:val="DeltaViewInsertion"/>
          <w:rFonts w:cs="Arial"/>
          <w:color w:val="auto"/>
          <w:sz w:val="20"/>
          <w:u w:val="none"/>
        </w:rPr>
        <w:t xml:space="preserve"> or </w:t>
      </w:r>
      <w:r w:rsidRPr="001C389A">
        <w:rPr>
          <w:rStyle w:val="DeltaViewInsertion"/>
          <w:rFonts w:cs="Arial"/>
          <w:b/>
          <w:color w:val="auto"/>
          <w:sz w:val="20"/>
          <w:u w:val="none"/>
        </w:rPr>
        <w:t xml:space="preserve">Power Park </w:t>
      </w:r>
      <w:r w:rsidRPr="001C389A">
        <w:rPr>
          <w:rStyle w:val="DeltaViewInsertion"/>
          <w:rFonts w:cs="Arial"/>
          <w:b/>
          <w:color w:val="auto"/>
          <w:sz w:val="20"/>
          <w:u w:val="none"/>
        </w:rPr>
        <w:lastRenderedPageBreak/>
        <w:t>Module</w:t>
      </w:r>
      <w:r w:rsidRPr="001C389A">
        <w:rPr>
          <w:rStyle w:val="DeltaViewInsertion"/>
          <w:rFonts w:cs="Arial"/>
          <w:color w:val="auto"/>
          <w:sz w:val="20"/>
          <w:u w:val="none"/>
        </w:rPr>
        <w:t xml:space="preserve"> at </w:t>
      </w:r>
      <w:r w:rsidRPr="001C389A">
        <w:rPr>
          <w:rStyle w:val="DeltaViewInsertion"/>
          <w:rFonts w:cs="Arial"/>
          <w:b/>
          <w:color w:val="auto"/>
          <w:sz w:val="20"/>
          <w:u w:val="none"/>
        </w:rPr>
        <w:t>Maximum HVDC Active Power Transmission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D91CD5" w:rsidRPr="001C389A">
        <w:rPr>
          <w:rStyle w:val="DeltaViewInsertion"/>
          <w:rFonts w:cs="Arial"/>
          <w:b/>
          <w:color w:val="auto"/>
          <w:sz w:val="20"/>
          <w:u w:val="none"/>
        </w:rPr>
        <w:t>User</w:t>
      </w:r>
      <w:r w:rsidRPr="001C389A">
        <w:rPr>
          <w:rStyle w:val="DeltaViewInsertion"/>
          <w:rFonts w:cs="Arial"/>
          <w:b/>
          <w:color w:val="auto"/>
          <w:sz w:val="20"/>
          <w:u w:val="none"/>
        </w:rPr>
        <w:t xml:space="preserve">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00A77F91" w:rsidRPr="001C389A">
        <w:rPr>
          <w:rStyle w:val="DeltaViewInsertion"/>
          <w:rFonts w:cs="Arial"/>
          <w:b/>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Interface Point</w:t>
      </w:r>
      <w:r w:rsidRPr="001C389A">
        <w:rPr>
          <w:rStyle w:val="DeltaViewInsertion"/>
          <w:rFonts w:cs="Arial"/>
          <w:color w:val="auto"/>
          <w:sz w:val="20"/>
          <w:u w:val="none"/>
        </w:rPr>
        <w:t xml:space="preserve"> </w:t>
      </w:r>
      <w:r w:rsidRPr="001C389A">
        <w:rPr>
          <w:rFonts w:cs="Arial"/>
          <w:sz w:val="20"/>
        </w:rPr>
        <w:t xml:space="preserve">(in case of </w:t>
      </w:r>
      <w:r w:rsidRPr="001C389A">
        <w:rPr>
          <w:rFonts w:cs="Arial"/>
          <w:b/>
          <w:sz w:val="20"/>
        </w:rPr>
        <w:t>OTSUA</w:t>
      </w:r>
      <w:r w:rsidRPr="001C389A">
        <w:rPr>
          <w:rFonts w:cs="Arial"/>
          <w:sz w:val="20"/>
        </w:rPr>
        <w:t xml:space="preserve">) </w:t>
      </w:r>
      <w:r w:rsidRPr="001C389A">
        <w:rPr>
          <w:rStyle w:val="DeltaViewInsertion"/>
          <w:rFonts w:cs="Arial"/>
          <w:color w:val="auto"/>
          <w:sz w:val="20"/>
          <w:u w:val="none"/>
        </w:rPr>
        <w:t>voltage is at 105% of nominal.</w:t>
      </w:r>
    </w:p>
    <w:p w14:paraId="3D35A4D1" w14:textId="77777777" w:rsidR="00DF0BBE" w:rsidRPr="001C389A" w:rsidRDefault="00DF0BBE" w:rsidP="00DF0BBE">
      <w:pPr>
        <w:tabs>
          <w:tab w:val="left" w:pos="1701"/>
        </w:tabs>
        <w:ind w:left="1701" w:hanging="567"/>
        <w:rPr>
          <w:rFonts w:cs="Arial"/>
          <w:sz w:val="20"/>
        </w:rPr>
      </w:pPr>
    </w:p>
    <w:p w14:paraId="4E00C5C2" w14:textId="77777777" w:rsidR="00DF0BBE" w:rsidRPr="001C389A" w:rsidRDefault="00DF0BBE" w:rsidP="00DF0BBE">
      <w:pPr>
        <w:tabs>
          <w:tab w:val="left" w:pos="1701"/>
        </w:tabs>
        <w:ind w:left="2153" w:hanging="735"/>
        <w:rPr>
          <w:rStyle w:val="DeltaViewInsertion"/>
          <w:rFonts w:cs="Arial"/>
          <w:color w:val="auto"/>
          <w:sz w:val="20"/>
          <w:u w:val="none"/>
        </w:rPr>
      </w:pPr>
      <w:r w:rsidRPr="001C389A">
        <w:rPr>
          <w:rStyle w:val="DeltaViewInsertion"/>
          <w:rFonts w:cs="Arial"/>
          <w:color w:val="auto"/>
          <w:sz w:val="20"/>
          <w:u w:val="none"/>
        </w:rPr>
        <w:t xml:space="preserve">(ii) </w:t>
      </w:r>
      <w:r w:rsidRPr="001C389A">
        <w:rPr>
          <w:rStyle w:val="DeltaViewInsertion"/>
          <w:rFonts w:cs="Arial"/>
          <w:color w:val="auto"/>
          <w:sz w:val="20"/>
          <w:u w:val="none"/>
        </w:rPr>
        <w:tab/>
        <w:t xml:space="preserve">a load flow simulation study result to demonstrate the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 </w:t>
      </w:r>
      <w:r w:rsidRPr="001C389A">
        <w:rPr>
          <w:rStyle w:val="DeltaViewInsertion"/>
          <w:rFonts w:cs="Arial"/>
          <w:b/>
          <w:color w:val="auto"/>
          <w:sz w:val="20"/>
          <w:u w:val="none"/>
        </w:rPr>
        <w:t xml:space="preserve">Synchronous  Power Generating Module, HVDC Equipment, OTSUA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at </w:t>
      </w:r>
      <w:r w:rsidRPr="001C389A">
        <w:rPr>
          <w:rStyle w:val="DeltaViewInsertion"/>
          <w:rFonts w:cs="Arial"/>
          <w:b/>
          <w:color w:val="auto"/>
          <w:sz w:val="20"/>
          <w:u w:val="none"/>
        </w:rPr>
        <w:t>Maximum HVDC Active Power Transmission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D91CD5" w:rsidRPr="001C389A">
        <w:rPr>
          <w:rFonts w:cs="Arial"/>
          <w:b/>
          <w:sz w:val="20"/>
        </w:rPr>
        <w:t>User</w:t>
      </w:r>
      <w:r w:rsidRPr="001C389A">
        <w:rPr>
          <w:rFonts w:cs="Arial"/>
          <w:b/>
          <w:sz w:val="20"/>
        </w:rPr>
        <w:t xml:space="preserve"> System Entry Point</w:t>
      </w:r>
      <w:r w:rsidRPr="001C389A">
        <w:rPr>
          <w:rFonts w:cs="Arial"/>
          <w:sz w:val="20"/>
        </w:rPr>
        <w:t xml:space="preserve"> if </w:t>
      </w:r>
      <w:r w:rsidRPr="001C389A">
        <w:rPr>
          <w:rFonts w:cs="Arial"/>
          <w:b/>
          <w:sz w:val="20"/>
        </w:rPr>
        <w:t>Embedded</w:t>
      </w:r>
      <w:r w:rsidRPr="001C389A">
        <w:rPr>
          <w:rFonts w:cs="Arial"/>
          <w:sz w:val="20"/>
        </w:rPr>
        <w:t xml:space="preserve"> or </w:t>
      </w:r>
      <w:r w:rsidRPr="001C389A">
        <w:rPr>
          <w:rFonts w:cs="Arial"/>
          <w:b/>
          <w:sz w:val="20"/>
        </w:rPr>
        <w:t>Interface Point</w:t>
      </w:r>
      <w:r w:rsidRPr="001C389A">
        <w:rPr>
          <w:rFonts w:cs="Arial"/>
          <w:sz w:val="20"/>
        </w:rPr>
        <w:t xml:space="preserve"> (in case of </w:t>
      </w:r>
      <w:r w:rsidRPr="001C389A">
        <w:rPr>
          <w:rFonts w:cs="Arial"/>
          <w:b/>
          <w:sz w:val="20"/>
        </w:rPr>
        <w:t>OTSUA</w:t>
      </w:r>
      <w:r w:rsidRPr="001C389A">
        <w:rPr>
          <w:rFonts w:cs="Arial"/>
          <w:sz w:val="20"/>
        </w:rPr>
        <w:t xml:space="preserve">) </w:t>
      </w:r>
      <w:r w:rsidRPr="001C389A">
        <w:rPr>
          <w:rStyle w:val="DeltaViewInsertion"/>
          <w:rFonts w:cs="Arial"/>
          <w:color w:val="auto"/>
          <w:sz w:val="20"/>
          <w:u w:val="none"/>
        </w:rPr>
        <w:t>voltage is at 95% of nominal.</w:t>
      </w:r>
    </w:p>
    <w:p w14:paraId="0EAF8988" w14:textId="77777777" w:rsidR="00DF0BBE" w:rsidRPr="001C389A" w:rsidRDefault="00DF0BBE" w:rsidP="00DF0BBE">
      <w:pPr>
        <w:tabs>
          <w:tab w:val="left" w:pos="1701"/>
        </w:tabs>
        <w:ind w:left="2153" w:hanging="735"/>
        <w:rPr>
          <w:rFonts w:cs="Arial"/>
          <w:sz w:val="20"/>
        </w:rPr>
      </w:pPr>
    </w:p>
    <w:p w14:paraId="7F3BE904" w14:textId="77777777" w:rsidR="00DF0BBE" w:rsidRPr="001C389A" w:rsidRDefault="00DF0BBE" w:rsidP="00DF0BBE">
      <w:pPr>
        <w:tabs>
          <w:tab w:val="left" w:pos="1701"/>
        </w:tabs>
        <w:ind w:left="2153" w:hanging="735"/>
        <w:rPr>
          <w:rFonts w:cs="Arial"/>
          <w:sz w:val="20"/>
        </w:rPr>
      </w:pPr>
      <w:r w:rsidRPr="001C389A">
        <w:rPr>
          <w:rStyle w:val="DeltaViewInsertion"/>
          <w:rFonts w:cs="Arial"/>
          <w:color w:val="auto"/>
          <w:sz w:val="20"/>
          <w:u w:val="none"/>
        </w:rPr>
        <w:t xml:space="preserve">(iii) </w:t>
      </w:r>
      <w:r w:rsidRPr="001C389A">
        <w:rPr>
          <w:rStyle w:val="DeltaViewInsertion"/>
          <w:rFonts w:cs="Arial"/>
          <w:color w:val="auto"/>
          <w:sz w:val="20"/>
          <w:u w:val="none"/>
        </w:rPr>
        <w:tab/>
      </w:r>
      <w:r w:rsidRPr="001C389A">
        <w:rPr>
          <w:rStyle w:val="DeltaViewInsertion"/>
          <w:rFonts w:cs="Arial"/>
          <w:color w:val="auto"/>
          <w:sz w:val="20"/>
          <w:u w:val="none"/>
        </w:rPr>
        <w:tab/>
        <w:t xml:space="preserve">a load flow simulation study result to demonstrate the maximum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 </w:t>
      </w:r>
      <w:r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or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at the  </w:t>
      </w:r>
      <w:r w:rsidRPr="001C389A">
        <w:rPr>
          <w:rStyle w:val="DeltaViewInsertion"/>
          <w:rFonts w:cs="Arial"/>
          <w:b/>
          <w:color w:val="auto"/>
          <w:sz w:val="20"/>
          <w:u w:val="none"/>
        </w:rPr>
        <w:t xml:space="preserve">Minimum </w:t>
      </w:r>
      <w:r w:rsidR="00457B24" w:rsidRPr="001C389A">
        <w:rPr>
          <w:rStyle w:val="DeltaViewInsertion"/>
          <w:rFonts w:cs="Arial"/>
          <w:b/>
          <w:color w:val="auto"/>
          <w:sz w:val="20"/>
          <w:u w:val="none"/>
        </w:rPr>
        <w:t>HVDC Active Power Transmission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D91CD5" w:rsidRPr="001C389A">
        <w:rPr>
          <w:rStyle w:val="DeltaViewInsertion"/>
          <w:rFonts w:cs="Arial"/>
          <w:b/>
          <w:color w:val="auto"/>
          <w:sz w:val="20"/>
          <w:u w:val="none"/>
        </w:rPr>
        <w:t>User</w:t>
      </w:r>
      <w:r w:rsidRPr="001C389A">
        <w:rPr>
          <w:rStyle w:val="DeltaViewInsertion"/>
          <w:rFonts w:cs="Arial"/>
          <w:b/>
          <w:color w:val="auto"/>
          <w:sz w:val="20"/>
          <w:u w:val="none"/>
        </w:rPr>
        <w:t xml:space="preserve">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00A77F91" w:rsidRPr="001C389A">
        <w:rPr>
          <w:rFonts w:cs="Arial"/>
          <w:sz w:val="20"/>
        </w:rPr>
        <w:t xml:space="preserve"> or </w:t>
      </w:r>
      <w:r w:rsidR="00A77F91" w:rsidRPr="001C389A">
        <w:rPr>
          <w:rFonts w:cs="Arial"/>
          <w:b/>
          <w:sz w:val="20"/>
        </w:rPr>
        <w:t>Interface Point</w:t>
      </w:r>
      <w:r w:rsidR="00A77F91" w:rsidRPr="001C389A">
        <w:rPr>
          <w:rFonts w:cs="Arial"/>
          <w:sz w:val="20"/>
        </w:rPr>
        <w:t xml:space="preserve"> (in case of </w:t>
      </w:r>
      <w:r w:rsidR="00A77F91" w:rsidRPr="001C389A">
        <w:rPr>
          <w:rFonts w:cs="Arial"/>
          <w:b/>
          <w:sz w:val="20"/>
        </w:rPr>
        <w:t>OTSUA</w:t>
      </w:r>
      <w:r w:rsidR="00A77F91" w:rsidRPr="001C389A">
        <w:rPr>
          <w:rFonts w:cs="Arial"/>
          <w:sz w:val="20"/>
        </w:rPr>
        <w:t>)</w:t>
      </w:r>
      <w:r w:rsidRPr="001C389A">
        <w:rPr>
          <w:rStyle w:val="DeltaViewInsertion"/>
          <w:rFonts w:cs="Arial"/>
          <w:color w:val="auto"/>
          <w:sz w:val="20"/>
          <w:u w:val="none"/>
        </w:rPr>
        <w:t xml:space="preserve"> voltage is at 105% of nominal.</w:t>
      </w:r>
    </w:p>
    <w:p w14:paraId="38672AA6" w14:textId="77777777" w:rsidR="00DF0BBE" w:rsidRPr="001C389A" w:rsidRDefault="00DF0BBE" w:rsidP="00DF0BBE">
      <w:pPr>
        <w:tabs>
          <w:tab w:val="left" w:pos="1701"/>
        </w:tabs>
        <w:ind w:left="1701" w:hanging="567"/>
        <w:rPr>
          <w:rFonts w:cs="Arial"/>
          <w:sz w:val="20"/>
        </w:rPr>
      </w:pPr>
    </w:p>
    <w:p w14:paraId="68DC073B" w14:textId="77777777" w:rsidR="00DF0BBE" w:rsidRPr="001C389A" w:rsidRDefault="00DF0BBE" w:rsidP="00DF0BBE">
      <w:pPr>
        <w:tabs>
          <w:tab w:val="left" w:pos="1701"/>
        </w:tabs>
        <w:ind w:left="2153" w:hanging="735"/>
        <w:rPr>
          <w:rStyle w:val="DeltaViewInsertion"/>
          <w:rFonts w:cs="Arial"/>
          <w:color w:val="auto"/>
          <w:sz w:val="20"/>
          <w:u w:val="none"/>
        </w:rPr>
      </w:pPr>
      <w:r w:rsidRPr="001C389A">
        <w:rPr>
          <w:rStyle w:val="DeltaViewInsertion"/>
          <w:rFonts w:cs="Arial"/>
          <w:color w:val="auto"/>
          <w:sz w:val="20"/>
          <w:u w:val="none"/>
        </w:rPr>
        <w:t xml:space="preserve">(iv) </w:t>
      </w:r>
      <w:r w:rsidRPr="001C389A">
        <w:rPr>
          <w:rStyle w:val="DeltaViewInsertion"/>
          <w:rFonts w:cs="Arial"/>
          <w:color w:val="auto"/>
          <w:sz w:val="20"/>
          <w:u w:val="none"/>
        </w:rPr>
        <w:tab/>
        <w:t xml:space="preserve">a load flow simulation study result to demonstrate the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of the </w:t>
      </w:r>
      <w:r w:rsidRPr="001C389A">
        <w:rPr>
          <w:rStyle w:val="DeltaViewInsertion"/>
          <w:rFonts w:cs="Arial"/>
          <w:b/>
          <w:color w:val="auto"/>
          <w:sz w:val="20"/>
          <w:u w:val="none"/>
        </w:rPr>
        <w:t xml:space="preserve"> Synchronous Power Generating Module, HVDC Equipment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at the </w:t>
      </w:r>
      <w:r w:rsidR="00457B24" w:rsidRPr="001C389A">
        <w:rPr>
          <w:rStyle w:val="DeltaViewInsertion"/>
          <w:rFonts w:cs="Arial"/>
          <w:b/>
          <w:color w:val="auto"/>
          <w:sz w:val="20"/>
          <w:u w:val="none"/>
        </w:rPr>
        <w:t>Minimum HVDC Active Power Transmission Capacity</w:t>
      </w:r>
      <w:r w:rsidR="00457B24" w:rsidRPr="001C389A">
        <w:rPr>
          <w:rStyle w:val="DeltaViewInsertion"/>
          <w:rFonts w:cs="Arial"/>
          <w:color w:val="auto"/>
          <w:sz w:val="20"/>
          <w:u w:val="none"/>
        </w:rPr>
        <w:t xml:space="preserve"> </w:t>
      </w:r>
      <w:r w:rsidRPr="001C389A">
        <w:rPr>
          <w:rStyle w:val="DeltaViewInsertion"/>
          <w:rFonts w:cs="Arial"/>
          <w:color w:val="auto"/>
          <w:sz w:val="20"/>
          <w:u w:val="none"/>
        </w:rPr>
        <w:t xml:space="preserve">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D91CD5" w:rsidRPr="001C389A">
        <w:rPr>
          <w:rStyle w:val="DeltaViewInsertion"/>
          <w:rFonts w:cs="Arial"/>
          <w:b/>
          <w:color w:val="auto"/>
          <w:sz w:val="20"/>
          <w:u w:val="none"/>
        </w:rPr>
        <w:t>User</w:t>
      </w:r>
      <w:r w:rsidRPr="001C389A">
        <w:rPr>
          <w:rStyle w:val="DeltaViewInsertion"/>
          <w:rFonts w:cs="Arial"/>
          <w:b/>
          <w:color w:val="auto"/>
          <w:sz w:val="20"/>
          <w:u w:val="none"/>
        </w:rPr>
        <w:t xml:space="preserve"> System Entry Point</w:t>
      </w:r>
      <w:r w:rsidRPr="001C389A">
        <w:rPr>
          <w:rStyle w:val="DeltaViewInsertion"/>
          <w:rFonts w:cs="Arial"/>
          <w:color w:val="auto"/>
          <w:sz w:val="20"/>
          <w:u w:val="none"/>
        </w:rPr>
        <w:t xml:space="preserve"> voltage if </w:t>
      </w:r>
      <w:r w:rsidRPr="001C389A">
        <w:rPr>
          <w:rStyle w:val="DeltaViewInsertion"/>
          <w:rFonts w:cs="Arial"/>
          <w:b/>
          <w:color w:val="auto"/>
          <w:sz w:val="20"/>
          <w:u w:val="none"/>
        </w:rPr>
        <w:t>Embedded</w:t>
      </w:r>
      <w:r w:rsidR="00A77F91" w:rsidRPr="001C389A">
        <w:rPr>
          <w:rFonts w:cs="Arial"/>
          <w:sz w:val="20"/>
        </w:rPr>
        <w:t xml:space="preserve"> or </w:t>
      </w:r>
      <w:r w:rsidR="00A77F91" w:rsidRPr="001C389A">
        <w:rPr>
          <w:rFonts w:cs="Arial"/>
          <w:b/>
          <w:sz w:val="20"/>
        </w:rPr>
        <w:t>Interface Point</w:t>
      </w:r>
      <w:r w:rsidR="00A77F91" w:rsidRPr="001C389A">
        <w:rPr>
          <w:rFonts w:cs="Arial"/>
          <w:sz w:val="20"/>
        </w:rPr>
        <w:t xml:space="preserve"> (in case of </w:t>
      </w:r>
      <w:r w:rsidR="00A77F91" w:rsidRPr="001C389A">
        <w:rPr>
          <w:rFonts w:cs="Arial"/>
          <w:b/>
          <w:sz w:val="20"/>
        </w:rPr>
        <w:t>OTSUA</w:t>
      </w:r>
      <w:r w:rsidR="00A77F91" w:rsidRPr="001C389A">
        <w:rPr>
          <w:rFonts w:cs="Arial"/>
          <w:sz w:val="20"/>
        </w:rPr>
        <w:t>)</w:t>
      </w:r>
      <w:r w:rsidRPr="001C389A">
        <w:rPr>
          <w:rStyle w:val="DeltaViewInsertion"/>
          <w:rFonts w:cs="Arial"/>
          <w:color w:val="auto"/>
          <w:sz w:val="20"/>
          <w:u w:val="none"/>
        </w:rPr>
        <w:t xml:space="preserve"> is at 95% of nominal.</w:t>
      </w:r>
    </w:p>
    <w:p w14:paraId="5C0E55F9" w14:textId="77777777" w:rsidR="00563FF9" w:rsidRPr="001C389A" w:rsidRDefault="00563FF9" w:rsidP="00563FF9">
      <w:pPr>
        <w:rPr>
          <w:rFonts w:cs="Arial"/>
          <w:sz w:val="20"/>
        </w:rPr>
      </w:pPr>
    </w:p>
    <w:p w14:paraId="2D050EBF" w14:textId="77777777" w:rsidR="00C17A8C" w:rsidRPr="001C389A" w:rsidRDefault="002F5F51" w:rsidP="00E30D18">
      <w:pPr>
        <w:ind w:left="2153" w:hanging="2153"/>
        <w:rPr>
          <w:rStyle w:val="DeltaViewInsertion"/>
          <w:rFonts w:cs="Arial"/>
          <w:color w:val="auto"/>
          <w:sz w:val="20"/>
          <w:u w:val="none"/>
        </w:rPr>
      </w:pPr>
      <w:r w:rsidRPr="001C389A">
        <w:rPr>
          <w:rStyle w:val="DeltaViewInsertion"/>
          <w:rFonts w:cs="Arial"/>
          <w:color w:val="auto"/>
          <w:sz w:val="20"/>
          <w:u w:val="none"/>
        </w:rPr>
        <w:t>ECP</w:t>
      </w:r>
      <w:r w:rsidR="00C17A8C" w:rsidRPr="001C389A">
        <w:rPr>
          <w:rStyle w:val="DeltaViewInsertion"/>
          <w:rFonts w:cs="Arial"/>
          <w:color w:val="auto"/>
          <w:sz w:val="20"/>
          <w:u w:val="none"/>
        </w:rPr>
        <w:t xml:space="preserve">.A.3.3.2 </w:t>
      </w:r>
      <w:r w:rsidR="00C17A8C" w:rsidRPr="001C389A">
        <w:rPr>
          <w:rStyle w:val="DeltaViewInsertion"/>
          <w:rFonts w:cs="Arial"/>
          <w:color w:val="auto"/>
          <w:sz w:val="20"/>
          <w:u w:val="none"/>
        </w:rPr>
        <w:tab/>
        <w:t xml:space="preserve">In the case of a </w:t>
      </w:r>
      <w:r w:rsidR="00C17A8C" w:rsidRPr="001C389A">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C17A8C" w:rsidRPr="001C389A">
        <w:rPr>
          <w:rStyle w:val="DeltaViewInsertion"/>
          <w:rFonts w:cs="Arial"/>
          <w:color w:val="auto"/>
          <w:sz w:val="20"/>
          <w:u w:val="none"/>
        </w:rPr>
        <w:t xml:space="preserve"> the terminal voltage in the simulation should be the nominal voltage for the machine.</w:t>
      </w:r>
    </w:p>
    <w:p w14:paraId="36136E55" w14:textId="77777777" w:rsidR="00C17A8C" w:rsidRPr="001C389A" w:rsidRDefault="00C17A8C" w:rsidP="00563FF9">
      <w:pPr>
        <w:rPr>
          <w:rFonts w:cs="Arial"/>
          <w:sz w:val="20"/>
        </w:rPr>
      </w:pPr>
    </w:p>
    <w:p w14:paraId="227C8E85" w14:textId="77777777" w:rsidR="00563FF9" w:rsidRPr="001C389A" w:rsidRDefault="002F5F51" w:rsidP="00563FF9">
      <w:pPr>
        <w:ind w:left="1418" w:hanging="1418"/>
        <w:rPr>
          <w:rStyle w:val="DeltaViewInsertion"/>
          <w:rFonts w:cs="Arial"/>
          <w:color w:val="auto"/>
          <w:sz w:val="20"/>
          <w:u w:val="none"/>
        </w:rPr>
      </w:pPr>
      <w:bookmarkStart w:id="511" w:name="_DV_C48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C17A8C" w:rsidRPr="001C389A">
        <w:rPr>
          <w:rStyle w:val="DeltaViewInsertion"/>
          <w:rFonts w:cs="Arial"/>
          <w:color w:val="auto"/>
          <w:sz w:val="20"/>
          <w:u w:val="none"/>
        </w:rPr>
        <w:t>3.3</w:t>
      </w:r>
      <w:r w:rsidR="00563FF9" w:rsidRPr="001C389A">
        <w:rPr>
          <w:rStyle w:val="DeltaViewInsertion"/>
          <w:rFonts w:cs="Arial"/>
          <w:color w:val="auto"/>
          <w:sz w:val="20"/>
          <w:u w:val="none"/>
        </w:rPr>
        <w:t xml:space="preserve"> </w:t>
      </w:r>
      <w:r w:rsidR="00563FF9" w:rsidRPr="001C389A">
        <w:rPr>
          <w:rStyle w:val="DeltaViewInsertion"/>
          <w:rFonts w:cs="Arial"/>
          <w:color w:val="auto"/>
          <w:sz w:val="20"/>
          <w:u w:val="none"/>
        </w:rPr>
        <w:tab/>
        <w:t xml:space="preserve">In the case of a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where the load flow simulation studies show that the individual </w:t>
      </w:r>
      <w:r w:rsidR="00563FF9" w:rsidRPr="001C389A">
        <w:rPr>
          <w:rStyle w:val="DeltaViewInsertion"/>
          <w:rFonts w:cs="Arial"/>
          <w:b/>
          <w:color w:val="auto"/>
          <w:sz w:val="20"/>
          <w:u w:val="none"/>
        </w:rPr>
        <w:t>Power Park Units</w:t>
      </w:r>
      <w:r w:rsidR="00563FF9" w:rsidRPr="001C389A">
        <w:rPr>
          <w:rStyle w:val="DeltaViewInsertion"/>
          <w:rFonts w:cs="Arial"/>
          <w:color w:val="auto"/>
          <w:sz w:val="20"/>
          <w:u w:val="none"/>
        </w:rPr>
        <w:t xml:space="preserve"> deviate from nominal voltage to meet the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requirements then evidence must be provided from factory (e.g. in a </w:t>
      </w:r>
      <w:r w:rsidR="00563FF9" w:rsidRPr="001C389A">
        <w:rPr>
          <w:rStyle w:val="DeltaViewInsertion"/>
          <w:rFonts w:cs="Arial"/>
          <w:b/>
          <w:color w:val="auto"/>
          <w:sz w:val="20"/>
          <w:u w:val="none"/>
        </w:rPr>
        <w:t>Manufacturer’s Data &amp; Performance Report</w:t>
      </w:r>
      <w:r w:rsidR="00563FF9" w:rsidRPr="001C389A">
        <w:rPr>
          <w:rStyle w:val="DeltaViewInsertion"/>
          <w:rFonts w:cs="Arial"/>
          <w:color w:val="auto"/>
          <w:sz w:val="20"/>
          <w:u w:val="none"/>
        </w:rPr>
        <w:t xml:space="preserve">) or site testing that the </w:t>
      </w:r>
      <w:r w:rsidR="00563FF9" w:rsidRPr="001C389A">
        <w:rPr>
          <w:rStyle w:val="DeltaViewInsertion"/>
          <w:rFonts w:cs="Arial"/>
          <w:b/>
          <w:color w:val="auto"/>
          <w:sz w:val="20"/>
          <w:u w:val="none"/>
        </w:rPr>
        <w:t>Power Park Unit</w:t>
      </w:r>
      <w:r w:rsidR="00563FF9" w:rsidRPr="001C389A">
        <w:rPr>
          <w:rStyle w:val="DeltaViewInsertion"/>
          <w:rFonts w:cs="Arial"/>
          <w:color w:val="auto"/>
          <w:sz w:val="20"/>
          <w:u w:val="none"/>
        </w:rPr>
        <w:t xml:space="preserve"> is capable of operating continuously at the operating points determined in the load flow simulation studies.</w:t>
      </w:r>
      <w:bookmarkEnd w:id="511"/>
    </w:p>
    <w:p w14:paraId="1F743D6A" w14:textId="77777777" w:rsidR="00825269" w:rsidRPr="001C389A" w:rsidRDefault="00825269" w:rsidP="00563FF9">
      <w:pPr>
        <w:ind w:left="1418" w:hanging="1418"/>
        <w:rPr>
          <w:rStyle w:val="DeltaViewInsertion"/>
          <w:rFonts w:cs="Arial"/>
          <w:color w:val="auto"/>
          <w:sz w:val="20"/>
          <w:u w:val="none"/>
        </w:rPr>
      </w:pPr>
    </w:p>
    <w:p w14:paraId="4964CEB8" w14:textId="77777777" w:rsidR="00825269" w:rsidRPr="001C389A" w:rsidRDefault="00825269" w:rsidP="00563FF9">
      <w:pPr>
        <w:ind w:left="1418" w:hanging="1418"/>
        <w:rPr>
          <w:rFonts w:cs="Arial"/>
          <w:sz w:val="20"/>
        </w:rPr>
      </w:pPr>
    </w:p>
    <w:p w14:paraId="3B5B4010" w14:textId="77777777" w:rsidR="00563FF9" w:rsidRPr="001C389A" w:rsidRDefault="00825269" w:rsidP="00E30D18">
      <w:pPr>
        <w:jc w:val="left"/>
        <w:rPr>
          <w:rFonts w:cs="Arial"/>
          <w:sz w:val="20"/>
          <w:u w:val="single"/>
        </w:rPr>
      </w:pPr>
      <w:bookmarkStart w:id="512" w:name="_DV_C481"/>
      <w:r w:rsidRPr="001C389A">
        <w:rPr>
          <w:rStyle w:val="DeltaViewInsertion"/>
          <w:rFonts w:cs="Arial"/>
          <w:color w:val="auto"/>
          <w:sz w:val="20"/>
          <w:u w:val="none"/>
        </w:rPr>
        <w:t>ECP.A.3.4</w:t>
      </w:r>
      <w:r w:rsidRPr="001C389A">
        <w:rPr>
          <w:rStyle w:val="DeltaViewInsertion"/>
          <w:rFonts w:cs="Arial"/>
          <w:color w:val="auto"/>
          <w:sz w:val="20"/>
          <w:u w:val="none"/>
        </w:rPr>
        <w:tab/>
        <w:t xml:space="preserve"> </w:t>
      </w:r>
      <w:r w:rsidR="00563FF9" w:rsidRPr="001C389A">
        <w:rPr>
          <w:rStyle w:val="DeltaViewInsertion"/>
          <w:rFonts w:cs="Arial"/>
          <w:color w:val="auto"/>
          <w:sz w:val="20"/>
          <w:u w:val="single"/>
        </w:rPr>
        <w:t>Voltage Control and Reactive Power Stability</w:t>
      </w:r>
      <w:bookmarkEnd w:id="512"/>
    </w:p>
    <w:p w14:paraId="36B569C6" w14:textId="77777777" w:rsidR="00563FF9" w:rsidRPr="001C389A" w:rsidRDefault="00563FF9" w:rsidP="00563FF9">
      <w:pPr>
        <w:rPr>
          <w:rFonts w:cs="Arial"/>
          <w:b/>
          <w:sz w:val="20"/>
        </w:rPr>
      </w:pPr>
    </w:p>
    <w:p w14:paraId="68A7A11A" w14:textId="2EDEAB15" w:rsidR="00334422" w:rsidRPr="001C389A" w:rsidRDefault="002F5F51" w:rsidP="00E30D18">
      <w:pPr>
        <w:widowControl w:val="0"/>
        <w:tabs>
          <w:tab w:val="left" w:pos="1418"/>
        </w:tabs>
        <w:autoSpaceDE w:val="0"/>
        <w:autoSpaceDN w:val="0"/>
        <w:adjustRightInd w:val="0"/>
        <w:ind w:left="1418" w:hanging="1560"/>
        <w:rPr>
          <w:rStyle w:val="DeltaViewInsertion"/>
          <w:rFonts w:cs="Arial"/>
          <w:color w:val="auto"/>
          <w:sz w:val="20"/>
          <w:u w:val="none"/>
        </w:rPr>
      </w:pPr>
      <w:bookmarkStart w:id="513" w:name="_DV_C482"/>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4.1 </w:t>
      </w:r>
      <w:r w:rsidR="00563FF9" w:rsidRPr="001C389A">
        <w:rPr>
          <w:rStyle w:val="DeltaViewInsertion"/>
          <w:rFonts w:cs="Arial"/>
          <w:color w:val="auto"/>
          <w:sz w:val="20"/>
          <w:u w:val="none"/>
        </w:rPr>
        <w:tab/>
      </w:r>
      <w:r w:rsidR="00852731" w:rsidRPr="001C389A">
        <w:rPr>
          <w:rFonts w:cs="Arial"/>
          <w:sz w:val="20"/>
        </w:rPr>
        <w:t>This section applies to</w:t>
      </w:r>
      <w:r w:rsidR="00334422" w:rsidRPr="001C389A">
        <w:rPr>
          <w:rFonts w:cs="Arial"/>
          <w:b/>
          <w:sz w:val="20"/>
        </w:rPr>
        <w:t xml:space="preserve"> </w:t>
      </w:r>
      <w:r w:rsidR="00436976" w:rsidRPr="001C389A">
        <w:rPr>
          <w:rFonts w:cs="Arial"/>
          <w:b/>
          <w:sz w:val="20"/>
        </w:rPr>
        <w:t>HVDC</w:t>
      </w:r>
      <w:r w:rsidR="00491844" w:rsidRPr="001C389A">
        <w:rPr>
          <w:rFonts w:cs="Arial"/>
          <w:b/>
          <w:sz w:val="20"/>
        </w:rPr>
        <w:t xml:space="preserve"> Equipment</w:t>
      </w:r>
      <w:r w:rsidR="00852731" w:rsidRPr="001C389A">
        <w:rPr>
          <w:rFonts w:cs="Arial"/>
          <w:b/>
          <w:sz w:val="20"/>
        </w:rPr>
        <w:t>;</w:t>
      </w:r>
      <w:r w:rsidR="00852731" w:rsidRPr="001C389A">
        <w:rPr>
          <w:rFonts w:cs="Arial"/>
          <w:sz w:val="20"/>
        </w:rPr>
        <w:t xml:space="preserve"> </w:t>
      </w:r>
      <w:r w:rsidR="00334422" w:rsidRPr="001C389A">
        <w:rPr>
          <w:rFonts w:cs="Arial"/>
          <w:sz w:val="20"/>
        </w:rPr>
        <w:t>and</w:t>
      </w:r>
      <w:r w:rsidR="00334422" w:rsidRPr="001C389A">
        <w:rPr>
          <w:rFonts w:cs="Arial"/>
          <w:b/>
          <w:sz w:val="20"/>
        </w:rPr>
        <w:t xml:space="preserve"> Type C &amp; Type D</w:t>
      </w:r>
      <w:r w:rsidR="00334422" w:rsidRPr="001C389A">
        <w:rPr>
          <w:rFonts w:cs="Arial"/>
          <w:sz w:val="20"/>
        </w:rPr>
        <w:t xml:space="preserve"> </w:t>
      </w:r>
      <w:r w:rsidR="00334422" w:rsidRPr="001C389A">
        <w:rPr>
          <w:rFonts w:cs="Arial"/>
          <w:b/>
          <w:sz w:val="20"/>
        </w:rPr>
        <w:t>Power Park Modules</w:t>
      </w:r>
      <w:r w:rsidR="00334422" w:rsidRPr="001C389A">
        <w:rPr>
          <w:rFonts w:cs="Arial"/>
          <w:sz w:val="20"/>
        </w:rPr>
        <w:t xml:space="preserve"> to demonstrate the voltage control capability and</w:t>
      </w:r>
      <w:r w:rsidR="00334422" w:rsidRPr="001C389A">
        <w:rPr>
          <w:rFonts w:cs="Arial"/>
          <w:b/>
          <w:sz w:val="20"/>
        </w:rPr>
        <w:t xml:space="preserve"> Type B Power Park Modules</w:t>
      </w:r>
      <w:r w:rsidR="00334422" w:rsidRPr="001C389A">
        <w:rPr>
          <w:rFonts w:cs="Arial"/>
          <w:sz w:val="20"/>
        </w:rPr>
        <w:t xml:space="preserve"> to demonstrate the voltage control capability if specified by </w:t>
      </w:r>
      <w:r w:rsidR="00072B13">
        <w:rPr>
          <w:rFonts w:cs="Arial"/>
          <w:b/>
          <w:sz w:val="20"/>
        </w:rPr>
        <w:t>The Company</w:t>
      </w:r>
      <w:r w:rsidR="00334422" w:rsidRPr="001C389A">
        <w:rPr>
          <w:rFonts w:cs="Arial"/>
          <w:b/>
          <w:sz w:val="20"/>
        </w:rPr>
        <w:t>.</w:t>
      </w:r>
    </w:p>
    <w:p w14:paraId="01DC49ED" w14:textId="77777777" w:rsidR="00852731" w:rsidRPr="001C389A" w:rsidRDefault="00852731" w:rsidP="00563FF9">
      <w:pPr>
        <w:ind w:left="1418" w:hanging="1418"/>
        <w:rPr>
          <w:rStyle w:val="DeltaViewInsertion"/>
          <w:rFonts w:cs="Arial"/>
          <w:color w:val="auto"/>
          <w:sz w:val="20"/>
          <w:u w:val="none"/>
        </w:rPr>
      </w:pPr>
    </w:p>
    <w:p w14:paraId="7B0CB6A7" w14:textId="77777777" w:rsidR="00563FF9" w:rsidRPr="001C389A" w:rsidRDefault="00563FF9" w:rsidP="00E30D18">
      <w:pPr>
        <w:ind w:left="1418"/>
        <w:rPr>
          <w:rFonts w:cs="Arial"/>
          <w:sz w:val="20"/>
        </w:rPr>
      </w:pPr>
      <w:r w:rsidRPr="001C389A">
        <w:rPr>
          <w:rStyle w:val="DeltaViewInsertion"/>
          <w:rFonts w:cs="Arial"/>
          <w:color w:val="auto"/>
          <w:sz w:val="20"/>
          <w:u w:val="none"/>
        </w:rPr>
        <w:t xml:space="preserve">In the case of a power station containing </w:t>
      </w:r>
      <w:r w:rsidRPr="001C389A">
        <w:rPr>
          <w:rStyle w:val="DeltaViewInsertion"/>
          <w:rFonts w:cs="Arial"/>
          <w:b/>
          <w:color w:val="auto"/>
          <w:sz w:val="20"/>
          <w:u w:val="none"/>
        </w:rPr>
        <w:t>Power Park Modules</w:t>
      </w:r>
      <w:r w:rsidR="00543EDB" w:rsidRPr="001C389A">
        <w:rPr>
          <w:rStyle w:val="DeltaViewInsertion"/>
          <w:rFonts w:cs="Arial"/>
          <w:b/>
          <w:color w:val="auto"/>
          <w:sz w:val="20"/>
          <w:u w:val="none"/>
        </w:rPr>
        <w:t xml:space="preserve"> </w:t>
      </w:r>
      <w:r w:rsidR="00543EDB" w:rsidRPr="001C389A">
        <w:rPr>
          <w:rFonts w:cs="Arial"/>
          <w:sz w:val="20"/>
        </w:rPr>
        <w:t xml:space="preserve">and/or </w:t>
      </w:r>
      <w:r w:rsidR="00543EDB" w:rsidRPr="001C389A">
        <w:rPr>
          <w:rFonts w:cs="Arial"/>
          <w:b/>
          <w:sz w:val="20"/>
        </w:rPr>
        <w:t>OTSUA</w:t>
      </w:r>
      <w:r w:rsidRPr="001C389A">
        <w:rPr>
          <w:rStyle w:val="DeltaViewInsertion"/>
          <w:rFonts w:cs="Arial"/>
          <w:color w:val="auto"/>
          <w:sz w:val="20"/>
          <w:u w:val="none"/>
        </w:rPr>
        <w:t xml:space="preserve">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shall provide a report to demonstrate the dynamic capability and control stability of the </w:t>
      </w:r>
      <w:r w:rsidRPr="001C389A">
        <w:rPr>
          <w:rStyle w:val="DeltaViewInsertion"/>
          <w:rFonts w:cs="Arial"/>
          <w:b/>
          <w:color w:val="auto"/>
          <w:sz w:val="20"/>
          <w:u w:val="none"/>
        </w:rPr>
        <w:t>Power Park Module</w:t>
      </w:r>
      <w:r w:rsidRPr="001C389A">
        <w:rPr>
          <w:rStyle w:val="DeltaViewInsertion"/>
          <w:rFonts w:cs="Arial"/>
          <w:color w:val="auto"/>
          <w:sz w:val="20"/>
          <w:u w:val="none"/>
        </w:rPr>
        <w:t>. The report shall contain:</w:t>
      </w:r>
      <w:bookmarkEnd w:id="513"/>
    </w:p>
    <w:p w14:paraId="31C80F4B" w14:textId="77777777" w:rsidR="00563FF9" w:rsidRPr="001C389A" w:rsidRDefault="00563FF9" w:rsidP="00563FF9">
      <w:pPr>
        <w:ind w:left="1418" w:hanging="1418"/>
        <w:rPr>
          <w:rFonts w:cs="Arial"/>
          <w:sz w:val="20"/>
        </w:rPr>
      </w:pPr>
    </w:p>
    <w:p w14:paraId="62FF8CEE" w14:textId="77777777" w:rsidR="00563FF9" w:rsidRPr="001C389A" w:rsidRDefault="00563FF9" w:rsidP="00563FF9">
      <w:pPr>
        <w:ind w:left="1418" w:hanging="698"/>
        <w:rPr>
          <w:rFonts w:cs="Arial"/>
          <w:sz w:val="20"/>
        </w:rPr>
      </w:pPr>
      <w:bookmarkStart w:id="514" w:name="_DV_C483"/>
      <w:r w:rsidRPr="001C389A">
        <w:rPr>
          <w:rStyle w:val="DeltaViewInsertion"/>
          <w:rFonts w:cs="Arial"/>
          <w:color w:val="auto"/>
          <w:sz w:val="20"/>
          <w:u w:val="none"/>
        </w:rPr>
        <w:t xml:space="preserve">(i) </w:t>
      </w:r>
      <w:r w:rsidRPr="001C389A">
        <w:rPr>
          <w:rStyle w:val="DeltaViewInsertion"/>
          <w:rFonts w:cs="Arial"/>
          <w:color w:val="auto"/>
          <w:sz w:val="20"/>
          <w:u w:val="none"/>
        </w:rPr>
        <w:tab/>
        <w:t xml:space="preserve">a dynamic time series simulation study result of a sufficiently large negative step in </w:t>
      </w:r>
      <w:r w:rsidRPr="001C389A">
        <w:rPr>
          <w:rStyle w:val="DeltaViewInsertion"/>
          <w:rFonts w:cs="Arial"/>
          <w:b/>
          <w:color w:val="auto"/>
          <w:sz w:val="20"/>
          <w:u w:val="none"/>
        </w:rPr>
        <w:t>System</w:t>
      </w:r>
      <w:r w:rsidRPr="001C389A">
        <w:rPr>
          <w:rStyle w:val="DeltaViewInsertion"/>
          <w:rFonts w:cs="Arial"/>
          <w:color w:val="auto"/>
          <w:sz w:val="20"/>
          <w:u w:val="none"/>
        </w:rPr>
        <w:t xml:space="preserve"> voltage to cause a change in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from zero to the maximum lagging value at </w:t>
      </w:r>
      <w:r w:rsidRPr="001C389A">
        <w:rPr>
          <w:rStyle w:val="DeltaViewInsertion"/>
          <w:rFonts w:cs="Arial"/>
          <w:b/>
          <w:color w:val="auto"/>
          <w:sz w:val="20"/>
          <w:u w:val="none"/>
        </w:rPr>
        <w:t>Rated MW</w:t>
      </w:r>
      <w:r w:rsidRPr="001C389A">
        <w:rPr>
          <w:rStyle w:val="DeltaViewInsertion"/>
          <w:rFonts w:cs="Arial"/>
          <w:color w:val="auto"/>
          <w:sz w:val="20"/>
          <w:u w:val="none"/>
        </w:rPr>
        <w:t>.</w:t>
      </w:r>
      <w:bookmarkEnd w:id="514"/>
    </w:p>
    <w:p w14:paraId="00CE7AC1" w14:textId="77777777" w:rsidR="00563FF9" w:rsidRPr="001C389A" w:rsidRDefault="00563FF9" w:rsidP="00563FF9">
      <w:pPr>
        <w:ind w:left="1418" w:hanging="1418"/>
        <w:rPr>
          <w:rFonts w:cs="Arial"/>
          <w:sz w:val="20"/>
        </w:rPr>
      </w:pPr>
    </w:p>
    <w:p w14:paraId="0C47EDFF" w14:textId="77777777" w:rsidR="00563FF9" w:rsidRPr="001C389A" w:rsidRDefault="00563FF9" w:rsidP="00563FF9">
      <w:pPr>
        <w:ind w:left="1418" w:hanging="698"/>
        <w:rPr>
          <w:rFonts w:cs="Arial"/>
          <w:sz w:val="20"/>
        </w:rPr>
      </w:pPr>
      <w:bookmarkStart w:id="515" w:name="_DV_C484"/>
      <w:r w:rsidRPr="001C389A">
        <w:rPr>
          <w:rStyle w:val="DeltaViewInsertion"/>
          <w:rFonts w:cs="Arial"/>
          <w:color w:val="auto"/>
          <w:sz w:val="20"/>
          <w:u w:val="none"/>
        </w:rPr>
        <w:t>(ii)</w:t>
      </w:r>
      <w:r w:rsidRPr="001C389A">
        <w:rPr>
          <w:rStyle w:val="DeltaViewInsertion"/>
          <w:rFonts w:cs="Arial"/>
          <w:color w:val="auto"/>
          <w:sz w:val="20"/>
          <w:u w:val="none"/>
        </w:rPr>
        <w:tab/>
        <w:t xml:space="preserve">a dynamic time series simulation study result of a sufficiently large positive step in </w:t>
      </w:r>
      <w:r w:rsidRPr="001C389A">
        <w:rPr>
          <w:rStyle w:val="DeltaViewInsertion"/>
          <w:rFonts w:cs="Arial"/>
          <w:b/>
          <w:color w:val="auto"/>
          <w:sz w:val="20"/>
          <w:u w:val="none"/>
        </w:rPr>
        <w:t>System</w:t>
      </w:r>
      <w:r w:rsidRPr="001C389A">
        <w:rPr>
          <w:rStyle w:val="DeltaViewInsertion"/>
          <w:rFonts w:cs="Arial"/>
          <w:color w:val="auto"/>
          <w:sz w:val="20"/>
          <w:u w:val="none"/>
        </w:rPr>
        <w:t xml:space="preserve"> voltage to cause a change in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from zero to the maximum leading value at </w:t>
      </w:r>
      <w:r w:rsidRPr="001C389A">
        <w:rPr>
          <w:rStyle w:val="DeltaViewInsertion"/>
          <w:rFonts w:cs="Arial"/>
          <w:b/>
          <w:color w:val="auto"/>
          <w:sz w:val="20"/>
          <w:u w:val="none"/>
        </w:rPr>
        <w:t>Rated MW</w:t>
      </w:r>
      <w:r w:rsidRPr="001C389A">
        <w:rPr>
          <w:rStyle w:val="DeltaViewInsertion"/>
          <w:rFonts w:cs="Arial"/>
          <w:color w:val="auto"/>
          <w:sz w:val="20"/>
          <w:u w:val="none"/>
        </w:rPr>
        <w:t>.</w:t>
      </w:r>
      <w:bookmarkEnd w:id="515"/>
    </w:p>
    <w:p w14:paraId="3E8205BD" w14:textId="77777777" w:rsidR="00563FF9" w:rsidRPr="001C389A" w:rsidRDefault="00563FF9" w:rsidP="00563FF9">
      <w:pPr>
        <w:ind w:left="1418" w:hanging="1418"/>
        <w:rPr>
          <w:rFonts w:cs="Arial"/>
          <w:sz w:val="20"/>
        </w:rPr>
      </w:pPr>
    </w:p>
    <w:p w14:paraId="1D22E82F" w14:textId="77777777" w:rsidR="00563FF9" w:rsidRPr="001C389A" w:rsidRDefault="00563FF9" w:rsidP="00563FF9">
      <w:pPr>
        <w:ind w:left="1418" w:hanging="698"/>
        <w:rPr>
          <w:rFonts w:cs="Arial"/>
          <w:sz w:val="20"/>
        </w:rPr>
      </w:pPr>
      <w:bookmarkStart w:id="516" w:name="_DV_C485"/>
      <w:r w:rsidRPr="001C389A">
        <w:rPr>
          <w:rStyle w:val="DeltaViewInsertion"/>
          <w:rFonts w:cs="Arial"/>
          <w:color w:val="auto"/>
          <w:sz w:val="20"/>
          <w:u w:val="none"/>
        </w:rPr>
        <w:t>(iii)</w:t>
      </w:r>
      <w:r w:rsidRPr="001C389A">
        <w:rPr>
          <w:rStyle w:val="DeltaViewInsertion"/>
          <w:rFonts w:cs="Arial"/>
          <w:color w:val="auto"/>
          <w:sz w:val="20"/>
          <w:u w:val="none"/>
        </w:rPr>
        <w:tab/>
        <w:t xml:space="preserve">a dynamic time series simulation study result to demonstrate control stability at the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 by application of a -2% voltage step while operating within 5% of the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w:t>
      </w:r>
      <w:bookmarkEnd w:id="516"/>
    </w:p>
    <w:p w14:paraId="5F321E00" w14:textId="77777777" w:rsidR="00563FF9" w:rsidRPr="001C389A" w:rsidRDefault="00563FF9" w:rsidP="00563FF9">
      <w:pPr>
        <w:ind w:left="1418" w:hanging="1418"/>
        <w:rPr>
          <w:rFonts w:cs="Arial"/>
          <w:sz w:val="20"/>
        </w:rPr>
      </w:pPr>
    </w:p>
    <w:p w14:paraId="20B5D86B" w14:textId="77777777" w:rsidR="00563FF9" w:rsidRPr="001C389A" w:rsidRDefault="00563FF9" w:rsidP="00563FF9">
      <w:pPr>
        <w:ind w:left="1418" w:hanging="709"/>
        <w:rPr>
          <w:rFonts w:cs="Arial"/>
          <w:sz w:val="20"/>
        </w:rPr>
      </w:pPr>
      <w:bookmarkStart w:id="517" w:name="_DV_C486"/>
      <w:r w:rsidRPr="001C389A">
        <w:rPr>
          <w:rStyle w:val="DeltaViewInsertion"/>
          <w:rFonts w:cs="Arial"/>
          <w:color w:val="auto"/>
          <w:sz w:val="20"/>
          <w:u w:val="none"/>
        </w:rPr>
        <w:lastRenderedPageBreak/>
        <w:t>(iv)</w:t>
      </w:r>
      <w:r w:rsidRPr="001C389A">
        <w:rPr>
          <w:rStyle w:val="DeltaViewInsertion"/>
          <w:rFonts w:cs="Arial"/>
          <w:color w:val="auto"/>
          <w:sz w:val="20"/>
          <w:u w:val="none"/>
        </w:rPr>
        <w:tab/>
      </w:r>
      <w:r w:rsidRPr="001C389A">
        <w:rPr>
          <w:rStyle w:val="DeltaViewInsertion"/>
          <w:rFonts w:cs="Arial"/>
          <w:color w:val="auto"/>
          <w:sz w:val="20"/>
          <w:u w:val="none"/>
        </w:rPr>
        <w:tab/>
        <w:t xml:space="preserve">a dynamic time series simulation study result to demonstrate control stability at the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 by application of a +2% voltage step while operating within 5% of the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w:t>
      </w:r>
      <w:bookmarkEnd w:id="517"/>
    </w:p>
    <w:p w14:paraId="7B3C425B" w14:textId="77777777" w:rsidR="00563FF9" w:rsidRPr="001C389A" w:rsidRDefault="00563FF9" w:rsidP="00563FF9">
      <w:pPr>
        <w:rPr>
          <w:rFonts w:cs="Arial"/>
          <w:sz w:val="20"/>
        </w:rPr>
      </w:pPr>
    </w:p>
    <w:p w14:paraId="51CA93D2" w14:textId="4EF4D6F0" w:rsidR="00563FF9" w:rsidRPr="001C389A" w:rsidRDefault="002F5F51" w:rsidP="00563FF9">
      <w:pPr>
        <w:ind w:left="1418" w:hanging="1418"/>
        <w:rPr>
          <w:rFonts w:cs="Arial"/>
          <w:sz w:val="20"/>
        </w:rPr>
      </w:pPr>
      <w:bookmarkStart w:id="518" w:name="_DV_C487"/>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4.2 </w:t>
      </w:r>
      <w:r w:rsidR="00563FF9" w:rsidRPr="001C389A">
        <w:rPr>
          <w:rStyle w:val="DeltaViewInsertion"/>
          <w:rFonts w:cs="Arial"/>
          <w:color w:val="auto"/>
          <w:sz w:val="20"/>
          <w:u w:val="none"/>
        </w:rPr>
        <w:tab/>
        <w:t xml:space="preserve">All the above studies should be completed with a network </w:t>
      </w:r>
      <w:r w:rsidR="00A77F91" w:rsidRPr="001C389A">
        <w:rPr>
          <w:rStyle w:val="DeltaViewInsertion"/>
          <w:rFonts w:cs="Arial"/>
          <w:color w:val="auto"/>
          <w:sz w:val="20"/>
          <w:u w:val="none"/>
        </w:rPr>
        <w:t xml:space="preserve">operating at the </w:t>
      </w:r>
      <w:r w:rsidR="00563FF9" w:rsidRPr="001C389A">
        <w:rPr>
          <w:rStyle w:val="DeltaViewInsertion"/>
          <w:rFonts w:cs="Arial"/>
          <w:color w:val="auto"/>
          <w:sz w:val="20"/>
          <w:u w:val="none"/>
        </w:rPr>
        <w:t>voltage</w:t>
      </w:r>
      <w:r w:rsidR="00A77F91" w:rsidRPr="001C389A">
        <w:rPr>
          <w:rStyle w:val="DeltaViewInsertion"/>
          <w:rFonts w:cs="Arial"/>
          <w:color w:val="auto"/>
          <w:sz w:val="20"/>
          <w:u w:val="none"/>
        </w:rPr>
        <w:t xml:space="preserve"> applicable</w:t>
      </w:r>
      <w:r w:rsidR="00563FF9" w:rsidRPr="001C389A">
        <w:rPr>
          <w:rStyle w:val="DeltaViewInsertion"/>
          <w:rFonts w:cs="Arial"/>
          <w:color w:val="auto"/>
          <w:sz w:val="20"/>
          <w:u w:val="none"/>
        </w:rPr>
        <w:t xml:space="preserve"> for zero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transfer at the </w:t>
      </w:r>
      <w:r w:rsidR="00563FF9" w:rsidRPr="001C389A">
        <w:rPr>
          <w:rStyle w:val="DeltaViewInsertion"/>
          <w:rFonts w:cs="Arial"/>
          <w:b/>
          <w:color w:val="auto"/>
          <w:sz w:val="20"/>
          <w:u w:val="none"/>
        </w:rPr>
        <w:t>Grid Entry Point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User System Entry Point</w:t>
      </w:r>
      <w:r w:rsidR="00563FF9" w:rsidRPr="001C389A">
        <w:rPr>
          <w:rStyle w:val="DeltaViewInsertion"/>
          <w:rFonts w:cs="Arial"/>
          <w:color w:val="auto"/>
          <w:sz w:val="20"/>
          <w:u w:val="none"/>
        </w:rPr>
        <w:t xml:space="preserve"> if </w:t>
      </w:r>
      <w:r w:rsidR="00563FF9" w:rsidRPr="001C389A">
        <w:rPr>
          <w:rStyle w:val="DeltaViewInsertion"/>
          <w:rFonts w:cs="Arial"/>
          <w:b/>
          <w:color w:val="auto"/>
          <w:sz w:val="20"/>
          <w:u w:val="none"/>
        </w:rPr>
        <w:t>Embedded</w:t>
      </w:r>
      <w:r w:rsidR="00563FF9" w:rsidRPr="001C389A">
        <w:rPr>
          <w:rStyle w:val="DeltaViewInsertion"/>
          <w:rFonts w:cs="Arial"/>
          <w:color w:val="auto"/>
          <w:sz w:val="20"/>
          <w:u w:val="none"/>
        </w:rPr>
        <w:t xml:space="preserve"> </w:t>
      </w:r>
      <w:r w:rsidR="00543EDB" w:rsidRPr="001C389A">
        <w:rPr>
          <w:rFonts w:cs="Arial"/>
          <w:sz w:val="20"/>
        </w:rPr>
        <w:t xml:space="preserve">or, in the case of </w:t>
      </w:r>
      <w:r w:rsidR="00543EDB" w:rsidRPr="001C389A">
        <w:rPr>
          <w:rFonts w:cs="Arial"/>
          <w:b/>
          <w:sz w:val="20"/>
        </w:rPr>
        <w:t>OTSUA</w:t>
      </w:r>
      <w:r w:rsidR="00543EDB" w:rsidRPr="001C389A">
        <w:rPr>
          <w:rFonts w:cs="Arial"/>
          <w:sz w:val="20"/>
        </w:rPr>
        <w:t xml:space="preserve">, </w:t>
      </w:r>
      <w:r w:rsidR="00543EDB" w:rsidRPr="001C389A">
        <w:rPr>
          <w:rFonts w:cs="Arial"/>
          <w:b/>
          <w:sz w:val="20"/>
        </w:rPr>
        <w:t>Interface Point</w:t>
      </w:r>
      <w:r w:rsidR="00543EDB" w:rsidRPr="001C389A">
        <w:rPr>
          <w:rFonts w:cs="Arial"/>
          <w:sz w:val="20"/>
        </w:rPr>
        <w:t xml:space="preserve"> </w:t>
      </w:r>
      <w:r w:rsidR="00563FF9" w:rsidRPr="001C389A">
        <w:rPr>
          <w:rStyle w:val="DeltaViewInsertion"/>
          <w:rFonts w:cs="Arial"/>
          <w:color w:val="auto"/>
          <w:sz w:val="20"/>
          <w:u w:val="none"/>
        </w:rPr>
        <w:t>unless stated otherwise</w:t>
      </w:r>
      <w:r w:rsidR="00A77F91" w:rsidRPr="001C389A">
        <w:rPr>
          <w:rStyle w:val="DeltaViewInsertion"/>
          <w:rFonts w:cs="Arial"/>
          <w:color w:val="auto"/>
          <w:sz w:val="20"/>
          <w:u w:val="none"/>
        </w:rPr>
        <w:t>. The</w:t>
      </w:r>
      <w:r w:rsidR="00563FF9" w:rsidRPr="001C389A">
        <w:rPr>
          <w:rStyle w:val="DeltaViewInsertion"/>
          <w:rFonts w:cs="Arial"/>
          <w:color w:val="auto"/>
          <w:sz w:val="20"/>
          <w:u w:val="none"/>
        </w:rPr>
        <w:t xml:space="preserve"> fault level at the HV connection point</w:t>
      </w:r>
      <w:r w:rsidR="00A77F91" w:rsidRPr="001C389A">
        <w:rPr>
          <w:rStyle w:val="DeltaViewInsertion"/>
          <w:rFonts w:cs="Arial"/>
          <w:color w:val="auto"/>
          <w:sz w:val="20"/>
          <w:u w:val="none"/>
        </w:rPr>
        <w:t xml:space="preserve"> should be set</w:t>
      </w:r>
      <w:r w:rsidR="00563FF9" w:rsidRPr="001C389A">
        <w:rPr>
          <w:rStyle w:val="DeltaViewInsertion"/>
          <w:rFonts w:cs="Arial"/>
          <w:color w:val="auto"/>
          <w:sz w:val="20"/>
          <w:u w:val="none"/>
        </w:rPr>
        <w:t xml:space="preserve"> at </w:t>
      </w:r>
      <w:r w:rsidR="00A77F91" w:rsidRPr="001C389A">
        <w:rPr>
          <w:rStyle w:val="DeltaViewInsertion"/>
          <w:rFonts w:cs="Arial"/>
          <w:color w:val="auto"/>
          <w:sz w:val="20"/>
          <w:u w:val="none"/>
        </w:rPr>
        <w:t xml:space="preserve">the </w:t>
      </w:r>
      <w:r w:rsidR="00563FF9" w:rsidRPr="001C389A">
        <w:rPr>
          <w:rStyle w:val="DeltaViewInsertion"/>
          <w:rFonts w:cs="Arial"/>
          <w:color w:val="auto"/>
          <w:sz w:val="20"/>
          <w:u w:val="none"/>
        </w:rPr>
        <w:t xml:space="preserve">minimum </w:t>
      </w:r>
      <w:r w:rsidR="00A77F91" w:rsidRPr="001C389A">
        <w:rPr>
          <w:rStyle w:val="DeltaViewInsertion"/>
          <w:rFonts w:cs="Arial"/>
          <w:color w:val="auto"/>
          <w:sz w:val="20"/>
          <w:u w:val="none"/>
        </w:rPr>
        <w:t xml:space="preserve">level </w:t>
      </w:r>
      <w:r w:rsidR="00563FF9" w:rsidRPr="001C389A">
        <w:rPr>
          <w:rStyle w:val="DeltaViewInsertion"/>
          <w:rFonts w:cs="Arial"/>
          <w:color w:val="auto"/>
          <w:sz w:val="20"/>
          <w:u w:val="none"/>
        </w:rPr>
        <w:t xml:space="preserve">as agreed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w:t>
      </w:r>
      <w:bookmarkEnd w:id="518"/>
    </w:p>
    <w:p w14:paraId="6395B561" w14:textId="77777777" w:rsidR="00563FF9" w:rsidRPr="001C389A" w:rsidRDefault="00563FF9" w:rsidP="00563FF9">
      <w:pPr>
        <w:ind w:left="1418" w:hanging="1276"/>
        <w:rPr>
          <w:rFonts w:cs="Arial"/>
          <w:sz w:val="20"/>
        </w:rPr>
      </w:pPr>
    </w:p>
    <w:p w14:paraId="015C3F21" w14:textId="77777777" w:rsidR="00563FF9" w:rsidRPr="001C389A" w:rsidRDefault="002F5F51" w:rsidP="00EB3A22">
      <w:pPr>
        <w:rPr>
          <w:rFonts w:cs="Arial"/>
          <w:sz w:val="20"/>
          <w:u w:val="single"/>
        </w:rPr>
      </w:pPr>
      <w:bookmarkStart w:id="519" w:name="_DV_C488"/>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EB3A22" w:rsidRPr="001C389A">
        <w:rPr>
          <w:rStyle w:val="DeltaViewInsertion"/>
          <w:rFonts w:cs="Arial"/>
          <w:color w:val="auto"/>
          <w:sz w:val="20"/>
          <w:u w:val="none"/>
        </w:rPr>
        <w:t>5</w:t>
      </w:r>
      <w:r w:rsidR="00563FF9" w:rsidRPr="001C389A">
        <w:rPr>
          <w:rStyle w:val="DeltaViewInsertion"/>
          <w:rFonts w:cs="Arial"/>
          <w:color w:val="auto"/>
          <w:sz w:val="20"/>
          <w:u w:val="none"/>
        </w:rPr>
        <w:tab/>
      </w:r>
      <w:bookmarkStart w:id="520" w:name="_DV_C490"/>
      <w:bookmarkEnd w:id="519"/>
      <w:r w:rsidR="00563FF9" w:rsidRPr="001C389A">
        <w:rPr>
          <w:rStyle w:val="DeltaViewInsertion"/>
          <w:rFonts w:cs="Arial"/>
          <w:color w:val="auto"/>
          <w:sz w:val="20"/>
          <w:u w:val="single"/>
        </w:rPr>
        <w:t>Fault Ride Through</w:t>
      </w:r>
      <w:r w:rsidR="002517CA" w:rsidRPr="001C389A">
        <w:rPr>
          <w:rStyle w:val="DeltaViewInsertion"/>
          <w:rFonts w:cs="Arial"/>
          <w:color w:val="auto"/>
          <w:sz w:val="20"/>
          <w:u w:val="single"/>
        </w:rPr>
        <w:t xml:space="preserve"> and Fast Fault Current Injection</w:t>
      </w:r>
      <w:bookmarkEnd w:id="520"/>
    </w:p>
    <w:p w14:paraId="4AEE9640" w14:textId="77777777" w:rsidR="00563FF9" w:rsidRPr="001C389A" w:rsidRDefault="00563FF9" w:rsidP="00563FF9">
      <w:pPr>
        <w:rPr>
          <w:rFonts w:cs="Arial"/>
          <w:sz w:val="20"/>
        </w:rPr>
      </w:pPr>
    </w:p>
    <w:p w14:paraId="3E06F71C" w14:textId="77777777" w:rsidR="00E2771F" w:rsidRPr="001C389A" w:rsidRDefault="002F5F51" w:rsidP="00E30D18">
      <w:pPr>
        <w:widowControl w:val="0"/>
        <w:tabs>
          <w:tab w:val="left" w:pos="1418"/>
        </w:tabs>
        <w:autoSpaceDE w:val="0"/>
        <w:autoSpaceDN w:val="0"/>
        <w:adjustRightInd w:val="0"/>
        <w:ind w:left="1418" w:hanging="1560"/>
        <w:rPr>
          <w:rStyle w:val="DeltaViewInsertion"/>
          <w:rFonts w:cs="Arial"/>
          <w:color w:val="auto"/>
          <w:sz w:val="20"/>
          <w:u w:val="none"/>
        </w:rPr>
      </w:pPr>
      <w:bookmarkStart w:id="521" w:name="_DV_C491"/>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5.1</w:t>
      </w:r>
      <w:r w:rsidR="00563FF9" w:rsidRPr="001C389A">
        <w:rPr>
          <w:rStyle w:val="DeltaViewInsertion"/>
          <w:rFonts w:cs="Arial"/>
          <w:color w:val="auto"/>
          <w:sz w:val="20"/>
          <w:u w:val="none"/>
        </w:rPr>
        <w:tab/>
      </w:r>
      <w:r w:rsidR="00E2771F" w:rsidRPr="001C389A">
        <w:rPr>
          <w:rFonts w:cs="Arial"/>
          <w:sz w:val="20"/>
        </w:rPr>
        <w:t>This section applies to</w:t>
      </w:r>
      <w:r w:rsidR="00EF7890" w:rsidRPr="001C389A">
        <w:rPr>
          <w:rFonts w:cs="Arial"/>
          <w:b/>
          <w:sz w:val="20"/>
        </w:rPr>
        <w:t xml:space="preserve"> Type B, Type C and Type D</w:t>
      </w:r>
      <w:r w:rsidR="00E2771F" w:rsidRPr="001C389A">
        <w:rPr>
          <w:rFonts w:cs="Arial"/>
          <w:b/>
          <w:sz w:val="20"/>
        </w:rPr>
        <w:t xml:space="preserve"> Power Generating Modules</w:t>
      </w:r>
      <w:r w:rsidR="00EF7890" w:rsidRPr="001C389A">
        <w:rPr>
          <w:rFonts w:cs="Arial"/>
          <w:sz w:val="20"/>
        </w:rPr>
        <w:t xml:space="preserve"> and </w:t>
      </w:r>
      <w:r w:rsidR="00EF7890" w:rsidRPr="001C389A">
        <w:rPr>
          <w:rFonts w:cs="Arial"/>
          <w:b/>
          <w:sz w:val="20"/>
        </w:rPr>
        <w:t>HVDC Equipment</w:t>
      </w:r>
      <w:r w:rsidR="00E2771F" w:rsidRPr="001C389A">
        <w:rPr>
          <w:rFonts w:cs="Arial"/>
          <w:sz w:val="20"/>
        </w:rPr>
        <w:t xml:space="preserve"> to demonstrate the modules </w:t>
      </w:r>
      <w:r w:rsidR="00EF7D8B" w:rsidRPr="001C389A">
        <w:rPr>
          <w:rFonts w:cs="Arial"/>
          <w:sz w:val="20"/>
        </w:rPr>
        <w:t>fault ride through</w:t>
      </w:r>
      <w:r w:rsidR="00EF7890" w:rsidRPr="001C389A">
        <w:rPr>
          <w:rFonts w:cs="Arial"/>
          <w:sz w:val="20"/>
        </w:rPr>
        <w:t xml:space="preserve"> and </w:t>
      </w:r>
      <w:r w:rsidR="00EF7890" w:rsidRPr="001C389A">
        <w:rPr>
          <w:rFonts w:cs="Arial"/>
          <w:b/>
          <w:sz w:val="20"/>
        </w:rPr>
        <w:t>Fast Fault Current</w:t>
      </w:r>
      <w:r w:rsidR="00EF7890" w:rsidRPr="001C389A">
        <w:rPr>
          <w:rFonts w:cs="Arial"/>
          <w:sz w:val="20"/>
        </w:rPr>
        <w:t xml:space="preserve"> injection </w:t>
      </w:r>
      <w:r w:rsidR="00E2771F" w:rsidRPr="001C389A">
        <w:rPr>
          <w:rFonts w:cs="Arial"/>
          <w:sz w:val="20"/>
        </w:rPr>
        <w:t>capability</w:t>
      </w:r>
      <w:r w:rsidR="00EF7D8B" w:rsidRPr="001C389A">
        <w:rPr>
          <w:rFonts w:cs="Arial"/>
          <w:sz w:val="20"/>
        </w:rPr>
        <w:t>.</w:t>
      </w:r>
    </w:p>
    <w:p w14:paraId="2C42B4A8" w14:textId="77777777" w:rsidR="00E2771F" w:rsidRPr="001C389A" w:rsidRDefault="00E2771F" w:rsidP="00563FF9">
      <w:pPr>
        <w:ind w:left="1440" w:hanging="1440"/>
        <w:rPr>
          <w:rStyle w:val="DeltaViewInsertion"/>
          <w:rFonts w:cs="Arial"/>
          <w:color w:val="auto"/>
          <w:sz w:val="20"/>
          <w:u w:val="none"/>
        </w:rPr>
      </w:pPr>
    </w:p>
    <w:p w14:paraId="16194F73" w14:textId="77777777" w:rsidR="00563FF9" w:rsidRPr="001C389A" w:rsidRDefault="00563FF9" w:rsidP="00E30D18">
      <w:pPr>
        <w:ind w:left="1440"/>
        <w:rPr>
          <w:rFonts w:cs="Arial"/>
          <w:sz w:val="20"/>
        </w:rPr>
      </w:pPr>
      <w:r w:rsidRPr="001C389A">
        <w:rPr>
          <w:rStyle w:val="DeltaViewInsertion"/>
          <w:rFonts w:cs="Arial"/>
          <w:color w:val="auto"/>
          <w:sz w:val="20"/>
          <w:u w:val="none"/>
        </w:rPr>
        <w:t xml:space="preserve">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shall supply time series simulation study results to demonstrate the capability of </w:t>
      </w:r>
      <w:r w:rsidR="00157AB5" w:rsidRPr="001C389A">
        <w:rPr>
          <w:rStyle w:val="DeltaViewInsertion"/>
          <w:rFonts w:cs="Arial"/>
          <w:b/>
          <w:color w:val="auto"/>
          <w:sz w:val="20"/>
          <w:u w:val="none"/>
        </w:rPr>
        <w:t>Synchronous Power Generating</w:t>
      </w:r>
      <w:r w:rsidR="00EF7D8B" w:rsidRPr="001C389A">
        <w:rPr>
          <w:rStyle w:val="DeltaViewInsertion"/>
          <w:rFonts w:cs="Arial"/>
          <w:b/>
          <w:color w:val="auto"/>
          <w:sz w:val="20"/>
          <w:u w:val="none"/>
        </w:rPr>
        <w:t xml:space="preserve"> Module</w:t>
      </w:r>
      <w:r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and</w:t>
      </w:r>
      <w:r w:rsidRPr="001C389A">
        <w:rPr>
          <w:rStyle w:val="DeltaViewInsertion"/>
          <w:rFonts w:cs="Arial"/>
          <w:b/>
          <w:color w:val="auto"/>
          <w:sz w:val="20"/>
          <w:u w:val="none"/>
        </w:rPr>
        <w:t xml:space="preserve"> Power Park Modules</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and </w:t>
      </w:r>
      <w:r w:rsidR="00543EDB" w:rsidRPr="001C389A">
        <w:rPr>
          <w:rStyle w:val="DeltaViewInsertion"/>
          <w:rFonts w:cs="Arial"/>
          <w:b/>
          <w:color w:val="auto"/>
          <w:sz w:val="20"/>
          <w:u w:val="none"/>
        </w:rPr>
        <w:t>OTSUA</w:t>
      </w:r>
      <w:r w:rsidRPr="001C389A">
        <w:rPr>
          <w:rStyle w:val="DeltaViewInsertion"/>
          <w:rFonts w:cs="Arial"/>
          <w:color w:val="auto"/>
          <w:sz w:val="20"/>
          <w:u w:val="none"/>
        </w:rPr>
        <w:t xml:space="preserve"> to meet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0D2936" w:rsidRPr="001C389A">
        <w:rPr>
          <w:rStyle w:val="DeltaViewInsertion"/>
          <w:rFonts w:cs="Arial"/>
          <w:color w:val="auto"/>
          <w:sz w:val="20"/>
          <w:u w:val="none"/>
        </w:rPr>
        <w:t>6.3</w:t>
      </w:r>
      <w:r w:rsidRPr="001C389A">
        <w:rPr>
          <w:rStyle w:val="DeltaViewInsertion"/>
          <w:rFonts w:cs="Arial"/>
          <w:color w:val="auto"/>
          <w:sz w:val="20"/>
          <w:u w:val="none"/>
        </w:rPr>
        <w:t>.15</w:t>
      </w:r>
      <w:r w:rsidR="00DF0BBE" w:rsidRPr="001C389A">
        <w:rPr>
          <w:rStyle w:val="DeltaViewInsertion"/>
          <w:rFonts w:cs="Arial"/>
          <w:color w:val="auto"/>
          <w:sz w:val="20"/>
          <w:u w:val="none"/>
        </w:rPr>
        <w:t xml:space="preserve"> and ECC.6.3.16</w:t>
      </w:r>
      <w:r w:rsidRPr="001C389A">
        <w:rPr>
          <w:rStyle w:val="DeltaViewInsertion"/>
          <w:rFonts w:cs="Arial"/>
          <w:color w:val="auto"/>
          <w:sz w:val="20"/>
          <w:u w:val="none"/>
        </w:rPr>
        <w:t xml:space="preserve"> by submission of a report containing:</w:t>
      </w:r>
      <w:bookmarkEnd w:id="521"/>
    </w:p>
    <w:p w14:paraId="6409AE04" w14:textId="77777777" w:rsidR="00563FF9" w:rsidRPr="001C389A" w:rsidRDefault="00563FF9" w:rsidP="00563FF9">
      <w:pPr>
        <w:ind w:left="720"/>
        <w:rPr>
          <w:rFonts w:cs="Arial"/>
          <w:sz w:val="20"/>
        </w:rPr>
      </w:pPr>
    </w:p>
    <w:p w14:paraId="6265B4FB" w14:textId="405B7681" w:rsidR="00563FF9" w:rsidRPr="001C389A" w:rsidRDefault="00563FF9" w:rsidP="00563FF9">
      <w:pPr>
        <w:ind w:left="2160" w:hanging="720"/>
        <w:rPr>
          <w:rFonts w:cs="Arial"/>
          <w:sz w:val="20"/>
        </w:rPr>
      </w:pPr>
      <w:bookmarkStart w:id="522" w:name="_DV_C492"/>
      <w:r w:rsidRPr="001C389A">
        <w:rPr>
          <w:rStyle w:val="DeltaViewInsertion"/>
          <w:rFonts w:cs="Arial"/>
          <w:color w:val="auto"/>
          <w:sz w:val="20"/>
          <w:u w:val="none"/>
        </w:rPr>
        <w:t>(i)</w:t>
      </w:r>
      <w:r w:rsidRPr="001C389A">
        <w:rPr>
          <w:rStyle w:val="DeltaViewInsertion"/>
          <w:rFonts w:cs="Arial"/>
          <w:color w:val="auto"/>
          <w:sz w:val="20"/>
          <w:u w:val="none"/>
        </w:rPr>
        <w:tab/>
        <w:t>a time seri</w:t>
      </w:r>
      <w:r w:rsidR="00C76648">
        <w:rPr>
          <w:rStyle w:val="DeltaViewInsertion"/>
          <w:rFonts w:cs="Arial"/>
          <w:color w:val="auto"/>
          <w:sz w:val="20"/>
          <w:u w:val="none"/>
        </w:rPr>
        <w:t xml:space="preserve">es simulation study of a 140ms </w:t>
      </w:r>
      <w:r w:rsidRPr="001C389A">
        <w:rPr>
          <w:rStyle w:val="DeltaViewInsertion"/>
          <w:rFonts w:cs="Arial"/>
          <w:color w:val="auto"/>
          <w:sz w:val="20"/>
          <w:u w:val="none"/>
        </w:rPr>
        <w:t xml:space="preserve">three phase short circuit fault </w:t>
      </w:r>
      <w:r w:rsidR="00B670C3" w:rsidRPr="001C389A">
        <w:rPr>
          <w:rStyle w:val="DeltaViewInsertion"/>
          <w:rFonts w:cs="Arial"/>
          <w:color w:val="auto"/>
          <w:sz w:val="20"/>
          <w:u w:val="none"/>
        </w:rPr>
        <w:t>with a retained</w:t>
      </w:r>
      <w:r w:rsidR="00EF7890" w:rsidRPr="001C389A">
        <w:rPr>
          <w:rStyle w:val="DeltaViewInsertion"/>
          <w:rFonts w:cs="Arial"/>
          <w:color w:val="auto"/>
          <w:sz w:val="20"/>
          <w:u w:val="none"/>
        </w:rPr>
        <w:t xml:space="preserve"> voltage as detailed in table A.3.5.1</w:t>
      </w:r>
      <w:r w:rsidR="00B670C3" w:rsidRPr="001C389A">
        <w:rPr>
          <w:rStyle w:val="DeltaViewInsertion"/>
          <w:rFonts w:cs="Arial"/>
          <w:color w:val="auto"/>
          <w:sz w:val="20"/>
          <w:u w:val="none"/>
        </w:rPr>
        <w:t xml:space="preserve"> below </w:t>
      </w:r>
      <w:r w:rsidRPr="001C389A">
        <w:rPr>
          <w:rStyle w:val="DeltaViewInsertion"/>
          <w:rFonts w:cs="Arial"/>
          <w:color w:val="auto"/>
          <w:sz w:val="20"/>
          <w:u w:val="none"/>
        </w:rPr>
        <w:t xml:space="preserve">applied </w:t>
      </w:r>
      <w:r w:rsidR="00B670C3" w:rsidRPr="001C389A">
        <w:rPr>
          <w:rStyle w:val="DeltaViewInsertion"/>
          <w:rFonts w:cs="Arial"/>
          <w:color w:val="auto"/>
          <w:sz w:val="20"/>
          <w:u w:val="none"/>
        </w:rPr>
        <w:t>at</w:t>
      </w:r>
      <w:r w:rsidRPr="001C389A">
        <w:rPr>
          <w:rStyle w:val="DeltaViewInsertion"/>
          <w:rFonts w:cs="Arial"/>
          <w:color w:val="auto"/>
          <w:sz w:val="20"/>
          <w:u w:val="none"/>
        </w:rPr>
        <w:t xml:space="preserve"> the </w:t>
      </w:r>
      <w:r w:rsidR="00EF7890" w:rsidRPr="001C389A">
        <w:rPr>
          <w:rStyle w:val="DeltaViewInsertion"/>
          <w:rFonts w:cs="Arial"/>
          <w:b/>
          <w:color w:val="auto"/>
          <w:sz w:val="20"/>
          <w:u w:val="none"/>
        </w:rPr>
        <w:t>Grid Entry Point</w:t>
      </w:r>
      <w:r w:rsidR="00EF7890" w:rsidRPr="001C389A">
        <w:rPr>
          <w:rStyle w:val="DeltaViewInsertion"/>
          <w:rFonts w:cs="Arial"/>
          <w:color w:val="auto"/>
          <w:sz w:val="20"/>
          <w:u w:val="none"/>
        </w:rPr>
        <w:t xml:space="preserve"> or (</w:t>
      </w:r>
      <w:r w:rsidR="00EF7890" w:rsidRPr="001C389A">
        <w:rPr>
          <w:rStyle w:val="DeltaViewInsertion"/>
          <w:rFonts w:cs="Arial"/>
          <w:b/>
          <w:color w:val="auto"/>
          <w:sz w:val="20"/>
          <w:u w:val="none"/>
        </w:rPr>
        <w:t xml:space="preserve">User System Entry Point </w:t>
      </w:r>
      <w:r w:rsidR="00EF7890" w:rsidRPr="001C389A">
        <w:rPr>
          <w:rStyle w:val="DeltaViewInsertion"/>
          <w:rFonts w:cs="Arial"/>
          <w:color w:val="auto"/>
          <w:sz w:val="20"/>
          <w:u w:val="none"/>
        </w:rPr>
        <w:t xml:space="preserve">if </w:t>
      </w:r>
      <w:r w:rsidR="00EF7890" w:rsidRPr="001C389A">
        <w:rPr>
          <w:rStyle w:val="DeltaViewInsertion"/>
          <w:rFonts w:cs="Arial"/>
          <w:b/>
          <w:color w:val="auto"/>
          <w:sz w:val="20"/>
          <w:u w:val="none"/>
        </w:rPr>
        <w:t>Embedded</w:t>
      </w:r>
      <w:r w:rsidR="00EF7890" w:rsidRPr="001C389A">
        <w:rPr>
          <w:rStyle w:val="DeltaViewInsertion"/>
          <w:rFonts w:cs="Arial"/>
          <w:color w:val="auto"/>
          <w:sz w:val="20"/>
          <w:u w:val="none"/>
        </w:rPr>
        <w:t>) of the</w:t>
      </w:r>
      <w:r w:rsidR="00157AB5" w:rsidRPr="001C389A">
        <w:rPr>
          <w:rStyle w:val="DeltaViewInsertion"/>
          <w:rFonts w:cs="Arial"/>
          <w:b/>
          <w:color w:val="auto"/>
          <w:sz w:val="20"/>
          <w:u w:val="none"/>
        </w:rPr>
        <w:t xml:space="preserve"> Power Generating Module</w:t>
      </w:r>
      <w:r w:rsidR="00FF42C7" w:rsidRPr="001C389A">
        <w:rPr>
          <w:rStyle w:val="DeltaViewInsertion"/>
          <w:rFonts w:cs="Arial"/>
          <w:b/>
          <w:color w:val="auto"/>
          <w:sz w:val="20"/>
          <w:u w:val="none"/>
        </w:rPr>
        <w:t xml:space="preserve"> </w:t>
      </w:r>
      <w:r w:rsidR="00FF42C7" w:rsidRPr="001C389A">
        <w:rPr>
          <w:rStyle w:val="DeltaViewInsertion"/>
          <w:rFonts w:cs="Arial"/>
          <w:color w:val="auto"/>
          <w:sz w:val="20"/>
          <w:u w:val="none"/>
        </w:rPr>
        <w:t>or</w:t>
      </w:r>
      <w:r w:rsidR="00FF42C7" w:rsidRPr="001C389A">
        <w:rPr>
          <w:rStyle w:val="DeltaViewInsertion"/>
          <w:rFonts w:cs="Arial"/>
          <w:b/>
          <w:color w:val="auto"/>
          <w:sz w:val="20"/>
          <w:u w:val="none"/>
        </w:rPr>
        <w:t xml:space="preserve"> </w:t>
      </w:r>
      <w:r w:rsidRPr="001C389A">
        <w:rPr>
          <w:rStyle w:val="DeltaViewInsertion"/>
          <w:rFonts w:cs="Arial"/>
          <w:b/>
          <w:color w:val="auto"/>
          <w:sz w:val="20"/>
          <w:u w:val="none"/>
        </w:rPr>
        <w:t xml:space="preserve"> </w:t>
      </w:r>
      <w:r w:rsidR="00EF7890" w:rsidRPr="001C389A">
        <w:rPr>
          <w:rStyle w:val="DeltaViewInsertion"/>
          <w:rFonts w:cs="Arial"/>
          <w:b/>
          <w:color w:val="auto"/>
          <w:sz w:val="20"/>
          <w:u w:val="none"/>
        </w:rPr>
        <w:t>HV</w:t>
      </w:r>
      <w:r w:rsidRPr="001C389A">
        <w:rPr>
          <w:rStyle w:val="DeltaViewInsertion"/>
          <w:rFonts w:cs="Arial"/>
          <w:b/>
          <w:color w:val="auto"/>
          <w:sz w:val="20"/>
          <w:u w:val="none"/>
        </w:rPr>
        <w:t xml:space="preserve">DC </w:t>
      </w:r>
      <w:r w:rsidR="00EF7890" w:rsidRPr="001C389A">
        <w:rPr>
          <w:rStyle w:val="DeltaViewInsertion"/>
          <w:rFonts w:cs="Arial"/>
          <w:b/>
          <w:color w:val="auto"/>
          <w:sz w:val="20"/>
          <w:u w:val="none"/>
        </w:rPr>
        <w:t>Equipment</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color w:val="auto"/>
          <w:sz w:val="20"/>
          <w:u w:val="none"/>
        </w:rPr>
        <w:t xml:space="preserve">. </w:t>
      </w:r>
      <w:bookmarkEnd w:id="522"/>
    </w:p>
    <w:p w14:paraId="72DCDFBE" w14:textId="77777777" w:rsidR="00563FF9" w:rsidRPr="001C389A" w:rsidRDefault="00563FF9" w:rsidP="00563FF9">
      <w:pPr>
        <w:rPr>
          <w:rFonts w:cs="Arial"/>
          <w:sz w:val="20"/>
        </w:rPr>
      </w:pPr>
    </w:p>
    <w:p w14:paraId="1E805EB5" w14:textId="77777777" w:rsidR="00563FF9" w:rsidRPr="001C389A" w:rsidRDefault="00EF7890" w:rsidP="003B5BF0">
      <w:pPr>
        <w:pStyle w:val="ListParagraph"/>
        <w:numPr>
          <w:ilvl w:val="1"/>
          <w:numId w:val="9"/>
        </w:numPr>
        <w:rPr>
          <w:rStyle w:val="DeltaViewInsertion"/>
          <w:rFonts w:cs="Arial"/>
          <w:color w:val="auto"/>
          <w:sz w:val="20"/>
          <w:u w:val="none"/>
        </w:rPr>
      </w:pPr>
      <w:bookmarkStart w:id="523" w:name="_DV_C493"/>
      <w:r w:rsidRPr="001C389A">
        <w:rPr>
          <w:rStyle w:val="DeltaViewInsertion"/>
          <w:rFonts w:cs="Arial"/>
          <w:color w:val="auto"/>
          <w:sz w:val="20"/>
          <w:u w:val="none"/>
        </w:rPr>
        <w:t xml:space="preserve">a </w:t>
      </w:r>
      <w:r w:rsidR="00563FF9" w:rsidRPr="001C389A">
        <w:rPr>
          <w:rStyle w:val="DeltaViewInsertion"/>
          <w:rFonts w:cs="Arial"/>
          <w:color w:val="auto"/>
          <w:sz w:val="20"/>
          <w:u w:val="none"/>
        </w:rPr>
        <w:t>time series simulation study of</w:t>
      </w:r>
      <w:r w:rsidRPr="001C389A">
        <w:rPr>
          <w:rStyle w:val="DeltaViewInsertion"/>
          <w:rFonts w:cs="Arial"/>
          <w:color w:val="auto"/>
          <w:sz w:val="20"/>
          <w:u w:val="none"/>
        </w:rPr>
        <w:t xml:space="preserve"> </w:t>
      </w:r>
      <w:r w:rsidR="00563FF9" w:rsidRPr="001C389A">
        <w:rPr>
          <w:rStyle w:val="DeltaViewInsertion"/>
          <w:rFonts w:cs="Arial"/>
          <w:color w:val="auto"/>
          <w:sz w:val="20"/>
          <w:u w:val="none"/>
        </w:rPr>
        <w:t xml:space="preserve">140ms unbalanced short circuit faults </w:t>
      </w:r>
      <w:r w:rsidR="00B670C3" w:rsidRPr="001C389A">
        <w:rPr>
          <w:rStyle w:val="DeltaViewInsertion"/>
          <w:rFonts w:cs="Arial"/>
          <w:color w:val="auto"/>
          <w:sz w:val="20"/>
          <w:u w:val="none"/>
        </w:rPr>
        <w:t>with a retained</w:t>
      </w:r>
      <w:r w:rsidRPr="001C389A">
        <w:rPr>
          <w:rStyle w:val="DeltaViewInsertion"/>
          <w:rFonts w:cs="Arial"/>
          <w:color w:val="auto"/>
          <w:sz w:val="20"/>
          <w:u w:val="none"/>
        </w:rPr>
        <w:t xml:space="preserve"> voltage as detailed in table </w:t>
      </w:r>
      <w:r w:rsidR="00A77F91" w:rsidRPr="001C389A">
        <w:rPr>
          <w:rStyle w:val="DeltaViewInsertion"/>
          <w:rFonts w:cs="Arial"/>
          <w:color w:val="auto"/>
          <w:sz w:val="20"/>
          <w:u w:val="none"/>
        </w:rPr>
        <w:t xml:space="preserve">1 </w:t>
      </w:r>
      <w:r w:rsidR="00B670C3" w:rsidRPr="001C389A">
        <w:rPr>
          <w:rStyle w:val="DeltaViewInsertion"/>
          <w:rFonts w:cs="Arial"/>
          <w:color w:val="auto"/>
          <w:sz w:val="20"/>
          <w:u w:val="none"/>
        </w:rPr>
        <w:t xml:space="preserve">on the faulted phase(s) </w:t>
      </w:r>
      <w:r w:rsidR="00563FF9" w:rsidRPr="001C389A">
        <w:rPr>
          <w:rStyle w:val="DeltaViewInsertion"/>
          <w:rFonts w:cs="Arial"/>
          <w:color w:val="auto"/>
          <w:sz w:val="20"/>
          <w:u w:val="none"/>
        </w:rPr>
        <w:t xml:space="preserve">applied </w:t>
      </w:r>
      <w:r w:rsidR="00536CA4" w:rsidRPr="001C389A">
        <w:rPr>
          <w:rStyle w:val="DeltaViewInsertion"/>
          <w:rFonts w:cs="Arial"/>
          <w:color w:val="auto"/>
          <w:sz w:val="20"/>
          <w:u w:val="none"/>
        </w:rPr>
        <w:t>at</w:t>
      </w:r>
      <w:r w:rsidR="00563FF9" w:rsidRPr="001C389A">
        <w:rPr>
          <w:rStyle w:val="DeltaViewInsertion"/>
          <w:rFonts w:cs="Arial"/>
          <w:color w:val="auto"/>
          <w:sz w:val="20"/>
          <w:u w:val="none"/>
        </w:rPr>
        <w:t xml:space="preserve">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 xml:space="preserve">User System Entry Point </w:t>
      </w:r>
      <w:r w:rsidRPr="001C389A">
        <w:rPr>
          <w:rStyle w:val="DeltaViewInsertion"/>
          <w:rFonts w:cs="Arial"/>
          <w:color w:val="auto"/>
          <w:sz w:val="20"/>
          <w:u w:val="none"/>
        </w:rPr>
        <w:t xml:space="preserve">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of the </w:t>
      </w:r>
      <w:r w:rsidR="00157AB5" w:rsidRPr="001C389A">
        <w:rPr>
          <w:rStyle w:val="DeltaViewInsertion"/>
          <w:rFonts w:cs="Arial"/>
          <w:b/>
          <w:color w:val="auto"/>
          <w:sz w:val="20"/>
          <w:u w:val="none"/>
        </w:rPr>
        <w:t>Power Generating Module</w:t>
      </w:r>
      <w:r w:rsidR="00FF42C7" w:rsidRPr="001C389A">
        <w:rPr>
          <w:rStyle w:val="DeltaViewInsertion"/>
          <w:rFonts w:cs="Arial"/>
          <w:b/>
          <w:color w:val="auto"/>
          <w:sz w:val="20"/>
          <w:u w:val="none"/>
        </w:rPr>
        <w:t xml:space="preserve"> </w:t>
      </w:r>
      <w:r w:rsidR="00FF42C7" w:rsidRPr="001C389A">
        <w:rPr>
          <w:rStyle w:val="DeltaViewInsertion"/>
          <w:rFonts w:cs="Arial"/>
          <w:color w:val="auto"/>
          <w:sz w:val="20"/>
          <w:u w:val="none"/>
        </w:rPr>
        <w:t>or</w:t>
      </w:r>
      <w:r w:rsidR="00FF42C7" w:rsidRPr="001C389A">
        <w:rPr>
          <w:rStyle w:val="DeltaViewInsertion"/>
          <w:rFonts w:cs="Arial"/>
          <w:b/>
          <w:color w:val="auto"/>
          <w:sz w:val="20"/>
          <w:u w:val="none"/>
        </w:rPr>
        <w:t xml:space="preserve"> HV</w:t>
      </w:r>
      <w:r w:rsidR="00563FF9" w:rsidRPr="001C389A">
        <w:rPr>
          <w:rStyle w:val="DeltaViewInsertion"/>
          <w:rFonts w:cs="Arial"/>
          <w:b/>
          <w:color w:val="auto"/>
          <w:sz w:val="20"/>
          <w:u w:val="none"/>
        </w:rPr>
        <w:t xml:space="preserve">DC </w:t>
      </w:r>
      <w:r w:rsidR="00FF42C7" w:rsidRPr="001C389A">
        <w:rPr>
          <w:rStyle w:val="DeltaViewInsertion"/>
          <w:rFonts w:cs="Arial"/>
          <w:b/>
          <w:color w:val="auto"/>
          <w:sz w:val="20"/>
          <w:u w:val="none"/>
        </w:rPr>
        <w:t>Equipment</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00FF42C7" w:rsidRPr="001C389A">
        <w:rPr>
          <w:rStyle w:val="DeltaViewInsertion"/>
          <w:rFonts w:cs="Arial"/>
          <w:b/>
          <w:color w:val="auto"/>
          <w:sz w:val="20"/>
          <w:u w:val="none"/>
        </w:rPr>
        <w:t>.</w:t>
      </w:r>
      <w:r w:rsidR="00563FF9" w:rsidRPr="001C389A">
        <w:rPr>
          <w:rStyle w:val="DeltaViewInsertion"/>
          <w:rFonts w:cs="Arial"/>
          <w:color w:val="auto"/>
          <w:sz w:val="20"/>
          <w:u w:val="none"/>
        </w:rPr>
        <w:t xml:space="preserve"> The unbalanced faults to be simulated are:</w:t>
      </w:r>
      <w:bookmarkEnd w:id="523"/>
    </w:p>
    <w:p w14:paraId="3DBE01C6" w14:textId="77777777" w:rsidR="00FF42C7" w:rsidRPr="001C389A" w:rsidRDefault="00FF42C7" w:rsidP="00E30D18">
      <w:pPr>
        <w:ind w:left="2160"/>
        <w:rPr>
          <w:rFonts w:cs="Arial"/>
          <w:sz w:val="20"/>
        </w:rPr>
      </w:pPr>
    </w:p>
    <w:p w14:paraId="3D56CF5D" w14:textId="77777777" w:rsidR="00563FF9" w:rsidRPr="001C389A" w:rsidRDefault="00563FF9" w:rsidP="00563FF9">
      <w:pPr>
        <w:ind w:left="2160" w:firstLine="720"/>
        <w:rPr>
          <w:rFonts w:cs="Arial"/>
          <w:sz w:val="20"/>
        </w:rPr>
      </w:pPr>
      <w:bookmarkStart w:id="524" w:name="_DV_C494"/>
      <w:r w:rsidRPr="001C389A">
        <w:rPr>
          <w:rStyle w:val="DeltaViewInsertion"/>
          <w:rFonts w:cs="Arial"/>
          <w:color w:val="auto"/>
          <w:sz w:val="20"/>
          <w:u w:val="none"/>
        </w:rPr>
        <w:t>1. a phase to phase fault</w:t>
      </w:r>
      <w:bookmarkEnd w:id="524"/>
    </w:p>
    <w:p w14:paraId="465DF2BC" w14:textId="77777777" w:rsidR="00563FF9" w:rsidRPr="001C389A" w:rsidRDefault="00563FF9" w:rsidP="00563FF9">
      <w:pPr>
        <w:ind w:left="2160" w:firstLine="720"/>
        <w:rPr>
          <w:rFonts w:cs="Arial"/>
          <w:sz w:val="20"/>
        </w:rPr>
      </w:pPr>
      <w:bookmarkStart w:id="525" w:name="_DV_C495"/>
      <w:r w:rsidRPr="001C389A">
        <w:rPr>
          <w:rStyle w:val="DeltaViewInsertion"/>
          <w:rFonts w:cs="Arial"/>
          <w:color w:val="auto"/>
          <w:sz w:val="20"/>
          <w:u w:val="none"/>
        </w:rPr>
        <w:t>2. a two phase to earth fault</w:t>
      </w:r>
      <w:bookmarkEnd w:id="525"/>
    </w:p>
    <w:p w14:paraId="1D35E8DF" w14:textId="77777777" w:rsidR="00563FF9" w:rsidRPr="001C389A" w:rsidRDefault="00563FF9" w:rsidP="00563FF9">
      <w:pPr>
        <w:ind w:left="2880"/>
        <w:rPr>
          <w:rStyle w:val="DeltaViewInsertion"/>
          <w:rFonts w:cs="Arial"/>
          <w:color w:val="auto"/>
          <w:sz w:val="20"/>
          <w:u w:val="none"/>
        </w:rPr>
      </w:pPr>
      <w:bookmarkStart w:id="526" w:name="_DV_C496"/>
      <w:r w:rsidRPr="001C389A">
        <w:rPr>
          <w:rStyle w:val="DeltaViewInsertion"/>
          <w:rFonts w:cs="Arial"/>
          <w:color w:val="auto"/>
          <w:sz w:val="20"/>
          <w:u w:val="none"/>
        </w:rPr>
        <w:t xml:space="preserve">3. a single phase to earth fault. </w:t>
      </w:r>
      <w:bookmarkEnd w:id="526"/>
    </w:p>
    <w:p w14:paraId="38336CEF" w14:textId="77777777" w:rsidR="00A4557E" w:rsidRPr="001C389A" w:rsidRDefault="00A4557E" w:rsidP="00563FF9">
      <w:pPr>
        <w:ind w:left="2880"/>
        <w:rPr>
          <w:rFonts w:cs="Arial"/>
          <w:sz w:val="20"/>
        </w:rPr>
      </w:pPr>
    </w:p>
    <w:tbl>
      <w:tblPr>
        <w:tblStyle w:val="TableGrid"/>
        <w:tblW w:w="0" w:type="auto"/>
        <w:tblInd w:w="2235" w:type="dxa"/>
        <w:tblLook w:val="04A0" w:firstRow="1" w:lastRow="0" w:firstColumn="1" w:lastColumn="0" w:noHBand="0" w:noVBand="1"/>
      </w:tblPr>
      <w:tblGrid>
        <w:gridCol w:w="4620"/>
        <w:gridCol w:w="1447"/>
      </w:tblGrid>
      <w:tr w:rsidR="007C03CE" w:rsidRPr="001C389A" w14:paraId="07E9D57C" w14:textId="77777777" w:rsidTr="00A4557E">
        <w:tc>
          <w:tcPr>
            <w:tcW w:w="4819" w:type="dxa"/>
          </w:tcPr>
          <w:p w14:paraId="27E6CFF6" w14:textId="77777777" w:rsidR="00A4557E" w:rsidRPr="001C389A" w:rsidRDefault="00A4557E" w:rsidP="001B7BFA">
            <w:pPr>
              <w:rPr>
                <w:rFonts w:cs="Arial"/>
                <w:b/>
                <w:sz w:val="20"/>
              </w:rPr>
            </w:pPr>
            <w:r w:rsidRPr="001C389A">
              <w:rPr>
                <w:rFonts w:cs="Arial"/>
                <w:b/>
                <w:sz w:val="20"/>
              </w:rPr>
              <w:t>Power Generating Module</w:t>
            </w:r>
          </w:p>
        </w:tc>
        <w:tc>
          <w:tcPr>
            <w:tcW w:w="1474" w:type="dxa"/>
          </w:tcPr>
          <w:p w14:paraId="5CC4E09D" w14:textId="77777777" w:rsidR="00A4557E" w:rsidRPr="001C389A" w:rsidRDefault="00A4557E" w:rsidP="001B7BFA">
            <w:pPr>
              <w:jc w:val="center"/>
              <w:rPr>
                <w:rFonts w:cs="Arial"/>
                <w:sz w:val="20"/>
              </w:rPr>
            </w:pPr>
            <w:r w:rsidRPr="001C389A">
              <w:rPr>
                <w:rFonts w:cs="Arial"/>
                <w:sz w:val="20"/>
              </w:rPr>
              <w:t>Retained Voltage</w:t>
            </w:r>
          </w:p>
        </w:tc>
      </w:tr>
      <w:tr w:rsidR="007C03CE" w:rsidRPr="001C389A" w14:paraId="200727BD" w14:textId="77777777" w:rsidTr="00A4557E">
        <w:tc>
          <w:tcPr>
            <w:tcW w:w="4819" w:type="dxa"/>
          </w:tcPr>
          <w:p w14:paraId="30AF9F7C" w14:textId="77777777" w:rsidR="00A4557E" w:rsidRPr="001C389A" w:rsidRDefault="00A4557E" w:rsidP="001B7BFA">
            <w:pPr>
              <w:rPr>
                <w:rFonts w:cs="Arial"/>
                <w:sz w:val="20"/>
              </w:rPr>
            </w:pPr>
            <w:r w:rsidRPr="001C389A">
              <w:rPr>
                <w:rFonts w:cs="Arial"/>
                <w:b/>
                <w:sz w:val="20"/>
              </w:rPr>
              <w:t>Synchronous Power Generating Module</w:t>
            </w:r>
          </w:p>
        </w:tc>
        <w:tc>
          <w:tcPr>
            <w:tcW w:w="1474" w:type="dxa"/>
          </w:tcPr>
          <w:p w14:paraId="5C861CAE" w14:textId="77777777" w:rsidR="00A4557E" w:rsidRPr="001C389A" w:rsidRDefault="00A4557E" w:rsidP="00E30D18">
            <w:pPr>
              <w:rPr>
                <w:rFonts w:cs="Arial"/>
                <w:sz w:val="20"/>
              </w:rPr>
            </w:pPr>
          </w:p>
        </w:tc>
      </w:tr>
      <w:tr w:rsidR="007C03CE" w:rsidRPr="001C389A" w14:paraId="4A074899" w14:textId="77777777" w:rsidTr="00A4557E">
        <w:tc>
          <w:tcPr>
            <w:tcW w:w="4819" w:type="dxa"/>
          </w:tcPr>
          <w:p w14:paraId="4D8C400C" w14:textId="77777777" w:rsidR="00A4557E" w:rsidRPr="001C389A" w:rsidRDefault="00A4557E" w:rsidP="001B7BFA">
            <w:pPr>
              <w:rPr>
                <w:rFonts w:cs="Arial"/>
                <w:sz w:val="20"/>
              </w:rPr>
            </w:pPr>
            <w:r w:rsidRPr="001C389A">
              <w:rPr>
                <w:rFonts w:cs="Arial"/>
                <w:sz w:val="20"/>
              </w:rPr>
              <w:t>Type B</w:t>
            </w:r>
          </w:p>
        </w:tc>
        <w:tc>
          <w:tcPr>
            <w:tcW w:w="1474" w:type="dxa"/>
          </w:tcPr>
          <w:p w14:paraId="1881E3A7" w14:textId="77777777" w:rsidR="00A4557E" w:rsidRPr="001C389A" w:rsidRDefault="00A4557E" w:rsidP="001B7BFA">
            <w:pPr>
              <w:jc w:val="center"/>
              <w:rPr>
                <w:rFonts w:cs="Arial"/>
                <w:sz w:val="20"/>
              </w:rPr>
            </w:pPr>
            <w:r w:rsidRPr="001C389A">
              <w:rPr>
                <w:rFonts w:cs="Arial"/>
                <w:sz w:val="20"/>
              </w:rPr>
              <w:t>30%</w:t>
            </w:r>
          </w:p>
        </w:tc>
      </w:tr>
      <w:tr w:rsidR="007C03CE" w:rsidRPr="001C389A" w14:paraId="2C8328CA" w14:textId="77777777" w:rsidTr="00A4557E">
        <w:tc>
          <w:tcPr>
            <w:tcW w:w="4819" w:type="dxa"/>
          </w:tcPr>
          <w:p w14:paraId="1478E1A3" w14:textId="77777777" w:rsidR="00A4557E" w:rsidRPr="001C389A" w:rsidRDefault="00A4557E" w:rsidP="00A4557E">
            <w:pPr>
              <w:rPr>
                <w:rFonts w:cs="Arial"/>
                <w:sz w:val="20"/>
              </w:rPr>
            </w:pPr>
            <w:r w:rsidRPr="001C389A">
              <w:rPr>
                <w:rFonts w:cs="Arial"/>
                <w:sz w:val="20"/>
              </w:rPr>
              <w:t xml:space="preserve">Type C or Type D with </w:t>
            </w:r>
            <w:r w:rsidR="0003165D" w:rsidRPr="001C389A">
              <w:rPr>
                <w:rFonts w:cs="Arial"/>
                <w:sz w:val="20"/>
              </w:rPr>
              <w:t xml:space="preserve">Grid </w:t>
            </w:r>
            <w:r w:rsidRPr="001C389A">
              <w:rPr>
                <w:rFonts w:cs="Arial"/>
                <w:b/>
                <w:sz w:val="20"/>
              </w:rPr>
              <w:t>connection point</w:t>
            </w:r>
            <w:r w:rsidRPr="001C389A">
              <w:rPr>
                <w:rFonts w:cs="Arial"/>
                <w:sz w:val="20"/>
              </w:rPr>
              <w:t xml:space="preserve"> voltage &lt;110kV</w:t>
            </w:r>
          </w:p>
        </w:tc>
        <w:tc>
          <w:tcPr>
            <w:tcW w:w="1474" w:type="dxa"/>
          </w:tcPr>
          <w:p w14:paraId="7C74EBB3" w14:textId="77777777" w:rsidR="00A4557E" w:rsidRPr="001C389A" w:rsidRDefault="00A4557E" w:rsidP="001B7BFA">
            <w:pPr>
              <w:jc w:val="center"/>
              <w:rPr>
                <w:rFonts w:cs="Arial"/>
                <w:sz w:val="20"/>
              </w:rPr>
            </w:pPr>
            <w:r w:rsidRPr="001C389A">
              <w:rPr>
                <w:rFonts w:cs="Arial"/>
                <w:sz w:val="20"/>
              </w:rPr>
              <w:t>10%</w:t>
            </w:r>
          </w:p>
        </w:tc>
      </w:tr>
      <w:tr w:rsidR="007C03CE" w:rsidRPr="001C389A" w14:paraId="2D533F19" w14:textId="77777777" w:rsidTr="00A4557E">
        <w:tc>
          <w:tcPr>
            <w:tcW w:w="4819" w:type="dxa"/>
          </w:tcPr>
          <w:p w14:paraId="3EC0A37A" w14:textId="77777777" w:rsidR="00A4557E" w:rsidRPr="001C389A" w:rsidRDefault="00A4557E" w:rsidP="00A4557E">
            <w:pPr>
              <w:rPr>
                <w:rFonts w:cs="Arial"/>
                <w:sz w:val="20"/>
              </w:rPr>
            </w:pPr>
            <w:r w:rsidRPr="001C389A">
              <w:rPr>
                <w:rFonts w:cs="Arial"/>
                <w:sz w:val="20"/>
              </w:rPr>
              <w:t>Type D with connection point voltage &gt;110kV</w:t>
            </w:r>
          </w:p>
        </w:tc>
        <w:tc>
          <w:tcPr>
            <w:tcW w:w="1474" w:type="dxa"/>
          </w:tcPr>
          <w:p w14:paraId="7F4C4DD7" w14:textId="77777777" w:rsidR="00A4557E" w:rsidRPr="001C389A" w:rsidRDefault="00A4557E" w:rsidP="001B7BFA">
            <w:pPr>
              <w:jc w:val="center"/>
              <w:rPr>
                <w:rFonts w:cs="Arial"/>
                <w:sz w:val="20"/>
              </w:rPr>
            </w:pPr>
            <w:r w:rsidRPr="001C389A">
              <w:rPr>
                <w:rFonts w:cs="Arial"/>
                <w:sz w:val="20"/>
              </w:rPr>
              <w:t>0%</w:t>
            </w:r>
          </w:p>
        </w:tc>
      </w:tr>
      <w:tr w:rsidR="007C03CE" w:rsidRPr="001C389A" w14:paraId="5C8FF97E" w14:textId="77777777" w:rsidTr="00A4557E">
        <w:tc>
          <w:tcPr>
            <w:tcW w:w="4819" w:type="dxa"/>
          </w:tcPr>
          <w:p w14:paraId="6DA85DA6" w14:textId="77777777" w:rsidR="00A4557E" w:rsidRPr="001C389A" w:rsidRDefault="00A4557E" w:rsidP="001B7BFA">
            <w:pPr>
              <w:rPr>
                <w:rFonts w:cs="Arial"/>
                <w:b/>
                <w:sz w:val="20"/>
              </w:rPr>
            </w:pPr>
            <w:r w:rsidRPr="001C389A">
              <w:rPr>
                <w:rFonts w:cs="Arial"/>
                <w:b/>
                <w:sz w:val="20"/>
              </w:rPr>
              <w:t>Power Park Module</w:t>
            </w:r>
          </w:p>
        </w:tc>
        <w:tc>
          <w:tcPr>
            <w:tcW w:w="1474" w:type="dxa"/>
          </w:tcPr>
          <w:p w14:paraId="6F1D92A7" w14:textId="77777777" w:rsidR="00A4557E" w:rsidRPr="001C389A" w:rsidRDefault="00A4557E" w:rsidP="001B7BFA">
            <w:pPr>
              <w:jc w:val="center"/>
              <w:rPr>
                <w:rFonts w:cs="Arial"/>
                <w:sz w:val="20"/>
              </w:rPr>
            </w:pPr>
          </w:p>
        </w:tc>
      </w:tr>
      <w:tr w:rsidR="007C03CE" w:rsidRPr="001C389A" w14:paraId="773D7295" w14:textId="77777777" w:rsidTr="00A4557E">
        <w:tc>
          <w:tcPr>
            <w:tcW w:w="4819" w:type="dxa"/>
          </w:tcPr>
          <w:p w14:paraId="1A63351C" w14:textId="77777777" w:rsidR="00A4557E" w:rsidRPr="001C389A" w:rsidRDefault="00A4557E" w:rsidP="001B7BFA">
            <w:pPr>
              <w:rPr>
                <w:rFonts w:cs="Arial"/>
                <w:sz w:val="20"/>
              </w:rPr>
            </w:pPr>
            <w:r w:rsidRPr="001C389A">
              <w:rPr>
                <w:rFonts w:cs="Arial"/>
                <w:sz w:val="20"/>
              </w:rPr>
              <w:t xml:space="preserve">Type B or Type C or Type D with </w:t>
            </w:r>
            <w:r w:rsidRPr="001C389A">
              <w:rPr>
                <w:rFonts w:cs="Arial"/>
                <w:b/>
                <w:sz w:val="20"/>
              </w:rPr>
              <w:t xml:space="preserve">connection point </w:t>
            </w:r>
            <w:r w:rsidRPr="001C389A">
              <w:rPr>
                <w:rFonts w:cs="Arial"/>
                <w:sz w:val="20"/>
              </w:rPr>
              <w:t>voltage &lt; 110kV</w:t>
            </w:r>
          </w:p>
        </w:tc>
        <w:tc>
          <w:tcPr>
            <w:tcW w:w="1474" w:type="dxa"/>
          </w:tcPr>
          <w:p w14:paraId="6AF940F2" w14:textId="77777777" w:rsidR="00A4557E" w:rsidRPr="001C389A" w:rsidRDefault="00A4557E" w:rsidP="001B7BFA">
            <w:pPr>
              <w:jc w:val="center"/>
              <w:rPr>
                <w:rFonts w:cs="Arial"/>
                <w:sz w:val="20"/>
              </w:rPr>
            </w:pPr>
            <w:r w:rsidRPr="001C389A">
              <w:rPr>
                <w:rFonts w:cs="Arial"/>
                <w:sz w:val="20"/>
              </w:rPr>
              <w:t>10%</w:t>
            </w:r>
          </w:p>
        </w:tc>
      </w:tr>
      <w:tr w:rsidR="007C03CE" w:rsidRPr="001C389A" w14:paraId="70DA3A7F" w14:textId="77777777" w:rsidTr="00A4557E">
        <w:tc>
          <w:tcPr>
            <w:tcW w:w="4819" w:type="dxa"/>
          </w:tcPr>
          <w:p w14:paraId="0B61A2E9" w14:textId="77777777" w:rsidR="00A4557E" w:rsidRPr="001C389A" w:rsidRDefault="00A4557E" w:rsidP="001B7BFA">
            <w:pPr>
              <w:rPr>
                <w:rFonts w:cs="Arial"/>
                <w:b/>
                <w:sz w:val="20"/>
              </w:rPr>
            </w:pPr>
            <w:r w:rsidRPr="001C389A">
              <w:rPr>
                <w:rFonts w:cs="Arial"/>
                <w:sz w:val="20"/>
              </w:rPr>
              <w:t xml:space="preserve">Type D with </w:t>
            </w:r>
            <w:r w:rsidRPr="001C389A">
              <w:rPr>
                <w:rFonts w:cs="Arial"/>
                <w:b/>
                <w:sz w:val="20"/>
              </w:rPr>
              <w:t>connection point</w:t>
            </w:r>
            <w:r w:rsidRPr="001C389A">
              <w:rPr>
                <w:rFonts w:cs="Arial"/>
                <w:sz w:val="20"/>
              </w:rPr>
              <w:t xml:space="preserve"> voltage &gt;110kV</w:t>
            </w:r>
          </w:p>
        </w:tc>
        <w:tc>
          <w:tcPr>
            <w:tcW w:w="1474" w:type="dxa"/>
          </w:tcPr>
          <w:p w14:paraId="3BB383F6" w14:textId="77777777" w:rsidR="00A4557E" w:rsidRPr="001C389A" w:rsidRDefault="00A4557E" w:rsidP="001B7BFA">
            <w:pPr>
              <w:jc w:val="center"/>
              <w:rPr>
                <w:rFonts w:cs="Arial"/>
                <w:sz w:val="20"/>
              </w:rPr>
            </w:pPr>
            <w:r w:rsidRPr="001C389A">
              <w:rPr>
                <w:rFonts w:cs="Arial"/>
                <w:sz w:val="20"/>
              </w:rPr>
              <w:t>0%</w:t>
            </w:r>
          </w:p>
        </w:tc>
      </w:tr>
      <w:tr w:rsidR="007C03CE" w:rsidRPr="001C389A" w14:paraId="25D5A541" w14:textId="77777777" w:rsidTr="00A4557E">
        <w:tc>
          <w:tcPr>
            <w:tcW w:w="4819" w:type="dxa"/>
          </w:tcPr>
          <w:p w14:paraId="7F031AEF" w14:textId="77777777" w:rsidR="00A4557E" w:rsidRPr="001C389A" w:rsidRDefault="009923C9" w:rsidP="001B7BFA">
            <w:pPr>
              <w:rPr>
                <w:rFonts w:cs="Arial"/>
                <w:b/>
                <w:sz w:val="20"/>
              </w:rPr>
            </w:pPr>
            <w:r w:rsidRPr="001C389A">
              <w:rPr>
                <w:rFonts w:cs="Arial"/>
                <w:b/>
                <w:sz w:val="20"/>
              </w:rPr>
              <w:t>HVDC Equipment</w:t>
            </w:r>
          </w:p>
        </w:tc>
        <w:tc>
          <w:tcPr>
            <w:tcW w:w="1474" w:type="dxa"/>
          </w:tcPr>
          <w:p w14:paraId="352D4C52" w14:textId="77777777" w:rsidR="00A4557E" w:rsidRPr="001C389A" w:rsidRDefault="00A4557E" w:rsidP="001B7BFA">
            <w:pPr>
              <w:jc w:val="center"/>
              <w:rPr>
                <w:rFonts w:cs="Arial"/>
                <w:sz w:val="20"/>
              </w:rPr>
            </w:pPr>
            <w:r w:rsidRPr="001C389A">
              <w:rPr>
                <w:rFonts w:cs="Arial"/>
                <w:sz w:val="20"/>
              </w:rPr>
              <w:t>10%</w:t>
            </w:r>
          </w:p>
        </w:tc>
      </w:tr>
    </w:tbl>
    <w:p w14:paraId="103182B0" w14:textId="77777777" w:rsidR="00FF42C7" w:rsidRPr="001C389A" w:rsidRDefault="00EF7890" w:rsidP="00E30D18">
      <w:pPr>
        <w:jc w:val="center"/>
        <w:rPr>
          <w:rFonts w:cs="Arial"/>
          <w:sz w:val="20"/>
        </w:rPr>
      </w:pPr>
      <w:r w:rsidRPr="001C389A">
        <w:rPr>
          <w:rFonts w:cs="Arial"/>
          <w:sz w:val="20"/>
        </w:rPr>
        <w:t>Table A.3.5.1</w:t>
      </w:r>
    </w:p>
    <w:p w14:paraId="566F45C5" w14:textId="77777777" w:rsidR="00EF7890" w:rsidRPr="001C389A" w:rsidRDefault="00EF7890" w:rsidP="00E30D18">
      <w:pPr>
        <w:jc w:val="center"/>
        <w:rPr>
          <w:rFonts w:cs="Arial"/>
          <w:sz w:val="20"/>
        </w:rPr>
      </w:pPr>
    </w:p>
    <w:p w14:paraId="05D47A60" w14:textId="078D1907" w:rsidR="007A3579" w:rsidRPr="001C389A" w:rsidRDefault="00563FF9" w:rsidP="00FA36DD">
      <w:pPr>
        <w:ind w:left="1440" w:hanging="1440"/>
        <w:rPr>
          <w:rFonts w:cs="Arial"/>
          <w:sz w:val="20"/>
        </w:rPr>
      </w:pPr>
      <w:bookmarkStart w:id="527" w:name="_DV_C497"/>
      <w:r w:rsidRPr="001C389A">
        <w:rPr>
          <w:rStyle w:val="DeltaViewInsertion"/>
          <w:rFonts w:cs="Arial"/>
          <w:color w:val="auto"/>
          <w:sz w:val="20"/>
          <w:u w:val="none"/>
        </w:rPr>
        <w:tab/>
      </w:r>
      <w:r w:rsidR="0034221E" w:rsidRPr="001C389A">
        <w:rPr>
          <w:rStyle w:val="DeltaViewInsertion"/>
          <w:rFonts w:cs="Arial"/>
          <w:color w:val="auto"/>
          <w:sz w:val="20"/>
          <w:u w:val="none"/>
        </w:rPr>
        <w:t xml:space="preserve">For a </w:t>
      </w:r>
      <w:r w:rsidR="0034221E" w:rsidRPr="001C389A">
        <w:rPr>
          <w:rStyle w:val="DeltaViewInsertion"/>
          <w:rFonts w:cs="Arial"/>
          <w:b/>
          <w:color w:val="auto"/>
          <w:sz w:val="20"/>
          <w:u w:val="none"/>
        </w:rPr>
        <w:t>Power Generating Module</w:t>
      </w:r>
      <w:r w:rsidR="002D2562" w:rsidRPr="001C389A">
        <w:rPr>
          <w:rStyle w:val="DeltaViewInsertion"/>
          <w:rFonts w:cs="Arial"/>
          <w:b/>
          <w:color w:val="auto"/>
          <w:sz w:val="20"/>
          <w:u w:val="none"/>
        </w:rPr>
        <w:t xml:space="preserve"> </w:t>
      </w:r>
      <w:r w:rsidR="002D2562" w:rsidRPr="001C389A">
        <w:rPr>
          <w:rStyle w:val="DeltaViewInsertion"/>
          <w:rFonts w:cs="Arial"/>
          <w:color w:val="auto"/>
          <w:sz w:val="20"/>
          <w:u w:val="none"/>
        </w:rPr>
        <w:t>or</w:t>
      </w:r>
      <w:r w:rsidR="002D2562" w:rsidRPr="001C389A">
        <w:rPr>
          <w:rStyle w:val="DeltaViewInsertion"/>
          <w:rFonts w:cs="Arial"/>
          <w:b/>
          <w:color w:val="auto"/>
          <w:sz w:val="20"/>
          <w:u w:val="none"/>
        </w:rPr>
        <w:t xml:space="preserve"> HVDC Equipment</w:t>
      </w:r>
      <w:r w:rsidR="0034221E"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0034221E" w:rsidRPr="001C389A">
        <w:rPr>
          <w:rStyle w:val="DeltaViewInsertion"/>
          <w:rFonts w:cs="Arial"/>
          <w:color w:val="auto"/>
          <w:sz w:val="20"/>
          <w:u w:val="none"/>
        </w:rPr>
        <w:t xml:space="preserve">the simulation study should be completed with the </w:t>
      </w:r>
      <w:r w:rsidR="0034221E" w:rsidRPr="001C389A">
        <w:rPr>
          <w:rStyle w:val="DeltaViewInsertion"/>
          <w:rFonts w:cs="Arial"/>
          <w:b/>
          <w:color w:val="auto"/>
          <w:sz w:val="20"/>
          <w:u w:val="none"/>
        </w:rPr>
        <w:t>Power Generating Module</w:t>
      </w:r>
      <w:r w:rsidR="0034221E" w:rsidRPr="001C389A">
        <w:rPr>
          <w:rStyle w:val="DeltaViewInsertion"/>
          <w:rFonts w:cs="Arial"/>
          <w:color w:val="auto"/>
          <w:sz w:val="20"/>
          <w:u w:val="none"/>
        </w:rPr>
        <w:t xml:space="preserve"> </w:t>
      </w:r>
      <w:r w:rsidR="002D2562" w:rsidRPr="001C389A">
        <w:rPr>
          <w:rStyle w:val="DeltaViewInsertion"/>
          <w:rFonts w:cs="Arial"/>
          <w:color w:val="auto"/>
          <w:sz w:val="20"/>
          <w:u w:val="none"/>
        </w:rPr>
        <w:t>or</w:t>
      </w:r>
      <w:r w:rsidR="002D2562" w:rsidRPr="001C389A">
        <w:rPr>
          <w:rStyle w:val="DeltaViewInsertion"/>
          <w:rFonts w:cs="Arial"/>
          <w:b/>
          <w:color w:val="auto"/>
          <w:sz w:val="20"/>
          <w:u w:val="none"/>
        </w:rPr>
        <w:t xml:space="preserve"> HVDC Equipment</w:t>
      </w:r>
      <w:r w:rsidR="002D2562"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0034221E" w:rsidRPr="001C389A">
        <w:rPr>
          <w:rStyle w:val="DeltaViewInsertion"/>
          <w:rFonts w:cs="Arial"/>
          <w:color w:val="auto"/>
          <w:sz w:val="20"/>
          <w:u w:val="none"/>
        </w:rPr>
        <w:t xml:space="preserve">operating at full </w:t>
      </w:r>
      <w:r w:rsidR="0034221E" w:rsidRPr="001C389A">
        <w:rPr>
          <w:rStyle w:val="DeltaViewInsertion"/>
          <w:rFonts w:cs="Arial"/>
          <w:b/>
          <w:color w:val="auto"/>
          <w:sz w:val="20"/>
          <w:u w:val="none"/>
        </w:rPr>
        <w:t>Active Power</w:t>
      </w:r>
      <w:r w:rsidR="0034221E" w:rsidRPr="001C389A">
        <w:rPr>
          <w:rStyle w:val="DeltaViewInsertion"/>
          <w:rFonts w:cs="Arial"/>
          <w:color w:val="auto"/>
          <w:sz w:val="20"/>
          <w:u w:val="none"/>
        </w:rPr>
        <w:t xml:space="preserve"> and </w:t>
      </w:r>
      <w:r w:rsidR="00F53067" w:rsidRPr="001C389A">
        <w:rPr>
          <w:rStyle w:val="DeltaViewInsertion"/>
          <w:rFonts w:cs="Arial"/>
          <w:color w:val="auto"/>
          <w:sz w:val="20"/>
          <w:u w:val="none"/>
        </w:rPr>
        <w:t xml:space="preserve">maximum leading </w:t>
      </w:r>
      <w:r w:rsidR="00F53067" w:rsidRPr="001C389A">
        <w:rPr>
          <w:rStyle w:val="DeltaViewInsertion"/>
          <w:rFonts w:cs="Arial"/>
          <w:b/>
          <w:color w:val="auto"/>
          <w:sz w:val="20"/>
          <w:u w:val="none"/>
        </w:rPr>
        <w:t xml:space="preserve">Reactive Power </w:t>
      </w:r>
      <w:r w:rsidR="0034221E" w:rsidRPr="001C389A">
        <w:rPr>
          <w:rStyle w:val="DeltaViewInsertion"/>
          <w:rFonts w:cs="Arial"/>
          <w:color w:val="auto"/>
          <w:sz w:val="20"/>
          <w:u w:val="none"/>
        </w:rPr>
        <w:t xml:space="preserve">and the fault level at the </w:t>
      </w:r>
      <w:r w:rsidR="0034221E" w:rsidRPr="001C389A">
        <w:rPr>
          <w:rStyle w:val="DeltaViewInsertion"/>
          <w:rFonts w:cs="Arial"/>
          <w:b/>
          <w:color w:val="auto"/>
          <w:sz w:val="20"/>
          <w:u w:val="none"/>
        </w:rPr>
        <w:t>Supergrid</w:t>
      </w:r>
      <w:r w:rsidR="0034221E"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002D2562" w:rsidRPr="001C389A">
        <w:rPr>
          <w:rStyle w:val="DeltaViewInsertion"/>
          <w:rFonts w:cs="Arial"/>
          <w:color w:val="auto"/>
          <w:sz w:val="20"/>
          <w:u w:val="none"/>
        </w:rPr>
        <w:t xml:space="preserve"> as detailed in ECC.6.3.15.8</w:t>
      </w:r>
      <w:r w:rsidR="0034221E" w:rsidRPr="001C389A">
        <w:rPr>
          <w:rStyle w:val="DeltaViewInsertion"/>
          <w:rFonts w:cs="Arial"/>
          <w:color w:val="auto"/>
          <w:sz w:val="20"/>
          <w:u w:val="none"/>
        </w:rPr>
        <w:t>.</w:t>
      </w:r>
    </w:p>
    <w:p w14:paraId="43676641" w14:textId="77777777" w:rsidR="0034221E" w:rsidRPr="001C389A" w:rsidRDefault="0034221E" w:rsidP="0034221E">
      <w:pPr>
        <w:rPr>
          <w:rFonts w:cs="Arial"/>
          <w:sz w:val="20"/>
        </w:rPr>
      </w:pPr>
    </w:p>
    <w:p w14:paraId="70CA99FC" w14:textId="77777777" w:rsidR="0034221E" w:rsidRPr="001C389A" w:rsidRDefault="0034221E" w:rsidP="0034221E">
      <w:pPr>
        <w:ind w:left="2160" w:hanging="720"/>
        <w:rPr>
          <w:rFonts w:cs="Arial"/>
          <w:sz w:val="20"/>
        </w:rPr>
      </w:pPr>
      <w:r w:rsidRPr="001C389A">
        <w:rPr>
          <w:rStyle w:val="DeltaViewInsertion"/>
          <w:rFonts w:cs="Arial"/>
          <w:color w:val="auto"/>
          <w:sz w:val="20"/>
          <w:u w:val="none"/>
        </w:rPr>
        <w:lastRenderedPageBreak/>
        <w:t>(iii)</w:t>
      </w:r>
      <w:r w:rsidRPr="001C389A">
        <w:rPr>
          <w:rStyle w:val="DeltaViewInsertion"/>
          <w:rFonts w:cs="Arial"/>
          <w:color w:val="auto"/>
          <w:sz w:val="20"/>
          <w:u w:val="none"/>
        </w:rPr>
        <w:tab/>
        <w:t xml:space="preserve">time series simulation studies of balanced </w:t>
      </w:r>
      <w:r w:rsidRPr="001C389A">
        <w:rPr>
          <w:rStyle w:val="DeltaViewInsertion"/>
          <w:rFonts w:cs="Arial"/>
          <w:b/>
          <w:color w:val="auto"/>
          <w:sz w:val="20"/>
          <w:u w:val="none"/>
        </w:rPr>
        <w:t>Supergrid</w:t>
      </w:r>
      <w:r w:rsidRPr="001C389A">
        <w:rPr>
          <w:rStyle w:val="DeltaViewInsertion"/>
          <w:rFonts w:cs="Arial"/>
          <w:color w:val="auto"/>
          <w:sz w:val="20"/>
          <w:u w:val="none"/>
        </w:rPr>
        <w:t xml:space="preserve"> voltage dips applied on the nearest point of the </w:t>
      </w:r>
      <w:r w:rsidRPr="001C389A">
        <w:rPr>
          <w:rStyle w:val="DeltaViewInsertion"/>
          <w:rFonts w:cs="Arial"/>
          <w:b/>
          <w:color w:val="auto"/>
          <w:sz w:val="20"/>
          <w:u w:val="none"/>
        </w:rPr>
        <w:t>National Electricity Transmission System</w:t>
      </w:r>
      <w:r w:rsidRPr="001C389A">
        <w:rPr>
          <w:rStyle w:val="DeltaViewInsertion"/>
          <w:rFonts w:cs="Arial"/>
          <w:color w:val="auto"/>
          <w:sz w:val="20"/>
          <w:u w:val="none"/>
        </w:rPr>
        <w:t xml:space="preserve"> operating at </w:t>
      </w:r>
      <w:r w:rsidRPr="001C389A">
        <w:rPr>
          <w:rStyle w:val="DeltaViewInsertion"/>
          <w:rFonts w:cs="Arial"/>
          <w:b/>
          <w:color w:val="auto"/>
          <w:sz w:val="20"/>
          <w:u w:val="none"/>
        </w:rPr>
        <w:t>Supergrid</w:t>
      </w:r>
      <w:r w:rsidRPr="001C389A">
        <w:rPr>
          <w:rStyle w:val="DeltaViewInsertion"/>
          <w:rFonts w:cs="Arial"/>
          <w:color w:val="auto"/>
          <w:sz w:val="20"/>
          <w:u w:val="none"/>
        </w:rPr>
        <w:t xml:space="preserve"> voltage to the </w:t>
      </w:r>
      <w:r w:rsidRPr="001C389A">
        <w:rPr>
          <w:rStyle w:val="DeltaViewInsertion"/>
          <w:rFonts w:cs="Arial"/>
          <w:b/>
          <w:color w:val="auto"/>
          <w:sz w:val="20"/>
          <w:u w:val="none"/>
        </w:rPr>
        <w:t>Synchronous Power Generating Module</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color w:val="auto"/>
          <w:sz w:val="20"/>
          <w:u w:val="none"/>
        </w:rPr>
        <w:t>. The simulation studies should include:</w:t>
      </w:r>
    </w:p>
    <w:p w14:paraId="2782589A" w14:textId="77777777" w:rsidR="0034221E" w:rsidRPr="001C389A" w:rsidRDefault="0034221E" w:rsidP="0034221E">
      <w:pPr>
        <w:ind w:left="2160" w:hanging="720"/>
        <w:rPr>
          <w:rFonts w:cs="Arial"/>
          <w:sz w:val="20"/>
        </w:rPr>
      </w:pPr>
    </w:p>
    <w:p w14:paraId="4E8DCFC1"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1. 5</w:t>
      </w:r>
      <w:r w:rsidR="00CF094F" w:rsidRPr="001C389A">
        <w:rPr>
          <w:rStyle w:val="DeltaViewInsertion"/>
          <w:rFonts w:cs="Arial"/>
          <w:color w:val="auto"/>
          <w:sz w:val="20"/>
          <w:u w:val="none"/>
        </w:rPr>
        <w:t>0% retained voltage lasting 0.</w:t>
      </w:r>
      <w:r w:rsidR="00767DC2" w:rsidRPr="001C389A">
        <w:rPr>
          <w:rStyle w:val="DeltaViewInsertion"/>
          <w:rFonts w:cs="Arial"/>
          <w:color w:val="auto"/>
          <w:sz w:val="20"/>
          <w:u w:val="none"/>
        </w:rPr>
        <w:t>4</w:t>
      </w:r>
      <w:r w:rsidR="00CF094F" w:rsidRPr="001C389A">
        <w:rPr>
          <w:rStyle w:val="DeltaViewInsertion"/>
          <w:rFonts w:cs="Arial"/>
          <w:color w:val="auto"/>
          <w:sz w:val="20"/>
          <w:u w:val="none"/>
        </w:rPr>
        <w:t>5</w:t>
      </w:r>
      <w:r w:rsidRPr="001C389A">
        <w:rPr>
          <w:rStyle w:val="DeltaViewInsertion"/>
          <w:rFonts w:cs="Arial"/>
          <w:color w:val="auto"/>
          <w:sz w:val="20"/>
          <w:u w:val="none"/>
        </w:rPr>
        <w:t xml:space="preserve"> seconds</w:t>
      </w:r>
    </w:p>
    <w:p w14:paraId="316807B7"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2. 7</w:t>
      </w:r>
      <w:r w:rsidR="00CF094F" w:rsidRPr="001C389A">
        <w:rPr>
          <w:rStyle w:val="DeltaViewInsertion"/>
          <w:rFonts w:cs="Arial"/>
          <w:color w:val="auto"/>
          <w:sz w:val="20"/>
          <w:u w:val="none"/>
        </w:rPr>
        <w:t>0% retained voltage lasting 0.</w:t>
      </w:r>
      <w:r w:rsidR="00767DC2" w:rsidRPr="001C389A">
        <w:rPr>
          <w:rStyle w:val="DeltaViewInsertion"/>
          <w:rFonts w:cs="Arial"/>
          <w:color w:val="auto"/>
          <w:sz w:val="20"/>
          <w:u w:val="none"/>
        </w:rPr>
        <w:t>81</w:t>
      </w:r>
      <w:r w:rsidRPr="001C389A">
        <w:rPr>
          <w:rStyle w:val="DeltaViewInsertion"/>
          <w:rFonts w:cs="Arial"/>
          <w:color w:val="auto"/>
          <w:sz w:val="20"/>
          <w:u w:val="none"/>
        </w:rPr>
        <w:t xml:space="preserve"> seconds</w:t>
      </w:r>
    </w:p>
    <w:p w14:paraId="7EFCC0D5"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 xml:space="preserve">3. </w:t>
      </w:r>
      <w:r w:rsidR="00CF094F" w:rsidRPr="001C389A">
        <w:rPr>
          <w:rStyle w:val="DeltaViewInsertion"/>
          <w:rFonts w:cs="Arial"/>
          <w:color w:val="auto"/>
          <w:sz w:val="20"/>
          <w:u w:val="none"/>
        </w:rPr>
        <w:t>80% retained voltage lasting 1.00</w:t>
      </w:r>
      <w:r w:rsidRPr="001C389A">
        <w:rPr>
          <w:rStyle w:val="DeltaViewInsertion"/>
          <w:rFonts w:cs="Arial"/>
          <w:color w:val="auto"/>
          <w:sz w:val="20"/>
          <w:u w:val="none"/>
        </w:rPr>
        <w:t xml:space="preserve"> seconds</w:t>
      </w:r>
    </w:p>
    <w:p w14:paraId="417EA4EA"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 xml:space="preserve">4. 85% retained voltage lasting 180 seconds. </w:t>
      </w:r>
    </w:p>
    <w:p w14:paraId="32897076" w14:textId="77777777" w:rsidR="0034221E" w:rsidRPr="001C389A" w:rsidRDefault="0034221E" w:rsidP="0034221E">
      <w:pPr>
        <w:rPr>
          <w:rFonts w:cs="Arial"/>
          <w:sz w:val="20"/>
        </w:rPr>
      </w:pPr>
    </w:p>
    <w:p w14:paraId="5DAC3555" w14:textId="4B05DA30" w:rsidR="00563FF9" w:rsidRPr="001C389A" w:rsidRDefault="0034221E" w:rsidP="00FA36DD">
      <w:pPr>
        <w:ind w:left="1440" w:hanging="1440"/>
        <w:rPr>
          <w:rFonts w:cs="Arial"/>
          <w:sz w:val="20"/>
        </w:rPr>
      </w:pPr>
      <w:r w:rsidRPr="001C389A">
        <w:rPr>
          <w:rStyle w:val="DeltaViewInsertion"/>
          <w:rFonts w:cs="Arial"/>
          <w:color w:val="auto"/>
          <w:sz w:val="20"/>
          <w:u w:val="none"/>
        </w:rPr>
        <w:tab/>
        <w:t xml:space="preserve">For a </w:t>
      </w:r>
      <w:r w:rsidRPr="001C389A">
        <w:rPr>
          <w:rStyle w:val="DeltaViewInsertion"/>
          <w:rFonts w:cs="Arial"/>
          <w:b/>
          <w:color w:val="auto"/>
          <w:sz w:val="20"/>
          <w:u w:val="none"/>
        </w:rPr>
        <w:t>Synchronous Power Generating Module</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the simulation study should be completed with the </w:t>
      </w:r>
      <w:r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Pr="001C389A">
        <w:rPr>
          <w:rStyle w:val="DeltaViewInsertion"/>
          <w:rFonts w:cs="Arial"/>
          <w:color w:val="auto"/>
          <w:sz w:val="20"/>
          <w:u w:val="none"/>
        </w:rPr>
        <w:t xml:space="preserve">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zero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output and the fault level at the </w:t>
      </w:r>
      <w:r w:rsidRPr="001C389A">
        <w:rPr>
          <w:rStyle w:val="DeltaViewInsertion"/>
          <w:rFonts w:cs="Arial"/>
          <w:b/>
          <w:color w:val="auto"/>
          <w:sz w:val="20"/>
          <w:u w:val="none"/>
        </w:rPr>
        <w:t>Supergrid</w:t>
      </w:r>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Where the </w:t>
      </w:r>
      <w:r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is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the minimum </w:t>
      </w:r>
      <w:r w:rsidRPr="001C389A">
        <w:rPr>
          <w:rStyle w:val="DeltaViewInsertion"/>
          <w:rFonts w:cs="Arial"/>
          <w:b/>
          <w:color w:val="auto"/>
          <w:sz w:val="20"/>
          <w:u w:val="none"/>
        </w:rPr>
        <w:t>Network Operator’s System</w:t>
      </w:r>
      <w:r w:rsidRPr="001C389A">
        <w:rPr>
          <w:rStyle w:val="DeltaViewInsertion"/>
          <w:rFonts w:cs="Arial"/>
          <w:color w:val="auto"/>
          <w:sz w:val="20"/>
          <w:u w:val="none"/>
        </w:rPr>
        <w:t xml:space="preserve"> impedance to the </w:t>
      </w:r>
      <w:r w:rsidRPr="001C389A">
        <w:rPr>
          <w:rStyle w:val="DeltaViewInsertion"/>
          <w:rFonts w:cs="Arial"/>
          <w:b/>
          <w:color w:val="auto"/>
          <w:sz w:val="20"/>
          <w:u w:val="none"/>
        </w:rPr>
        <w:t>Supergrid</w:t>
      </w:r>
      <w:r w:rsidRPr="001C389A">
        <w:rPr>
          <w:rStyle w:val="DeltaViewInsertion"/>
          <w:rFonts w:cs="Arial"/>
          <w:color w:val="auto"/>
          <w:sz w:val="20"/>
          <w:u w:val="none"/>
        </w:rPr>
        <w:t xml:space="preserve"> HV connection point shall be used which may be calculated from the maximum fault level at the </w:t>
      </w:r>
      <w:r w:rsidRPr="001C389A">
        <w:rPr>
          <w:rStyle w:val="DeltaViewInsertion"/>
          <w:rFonts w:cs="Arial"/>
          <w:b/>
          <w:color w:val="auto"/>
          <w:sz w:val="20"/>
          <w:u w:val="none"/>
        </w:rPr>
        <w:t>User System Entry Point</w:t>
      </w:r>
      <w:r w:rsidRPr="001C389A">
        <w:rPr>
          <w:rStyle w:val="DeltaViewInsertion"/>
          <w:rFonts w:cs="Arial"/>
          <w:color w:val="auto"/>
          <w:sz w:val="20"/>
          <w:u w:val="none"/>
        </w:rPr>
        <w:t>.</w:t>
      </w:r>
      <w:bookmarkEnd w:id="527"/>
    </w:p>
    <w:p w14:paraId="3286EF3F" w14:textId="77777777" w:rsidR="00563FF9" w:rsidRPr="001C389A" w:rsidRDefault="00563FF9" w:rsidP="00563FF9">
      <w:pPr>
        <w:rPr>
          <w:rFonts w:cs="Arial"/>
          <w:sz w:val="20"/>
        </w:rPr>
      </w:pPr>
    </w:p>
    <w:p w14:paraId="7D9516E7" w14:textId="77777777" w:rsidR="00563FF9" w:rsidRPr="001C389A" w:rsidRDefault="00563FF9" w:rsidP="00563FF9">
      <w:pPr>
        <w:ind w:left="2160" w:hanging="720"/>
        <w:rPr>
          <w:rFonts w:cs="Arial"/>
          <w:sz w:val="20"/>
        </w:rPr>
      </w:pPr>
      <w:bookmarkStart w:id="528" w:name="_DV_C498"/>
      <w:r w:rsidRPr="001C389A">
        <w:rPr>
          <w:rStyle w:val="DeltaViewInsertion"/>
          <w:rFonts w:cs="Arial"/>
          <w:color w:val="auto"/>
          <w:sz w:val="20"/>
          <w:u w:val="none"/>
        </w:rPr>
        <w:t>(iii)</w:t>
      </w:r>
      <w:r w:rsidRPr="001C389A">
        <w:rPr>
          <w:rStyle w:val="DeltaViewInsertion"/>
          <w:rFonts w:cs="Arial"/>
          <w:color w:val="auto"/>
          <w:sz w:val="20"/>
          <w:u w:val="none"/>
        </w:rPr>
        <w:tab/>
        <w:t xml:space="preserve">time series simulation studies of balanced </w:t>
      </w:r>
      <w:r w:rsidRPr="001C389A">
        <w:rPr>
          <w:rStyle w:val="DeltaViewInsertion"/>
          <w:rFonts w:cs="Arial"/>
          <w:b/>
          <w:color w:val="auto"/>
          <w:sz w:val="20"/>
          <w:u w:val="none"/>
        </w:rPr>
        <w:t>Supergrid</w:t>
      </w:r>
      <w:r w:rsidRPr="001C389A">
        <w:rPr>
          <w:rStyle w:val="DeltaViewInsertion"/>
          <w:rFonts w:cs="Arial"/>
          <w:color w:val="auto"/>
          <w:sz w:val="20"/>
          <w:u w:val="none"/>
        </w:rPr>
        <w:t xml:space="preserve"> voltage dips applied on the nearest point of the </w:t>
      </w:r>
      <w:r w:rsidRPr="001C389A">
        <w:rPr>
          <w:rStyle w:val="DeltaViewInsertion"/>
          <w:rFonts w:cs="Arial"/>
          <w:b/>
          <w:color w:val="auto"/>
          <w:sz w:val="20"/>
          <w:u w:val="none"/>
        </w:rPr>
        <w:t>National Electricity Transmission System</w:t>
      </w:r>
      <w:r w:rsidRPr="001C389A">
        <w:rPr>
          <w:rStyle w:val="DeltaViewInsertion"/>
          <w:rFonts w:cs="Arial"/>
          <w:color w:val="auto"/>
          <w:sz w:val="20"/>
          <w:u w:val="none"/>
        </w:rPr>
        <w:t xml:space="preserve"> operating at </w:t>
      </w:r>
      <w:r w:rsidRPr="001C389A">
        <w:rPr>
          <w:rStyle w:val="DeltaViewInsertion"/>
          <w:rFonts w:cs="Arial"/>
          <w:b/>
          <w:color w:val="auto"/>
          <w:sz w:val="20"/>
          <w:u w:val="none"/>
        </w:rPr>
        <w:t>Supergrid</w:t>
      </w:r>
      <w:r w:rsidRPr="001C389A">
        <w:rPr>
          <w:rStyle w:val="DeltaViewInsertion"/>
          <w:rFonts w:cs="Arial"/>
          <w:color w:val="auto"/>
          <w:sz w:val="20"/>
          <w:u w:val="none"/>
        </w:rPr>
        <w:t xml:space="preserve"> voltage to the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The simulation studies should include:</w:t>
      </w:r>
      <w:bookmarkEnd w:id="528"/>
    </w:p>
    <w:p w14:paraId="5B9CA602" w14:textId="77777777" w:rsidR="00563FF9" w:rsidRPr="001C389A" w:rsidRDefault="00563FF9" w:rsidP="00563FF9">
      <w:pPr>
        <w:ind w:left="2160" w:hanging="720"/>
        <w:rPr>
          <w:rFonts w:cs="Arial"/>
          <w:sz w:val="20"/>
        </w:rPr>
      </w:pPr>
    </w:p>
    <w:p w14:paraId="239991F1" w14:textId="77777777" w:rsidR="00563FF9" w:rsidRPr="001C389A" w:rsidRDefault="00563FF9" w:rsidP="00563FF9">
      <w:pPr>
        <w:ind w:left="2160" w:firstLine="720"/>
        <w:rPr>
          <w:rFonts w:cs="Arial"/>
          <w:sz w:val="20"/>
        </w:rPr>
      </w:pPr>
      <w:bookmarkStart w:id="529" w:name="_DV_C499"/>
      <w:r w:rsidRPr="001C389A">
        <w:rPr>
          <w:rStyle w:val="DeltaViewInsertion"/>
          <w:rFonts w:cs="Arial"/>
          <w:color w:val="auto"/>
          <w:sz w:val="20"/>
          <w:u w:val="none"/>
        </w:rPr>
        <w:t>1. 30% retained voltage lasting 0.384 seconds</w:t>
      </w:r>
      <w:bookmarkEnd w:id="529"/>
    </w:p>
    <w:p w14:paraId="55807DA7" w14:textId="77777777" w:rsidR="00563FF9" w:rsidRPr="001C389A" w:rsidRDefault="00563FF9" w:rsidP="00563FF9">
      <w:pPr>
        <w:ind w:left="2160" w:firstLine="720"/>
        <w:rPr>
          <w:rFonts w:cs="Arial"/>
          <w:sz w:val="20"/>
        </w:rPr>
      </w:pPr>
      <w:bookmarkStart w:id="530" w:name="_DV_C500"/>
      <w:r w:rsidRPr="001C389A">
        <w:rPr>
          <w:rStyle w:val="DeltaViewInsertion"/>
          <w:rFonts w:cs="Arial"/>
          <w:color w:val="auto"/>
          <w:sz w:val="20"/>
          <w:u w:val="none"/>
        </w:rPr>
        <w:t>2. 50% retained voltage lasting 0.71 seconds</w:t>
      </w:r>
      <w:bookmarkEnd w:id="530"/>
    </w:p>
    <w:p w14:paraId="3D6144DD" w14:textId="77777777" w:rsidR="00563FF9" w:rsidRPr="001C389A" w:rsidRDefault="00563FF9" w:rsidP="00563FF9">
      <w:pPr>
        <w:ind w:left="2160" w:firstLine="720"/>
        <w:rPr>
          <w:rFonts w:cs="Arial"/>
          <w:sz w:val="20"/>
        </w:rPr>
      </w:pPr>
      <w:bookmarkStart w:id="531" w:name="_DV_C501"/>
      <w:r w:rsidRPr="001C389A">
        <w:rPr>
          <w:rStyle w:val="DeltaViewInsertion"/>
          <w:rFonts w:cs="Arial"/>
          <w:color w:val="auto"/>
          <w:sz w:val="20"/>
          <w:u w:val="none"/>
        </w:rPr>
        <w:t>3. 80% retained voltage lasting 2.5 seconds</w:t>
      </w:r>
      <w:bookmarkEnd w:id="531"/>
    </w:p>
    <w:p w14:paraId="579B99EA" w14:textId="77777777" w:rsidR="00563FF9" w:rsidRPr="001C389A" w:rsidRDefault="00563FF9" w:rsidP="00563FF9">
      <w:pPr>
        <w:ind w:left="2160" w:firstLine="720"/>
        <w:rPr>
          <w:rFonts w:cs="Arial"/>
          <w:sz w:val="20"/>
        </w:rPr>
      </w:pPr>
      <w:bookmarkStart w:id="532" w:name="_DV_C502"/>
      <w:r w:rsidRPr="001C389A">
        <w:rPr>
          <w:rStyle w:val="DeltaViewInsertion"/>
          <w:rFonts w:cs="Arial"/>
          <w:color w:val="auto"/>
          <w:sz w:val="20"/>
          <w:u w:val="none"/>
        </w:rPr>
        <w:t xml:space="preserve">4. 85% retained voltage lasting 180 seconds. </w:t>
      </w:r>
      <w:bookmarkEnd w:id="532"/>
    </w:p>
    <w:p w14:paraId="076C98BA" w14:textId="77777777" w:rsidR="00563FF9" w:rsidRPr="001C389A" w:rsidRDefault="00563FF9" w:rsidP="00563FF9">
      <w:pPr>
        <w:rPr>
          <w:rFonts w:cs="Arial"/>
          <w:sz w:val="20"/>
        </w:rPr>
      </w:pPr>
    </w:p>
    <w:p w14:paraId="6C2BCE91" w14:textId="10A9B065" w:rsidR="00563FF9" w:rsidRPr="001C389A" w:rsidRDefault="00563FF9" w:rsidP="00563FF9">
      <w:pPr>
        <w:ind w:left="1440" w:hanging="1440"/>
        <w:rPr>
          <w:rFonts w:cs="Arial"/>
          <w:sz w:val="20"/>
        </w:rPr>
      </w:pPr>
      <w:bookmarkStart w:id="533" w:name="_DV_C503"/>
      <w:r w:rsidRPr="001C389A">
        <w:rPr>
          <w:rStyle w:val="DeltaViewInsertion"/>
          <w:rFonts w:cs="Arial"/>
          <w:color w:val="auto"/>
          <w:sz w:val="20"/>
          <w:u w:val="none"/>
        </w:rPr>
        <w:tab/>
        <w:t xml:space="preserve">For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00A77F91" w:rsidRPr="001C389A">
        <w:rPr>
          <w:rStyle w:val="DeltaViewInsertion"/>
          <w:rFonts w:cs="Arial"/>
          <w:b/>
          <w:color w:val="auto"/>
          <w:sz w:val="20"/>
          <w:u w:val="none"/>
        </w:rPr>
        <w:t>s</w:t>
      </w:r>
      <w:r w:rsidRPr="001C389A">
        <w:rPr>
          <w:rStyle w:val="DeltaViewInsertion"/>
          <w:rFonts w:cs="Arial"/>
          <w:color w:val="auto"/>
          <w:sz w:val="20"/>
          <w:u w:val="none"/>
        </w:rPr>
        <w:t xml:space="preserve"> the simulation study should be completed with the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zero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output and the fault level at the </w:t>
      </w:r>
      <w:r w:rsidRPr="001C389A">
        <w:rPr>
          <w:rStyle w:val="DeltaViewInsertion"/>
          <w:rFonts w:cs="Arial"/>
          <w:b/>
          <w:color w:val="auto"/>
          <w:sz w:val="20"/>
          <w:u w:val="none"/>
        </w:rPr>
        <w:t>Supergrid</w:t>
      </w:r>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Where the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 </w:t>
      </w:r>
      <w:r w:rsidRPr="001C389A">
        <w:rPr>
          <w:rStyle w:val="DeltaViewInsertion"/>
          <w:rFonts w:cs="Arial"/>
          <w:color w:val="auto"/>
          <w:sz w:val="20"/>
          <w:u w:val="none"/>
        </w:rPr>
        <w:t xml:space="preserve">is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the minimum </w:t>
      </w:r>
      <w:r w:rsidRPr="001C389A">
        <w:rPr>
          <w:rStyle w:val="DeltaViewInsertion"/>
          <w:rFonts w:cs="Arial"/>
          <w:b/>
          <w:color w:val="auto"/>
          <w:sz w:val="20"/>
          <w:u w:val="none"/>
        </w:rPr>
        <w:t>Network Operator’s System</w:t>
      </w:r>
      <w:r w:rsidRPr="001C389A">
        <w:rPr>
          <w:rStyle w:val="DeltaViewInsertion"/>
          <w:rFonts w:cs="Arial"/>
          <w:color w:val="auto"/>
          <w:sz w:val="20"/>
          <w:u w:val="none"/>
        </w:rPr>
        <w:t xml:space="preserve"> impedance to the </w:t>
      </w:r>
      <w:r w:rsidRPr="001C389A">
        <w:rPr>
          <w:rStyle w:val="DeltaViewInsertion"/>
          <w:rFonts w:cs="Arial"/>
          <w:b/>
          <w:color w:val="auto"/>
          <w:sz w:val="20"/>
          <w:u w:val="none"/>
        </w:rPr>
        <w:t>Supergrid</w:t>
      </w:r>
      <w:r w:rsidRPr="001C389A">
        <w:rPr>
          <w:rStyle w:val="DeltaViewInsertion"/>
          <w:rFonts w:cs="Arial"/>
          <w:color w:val="auto"/>
          <w:sz w:val="20"/>
          <w:u w:val="none"/>
        </w:rPr>
        <w:t xml:space="preserve"> HV connection point shall be used which may be calculated from the maximum fault level at the </w:t>
      </w:r>
      <w:r w:rsidRPr="001C389A">
        <w:rPr>
          <w:rStyle w:val="DeltaViewInsertion"/>
          <w:rFonts w:cs="Arial"/>
          <w:b/>
          <w:color w:val="auto"/>
          <w:sz w:val="20"/>
          <w:u w:val="none"/>
        </w:rPr>
        <w:t>User System Entry Point</w:t>
      </w:r>
      <w:r w:rsidRPr="001C389A">
        <w:rPr>
          <w:rStyle w:val="DeltaViewInsertion"/>
          <w:rFonts w:cs="Arial"/>
          <w:color w:val="auto"/>
          <w:sz w:val="20"/>
          <w:u w:val="none"/>
        </w:rPr>
        <w:t>.</w:t>
      </w:r>
      <w:bookmarkEnd w:id="533"/>
    </w:p>
    <w:p w14:paraId="67A076F3" w14:textId="77777777" w:rsidR="00563FF9" w:rsidRPr="001C389A" w:rsidRDefault="00563FF9" w:rsidP="00563FF9">
      <w:pPr>
        <w:ind w:left="1440" w:hanging="1440"/>
        <w:rPr>
          <w:rFonts w:cs="Arial"/>
          <w:sz w:val="20"/>
        </w:rPr>
      </w:pPr>
    </w:p>
    <w:p w14:paraId="1200463C" w14:textId="77777777" w:rsidR="00563FF9" w:rsidRPr="001C389A" w:rsidRDefault="00563FF9" w:rsidP="00563FF9">
      <w:pPr>
        <w:ind w:left="1440" w:hanging="1440"/>
        <w:rPr>
          <w:rFonts w:cs="Arial"/>
          <w:sz w:val="20"/>
        </w:rPr>
      </w:pPr>
      <w:bookmarkStart w:id="534" w:name="_DV_C504"/>
      <w:r w:rsidRPr="001C389A">
        <w:rPr>
          <w:rStyle w:val="DeltaViewInsertion"/>
          <w:rFonts w:cs="Arial"/>
          <w:color w:val="auto"/>
          <w:sz w:val="20"/>
          <w:u w:val="none"/>
        </w:rPr>
        <w:tab/>
        <w:t xml:space="preserve">For </w:t>
      </w:r>
      <w:r w:rsidR="009923C9" w:rsidRPr="001C389A">
        <w:rPr>
          <w:rStyle w:val="DeltaViewInsertion"/>
          <w:rFonts w:cs="Arial"/>
          <w:b/>
          <w:color w:val="auto"/>
          <w:sz w:val="20"/>
          <w:u w:val="none"/>
        </w:rPr>
        <w:t>HVDC Equipment</w:t>
      </w:r>
      <w:r w:rsidRPr="001C389A">
        <w:rPr>
          <w:rStyle w:val="DeltaViewInsertion"/>
          <w:rFonts w:cs="Arial"/>
          <w:color w:val="auto"/>
          <w:sz w:val="20"/>
          <w:u w:val="none"/>
        </w:rPr>
        <w:t xml:space="preserve"> the simulations should include the duration of each voltage dip 1 to 4 above for which the </w:t>
      </w:r>
      <w:r w:rsidR="009923C9" w:rsidRPr="001C389A">
        <w:rPr>
          <w:rStyle w:val="DeltaViewInsertion"/>
          <w:rFonts w:cs="Arial"/>
          <w:b/>
          <w:color w:val="auto"/>
          <w:sz w:val="20"/>
          <w:u w:val="none"/>
        </w:rPr>
        <w:t>HVDC Equipment</w:t>
      </w:r>
      <w:r w:rsidRPr="001C389A">
        <w:rPr>
          <w:rStyle w:val="DeltaViewInsertion"/>
          <w:rFonts w:cs="Arial"/>
          <w:color w:val="auto"/>
          <w:sz w:val="20"/>
          <w:u w:val="none"/>
        </w:rPr>
        <w:t xml:space="preserve"> will remain connected. </w:t>
      </w:r>
      <w:bookmarkEnd w:id="534"/>
    </w:p>
    <w:p w14:paraId="2F932C3D" w14:textId="77777777" w:rsidR="00563FF9" w:rsidRPr="001C389A" w:rsidRDefault="00563FF9" w:rsidP="00563FF9">
      <w:pPr>
        <w:rPr>
          <w:rFonts w:cs="Arial"/>
          <w:b/>
          <w:sz w:val="20"/>
        </w:rPr>
      </w:pPr>
    </w:p>
    <w:p w14:paraId="3C14DBBB" w14:textId="0A605B64" w:rsidR="00563FF9" w:rsidRPr="001C389A" w:rsidRDefault="002F5F51" w:rsidP="00563FF9">
      <w:pPr>
        <w:ind w:left="1440" w:hanging="1440"/>
        <w:rPr>
          <w:rFonts w:cs="Arial"/>
          <w:sz w:val="20"/>
        </w:rPr>
      </w:pPr>
      <w:bookmarkStart w:id="535" w:name="_DV_C50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5.2</w:t>
      </w:r>
      <w:r w:rsidR="00563FF9" w:rsidRPr="001C389A">
        <w:rPr>
          <w:rStyle w:val="DeltaViewInsertion"/>
          <w:rFonts w:cs="Arial"/>
          <w:color w:val="auto"/>
          <w:sz w:val="20"/>
          <w:u w:val="none"/>
        </w:rPr>
        <w:tab/>
        <w:t xml:space="preserve">In the case of </w:t>
      </w:r>
      <w:r w:rsidR="00563FF9" w:rsidRPr="001C389A">
        <w:rPr>
          <w:rStyle w:val="DeltaViewInsertion"/>
          <w:rFonts w:cs="Arial"/>
          <w:b/>
          <w:color w:val="auto"/>
          <w:sz w:val="20"/>
          <w:u w:val="none"/>
        </w:rPr>
        <w:t>Power Park Modules</w:t>
      </w:r>
      <w:r w:rsidR="00563FF9" w:rsidRPr="001C389A">
        <w:rPr>
          <w:rStyle w:val="DeltaViewInsertion"/>
          <w:rFonts w:cs="Arial"/>
          <w:color w:val="auto"/>
          <w:sz w:val="20"/>
          <w:u w:val="none"/>
        </w:rPr>
        <w:t xml:space="preserve"> comprised of </w:t>
      </w:r>
      <w:r w:rsidR="00563FF9" w:rsidRPr="001C389A">
        <w:rPr>
          <w:rStyle w:val="DeltaViewInsertion"/>
          <w:rFonts w:cs="Arial"/>
          <w:b/>
          <w:color w:val="auto"/>
          <w:sz w:val="20"/>
          <w:u w:val="none"/>
        </w:rPr>
        <w:t>Power Park Units</w:t>
      </w:r>
      <w:r w:rsidR="00563FF9" w:rsidRPr="001C389A">
        <w:rPr>
          <w:rStyle w:val="DeltaViewInsertion"/>
          <w:rFonts w:cs="Arial"/>
          <w:color w:val="auto"/>
          <w:sz w:val="20"/>
          <w:u w:val="none"/>
        </w:rPr>
        <w:t xml:space="preserve"> in respect of which the </w:t>
      </w:r>
      <w:r w:rsidR="00563FF9" w:rsidRPr="001C389A">
        <w:rPr>
          <w:rStyle w:val="DeltaViewInsertion"/>
          <w:rFonts w:cs="Arial"/>
          <w:b/>
          <w:color w:val="auto"/>
          <w:sz w:val="20"/>
          <w:u w:val="none"/>
        </w:rPr>
        <w:t xml:space="preserve">User’s </w:t>
      </w:r>
      <w:r w:rsidR="00563FF9" w:rsidRPr="001C389A">
        <w:rPr>
          <w:rStyle w:val="DeltaViewInsertion"/>
          <w:rFonts w:cs="Arial"/>
          <w:color w:val="auto"/>
          <w:sz w:val="20"/>
          <w:u w:val="none"/>
        </w:rPr>
        <w:t xml:space="preserve">reference to a </w:t>
      </w:r>
      <w:r w:rsidR="00563FF9" w:rsidRPr="001C389A">
        <w:rPr>
          <w:rStyle w:val="DeltaViewInsertion"/>
          <w:rFonts w:cs="Arial"/>
          <w:b/>
          <w:color w:val="auto"/>
          <w:sz w:val="20"/>
          <w:u w:val="none"/>
        </w:rPr>
        <w:t>Manufacturer’s Data &amp; Performance Report</w:t>
      </w:r>
      <w:r w:rsidR="00563FF9" w:rsidRPr="001C389A">
        <w:rPr>
          <w:rStyle w:val="DeltaViewInsertion"/>
          <w:rFonts w:cs="Arial"/>
          <w:color w:val="auto"/>
          <w:sz w:val="20"/>
          <w:u w:val="none"/>
        </w:rPr>
        <w:t xml:space="preserve"> has been accepted by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for Fault Ride Through, </w:t>
      </w:r>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5.1 will not apply provided:</w:t>
      </w:r>
      <w:bookmarkEnd w:id="535"/>
    </w:p>
    <w:p w14:paraId="073E57EC" w14:textId="77777777" w:rsidR="00563FF9" w:rsidRPr="001C389A" w:rsidRDefault="00563FF9" w:rsidP="00563FF9">
      <w:pPr>
        <w:ind w:left="1440" w:hanging="1440"/>
        <w:rPr>
          <w:rFonts w:cs="Arial"/>
          <w:sz w:val="20"/>
        </w:rPr>
      </w:pPr>
    </w:p>
    <w:p w14:paraId="7DBFBB0B" w14:textId="77777777" w:rsidR="00563FF9" w:rsidRPr="001C389A" w:rsidRDefault="00563FF9" w:rsidP="00563FF9">
      <w:pPr>
        <w:ind w:left="2160" w:hanging="720"/>
        <w:rPr>
          <w:rFonts w:cs="Arial"/>
          <w:sz w:val="20"/>
        </w:rPr>
      </w:pPr>
      <w:bookmarkStart w:id="536" w:name="_DV_C506"/>
      <w:r w:rsidRPr="001C389A">
        <w:rPr>
          <w:rStyle w:val="DeltaViewInsertion"/>
          <w:rFonts w:cs="Arial"/>
          <w:color w:val="auto"/>
          <w:sz w:val="20"/>
          <w:u w:val="none"/>
        </w:rPr>
        <w:t>(i)</w:t>
      </w:r>
      <w:r w:rsidRPr="001C389A">
        <w:rPr>
          <w:rStyle w:val="DeltaViewInsertion"/>
          <w:rFonts w:cs="Arial"/>
          <w:color w:val="auto"/>
          <w:sz w:val="20"/>
          <w:u w:val="none"/>
        </w:rPr>
        <w:tab/>
        <w:t xml:space="preserve">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demonstrates by load flow simulation study result that the faults and voltage dips at either side of the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transformer corresponding to the required faults and voltage dips in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Pr="001C389A">
        <w:rPr>
          <w:rStyle w:val="DeltaViewInsertion"/>
          <w:rFonts w:cs="Arial"/>
          <w:color w:val="auto"/>
          <w:sz w:val="20"/>
          <w:u w:val="none"/>
        </w:rPr>
        <w:t xml:space="preserve">5.1 applied at the nearest point of the </w:t>
      </w:r>
      <w:r w:rsidRPr="001C389A">
        <w:rPr>
          <w:rStyle w:val="DeltaViewInsertion"/>
          <w:rFonts w:cs="Arial"/>
          <w:b/>
          <w:color w:val="auto"/>
          <w:sz w:val="20"/>
          <w:u w:val="none"/>
        </w:rPr>
        <w:t>National Electricity</w:t>
      </w:r>
      <w:r w:rsidR="00FD371C" w:rsidRPr="001C389A">
        <w:rPr>
          <w:rStyle w:val="DeltaViewInsertion"/>
          <w:rFonts w:cs="Arial"/>
          <w:b/>
          <w:color w:val="auto"/>
          <w:sz w:val="20"/>
          <w:u w:val="none"/>
        </w:rPr>
        <w:t xml:space="preserve"> </w:t>
      </w:r>
      <w:r w:rsidRPr="001C389A">
        <w:rPr>
          <w:rStyle w:val="DeltaViewInsertion"/>
          <w:rFonts w:cs="Arial"/>
          <w:b/>
          <w:color w:val="auto"/>
          <w:sz w:val="20"/>
          <w:u w:val="none"/>
        </w:rPr>
        <w:t>Transmission System</w:t>
      </w:r>
      <w:r w:rsidRPr="001C389A">
        <w:rPr>
          <w:rStyle w:val="DeltaViewInsertion"/>
          <w:rFonts w:cs="Arial"/>
          <w:color w:val="auto"/>
          <w:sz w:val="20"/>
          <w:u w:val="none"/>
        </w:rPr>
        <w:t xml:space="preserve"> operating at </w:t>
      </w:r>
      <w:r w:rsidRPr="001C389A">
        <w:rPr>
          <w:rStyle w:val="DeltaViewInsertion"/>
          <w:rFonts w:cs="Arial"/>
          <w:b/>
          <w:color w:val="auto"/>
          <w:sz w:val="20"/>
          <w:u w:val="none"/>
        </w:rPr>
        <w:t>Supergrid</w:t>
      </w:r>
      <w:r w:rsidRPr="001C389A">
        <w:rPr>
          <w:rStyle w:val="DeltaViewInsertion"/>
          <w:rFonts w:cs="Arial"/>
          <w:color w:val="auto"/>
          <w:sz w:val="20"/>
          <w:u w:val="none"/>
        </w:rPr>
        <w:t xml:space="preserve"> voltage are less than those included in the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w:t>
      </w:r>
      <w:bookmarkEnd w:id="536"/>
    </w:p>
    <w:p w14:paraId="3F778BAF" w14:textId="77777777" w:rsidR="00563FF9" w:rsidRPr="001C389A" w:rsidRDefault="00563FF9" w:rsidP="00563FF9">
      <w:pPr>
        <w:ind w:left="2138" w:hanging="698"/>
        <w:rPr>
          <w:rFonts w:cs="Arial"/>
          <w:sz w:val="20"/>
        </w:rPr>
      </w:pPr>
      <w:bookmarkStart w:id="537" w:name="_DV_C507"/>
      <w:r w:rsidRPr="001C389A">
        <w:rPr>
          <w:rStyle w:val="DeltaViewInsertion"/>
          <w:rFonts w:cs="Arial"/>
          <w:color w:val="auto"/>
          <w:sz w:val="20"/>
          <w:u w:val="none"/>
        </w:rPr>
        <w:t>or;</w:t>
      </w:r>
      <w:bookmarkEnd w:id="537"/>
    </w:p>
    <w:p w14:paraId="6836879F" w14:textId="77777777" w:rsidR="00563FF9" w:rsidRPr="001C389A" w:rsidRDefault="00563FF9" w:rsidP="00563FF9">
      <w:pPr>
        <w:ind w:left="1440"/>
        <w:rPr>
          <w:rFonts w:cs="Arial"/>
          <w:sz w:val="20"/>
        </w:rPr>
      </w:pPr>
    </w:p>
    <w:p w14:paraId="0EFDD0CE" w14:textId="77777777" w:rsidR="00563FF9" w:rsidRPr="001C389A" w:rsidRDefault="00563FF9" w:rsidP="00563FF9">
      <w:pPr>
        <w:ind w:left="2138" w:hanging="698"/>
        <w:rPr>
          <w:rStyle w:val="DeltaViewInsertion"/>
          <w:rFonts w:cs="Arial"/>
          <w:color w:val="auto"/>
          <w:sz w:val="20"/>
          <w:u w:val="none"/>
        </w:rPr>
      </w:pPr>
      <w:bookmarkStart w:id="538" w:name="_DV_C508"/>
      <w:r w:rsidRPr="001C389A">
        <w:rPr>
          <w:rStyle w:val="DeltaViewInsertion"/>
          <w:rFonts w:cs="Arial"/>
          <w:color w:val="auto"/>
          <w:sz w:val="20"/>
          <w:u w:val="none"/>
        </w:rPr>
        <w:t xml:space="preserve">(ii) </w:t>
      </w:r>
      <w:r w:rsidRPr="001C389A">
        <w:rPr>
          <w:rStyle w:val="DeltaViewInsertion"/>
          <w:rFonts w:cs="Arial"/>
          <w:color w:val="auto"/>
          <w:sz w:val="20"/>
          <w:u w:val="none"/>
        </w:rPr>
        <w:tab/>
        <w:t xml:space="preserve">the same or greater percentage faults and voltage dips in </w:t>
      </w:r>
      <w:r w:rsidR="002F5F51" w:rsidRPr="001C389A">
        <w:rPr>
          <w:rStyle w:val="DeltaViewInsertion"/>
          <w:rFonts w:cs="Arial"/>
          <w:color w:val="auto"/>
          <w:sz w:val="20"/>
          <w:u w:val="none"/>
        </w:rPr>
        <w:t>ECP</w:t>
      </w:r>
      <w:r w:rsidR="00306476" w:rsidRPr="001C389A">
        <w:rPr>
          <w:rStyle w:val="DeltaViewInsertion"/>
          <w:rFonts w:cs="Arial"/>
          <w:color w:val="auto"/>
          <w:sz w:val="20"/>
          <w:u w:val="none"/>
        </w:rPr>
        <w:t>.A.3.</w:t>
      </w:r>
      <w:r w:rsidRPr="001C389A">
        <w:rPr>
          <w:rStyle w:val="DeltaViewInsertion"/>
          <w:rFonts w:cs="Arial"/>
          <w:color w:val="auto"/>
          <w:sz w:val="20"/>
          <w:u w:val="none"/>
        </w:rPr>
        <w:t xml:space="preserve">5.1 have been applied at either side of the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transformer in the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w:t>
      </w:r>
      <w:bookmarkEnd w:id="538"/>
    </w:p>
    <w:p w14:paraId="3A4033D8" w14:textId="77777777" w:rsidR="00FF42C7" w:rsidRPr="001C389A" w:rsidRDefault="00FF42C7" w:rsidP="00563FF9">
      <w:pPr>
        <w:ind w:left="1440" w:hanging="1440"/>
        <w:rPr>
          <w:rFonts w:cs="Arial"/>
          <w:sz w:val="20"/>
        </w:rPr>
      </w:pPr>
    </w:p>
    <w:p w14:paraId="4C11CA79" w14:textId="77777777" w:rsidR="00FF42C7" w:rsidRPr="001C389A" w:rsidRDefault="00FF42C7" w:rsidP="00E30D18">
      <w:pPr>
        <w:widowControl w:val="0"/>
        <w:rPr>
          <w:rFonts w:cs="Arial"/>
          <w:sz w:val="20"/>
        </w:rPr>
      </w:pPr>
      <w:r w:rsidRPr="001C389A">
        <w:rPr>
          <w:rFonts w:cs="Arial"/>
          <w:sz w:val="20"/>
        </w:rPr>
        <w:t>ECP.A.3.6</w:t>
      </w:r>
      <w:r w:rsidRPr="001C389A">
        <w:rPr>
          <w:rFonts w:cs="Arial"/>
          <w:sz w:val="20"/>
        </w:rPr>
        <w:tab/>
      </w:r>
      <w:r w:rsidRPr="001C389A">
        <w:rPr>
          <w:rFonts w:cs="Arial"/>
          <w:b/>
          <w:sz w:val="20"/>
          <w:u w:val="single"/>
        </w:rPr>
        <w:t>Limited Frequency Sensitive Mode</w:t>
      </w:r>
      <w:r w:rsidRPr="001C389A">
        <w:rPr>
          <w:rFonts w:cs="Arial"/>
          <w:sz w:val="20"/>
          <w:u w:val="single"/>
        </w:rPr>
        <w:t xml:space="preserve"> – Over Frequency (</w:t>
      </w:r>
      <w:r w:rsidR="006D46D5" w:rsidRPr="001C389A">
        <w:rPr>
          <w:rFonts w:cs="Arial"/>
          <w:b/>
          <w:sz w:val="20"/>
          <w:u w:val="single"/>
        </w:rPr>
        <w:t>LFSM-O</w:t>
      </w:r>
      <w:r w:rsidRPr="001C389A">
        <w:rPr>
          <w:rFonts w:cs="Arial"/>
          <w:sz w:val="20"/>
          <w:u w:val="single"/>
        </w:rPr>
        <w:t>)</w:t>
      </w:r>
    </w:p>
    <w:p w14:paraId="6191581A" w14:textId="77777777" w:rsidR="00FF42C7" w:rsidRPr="001C389A" w:rsidRDefault="00FF42C7" w:rsidP="00E30D18">
      <w:pPr>
        <w:widowControl w:val="0"/>
        <w:rPr>
          <w:rFonts w:cs="Arial"/>
          <w:sz w:val="20"/>
          <w:u w:val="single"/>
        </w:rPr>
      </w:pPr>
    </w:p>
    <w:p w14:paraId="1FEDB69D" w14:textId="77777777" w:rsidR="00563FF9" w:rsidRPr="001C389A" w:rsidRDefault="00825269" w:rsidP="00E30D18">
      <w:pPr>
        <w:widowControl w:val="0"/>
        <w:ind w:left="1418" w:hanging="1418"/>
        <w:rPr>
          <w:rFonts w:cs="Arial"/>
          <w:sz w:val="20"/>
        </w:rPr>
      </w:pPr>
      <w:r w:rsidRPr="001C389A">
        <w:rPr>
          <w:rFonts w:cs="Arial"/>
          <w:sz w:val="20"/>
        </w:rPr>
        <w:t>ECP.A.3.6.1</w:t>
      </w:r>
      <w:r w:rsidRPr="001C389A">
        <w:rPr>
          <w:rFonts w:cs="Arial"/>
          <w:sz w:val="20"/>
        </w:rPr>
        <w:tab/>
      </w:r>
      <w:r w:rsidR="00157AB5" w:rsidRPr="001C389A">
        <w:rPr>
          <w:rFonts w:cs="Arial"/>
          <w:sz w:val="20"/>
        </w:rPr>
        <w:t>This section applies to</w:t>
      </w:r>
      <w:r w:rsidR="00FF42C7" w:rsidRPr="001C389A">
        <w:rPr>
          <w:rFonts w:cs="Arial"/>
          <w:b/>
          <w:sz w:val="20"/>
        </w:rPr>
        <w:t xml:space="preserve"> Type B, Type C and Type D </w:t>
      </w:r>
      <w:r w:rsidR="00306022" w:rsidRPr="001C389A">
        <w:rPr>
          <w:rFonts w:cs="Arial"/>
          <w:b/>
          <w:sz w:val="20"/>
        </w:rPr>
        <w:t xml:space="preserve">Power Generating </w:t>
      </w:r>
      <w:r w:rsidR="00FF72DD" w:rsidRPr="001C389A">
        <w:rPr>
          <w:rFonts w:cs="Arial"/>
          <w:b/>
          <w:sz w:val="20"/>
        </w:rPr>
        <w:t>Modules</w:t>
      </w:r>
      <w:r w:rsidR="00157AB5" w:rsidRPr="001C389A">
        <w:rPr>
          <w:rFonts w:cs="Arial"/>
          <w:b/>
          <w:sz w:val="20"/>
        </w:rPr>
        <w:t>,</w:t>
      </w:r>
      <w:r w:rsidR="00FF42C7" w:rsidRPr="001C389A">
        <w:rPr>
          <w:rFonts w:cs="Arial"/>
          <w:sz w:val="20"/>
        </w:rPr>
        <w:t xml:space="preserve"> </w:t>
      </w:r>
      <w:r w:rsidR="00FF42C7" w:rsidRPr="001C389A">
        <w:rPr>
          <w:rFonts w:cs="Arial"/>
          <w:b/>
          <w:sz w:val="20"/>
        </w:rPr>
        <w:t>HV</w:t>
      </w:r>
      <w:r w:rsidR="00563FF9" w:rsidRPr="001C389A">
        <w:rPr>
          <w:rFonts w:cs="Arial"/>
          <w:b/>
          <w:sz w:val="20"/>
        </w:rPr>
        <w:t xml:space="preserve">DC </w:t>
      </w:r>
      <w:r w:rsidR="00FF42C7" w:rsidRPr="001C389A">
        <w:rPr>
          <w:rFonts w:cs="Arial"/>
          <w:b/>
          <w:sz w:val="20"/>
        </w:rPr>
        <w:t xml:space="preserve">Equipment </w:t>
      </w:r>
      <w:r w:rsidR="00157AB5" w:rsidRPr="001C389A">
        <w:rPr>
          <w:rFonts w:cs="Arial"/>
          <w:sz w:val="20"/>
        </w:rPr>
        <w:t>to demonstrate the capability to modulate Active Power at high frequency</w:t>
      </w:r>
      <w:r w:rsidR="008F270E" w:rsidRPr="001C389A">
        <w:rPr>
          <w:rFonts w:cs="Arial"/>
          <w:sz w:val="20"/>
        </w:rPr>
        <w:t xml:space="preserve"> as required by ECC6.3.7.3.5(</w:t>
      </w:r>
      <w:r w:rsidR="003D521F" w:rsidRPr="001C389A">
        <w:rPr>
          <w:rFonts w:cs="Arial"/>
          <w:sz w:val="20"/>
        </w:rPr>
        <w:t>ii)</w:t>
      </w:r>
      <w:r w:rsidR="00563FF9" w:rsidRPr="001C389A">
        <w:rPr>
          <w:rFonts w:cs="Arial"/>
          <w:sz w:val="20"/>
        </w:rPr>
        <w:t>.</w:t>
      </w:r>
    </w:p>
    <w:p w14:paraId="7D835E5A" w14:textId="77777777" w:rsidR="00563FF9" w:rsidRPr="001C389A" w:rsidRDefault="00563FF9" w:rsidP="00E30D18">
      <w:pPr>
        <w:widowControl w:val="0"/>
        <w:tabs>
          <w:tab w:val="left" w:pos="1134"/>
        </w:tabs>
        <w:autoSpaceDE w:val="0"/>
        <w:autoSpaceDN w:val="0"/>
        <w:adjustRightInd w:val="0"/>
        <w:rPr>
          <w:rFonts w:cs="Arial"/>
          <w:sz w:val="20"/>
        </w:rPr>
      </w:pPr>
    </w:p>
    <w:p w14:paraId="33C7A12D" w14:textId="77777777" w:rsidR="00563FF9" w:rsidRPr="001C389A" w:rsidRDefault="002F5F51" w:rsidP="00825269">
      <w:pPr>
        <w:widowControl w:val="0"/>
        <w:tabs>
          <w:tab w:val="left" w:pos="1418"/>
        </w:tabs>
        <w:autoSpaceDE w:val="0"/>
        <w:autoSpaceDN w:val="0"/>
        <w:adjustRightInd w:val="0"/>
        <w:ind w:left="1418" w:hanging="1418"/>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2</w:t>
      </w:r>
      <w:r w:rsidR="00563FF9" w:rsidRPr="001C389A">
        <w:rPr>
          <w:rFonts w:cs="Arial"/>
          <w:sz w:val="20"/>
        </w:rPr>
        <w:tab/>
        <w:t xml:space="preserve">The simulation study should comprise of a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connected to the total </w:t>
      </w:r>
      <w:r w:rsidR="00563FF9" w:rsidRPr="001C389A">
        <w:rPr>
          <w:rFonts w:cs="Arial"/>
          <w:b/>
          <w:sz w:val="20"/>
        </w:rPr>
        <w:t>System</w:t>
      </w:r>
      <w:r w:rsidR="00563FF9" w:rsidRPr="001C389A">
        <w:rPr>
          <w:rFonts w:cs="Arial"/>
          <w:sz w:val="20"/>
        </w:rPr>
        <w:t xml:space="preserve"> with a local load shown as “X” in figure </w:t>
      </w:r>
      <w:r w:rsidRPr="001C389A">
        <w:rPr>
          <w:rFonts w:cs="Arial"/>
          <w:sz w:val="20"/>
        </w:rPr>
        <w:t>ECP</w:t>
      </w:r>
      <w:r w:rsidR="00306476" w:rsidRPr="001C389A">
        <w:rPr>
          <w:rFonts w:cs="Arial"/>
          <w:sz w:val="20"/>
        </w:rPr>
        <w:t>.A.3.</w:t>
      </w:r>
      <w:r w:rsidR="00563FF9" w:rsidRPr="001C389A">
        <w:rPr>
          <w:rFonts w:cs="Arial"/>
          <w:sz w:val="20"/>
        </w:rPr>
        <w:t xml:space="preserve">6.1. The load “X” is in addition to any auxiliary load of the </w:t>
      </w:r>
      <w:r w:rsidR="00563FF9" w:rsidRPr="001C389A">
        <w:rPr>
          <w:rFonts w:cs="Arial"/>
          <w:b/>
          <w:sz w:val="20"/>
        </w:rPr>
        <w:t>Power Station</w:t>
      </w:r>
      <w:r w:rsidR="00563FF9" w:rsidRPr="001C389A">
        <w:rPr>
          <w:rFonts w:cs="Arial"/>
          <w:sz w:val="20"/>
        </w:rPr>
        <w:t xml:space="preserve"> connected directly to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and represents a small portion of the </w:t>
      </w:r>
      <w:r w:rsidR="00563FF9" w:rsidRPr="001C389A">
        <w:rPr>
          <w:rFonts w:cs="Arial"/>
          <w:b/>
          <w:sz w:val="20"/>
        </w:rPr>
        <w:t>System</w:t>
      </w:r>
      <w:r w:rsidR="00563FF9" w:rsidRPr="001C389A">
        <w:rPr>
          <w:rFonts w:cs="Arial"/>
          <w:sz w:val="20"/>
        </w:rPr>
        <w:t xml:space="preserve"> to which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is attached. The value of “X” should be the minimum for which the </w:t>
      </w:r>
      <w:r w:rsidR="00FA36DD" w:rsidRPr="001C389A">
        <w:rPr>
          <w:rFonts w:cs="Arial"/>
          <w:b/>
          <w:sz w:val="20"/>
        </w:rPr>
        <w:t xml:space="preserve">Power Generating Module or HVDC Equipment </w:t>
      </w:r>
      <w:r w:rsidR="00563FF9" w:rsidRPr="001C389A">
        <w:rPr>
          <w:rFonts w:cs="Arial"/>
          <w:sz w:val="20"/>
        </w:rPr>
        <w:t>can control the power island frequency to less than 52Hz</w:t>
      </w:r>
      <w:r w:rsidR="003D521F" w:rsidRPr="001C389A">
        <w:rPr>
          <w:rFonts w:cs="Arial"/>
          <w:sz w:val="20"/>
        </w:rPr>
        <w:t xml:space="preserve"> consistent with ECC.6.3.7.</w:t>
      </w:r>
      <w:r w:rsidR="008F270E" w:rsidRPr="001C389A">
        <w:rPr>
          <w:rFonts w:cs="Arial"/>
          <w:sz w:val="20"/>
        </w:rPr>
        <w:t>3.5(</w:t>
      </w:r>
      <w:r w:rsidR="003D521F" w:rsidRPr="001C389A">
        <w:rPr>
          <w:rFonts w:cs="Arial"/>
          <w:sz w:val="20"/>
        </w:rPr>
        <w:t>ii)</w:t>
      </w:r>
      <w:r w:rsidR="00563FF9" w:rsidRPr="001C389A">
        <w:rPr>
          <w:rFonts w:cs="Arial"/>
          <w:sz w:val="20"/>
        </w:rPr>
        <w:t xml:space="preserve">. Where transient excursions above 52Hz occur the </w:t>
      </w:r>
      <w:r w:rsidR="00563FF9" w:rsidRPr="001C389A">
        <w:rPr>
          <w:rFonts w:cs="Arial"/>
          <w:b/>
          <w:sz w:val="20"/>
        </w:rPr>
        <w:t>Generator</w:t>
      </w:r>
      <w:r w:rsidR="00563FF9" w:rsidRPr="001C389A">
        <w:rPr>
          <w:rFonts w:cs="Arial"/>
          <w:sz w:val="20"/>
        </w:rPr>
        <w:t xml:space="preserve"> or </w:t>
      </w:r>
      <w:r w:rsidR="009923C9" w:rsidRPr="001C389A">
        <w:rPr>
          <w:rFonts w:cs="Arial"/>
          <w:b/>
          <w:sz w:val="20"/>
        </w:rPr>
        <w:t>HVDC Equipment</w:t>
      </w:r>
      <w:r w:rsidR="00563FF9" w:rsidRPr="001C389A">
        <w:rPr>
          <w:rFonts w:cs="Arial"/>
          <w:b/>
          <w:sz w:val="20"/>
        </w:rPr>
        <w:t xml:space="preserve"> Owner </w:t>
      </w:r>
      <w:r w:rsidR="00563FF9" w:rsidRPr="001C389A">
        <w:rPr>
          <w:rFonts w:cs="Arial"/>
          <w:sz w:val="20"/>
        </w:rPr>
        <w:t xml:space="preserve">should ensure that the duration above 52Hz is less than any high frequency protection system applied to the </w:t>
      </w:r>
      <w:r w:rsidR="00157AB5" w:rsidRPr="001C389A">
        <w:rPr>
          <w:rFonts w:cs="Arial"/>
          <w:b/>
          <w:sz w:val="20"/>
        </w:rPr>
        <w:t>Power Generating Module</w:t>
      </w:r>
      <w:r w:rsidR="00FA36DD" w:rsidRPr="001C389A">
        <w:rPr>
          <w:rFonts w:cs="Arial"/>
          <w:sz w:val="20"/>
        </w:rPr>
        <w:t xml:space="preserve"> or </w:t>
      </w:r>
      <w:r w:rsidR="00FA36DD" w:rsidRPr="001C389A">
        <w:rPr>
          <w:rFonts w:cs="Arial"/>
          <w:b/>
          <w:sz w:val="20"/>
        </w:rPr>
        <w:t>HVD</w:t>
      </w:r>
      <w:r w:rsidR="00563FF9" w:rsidRPr="001C389A">
        <w:rPr>
          <w:rFonts w:cs="Arial"/>
          <w:b/>
          <w:sz w:val="20"/>
        </w:rPr>
        <w:t xml:space="preserve">C </w:t>
      </w:r>
      <w:r w:rsidR="00FA36DD" w:rsidRPr="001C389A">
        <w:rPr>
          <w:rFonts w:cs="Arial"/>
          <w:b/>
          <w:sz w:val="20"/>
        </w:rPr>
        <w:t>Equipment</w:t>
      </w:r>
      <w:r w:rsidR="00563FF9" w:rsidRPr="001C389A">
        <w:rPr>
          <w:rFonts w:cs="Arial"/>
          <w:b/>
          <w:sz w:val="20"/>
        </w:rPr>
        <w:t>.</w:t>
      </w:r>
    </w:p>
    <w:p w14:paraId="0C7F0634" w14:textId="77777777" w:rsidR="00F576A3" w:rsidRPr="001C389A" w:rsidRDefault="00F576A3" w:rsidP="00563FF9">
      <w:pPr>
        <w:widowControl w:val="0"/>
        <w:tabs>
          <w:tab w:val="left" w:pos="1418"/>
        </w:tabs>
        <w:autoSpaceDE w:val="0"/>
        <w:autoSpaceDN w:val="0"/>
        <w:adjustRightInd w:val="0"/>
        <w:ind w:left="1418" w:hanging="1418"/>
        <w:rPr>
          <w:rFonts w:cs="Arial"/>
          <w:sz w:val="20"/>
        </w:rPr>
      </w:pPr>
    </w:p>
    <w:p w14:paraId="001DBDFB" w14:textId="37A6164F" w:rsidR="00F576A3" w:rsidRPr="001C389A" w:rsidRDefault="002F5F51" w:rsidP="00825269">
      <w:pPr>
        <w:widowControl w:val="0"/>
        <w:tabs>
          <w:tab w:val="left" w:pos="1418"/>
        </w:tabs>
        <w:autoSpaceDE w:val="0"/>
        <w:autoSpaceDN w:val="0"/>
        <w:adjustRightInd w:val="0"/>
        <w:ind w:left="1418" w:hanging="1418"/>
        <w:rPr>
          <w:rFonts w:cs="Arial"/>
          <w:sz w:val="20"/>
        </w:rPr>
      </w:pPr>
      <w:r w:rsidRPr="001C389A">
        <w:rPr>
          <w:rFonts w:cs="Arial"/>
          <w:sz w:val="20"/>
        </w:rPr>
        <w:t>ECP</w:t>
      </w:r>
      <w:r w:rsidR="00F576A3" w:rsidRPr="001C389A">
        <w:rPr>
          <w:rFonts w:cs="Arial"/>
          <w:sz w:val="20"/>
        </w:rPr>
        <w:t>.A.3.6.</w:t>
      </w:r>
      <w:r w:rsidR="00825269" w:rsidRPr="001C389A">
        <w:rPr>
          <w:rFonts w:cs="Arial"/>
          <w:sz w:val="20"/>
        </w:rPr>
        <w:t>3</w:t>
      </w:r>
      <w:r w:rsidR="00F576A3" w:rsidRPr="001C389A">
        <w:rPr>
          <w:rFonts w:cs="Arial"/>
          <w:sz w:val="20"/>
        </w:rPr>
        <w:tab/>
        <w:t xml:space="preserve">For </w:t>
      </w:r>
      <w:r w:rsidR="00B71167" w:rsidRPr="001C389A">
        <w:rPr>
          <w:rFonts w:cs="Arial"/>
          <w:b/>
          <w:sz w:val="20"/>
        </w:rPr>
        <w:t>HVDC Equipment</w:t>
      </w:r>
      <w:r w:rsidR="00B71167" w:rsidRPr="001C389A">
        <w:rPr>
          <w:rFonts w:cs="Arial"/>
          <w:sz w:val="20"/>
        </w:rPr>
        <w:t xml:space="preserve"> and </w:t>
      </w:r>
      <w:r w:rsidR="00F576A3" w:rsidRPr="001C389A">
        <w:rPr>
          <w:rFonts w:cs="Arial"/>
          <w:b/>
          <w:sz w:val="20"/>
        </w:rPr>
        <w:t xml:space="preserve">Power Park Modules </w:t>
      </w:r>
      <w:r w:rsidR="00F576A3" w:rsidRPr="001C389A">
        <w:rPr>
          <w:rFonts w:cs="Arial"/>
          <w:sz w:val="20"/>
        </w:rPr>
        <w:t>consisting of units connected wholly by power electronic devices</w:t>
      </w:r>
      <w:r w:rsidR="00E30D18" w:rsidRPr="001C389A">
        <w:rPr>
          <w:rFonts w:cs="Arial"/>
          <w:sz w:val="20"/>
        </w:rPr>
        <w:t xml:space="preserve"> th</w:t>
      </w:r>
      <w:r w:rsidR="00C76648">
        <w:rPr>
          <w:rFonts w:cs="Arial"/>
          <w:sz w:val="20"/>
        </w:rPr>
        <w:t xml:space="preserve">e simulation methodology may be modified </w:t>
      </w:r>
      <w:r w:rsidR="00E30D18" w:rsidRPr="001C389A">
        <w:rPr>
          <w:rFonts w:cs="Arial"/>
          <w:sz w:val="20"/>
        </w:rPr>
        <w:t>by the</w:t>
      </w:r>
      <w:r w:rsidR="00F576A3" w:rsidRPr="001C389A">
        <w:rPr>
          <w:rFonts w:cs="Arial"/>
          <w:sz w:val="20"/>
        </w:rPr>
        <w:t xml:space="preserve"> addition</w:t>
      </w:r>
      <w:r w:rsidR="00E30D18" w:rsidRPr="001C389A">
        <w:rPr>
          <w:rFonts w:cs="Arial"/>
          <w:sz w:val="20"/>
        </w:rPr>
        <w:t xml:space="preserve"> of a</w:t>
      </w:r>
      <w:r w:rsidR="00F576A3" w:rsidRPr="001C389A">
        <w:rPr>
          <w:rFonts w:cs="Arial"/>
          <w:sz w:val="20"/>
        </w:rPr>
        <w:t xml:space="preserve"> </w:t>
      </w:r>
      <w:r w:rsidR="00F576A3" w:rsidRPr="001C389A">
        <w:rPr>
          <w:rFonts w:cs="Arial"/>
          <w:b/>
          <w:sz w:val="20"/>
        </w:rPr>
        <w:t>Synchronous Power Generating</w:t>
      </w:r>
      <w:r w:rsidR="00F576A3" w:rsidRPr="001C389A">
        <w:rPr>
          <w:rFonts w:cs="Arial"/>
          <w:sz w:val="20"/>
        </w:rPr>
        <w:t xml:space="preserve"> Module (G2) connected as indicated in Figure </w:t>
      </w:r>
      <w:r w:rsidRPr="001C389A">
        <w:rPr>
          <w:rFonts w:cs="Arial"/>
          <w:sz w:val="20"/>
        </w:rPr>
        <w:t>ECP</w:t>
      </w:r>
      <w:r w:rsidR="00F576A3" w:rsidRPr="001C389A">
        <w:rPr>
          <w:rFonts w:cs="Arial"/>
          <w:sz w:val="20"/>
        </w:rPr>
        <w:t xml:space="preserve">.A.3.6.2. This additional </w:t>
      </w:r>
      <w:r w:rsidR="00FA36DD" w:rsidRPr="001C389A">
        <w:rPr>
          <w:rFonts w:cs="Arial"/>
          <w:b/>
          <w:sz w:val="20"/>
        </w:rPr>
        <w:t>Synchronous</w:t>
      </w:r>
      <w:r w:rsidR="00FA36DD" w:rsidRPr="001C389A">
        <w:rPr>
          <w:rFonts w:cs="Arial"/>
          <w:sz w:val="20"/>
        </w:rPr>
        <w:t xml:space="preserve"> </w:t>
      </w:r>
      <w:r w:rsidR="00F576A3" w:rsidRPr="001C389A">
        <w:rPr>
          <w:rFonts w:cs="Arial"/>
          <w:b/>
          <w:sz w:val="20"/>
        </w:rPr>
        <w:t>Power Generating Module</w:t>
      </w:r>
      <w:r w:rsidR="00F576A3" w:rsidRPr="001C389A">
        <w:rPr>
          <w:rFonts w:cs="Arial"/>
          <w:sz w:val="20"/>
        </w:rPr>
        <w:t xml:space="preserve"> should have an inertia constant of 3.5MWs/MVA, be initially</w:t>
      </w:r>
      <w:r w:rsidR="00A86ACB" w:rsidRPr="001C389A">
        <w:rPr>
          <w:rFonts w:cs="Arial"/>
          <w:sz w:val="20"/>
        </w:rPr>
        <w:t xml:space="preserve"> </w:t>
      </w:r>
      <w:r w:rsidR="00F576A3" w:rsidRPr="001C389A">
        <w:rPr>
          <w:rFonts w:cs="Arial"/>
          <w:sz w:val="20"/>
        </w:rPr>
        <w:t xml:space="preserve">operating at rated power output and unity power factor. The mechanical power of the </w:t>
      </w:r>
      <w:r w:rsidR="00FA36DD" w:rsidRPr="001C389A">
        <w:rPr>
          <w:rFonts w:cs="Arial"/>
          <w:b/>
          <w:sz w:val="20"/>
        </w:rPr>
        <w:t>Synchronous</w:t>
      </w:r>
      <w:r w:rsidR="00FA36DD" w:rsidRPr="001C389A">
        <w:rPr>
          <w:rFonts w:cs="Arial"/>
          <w:sz w:val="20"/>
        </w:rPr>
        <w:t xml:space="preserve"> </w:t>
      </w:r>
      <w:r w:rsidR="00F576A3" w:rsidRPr="001C389A">
        <w:rPr>
          <w:rFonts w:cs="Arial"/>
          <w:b/>
          <w:sz w:val="20"/>
        </w:rPr>
        <w:t>Power Generating Module</w:t>
      </w:r>
      <w:r w:rsidR="00F576A3" w:rsidRPr="001C389A">
        <w:rPr>
          <w:rFonts w:cs="Arial"/>
          <w:sz w:val="20"/>
        </w:rPr>
        <w:t xml:space="preserve"> (G2) should remain constant throughout the simulation.</w:t>
      </w:r>
    </w:p>
    <w:p w14:paraId="100DE56F" w14:textId="77777777" w:rsidR="00563FF9" w:rsidRPr="001C389A" w:rsidRDefault="00563FF9" w:rsidP="00563FF9">
      <w:pPr>
        <w:widowControl w:val="0"/>
        <w:tabs>
          <w:tab w:val="left" w:pos="1134"/>
        </w:tabs>
        <w:autoSpaceDE w:val="0"/>
        <w:autoSpaceDN w:val="0"/>
        <w:adjustRightInd w:val="0"/>
        <w:ind w:left="1134" w:hanging="1134"/>
        <w:rPr>
          <w:rFonts w:cs="Arial"/>
          <w:sz w:val="20"/>
        </w:rPr>
      </w:pPr>
    </w:p>
    <w:p w14:paraId="00277CFD" w14:textId="77777777" w:rsidR="00FF4846" w:rsidRPr="001C389A" w:rsidRDefault="002F5F51" w:rsidP="00563FF9">
      <w:pPr>
        <w:widowControl w:val="0"/>
        <w:tabs>
          <w:tab w:val="left" w:pos="1418"/>
        </w:tabs>
        <w:autoSpaceDE w:val="0"/>
        <w:autoSpaceDN w:val="0"/>
        <w:adjustRightInd w:val="0"/>
        <w:ind w:left="1418" w:hanging="1418"/>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4</w:t>
      </w:r>
      <w:r w:rsidR="00563FF9" w:rsidRPr="001C389A">
        <w:rPr>
          <w:rFonts w:cs="Arial"/>
          <w:sz w:val="20"/>
        </w:rPr>
        <w:tab/>
        <w:t xml:space="preserve">At the start of the simulation study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will be operating maximum </w:t>
      </w:r>
      <w:r w:rsidR="00563FF9" w:rsidRPr="001C389A">
        <w:rPr>
          <w:rFonts w:cs="Arial"/>
          <w:b/>
          <w:sz w:val="20"/>
        </w:rPr>
        <w:t>Active Power</w:t>
      </w:r>
      <w:r w:rsidR="00563FF9" w:rsidRPr="001C389A">
        <w:rPr>
          <w:rFonts w:cs="Arial"/>
          <w:sz w:val="20"/>
        </w:rPr>
        <w:t xml:space="preserve"> output.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will then be islanded from the </w:t>
      </w:r>
      <w:r w:rsidR="00563FF9" w:rsidRPr="001C389A">
        <w:rPr>
          <w:rFonts w:cs="Arial"/>
          <w:b/>
          <w:sz w:val="20"/>
        </w:rPr>
        <w:t>Total System</w:t>
      </w:r>
      <w:r w:rsidR="00563FF9" w:rsidRPr="001C389A">
        <w:rPr>
          <w:rFonts w:cs="Arial"/>
          <w:sz w:val="20"/>
        </w:rPr>
        <w:t xml:space="preserve"> but still supplying load “X” by the opening of a breaker, which is not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connection circuit breaker (the governor should therefore, not receive any signals that the breaker has opened other than the reduction in load and subsequent increase in speed). A schematic arrangement of the simulation study is illustrated by Figure </w:t>
      </w:r>
      <w:r w:rsidRPr="001C389A">
        <w:rPr>
          <w:rFonts w:cs="Arial"/>
          <w:sz w:val="20"/>
        </w:rPr>
        <w:t>ECP</w:t>
      </w:r>
      <w:r w:rsidR="00306476" w:rsidRPr="001C389A">
        <w:rPr>
          <w:rFonts w:cs="Arial"/>
          <w:sz w:val="20"/>
        </w:rPr>
        <w:t>.A.3.</w:t>
      </w:r>
      <w:r w:rsidR="00563FF9" w:rsidRPr="001C389A">
        <w:rPr>
          <w:rFonts w:cs="Arial"/>
          <w:sz w:val="20"/>
        </w:rPr>
        <w:t>6.1.</w:t>
      </w:r>
    </w:p>
    <w:p w14:paraId="05F2B775" w14:textId="77777777" w:rsidR="00563FF9" w:rsidRPr="001C389A" w:rsidRDefault="00563FF9" w:rsidP="00563FF9">
      <w:pPr>
        <w:widowControl w:val="0"/>
        <w:tabs>
          <w:tab w:val="left" w:pos="1134"/>
        </w:tabs>
        <w:autoSpaceDE w:val="0"/>
        <w:autoSpaceDN w:val="0"/>
        <w:adjustRightInd w:val="0"/>
        <w:rPr>
          <w:rFonts w:cs="Arial"/>
          <w:sz w:val="20"/>
        </w:rPr>
      </w:pPr>
    </w:p>
    <w:p w14:paraId="4B74BC5B" w14:textId="77777777" w:rsidR="000E47F3" w:rsidRPr="001C389A" w:rsidRDefault="00FF4846" w:rsidP="000E47F3">
      <w:pPr>
        <w:widowControl w:val="0"/>
        <w:tabs>
          <w:tab w:val="left" w:pos="1134"/>
        </w:tabs>
        <w:autoSpaceDE w:val="0"/>
        <w:autoSpaceDN w:val="0"/>
        <w:adjustRightInd w:val="0"/>
        <w:ind w:left="1134" w:hanging="1134"/>
        <w:jc w:val="right"/>
        <w:rPr>
          <w:rFonts w:cs="Arial"/>
          <w:sz w:val="20"/>
        </w:rPr>
      </w:pPr>
      <w:r w:rsidRPr="001C389A">
        <w:rPr>
          <w:rFonts w:cs="Arial"/>
          <w:noProof/>
          <w:snapToGrid/>
          <w:sz w:val="20"/>
          <w:lang w:val="en-US"/>
        </w:rPr>
        <w:lastRenderedPageBreak/>
        <w:drawing>
          <wp:inline distT="0" distB="0" distL="0" distR="0" wp14:anchorId="53F86C02" wp14:editId="7C547A04">
            <wp:extent cx="4512472" cy="3495675"/>
            <wp:effectExtent l="0" t="0" r="254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24185" cy="3504749"/>
                    </a:xfrm>
                    <a:prstGeom prst="rect">
                      <a:avLst/>
                    </a:prstGeom>
                    <a:noFill/>
                  </pic:spPr>
                </pic:pic>
              </a:graphicData>
            </a:graphic>
          </wp:inline>
        </w:drawing>
      </w:r>
    </w:p>
    <w:p w14:paraId="586AD9F3" w14:textId="77777777" w:rsidR="00CA6FFF" w:rsidRPr="001C389A" w:rsidRDefault="00CA6FFF" w:rsidP="000E47F3">
      <w:pPr>
        <w:widowControl w:val="0"/>
        <w:tabs>
          <w:tab w:val="left" w:pos="1134"/>
        </w:tabs>
        <w:autoSpaceDE w:val="0"/>
        <w:autoSpaceDN w:val="0"/>
        <w:adjustRightInd w:val="0"/>
        <w:ind w:left="1134" w:hanging="1134"/>
        <w:jc w:val="right"/>
        <w:rPr>
          <w:rFonts w:cs="Arial"/>
          <w:sz w:val="20"/>
        </w:rPr>
      </w:pPr>
    </w:p>
    <w:p w14:paraId="163811C7" w14:textId="77777777" w:rsidR="00563FF9" w:rsidRPr="001C389A" w:rsidRDefault="00563FF9" w:rsidP="00CA6FFF">
      <w:pPr>
        <w:widowControl w:val="0"/>
        <w:tabs>
          <w:tab w:val="left" w:pos="1134"/>
        </w:tabs>
        <w:autoSpaceDE w:val="0"/>
        <w:autoSpaceDN w:val="0"/>
        <w:adjustRightInd w:val="0"/>
        <w:ind w:left="1134" w:hanging="1134"/>
        <w:jc w:val="center"/>
        <w:rPr>
          <w:rFonts w:cs="Arial"/>
          <w:sz w:val="20"/>
        </w:rPr>
      </w:pPr>
      <w:r w:rsidRPr="001C389A">
        <w:rPr>
          <w:rFonts w:cs="Arial"/>
          <w:sz w:val="20"/>
        </w:rPr>
        <w:t xml:space="preserve">Figure </w:t>
      </w:r>
      <w:r w:rsidR="002F5F51" w:rsidRPr="001C389A">
        <w:rPr>
          <w:rFonts w:cs="Arial"/>
          <w:sz w:val="20"/>
        </w:rPr>
        <w:t>ECP</w:t>
      </w:r>
      <w:r w:rsidR="00306476" w:rsidRPr="001C389A">
        <w:rPr>
          <w:rFonts w:cs="Arial"/>
          <w:sz w:val="20"/>
        </w:rPr>
        <w:t>.A.3.</w:t>
      </w:r>
      <w:r w:rsidRPr="001C389A">
        <w:rPr>
          <w:rFonts w:cs="Arial"/>
          <w:sz w:val="20"/>
        </w:rPr>
        <w:t>6.1 – Diagram of Load Rejection Study</w:t>
      </w:r>
    </w:p>
    <w:p w14:paraId="000EB240" w14:textId="77777777" w:rsidR="000E47F3" w:rsidRPr="001C389A" w:rsidRDefault="000E47F3" w:rsidP="00563FF9">
      <w:pPr>
        <w:widowControl w:val="0"/>
        <w:tabs>
          <w:tab w:val="left" w:pos="1134"/>
        </w:tabs>
        <w:autoSpaceDE w:val="0"/>
        <w:autoSpaceDN w:val="0"/>
        <w:adjustRightInd w:val="0"/>
        <w:ind w:left="1134" w:hanging="1134"/>
        <w:jc w:val="center"/>
        <w:rPr>
          <w:rFonts w:cs="Arial"/>
          <w:sz w:val="20"/>
        </w:rPr>
      </w:pPr>
    </w:p>
    <w:p w14:paraId="4ED8E225" w14:textId="77777777" w:rsidR="00F576A3" w:rsidRPr="001C389A" w:rsidRDefault="00F576A3" w:rsidP="00563FF9">
      <w:pPr>
        <w:widowControl w:val="0"/>
        <w:tabs>
          <w:tab w:val="left" w:pos="1134"/>
        </w:tabs>
        <w:autoSpaceDE w:val="0"/>
        <w:autoSpaceDN w:val="0"/>
        <w:adjustRightInd w:val="0"/>
        <w:ind w:left="1134" w:hanging="1134"/>
        <w:jc w:val="center"/>
        <w:rPr>
          <w:rFonts w:cs="Arial"/>
          <w:sz w:val="20"/>
        </w:rPr>
      </w:pPr>
      <w:r w:rsidRPr="001C389A">
        <w:rPr>
          <w:rFonts w:cs="Arial"/>
          <w:noProof/>
          <w:snapToGrid/>
          <w:sz w:val="20"/>
          <w:lang w:val="en-US"/>
        </w:rPr>
        <w:drawing>
          <wp:inline distT="0" distB="0" distL="0" distR="0" wp14:anchorId="4FD9DDDE" wp14:editId="74217592">
            <wp:extent cx="4498120" cy="8822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99868" cy="882554"/>
                    </a:xfrm>
                    <a:prstGeom prst="rect">
                      <a:avLst/>
                    </a:prstGeom>
                    <a:noFill/>
                  </pic:spPr>
                </pic:pic>
              </a:graphicData>
            </a:graphic>
          </wp:inline>
        </w:drawing>
      </w:r>
    </w:p>
    <w:p w14:paraId="71687550" w14:textId="77777777" w:rsidR="00FF4846" w:rsidRPr="001C389A" w:rsidRDefault="00FF4846" w:rsidP="00563FF9">
      <w:pPr>
        <w:widowControl w:val="0"/>
        <w:tabs>
          <w:tab w:val="left" w:pos="1134"/>
        </w:tabs>
        <w:autoSpaceDE w:val="0"/>
        <w:autoSpaceDN w:val="0"/>
        <w:adjustRightInd w:val="0"/>
        <w:ind w:left="1134" w:hanging="1134"/>
        <w:jc w:val="center"/>
        <w:rPr>
          <w:rFonts w:cs="Arial"/>
          <w:sz w:val="20"/>
        </w:rPr>
      </w:pPr>
    </w:p>
    <w:p w14:paraId="4F697DAA" w14:textId="77777777" w:rsidR="00F576A3" w:rsidRPr="001C389A" w:rsidRDefault="00F576A3" w:rsidP="00F576A3">
      <w:pPr>
        <w:widowControl w:val="0"/>
        <w:tabs>
          <w:tab w:val="left" w:pos="1134"/>
        </w:tabs>
        <w:autoSpaceDE w:val="0"/>
        <w:autoSpaceDN w:val="0"/>
        <w:adjustRightInd w:val="0"/>
        <w:ind w:left="1134" w:hanging="1134"/>
        <w:jc w:val="center"/>
        <w:rPr>
          <w:rFonts w:cs="Arial"/>
          <w:sz w:val="20"/>
        </w:rPr>
      </w:pPr>
      <w:r w:rsidRPr="001C389A">
        <w:rPr>
          <w:rFonts w:cs="Arial"/>
          <w:sz w:val="20"/>
        </w:rPr>
        <w:t xml:space="preserve">Figure </w:t>
      </w:r>
      <w:r w:rsidR="002F5F51" w:rsidRPr="001C389A">
        <w:rPr>
          <w:rFonts w:cs="Arial"/>
          <w:sz w:val="20"/>
        </w:rPr>
        <w:t>ECP</w:t>
      </w:r>
      <w:r w:rsidRPr="001C389A">
        <w:rPr>
          <w:rFonts w:cs="Arial"/>
          <w:sz w:val="20"/>
        </w:rPr>
        <w:t>.A.3.6.2 – Addition of Generator G2 if applicable</w:t>
      </w:r>
    </w:p>
    <w:p w14:paraId="1D06C97D" w14:textId="77777777" w:rsidR="00563FF9" w:rsidRPr="001C389A" w:rsidRDefault="00563FF9" w:rsidP="00563FF9">
      <w:pPr>
        <w:widowControl w:val="0"/>
        <w:tabs>
          <w:tab w:val="left" w:pos="1134"/>
        </w:tabs>
        <w:autoSpaceDE w:val="0"/>
        <w:autoSpaceDN w:val="0"/>
        <w:adjustRightInd w:val="0"/>
        <w:ind w:left="1134" w:hanging="1134"/>
        <w:rPr>
          <w:rFonts w:cs="Arial"/>
          <w:sz w:val="20"/>
        </w:rPr>
      </w:pPr>
    </w:p>
    <w:p w14:paraId="286C7503" w14:textId="77777777" w:rsidR="00563FF9" w:rsidRPr="001C389A" w:rsidRDefault="002F5F51" w:rsidP="00563FF9">
      <w:pPr>
        <w:widowControl w:val="0"/>
        <w:tabs>
          <w:tab w:val="left" w:pos="1418"/>
        </w:tabs>
        <w:autoSpaceDE w:val="0"/>
        <w:autoSpaceDN w:val="0"/>
        <w:adjustRightInd w:val="0"/>
        <w:ind w:left="1418" w:hanging="1418"/>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5</w:t>
      </w:r>
      <w:r w:rsidR="00563FF9" w:rsidRPr="001C389A">
        <w:rPr>
          <w:rFonts w:cs="Arial"/>
          <w:sz w:val="20"/>
        </w:rPr>
        <w:tab/>
        <w:t xml:space="preserve">Simulation study shall be performed for </w:t>
      </w:r>
      <w:r w:rsidR="004F0A2B" w:rsidRPr="001C389A">
        <w:rPr>
          <w:rFonts w:cs="Arial"/>
          <w:sz w:val="20"/>
        </w:rPr>
        <w:t>type B, C &amp; D in</w:t>
      </w:r>
      <w:r w:rsidR="00563FF9" w:rsidRPr="001C389A">
        <w:rPr>
          <w:rFonts w:cs="Arial"/>
          <w:sz w:val="20"/>
        </w:rPr>
        <w:t xml:space="preserve"> </w:t>
      </w:r>
      <w:r w:rsidR="00563FF9" w:rsidRPr="001C389A">
        <w:rPr>
          <w:rFonts w:cs="Arial"/>
          <w:b/>
          <w:sz w:val="20"/>
        </w:rPr>
        <w:t>Limited Frequency Sensitive Mode</w:t>
      </w:r>
      <w:r w:rsidR="00563FF9" w:rsidRPr="001C389A">
        <w:rPr>
          <w:rFonts w:cs="Arial"/>
          <w:sz w:val="20"/>
        </w:rPr>
        <w:t xml:space="preserve"> (LFSM)</w:t>
      </w:r>
      <w:r w:rsidR="004F0A2B" w:rsidRPr="001C389A">
        <w:rPr>
          <w:rFonts w:cs="Arial"/>
          <w:sz w:val="20"/>
        </w:rPr>
        <w:t xml:space="preserve"> and </w:t>
      </w:r>
      <w:r w:rsidR="004F0A2B" w:rsidRPr="001C389A">
        <w:rPr>
          <w:rFonts w:cs="Arial"/>
          <w:b/>
          <w:sz w:val="20"/>
        </w:rPr>
        <w:t>Frequency Sensitive Mode</w:t>
      </w:r>
      <w:r w:rsidR="004F0A2B" w:rsidRPr="001C389A">
        <w:rPr>
          <w:rFonts w:cs="Arial"/>
          <w:sz w:val="20"/>
        </w:rPr>
        <w:t xml:space="preserve"> (FSM) for type C &amp; D</w:t>
      </w:r>
      <w:r w:rsidR="00563FF9" w:rsidRPr="001C389A">
        <w:rPr>
          <w:rFonts w:cs="Arial"/>
          <w:sz w:val="20"/>
        </w:rPr>
        <w:t xml:space="preserve">. The simulation study results should indicate </w:t>
      </w:r>
      <w:r w:rsidR="00563FF9" w:rsidRPr="001C389A">
        <w:rPr>
          <w:rFonts w:cs="Arial"/>
          <w:b/>
          <w:sz w:val="20"/>
        </w:rPr>
        <w:t>Active Power</w:t>
      </w:r>
      <w:r w:rsidR="00563FF9" w:rsidRPr="001C389A">
        <w:rPr>
          <w:rFonts w:cs="Arial"/>
          <w:sz w:val="20"/>
        </w:rPr>
        <w:t xml:space="preserve"> and </w:t>
      </w:r>
      <w:r w:rsidR="00563FF9" w:rsidRPr="001C389A">
        <w:rPr>
          <w:rFonts w:cs="Arial"/>
          <w:b/>
          <w:sz w:val="20"/>
        </w:rPr>
        <w:t>Frequency</w:t>
      </w:r>
      <w:r w:rsidR="00563FF9" w:rsidRPr="001C389A">
        <w:rPr>
          <w:rFonts w:cs="Arial"/>
          <w:sz w:val="20"/>
        </w:rPr>
        <w:t>.</w:t>
      </w:r>
    </w:p>
    <w:p w14:paraId="63D1BB32" w14:textId="77777777" w:rsidR="00563FF9" w:rsidRPr="001C389A" w:rsidRDefault="00563FF9" w:rsidP="00563FF9">
      <w:pPr>
        <w:tabs>
          <w:tab w:val="left" w:pos="1134"/>
        </w:tabs>
        <w:ind w:left="1134" w:hanging="1134"/>
        <w:rPr>
          <w:rFonts w:cs="Arial"/>
          <w:sz w:val="20"/>
        </w:rPr>
      </w:pPr>
    </w:p>
    <w:p w14:paraId="00075578" w14:textId="77777777" w:rsidR="00563FF9" w:rsidRPr="001C389A" w:rsidRDefault="002F5F51" w:rsidP="00563FF9">
      <w:pPr>
        <w:ind w:left="1440" w:hanging="1440"/>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6</w:t>
      </w:r>
      <w:r w:rsidR="00563FF9" w:rsidRPr="001C389A">
        <w:rPr>
          <w:rFonts w:cs="Arial"/>
          <w:sz w:val="20"/>
        </w:rPr>
        <w:tab/>
        <w:t xml:space="preserve">To </w:t>
      </w:r>
      <w:r w:rsidR="00D76193" w:rsidRPr="001C389A">
        <w:rPr>
          <w:rFonts w:cs="Arial"/>
          <w:sz w:val="20"/>
        </w:rPr>
        <w:t xml:space="preserve">allow </w:t>
      </w:r>
      <w:r w:rsidR="00563FF9" w:rsidRPr="001C389A">
        <w:rPr>
          <w:rFonts w:cs="Arial"/>
          <w:sz w:val="20"/>
        </w:rPr>
        <w:t>validat</w:t>
      </w:r>
      <w:r w:rsidR="00D76193" w:rsidRPr="001C389A">
        <w:rPr>
          <w:rFonts w:cs="Arial"/>
          <w:sz w:val="20"/>
        </w:rPr>
        <w:t>ion of</w:t>
      </w:r>
      <w:r w:rsidR="00563FF9" w:rsidRPr="001C389A">
        <w:rPr>
          <w:rFonts w:cs="Arial"/>
          <w:sz w:val="20"/>
        </w:rPr>
        <w:t xml:space="preserve"> the model used to simulate load rejection in accordance with </w:t>
      </w:r>
      <w:r w:rsidR="00890380" w:rsidRPr="001C389A">
        <w:rPr>
          <w:rFonts w:cs="Arial"/>
          <w:sz w:val="20"/>
        </w:rPr>
        <w:t>ECC</w:t>
      </w:r>
      <w:r w:rsidR="00BA2798" w:rsidRPr="001C389A">
        <w:rPr>
          <w:rFonts w:cs="Arial"/>
          <w:sz w:val="20"/>
        </w:rPr>
        <w:t>.</w:t>
      </w:r>
      <w:r w:rsidR="00D76193" w:rsidRPr="001C389A">
        <w:rPr>
          <w:rFonts w:cs="Arial"/>
          <w:sz w:val="20"/>
        </w:rPr>
        <w:t>6.3</w:t>
      </w:r>
      <w:r w:rsidR="00563FF9" w:rsidRPr="001C389A">
        <w:rPr>
          <w:rFonts w:cs="Arial"/>
          <w:sz w:val="20"/>
        </w:rPr>
        <w:t>.7</w:t>
      </w:r>
      <w:r w:rsidR="002560C8" w:rsidRPr="001C389A">
        <w:rPr>
          <w:rFonts w:cs="Arial"/>
          <w:sz w:val="20"/>
        </w:rPr>
        <w:t>.3.5</w:t>
      </w:r>
      <w:r w:rsidR="00563FF9" w:rsidRPr="001C389A">
        <w:rPr>
          <w:rFonts w:cs="Arial"/>
          <w:sz w:val="20"/>
        </w:rPr>
        <w:t xml:space="preserve"> as described a further simulation study is required to represent the largest positive </w:t>
      </w:r>
      <w:r w:rsidR="00563FF9" w:rsidRPr="001C389A">
        <w:rPr>
          <w:rFonts w:cs="Arial"/>
          <w:b/>
          <w:sz w:val="20"/>
        </w:rPr>
        <w:t>Frequency</w:t>
      </w:r>
      <w:r w:rsidR="00563FF9" w:rsidRPr="001C389A">
        <w:rPr>
          <w:rFonts w:cs="Arial"/>
          <w:sz w:val="20"/>
        </w:rPr>
        <w:t xml:space="preserve"> injection step or fast ramp (BC1 and BC3 of Figure 2) </w:t>
      </w:r>
      <w:r w:rsidR="00D76193" w:rsidRPr="001C389A">
        <w:rPr>
          <w:rFonts w:cs="Arial"/>
          <w:sz w:val="20"/>
        </w:rPr>
        <w:t xml:space="preserve">that will be applied as a test </w:t>
      </w:r>
      <w:r w:rsidR="00563FF9" w:rsidRPr="001C389A">
        <w:rPr>
          <w:rFonts w:cs="Arial"/>
          <w:sz w:val="20"/>
        </w:rPr>
        <w:t xml:space="preserve">as described in </w:t>
      </w:r>
      <w:r w:rsidR="007E59DD" w:rsidRPr="001C389A">
        <w:rPr>
          <w:rFonts w:cs="Arial"/>
          <w:sz w:val="20"/>
        </w:rPr>
        <w:t>ECP.A.5</w:t>
      </w:r>
      <w:r w:rsidR="00563FF9" w:rsidRPr="001C389A">
        <w:rPr>
          <w:rFonts w:cs="Arial"/>
          <w:sz w:val="20"/>
        </w:rPr>
        <w:t xml:space="preserve">.8 and </w:t>
      </w:r>
      <w:r w:rsidR="007E59DD" w:rsidRPr="001C389A">
        <w:rPr>
          <w:rFonts w:cs="Arial"/>
          <w:sz w:val="20"/>
        </w:rPr>
        <w:t>ECP.A.6</w:t>
      </w:r>
      <w:r w:rsidR="00563FF9" w:rsidRPr="001C389A">
        <w:rPr>
          <w:rFonts w:cs="Arial"/>
          <w:sz w:val="20"/>
        </w:rPr>
        <w:t>.6.</w:t>
      </w:r>
    </w:p>
    <w:p w14:paraId="34668A14" w14:textId="77777777" w:rsidR="00825269" w:rsidRPr="001C389A" w:rsidRDefault="00825269" w:rsidP="00E30D18">
      <w:pPr>
        <w:tabs>
          <w:tab w:val="left" w:pos="1418"/>
        </w:tabs>
        <w:rPr>
          <w:rFonts w:cs="Arial"/>
          <w:sz w:val="20"/>
        </w:rPr>
      </w:pPr>
    </w:p>
    <w:p w14:paraId="5CCBDE8F" w14:textId="77777777" w:rsidR="006D46D5" w:rsidRPr="001C389A" w:rsidRDefault="00EC0E12" w:rsidP="00E30D18">
      <w:pPr>
        <w:tabs>
          <w:tab w:val="left" w:pos="1418"/>
        </w:tabs>
        <w:rPr>
          <w:rFonts w:cs="Arial"/>
          <w:sz w:val="20"/>
        </w:rPr>
      </w:pPr>
      <w:r w:rsidRPr="001C389A">
        <w:rPr>
          <w:rFonts w:cs="Arial"/>
          <w:sz w:val="20"/>
        </w:rPr>
        <w:tab/>
      </w:r>
      <w:r w:rsidRPr="001C389A">
        <w:rPr>
          <w:rFonts w:cs="Arial"/>
          <w:b/>
          <w:sz w:val="20"/>
          <w:u w:val="single"/>
        </w:rPr>
        <w:t>Limited Frequency Sensitive Mode</w:t>
      </w:r>
      <w:r w:rsidRPr="001C389A">
        <w:rPr>
          <w:rFonts w:cs="Arial"/>
          <w:sz w:val="20"/>
          <w:u w:val="single"/>
        </w:rPr>
        <w:t xml:space="preserve"> – Under Frequency (</w:t>
      </w:r>
      <w:r w:rsidRPr="001C389A">
        <w:rPr>
          <w:rFonts w:cs="Arial"/>
          <w:b/>
          <w:sz w:val="20"/>
          <w:u w:val="single"/>
        </w:rPr>
        <w:t>LFSM-U</w:t>
      </w:r>
      <w:r w:rsidRPr="001C389A">
        <w:rPr>
          <w:rFonts w:cs="Arial"/>
          <w:sz w:val="20"/>
          <w:u w:val="single"/>
        </w:rPr>
        <w:t>)</w:t>
      </w:r>
    </w:p>
    <w:p w14:paraId="1425EB65" w14:textId="77777777" w:rsidR="00FF72DD" w:rsidRPr="001C389A" w:rsidRDefault="00FF72DD" w:rsidP="00FF72DD">
      <w:pPr>
        <w:widowControl w:val="0"/>
        <w:rPr>
          <w:rFonts w:cs="Arial"/>
          <w:sz w:val="20"/>
        </w:rPr>
      </w:pPr>
    </w:p>
    <w:p w14:paraId="0DC43432" w14:textId="77777777" w:rsidR="00FF72DD" w:rsidRPr="001C389A" w:rsidRDefault="002F5F51" w:rsidP="00FF72DD">
      <w:pPr>
        <w:widowControl w:val="0"/>
        <w:tabs>
          <w:tab w:val="left" w:pos="1418"/>
        </w:tabs>
        <w:autoSpaceDE w:val="0"/>
        <w:autoSpaceDN w:val="0"/>
        <w:adjustRightInd w:val="0"/>
        <w:ind w:left="1418" w:hanging="1560"/>
        <w:rPr>
          <w:rFonts w:cs="Arial"/>
          <w:sz w:val="20"/>
        </w:rPr>
      </w:pPr>
      <w:r w:rsidRPr="001C389A">
        <w:rPr>
          <w:rFonts w:cs="Arial"/>
          <w:sz w:val="20"/>
        </w:rPr>
        <w:t>ECP</w:t>
      </w:r>
      <w:r w:rsidR="00FF72DD" w:rsidRPr="001C389A">
        <w:rPr>
          <w:rFonts w:cs="Arial"/>
          <w:sz w:val="20"/>
        </w:rPr>
        <w:t>.A.3.6.</w:t>
      </w:r>
      <w:r w:rsidR="00825269" w:rsidRPr="001C389A">
        <w:rPr>
          <w:rFonts w:cs="Arial"/>
          <w:sz w:val="20"/>
        </w:rPr>
        <w:t>7</w:t>
      </w:r>
      <w:r w:rsidR="00FF72DD" w:rsidRPr="001C389A">
        <w:rPr>
          <w:rFonts w:cs="Arial"/>
          <w:sz w:val="20"/>
        </w:rPr>
        <w:tab/>
        <w:t>This section applies to:</w:t>
      </w:r>
    </w:p>
    <w:p w14:paraId="3B1325FA"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b/>
          <w:sz w:val="20"/>
        </w:rPr>
        <w:t>Synchronous Power Generating Modules, Type C &amp; D;</w:t>
      </w:r>
      <w:r w:rsidRPr="001C389A">
        <w:rPr>
          <w:rFonts w:cs="Arial"/>
          <w:sz w:val="20"/>
        </w:rPr>
        <w:t xml:space="preserve"> or,</w:t>
      </w:r>
    </w:p>
    <w:p w14:paraId="68A4AA0E"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sz w:val="20"/>
        </w:rPr>
        <w:t xml:space="preserve"> </w:t>
      </w:r>
      <w:r w:rsidR="009923C9" w:rsidRPr="001C389A">
        <w:rPr>
          <w:rFonts w:cs="Arial"/>
          <w:b/>
          <w:sz w:val="20"/>
        </w:rPr>
        <w:t>HVDC Equipment</w:t>
      </w:r>
      <w:r w:rsidRPr="001C389A">
        <w:rPr>
          <w:rFonts w:cs="Arial"/>
          <w:b/>
          <w:sz w:val="20"/>
        </w:rPr>
        <w:t>;</w:t>
      </w:r>
      <w:r w:rsidRPr="001C389A">
        <w:rPr>
          <w:rFonts w:cs="Arial"/>
          <w:sz w:val="20"/>
        </w:rPr>
        <w:t xml:space="preserve"> or,</w:t>
      </w:r>
    </w:p>
    <w:p w14:paraId="101CCACF"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sz w:val="20"/>
        </w:rPr>
        <w:t xml:space="preserve"> </w:t>
      </w:r>
      <w:r w:rsidRPr="001C389A">
        <w:rPr>
          <w:rFonts w:cs="Arial"/>
          <w:b/>
          <w:sz w:val="20"/>
        </w:rPr>
        <w:t>Power Park Modules,</w:t>
      </w:r>
      <w:r w:rsidRPr="001C389A">
        <w:rPr>
          <w:rFonts w:cs="Arial"/>
          <w:sz w:val="20"/>
        </w:rPr>
        <w:t xml:space="preserve"> </w:t>
      </w:r>
      <w:r w:rsidRPr="001C389A">
        <w:rPr>
          <w:rFonts w:cs="Arial"/>
          <w:b/>
          <w:sz w:val="20"/>
        </w:rPr>
        <w:t>Type C &amp; D</w:t>
      </w:r>
      <w:r w:rsidRPr="001C389A">
        <w:rPr>
          <w:rFonts w:cs="Arial"/>
          <w:sz w:val="20"/>
        </w:rPr>
        <w:t xml:space="preserve"> to demonstrate the modules capability to modulate Active Power at low frequency.</w:t>
      </w:r>
    </w:p>
    <w:p w14:paraId="3B9D1402" w14:textId="77777777" w:rsidR="00FF72DD" w:rsidRPr="001C389A" w:rsidRDefault="00FF72DD" w:rsidP="00FF72DD">
      <w:pPr>
        <w:widowControl w:val="0"/>
        <w:tabs>
          <w:tab w:val="left" w:pos="1418"/>
        </w:tabs>
        <w:autoSpaceDE w:val="0"/>
        <w:autoSpaceDN w:val="0"/>
        <w:adjustRightInd w:val="0"/>
        <w:ind w:left="1418"/>
        <w:rPr>
          <w:rFonts w:cs="Arial"/>
          <w:sz w:val="20"/>
        </w:rPr>
      </w:pPr>
    </w:p>
    <w:p w14:paraId="14155C08" w14:textId="77777777" w:rsidR="00DD1F63" w:rsidRPr="001C389A" w:rsidRDefault="00825269" w:rsidP="00E30D18">
      <w:pPr>
        <w:ind w:left="1418" w:hanging="1560"/>
        <w:rPr>
          <w:rFonts w:cs="Arial"/>
          <w:sz w:val="20"/>
        </w:rPr>
      </w:pPr>
      <w:r w:rsidRPr="001C389A">
        <w:rPr>
          <w:rFonts w:cs="Arial"/>
          <w:sz w:val="20"/>
        </w:rPr>
        <w:t>ECP.A.3.</w:t>
      </w:r>
      <w:r w:rsidR="00B6161F" w:rsidRPr="001C389A">
        <w:rPr>
          <w:rFonts w:cs="Arial"/>
          <w:sz w:val="20"/>
        </w:rPr>
        <w:t>6.8</w:t>
      </w:r>
      <w:r w:rsidR="00DD1F63" w:rsidRPr="001C389A">
        <w:rPr>
          <w:rFonts w:cs="Arial"/>
          <w:sz w:val="20"/>
        </w:rPr>
        <w:t xml:space="preserve"> </w:t>
      </w:r>
      <w:r w:rsidR="00B6161F" w:rsidRPr="001C389A">
        <w:rPr>
          <w:rFonts w:cs="Arial"/>
          <w:sz w:val="20"/>
        </w:rPr>
        <w:tab/>
      </w:r>
      <w:r w:rsidR="00DD1F63" w:rsidRPr="001C389A">
        <w:rPr>
          <w:rStyle w:val="DeltaViewInsertion"/>
          <w:rFonts w:cs="Arial"/>
          <w:color w:val="auto"/>
          <w:sz w:val="20"/>
          <w:u w:val="none"/>
        </w:rPr>
        <w:t xml:space="preserve">To demonstrate the LFSM-U low </w:t>
      </w:r>
      <w:r w:rsidR="00DD1F63" w:rsidRPr="001C389A">
        <w:rPr>
          <w:rStyle w:val="DeltaViewInsertion"/>
          <w:rFonts w:cs="Arial"/>
          <w:b/>
          <w:color w:val="auto"/>
          <w:sz w:val="20"/>
          <w:u w:val="none"/>
        </w:rPr>
        <w:t>Frequency</w:t>
      </w:r>
      <w:r w:rsidR="00DD1F63" w:rsidRPr="001C389A">
        <w:rPr>
          <w:rStyle w:val="DeltaViewInsertion"/>
          <w:rFonts w:cs="Arial"/>
          <w:color w:val="auto"/>
          <w:sz w:val="20"/>
          <w:u w:val="none"/>
        </w:rPr>
        <w:t xml:space="preserve"> control when operating in </w:t>
      </w:r>
      <w:r w:rsidR="00DD1F63" w:rsidRPr="001C389A">
        <w:rPr>
          <w:rStyle w:val="DeltaViewInsertion"/>
          <w:rFonts w:cs="Arial"/>
          <w:b/>
          <w:color w:val="auto"/>
          <w:sz w:val="20"/>
          <w:u w:val="none"/>
        </w:rPr>
        <w:t>Limited Frequency Sensitive Mode</w:t>
      </w:r>
      <w:r w:rsidR="00DD1F63" w:rsidRPr="001C389A">
        <w:rPr>
          <w:rStyle w:val="DeltaViewInsertion"/>
          <w:rFonts w:cs="Arial"/>
          <w:color w:val="auto"/>
          <w:sz w:val="20"/>
          <w:u w:val="none"/>
        </w:rPr>
        <w:t xml:space="preserve"> the </w:t>
      </w:r>
      <w:r w:rsidR="001F007B" w:rsidRPr="001C389A">
        <w:rPr>
          <w:rStyle w:val="DeltaViewInsertion"/>
          <w:rFonts w:cs="Arial"/>
          <w:b/>
          <w:color w:val="auto"/>
          <w:sz w:val="20"/>
          <w:u w:val="none"/>
        </w:rPr>
        <w:t>Generator</w:t>
      </w:r>
      <w:r w:rsidR="00DD1F63"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DD1F63" w:rsidRPr="001C389A">
        <w:rPr>
          <w:rStyle w:val="DeltaViewInsertion"/>
          <w:rFonts w:cs="Arial"/>
          <w:color w:val="auto"/>
          <w:sz w:val="20"/>
          <w:u w:val="none"/>
        </w:rPr>
        <w:t xml:space="preserve"> shall submit a simulation study representing the response of the</w:t>
      </w:r>
      <w:r w:rsidR="00DD1F63" w:rsidRPr="001C389A">
        <w:rPr>
          <w:rStyle w:val="DeltaViewInsertion"/>
          <w:rFonts w:cs="Arial"/>
          <w:b/>
          <w:color w:val="auto"/>
          <w:sz w:val="20"/>
          <w:u w:val="none"/>
        </w:rPr>
        <w:t xml:space="preserve"> </w:t>
      </w:r>
      <w:r w:rsidR="00FA36DD" w:rsidRPr="001C389A">
        <w:rPr>
          <w:rStyle w:val="DeltaViewInsertion"/>
          <w:rFonts w:cs="Arial"/>
          <w:b/>
          <w:color w:val="auto"/>
          <w:sz w:val="20"/>
          <w:u w:val="none"/>
        </w:rPr>
        <w:t xml:space="preserve">Power Generating Module or HVDC Equipment </w:t>
      </w:r>
      <w:r w:rsidR="00DD1F63" w:rsidRPr="001C389A">
        <w:rPr>
          <w:rStyle w:val="DeltaViewInsertion"/>
          <w:rFonts w:cs="Arial"/>
          <w:color w:val="auto"/>
          <w:sz w:val="20"/>
          <w:u w:val="none"/>
        </w:rPr>
        <w:t xml:space="preserve">operating at 80% of </w:t>
      </w:r>
      <w:r w:rsidR="00843AA8" w:rsidRPr="001C389A">
        <w:rPr>
          <w:rStyle w:val="DeltaViewInsertion"/>
          <w:rFonts w:cs="Arial"/>
          <w:b/>
          <w:color w:val="auto"/>
          <w:sz w:val="20"/>
          <w:u w:val="none"/>
        </w:rPr>
        <w:t>Maximum</w:t>
      </w:r>
      <w:r w:rsidR="00DD1F63" w:rsidRPr="001C389A">
        <w:rPr>
          <w:rStyle w:val="DeltaViewInsertion"/>
          <w:rFonts w:cs="Arial"/>
          <w:b/>
          <w:color w:val="auto"/>
          <w:sz w:val="20"/>
          <w:u w:val="none"/>
        </w:rPr>
        <w:t xml:space="preserve"> Capacity</w:t>
      </w:r>
      <w:r w:rsidR="00DD1F63" w:rsidRPr="001C389A">
        <w:rPr>
          <w:rStyle w:val="DeltaViewInsertion"/>
          <w:rFonts w:cs="Arial"/>
          <w:color w:val="auto"/>
          <w:sz w:val="20"/>
          <w:u w:val="none"/>
        </w:rPr>
        <w:t>. The simulation study event shall be equivalent to:</w:t>
      </w:r>
    </w:p>
    <w:p w14:paraId="12786771" w14:textId="77777777" w:rsidR="00DD1F63" w:rsidRPr="001C389A" w:rsidRDefault="00DD1F63" w:rsidP="00DD1F63">
      <w:pPr>
        <w:ind w:left="1418" w:hanging="1418"/>
        <w:rPr>
          <w:rFonts w:cs="Arial"/>
          <w:sz w:val="20"/>
        </w:rPr>
      </w:pPr>
    </w:p>
    <w:p w14:paraId="302506EF" w14:textId="77777777" w:rsidR="00DD1F63" w:rsidRPr="001C389A" w:rsidRDefault="00DD1F63" w:rsidP="003B5BF0">
      <w:pPr>
        <w:pStyle w:val="ListParagraph"/>
        <w:numPr>
          <w:ilvl w:val="0"/>
          <w:numId w:val="34"/>
        </w:numPr>
        <w:rPr>
          <w:rStyle w:val="DeltaViewInsertion"/>
          <w:rFonts w:cs="Arial"/>
          <w:color w:val="auto"/>
          <w:sz w:val="20"/>
          <w:u w:val="none"/>
        </w:rPr>
      </w:pPr>
      <w:r w:rsidRPr="001C389A">
        <w:rPr>
          <w:rStyle w:val="DeltaViewInsertion"/>
          <w:rFonts w:cs="Arial"/>
          <w:color w:val="auto"/>
          <w:sz w:val="20"/>
          <w:u w:val="none"/>
        </w:rPr>
        <w:lastRenderedPageBreak/>
        <w:t xml:space="preserve">a sufficiently large reduction in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w:t>
      </w:r>
      <w:r w:rsidR="00843AA8" w:rsidRPr="001C389A">
        <w:rPr>
          <w:rStyle w:val="DeltaViewInsertion"/>
          <w:rFonts w:cs="Arial"/>
          <w:color w:val="auto"/>
          <w:sz w:val="20"/>
          <w:u w:val="none"/>
        </w:rPr>
        <w:t xml:space="preserve">ramped over 10 seconds to cause an increase in Active Power output to the </w:t>
      </w:r>
      <w:r w:rsidR="00843AA8" w:rsidRPr="001C389A">
        <w:rPr>
          <w:rStyle w:val="DeltaViewInsertion"/>
          <w:rFonts w:cs="Arial"/>
          <w:b/>
          <w:color w:val="auto"/>
          <w:sz w:val="20"/>
          <w:u w:val="none"/>
        </w:rPr>
        <w:t>Maximum Capacity</w:t>
      </w:r>
      <w:r w:rsidR="00843AA8" w:rsidRPr="001C389A">
        <w:rPr>
          <w:rStyle w:val="DeltaViewInsertion"/>
          <w:rFonts w:cs="Arial"/>
          <w:color w:val="auto"/>
          <w:sz w:val="20"/>
          <w:u w:val="none"/>
        </w:rPr>
        <w:t xml:space="preserve"> </w:t>
      </w:r>
      <w:r w:rsidRPr="001C389A">
        <w:rPr>
          <w:rStyle w:val="DeltaViewInsertion"/>
          <w:rFonts w:cs="Arial"/>
          <w:color w:val="auto"/>
          <w:sz w:val="20"/>
          <w:u w:val="none"/>
        </w:rPr>
        <w:t>followed by</w:t>
      </w:r>
    </w:p>
    <w:p w14:paraId="1787D119" w14:textId="77777777" w:rsidR="001A6B8D" w:rsidRPr="001C389A" w:rsidRDefault="001A6B8D" w:rsidP="003B5BF0">
      <w:pPr>
        <w:pStyle w:val="ListParagraph"/>
        <w:numPr>
          <w:ilvl w:val="0"/>
          <w:numId w:val="34"/>
        </w:numPr>
        <w:rPr>
          <w:rFonts w:cs="Arial"/>
          <w:sz w:val="20"/>
        </w:rPr>
      </w:pPr>
      <w:r w:rsidRPr="001C389A">
        <w:rPr>
          <w:rStyle w:val="DeltaViewInsertion"/>
          <w:rFonts w:cs="Arial"/>
          <w:color w:val="auto"/>
          <w:sz w:val="20"/>
          <w:u w:val="none"/>
        </w:rPr>
        <w:t xml:space="preserve">60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to the same level as in ECP.A.3.6.8.1 (i) as illustrated in Figure ECP.A.3.6.1 below.</w:t>
      </w:r>
    </w:p>
    <w:p w14:paraId="506D707E" w14:textId="77777777" w:rsidR="001A6B8D" w:rsidRPr="001C389A" w:rsidRDefault="001A6B8D" w:rsidP="003B5BF0">
      <w:pPr>
        <w:pStyle w:val="ListParagraph"/>
        <w:numPr>
          <w:ilvl w:val="0"/>
          <w:numId w:val="34"/>
        </w:numPr>
        <w:rPr>
          <w:rStyle w:val="DeltaViewInsertion"/>
          <w:rFonts w:cs="Arial"/>
          <w:color w:val="auto"/>
          <w:sz w:val="20"/>
          <w:u w:val="none"/>
        </w:rPr>
      </w:pPr>
      <w:r w:rsidRPr="001C389A">
        <w:rPr>
          <w:rStyle w:val="DeltaViewInsertion"/>
          <w:rFonts w:cs="Arial"/>
          <w:color w:val="auto"/>
          <w:sz w:val="20"/>
          <w:u w:val="none"/>
        </w:rPr>
        <w:t xml:space="preserve">then increase of the measured </w:t>
      </w:r>
      <w:r w:rsidRPr="001C389A">
        <w:rPr>
          <w:rStyle w:val="DeltaViewInsertion"/>
          <w:rFonts w:cs="Arial"/>
          <w:b/>
          <w:color w:val="auto"/>
          <w:sz w:val="20"/>
          <w:u w:val="none"/>
        </w:rPr>
        <w:t>System Frequency</w:t>
      </w:r>
      <w:r w:rsidRPr="001C389A">
        <w:rPr>
          <w:rStyle w:val="DeltaViewInsertion"/>
          <w:rFonts w:cs="Arial"/>
          <w:color w:val="auto"/>
          <w:sz w:val="20"/>
          <w:u w:val="none"/>
        </w:rPr>
        <w:t xml:space="preserve"> ramped over 10 seconds to cause a </w:t>
      </w:r>
      <w:r w:rsidR="00A86ACB" w:rsidRPr="001C389A">
        <w:rPr>
          <w:rStyle w:val="DeltaViewInsertion"/>
          <w:rFonts w:cs="Arial"/>
          <w:color w:val="auto"/>
          <w:sz w:val="20"/>
          <w:u w:val="none"/>
        </w:rPr>
        <w:t>reduction</w:t>
      </w:r>
      <w:r w:rsidRPr="001C389A">
        <w:rPr>
          <w:rStyle w:val="DeltaViewInsertion"/>
          <w:rFonts w:cs="Arial"/>
          <w:color w:val="auto"/>
          <w:sz w:val="20"/>
          <w:u w:val="none"/>
        </w:rPr>
        <w:t xml:space="preserve"> in Active Power output back to the original Active Power </w:t>
      </w:r>
      <w:r w:rsidR="00A86ACB" w:rsidRPr="001C389A">
        <w:rPr>
          <w:rStyle w:val="DeltaViewInsertion"/>
          <w:rFonts w:cs="Arial"/>
          <w:color w:val="auto"/>
          <w:sz w:val="20"/>
          <w:u w:val="none"/>
        </w:rPr>
        <w:t>level</w:t>
      </w:r>
      <w:r w:rsidRPr="001C389A">
        <w:rPr>
          <w:rStyle w:val="DeltaViewInsertion"/>
          <w:rFonts w:cs="Arial"/>
          <w:color w:val="auto"/>
          <w:sz w:val="20"/>
          <w:u w:val="none"/>
        </w:rPr>
        <w:t xml:space="preserve"> followed by at least 60 seconds of steady output.</w:t>
      </w:r>
    </w:p>
    <w:p w14:paraId="11816566" w14:textId="77777777" w:rsidR="00FF72DD" w:rsidRPr="001C389A" w:rsidRDefault="00FF72DD" w:rsidP="00FF72DD">
      <w:pPr>
        <w:widowControl w:val="0"/>
        <w:tabs>
          <w:tab w:val="left" w:pos="1418"/>
        </w:tabs>
        <w:autoSpaceDE w:val="0"/>
        <w:autoSpaceDN w:val="0"/>
        <w:adjustRightInd w:val="0"/>
        <w:ind w:left="1418" w:hanging="1418"/>
        <w:rPr>
          <w:rFonts w:cs="Arial"/>
          <w:sz w:val="20"/>
        </w:rPr>
      </w:pPr>
    </w:p>
    <w:bookmarkStart w:id="539" w:name="_MON_1567319181"/>
    <w:bookmarkEnd w:id="539"/>
    <w:p w14:paraId="2C1BA271" w14:textId="77777777" w:rsidR="00FF72DD" w:rsidRPr="001C389A" w:rsidRDefault="00950C77" w:rsidP="00E30D18">
      <w:pPr>
        <w:tabs>
          <w:tab w:val="left" w:pos="1418"/>
        </w:tabs>
        <w:ind w:left="1418" w:hanging="1418"/>
        <w:jc w:val="right"/>
        <w:rPr>
          <w:rFonts w:cs="Arial"/>
          <w:sz w:val="20"/>
        </w:rPr>
      </w:pPr>
      <w:r w:rsidRPr="001C389A">
        <w:rPr>
          <w:rFonts w:cs="Arial"/>
          <w:sz w:val="20"/>
        </w:rPr>
        <w:object w:dxaOrig="6712" w:dyaOrig="3440" w14:anchorId="42A85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25pt;height:172.5pt" o:ole="">
            <v:imagedata r:id="rId13" o:title=""/>
          </v:shape>
          <o:OLEObject Type="Embed" ProgID="Word.Picture.8" ShapeID="_x0000_i1025" DrawAspect="Content" ObjectID="_1614601910" r:id="rId14"/>
        </w:object>
      </w:r>
    </w:p>
    <w:p w14:paraId="3B339F38" w14:textId="77777777" w:rsidR="00843AA8" w:rsidRPr="001C389A" w:rsidRDefault="00843AA8" w:rsidP="00843AA8">
      <w:pPr>
        <w:ind w:left="1985" w:hanging="567"/>
        <w:jc w:val="center"/>
        <w:rPr>
          <w:rFonts w:cs="Arial"/>
          <w:sz w:val="20"/>
        </w:rPr>
      </w:pPr>
      <w:r w:rsidRPr="001C389A">
        <w:rPr>
          <w:rFonts w:cs="Arial"/>
          <w:sz w:val="20"/>
        </w:rPr>
        <w:t>Figure ECP.A.3.6.1</w:t>
      </w:r>
    </w:p>
    <w:p w14:paraId="466FFCD6" w14:textId="77777777" w:rsidR="006D46D5" w:rsidRPr="001C389A" w:rsidRDefault="006D46D5" w:rsidP="00563FF9">
      <w:pPr>
        <w:tabs>
          <w:tab w:val="left" w:pos="1418"/>
        </w:tabs>
        <w:ind w:left="1418" w:hanging="1418"/>
        <w:rPr>
          <w:rFonts w:cs="Arial"/>
          <w:sz w:val="20"/>
        </w:rPr>
      </w:pPr>
    </w:p>
    <w:p w14:paraId="5143813F" w14:textId="77777777" w:rsidR="006D46D5" w:rsidRPr="001C389A" w:rsidRDefault="006D46D5" w:rsidP="00563FF9">
      <w:pPr>
        <w:tabs>
          <w:tab w:val="left" w:pos="1418"/>
        </w:tabs>
        <w:ind w:left="1418" w:hanging="1418"/>
        <w:rPr>
          <w:rFonts w:cs="Arial"/>
          <w:sz w:val="20"/>
        </w:rPr>
      </w:pPr>
    </w:p>
    <w:p w14:paraId="25C2301F" w14:textId="77777777" w:rsidR="00563FF9" w:rsidRPr="001C389A" w:rsidRDefault="002F5F51" w:rsidP="00563FF9">
      <w:pPr>
        <w:rPr>
          <w:rFonts w:cs="Arial"/>
          <w:sz w:val="20"/>
          <w:u w:val="single"/>
        </w:rPr>
      </w:pPr>
      <w:bookmarkStart w:id="540" w:name="_DV_C517"/>
      <w:r w:rsidRPr="001C389A">
        <w:rPr>
          <w:rStyle w:val="DeltaViewInsertion"/>
          <w:rFonts w:cs="Arial"/>
          <w:color w:val="auto"/>
          <w:sz w:val="20"/>
          <w:u w:val="none"/>
        </w:rPr>
        <w:t>ECP</w:t>
      </w:r>
      <w:r w:rsidR="00D76193" w:rsidRPr="001C389A">
        <w:rPr>
          <w:rStyle w:val="DeltaViewInsertion"/>
          <w:rFonts w:cs="Arial"/>
          <w:color w:val="auto"/>
          <w:sz w:val="20"/>
          <w:u w:val="none"/>
        </w:rPr>
        <w:t>.A.3.7</w:t>
      </w:r>
      <w:r w:rsidR="00D76193" w:rsidRPr="001C389A">
        <w:rPr>
          <w:rStyle w:val="DeltaViewInsertion"/>
          <w:rFonts w:cs="Arial"/>
          <w:color w:val="auto"/>
          <w:sz w:val="20"/>
          <w:u w:val="none"/>
        </w:rPr>
        <w:tab/>
      </w:r>
      <w:r w:rsidR="00563FF9" w:rsidRPr="001C389A">
        <w:rPr>
          <w:rStyle w:val="DeltaViewInsertion"/>
          <w:rFonts w:cs="Arial"/>
          <w:color w:val="auto"/>
          <w:sz w:val="20"/>
          <w:u w:val="single"/>
        </w:rPr>
        <w:t xml:space="preserve">Voltage and </w:t>
      </w:r>
      <w:r w:rsidR="00563FF9" w:rsidRPr="001C389A">
        <w:rPr>
          <w:rStyle w:val="DeltaViewInsertion"/>
          <w:rFonts w:cs="Arial"/>
          <w:b/>
          <w:color w:val="auto"/>
          <w:sz w:val="20"/>
          <w:u w:val="single"/>
        </w:rPr>
        <w:t>Frequency</w:t>
      </w:r>
      <w:r w:rsidR="00563FF9" w:rsidRPr="001C389A">
        <w:rPr>
          <w:rStyle w:val="DeltaViewInsertion"/>
          <w:rFonts w:cs="Arial"/>
          <w:color w:val="auto"/>
          <w:sz w:val="20"/>
          <w:u w:val="single"/>
        </w:rPr>
        <w:t xml:space="preserve"> Controller Model Verification and Validation</w:t>
      </w:r>
      <w:bookmarkEnd w:id="540"/>
    </w:p>
    <w:p w14:paraId="25BCCDC2" w14:textId="77777777" w:rsidR="00563FF9" w:rsidRPr="001C389A" w:rsidRDefault="00563FF9" w:rsidP="00563FF9">
      <w:pPr>
        <w:rPr>
          <w:rFonts w:cs="Arial"/>
          <w:sz w:val="20"/>
        </w:rPr>
      </w:pPr>
    </w:p>
    <w:p w14:paraId="572E63AB" w14:textId="0926B340" w:rsidR="00563FF9" w:rsidRPr="001C389A" w:rsidRDefault="002F5F51" w:rsidP="00563FF9">
      <w:pPr>
        <w:ind w:left="1418" w:hanging="1418"/>
        <w:rPr>
          <w:rFonts w:cs="Arial"/>
          <w:sz w:val="20"/>
        </w:rPr>
      </w:pPr>
      <w:bookmarkStart w:id="541" w:name="_DV_C518"/>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7.1</w:t>
      </w:r>
      <w:r w:rsidR="00563FF9" w:rsidRPr="001C389A">
        <w:rPr>
          <w:rStyle w:val="DeltaViewInsertion"/>
          <w:rFonts w:cs="Arial"/>
          <w:color w:val="auto"/>
          <w:sz w:val="20"/>
          <w:u w:val="none"/>
        </w:rPr>
        <w:tab/>
      </w:r>
      <w:r w:rsidR="00563FF9" w:rsidRPr="001C389A">
        <w:rPr>
          <w:rStyle w:val="DeltaViewInsertion"/>
          <w:rFonts w:cs="Arial"/>
          <w:noProof/>
          <w:color w:val="auto"/>
          <w:sz w:val="20"/>
          <w:u w:val="none"/>
        </w:rPr>
        <w:t xml:space="preserve">For </w:t>
      </w:r>
      <w:r w:rsidR="00731880" w:rsidRPr="001C389A">
        <w:rPr>
          <w:rStyle w:val="DeltaViewInsertion"/>
          <w:rFonts w:cs="Arial"/>
          <w:b/>
          <w:noProof/>
          <w:color w:val="auto"/>
          <w:sz w:val="20"/>
          <w:u w:val="none"/>
        </w:rPr>
        <w:t>Type C</w:t>
      </w:r>
      <w:r w:rsidR="00731880" w:rsidRPr="001C389A">
        <w:rPr>
          <w:rStyle w:val="DeltaViewInsertion"/>
          <w:rFonts w:cs="Arial"/>
          <w:noProof/>
          <w:color w:val="auto"/>
          <w:sz w:val="20"/>
          <w:u w:val="none"/>
        </w:rPr>
        <w:t xml:space="preserve"> and </w:t>
      </w:r>
      <w:r w:rsidR="00731880" w:rsidRPr="001C389A">
        <w:rPr>
          <w:rStyle w:val="DeltaViewInsertion"/>
          <w:rFonts w:cs="Arial"/>
          <w:b/>
          <w:noProof/>
          <w:color w:val="auto"/>
          <w:sz w:val="20"/>
          <w:u w:val="none"/>
        </w:rPr>
        <w:t>Type D</w:t>
      </w:r>
      <w:r w:rsidR="00731880" w:rsidRPr="001C389A">
        <w:rPr>
          <w:rStyle w:val="DeltaViewInsertion"/>
          <w:rFonts w:cs="Arial"/>
          <w:noProof/>
          <w:color w:val="auto"/>
          <w:sz w:val="20"/>
          <w:u w:val="none"/>
        </w:rPr>
        <w:t xml:space="preserve"> </w:t>
      </w:r>
      <w:r w:rsidR="00157AB5" w:rsidRPr="001C389A">
        <w:rPr>
          <w:rStyle w:val="DeltaViewInsertion"/>
          <w:rFonts w:cs="Arial"/>
          <w:b/>
          <w:noProof/>
          <w:color w:val="auto"/>
          <w:sz w:val="20"/>
          <w:u w:val="none"/>
        </w:rPr>
        <w:t>Synchronous Power Generating Module</w:t>
      </w:r>
      <w:r w:rsidR="00731880" w:rsidRPr="001C389A">
        <w:rPr>
          <w:rStyle w:val="DeltaViewInsertion"/>
          <w:rFonts w:cs="Arial"/>
          <w:b/>
          <w:noProof/>
          <w:color w:val="auto"/>
          <w:sz w:val="20"/>
          <w:u w:val="none"/>
        </w:rPr>
        <w:t>s</w:t>
      </w:r>
      <w:r w:rsidR="00563FF9" w:rsidRPr="001C389A">
        <w:rPr>
          <w:rStyle w:val="DeltaViewInsertion"/>
          <w:rFonts w:cs="Arial"/>
          <w:b/>
          <w:noProof/>
          <w:color w:val="auto"/>
          <w:sz w:val="20"/>
          <w:u w:val="none"/>
        </w:rPr>
        <w:t xml:space="preserve">, </w:t>
      </w:r>
      <w:r w:rsidR="009923C9" w:rsidRPr="001C389A">
        <w:rPr>
          <w:rStyle w:val="DeltaViewInsertion"/>
          <w:rFonts w:cs="Arial"/>
          <w:b/>
          <w:noProof/>
          <w:color w:val="auto"/>
          <w:sz w:val="20"/>
          <w:u w:val="none"/>
        </w:rPr>
        <w:t>HVDC Equipment</w:t>
      </w:r>
      <w:r w:rsidR="00563FF9" w:rsidRPr="001C389A">
        <w:rPr>
          <w:rStyle w:val="DeltaViewInsertion"/>
          <w:rFonts w:cs="Arial"/>
          <w:b/>
          <w:noProof/>
          <w:color w:val="auto"/>
          <w:sz w:val="20"/>
          <w:u w:val="none"/>
        </w:rPr>
        <w:t xml:space="preserve"> or Power Park Modules</w:t>
      </w:r>
      <w:r w:rsidR="00563FF9" w:rsidRPr="001C389A">
        <w:rPr>
          <w:rStyle w:val="DeltaViewInsertion"/>
          <w:rFonts w:cs="Arial"/>
          <w:noProof/>
          <w:color w:val="auto"/>
          <w:sz w:val="20"/>
          <w:u w:val="none"/>
        </w:rPr>
        <w:t xml:space="preserve"> t</w:t>
      </w:r>
      <w:r w:rsidR="00563FF9" w:rsidRPr="001C389A">
        <w:rPr>
          <w:rStyle w:val="DeltaViewInsertion"/>
          <w:rFonts w:cs="Arial"/>
          <w:color w:val="auto"/>
          <w:sz w:val="20"/>
          <w:u w:val="none"/>
        </w:rPr>
        <w:t xml:space="preserve">he </w:t>
      </w:r>
      <w:r w:rsidR="00563FF9" w:rsidRPr="001C389A">
        <w:rPr>
          <w:rStyle w:val="DeltaViewInsertion"/>
          <w:rFonts w:cs="Arial"/>
          <w:b/>
          <w:color w:val="auto"/>
          <w:sz w:val="20"/>
          <w:u w:val="none"/>
        </w:rPr>
        <w:t xml:space="preserve">Generator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provide simulation studies to verify that the proposed controller models supplied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under the </w:t>
      </w:r>
      <w:r w:rsidR="00563FF9" w:rsidRPr="001C389A">
        <w:rPr>
          <w:rStyle w:val="DeltaViewInsertion"/>
          <w:rFonts w:cs="Arial"/>
          <w:b/>
          <w:color w:val="auto"/>
          <w:sz w:val="20"/>
          <w:u w:val="none"/>
        </w:rPr>
        <w:t>Planning</w:t>
      </w:r>
      <w:r w:rsidR="00563FF9" w:rsidRPr="001C389A">
        <w:rPr>
          <w:rStyle w:val="DeltaViewInsertion"/>
          <w:rFonts w:cs="Arial"/>
          <w:color w:val="auto"/>
          <w:sz w:val="20"/>
          <w:u w:val="none"/>
        </w:rPr>
        <w:t xml:space="preserve"> </w:t>
      </w:r>
      <w:r w:rsidR="00563FF9" w:rsidRPr="001C389A">
        <w:rPr>
          <w:rStyle w:val="DeltaViewInsertion"/>
          <w:rFonts w:cs="Arial"/>
          <w:b/>
          <w:color w:val="auto"/>
          <w:sz w:val="20"/>
          <w:u w:val="none"/>
        </w:rPr>
        <w:t>Code</w:t>
      </w:r>
      <w:r w:rsidR="00563FF9" w:rsidRPr="001C389A">
        <w:rPr>
          <w:rStyle w:val="DeltaViewInsertion"/>
          <w:rFonts w:cs="Arial"/>
          <w:color w:val="auto"/>
          <w:sz w:val="20"/>
          <w:u w:val="none"/>
        </w:rPr>
        <w:t xml:space="preserve"> are fit for purpose. These simulation study results shall be provided in the timescales stated in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w:t>
      </w:r>
      <w:bookmarkEnd w:id="541"/>
    </w:p>
    <w:p w14:paraId="29B268F2" w14:textId="77777777" w:rsidR="00563FF9" w:rsidRPr="001C389A" w:rsidRDefault="00563FF9" w:rsidP="00563FF9">
      <w:pPr>
        <w:rPr>
          <w:rFonts w:cs="Arial"/>
          <w:sz w:val="20"/>
        </w:rPr>
      </w:pPr>
    </w:p>
    <w:p w14:paraId="3C70CCE1" w14:textId="77777777" w:rsidR="00563FF9" w:rsidRPr="001C389A" w:rsidRDefault="002F5F51" w:rsidP="00563FF9">
      <w:pPr>
        <w:ind w:left="1418" w:hanging="1418"/>
        <w:rPr>
          <w:rFonts w:cs="Arial"/>
          <w:sz w:val="20"/>
        </w:rPr>
      </w:pPr>
      <w:bookmarkStart w:id="542" w:name="_DV_C519"/>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7.2</w:t>
      </w:r>
      <w:r w:rsidR="00563FF9" w:rsidRPr="001C389A">
        <w:rPr>
          <w:rStyle w:val="DeltaViewInsertion"/>
          <w:rFonts w:cs="Arial"/>
          <w:color w:val="auto"/>
          <w:sz w:val="20"/>
          <w:u w:val="none"/>
        </w:rPr>
        <w:tab/>
        <w:t xml:space="preserve">To demonstrate the </w:t>
      </w:r>
      <w:r w:rsidR="00563FF9" w:rsidRPr="001C389A">
        <w:rPr>
          <w:rStyle w:val="DeltaViewInsertion"/>
          <w:rFonts w:cs="Arial"/>
          <w:b/>
          <w:color w:val="auto"/>
          <w:sz w:val="20"/>
          <w:u w:val="none"/>
        </w:rPr>
        <w:t>Frequency</w:t>
      </w:r>
      <w:r w:rsidR="00563FF9" w:rsidRPr="001C389A">
        <w:rPr>
          <w:rStyle w:val="DeltaViewInsertion"/>
          <w:rFonts w:cs="Arial"/>
          <w:color w:val="auto"/>
          <w:sz w:val="20"/>
          <w:u w:val="none"/>
        </w:rPr>
        <w:t xml:space="preserve"> control or governor/load controller/plant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representing the response of the </w:t>
      </w:r>
      <w:r w:rsidR="00563FF9"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 xml:space="preserve"> Power Generating Module</w:t>
      </w:r>
      <w:r w:rsidR="00563FF9"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operating at 80% of </w:t>
      </w:r>
      <w:r w:rsidR="006472C1" w:rsidRPr="001C389A">
        <w:rPr>
          <w:rStyle w:val="DeltaViewInsertion"/>
          <w:rFonts w:cs="Arial"/>
          <w:b/>
          <w:color w:val="auto"/>
          <w:sz w:val="20"/>
          <w:u w:val="none"/>
        </w:rPr>
        <w:t>Maximum</w:t>
      </w:r>
      <w:r w:rsidR="00563FF9" w:rsidRPr="001C389A">
        <w:rPr>
          <w:rStyle w:val="DeltaViewInsertion"/>
          <w:rFonts w:cs="Arial"/>
          <w:b/>
          <w:color w:val="auto"/>
          <w:sz w:val="20"/>
          <w:u w:val="none"/>
        </w:rPr>
        <w:t xml:space="preserve"> Capacity</w:t>
      </w:r>
      <w:r w:rsidR="00563FF9" w:rsidRPr="001C389A">
        <w:rPr>
          <w:rStyle w:val="DeltaViewInsertion"/>
          <w:rFonts w:cs="Arial"/>
          <w:color w:val="auto"/>
          <w:sz w:val="20"/>
          <w:u w:val="none"/>
        </w:rPr>
        <w:t>. The simulation study event shall be equivalent to:</w:t>
      </w:r>
      <w:bookmarkEnd w:id="542"/>
    </w:p>
    <w:p w14:paraId="4E7099B9" w14:textId="77777777" w:rsidR="00563FF9" w:rsidRPr="001C389A" w:rsidRDefault="00563FF9" w:rsidP="00563FF9">
      <w:pPr>
        <w:ind w:left="1418" w:hanging="1418"/>
        <w:rPr>
          <w:rFonts w:cs="Arial"/>
          <w:sz w:val="20"/>
        </w:rPr>
      </w:pPr>
    </w:p>
    <w:p w14:paraId="50C61AB5" w14:textId="77777777" w:rsidR="00563FF9" w:rsidRPr="001C389A" w:rsidRDefault="00563FF9" w:rsidP="00563FF9">
      <w:pPr>
        <w:ind w:left="1985" w:hanging="567"/>
        <w:rPr>
          <w:rFonts w:cs="Arial"/>
          <w:sz w:val="20"/>
        </w:rPr>
      </w:pPr>
      <w:bookmarkStart w:id="543" w:name="_DV_C520"/>
      <w:r w:rsidRPr="001C389A">
        <w:rPr>
          <w:rStyle w:val="DeltaViewInsertion"/>
          <w:rFonts w:cs="Arial"/>
          <w:color w:val="auto"/>
          <w:sz w:val="20"/>
          <w:u w:val="none"/>
        </w:rPr>
        <w:t>(i)</w:t>
      </w:r>
      <w:r w:rsidRPr="001C389A">
        <w:rPr>
          <w:rStyle w:val="DeltaViewInsertion"/>
          <w:rFonts w:cs="Arial"/>
          <w:color w:val="auto"/>
          <w:sz w:val="20"/>
          <w:u w:val="none"/>
        </w:rPr>
        <w:tab/>
        <w:t xml:space="preserve">a ramped reduction in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of 0.5Hz in 10 seconds followed by</w:t>
      </w:r>
      <w:bookmarkEnd w:id="543"/>
    </w:p>
    <w:p w14:paraId="5AFB7D0D" w14:textId="77777777" w:rsidR="00563FF9" w:rsidRPr="001C389A" w:rsidRDefault="00563FF9" w:rsidP="00563FF9">
      <w:pPr>
        <w:ind w:left="1985" w:hanging="567"/>
        <w:rPr>
          <w:rFonts w:cs="Arial"/>
          <w:sz w:val="20"/>
        </w:rPr>
      </w:pPr>
      <w:bookmarkStart w:id="544" w:name="_DV_C521"/>
      <w:r w:rsidRPr="001C389A">
        <w:rPr>
          <w:rStyle w:val="DeltaViewInsertion"/>
          <w:rFonts w:cs="Arial"/>
          <w:color w:val="auto"/>
          <w:sz w:val="20"/>
          <w:u w:val="none"/>
        </w:rPr>
        <w:t>(ii)</w:t>
      </w:r>
      <w:r w:rsidRPr="001C389A">
        <w:rPr>
          <w:rStyle w:val="DeltaViewInsertion"/>
          <w:rFonts w:cs="Arial"/>
          <w:color w:val="auto"/>
          <w:sz w:val="20"/>
          <w:u w:val="none"/>
        </w:rPr>
        <w:tab/>
        <w:t xml:space="preserve">20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by 0.5Hz followed by</w:t>
      </w:r>
      <w:bookmarkEnd w:id="544"/>
    </w:p>
    <w:p w14:paraId="7CF939C1" w14:textId="77777777" w:rsidR="00563FF9" w:rsidRPr="001C389A" w:rsidRDefault="00563FF9" w:rsidP="00563FF9">
      <w:pPr>
        <w:ind w:left="1985" w:hanging="567"/>
        <w:rPr>
          <w:rFonts w:cs="Arial"/>
          <w:sz w:val="20"/>
        </w:rPr>
      </w:pPr>
      <w:bookmarkStart w:id="545" w:name="_DV_C522"/>
      <w:r w:rsidRPr="001C389A">
        <w:rPr>
          <w:rStyle w:val="DeltaViewInsertion"/>
          <w:rFonts w:cs="Arial"/>
          <w:color w:val="auto"/>
          <w:sz w:val="20"/>
          <w:u w:val="none"/>
        </w:rPr>
        <w:t>(iii)</w:t>
      </w:r>
      <w:r w:rsidRPr="001C389A">
        <w:rPr>
          <w:rStyle w:val="DeltaViewInsertion"/>
          <w:rFonts w:cs="Arial"/>
          <w:color w:val="auto"/>
          <w:sz w:val="20"/>
          <w:u w:val="none"/>
        </w:rPr>
        <w:tab/>
        <w:t xml:space="preserve">a ramped increase in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of 0.3Hz over 30 seconds followed by</w:t>
      </w:r>
      <w:bookmarkEnd w:id="545"/>
    </w:p>
    <w:p w14:paraId="00299FBF" w14:textId="77777777" w:rsidR="00563FF9" w:rsidRPr="001C389A" w:rsidRDefault="00563FF9" w:rsidP="00563FF9">
      <w:pPr>
        <w:ind w:left="1985" w:hanging="567"/>
        <w:rPr>
          <w:rFonts w:cs="Arial"/>
          <w:sz w:val="20"/>
        </w:rPr>
      </w:pPr>
      <w:bookmarkStart w:id="546" w:name="_DV_C523"/>
      <w:r w:rsidRPr="001C389A">
        <w:rPr>
          <w:rStyle w:val="DeltaViewInsertion"/>
          <w:rFonts w:cs="Arial"/>
          <w:color w:val="auto"/>
          <w:sz w:val="20"/>
          <w:u w:val="none"/>
        </w:rPr>
        <w:t>(iv)</w:t>
      </w:r>
      <w:r w:rsidRPr="001C389A">
        <w:rPr>
          <w:rStyle w:val="DeltaViewInsertion"/>
          <w:rFonts w:cs="Arial"/>
          <w:color w:val="auto"/>
          <w:sz w:val="20"/>
          <w:u w:val="none"/>
        </w:rPr>
        <w:tab/>
        <w:t xml:space="preserve">60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by 0.2Hz</w:t>
      </w:r>
      <w:r w:rsidR="00CD1423" w:rsidRPr="001C389A">
        <w:rPr>
          <w:rStyle w:val="DeltaViewInsertion"/>
          <w:rFonts w:cs="Arial"/>
          <w:color w:val="auto"/>
          <w:sz w:val="20"/>
          <w:u w:val="none"/>
        </w:rPr>
        <w:t xml:space="preserve"> as illustrated in Figure </w:t>
      </w:r>
      <w:r w:rsidR="002F5F51" w:rsidRPr="001C389A">
        <w:rPr>
          <w:rStyle w:val="DeltaViewInsertion"/>
          <w:rFonts w:cs="Arial"/>
          <w:color w:val="auto"/>
          <w:sz w:val="20"/>
          <w:u w:val="none"/>
        </w:rPr>
        <w:t>ECP</w:t>
      </w:r>
      <w:r w:rsidR="00CD1423" w:rsidRPr="001C389A">
        <w:rPr>
          <w:rStyle w:val="DeltaViewInsertion"/>
          <w:rFonts w:cs="Arial"/>
          <w:color w:val="auto"/>
          <w:sz w:val="20"/>
          <w:u w:val="none"/>
        </w:rPr>
        <w:t>.A.3.7.2 below</w:t>
      </w:r>
      <w:r w:rsidRPr="001C389A">
        <w:rPr>
          <w:rStyle w:val="DeltaViewInsertion"/>
          <w:rFonts w:cs="Arial"/>
          <w:color w:val="auto"/>
          <w:sz w:val="20"/>
          <w:u w:val="none"/>
        </w:rPr>
        <w:t>.</w:t>
      </w:r>
      <w:bookmarkEnd w:id="546"/>
    </w:p>
    <w:bookmarkStart w:id="547" w:name="_MON_1344759523"/>
    <w:bookmarkStart w:id="548" w:name="_MON_1344759578"/>
    <w:bookmarkStart w:id="549" w:name="_MON_1344759597"/>
    <w:bookmarkStart w:id="550" w:name="_MON_1344759605"/>
    <w:bookmarkStart w:id="551" w:name="_MON_1344759631"/>
    <w:bookmarkStart w:id="552" w:name="_MON_1344760107"/>
    <w:bookmarkStart w:id="553" w:name="_MON_1344758579"/>
    <w:bookmarkStart w:id="554" w:name="_MON_1344759162"/>
    <w:bookmarkStart w:id="555" w:name="_MON_1344759473"/>
    <w:bookmarkEnd w:id="547"/>
    <w:bookmarkEnd w:id="548"/>
    <w:bookmarkEnd w:id="549"/>
    <w:bookmarkEnd w:id="550"/>
    <w:bookmarkEnd w:id="551"/>
    <w:bookmarkEnd w:id="552"/>
    <w:bookmarkEnd w:id="553"/>
    <w:bookmarkEnd w:id="554"/>
    <w:bookmarkEnd w:id="555"/>
    <w:bookmarkStart w:id="556" w:name="_MON_1344759496"/>
    <w:bookmarkEnd w:id="556"/>
    <w:p w14:paraId="57E214F6" w14:textId="77777777" w:rsidR="003D5EAC" w:rsidRPr="001C389A" w:rsidRDefault="00B5299F" w:rsidP="00563FF9">
      <w:pPr>
        <w:ind w:left="1985" w:hanging="567"/>
        <w:rPr>
          <w:rFonts w:cs="Arial"/>
          <w:sz w:val="20"/>
        </w:rPr>
      </w:pPr>
      <w:r w:rsidRPr="001C389A">
        <w:rPr>
          <w:rFonts w:cs="Arial"/>
          <w:sz w:val="20"/>
        </w:rPr>
        <w:object w:dxaOrig="6712" w:dyaOrig="3440" w14:anchorId="506EDA9D">
          <v:shape id="_x0000_i1026" type="#_x0000_t75" style="width:335.25pt;height:172.5pt" o:ole="">
            <v:imagedata r:id="rId15" o:title=""/>
          </v:shape>
          <o:OLEObject Type="Embed" ProgID="Word.Picture.8" ShapeID="_x0000_i1026" DrawAspect="Content" ObjectID="_1614601911" r:id="rId16"/>
        </w:object>
      </w:r>
    </w:p>
    <w:p w14:paraId="174B1283" w14:textId="77777777" w:rsidR="00CD1423" w:rsidRPr="001C389A" w:rsidRDefault="00CD1423" w:rsidP="00CD1423">
      <w:pPr>
        <w:ind w:left="1985" w:hanging="567"/>
        <w:jc w:val="center"/>
        <w:rPr>
          <w:rFonts w:cs="Arial"/>
          <w:sz w:val="20"/>
        </w:rPr>
      </w:pPr>
      <w:r w:rsidRPr="001C389A">
        <w:rPr>
          <w:rFonts w:cs="Arial"/>
          <w:sz w:val="20"/>
        </w:rPr>
        <w:t xml:space="preserve">Figure </w:t>
      </w:r>
      <w:r w:rsidR="002F5F51" w:rsidRPr="001C389A">
        <w:rPr>
          <w:rFonts w:cs="Arial"/>
          <w:sz w:val="20"/>
        </w:rPr>
        <w:t>ECP</w:t>
      </w:r>
      <w:r w:rsidRPr="001C389A">
        <w:rPr>
          <w:rFonts w:cs="Arial"/>
          <w:sz w:val="20"/>
        </w:rPr>
        <w:t>.A.3.7.2</w:t>
      </w:r>
    </w:p>
    <w:p w14:paraId="3611F818" w14:textId="77777777" w:rsidR="00CD1423" w:rsidRPr="001C389A" w:rsidRDefault="00CD1423" w:rsidP="00563FF9">
      <w:pPr>
        <w:ind w:left="1985" w:hanging="567"/>
        <w:rPr>
          <w:rFonts w:cs="Arial"/>
          <w:sz w:val="20"/>
        </w:rPr>
      </w:pPr>
    </w:p>
    <w:p w14:paraId="6A6775A7" w14:textId="77777777" w:rsidR="00563FF9" w:rsidRPr="001C389A" w:rsidRDefault="00563FF9" w:rsidP="00563FF9">
      <w:pPr>
        <w:ind w:left="1418"/>
        <w:rPr>
          <w:rFonts w:cs="Arial"/>
          <w:sz w:val="20"/>
        </w:rPr>
      </w:pPr>
      <w:bookmarkStart w:id="557" w:name="_DV_C524"/>
      <w:r w:rsidRPr="001C389A">
        <w:rPr>
          <w:rStyle w:val="DeltaViewInsertion"/>
          <w:rFonts w:cs="Arial"/>
          <w:color w:val="auto"/>
          <w:sz w:val="20"/>
          <w:u w:val="none"/>
        </w:rPr>
        <w:t xml:space="preserve">The simulation study shall show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output (MW) and the equivalent of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injected.  </w:t>
      </w:r>
      <w:bookmarkEnd w:id="557"/>
    </w:p>
    <w:p w14:paraId="1E1965B5" w14:textId="77777777" w:rsidR="00563FF9" w:rsidRPr="001C389A" w:rsidRDefault="00563FF9" w:rsidP="00563FF9">
      <w:pPr>
        <w:ind w:left="1418"/>
        <w:rPr>
          <w:rFonts w:cs="Arial"/>
          <w:sz w:val="20"/>
        </w:rPr>
      </w:pPr>
    </w:p>
    <w:p w14:paraId="4F5F82A8" w14:textId="1954BF6E" w:rsidR="00563FF9" w:rsidRPr="001C389A" w:rsidRDefault="002F5F51" w:rsidP="00563FF9">
      <w:pPr>
        <w:ind w:left="1418" w:hanging="1418"/>
        <w:rPr>
          <w:rFonts w:cs="Arial"/>
          <w:sz w:val="20"/>
        </w:rPr>
      </w:pPr>
      <w:bookmarkStart w:id="558" w:name="_DV_C52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7.3</w:t>
      </w:r>
      <w:r w:rsidR="00563FF9" w:rsidRPr="001C389A">
        <w:rPr>
          <w:rStyle w:val="DeltaViewInsertion"/>
          <w:rFonts w:cs="Arial"/>
          <w:color w:val="auto"/>
          <w:sz w:val="20"/>
          <w:u w:val="none"/>
        </w:rPr>
        <w:tab/>
        <w:t xml:space="preserve">To demonstrate the </w:t>
      </w:r>
      <w:r w:rsidR="00563FF9" w:rsidRPr="001C389A">
        <w:rPr>
          <w:rStyle w:val="DeltaViewInsertion"/>
          <w:rFonts w:cs="Arial"/>
          <w:b/>
          <w:color w:val="auto"/>
          <w:sz w:val="20"/>
          <w:u w:val="none"/>
        </w:rPr>
        <w:t>Excitation System</w:t>
      </w:r>
      <w:r w:rsidR="00563FF9" w:rsidRPr="001C389A">
        <w:rPr>
          <w:rStyle w:val="DeltaViewInsertion"/>
          <w:rFonts w:cs="Arial"/>
          <w:color w:val="auto"/>
          <w:sz w:val="20"/>
          <w:u w:val="none"/>
        </w:rPr>
        <w:t xml:space="preserve">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shall submit simulation studies representing the response of the </w:t>
      </w:r>
      <w:r w:rsidR="00C76648">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563FF9" w:rsidRPr="001C389A">
        <w:rPr>
          <w:rStyle w:val="DeltaViewInsertion"/>
          <w:rFonts w:cs="Arial"/>
          <w:b/>
          <w:color w:val="auto"/>
          <w:sz w:val="20"/>
          <w:u w:val="none"/>
        </w:rPr>
        <w:t xml:space="preserve"> </w:t>
      </w:r>
      <w:r w:rsidR="00563FF9" w:rsidRPr="001C389A">
        <w:rPr>
          <w:rStyle w:val="DeltaViewInsertion"/>
          <w:rFonts w:cs="Arial"/>
          <w:color w:val="auto"/>
          <w:sz w:val="20"/>
          <w:u w:val="none"/>
        </w:rPr>
        <w:t>as follows:</w:t>
      </w:r>
      <w:bookmarkEnd w:id="558"/>
    </w:p>
    <w:p w14:paraId="1E243FD3" w14:textId="77777777" w:rsidR="00563FF9" w:rsidRPr="001C389A" w:rsidRDefault="00563FF9" w:rsidP="00563FF9">
      <w:pPr>
        <w:ind w:left="1418" w:hanging="1418"/>
        <w:rPr>
          <w:rFonts w:cs="Arial"/>
          <w:b/>
          <w:sz w:val="20"/>
        </w:rPr>
      </w:pPr>
    </w:p>
    <w:p w14:paraId="6FB13E7E" w14:textId="419E1506" w:rsidR="00563FF9" w:rsidRPr="001C389A" w:rsidRDefault="00563FF9" w:rsidP="00563FF9">
      <w:pPr>
        <w:ind w:left="1985" w:hanging="567"/>
        <w:rPr>
          <w:rFonts w:cs="Arial"/>
          <w:sz w:val="20"/>
        </w:rPr>
      </w:pPr>
      <w:bookmarkStart w:id="559" w:name="_DV_C526"/>
      <w:r w:rsidRPr="001C389A">
        <w:rPr>
          <w:rStyle w:val="DeltaViewInsertion"/>
          <w:rFonts w:cs="Arial"/>
          <w:color w:val="auto"/>
          <w:sz w:val="20"/>
          <w:u w:val="none"/>
        </w:rPr>
        <w:t>(i)</w:t>
      </w:r>
      <w:r w:rsidRPr="001C389A">
        <w:rPr>
          <w:rStyle w:val="DeltaViewInsertion"/>
          <w:rFonts w:cs="Arial"/>
          <w:color w:val="auto"/>
          <w:sz w:val="20"/>
          <w:u w:val="none"/>
        </w:rPr>
        <w:tab/>
        <w:t xml:space="preserve">operating open circuit at rated terminal voltage and subjected to a </w:t>
      </w:r>
      <w:r w:rsidR="00731880" w:rsidRPr="001C389A">
        <w:rPr>
          <w:rStyle w:val="DeltaViewInsertion"/>
          <w:rFonts w:cs="Arial"/>
          <w:color w:val="auto"/>
          <w:sz w:val="20"/>
          <w:u w:val="none"/>
        </w:rPr>
        <w:t>10</w:t>
      </w:r>
      <w:r w:rsidR="00C76648">
        <w:rPr>
          <w:rStyle w:val="DeltaViewInsertion"/>
          <w:rFonts w:cs="Arial"/>
          <w:color w:val="auto"/>
          <w:sz w:val="20"/>
          <w:u w:val="none"/>
        </w:rPr>
        <w:t xml:space="preserve">% step increase in </w:t>
      </w:r>
      <w:r w:rsidRPr="001C389A">
        <w:rPr>
          <w:rStyle w:val="DeltaViewInsertion"/>
          <w:rFonts w:cs="Arial"/>
          <w:color w:val="auto"/>
          <w:sz w:val="20"/>
          <w:u w:val="none"/>
        </w:rPr>
        <w:t>terminal voltage reference</w:t>
      </w:r>
      <w:r w:rsidR="00731880" w:rsidRPr="001C389A">
        <w:rPr>
          <w:rStyle w:val="DeltaViewInsertion"/>
          <w:rFonts w:cs="Arial"/>
          <w:color w:val="auto"/>
          <w:sz w:val="20"/>
          <w:u w:val="none"/>
        </w:rPr>
        <w:t xml:space="preserve"> from 90% to 100%</w:t>
      </w:r>
      <w:r w:rsidRPr="001C389A">
        <w:rPr>
          <w:rStyle w:val="DeltaViewInsertion"/>
          <w:rFonts w:cs="Arial"/>
          <w:color w:val="auto"/>
          <w:sz w:val="20"/>
          <w:u w:val="none"/>
        </w:rPr>
        <w:t>.</w:t>
      </w:r>
      <w:bookmarkEnd w:id="559"/>
    </w:p>
    <w:p w14:paraId="7DB7547E" w14:textId="77777777" w:rsidR="00563FF9" w:rsidRPr="001C389A" w:rsidRDefault="00563FF9" w:rsidP="00563FF9">
      <w:pPr>
        <w:ind w:left="1985" w:hanging="567"/>
        <w:rPr>
          <w:rFonts w:cs="Arial"/>
          <w:sz w:val="20"/>
        </w:rPr>
      </w:pPr>
      <w:bookmarkStart w:id="560" w:name="_DV_C527"/>
      <w:r w:rsidRPr="001C389A">
        <w:rPr>
          <w:rStyle w:val="DeltaViewInsertion"/>
          <w:rFonts w:cs="Arial"/>
          <w:color w:val="auto"/>
          <w:sz w:val="20"/>
          <w:u w:val="none"/>
        </w:rPr>
        <w:t>(ii)</w:t>
      </w:r>
      <w:r w:rsidRPr="001C389A">
        <w:rPr>
          <w:rStyle w:val="DeltaViewInsertion"/>
          <w:rFonts w:cs="Arial"/>
          <w:color w:val="auto"/>
          <w:sz w:val="20"/>
          <w:u w:val="none"/>
        </w:rPr>
        <w:tab/>
        <w:t xml:space="preserve">operating at </w:t>
      </w:r>
      <w:r w:rsidRPr="001C389A">
        <w:rPr>
          <w:rStyle w:val="DeltaViewInsertion"/>
          <w:rFonts w:cs="Arial"/>
          <w:b/>
          <w:color w:val="auto"/>
          <w:sz w:val="20"/>
          <w:u w:val="none"/>
        </w:rPr>
        <w:t>Rated MW</w:t>
      </w:r>
      <w:r w:rsidRPr="001C389A">
        <w:rPr>
          <w:rStyle w:val="DeltaViewInsertion"/>
          <w:rFonts w:cs="Arial"/>
          <w:color w:val="auto"/>
          <w:sz w:val="20"/>
          <w:u w:val="none"/>
        </w:rPr>
        <w:t xml:space="preserve">, nominal terminal voltage and unity power factor subjected to a 2% step increase in the voltage reference. Where a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is included within the </w:t>
      </w:r>
      <w:r w:rsidRPr="001C389A">
        <w:rPr>
          <w:rStyle w:val="DeltaViewInsertion"/>
          <w:rFonts w:cs="Arial"/>
          <w:b/>
          <w:color w:val="auto"/>
          <w:sz w:val="20"/>
          <w:u w:val="none"/>
        </w:rPr>
        <w:t>Excitation System</w:t>
      </w:r>
      <w:r w:rsidRPr="001C389A">
        <w:rPr>
          <w:rStyle w:val="DeltaViewInsertion"/>
          <w:rFonts w:cs="Arial"/>
          <w:color w:val="auto"/>
          <w:sz w:val="20"/>
          <w:u w:val="none"/>
        </w:rPr>
        <w:t xml:space="preserve"> this shall be in service. </w:t>
      </w:r>
      <w:bookmarkEnd w:id="560"/>
    </w:p>
    <w:p w14:paraId="7D315530" w14:textId="77777777" w:rsidR="00563FF9" w:rsidRPr="001C389A" w:rsidRDefault="00563FF9" w:rsidP="00563FF9">
      <w:pPr>
        <w:ind w:left="1985" w:hanging="567"/>
        <w:rPr>
          <w:rFonts w:cs="Arial"/>
          <w:sz w:val="20"/>
        </w:rPr>
      </w:pPr>
    </w:p>
    <w:p w14:paraId="689E1689" w14:textId="76C3F6F0" w:rsidR="00563FF9" w:rsidRPr="001C389A" w:rsidRDefault="00563FF9" w:rsidP="00563FF9">
      <w:pPr>
        <w:ind w:left="1418"/>
        <w:rPr>
          <w:rFonts w:cs="Arial"/>
          <w:sz w:val="20"/>
        </w:rPr>
      </w:pPr>
      <w:bookmarkStart w:id="561" w:name="_DV_C528"/>
      <w:r w:rsidRPr="001C389A">
        <w:rPr>
          <w:rStyle w:val="DeltaViewInsertion"/>
          <w:rFonts w:cs="Arial"/>
          <w:color w:val="auto"/>
          <w:sz w:val="20"/>
          <w:u w:val="none"/>
        </w:rPr>
        <w:t xml:space="preserve">The simulation study shall show the </w:t>
      </w:r>
      <w:r w:rsidR="00731880"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terminal voltage</w:t>
      </w:r>
      <w:r w:rsidR="00C76648">
        <w:rPr>
          <w:rStyle w:val="DeltaViewInsertion"/>
          <w:rFonts w:cs="Arial"/>
          <w:color w:val="auto"/>
          <w:sz w:val="20"/>
          <w:u w:val="none"/>
        </w:rPr>
        <w:t>, field voltage</w:t>
      </w:r>
      <w:r w:rsidRPr="001C389A">
        <w:rPr>
          <w:rStyle w:val="DeltaViewInsertion"/>
          <w:rFonts w:cs="Arial"/>
          <w:color w:val="auto"/>
          <w:sz w:val="20"/>
          <w:u w:val="none"/>
        </w:rPr>
        <w:t xml:space="preserv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and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output signal as appropriate.</w:t>
      </w:r>
      <w:bookmarkEnd w:id="561"/>
    </w:p>
    <w:p w14:paraId="13D3689A" w14:textId="77777777" w:rsidR="00563FF9" w:rsidRPr="001C389A" w:rsidRDefault="00563FF9" w:rsidP="00563FF9">
      <w:pPr>
        <w:ind w:left="1418"/>
        <w:rPr>
          <w:rFonts w:cs="Arial"/>
          <w:sz w:val="20"/>
        </w:rPr>
      </w:pPr>
    </w:p>
    <w:p w14:paraId="3060A5D3" w14:textId="0902F96D" w:rsidR="00563FF9" w:rsidRPr="001C389A" w:rsidRDefault="002F5F51" w:rsidP="00563FF9">
      <w:pPr>
        <w:ind w:left="1418" w:hanging="1418"/>
        <w:rPr>
          <w:rFonts w:cs="Arial"/>
          <w:sz w:val="20"/>
        </w:rPr>
      </w:pPr>
      <w:bookmarkStart w:id="562" w:name="_DV_C529"/>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7.4</w:t>
      </w:r>
      <w:r w:rsidR="00563FF9" w:rsidRPr="001C389A">
        <w:rPr>
          <w:rStyle w:val="DeltaViewInsertion"/>
          <w:rFonts w:cs="Arial"/>
          <w:color w:val="auto"/>
          <w:sz w:val="20"/>
          <w:u w:val="none"/>
        </w:rPr>
        <w:tab/>
        <w:t xml:space="preserve">To demonstrate the Voltage Controller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representing the response of the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operating at </w:t>
      </w:r>
      <w:r w:rsidR="00563FF9" w:rsidRPr="001C389A">
        <w:rPr>
          <w:rStyle w:val="DeltaViewInsertion"/>
          <w:rFonts w:cs="Arial"/>
          <w:b/>
          <w:color w:val="auto"/>
          <w:sz w:val="20"/>
          <w:u w:val="none"/>
        </w:rPr>
        <w:t>Rated MW</w:t>
      </w:r>
      <w:r w:rsidR="00563FF9" w:rsidRPr="001C389A">
        <w:rPr>
          <w:rStyle w:val="DeltaViewInsertion"/>
          <w:rFonts w:cs="Arial"/>
          <w:color w:val="auto"/>
          <w:sz w:val="20"/>
          <w:u w:val="none"/>
        </w:rPr>
        <w:t xml:space="preserve"> and unity power factor at the connection point to a 2% step increase in the voltage reference.  The simulation study shall show the terminal voltage, </w:t>
      </w:r>
      <w:r w:rsidR="00563FF9" w:rsidRPr="001C389A">
        <w:rPr>
          <w:rStyle w:val="DeltaViewInsertion"/>
          <w:rFonts w:cs="Arial"/>
          <w:b/>
          <w:color w:val="auto"/>
          <w:sz w:val="20"/>
          <w:u w:val="none"/>
        </w:rPr>
        <w:t>Active Power</w:t>
      </w:r>
      <w:r w:rsidR="00563FF9" w:rsidRPr="001C389A">
        <w:rPr>
          <w:rStyle w:val="DeltaViewInsertion"/>
          <w:rFonts w:cs="Arial"/>
          <w:color w:val="auto"/>
          <w:sz w:val="20"/>
          <w:u w:val="none"/>
        </w:rPr>
        <w:t xml:space="preserve">,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and </w:t>
      </w:r>
      <w:r w:rsidR="00563FF9" w:rsidRPr="001C389A">
        <w:rPr>
          <w:rStyle w:val="DeltaViewInsertion"/>
          <w:rFonts w:cs="Arial"/>
          <w:b/>
          <w:color w:val="auto"/>
          <w:sz w:val="20"/>
          <w:u w:val="none"/>
        </w:rPr>
        <w:t>Power System Stabiliser</w:t>
      </w:r>
      <w:r w:rsidR="00563FF9" w:rsidRPr="001C389A">
        <w:rPr>
          <w:rStyle w:val="DeltaViewInsertion"/>
          <w:rFonts w:cs="Arial"/>
          <w:color w:val="auto"/>
          <w:sz w:val="20"/>
          <w:u w:val="none"/>
        </w:rPr>
        <w:t xml:space="preserve"> output signal as appropriate.</w:t>
      </w:r>
      <w:bookmarkEnd w:id="562"/>
    </w:p>
    <w:p w14:paraId="06C66D3E" w14:textId="77777777" w:rsidR="00563FF9" w:rsidRPr="001C389A" w:rsidRDefault="00563FF9" w:rsidP="00563FF9">
      <w:pPr>
        <w:rPr>
          <w:rFonts w:cs="Arial"/>
          <w:sz w:val="20"/>
        </w:rPr>
      </w:pPr>
    </w:p>
    <w:p w14:paraId="055991FC" w14:textId="54F0EBB3" w:rsidR="00563FF9" w:rsidRPr="001C389A" w:rsidRDefault="002F5F51" w:rsidP="00563FF9">
      <w:pPr>
        <w:ind w:left="1418" w:hanging="1418"/>
        <w:rPr>
          <w:rFonts w:cs="Arial"/>
          <w:sz w:val="20"/>
        </w:rPr>
      </w:pPr>
      <w:bookmarkStart w:id="563" w:name="_DV_C53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7.5</w:t>
      </w:r>
      <w:r w:rsidR="00563FF9" w:rsidRPr="001C389A">
        <w:rPr>
          <w:rStyle w:val="DeltaViewInsertion"/>
          <w:rFonts w:cs="Arial"/>
          <w:color w:val="auto"/>
          <w:sz w:val="20"/>
          <w:u w:val="none"/>
        </w:rPr>
        <w:tab/>
        <w:t xml:space="preserve">To validate that the excitation and voltage control models submitted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are a reasonable representation of the dynamic behaviour of the </w:t>
      </w:r>
      <w:r w:rsidR="00563FF9"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Power Generating Module</w:t>
      </w:r>
      <w:r w:rsidR="00563FF9"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as built, the </w:t>
      </w:r>
      <w:r w:rsidR="00563FF9" w:rsidRPr="001C389A">
        <w:rPr>
          <w:rStyle w:val="DeltaViewInsertion"/>
          <w:rFonts w:cs="Arial"/>
          <w:b/>
          <w:color w:val="auto"/>
          <w:sz w:val="20"/>
          <w:u w:val="none"/>
        </w:rPr>
        <w:t xml:space="preserve">Generator </w:t>
      </w:r>
      <w:r w:rsidR="00563FF9"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repeat the simulation studies outlined above but using the operating conditions of the equivalent tests. The simulation study results shall be displayed overlaid on the actual test results. </w:t>
      </w:r>
      <w:bookmarkEnd w:id="563"/>
    </w:p>
    <w:p w14:paraId="58421556" w14:textId="77777777" w:rsidR="003D5EAC" w:rsidRPr="001C389A" w:rsidRDefault="003D5EAC" w:rsidP="00FF5AC9">
      <w:pPr>
        <w:tabs>
          <w:tab w:val="left" w:pos="1134"/>
        </w:tabs>
        <w:rPr>
          <w:rFonts w:cs="Arial"/>
          <w:sz w:val="20"/>
        </w:rPr>
      </w:pPr>
    </w:p>
    <w:p w14:paraId="7A396532" w14:textId="2B0FC57D" w:rsidR="00563FF9" w:rsidRPr="001C389A" w:rsidRDefault="002F5F51" w:rsidP="00563FF9">
      <w:pPr>
        <w:ind w:left="1418" w:hanging="1418"/>
        <w:rPr>
          <w:rFonts w:cs="Arial"/>
          <w:sz w:val="20"/>
        </w:rPr>
      </w:pPr>
      <w:bookmarkStart w:id="564" w:name="_DV_C532"/>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w:t>
      </w:r>
      <w:r w:rsidR="00825269" w:rsidRPr="001C389A">
        <w:rPr>
          <w:rStyle w:val="DeltaViewInsertion"/>
          <w:rFonts w:cs="Arial"/>
          <w:color w:val="auto"/>
          <w:sz w:val="20"/>
          <w:u w:val="none"/>
        </w:rPr>
        <w:t>6</w:t>
      </w:r>
      <w:r w:rsidR="00563FF9" w:rsidRPr="001C389A">
        <w:rPr>
          <w:rStyle w:val="DeltaViewInsertion"/>
          <w:rFonts w:cs="Arial"/>
          <w:color w:val="auto"/>
          <w:sz w:val="20"/>
          <w:u w:val="none"/>
        </w:rPr>
        <w:tab/>
      </w:r>
      <w:r w:rsidR="00563FF9" w:rsidRPr="001C389A">
        <w:rPr>
          <w:rStyle w:val="DeltaViewInsertion"/>
          <w:rFonts w:cs="Arial"/>
          <w:noProof/>
          <w:color w:val="auto"/>
          <w:sz w:val="20"/>
          <w:u w:val="none"/>
        </w:rPr>
        <w:t xml:space="preserve">For </w:t>
      </w:r>
      <w:r w:rsidR="00815AD6" w:rsidRPr="001C389A">
        <w:rPr>
          <w:rStyle w:val="DeltaViewInsertion"/>
          <w:rFonts w:cs="Arial"/>
          <w:b/>
          <w:noProof/>
          <w:color w:val="auto"/>
          <w:sz w:val="20"/>
          <w:u w:val="none"/>
        </w:rPr>
        <w:t>Type C</w:t>
      </w:r>
      <w:r w:rsidR="00815AD6" w:rsidRPr="001C389A">
        <w:rPr>
          <w:rStyle w:val="DeltaViewInsertion"/>
          <w:rFonts w:cs="Arial"/>
          <w:noProof/>
          <w:color w:val="auto"/>
          <w:sz w:val="20"/>
          <w:u w:val="none"/>
        </w:rPr>
        <w:t xml:space="preserve"> and </w:t>
      </w:r>
      <w:r w:rsidR="00815AD6" w:rsidRPr="001C389A">
        <w:rPr>
          <w:rStyle w:val="DeltaViewInsertion"/>
          <w:rFonts w:cs="Arial"/>
          <w:b/>
          <w:noProof/>
          <w:color w:val="auto"/>
          <w:sz w:val="20"/>
          <w:u w:val="none"/>
        </w:rPr>
        <w:t xml:space="preserve">Type D </w:t>
      </w:r>
      <w:r w:rsidR="00157AB5" w:rsidRPr="001C389A">
        <w:rPr>
          <w:rStyle w:val="DeltaViewInsertion"/>
          <w:rFonts w:cs="Arial"/>
          <w:b/>
          <w:noProof/>
          <w:color w:val="auto"/>
          <w:sz w:val="20"/>
          <w:u w:val="none"/>
        </w:rPr>
        <w:t>Synchronous Power Generating Module</w:t>
      </w:r>
      <w:r w:rsidR="00747333" w:rsidRPr="001C389A">
        <w:rPr>
          <w:rStyle w:val="DeltaViewInsertion"/>
          <w:rFonts w:cs="Arial"/>
          <w:b/>
          <w:noProof/>
          <w:color w:val="auto"/>
          <w:sz w:val="20"/>
          <w:u w:val="none"/>
        </w:rPr>
        <w:t>s</w:t>
      </w:r>
      <w:r w:rsidR="00563FF9" w:rsidRPr="001C389A">
        <w:rPr>
          <w:rStyle w:val="DeltaViewInsertion"/>
          <w:rFonts w:cs="Arial"/>
          <w:b/>
          <w:noProof/>
          <w:color w:val="auto"/>
          <w:sz w:val="20"/>
          <w:u w:val="none"/>
        </w:rPr>
        <w:t xml:space="preserve"> </w:t>
      </w:r>
      <w:r w:rsidR="00563FF9" w:rsidRPr="001C389A">
        <w:rPr>
          <w:rStyle w:val="DeltaViewInsertion"/>
          <w:rFonts w:cs="Arial"/>
          <w:noProof/>
          <w:color w:val="auto"/>
          <w:sz w:val="20"/>
          <w:u w:val="none"/>
        </w:rPr>
        <w:t>or</w:t>
      </w:r>
      <w:r w:rsidR="00563FF9" w:rsidRPr="001C389A">
        <w:rPr>
          <w:rStyle w:val="DeltaViewInsertion"/>
          <w:rFonts w:cs="Arial"/>
          <w:b/>
          <w:noProof/>
          <w:color w:val="auto"/>
          <w:sz w:val="20"/>
          <w:u w:val="none"/>
        </w:rPr>
        <w:t xml:space="preserve"> </w:t>
      </w:r>
      <w:r w:rsidR="009923C9" w:rsidRPr="001C389A">
        <w:rPr>
          <w:rStyle w:val="DeltaViewInsertion"/>
          <w:rFonts w:cs="Arial"/>
          <w:b/>
          <w:noProof/>
          <w:color w:val="auto"/>
          <w:sz w:val="20"/>
          <w:u w:val="none"/>
        </w:rPr>
        <w:t>HVDC Equipment</w:t>
      </w:r>
      <w:r w:rsidR="00563FF9" w:rsidRPr="001C389A">
        <w:rPr>
          <w:rStyle w:val="DeltaViewInsertion"/>
          <w:rFonts w:cs="Arial"/>
          <w:b/>
          <w:noProof/>
          <w:color w:val="auto"/>
          <w:sz w:val="20"/>
          <w:u w:val="none"/>
        </w:rPr>
        <w:t xml:space="preserve"> </w:t>
      </w:r>
      <w:r w:rsidR="00563FF9" w:rsidRPr="001C389A">
        <w:rPr>
          <w:rStyle w:val="DeltaViewInsertion"/>
          <w:rFonts w:cs="Arial"/>
          <w:color w:val="auto"/>
          <w:sz w:val="20"/>
          <w:u w:val="none"/>
        </w:rPr>
        <w:t xml:space="preserve">to validate that the governor/load controller/plant or </w:t>
      </w:r>
      <w:r w:rsidR="00563FF9" w:rsidRPr="001C389A">
        <w:rPr>
          <w:rStyle w:val="DeltaViewInsertion"/>
          <w:rFonts w:cs="Arial"/>
          <w:b/>
          <w:color w:val="auto"/>
          <w:sz w:val="20"/>
          <w:u w:val="none"/>
        </w:rPr>
        <w:t>Frequency</w:t>
      </w:r>
      <w:r w:rsidR="00563FF9" w:rsidRPr="001C389A">
        <w:rPr>
          <w:rStyle w:val="DeltaViewInsertion"/>
          <w:rFonts w:cs="Arial"/>
          <w:color w:val="auto"/>
          <w:sz w:val="20"/>
          <w:u w:val="none"/>
        </w:rPr>
        <w:t xml:space="preserve"> control models submitted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is a reasonable representation of the dynamic behaviour of the </w:t>
      </w:r>
      <w:r w:rsidR="00563FF9"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Power Generating Module</w:t>
      </w:r>
      <w:r w:rsidR="00563FF9" w:rsidRPr="001C389A">
        <w:rPr>
          <w:rStyle w:val="DeltaViewInsertion"/>
          <w:rFonts w:cs="Arial"/>
          <w:b/>
          <w:color w:val="auto"/>
          <w:sz w:val="20"/>
          <w:u w:val="none"/>
        </w:rPr>
        <w:t xml:space="preserve"> </w:t>
      </w:r>
      <w:r w:rsidR="00563FF9" w:rsidRPr="001C389A">
        <w:rPr>
          <w:rStyle w:val="DeltaViewInsertion"/>
          <w:rFonts w:cs="Arial"/>
          <w:color w:val="auto"/>
          <w:sz w:val="20"/>
          <w:u w:val="none"/>
        </w:rPr>
        <w:t>or</w:t>
      </w:r>
      <w:r w:rsidR="00563FF9"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00563FF9" w:rsidRPr="001C389A">
        <w:rPr>
          <w:rStyle w:val="DeltaViewInsertion"/>
          <w:rFonts w:cs="Arial"/>
          <w:b/>
          <w:color w:val="auto"/>
          <w:sz w:val="20"/>
          <w:u w:val="none"/>
        </w:rPr>
        <w:t xml:space="preserve"> Station</w:t>
      </w:r>
      <w:r w:rsidR="00563FF9" w:rsidRPr="001C389A">
        <w:rPr>
          <w:rStyle w:val="DeltaViewInsertion"/>
          <w:rFonts w:cs="Arial"/>
          <w:color w:val="auto"/>
          <w:sz w:val="20"/>
          <w:u w:val="none"/>
        </w:rPr>
        <w:t xml:space="preserve"> as built, the </w:t>
      </w:r>
      <w:r w:rsidR="00563FF9" w:rsidRPr="001C389A">
        <w:rPr>
          <w:rStyle w:val="DeltaViewInsertion"/>
          <w:rFonts w:cs="Arial"/>
          <w:b/>
          <w:color w:val="auto"/>
          <w:sz w:val="20"/>
          <w:u w:val="none"/>
        </w:rPr>
        <w:t xml:space="preserve">Generator </w:t>
      </w:r>
      <w:r w:rsidR="00563FF9"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repeat the simulation studies outlined above but using the operating conditions of the equivalent tests. The simulation study results shall be displayed overlaid on the actual test results. </w:t>
      </w:r>
      <w:bookmarkEnd w:id="564"/>
    </w:p>
    <w:p w14:paraId="06EC3105" w14:textId="77777777" w:rsidR="00563FF9" w:rsidRPr="001C389A" w:rsidRDefault="00563FF9" w:rsidP="00563FF9">
      <w:pPr>
        <w:rPr>
          <w:rFonts w:cs="Arial"/>
          <w:sz w:val="20"/>
        </w:rPr>
      </w:pPr>
    </w:p>
    <w:p w14:paraId="2E21380D" w14:textId="77777777" w:rsidR="00FA36DD" w:rsidRPr="001C389A" w:rsidRDefault="002F5F51" w:rsidP="00055194">
      <w:pPr>
        <w:ind w:left="1418" w:hanging="1418"/>
        <w:rPr>
          <w:rStyle w:val="DeltaViewInsertion"/>
          <w:rFonts w:cs="Arial"/>
          <w:b/>
          <w:color w:val="auto"/>
          <w:sz w:val="20"/>
          <w:u w:val="none"/>
        </w:rPr>
      </w:pPr>
      <w:bookmarkStart w:id="565" w:name="_DV_C533"/>
      <w:r w:rsidRPr="001C389A">
        <w:rPr>
          <w:rStyle w:val="DeltaViewInsertion"/>
          <w:rFonts w:cs="Arial"/>
          <w:color w:val="auto"/>
          <w:sz w:val="20"/>
          <w:u w:val="none"/>
        </w:rPr>
        <w:lastRenderedPageBreak/>
        <w:t>ECP</w:t>
      </w:r>
      <w:r w:rsidR="00055194" w:rsidRPr="001C389A">
        <w:rPr>
          <w:rStyle w:val="DeltaViewInsertion"/>
          <w:rFonts w:cs="Arial"/>
          <w:color w:val="auto"/>
          <w:sz w:val="20"/>
          <w:u w:val="none"/>
        </w:rPr>
        <w:t>.A.3.8</w:t>
      </w:r>
      <w:r w:rsidR="00055194" w:rsidRPr="001C389A">
        <w:rPr>
          <w:rStyle w:val="DeltaViewInsertion"/>
          <w:rFonts w:cs="Arial"/>
          <w:color w:val="auto"/>
          <w:sz w:val="20"/>
          <w:u w:val="none"/>
        </w:rPr>
        <w:tab/>
      </w:r>
      <w:r w:rsidR="00563FF9" w:rsidRPr="001C389A">
        <w:rPr>
          <w:rStyle w:val="DeltaViewInsertion"/>
          <w:rFonts w:cs="Arial"/>
          <w:color w:val="auto"/>
          <w:sz w:val="20"/>
          <w:u w:val="single"/>
        </w:rPr>
        <w:t xml:space="preserve">Sub-synchronous Resonance control and Power Oscillation Damping control for </w:t>
      </w:r>
      <w:r w:rsidR="009923C9" w:rsidRPr="001C389A">
        <w:rPr>
          <w:rStyle w:val="DeltaViewInsertion"/>
          <w:rFonts w:cs="Arial"/>
          <w:b/>
          <w:color w:val="auto"/>
          <w:sz w:val="20"/>
          <w:u w:val="single"/>
        </w:rPr>
        <w:t xml:space="preserve">HVDC </w:t>
      </w:r>
      <w:r w:rsidR="00C14E29" w:rsidRPr="001C389A">
        <w:rPr>
          <w:rStyle w:val="DeltaViewInsertion"/>
          <w:rFonts w:cs="Arial"/>
          <w:b/>
          <w:color w:val="auto"/>
          <w:sz w:val="20"/>
          <w:u w:val="single"/>
        </w:rPr>
        <w:t>System</w:t>
      </w:r>
      <w:r w:rsidR="009923C9" w:rsidRPr="001C389A">
        <w:rPr>
          <w:rStyle w:val="DeltaViewInsertion"/>
          <w:rFonts w:cs="Arial"/>
          <w:b/>
          <w:color w:val="auto"/>
          <w:sz w:val="20"/>
          <w:u w:val="single"/>
        </w:rPr>
        <w:t>.</w:t>
      </w:r>
      <w:bookmarkEnd w:id="565"/>
    </w:p>
    <w:p w14:paraId="4B701D25" w14:textId="77777777" w:rsidR="00825269" w:rsidRPr="001C389A" w:rsidRDefault="00825269" w:rsidP="00055194">
      <w:pPr>
        <w:ind w:left="1418" w:hanging="1418"/>
        <w:rPr>
          <w:rStyle w:val="DeltaViewInsertion"/>
          <w:rFonts w:cs="Arial"/>
          <w:b/>
          <w:color w:val="auto"/>
          <w:sz w:val="20"/>
          <w:u w:val="none"/>
        </w:rPr>
      </w:pPr>
    </w:p>
    <w:p w14:paraId="271AE6CA" w14:textId="05D3C9BD" w:rsidR="00563FF9" w:rsidRPr="001C389A" w:rsidRDefault="002F5F51" w:rsidP="00563FF9">
      <w:pPr>
        <w:ind w:left="1418" w:hanging="1418"/>
        <w:rPr>
          <w:rFonts w:cs="Arial"/>
          <w:sz w:val="20"/>
        </w:rPr>
      </w:pPr>
      <w:bookmarkStart w:id="566" w:name="_DV_C534"/>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8.1 </w:t>
      </w:r>
      <w:r w:rsidR="00563FF9" w:rsidRPr="001C389A">
        <w:rPr>
          <w:rStyle w:val="DeltaViewInsertion"/>
          <w:rFonts w:cs="Arial"/>
          <w:color w:val="auto"/>
          <w:sz w:val="20"/>
          <w:u w:val="none"/>
        </w:rPr>
        <w:tab/>
        <w:t xml:space="preserve">To demonstrate the compliance of the sub-synchronous control </w:t>
      </w:r>
      <w:r w:rsidR="00C14E29" w:rsidRPr="001C389A">
        <w:rPr>
          <w:rStyle w:val="DeltaViewInsertion"/>
          <w:rFonts w:cs="Arial"/>
          <w:color w:val="auto"/>
          <w:sz w:val="20"/>
          <w:u w:val="none"/>
        </w:rPr>
        <w:t xml:space="preserve">capability </w:t>
      </w:r>
      <w:r w:rsidR="00563FF9" w:rsidRPr="001C389A">
        <w:rPr>
          <w:rStyle w:val="DeltaViewInsertion"/>
          <w:rFonts w:cs="Arial"/>
          <w:color w:val="auto"/>
          <w:sz w:val="20"/>
          <w:u w:val="none"/>
        </w:rPr>
        <w:t xml:space="preserve">with </w:t>
      </w:r>
      <w:r w:rsidR="00890380" w:rsidRPr="001C389A">
        <w:rPr>
          <w:rStyle w:val="DeltaViewInsertion"/>
          <w:rFonts w:cs="Arial"/>
          <w:color w:val="auto"/>
          <w:sz w:val="20"/>
          <w:u w:val="none"/>
        </w:rPr>
        <w:t>ECC</w:t>
      </w:r>
      <w:r w:rsidR="005A25FC" w:rsidRPr="001C389A">
        <w:rPr>
          <w:rStyle w:val="DeltaViewInsertion"/>
          <w:rFonts w:cs="Arial"/>
          <w:color w:val="auto"/>
          <w:sz w:val="20"/>
          <w:u w:val="none"/>
        </w:rPr>
        <w:t>.</w:t>
      </w:r>
      <w:r w:rsidR="00563FF9" w:rsidRPr="001C389A">
        <w:rPr>
          <w:rStyle w:val="DeltaViewInsertion"/>
          <w:rFonts w:cs="Arial"/>
          <w:color w:val="auto"/>
          <w:sz w:val="20"/>
          <w:u w:val="none"/>
        </w:rPr>
        <w:t>6.3.1</w:t>
      </w:r>
      <w:r w:rsidR="002560C8" w:rsidRPr="001C389A">
        <w:rPr>
          <w:rStyle w:val="DeltaViewInsertion"/>
          <w:rFonts w:cs="Arial"/>
          <w:color w:val="auto"/>
          <w:sz w:val="20"/>
          <w:u w:val="none"/>
        </w:rPr>
        <w:t>7.1</w:t>
      </w:r>
      <w:r w:rsidR="00563FF9" w:rsidRPr="001C389A">
        <w:rPr>
          <w:rStyle w:val="DeltaViewInsertion"/>
          <w:rFonts w:cs="Arial"/>
          <w:color w:val="auto"/>
          <w:sz w:val="20"/>
          <w:u w:val="none"/>
        </w:rPr>
        <w:t xml:space="preserve">) and the terms of the </w:t>
      </w:r>
      <w:r w:rsidR="00563FF9" w:rsidRPr="001C389A">
        <w:rPr>
          <w:rStyle w:val="DeltaViewInsertion"/>
          <w:rFonts w:cs="Arial"/>
          <w:b/>
          <w:color w:val="auto"/>
          <w:sz w:val="20"/>
          <w:u w:val="none"/>
        </w:rPr>
        <w:t>Bilateral Agreement</w:t>
      </w:r>
      <w:r w:rsidR="00C76648">
        <w:rPr>
          <w:rStyle w:val="DeltaViewInsertion"/>
          <w:rFonts w:cs="Arial"/>
          <w:color w:val="auto"/>
          <w:sz w:val="20"/>
          <w:u w:val="none"/>
        </w:rPr>
        <w:t xml:space="preserve"> </w:t>
      </w:r>
      <w:r w:rsidR="00563FF9" w:rsidRPr="001C389A">
        <w:rPr>
          <w:rStyle w:val="DeltaViewInsertion"/>
          <w:rFonts w:cs="Arial"/>
          <w:color w:val="auto"/>
          <w:sz w:val="20"/>
          <w:u w:val="none"/>
        </w:rPr>
        <w:t xml:space="preserve">the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report </w:t>
      </w:r>
      <w:bookmarkEnd w:id="566"/>
    </w:p>
    <w:p w14:paraId="4E149EC3" w14:textId="77777777" w:rsidR="00563FF9" w:rsidRPr="001C389A" w:rsidRDefault="00563FF9" w:rsidP="00563FF9">
      <w:pPr>
        <w:ind w:left="1418" w:hanging="1418"/>
        <w:rPr>
          <w:rFonts w:cs="Arial"/>
          <w:sz w:val="20"/>
        </w:rPr>
      </w:pPr>
    </w:p>
    <w:p w14:paraId="081B6E58" w14:textId="77777777" w:rsidR="00563FF9" w:rsidRPr="001C389A" w:rsidRDefault="002F5F51" w:rsidP="00563FF9">
      <w:pPr>
        <w:ind w:left="1418" w:hanging="1418"/>
        <w:rPr>
          <w:rFonts w:cs="Arial"/>
          <w:sz w:val="20"/>
        </w:rPr>
      </w:pPr>
      <w:bookmarkStart w:id="567" w:name="_DV_C53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8.2 </w:t>
      </w:r>
      <w:r w:rsidR="00563FF9" w:rsidRPr="001C389A">
        <w:rPr>
          <w:rStyle w:val="DeltaViewInsertion"/>
          <w:rFonts w:cs="Arial"/>
          <w:color w:val="auto"/>
          <w:sz w:val="20"/>
          <w:u w:val="none"/>
        </w:rPr>
        <w:tab/>
        <w:t xml:space="preserve">Where power oscillation damping control function is specified on a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the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report to demonstrate the compliance with </w:t>
      </w:r>
      <w:r w:rsidR="00890380" w:rsidRPr="001C389A">
        <w:rPr>
          <w:rStyle w:val="DeltaViewInsertion"/>
          <w:rFonts w:cs="Arial"/>
          <w:color w:val="auto"/>
          <w:sz w:val="20"/>
          <w:u w:val="none"/>
        </w:rPr>
        <w:t>ECC</w:t>
      </w:r>
      <w:r w:rsidR="005A25FC" w:rsidRPr="001C389A">
        <w:rPr>
          <w:rStyle w:val="DeltaViewInsertion"/>
          <w:rFonts w:cs="Arial"/>
          <w:color w:val="auto"/>
          <w:sz w:val="20"/>
          <w:u w:val="none"/>
        </w:rPr>
        <w:t>.</w:t>
      </w:r>
      <w:r w:rsidR="00563FF9" w:rsidRPr="001C389A">
        <w:rPr>
          <w:rStyle w:val="DeltaViewInsertion"/>
          <w:rFonts w:cs="Arial"/>
          <w:color w:val="auto"/>
          <w:sz w:val="20"/>
          <w:u w:val="none"/>
        </w:rPr>
        <w:t>6.3.1</w:t>
      </w:r>
      <w:r w:rsidR="002560C8" w:rsidRPr="001C389A">
        <w:rPr>
          <w:rStyle w:val="DeltaViewInsertion"/>
          <w:rFonts w:cs="Arial"/>
          <w:color w:val="auto"/>
          <w:sz w:val="20"/>
          <w:u w:val="none"/>
        </w:rPr>
        <w:t>7.2</w:t>
      </w:r>
      <w:r w:rsidR="00563FF9" w:rsidRPr="001C389A">
        <w:rPr>
          <w:rStyle w:val="DeltaViewInsertion"/>
          <w:rFonts w:cs="Arial"/>
          <w:color w:val="auto"/>
          <w:sz w:val="20"/>
          <w:u w:val="none"/>
        </w:rPr>
        <w:t xml:space="preserve"> and the terms of the </w:t>
      </w:r>
      <w:r w:rsidR="00563FF9" w:rsidRPr="001C389A">
        <w:rPr>
          <w:rStyle w:val="DeltaViewInsertion"/>
          <w:rFonts w:cs="Arial"/>
          <w:b/>
          <w:color w:val="auto"/>
          <w:sz w:val="20"/>
          <w:u w:val="none"/>
        </w:rPr>
        <w:t>Bilateral Agreement.</w:t>
      </w:r>
      <w:bookmarkEnd w:id="567"/>
    </w:p>
    <w:p w14:paraId="1F64CEBB" w14:textId="77777777" w:rsidR="00563FF9" w:rsidRPr="001C389A" w:rsidRDefault="00563FF9" w:rsidP="00563FF9">
      <w:pPr>
        <w:ind w:left="1418" w:hanging="1418"/>
        <w:rPr>
          <w:rFonts w:cs="Arial"/>
          <w:sz w:val="20"/>
        </w:rPr>
      </w:pPr>
    </w:p>
    <w:p w14:paraId="795BAE94" w14:textId="13F6A4FF" w:rsidR="00563FF9" w:rsidRPr="001C389A" w:rsidRDefault="002F5F51" w:rsidP="00563FF9">
      <w:pPr>
        <w:ind w:left="1418" w:hanging="1418"/>
        <w:rPr>
          <w:rFonts w:cs="Arial"/>
          <w:sz w:val="20"/>
        </w:rPr>
      </w:pPr>
      <w:bookmarkStart w:id="568" w:name="_DV_C536"/>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8.3</w:t>
      </w:r>
      <w:r w:rsidR="00563FF9" w:rsidRPr="001C389A">
        <w:rPr>
          <w:rStyle w:val="DeltaViewInsertion"/>
          <w:rFonts w:cs="Arial"/>
          <w:color w:val="auto"/>
          <w:sz w:val="20"/>
          <w:u w:val="none"/>
        </w:rPr>
        <w:tab/>
        <w:t xml:space="preserve">The simulation studies should utilise the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control system models including the settings as required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(PC.A.5.3.2). The network conditions for the above simulation studies should be discussed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prior to commencing any simulation studies.</w:t>
      </w:r>
      <w:bookmarkEnd w:id="568"/>
    </w:p>
    <w:p w14:paraId="4D454B04" w14:textId="77777777" w:rsidR="00B36730" w:rsidRPr="001C389A" w:rsidRDefault="00B36730">
      <w:pPr>
        <w:jc w:val="left"/>
        <w:rPr>
          <w:rFonts w:cs="Arial"/>
          <w:i/>
          <w:sz w:val="20"/>
        </w:rPr>
      </w:pPr>
      <w:r w:rsidRPr="001C389A">
        <w:rPr>
          <w:rFonts w:cs="Arial"/>
          <w:i/>
          <w:sz w:val="20"/>
        </w:rPr>
        <w:br w:type="page"/>
      </w:r>
    </w:p>
    <w:p w14:paraId="765BBDFA" w14:textId="77777777" w:rsidR="00B36730" w:rsidRPr="001C389A" w:rsidRDefault="00B36730" w:rsidP="00E30D18">
      <w:pPr>
        <w:pStyle w:val="Heading1"/>
        <w:ind w:left="0"/>
        <w:jc w:val="center"/>
        <w:rPr>
          <w:rStyle w:val="DeltaViewInsertion"/>
          <w:rFonts w:cs="Arial"/>
          <w:color w:val="auto"/>
          <w:sz w:val="20"/>
          <w:u w:val="single"/>
        </w:rPr>
      </w:pPr>
      <w:bookmarkStart w:id="569" w:name="_Toc499651117"/>
      <w:bookmarkStart w:id="570" w:name="_Toc524003905"/>
      <w:r w:rsidRPr="001C389A">
        <w:rPr>
          <w:rStyle w:val="DeltaViewInsertion"/>
          <w:rFonts w:cs="Arial"/>
          <w:b w:val="0"/>
          <w:color w:val="auto"/>
          <w:sz w:val="20"/>
          <w:u w:val="single"/>
        </w:rPr>
        <w:lastRenderedPageBreak/>
        <w:t>A</w:t>
      </w:r>
      <w:r w:rsidR="00B76822" w:rsidRPr="001C389A">
        <w:rPr>
          <w:rStyle w:val="DeltaViewInsertion"/>
          <w:rFonts w:cs="Arial"/>
          <w:b w:val="0"/>
          <w:color w:val="auto"/>
          <w:sz w:val="20"/>
          <w:u w:val="single"/>
        </w:rPr>
        <w:t>PPENDIX</w:t>
      </w:r>
      <w:r w:rsidRPr="001C389A">
        <w:rPr>
          <w:rStyle w:val="DeltaViewInsertion"/>
          <w:rFonts w:cs="Arial"/>
          <w:b w:val="0"/>
          <w:color w:val="auto"/>
          <w:sz w:val="20"/>
          <w:u w:val="single"/>
        </w:rPr>
        <w:t xml:space="preserve"> 4</w:t>
      </w:r>
      <w:bookmarkEnd w:id="569"/>
      <w:bookmarkEnd w:id="570"/>
    </w:p>
    <w:p w14:paraId="389424BE" w14:textId="77777777" w:rsidR="00B36730" w:rsidRPr="001C389A" w:rsidRDefault="00B36730" w:rsidP="00B36730">
      <w:pPr>
        <w:jc w:val="center"/>
        <w:rPr>
          <w:rFonts w:cs="Arial"/>
          <w:sz w:val="20"/>
        </w:rPr>
      </w:pPr>
    </w:p>
    <w:p w14:paraId="26526FDB" w14:textId="77777777" w:rsidR="00B36730" w:rsidRPr="001C389A" w:rsidRDefault="00B36730" w:rsidP="00E30D18">
      <w:pPr>
        <w:pStyle w:val="Heading1"/>
        <w:ind w:left="0"/>
        <w:jc w:val="center"/>
        <w:rPr>
          <w:rStyle w:val="DeltaViewInsertion"/>
          <w:rFonts w:cs="Arial"/>
          <w:color w:val="auto"/>
          <w:sz w:val="20"/>
          <w:u w:val="single"/>
        </w:rPr>
      </w:pPr>
      <w:bookmarkStart w:id="571" w:name="_Toc524003906"/>
      <w:r w:rsidRPr="001C389A">
        <w:rPr>
          <w:rStyle w:val="DeltaViewInsertion"/>
          <w:rFonts w:cs="Arial"/>
          <w:b w:val="0"/>
          <w:color w:val="auto"/>
          <w:sz w:val="20"/>
          <w:u w:val="single"/>
        </w:rPr>
        <w:t>O</w:t>
      </w:r>
      <w:r w:rsidR="00B76822" w:rsidRPr="001C389A">
        <w:rPr>
          <w:rStyle w:val="DeltaViewInsertion"/>
          <w:rFonts w:cs="Arial"/>
          <w:b w:val="0"/>
          <w:color w:val="auto"/>
          <w:sz w:val="20"/>
          <w:u w:val="single"/>
        </w:rPr>
        <w:t>NSITE SIGNAL PROVISION FOR WITNESSING TESTS</w:t>
      </w:r>
      <w:bookmarkEnd w:id="571"/>
    </w:p>
    <w:p w14:paraId="4399EE70" w14:textId="77777777" w:rsidR="00B36730" w:rsidRPr="001C389A" w:rsidRDefault="00B36730" w:rsidP="00B36730">
      <w:pPr>
        <w:jc w:val="center"/>
        <w:rPr>
          <w:rFonts w:cs="Arial"/>
          <w:sz w:val="20"/>
        </w:rPr>
      </w:pPr>
    </w:p>
    <w:p w14:paraId="035D1C47" w14:textId="64D1C6C5" w:rsidR="00B36730" w:rsidRPr="001C389A" w:rsidRDefault="007E59DD" w:rsidP="00B36730">
      <w:pPr>
        <w:pStyle w:val="BodyText"/>
        <w:ind w:left="1418" w:hanging="1418"/>
        <w:rPr>
          <w:rStyle w:val="DeltaViewInsertion"/>
          <w:rFonts w:ascii="Arial" w:hAnsi="Arial" w:cs="Arial"/>
          <w:color w:val="auto"/>
          <w:u w:val="none"/>
        </w:rPr>
      </w:pPr>
      <w:r w:rsidRPr="001C389A">
        <w:rPr>
          <w:rStyle w:val="DeltaViewInsertion"/>
          <w:rFonts w:ascii="Arial" w:hAnsi="Arial" w:cs="Arial"/>
          <w:snapToGrid w:val="0"/>
          <w:color w:val="auto"/>
          <w:u w:val="none"/>
        </w:rPr>
        <w:t>ECP.A.4</w:t>
      </w:r>
      <w:r w:rsidR="00B36730" w:rsidRPr="001C389A">
        <w:rPr>
          <w:rStyle w:val="DeltaViewInsertion"/>
          <w:rFonts w:ascii="Arial" w:hAnsi="Arial" w:cs="Arial"/>
          <w:snapToGrid w:val="0"/>
          <w:color w:val="auto"/>
          <w:u w:val="none"/>
        </w:rPr>
        <w:t>.1</w:t>
      </w:r>
      <w:r w:rsidR="00B36730" w:rsidRPr="001C389A">
        <w:rPr>
          <w:rStyle w:val="DeltaViewInsertion"/>
          <w:rFonts w:ascii="Arial" w:hAnsi="Arial" w:cs="Arial"/>
          <w:color w:val="auto"/>
          <w:u w:val="none"/>
        </w:rPr>
        <w:t xml:space="preserve"> </w:t>
      </w:r>
      <w:r w:rsidR="00B36730" w:rsidRPr="001C389A">
        <w:rPr>
          <w:rStyle w:val="DeltaViewInsertion"/>
          <w:rFonts w:ascii="Arial" w:hAnsi="Arial" w:cs="Arial"/>
          <w:color w:val="auto"/>
          <w:u w:val="none"/>
        </w:rPr>
        <w:tab/>
        <w:t xml:space="preserve">During any tests witnessed on-site by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the following signals shall be provided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by the</w:t>
      </w:r>
      <w:r w:rsidR="00B36730" w:rsidRPr="001C389A">
        <w:rPr>
          <w:rStyle w:val="DeltaViewInsertion"/>
          <w:rFonts w:ascii="Arial" w:hAnsi="Arial" w:cs="Arial"/>
          <w:b/>
          <w:color w:val="auto"/>
          <w:u w:val="none"/>
        </w:rPr>
        <w:t xml:space="preserve"> </w:t>
      </w:r>
      <w:r w:rsidR="006D0262" w:rsidRPr="001C389A">
        <w:rPr>
          <w:rStyle w:val="DeltaViewInsertion"/>
          <w:rFonts w:ascii="Arial" w:hAnsi="Arial" w:cs="Arial"/>
          <w:b/>
          <w:color w:val="auto"/>
          <w:u w:val="none"/>
        </w:rPr>
        <w:t>Generator</w:t>
      </w:r>
      <w:r w:rsidR="001F007B"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undertaking</w:t>
      </w:r>
      <w:r w:rsidR="00B36730" w:rsidRPr="001C389A">
        <w:rPr>
          <w:rStyle w:val="DeltaViewInsertion"/>
          <w:rFonts w:ascii="Arial" w:hAnsi="Arial" w:cs="Arial"/>
          <w:b/>
          <w:color w:val="auto"/>
          <w:u w:val="none"/>
        </w:rPr>
        <w:t xml:space="preserve"> OTSDUW or </w:t>
      </w:r>
      <w:r w:rsidR="00836A05" w:rsidRPr="001C389A">
        <w:rPr>
          <w:rStyle w:val="DeltaViewInsertion"/>
          <w:rFonts w:ascii="Arial" w:hAnsi="Arial" w:cs="Arial"/>
          <w:b/>
          <w:color w:val="auto"/>
          <w:u w:val="none"/>
        </w:rPr>
        <w:t>HVDC System Owner</w:t>
      </w:r>
      <w:r w:rsidR="00B36730" w:rsidRPr="001C389A">
        <w:rPr>
          <w:rStyle w:val="DeltaViewInsertion"/>
          <w:rFonts w:ascii="Arial" w:hAnsi="Arial" w:cs="Arial"/>
          <w:color w:val="auto"/>
          <w:u w:val="none"/>
        </w:rPr>
        <w:t xml:space="preserve"> in accordance with </w:t>
      </w:r>
      <w:r w:rsidR="00890380" w:rsidRPr="001C389A">
        <w:rPr>
          <w:rStyle w:val="DeltaViewInsertion"/>
          <w:rFonts w:ascii="Arial" w:hAnsi="Arial" w:cs="Arial"/>
          <w:color w:val="auto"/>
          <w:u w:val="none"/>
        </w:rPr>
        <w:t>ECC</w:t>
      </w:r>
      <w:r w:rsidR="00B36730" w:rsidRPr="001C389A">
        <w:rPr>
          <w:rStyle w:val="DeltaViewInsertion"/>
          <w:rFonts w:ascii="Arial" w:hAnsi="Arial" w:cs="Arial"/>
          <w:color w:val="auto"/>
          <w:u w:val="none"/>
        </w:rPr>
        <w:t>.6.6.</w:t>
      </w:r>
      <w:r w:rsidR="002560C8" w:rsidRPr="001C389A">
        <w:rPr>
          <w:rStyle w:val="DeltaViewInsertion"/>
          <w:rFonts w:ascii="Arial" w:hAnsi="Arial" w:cs="Arial"/>
          <w:color w:val="auto"/>
          <w:u w:val="none"/>
        </w:rPr>
        <w:t>3</w:t>
      </w:r>
      <w:r w:rsidR="001B7BFA" w:rsidRPr="001C389A">
        <w:rPr>
          <w:rStyle w:val="DeltaViewInsertion"/>
          <w:rFonts w:ascii="Arial" w:hAnsi="Arial" w:cs="Arial"/>
          <w:color w:val="auto"/>
          <w:u w:val="none"/>
        </w:rPr>
        <w:t>.</w:t>
      </w:r>
    </w:p>
    <w:p w14:paraId="26127E40" w14:textId="77777777" w:rsidR="001B7BFA" w:rsidRPr="001C389A" w:rsidRDefault="001B7BFA" w:rsidP="00B36730">
      <w:pPr>
        <w:pStyle w:val="BodyText"/>
        <w:ind w:left="1418" w:hanging="1418"/>
        <w:rPr>
          <w:rFonts w:ascii="Arial" w:hAnsi="Arial" w:cs="Arial"/>
        </w:rPr>
      </w:pPr>
    </w:p>
    <w:p w14:paraId="2E822868"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w:t>
      </w:r>
      <w:r w:rsidR="00B36730" w:rsidRPr="001C389A">
        <w:rPr>
          <w:rStyle w:val="DeltaViewInsertion"/>
          <w:rFonts w:cs="Arial"/>
          <w:color w:val="auto"/>
          <w:sz w:val="20"/>
          <w:u w:val="none"/>
        </w:rPr>
        <w:tab/>
      </w:r>
      <w:r w:rsidR="00BE28FF" w:rsidRPr="001C389A">
        <w:rPr>
          <w:rStyle w:val="DeltaViewInsertion"/>
          <w:rFonts w:cs="Arial"/>
          <w:b/>
          <w:color w:val="auto"/>
          <w:sz w:val="20"/>
          <w:u w:val="none"/>
        </w:rPr>
        <w:t>Synchronous</w:t>
      </w:r>
      <w:r w:rsidR="00C340A2" w:rsidRPr="001C389A">
        <w:rPr>
          <w:rStyle w:val="DeltaViewInsertion"/>
          <w:rFonts w:cs="Arial"/>
          <w:b/>
          <w:color w:val="auto"/>
          <w:sz w:val="20"/>
          <w:u w:val="none"/>
        </w:rPr>
        <w:t xml:space="preserve"> Power Generating M</w:t>
      </w:r>
      <w:r w:rsidR="00B36730" w:rsidRPr="001C389A">
        <w:rPr>
          <w:rStyle w:val="DeltaViewInsertion"/>
          <w:rFonts w:cs="Arial"/>
          <w:b/>
          <w:color w:val="auto"/>
          <w:sz w:val="20"/>
          <w:u w:val="none"/>
        </w:rPr>
        <w:t>odules</w:t>
      </w:r>
    </w:p>
    <w:p w14:paraId="5254D860" w14:textId="77777777" w:rsidR="00B36730" w:rsidRPr="001C389A" w:rsidRDefault="00B36730" w:rsidP="00B36730">
      <w:pPr>
        <w:widowControl w:val="0"/>
        <w:rPr>
          <w:rStyle w:val="DeltaViewInsertion"/>
          <w:rFonts w:cs="Arial"/>
          <w:color w:val="auto"/>
          <w:sz w:val="20"/>
          <w:u w:val="none"/>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4895"/>
      </w:tblGrid>
      <w:tr w:rsidR="007C03CE" w:rsidRPr="001C389A" w14:paraId="0008A528" w14:textId="77777777" w:rsidTr="00B36730">
        <w:tc>
          <w:tcPr>
            <w:tcW w:w="1984" w:type="dxa"/>
            <w:tcBorders>
              <w:top w:val="single" w:sz="4" w:space="0" w:color="auto"/>
              <w:left w:val="single" w:sz="4" w:space="0" w:color="auto"/>
              <w:bottom w:val="single" w:sz="4" w:space="0" w:color="auto"/>
              <w:right w:val="single" w:sz="4" w:space="0" w:color="auto"/>
            </w:tcBorders>
          </w:tcPr>
          <w:p w14:paraId="1BFDB65D" w14:textId="77777777" w:rsidR="00B36730" w:rsidRPr="001C389A" w:rsidRDefault="00B36730" w:rsidP="00B36730">
            <w:pPr>
              <w:rPr>
                <w:rFonts w:cs="Arial"/>
                <w:sz w:val="20"/>
              </w:rPr>
            </w:pPr>
          </w:p>
        </w:tc>
        <w:tc>
          <w:tcPr>
            <w:tcW w:w="5387" w:type="dxa"/>
            <w:tcBorders>
              <w:top w:val="single" w:sz="4" w:space="0" w:color="auto"/>
              <w:left w:val="single" w:sz="4" w:space="0" w:color="auto"/>
              <w:bottom w:val="single" w:sz="4" w:space="0" w:color="auto"/>
              <w:right w:val="single" w:sz="4" w:space="0" w:color="auto"/>
            </w:tcBorders>
          </w:tcPr>
          <w:p w14:paraId="6F49DF4E" w14:textId="77777777" w:rsidR="00B36730" w:rsidRPr="001C389A" w:rsidRDefault="00B36730" w:rsidP="00B36730">
            <w:pPr>
              <w:rPr>
                <w:rFonts w:cs="Arial"/>
                <w:sz w:val="20"/>
              </w:rPr>
            </w:pPr>
          </w:p>
        </w:tc>
      </w:tr>
      <w:tr w:rsidR="007C03CE" w:rsidRPr="001C389A" w14:paraId="5AA15A2E"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66B49FB5"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.2(a)</w:t>
            </w:r>
          </w:p>
          <w:p w14:paraId="3A5FDB17" w14:textId="77777777" w:rsidR="00B36730" w:rsidRPr="001C389A" w:rsidRDefault="00B36730" w:rsidP="00B36730">
            <w:pPr>
              <w:widowControl w:val="0"/>
              <w:rPr>
                <w:rFonts w:cs="Arial"/>
                <w:sz w:val="20"/>
              </w:rPr>
            </w:pPr>
            <w:r w:rsidRPr="001C389A">
              <w:rPr>
                <w:rFonts w:cs="Arial"/>
                <w:sz w:val="20"/>
              </w:rPr>
              <w:t>All Tests</w:t>
            </w:r>
          </w:p>
        </w:tc>
        <w:tc>
          <w:tcPr>
            <w:tcW w:w="5387" w:type="dxa"/>
            <w:tcBorders>
              <w:top w:val="single" w:sz="4" w:space="0" w:color="auto"/>
              <w:left w:val="single" w:sz="4" w:space="0" w:color="auto"/>
              <w:bottom w:val="single" w:sz="4" w:space="0" w:color="auto"/>
              <w:right w:val="single" w:sz="4" w:space="0" w:color="auto"/>
            </w:tcBorders>
            <w:hideMark/>
          </w:tcPr>
          <w:p w14:paraId="0A64DDE5" w14:textId="77777777" w:rsidR="00B36730" w:rsidRPr="001C389A" w:rsidRDefault="00B36730" w:rsidP="003B5BF0">
            <w:pPr>
              <w:widowControl w:val="0"/>
              <w:numPr>
                <w:ilvl w:val="0"/>
                <w:numId w:val="15"/>
              </w:numPr>
              <w:tabs>
                <w:tab w:val="num" w:pos="459"/>
              </w:tabs>
              <w:snapToGrid w:val="0"/>
              <w:ind w:left="459" w:hanging="283"/>
              <w:rPr>
                <w:rFonts w:cs="Arial"/>
                <w:sz w:val="20"/>
              </w:rPr>
            </w:pPr>
            <w:r w:rsidRPr="001C389A">
              <w:rPr>
                <w:rStyle w:val="DeltaViewInsertion"/>
                <w:rFonts w:cs="Arial"/>
                <w:color w:val="auto"/>
                <w:sz w:val="20"/>
                <w:u w:val="none"/>
              </w:rPr>
              <w:t xml:space="preserve">MW -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at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terminals</w:t>
            </w:r>
          </w:p>
        </w:tc>
      </w:tr>
      <w:tr w:rsidR="007C03CE" w:rsidRPr="001C389A" w14:paraId="42FD0C70"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7B0D7531"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.2(b)</w:t>
            </w:r>
          </w:p>
          <w:p w14:paraId="4E55DAE0" w14:textId="77777777" w:rsidR="00B36730" w:rsidRPr="001C389A" w:rsidRDefault="00B36730" w:rsidP="00B36730">
            <w:pPr>
              <w:rPr>
                <w:rFonts w:cs="Arial"/>
                <w:sz w:val="20"/>
              </w:rPr>
            </w:pPr>
            <w:r w:rsidRPr="001C389A">
              <w:rPr>
                <w:rFonts w:cs="Arial"/>
                <w:sz w:val="20"/>
              </w:rPr>
              <w:t xml:space="preserve">Reactive &amp; </w:t>
            </w:r>
            <w:r w:rsidRPr="001C389A">
              <w:rPr>
                <w:rFonts w:cs="Arial"/>
                <w:b/>
                <w:sz w:val="20"/>
              </w:rPr>
              <w:t>Excitation System</w:t>
            </w:r>
          </w:p>
        </w:tc>
        <w:tc>
          <w:tcPr>
            <w:tcW w:w="5387" w:type="dxa"/>
            <w:tcBorders>
              <w:top w:val="single" w:sz="4" w:space="0" w:color="auto"/>
              <w:left w:val="single" w:sz="4" w:space="0" w:color="auto"/>
              <w:bottom w:val="single" w:sz="4" w:space="0" w:color="auto"/>
              <w:right w:val="single" w:sz="4" w:space="0" w:color="auto"/>
            </w:tcBorders>
            <w:hideMark/>
          </w:tcPr>
          <w:p w14:paraId="4EBAA9CD" w14:textId="1FF41C39" w:rsidR="00B36730" w:rsidRPr="001C389A" w:rsidRDefault="00B36730" w:rsidP="003B5BF0">
            <w:pPr>
              <w:widowControl w:val="0"/>
              <w:numPr>
                <w:ilvl w:val="0"/>
                <w:numId w:val="16"/>
              </w:numPr>
              <w:tabs>
                <w:tab w:val="num" w:pos="459"/>
              </w:tabs>
              <w:snapToGrid w:val="0"/>
              <w:ind w:left="459" w:hanging="283"/>
              <w:rPr>
                <w:rFonts w:cs="Arial"/>
                <w:sz w:val="20"/>
              </w:rPr>
            </w:pPr>
            <w:r w:rsidRPr="001C389A">
              <w:rPr>
                <w:rStyle w:val="DeltaViewInsertion"/>
                <w:rFonts w:cs="Arial"/>
                <w:color w:val="auto"/>
                <w:sz w:val="20"/>
                <w:u w:val="none"/>
              </w:rPr>
              <w:t xml:space="preserve">MVAr -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at terminals </w:t>
            </w:r>
          </w:p>
          <w:p w14:paraId="6A1102EC" w14:textId="77777777" w:rsidR="00B36730" w:rsidRPr="001C389A" w:rsidRDefault="00B36730" w:rsidP="003B5BF0">
            <w:pPr>
              <w:widowControl w:val="0"/>
              <w:numPr>
                <w:ilvl w:val="0"/>
                <w:numId w:val="16"/>
              </w:numPr>
              <w:tabs>
                <w:tab w:val="num" w:pos="459"/>
              </w:tabs>
              <w:snapToGrid w:val="0"/>
              <w:ind w:left="459" w:hanging="283"/>
              <w:rPr>
                <w:rFonts w:cs="Arial"/>
                <w:sz w:val="20"/>
              </w:rPr>
            </w:pPr>
            <w:r w:rsidRPr="001C389A">
              <w:rPr>
                <w:rStyle w:val="DeltaViewInsertion"/>
                <w:rFonts w:cs="Arial"/>
                <w:color w:val="auto"/>
                <w:sz w:val="20"/>
                <w:u w:val="none"/>
              </w:rPr>
              <w:t xml:space="preserve">Vt -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 voltage</w:t>
            </w:r>
          </w:p>
          <w:p w14:paraId="29AA15B1" w14:textId="77777777" w:rsidR="00B36730" w:rsidRPr="001C389A" w:rsidRDefault="00B36730" w:rsidP="003B5BF0">
            <w:pPr>
              <w:widowControl w:val="0"/>
              <w:numPr>
                <w:ilvl w:val="0"/>
                <w:numId w:val="16"/>
              </w:numPr>
              <w:tabs>
                <w:tab w:val="num" w:pos="459"/>
              </w:tabs>
              <w:snapToGrid w:val="0"/>
              <w:ind w:left="459" w:hanging="283"/>
              <w:rPr>
                <w:rStyle w:val="DeltaViewInsertion"/>
                <w:rFonts w:cs="Arial"/>
                <w:color w:val="auto"/>
                <w:sz w:val="20"/>
                <w:u w:val="none"/>
              </w:rPr>
            </w:pPr>
            <w:r w:rsidRPr="001C389A">
              <w:rPr>
                <w:rStyle w:val="DeltaViewInsertion"/>
                <w:rFonts w:cs="Arial"/>
                <w:color w:val="auto"/>
                <w:sz w:val="20"/>
                <w:u w:val="none"/>
              </w:rPr>
              <w:t xml:space="preserve">Efd-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voltage and/or main exciter field voltage</w:t>
            </w:r>
          </w:p>
          <w:p w14:paraId="7D0EE7BC" w14:textId="77777777" w:rsidR="00B36730" w:rsidRPr="001C389A" w:rsidRDefault="00B36730" w:rsidP="003B5BF0">
            <w:pPr>
              <w:widowControl w:val="0"/>
              <w:numPr>
                <w:ilvl w:val="0"/>
                <w:numId w:val="16"/>
              </w:numPr>
              <w:tabs>
                <w:tab w:val="num" w:pos="459"/>
              </w:tabs>
              <w:snapToGrid w:val="0"/>
              <w:ind w:left="459" w:hanging="283"/>
              <w:rPr>
                <w:rFonts w:cs="Arial"/>
                <w:sz w:val="20"/>
              </w:rPr>
            </w:pPr>
            <w:r w:rsidRPr="001C389A">
              <w:rPr>
                <w:rStyle w:val="DeltaViewInsertion"/>
                <w:rFonts w:cs="Arial"/>
                <w:color w:val="auto"/>
                <w:sz w:val="20"/>
                <w:u w:val="none"/>
              </w:rPr>
              <w:t xml:space="preserve">Ifd –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current (where possible)</w:t>
            </w:r>
          </w:p>
          <w:p w14:paraId="3FDD1F97" w14:textId="77777777" w:rsidR="00B36730" w:rsidRPr="001C389A" w:rsidRDefault="00B36730" w:rsidP="003B5BF0">
            <w:pPr>
              <w:widowControl w:val="0"/>
              <w:numPr>
                <w:ilvl w:val="0"/>
                <w:numId w:val="16"/>
              </w:numPr>
              <w:tabs>
                <w:tab w:val="num" w:pos="459"/>
              </w:tabs>
              <w:snapToGrid w:val="0"/>
              <w:ind w:left="459" w:hanging="283"/>
              <w:rPr>
                <w:rStyle w:val="DeltaViewInsertion"/>
                <w:rFonts w:cs="Arial"/>
                <w:color w:val="auto"/>
                <w:sz w:val="20"/>
                <w:u w:val="none"/>
              </w:rPr>
            </w:pPr>
            <w:r w:rsidRPr="001C389A">
              <w:rPr>
                <w:rStyle w:val="DeltaViewInsertion"/>
                <w:rFonts w:cs="Arial"/>
                <w:b/>
                <w:color w:val="auto"/>
                <w:sz w:val="20"/>
                <w:u w:val="none"/>
              </w:rPr>
              <w:t xml:space="preserve">Power System Stabiliser </w:t>
            </w:r>
            <w:r w:rsidRPr="001C389A">
              <w:rPr>
                <w:rStyle w:val="DeltaViewInsertion"/>
                <w:rFonts w:cs="Arial"/>
                <w:color w:val="auto"/>
                <w:sz w:val="20"/>
                <w:u w:val="none"/>
              </w:rPr>
              <w:t>output, where applicable.</w:t>
            </w:r>
          </w:p>
          <w:p w14:paraId="2111CD48" w14:textId="77777777" w:rsidR="00B36730" w:rsidRPr="001C389A" w:rsidRDefault="00B36730" w:rsidP="003B5BF0">
            <w:pPr>
              <w:widowControl w:val="0"/>
              <w:numPr>
                <w:ilvl w:val="0"/>
                <w:numId w:val="16"/>
              </w:numPr>
              <w:tabs>
                <w:tab w:val="num" w:pos="459"/>
              </w:tabs>
              <w:snapToGrid w:val="0"/>
              <w:ind w:left="459" w:hanging="283"/>
              <w:rPr>
                <w:rFonts w:cs="Arial"/>
                <w:sz w:val="20"/>
              </w:rPr>
            </w:pPr>
            <w:r w:rsidRPr="001C389A">
              <w:rPr>
                <w:rStyle w:val="DeltaViewInsertion"/>
                <w:rFonts w:cs="Arial"/>
                <w:color w:val="auto"/>
                <w:sz w:val="20"/>
                <w:u w:val="none"/>
              </w:rPr>
              <w:t>Noise – Injected noise signal (where applicable and possible)</w:t>
            </w:r>
          </w:p>
        </w:tc>
      </w:tr>
      <w:tr w:rsidR="007C03CE" w:rsidRPr="001C389A" w14:paraId="49C0746F" w14:textId="77777777" w:rsidTr="00B36730">
        <w:tc>
          <w:tcPr>
            <w:tcW w:w="1984" w:type="dxa"/>
            <w:vMerge w:val="restart"/>
            <w:tcBorders>
              <w:top w:val="single" w:sz="4" w:space="0" w:color="auto"/>
              <w:left w:val="single" w:sz="4" w:space="0" w:color="auto"/>
              <w:bottom w:val="single" w:sz="4" w:space="0" w:color="auto"/>
              <w:right w:val="single" w:sz="4" w:space="0" w:color="auto"/>
            </w:tcBorders>
            <w:hideMark/>
          </w:tcPr>
          <w:p w14:paraId="00D2F0E5"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.2(c)</w:t>
            </w:r>
          </w:p>
          <w:p w14:paraId="37702A41" w14:textId="77777777" w:rsidR="00B36730" w:rsidRPr="001C389A" w:rsidRDefault="00B36730" w:rsidP="00B36730">
            <w:pPr>
              <w:rPr>
                <w:rFonts w:cs="Arial"/>
                <w:sz w:val="20"/>
              </w:rPr>
            </w:pPr>
            <w:r w:rsidRPr="001C389A">
              <w:rPr>
                <w:rFonts w:cs="Arial"/>
                <w:sz w:val="20"/>
              </w:rPr>
              <w:t xml:space="preserve">Governor System &amp; </w:t>
            </w:r>
            <w:r w:rsidRPr="001C389A">
              <w:rPr>
                <w:rFonts w:cs="Arial"/>
                <w:b/>
                <w:sz w:val="20"/>
              </w:rPr>
              <w:t>Frequency Response</w:t>
            </w:r>
          </w:p>
        </w:tc>
        <w:tc>
          <w:tcPr>
            <w:tcW w:w="5387" w:type="dxa"/>
            <w:tcBorders>
              <w:top w:val="single" w:sz="4" w:space="0" w:color="auto"/>
              <w:left w:val="single" w:sz="4" w:space="0" w:color="auto"/>
              <w:bottom w:val="single" w:sz="4" w:space="0" w:color="auto"/>
              <w:right w:val="single" w:sz="4" w:space="0" w:color="auto"/>
            </w:tcBorders>
            <w:hideMark/>
          </w:tcPr>
          <w:p w14:paraId="6511C7C5" w14:textId="77777777" w:rsidR="00B36730" w:rsidRPr="001C389A" w:rsidRDefault="00B36730" w:rsidP="003B5BF0">
            <w:pPr>
              <w:widowControl w:val="0"/>
              <w:numPr>
                <w:ilvl w:val="0"/>
                <w:numId w:val="17"/>
              </w:numPr>
              <w:tabs>
                <w:tab w:val="num" w:pos="459"/>
              </w:tabs>
              <w:snapToGrid w:val="0"/>
              <w:ind w:left="459" w:hanging="283"/>
              <w:rPr>
                <w:rFonts w:cs="Arial"/>
                <w:sz w:val="20"/>
              </w:rPr>
            </w:pPr>
            <w:r w:rsidRPr="001C389A">
              <w:rPr>
                <w:rStyle w:val="DeltaViewInsertion"/>
                <w:rFonts w:cs="Arial"/>
                <w:color w:val="auto"/>
                <w:sz w:val="20"/>
                <w:u w:val="none"/>
              </w:rPr>
              <w:t xml:space="preserve">Fsys - </w:t>
            </w:r>
            <w:r w:rsidRPr="001C389A">
              <w:rPr>
                <w:rStyle w:val="DeltaViewInsertion"/>
                <w:rFonts w:cs="Arial"/>
                <w:b/>
                <w:color w:val="auto"/>
                <w:sz w:val="20"/>
                <w:u w:val="none"/>
              </w:rPr>
              <w:t>System Frequency</w:t>
            </w:r>
          </w:p>
          <w:p w14:paraId="7629B2CB" w14:textId="77777777" w:rsidR="00B36730" w:rsidRPr="001C389A" w:rsidRDefault="00B36730" w:rsidP="003B5BF0">
            <w:pPr>
              <w:widowControl w:val="0"/>
              <w:numPr>
                <w:ilvl w:val="0"/>
                <w:numId w:val="17"/>
              </w:numPr>
              <w:tabs>
                <w:tab w:val="num" w:pos="459"/>
              </w:tabs>
              <w:snapToGrid w:val="0"/>
              <w:ind w:left="459" w:hanging="283"/>
              <w:rPr>
                <w:rFonts w:cs="Arial"/>
                <w:sz w:val="20"/>
              </w:rPr>
            </w:pPr>
            <w:r w:rsidRPr="001C389A">
              <w:rPr>
                <w:rStyle w:val="DeltaViewInsertion"/>
                <w:rFonts w:cs="Arial"/>
                <w:color w:val="auto"/>
                <w:sz w:val="20"/>
                <w:u w:val="none"/>
              </w:rPr>
              <w:t>Finj - Injected Speed Setpoint</w:t>
            </w:r>
          </w:p>
          <w:p w14:paraId="38BD1AF8" w14:textId="77777777" w:rsidR="00B36730" w:rsidRPr="001C389A" w:rsidRDefault="00B36730" w:rsidP="003B5BF0">
            <w:pPr>
              <w:widowControl w:val="0"/>
              <w:numPr>
                <w:ilvl w:val="0"/>
                <w:numId w:val="17"/>
              </w:numPr>
              <w:tabs>
                <w:tab w:val="num" w:pos="459"/>
              </w:tabs>
              <w:snapToGrid w:val="0"/>
              <w:ind w:left="459" w:hanging="283"/>
              <w:rPr>
                <w:rFonts w:cs="Arial"/>
                <w:sz w:val="20"/>
              </w:rPr>
            </w:pPr>
            <w:r w:rsidRPr="001C389A">
              <w:rPr>
                <w:rStyle w:val="DeltaViewInsertion"/>
                <w:rFonts w:cs="Arial"/>
                <w:color w:val="auto"/>
                <w:sz w:val="20"/>
                <w:u w:val="none"/>
              </w:rPr>
              <w:t>Logic - Stop / Start Logic Signal</w:t>
            </w:r>
          </w:p>
        </w:tc>
      </w:tr>
      <w:tr w:rsidR="007C03CE" w:rsidRPr="001C389A" w14:paraId="3305EFEB"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773FA614"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5FD352B6" w14:textId="77777777" w:rsidR="00B36730" w:rsidRPr="001C389A" w:rsidRDefault="00B36730" w:rsidP="00B36730">
            <w:pPr>
              <w:widowControl w:val="0"/>
              <w:ind w:left="1440" w:hanging="1440"/>
              <w:rPr>
                <w:rFonts w:cs="Arial"/>
                <w:sz w:val="20"/>
                <w:lang w:val="da-DK"/>
              </w:rPr>
            </w:pPr>
            <w:r w:rsidRPr="001C389A">
              <w:rPr>
                <w:rStyle w:val="DeltaViewInsertion"/>
                <w:rFonts w:cs="Arial"/>
                <w:color w:val="auto"/>
                <w:sz w:val="20"/>
                <w:u w:val="none"/>
                <w:lang w:val="da-DK"/>
              </w:rPr>
              <w:t>For Gas Turbines:</w:t>
            </w:r>
          </w:p>
          <w:p w14:paraId="4918FD4A" w14:textId="77777777" w:rsidR="00B36730" w:rsidRPr="001C389A" w:rsidRDefault="00B36730" w:rsidP="003B5BF0">
            <w:pPr>
              <w:widowControl w:val="0"/>
              <w:numPr>
                <w:ilvl w:val="0"/>
                <w:numId w:val="18"/>
              </w:numPr>
              <w:tabs>
                <w:tab w:val="num" w:pos="459"/>
              </w:tabs>
              <w:snapToGrid w:val="0"/>
              <w:ind w:left="459" w:hanging="283"/>
              <w:rPr>
                <w:rFonts w:cs="Arial"/>
                <w:sz w:val="20"/>
                <w:lang w:val="da-DK"/>
              </w:rPr>
            </w:pPr>
            <w:r w:rsidRPr="001C389A">
              <w:rPr>
                <w:rStyle w:val="DeltaViewInsertion"/>
                <w:rFonts w:cs="Arial"/>
                <w:color w:val="auto"/>
                <w:sz w:val="20"/>
                <w:u w:val="none"/>
                <w:lang w:val="da-DK"/>
              </w:rPr>
              <w:t xml:space="preserve">GT Fuel Demand </w:t>
            </w:r>
          </w:p>
          <w:p w14:paraId="5EB9CC4F" w14:textId="77777777" w:rsidR="00B36730" w:rsidRPr="001C389A" w:rsidRDefault="00B36730" w:rsidP="003B5BF0">
            <w:pPr>
              <w:widowControl w:val="0"/>
              <w:numPr>
                <w:ilvl w:val="0"/>
                <w:numId w:val="18"/>
              </w:numPr>
              <w:tabs>
                <w:tab w:val="num" w:pos="459"/>
              </w:tabs>
              <w:snapToGrid w:val="0"/>
              <w:ind w:left="459" w:hanging="283"/>
              <w:rPr>
                <w:rFonts w:cs="Arial"/>
                <w:sz w:val="20"/>
                <w:lang w:val="sv-SE"/>
              </w:rPr>
            </w:pPr>
            <w:r w:rsidRPr="001C389A">
              <w:rPr>
                <w:rStyle w:val="DeltaViewInsertion"/>
                <w:rFonts w:cs="Arial"/>
                <w:color w:val="auto"/>
                <w:sz w:val="20"/>
                <w:u w:val="none"/>
                <w:lang w:val="sv-SE"/>
              </w:rPr>
              <w:t xml:space="preserve">GT Fuel Valve Position </w:t>
            </w:r>
          </w:p>
          <w:p w14:paraId="18DFD708" w14:textId="77777777" w:rsidR="00B36730" w:rsidRPr="001C389A" w:rsidRDefault="00B36730" w:rsidP="003B5BF0">
            <w:pPr>
              <w:widowControl w:val="0"/>
              <w:numPr>
                <w:ilvl w:val="0"/>
                <w:numId w:val="18"/>
              </w:numPr>
              <w:tabs>
                <w:tab w:val="num" w:pos="459"/>
              </w:tabs>
              <w:snapToGrid w:val="0"/>
              <w:ind w:left="459" w:hanging="283"/>
              <w:rPr>
                <w:rFonts w:cs="Arial"/>
                <w:sz w:val="20"/>
                <w:lang w:val="sv-SE"/>
              </w:rPr>
            </w:pPr>
            <w:r w:rsidRPr="001C389A">
              <w:rPr>
                <w:rStyle w:val="DeltaViewInsertion"/>
                <w:rFonts w:cs="Arial"/>
                <w:color w:val="auto"/>
                <w:sz w:val="20"/>
                <w:u w:val="none"/>
                <w:lang w:val="sv-SE"/>
              </w:rPr>
              <w:t xml:space="preserve">GT Inlet Guide Vane Position </w:t>
            </w:r>
          </w:p>
          <w:p w14:paraId="5E4909B3" w14:textId="77777777" w:rsidR="00B36730" w:rsidRPr="001C389A" w:rsidRDefault="00B36730" w:rsidP="003B5BF0">
            <w:pPr>
              <w:widowControl w:val="0"/>
              <w:numPr>
                <w:ilvl w:val="0"/>
                <w:numId w:val="18"/>
              </w:numPr>
              <w:tabs>
                <w:tab w:val="num" w:pos="459"/>
              </w:tabs>
              <w:snapToGrid w:val="0"/>
              <w:ind w:left="459" w:hanging="283"/>
              <w:rPr>
                <w:rFonts w:cs="Arial"/>
                <w:sz w:val="20"/>
              </w:rPr>
            </w:pPr>
            <w:r w:rsidRPr="001C389A">
              <w:rPr>
                <w:rStyle w:val="DeltaViewInsertion"/>
                <w:rFonts w:cs="Arial"/>
                <w:color w:val="auto"/>
                <w:sz w:val="20"/>
                <w:u w:val="none"/>
              </w:rPr>
              <w:t>GT Exhaust Gas Temperature</w:t>
            </w:r>
          </w:p>
        </w:tc>
      </w:tr>
      <w:tr w:rsidR="007C03CE" w:rsidRPr="001C389A" w14:paraId="2307A031"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05D1E6B0"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608B9905" w14:textId="77777777" w:rsidR="00B36730" w:rsidRPr="001C389A" w:rsidRDefault="00B36730" w:rsidP="00B36730">
            <w:pPr>
              <w:widowControl w:val="0"/>
              <w:ind w:left="1440" w:hanging="1440"/>
              <w:rPr>
                <w:rFonts w:cs="Arial"/>
                <w:sz w:val="20"/>
              </w:rPr>
            </w:pPr>
            <w:r w:rsidRPr="001C389A">
              <w:rPr>
                <w:rStyle w:val="DeltaViewInsertion"/>
                <w:rFonts w:cs="Arial"/>
                <w:color w:val="auto"/>
                <w:sz w:val="20"/>
                <w:u w:val="none"/>
              </w:rPr>
              <w:t>For Steam Turbines at &gt;= 1Hz:</w:t>
            </w:r>
          </w:p>
          <w:p w14:paraId="667A3FAA"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Pressure before Turbine Governor Valves</w:t>
            </w:r>
          </w:p>
          <w:p w14:paraId="7AE93758"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Turbine Governor Valve Positions</w:t>
            </w:r>
          </w:p>
          <w:p w14:paraId="5FFD1BF6"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Governor Oil Pressure*</w:t>
            </w:r>
          </w:p>
          <w:p w14:paraId="0C2682EA"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Boiler Pressure Set Point *</w:t>
            </w:r>
          </w:p>
          <w:p w14:paraId="3C78F69E" w14:textId="643A312F" w:rsidR="00B36730" w:rsidRPr="001C389A" w:rsidRDefault="00C76648" w:rsidP="003B5BF0">
            <w:pPr>
              <w:widowControl w:val="0"/>
              <w:numPr>
                <w:ilvl w:val="0"/>
                <w:numId w:val="19"/>
              </w:numPr>
              <w:tabs>
                <w:tab w:val="num" w:pos="459"/>
              </w:tabs>
              <w:snapToGrid w:val="0"/>
              <w:ind w:hanging="544"/>
              <w:rPr>
                <w:rFonts w:cs="Arial"/>
                <w:sz w:val="20"/>
              </w:rPr>
            </w:pPr>
            <w:r>
              <w:rPr>
                <w:rStyle w:val="DeltaViewInsertion"/>
                <w:rFonts w:cs="Arial"/>
                <w:color w:val="auto"/>
                <w:sz w:val="20"/>
                <w:u w:val="none"/>
              </w:rPr>
              <w:t xml:space="preserve">Superheater Outlet Pressure </w:t>
            </w:r>
            <w:r w:rsidR="00B36730" w:rsidRPr="001C389A">
              <w:rPr>
                <w:rStyle w:val="DeltaViewInsertion"/>
                <w:rFonts w:cs="Arial"/>
                <w:color w:val="auto"/>
                <w:sz w:val="20"/>
                <w:u w:val="none"/>
              </w:rPr>
              <w:t>*</w:t>
            </w:r>
          </w:p>
          <w:p w14:paraId="0799DA4D"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Pressure after Turbine Governor Valves*</w:t>
            </w:r>
          </w:p>
          <w:p w14:paraId="345879B7"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Boiler Firing Demand*</w:t>
            </w:r>
          </w:p>
          <w:p w14:paraId="41422EBB" w14:textId="77777777" w:rsidR="00B36730" w:rsidRPr="001C389A" w:rsidRDefault="00B36730" w:rsidP="00B36730">
            <w:pPr>
              <w:widowControl w:val="0"/>
              <w:ind w:left="1440" w:hanging="1440"/>
              <w:rPr>
                <w:rFonts w:cs="Arial"/>
                <w:b/>
                <w:sz w:val="20"/>
              </w:rPr>
            </w:pPr>
            <w:r w:rsidRPr="001C389A">
              <w:rPr>
                <w:rStyle w:val="DeltaViewInsertion"/>
                <w:rFonts w:cs="Arial"/>
                <w:color w:val="auto"/>
                <w:sz w:val="20"/>
                <w:u w:val="none"/>
              </w:rPr>
              <w:t xml:space="preserve">*Where applicable (typically not in </w:t>
            </w:r>
            <w:r w:rsidRPr="001C389A">
              <w:rPr>
                <w:rStyle w:val="DeltaViewInsertion"/>
                <w:rFonts w:cs="Arial"/>
                <w:b/>
                <w:color w:val="auto"/>
                <w:sz w:val="20"/>
                <w:u w:val="none"/>
              </w:rPr>
              <w:t>CCGT module</w:t>
            </w:r>
            <w:r w:rsidRPr="001C389A">
              <w:rPr>
                <w:rStyle w:val="DeltaViewInsertion"/>
                <w:rFonts w:cs="Arial"/>
                <w:color w:val="auto"/>
                <w:sz w:val="20"/>
                <w:u w:val="none"/>
              </w:rPr>
              <w:t>)</w:t>
            </w:r>
          </w:p>
        </w:tc>
      </w:tr>
      <w:tr w:rsidR="007C03CE" w:rsidRPr="001C389A" w14:paraId="1BAD27D1"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76992C9F"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6D51D222" w14:textId="77777777" w:rsidR="00B36730" w:rsidRPr="001C389A" w:rsidRDefault="00B36730" w:rsidP="00B36730">
            <w:pPr>
              <w:widowControl w:val="0"/>
              <w:ind w:left="1440" w:hanging="1440"/>
              <w:rPr>
                <w:rFonts w:cs="Arial"/>
                <w:sz w:val="20"/>
              </w:rPr>
            </w:pPr>
            <w:r w:rsidRPr="001C389A">
              <w:rPr>
                <w:rStyle w:val="DeltaViewInsertion"/>
                <w:rFonts w:cs="Arial"/>
                <w:color w:val="auto"/>
                <w:sz w:val="20"/>
                <w:u w:val="none"/>
              </w:rPr>
              <w:t>For Hydro Plant:</w:t>
            </w:r>
          </w:p>
          <w:p w14:paraId="76F764A6"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 xml:space="preserve">Speed Governor Demand Signal </w:t>
            </w:r>
          </w:p>
          <w:p w14:paraId="0BDD2FB7"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Actuator Output Signal</w:t>
            </w:r>
          </w:p>
          <w:p w14:paraId="3F7C3940"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 xml:space="preserve">Guide Vane / Needle Valve Position </w:t>
            </w:r>
          </w:p>
        </w:tc>
      </w:tr>
      <w:tr w:rsidR="007C03CE" w:rsidRPr="001C389A" w14:paraId="635DA32D" w14:textId="77777777" w:rsidTr="00B36730">
        <w:tc>
          <w:tcPr>
            <w:tcW w:w="1984" w:type="dxa"/>
            <w:tcBorders>
              <w:top w:val="single" w:sz="4" w:space="0" w:color="auto"/>
              <w:left w:val="single" w:sz="4" w:space="0" w:color="auto"/>
              <w:bottom w:val="single" w:sz="4" w:space="0" w:color="auto"/>
              <w:right w:val="single" w:sz="4" w:space="0" w:color="auto"/>
            </w:tcBorders>
          </w:tcPr>
          <w:p w14:paraId="5CDD2F0D"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.2(d) Compliance with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.6.3.3</w:t>
            </w:r>
          </w:p>
          <w:p w14:paraId="2C62F36B" w14:textId="77777777" w:rsidR="00B36730" w:rsidRPr="001C389A" w:rsidRDefault="00B36730" w:rsidP="00B36730">
            <w:pPr>
              <w:rPr>
                <w:rFonts w:cs="Arial"/>
                <w:sz w:val="20"/>
              </w:rPr>
            </w:pPr>
          </w:p>
        </w:tc>
        <w:tc>
          <w:tcPr>
            <w:tcW w:w="5387" w:type="dxa"/>
            <w:tcBorders>
              <w:top w:val="single" w:sz="4" w:space="0" w:color="auto"/>
              <w:left w:val="single" w:sz="4" w:space="0" w:color="auto"/>
              <w:bottom w:val="single" w:sz="4" w:space="0" w:color="auto"/>
              <w:right w:val="single" w:sz="4" w:space="0" w:color="auto"/>
            </w:tcBorders>
          </w:tcPr>
          <w:p w14:paraId="6B2126B6" w14:textId="77777777" w:rsidR="00B36730" w:rsidRPr="001C389A" w:rsidRDefault="00B36730" w:rsidP="003B5BF0">
            <w:pPr>
              <w:widowControl w:val="0"/>
              <w:numPr>
                <w:ilvl w:val="0"/>
                <w:numId w:val="17"/>
              </w:numPr>
              <w:tabs>
                <w:tab w:val="num" w:pos="459"/>
              </w:tabs>
              <w:snapToGrid w:val="0"/>
              <w:ind w:left="459" w:hanging="283"/>
              <w:rPr>
                <w:rFonts w:cs="Arial"/>
                <w:sz w:val="20"/>
              </w:rPr>
            </w:pPr>
            <w:r w:rsidRPr="001C389A">
              <w:rPr>
                <w:rStyle w:val="DeltaViewInsertion"/>
                <w:rFonts w:cs="Arial"/>
                <w:color w:val="auto"/>
                <w:sz w:val="20"/>
                <w:u w:val="none"/>
              </w:rPr>
              <w:t xml:space="preserve">Fsys - </w:t>
            </w:r>
            <w:r w:rsidRPr="001C389A">
              <w:rPr>
                <w:rStyle w:val="DeltaViewInsertion"/>
                <w:rFonts w:cs="Arial"/>
                <w:b/>
                <w:color w:val="auto"/>
                <w:sz w:val="20"/>
                <w:u w:val="none"/>
              </w:rPr>
              <w:t>System Frequency</w:t>
            </w:r>
          </w:p>
          <w:p w14:paraId="71D701F6" w14:textId="77777777" w:rsidR="00B36730" w:rsidRPr="001C389A" w:rsidRDefault="00B36730" w:rsidP="003B5BF0">
            <w:pPr>
              <w:widowControl w:val="0"/>
              <w:numPr>
                <w:ilvl w:val="0"/>
                <w:numId w:val="17"/>
              </w:numPr>
              <w:tabs>
                <w:tab w:val="num" w:pos="459"/>
              </w:tabs>
              <w:snapToGrid w:val="0"/>
              <w:ind w:left="459" w:hanging="283"/>
              <w:rPr>
                <w:rStyle w:val="DeltaViewInsertion"/>
                <w:rFonts w:cs="Arial"/>
                <w:color w:val="auto"/>
                <w:sz w:val="20"/>
                <w:u w:val="none"/>
              </w:rPr>
            </w:pPr>
            <w:r w:rsidRPr="001C389A">
              <w:rPr>
                <w:rStyle w:val="DeltaViewInsertion"/>
                <w:rFonts w:cs="Arial"/>
                <w:color w:val="auto"/>
                <w:sz w:val="20"/>
                <w:u w:val="none"/>
              </w:rPr>
              <w:t>Finj - Injected Speed Setpoint</w:t>
            </w:r>
          </w:p>
          <w:p w14:paraId="60731F4B" w14:textId="5EC3574B" w:rsidR="00B36730" w:rsidRPr="001C389A" w:rsidRDefault="00B36730" w:rsidP="003B5BF0">
            <w:pPr>
              <w:widowControl w:val="0"/>
              <w:numPr>
                <w:ilvl w:val="0"/>
                <w:numId w:val="17"/>
              </w:numPr>
              <w:tabs>
                <w:tab w:val="num" w:pos="459"/>
              </w:tabs>
              <w:snapToGrid w:val="0"/>
              <w:ind w:left="459" w:hanging="283"/>
              <w:rPr>
                <w:rFonts w:cs="Arial"/>
                <w:sz w:val="20"/>
              </w:rPr>
            </w:pPr>
            <w:r w:rsidRPr="001C389A">
              <w:rPr>
                <w:rStyle w:val="DeltaViewInsertion"/>
                <w:rFonts w:cs="Arial"/>
                <w:color w:val="auto"/>
                <w:sz w:val="20"/>
                <w:u w:val="none"/>
              </w:rPr>
              <w:t xml:space="preserve">Appropriate control system parameters as agreed with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(See </w:t>
            </w:r>
            <w:r w:rsidR="007E59DD" w:rsidRPr="001C389A">
              <w:rPr>
                <w:rStyle w:val="DeltaViewInsertion"/>
                <w:rFonts w:cs="Arial"/>
                <w:color w:val="auto"/>
                <w:sz w:val="20"/>
                <w:u w:val="none"/>
              </w:rPr>
              <w:t>ECP.A.5</w:t>
            </w:r>
            <w:r w:rsidRPr="001C389A">
              <w:rPr>
                <w:rStyle w:val="DeltaViewInsertion"/>
                <w:rFonts w:cs="Arial"/>
                <w:color w:val="auto"/>
                <w:sz w:val="20"/>
                <w:u w:val="none"/>
              </w:rPr>
              <w:t>.9)</w:t>
            </w:r>
          </w:p>
          <w:p w14:paraId="3B8473DC" w14:textId="77777777" w:rsidR="00B36730" w:rsidRPr="001C389A" w:rsidRDefault="00B36730" w:rsidP="00B36730">
            <w:pPr>
              <w:widowControl w:val="0"/>
              <w:ind w:left="1440" w:hanging="1440"/>
              <w:rPr>
                <w:rStyle w:val="DeltaViewInsertion"/>
                <w:rFonts w:cs="Arial"/>
                <w:color w:val="auto"/>
                <w:sz w:val="20"/>
                <w:u w:val="none"/>
              </w:rPr>
            </w:pPr>
          </w:p>
        </w:tc>
      </w:tr>
      <w:tr w:rsidR="007C03CE" w:rsidRPr="001C389A" w14:paraId="580824F6" w14:textId="77777777" w:rsidTr="00B36730">
        <w:tc>
          <w:tcPr>
            <w:tcW w:w="1984" w:type="dxa"/>
            <w:tcBorders>
              <w:top w:val="single" w:sz="4" w:space="0" w:color="auto"/>
              <w:left w:val="single" w:sz="4" w:space="0" w:color="auto"/>
              <w:bottom w:val="single" w:sz="4" w:space="0" w:color="auto"/>
              <w:right w:val="single" w:sz="4" w:space="0" w:color="auto"/>
            </w:tcBorders>
          </w:tcPr>
          <w:p w14:paraId="1A49D08A"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.2(e)</w:t>
            </w:r>
          </w:p>
          <w:p w14:paraId="1CD1F3C9" w14:textId="77777777" w:rsidR="00B36730" w:rsidRPr="001C389A" w:rsidRDefault="00B36730" w:rsidP="00B36730">
            <w:pPr>
              <w:rPr>
                <w:rFonts w:cs="Arial"/>
                <w:sz w:val="20"/>
              </w:rPr>
            </w:pPr>
            <w:r w:rsidRPr="001C389A">
              <w:rPr>
                <w:rFonts w:cs="Arial"/>
                <w:sz w:val="20"/>
              </w:rPr>
              <w:t>Real Time on site or Down-</w:t>
            </w:r>
          </w:p>
          <w:p w14:paraId="3D821B98" w14:textId="77777777" w:rsidR="00B36730" w:rsidRPr="001C389A" w:rsidRDefault="00B36730" w:rsidP="00B36730">
            <w:pPr>
              <w:widowControl w:val="0"/>
              <w:rPr>
                <w:rStyle w:val="DeltaViewInsertion"/>
                <w:rFonts w:cs="Arial"/>
                <w:color w:val="auto"/>
                <w:sz w:val="20"/>
                <w:u w:val="none"/>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tcPr>
          <w:p w14:paraId="43696B30" w14:textId="77777777" w:rsidR="00B36730" w:rsidRPr="001C389A" w:rsidRDefault="00B36730" w:rsidP="003B5BF0">
            <w:pPr>
              <w:widowControl w:val="0"/>
              <w:numPr>
                <w:ilvl w:val="0"/>
                <w:numId w:val="17"/>
              </w:numPr>
              <w:snapToGrid w:val="0"/>
              <w:rPr>
                <w:rStyle w:val="DeltaViewInsertion"/>
                <w:rFonts w:cs="Arial"/>
                <w:color w:val="auto"/>
                <w:sz w:val="20"/>
                <w:u w:val="none"/>
              </w:rPr>
            </w:pPr>
            <w:r w:rsidRPr="001C389A">
              <w:rPr>
                <w:rStyle w:val="DeltaViewInsertion"/>
                <w:rFonts w:cs="Arial"/>
                <w:color w:val="auto"/>
                <w:sz w:val="20"/>
                <w:u w:val="none"/>
              </w:rPr>
              <w:t xml:space="preserve">MW - </w:t>
            </w:r>
            <w:r w:rsidR="000723CA"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w:t>
            </w:r>
            <w:r w:rsidR="000723CA" w:rsidRPr="001C389A">
              <w:rPr>
                <w:rStyle w:val="DeltaViewInsertion"/>
                <w:rFonts w:cs="Arial"/>
                <w:color w:val="auto"/>
                <w:sz w:val="20"/>
                <w:u w:val="none"/>
              </w:rPr>
              <w:t>at the</w:t>
            </w:r>
            <w:r w:rsidR="000723CA" w:rsidRPr="001C389A">
              <w:rPr>
                <w:rStyle w:val="DeltaViewInsertion"/>
                <w:rFonts w:cs="Arial"/>
                <w:b/>
                <w:color w:val="auto"/>
                <w:sz w:val="20"/>
                <w:u w:val="none"/>
              </w:rPr>
              <w:t xml:space="preserve"> Grid Entry Point </w:t>
            </w:r>
            <w:r w:rsidR="000723CA" w:rsidRPr="001C389A">
              <w:rPr>
                <w:rStyle w:val="DeltaViewInsertion"/>
                <w:rFonts w:cs="Arial"/>
                <w:color w:val="auto"/>
                <w:sz w:val="20"/>
                <w:u w:val="none"/>
              </w:rPr>
              <w:t>or</w:t>
            </w:r>
            <w:r w:rsidR="000723CA" w:rsidRPr="001C389A">
              <w:rPr>
                <w:rStyle w:val="DeltaViewInsertion"/>
                <w:rFonts w:cs="Arial"/>
                <w:b/>
                <w:color w:val="auto"/>
                <w:sz w:val="20"/>
                <w:u w:val="none"/>
              </w:rPr>
              <w:t xml:space="preserve"> (User System Entry Point </w:t>
            </w:r>
            <w:r w:rsidR="000723CA" w:rsidRPr="001C389A">
              <w:rPr>
                <w:rStyle w:val="DeltaViewInsertion"/>
                <w:rFonts w:cs="Arial"/>
                <w:color w:val="auto"/>
                <w:sz w:val="20"/>
                <w:u w:val="none"/>
              </w:rPr>
              <w:t>if</w:t>
            </w:r>
            <w:r w:rsidR="000723CA" w:rsidRPr="001C389A">
              <w:rPr>
                <w:rStyle w:val="DeltaViewInsertion"/>
                <w:rFonts w:cs="Arial"/>
                <w:b/>
                <w:color w:val="auto"/>
                <w:sz w:val="20"/>
                <w:u w:val="none"/>
              </w:rPr>
              <w:t xml:space="preserve"> Embedded)</w:t>
            </w:r>
            <w:r w:rsidRPr="001C389A">
              <w:rPr>
                <w:rStyle w:val="DeltaViewInsertion"/>
                <w:rFonts w:cs="Arial"/>
                <w:color w:val="auto"/>
                <w:sz w:val="20"/>
                <w:u w:val="none"/>
              </w:rPr>
              <w:t>.</w:t>
            </w:r>
          </w:p>
          <w:p w14:paraId="3E41E987" w14:textId="77777777" w:rsidR="00B36730" w:rsidRPr="001C389A" w:rsidRDefault="00B36730" w:rsidP="003B5BF0">
            <w:pPr>
              <w:widowControl w:val="0"/>
              <w:numPr>
                <w:ilvl w:val="0"/>
                <w:numId w:val="17"/>
              </w:numPr>
              <w:snapToGrid w:val="0"/>
              <w:rPr>
                <w:rFonts w:cs="Arial"/>
                <w:sz w:val="20"/>
              </w:rPr>
            </w:pPr>
            <w:r w:rsidRPr="001C389A">
              <w:rPr>
                <w:rStyle w:val="DeltaViewInsertion"/>
                <w:rFonts w:cs="Arial"/>
                <w:color w:val="auto"/>
                <w:sz w:val="20"/>
                <w:u w:val="none"/>
              </w:rPr>
              <w:t xml:space="preserve">MVAr - </w:t>
            </w:r>
            <w:r w:rsidR="000723CA"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at </w:t>
            </w:r>
            <w:r w:rsidR="000723CA" w:rsidRPr="001C389A">
              <w:rPr>
                <w:rStyle w:val="DeltaViewInsertion"/>
                <w:rFonts w:cs="Arial"/>
                <w:color w:val="auto"/>
                <w:sz w:val="20"/>
                <w:u w:val="none"/>
              </w:rPr>
              <w:t>the</w:t>
            </w:r>
            <w:r w:rsidR="000723CA" w:rsidRPr="001C389A">
              <w:rPr>
                <w:rStyle w:val="DeltaViewInsertion"/>
                <w:rFonts w:cs="Arial"/>
                <w:b/>
                <w:color w:val="auto"/>
                <w:sz w:val="20"/>
                <w:u w:val="none"/>
              </w:rPr>
              <w:t xml:space="preserve"> Grid Entry Point </w:t>
            </w:r>
            <w:r w:rsidR="000723CA" w:rsidRPr="001C389A">
              <w:rPr>
                <w:rStyle w:val="DeltaViewInsertion"/>
                <w:rFonts w:cs="Arial"/>
                <w:color w:val="auto"/>
                <w:sz w:val="20"/>
                <w:u w:val="none"/>
              </w:rPr>
              <w:t>or</w:t>
            </w:r>
            <w:r w:rsidR="000723CA" w:rsidRPr="001C389A">
              <w:rPr>
                <w:rStyle w:val="DeltaViewInsertion"/>
                <w:rFonts w:cs="Arial"/>
                <w:b/>
                <w:color w:val="auto"/>
                <w:sz w:val="20"/>
                <w:u w:val="none"/>
              </w:rPr>
              <w:t xml:space="preserve"> (User System Entry Point </w:t>
            </w:r>
            <w:r w:rsidR="000723CA" w:rsidRPr="001C389A">
              <w:rPr>
                <w:rStyle w:val="DeltaViewInsertion"/>
                <w:rFonts w:cs="Arial"/>
                <w:color w:val="auto"/>
                <w:sz w:val="20"/>
                <w:u w:val="none"/>
              </w:rPr>
              <w:t>if</w:t>
            </w:r>
            <w:r w:rsidR="000723CA" w:rsidRPr="001C389A">
              <w:rPr>
                <w:rStyle w:val="DeltaViewInsertion"/>
                <w:rFonts w:cs="Arial"/>
                <w:b/>
                <w:color w:val="auto"/>
                <w:sz w:val="20"/>
                <w:u w:val="none"/>
              </w:rPr>
              <w:t xml:space="preserve"> Embedded)</w:t>
            </w:r>
            <w:r w:rsidRPr="001C389A">
              <w:rPr>
                <w:rStyle w:val="DeltaViewInsertion"/>
                <w:rFonts w:cs="Arial"/>
                <w:color w:val="auto"/>
                <w:sz w:val="20"/>
                <w:u w:val="none"/>
              </w:rPr>
              <w:t>.</w:t>
            </w:r>
          </w:p>
          <w:p w14:paraId="01A8B8C3" w14:textId="77777777" w:rsidR="00B36730" w:rsidRPr="001C389A" w:rsidRDefault="00B36730" w:rsidP="003B5BF0">
            <w:pPr>
              <w:pStyle w:val="BodyText"/>
              <w:numPr>
                <w:ilvl w:val="0"/>
                <w:numId w:val="17"/>
              </w:numPr>
              <w:autoSpaceDE w:val="0"/>
              <w:autoSpaceDN w:val="0"/>
              <w:adjustRightInd w:val="0"/>
              <w:snapToGrid w:val="0"/>
              <w:rPr>
                <w:rFonts w:ascii="Arial" w:hAnsi="Arial" w:cs="Arial"/>
              </w:rPr>
            </w:pPr>
            <w:r w:rsidRPr="001C389A">
              <w:rPr>
                <w:rStyle w:val="DeltaViewInsertion"/>
                <w:rFonts w:ascii="Arial" w:hAnsi="Arial" w:cs="Arial"/>
                <w:color w:val="auto"/>
                <w:u w:val="none"/>
              </w:rPr>
              <w:lastRenderedPageBreak/>
              <w:t xml:space="preserve">Line-line Voltage (kV) </w:t>
            </w:r>
            <w:r w:rsidR="000723CA" w:rsidRPr="001C389A">
              <w:rPr>
                <w:rStyle w:val="DeltaViewInsertion"/>
                <w:rFonts w:ascii="Arial" w:hAnsi="Arial" w:cs="Arial"/>
                <w:snapToGrid w:val="0"/>
                <w:color w:val="auto"/>
                <w:u w:val="none"/>
              </w:rPr>
              <w:t xml:space="preserve">at the </w:t>
            </w:r>
            <w:r w:rsidR="000723CA" w:rsidRPr="001C389A">
              <w:rPr>
                <w:rStyle w:val="DeltaViewInsertion"/>
                <w:rFonts w:ascii="Arial" w:hAnsi="Arial" w:cs="Arial"/>
                <w:b/>
                <w:snapToGrid w:val="0"/>
                <w:color w:val="auto"/>
                <w:u w:val="none"/>
              </w:rPr>
              <w:t xml:space="preserve">Grid Entry Point </w:t>
            </w:r>
            <w:r w:rsidR="000723CA" w:rsidRPr="001C389A">
              <w:rPr>
                <w:rStyle w:val="DeltaViewInsertion"/>
                <w:rFonts w:ascii="Arial" w:hAnsi="Arial" w:cs="Arial"/>
                <w:snapToGrid w:val="0"/>
                <w:color w:val="auto"/>
                <w:u w:val="none"/>
              </w:rPr>
              <w:t>or (</w:t>
            </w:r>
            <w:r w:rsidR="000723CA" w:rsidRPr="001C389A">
              <w:rPr>
                <w:rStyle w:val="DeltaViewInsertion"/>
                <w:rFonts w:ascii="Arial" w:hAnsi="Arial" w:cs="Arial"/>
                <w:b/>
                <w:snapToGrid w:val="0"/>
                <w:color w:val="auto"/>
                <w:u w:val="none"/>
              </w:rPr>
              <w:t>User System Entry Point</w:t>
            </w:r>
            <w:r w:rsidR="000723CA" w:rsidRPr="001C389A">
              <w:rPr>
                <w:rStyle w:val="DeltaViewInsertion"/>
                <w:rFonts w:ascii="Arial" w:hAnsi="Arial" w:cs="Arial"/>
                <w:snapToGrid w:val="0"/>
                <w:color w:val="auto"/>
                <w:u w:val="none"/>
              </w:rPr>
              <w:t xml:space="preserve"> if </w:t>
            </w:r>
            <w:r w:rsidR="000723CA" w:rsidRPr="001C389A">
              <w:rPr>
                <w:rStyle w:val="DeltaViewInsertion"/>
                <w:rFonts w:ascii="Arial" w:hAnsi="Arial" w:cs="Arial"/>
                <w:b/>
                <w:snapToGrid w:val="0"/>
                <w:color w:val="auto"/>
                <w:u w:val="none"/>
              </w:rPr>
              <w:t>Embedded</w:t>
            </w:r>
            <w:r w:rsidR="000723CA" w:rsidRPr="001C389A">
              <w:rPr>
                <w:rStyle w:val="DeltaViewInsertion"/>
                <w:rFonts w:ascii="Arial" w:hAnsi="Arial" w:cs="Arial"/>
                <w:snapToGrid w:val="0"/>
                <w:color w:val="auto"/>
                <w:u w:val="none"/>
              </w:rPr>
              <w:t>).</w:t>
            </w:r>
          </w:p>
          <w:p w14:paraId="40C4C6B7" w14:textId="77777777" w:rsidR="00B36730" w:rsidRPr="001C389A" w:rsidRDefault="00B36730" w:rsidP="00B36730">
            <w:pPr>
              <w:widowControl w:val="0"/>
              <w:ind w:left="360"/>
              <w:rPr>
                <w:rStyle w:val="DeltaViewInsertion"/>
                <w:rFonts w:cs="Arial"/>
                <w:color w:val="auto"/>
                <w:sz w:val="20"/>
                <w:u w:val="none"/>
              </w:rPr>
            </w:pPr>
          </w:p>
        </w:tc>
      </w:tr>
    </w:tbl>
    <w:p w14:paraId="4B7EC570" w14:textId="77777777" w:rsidR="00B36730" w:rsidRPr="001C389A" w:rsidRDefault="00B36730" w:rsidP="00B36730">
      <w:pPr>
        <w:rPr>
          <w:rFonts w:cs="Arial"/>
          <w:color w:val="000000" w:themeColor="text1"/>
          <w:sz w:val="20"/>
        </w:rPr>
      </w:pPr>
    </w:p>
    <w:p w14:paraId="59692BE2" w14:textId="77777777" w:rsidR="00B36730" w:rsidRPr="001C389A" w:rsidRDefault="007E59DD" w:rsidP="00B36730">
      <w:pPr>
        <w:rPr>
          <w:rFonts w:cs="Arial"/>
          <w:b/>
          <w:sz w:val="20"/>
        </w:rPr>
      </w:pP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.3 </w:t>
      </w:r>
      <w:r w:rsidR="00B85185" w:rsidRPr="001C389A">
        <w:rPr>
          <w:rStyle w:val="DeltaViewInsertion"/>
          <w:rFonts w:cs="Arial"/>
          <w:color w:val="auto"/>
          <w:sz w:val="20"/>
          <w:u w:val="none"/>
        </w:rPr>
        <w:tab/>
      </w:r>
      <w:r w:rsidR="00B36730" w:rsidRPr="001C389A">
        <w:rPr>
          <w:rFonts w:cs="Arial"/>
          <w:b/>
          <w:sz w:val="20"/>
        </w:rPr>
        <w:t xml:space="preserve">Power Park Modules, OTSDUA </w:t>
      </w:r>
      <w:r w:rsidR="00B36730" w:rsidRPr="001C389A">
        <w:rPr>
          <w:rFonts w:cs="Arial"/>
          <w:sz w:val="20"/>
        </w:rPr>
        <w:t>and</w:t>
      </w:r>
      <w:r w:rsidR="00B36730" w:rsidRPr="001C389A">
        <w:rPr>
          <w:rFonts w:cs="Arial"/>
          <w:b/>
          <w:sz w:val="20"/>
        </w:rPr>
        <w:t xml:space="preserve"> </w:t>
      </w:r>
      <w:r w:rsidR="009923C9" w:rsidRPr="001C389A">
        <w:rPr>
          <w:rFonts w:cs="Arial"/>
          <w:b/>
          <w:sz w:val="20"/>
        </w:rPr>
        <w:t>HVDC Equipment</w:t>
      </w:r>
    </w:p>
    <w:p w14:paraId="32C560E8" w14:textId="77777777" w:rsidR="009923C9" w:rsidRPr="001C389A" w:rsidRDefault="009923C9" w:rsidP="00B36730">
      <w:pPr>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5387"/>
      </w:tblGrid>
      <w:tr w:rsidR="007C03CE" w:rsidRPr="001C389A" w14:paraId="599B2487" w14:textId="77777777" w:rsidTr="00B36730">
        <w:tc>
          <w:tcPr>
            <w:tcW w:w="1984" w:type="dxa"/>
            <w:tcBorders>
              <w:top w:val="single" w:sz="4" w:space="0" w:color="auto"/>
              <w:left w:val="single" w:sz="4" w:space="0" w:color="auto"/>
              <w:bottom w:val="single" w:sz="4" w:space="0" w:color="auto"/>
              <w:right w:val="single" w:sz="4" w:space="0" w:color="auto"/>
            </w:tcBorders>
          </w:tcPr>
          <w:p w14:paraId="59237C05" w14:textId="77777777" w:rsidR="00B36730" w:rsidRPr="001C389A" w:rsidRDefault="00B36730" w:rsidP="00B36730">
            <w:pPr>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4159C08E" w14:textId="77777777" w:rsidR="009923C9" w:rsidRPr="001C389A" w:rsidRDefault="00B36730" w:rsidP="00105F09">
            <w:pPr>
              <w:rPr>
                <w:rFonts w:cs="Arial"/>
                <w:b/>
                <w:sz w:val="20"/>
              </w:rPr>
            </w:pPr>
            <w:r w:rsidRPr="001C389A">
              <w:rPr>
                <w:rFonts w:cs="Arial"/>
                <w:sz w:val="20"/>
              </w:rPr>
              <w:t xml:space="preserve">Each </w:t>
            </w:r>
            <w:r w:rsidRPr="001C389A">
              <w:rPr>
                <w:rFonts w:cs="Arial"/>
                <w:b/>
                <w:sz w:val="20"/>
              </w:rPr>
              <w:t>Power Park Module</w:t>
            </w:r>
            <w:r w:rsidRPr="001C389A">
              <w:rPr>
                <w:rFonts w:cs="Arial"/>
                <w:sz w:val="20"/>
              </w:rPr>
              <w:t xml:space="preserve"> and</w:t>
            </w:r>
            <w:r w:rsidRPr="001C389A">
              <w:rPr>
                <w:rFonts w:cs="Arial"/>
                <w:b/>
                <w:sz w:val="20"/>
              </w:rPr>
              <w:t xml:space="preserve"> </w:t>
            </w:r>
            <w:r w:rsidR="009923C9" w:rsidRPr="001C389A">
              <w:rPr>
                <w:rFonts w:cs="Arial"/>
                <w:b/>
                <w:sz w:val="20"/>
              </w:rPr>
              <w:t>HVDC Equipment</w:t>
            </w:r>
          </w:p>
          <w:p w14:paraId="2B3CE147" w14:textId="77777777" w:rsidR="00B36730" w:rsidRPr="001C389A" w:rsidRDefault="00B36730">
            <w:pPr>
              <w:rPr>
                <w:rFonts w:cs="Arial"/>
                <w:sz w:val="20"/>
              </w:rPr>
            </w:pPr>
            <w:r w:rsidRPr="001C389A">
              <w:rPr>
                <w:rFonts w:cs="Arial"/>
                <w:sz w:val="20"/>
              </w:rPr>
              <w:t>a</w:t>
            </w:r>
            <w:r w:rsidRPr="001C389A">
              <w:rPr>
                <w:rStyle w:val="DeltaViewInsertion"/>
                <w:rFonts w:cs="Arial"/>
                <w:color w:val="auto"/>
                <w:sz w:val="20"/>
                <w:u w:val="none"/>
              </w:rPr>
              <w:t xml:space="preserve">t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p>
        </w:tc>
      </w:tr>
      <w:tr w:rsidR="007C03CE" w:rsidRPr="001C389A" w14:paraId="5EB69640"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2FD530AD"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.3.1(a)</w:t>
            </w:r>
          </w:p>
          <w:p w14:paraId="20B92A53" w14:textId="77777777" w:rsidR="00B36730" w:rsidRPr="001C389A" w:rsidRDefault="00B36730" w:rsidP="00B36730">
            <w:pPr>
              <w:rPr>
                <w:rFonts w:cs="Arial"/>
                <w:sz w:val="20"/>
              </w:rPr>
            </w:pPr>
            <w:r w:rsidRPr="001C389A">
              <w:rPr>
                <w:rFonts w:cs="Arial"/>
                <w:sz w:val="20"/>
              </w:rPr>
              <w:t>Real Time on site.</w:t>
            </w:r>
          </w:p>
        </w:tc>
        <w:tc>
          <w:tcPr>
            <w:tcW w:w="5387" w:type="dxa"/>
            <w:tcBorders>
              <w:top w:val="single" w:sz="4" w:space="0" w:color="auto"/>
              <w:left w:val="single" w:sz="4" w:space="0" w:color="auto"/>
              <w:bottom w:val="single" w:sz="4" w:space="0" w:color="auto"/>
              <w:right w:val="single" w:sz="4" w:space="0" w:color="auto"/>
            </w:tcBorders>
            <w:hideMark/>
          </w:tcPr>
          <w:p w14:paraId="7A9984F2" w14:textId="782CDDE2"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Total </w:t>
            </w:r>
            <w:r w:rsidRPr="001C389A">
              <w:rPr>
                <w:rStyle w:val="DeltaViewInsertion"/>
                <w:rFonts w:ascii="Arial" w:hAnsi="Arial" w:cs="Arial"/>
                <w:b/>
                <w:color w:val="auto"/>
                <w:u w:val="none"/>
              </w:rPr>
              <w:t>Active Power</w:t>
            </w:r>
            <w:r w:rsidRPr="001C389A">
              <w:rPr>
                <w:rStyle w:val="DeltaViewInsertion"/>
                <w:rFonts w:ascii="Arial" w:hAnsi="Arial" w:cs="Arial"/>
                <w:color w:val="auto"/>
                <w:u w:val="none"/>
              </w:rPr>
              <w:t xml:space="preserve"> (MW)</w:t>
            </w:r>
          </w:p>
          <w:p w14:paraId="6E8E2D19"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Total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(MVAr)</w:t>
            </w:r>
          </w:p>
          <w:p w14:paraId="5F651B94"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Line-line Voltage (kV) </w:t>
            </w:r>
          </w:p>
          <w:p w14:paraId="44DFF493"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b/>
                <w:color w:val="auto"/>
                <w:u w:val="none"/>
              </w:rPr>
              <w:t>System Frequency</w:t>
            </w:r>
            <w:r w:rsidRPr="001C389A">
              <w:rPr>
                <w:rStyle w:val="DeltaViewInsertion"/>
                <w:rFonts w:ascii="Arial" w:hAnsi="Arial" w:cs="Arial"/>
                <w:color w:val="auto"/>
                <w:u w:val="none"/>
              </w:rPr>
              <w:t xml:space="preserve"> (Hz)</w:t>
            </w:r>
          </w:p>
        </w:tc>
      </w:tr>
      <w:tr w:rsidR="007C03CE" w:rsidRPr="001C389A" w14:paraId="7E757AD7"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1DAEEFD7"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.3.1(b)</w:t>
            </w:r>
          </w:p>
          <w:p w14:paraId="5B33D5BC" w14:textId="77777777" w:rsidR="00B36730" w:rsidRPr="001C389A" w:rsidRDefault="00B36730" w:rsidP="00B36730">
            <w:pPr>
              <w:rPr>
                <w:rFonts w:cs="Arial"/>
                <w:sz w:val="20"/>
              </w:rPr>
            </w:pPr>
            <w:r w:rsidRPr="001C389A">
              <w:rPr>
                <w:rFonts w:cs="Arial"/>
                <w:sz w:val="20"/>
              </w:rPr>
              <w:t>Real Time on site or Down-</w:t>
            </w:r>
          </w:p>
          <w:p w14:paraId="6E9B63D6" w14:textId="77777777" w:rsidR="00B36730" w:rsidRPr="001C389A" w:rsidRDefault="00B36730" w:rsidP="00B36730">
            <w:pPr>
              <w:rPr>
                <w:rFonts w:cs="Arial"/>
                <w:sz w:val="20"/>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hideMark/>
          </w:tcPr>
          <w:p w14:paraId="5A520113"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Injected frequency signal (Hz) or test logic signal (Boolean) when appropriate</w:t>
            </w:r>
          </w:p>
          <w:p w14:paraId="17002B51"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Injected voltage signal (per unit voltage) or test logic signal (Boolean) when appropriate</w:t>
            </w:r>
          </w:p>
          <w:p w14:paraId="7C8A8E1A"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In the case of an </w:t>
            </w:r>
            <w:r w:rsidRPr="001C389A">
              <w:rPr>
                <w:rStyle w:val="DeltaViewInsertion"/>
                <w:rFonts w:ascii="Arial" w:hAnsi="Arial" w:cs="Arial"/>
                <w:b/>
                <w:color w:val="auto"/>
                <w:u w:val="none"/>
              </w:rPr>
              <w:t>Onshore Power Park Module</w:t>
            </w:r>
            <w:r w:rsidRPr="001C389A">
              <w:rPr>
                <w:rStyle w:val="DeltaViewInsertion"/>
                <w:rFonts w:ascii="Arial" w:hAnsi="Arial" w:cs="Arial"/>
                <w:color w:val="auto"/>
                <w:u w:val="none"/>
              </w:rPr>
              <w:t xml:space="preserve"> the </w:t>
            </w:r>
            <w:r w:rsidRPr="001C389A">
              <w:rPr>
                <w:rStyle w:val="DeltaViewInsertion"/>
                <w:rFonts w:ascii="Arial" w:hAnsi="Arial" w:cs="Arial"/>
                <w:b/>
                <w:color w:val="auto"/>
                <w:u w:val="none"/>
              </w:rPr>
              <w:t>Onshore Power Park Module</w:t>
            </w:r>
            <w:r w:rsidRPr="001C389A">
              <w:rPr>
                <w:rStyle w:val="DeltaViewInsertion"/>
                <w:rFonts w:ascii="Arial" w:hAnsi="Arial" w:cs="Arial"/>
                <w:color w:val="auto"/>
                <w:u w:val="none"/>
              </w:rPr>
              <w:t xml:space="preserve"> site voltage (MV) (kV)</w:t>
            </w:r>
          </w:p>
          <w:p w14:paraId="6A7A66D1"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b/>
                <w:color w:val="auto"/>
                <w:u w:val="none"/>
              </w:rPr>
              <w:t>Power System Stabiliser</w:t>
            </w:r>
            <w:r w:rsidRPr="001C389A">
              <w:rPr>
                <w:rStyle w:val="DeltaViewInsertion"/>
                <w:rFonts w:ascii="Arial" w:hAnsi="Arial" w:cs="Arial"/>
                <w:color w:val="auto"/>
                <w:u w:val="none"/>
              </w:rPr>
              <w:t xml:space="preserve"> output, where appropriate</w:t>
            </w:r>
          </w:p>
          <w:p w14:paraId="74C74500" w14:textId="06F8CF63"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Style w:val="DeltaViewInsertion"/>
                <w:rFonts w:ascii="Arial" w:hAnsi="Arial" w:cs="Arial"/>
                <w:color w:val="auto"/>
                <w:u w:val="none"/>
              </w:rPr>
            </w:pPr>
            <w:r w:rsidRPr="001C389A">
              <w:rPr>
                <w:rStyle w:val="DeltaViewInsertion"/>
                <w:rFonts w:ascii="Arial" w:hAnsi="Arial" w:cs="Arial"/>
                <w:color w:val="auto"/>
                <w:u w:val="none"/>
              </w:rPr>
              <w:t xml:space="preserve">In the case of a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or </w:t>
            </w:r>
            <w:r w:rsidR="009923C9" w:rsidRPr="001C389A">
              <w:rPr>
                <w:rStyle w:val="DeltaViewInsertion"/>
                <w:rFonts w:ascii="Arial" w:hAnsi="Arial" w:cs="Arial"/>
                <w:b/>
                <w:color w:val="auto"/>
                <w:u w:val="none"/>
              </w:rPr>
              <w:t>HVDC Equipment</w:t>
            </w:r>
            <w:r w:rsidRPr="001C389A">
              <w:rPr>
                <w:rStyle w:val="DeltaViewInsertion"/>
                <w:rFonts w:ascii="Arial" w:hAnsi="Arial" w:cs="Arial"/>
                <w:color w:val="auto"/>
                <w:u w:val="none"/>
              </w:rPr>
              <w:t xml:space="preserve"> where the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is provided by from more than one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source, the individual </w:t>
            </w:r>
            <w:r w:rsidRPr="001C389A">
              <w:rPr>
                <w:rStyle w:val="DeltaViewInsertion"/>
                <w:rFonts w:ascii="Arial" w:hAnsi="Arial" w:cs="Arial"/>
                <w:b/>
                <w:color w:val="auto"/>
                <w:u w:val="none"/>
              </w:rPr>
              <w:t xml:space="preserve">Reactive Power </w:t>
            </w:r>
            <w:r w:rsidRPr="001C389A">
              <w:rPr>
                <w:rStyle w:val="DeltaViewInsertion"/>
                <w:rFonts w:ascii="Arial" w:hAnsi="Arial" w:cs="Arial"/>
                <w:color w:val="auto"/>
                <w:u w:val="none"/>
              </w:rPr>
              <w:t xml:space="preserve">contributions from each source, as agreed with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p>
          <w:p w14:paraId="1BAF127B" w14:textId="1238B51A"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Style w:val="DeltaViewInsertion"/>
                <w:rFonts w:ascii="Arial" w:hAnsi="Arial" w:cs="Arial"/>
                <w:color w:val="auto"/>
                <w:u w:val="none"/>
              </w:rPr>
            </w:pPr>
            <w:r w:rsidRPr="001C389A">
              <w:rPr>
                <w:rStyle w:val="DeltaViewInsertion"/>
                <w:rFonts w:ascii="Arial" w:hAnsi="Arial" w:cs="Arial"/>
                <w:color w:val="auto"/>
                <w:u w:val="none"/>
              </w:rPr>
              <w:t>In the case of</w:t>
            </w:r>
            <w:r w:rsidR="009923C9" w:rsidRPr="001C389A">
              <w:rPr>
                <w:rStyle w:val="DeltaViewInsertion"/>
                <w:rFonts w:ascii="Arial" w:hAnsi="Arial" w:cs="Arial"/>
                <w:b/>
                <w:color w:val="auto"/>
                <w:u w:val="none"/>
              </w:rPr>
              <w:t xml:space="preserve"> HVDC Equipment</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appropriate control system parameters as agreed with </w:t>
            </w:r>
            <w:r w:rsidR="00072B13" w:rsidRPr="005C77B5">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(See </w:t>
            </w:r>
            <w:r w:rsidR="007E59DD" w:rsidRPr="001C389A">
              <w:rPr>
                <w:rStyle w:val="DeltaViewInsertion"/>
                <w:rFonts w:ascii="Arial" w:hAnsi="Arial" w:cs="Arial"/>
                <w:color w:val="auto"/>
                <w:u w:val="none"/>
              </w:rPr>
              <w:t>ECP.A.7</w:t>
            </w:r>
            <w:r w:rsidRPr="001C389A">
              <w:rPr>
                <w:rStyle w:val="DeltaViewInsertion"/>
                <w:rFonts w:ascii="Arial" w:hAnsi="Arial" w:cs="Arial"/>
                <w:color w:val="auto"/>
                <w:u w:val="none"/>
              </w:rPr>
              <w:t>)</w:t>
            </w:r>
          </w:p>
          <w:p w14:paraId="2664A75E" w14:textId="77777777" w:rsidR="00B36730" w:rsidRPr="001C389A" w:rsidRDefault="00B36730" w:rsidP="003B5BF0">
            <w:pPr>
              <w:pStyle w:val="BodyText"/>
              <w:numPr>
                <w:ilvl w:val="0"/>
                <w:numId w:val="21"/>
              </w:numPr>
              <w:tabs>
                <w:tab w:val="num" w:pos="318"/>
              </w:tabs>
              <w:autoSpaceDE w:val="0"/>
              <w:autoSpaceDN w:val="0"/>
              <w:adjustRightInd w:val="0"/>
              <w:snapToGrid w:val="0"/>
              <w:spacing w:after="120"/>
              <w:ind w:left="318" w:hanging="284"/>
              <w:rPr>
                <w:rFonts w:ascii="Arial" w:hAnsi="Arial" w:cs="Arial"/>
              </w:rPr>
            </w:pPr>
            <w:r w:rsidRPr="001C389A">
              <w:rPr>
                <w:rStyle w:val="DeltaViewInsertion"/>
                <w:rFonts w:ascii="Arial" w:hAnsi="Arial" w:cs="Arial"/>
                <w:color w:val="auto"/>
                <w:u w:val="none"/>
              </w:rPr>
              <w:t xml:space="preserve">In the case of an </w:t>
            </w:r>
            <w:r w:rsidRPr="001C389A">
              <w:rPr>
                <w:rStyle w:val="DeltaViewInsertion"/>
                <w:rFonts w:ascii="Arial" w:hAnsi="Arial" w:cs="Arial"/>
                <w:b/>
                <w:color w:val="auto"/>
                <w:u w:val="none"/>
              </w:rPr>
              <w:t>Offshore Power Park Module</w:t>
            </w:r>
            <w:r w:rsidRPr="001C389A">
              <w:rPr>
                <w:rStyle w:val="DeltaViewInsertion"/>
                <w:rFonts w:ascii="Arial" w:hAnsi="Arial" w:cs="Arial"/>
                <w:color w:val="auto"/>
                <w:u w:val="none"/>
              </w:rPr>
              <w:t xml:space="preserve"> the Total </w:t>
            </w:r>
            <w:r w:rsidRPr="001C389A">
              <w:rPr>
                <w:rStyle w:val="DeltaViewInsertion"/>
                <w:rFonts w:ascii="Arial" w:hAnsi="Arial" w:cs="Arial"/>
                <w:b/>
                <w:color w:val="auto"/>
                <w:u w:val="none"/>
              </w:rPr>
              <w:t>Active Power</w:t>
            </w:r>
            <w:r w:rsidRPr="001C389A">
              <w:rPr>
                <w:rStyle w:val="DeltaViewInsertion"/>
                <w:rFonts w:ascii="Arial" w:hAnsi="Arial" w:cs="Arial"/>
                <w:color w:val="auto"/>
                <w:u w:val="none"/>
              </w:rPr>
              <w:t xml:space="preserve"> (MW) and the Total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(MVAr) at the offshore </w:t>
            </w:r>
            <w:r w:rsidRPr="001C389A">
              <w:rPr>
                <w:rStyle w:val="DeltaViewInsertion"/>
                <w:rFonts w:ascii="Arial" w:hAnsi="Arial" w:cs="Arial"/>
                <w:b/>
                <w:color w:val="auto"/>
                <w:u w:val="none"/>
              </w:rPr>
              <w:t xml:space="preserve">Grid Entry Point </w:t>
            </w:r>
          </w:p>
        </w:tc>
      </w:tr>
      <w:tr w:rsidR="001B7BFA" w:rsidRPr="001C389A" w14:paraId="2DBC8B4B"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7BF6850F"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.3.1(c)</w:t>
            </w:r>
          </w:p>
          <w:p w14:paraId="3B5B9380" w14:textId="77777777" w:rsidR="00B36730" w:rsidRPr="001C389A" w:rsidRDefault="00B36730" w:rsidP="00B36730">
            <w:pPr>
              <w:rPr>
                <w:rFonts w:cs="Arial"/>
                <w:sz w:val="20"/>
              </w:rPr>
            </w:pPr>
            <w:r w:rsidRPr="001C389A">
              <w:rPr>
                <w:rFonts w:cs="Arial"/>
                <w:sz w:val="20"/>
              </w:rPr>
              <w:t>Real Time on site or Down-</w:t>
            </w:r>
          </w:p>
          <w:p w14:paraId="43366380" w14:textId="77777777" w:rsidR="00B36730" w:rsidRPr="001C389A" w:rsidRDefault="00B36730" w:rsidP="00B36730">
            <w:pPr>
              <w:rPr>
                <w:rFonts w:cs="Arial"/>
                <w:sz w:val="20"/>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tcPr>
          <w:p w14:paraId="189402B7"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Fonts w:ascii="Arial" w:hAnsi="Arial" w:cs="Arial"/>
              </w:rPr>
            </w:pPr>
            <w:r w:rsidRPr="001C389A">
              <w:rPr>
                <w:rStyle w:val="DeltaViewInsertion"/>
                <w:rFonts w:ascii="Arial" w:hAnsi="Arial" w:cs="Arial"/>
                <w:color w:val="auto"/>
                <w:u w:val="none"/>
              </w:rPr>
              <w:t xml:space="preserve">Available power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(MW)</w:t>
            </w:r>
          </w:p>
          <w:p w14:paraId="0138D876"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Fonts w:ascii="Arial" w:hAnsi="Arial" w:cs="Arial"/>
              </w:rPr>
            </w:pPr>
            <w:r w:rsidRPr="001C389A">
              <w:rPr>
                <w:rStyle w:val="DeltaViewInsertion"/>
                <w:rFonts w:ascii="Arial" w:hAnsi="Arial" w:cs="Arial"/>
                <w:color w:val="auto"/>
                <w:u w:val="none"/>
              </w:rPr>
              <w:t xml:space="preserve">Power source speed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(e.g. wind speed) (m/s) when appropriate</w:t>
            </w:r>
          </w:p>
          <w:p w14:paraId="7CD4E042"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Style w:val="DeltaViewInsertion"/>
                <w:rFonts w:ascii="Arial" w:hAnsi="Arial" w:cs="Arial"/>
                <w:color w:val="auto"/>
                <w:u w:val="none"/>
              </w:rPr>
            </w:pPr>
            <w:r w:rsidRPr="001C389A">
              <w:rPr>
                <w:rStyle w:val="DeltaViewInsertion"/>
                <w:rFonts w:ascii="Arial" w:hAnsi="Arial" w:cs="Arial"/>
                <w:color w:val="auto"/>
                <w:u w:val="none"/>
              </w:rPr>
              <w:t xml:space="preserve">Power source direction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(degrees) when appropriate </w:t>
            </w:r>
          </w:p>
          <w:p w14:paraId="0DAC496E" w14:textId="77777777" w:rsidR="00B36730" w:rsidRPr="001C389A" w:rsidRDefault="00B36730" w:rsidP="00B36730">
            <w:pPr>
              <w:pStyle w:val="BodyText"/>
              <w:tabs>
                <w:tab w:val="left" w:pos="459"/>
              </w:tabs>
              <w:autoSpaceDE w:val="0"/>
              <w:autoSpaceDN w:val="0"/>
              <w:adjustRightInd w:val="0"/>
              <w:ind w:left="459" w:hanging="425"/>
              <w:rPr>
                <w:rStyle w:val="DeltaViewInsertion"/>
                <w:rFonts w:ascii="Arial" w:hAnsi="Arial" w:cs="Arial"/>
                <w:color w:val="auto"/>
                <w:u w:val="none"/>
              </w:rPr>
            </w:pPr>
            <w:r w:rsidRPr="001C389A">
              <w:rPr>
                <w:rStyle w:val="DeltaViewInsertion"/>
                <w:rFonts w:ascii="Arial" w:hAnsi="Arial" w:cs="Arial"/>
                <w:color w:val="auto"/>
                <w:u w:val="none"/>
              </w:rPr>
              <w:t xml:space="preserve">See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.3.2</w:t>
            </w:r>
          </w:p>
          <w:p w14:paraId="2589ACF2" w14:textId="77777777" w:rsidR="00B36730" w:rsidRPr="001C389A" w:rsidRDefault="00B36730" w:rsidP="00B36730">
            <w:pPr>
              <w:pStyle w:val="BodyText"/>
              <w:tabs>
                <w:tab w:val="left" w:pos="459"/>
              </w:tabs>
              <w:autoSpaceDE w:val="0"/>
              <w:autoSpaceDN w:val="0"/>
              <w:adjustRightInd w:val="0"/>
              <w:rPr>
                <w:rStyle w:val="DeltaViewInsertion"/>
                <w:rFonts w:ascii="Arial" w:hAnsi="Arial" w:cs="Arial"/>
                <w:color w:val="auto"/>
                <w:u w:val="none"/>
              </w:rPr>
            </w:pPr>
          </w:p>
        </w:tc>
      </w:tr>
    </w:tbl>
    <w:p w14:paraId="35388BBF" w14:textId="77777777" w:rsidR="00B36730" w:rsidRPr="001C389A" w:rsidRDefault="00B36730" w:rsidP="00B36730">
      <w:pPr>
        <w:pStyle w:val="BodyText"/>
        <w:autoSpaceDE w:val="0"/>
        <w:autoSpaceDN w:val="0"/>
        <w:adjustRightInd w:val="0"/>
        <w:ind w:left="1440"/>
        <w:rPr>
          <w:rFonts w:ascii="Arial" w:hAnsi="Arial" w:cs="Arial"/>
        </w:rPr>
      </w:pPr>
    </w:p>
    <w:p w14:paraId="5555ED83" w14:textId="5E6D7DEF" w:rsidR="00B36730" w:rsidRPr="001C389A" w:rsidRDefault="007E59DD" w:rsidP="00B36730">
      <w:pPr>
        <w:pStyle w:val="BodyText"/>
        <w:ind w:left="1440" w:hanging="1440"/>
        <w:rPr>
          <w:rFonts w:ascii="Arial" w:hAnsi="Arial" w:cs="Arial"/>
          <w:b/>
          <w:i/>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.3.2</w:t>
      </w:r>
      <w:r w:rsidR="00B36730" w:rsidRPr="001C389A">
        <w:rPr>
          <w:rStyle w:val="DeltaViewInsertion"/>
          <w:rFonts w:ascii="Arial" w:hAnsi="Arial" w:cs="Arial"/>
          <w:color w:val="auto"/>
          <w:u w:val="none"/>
        </w:rPr>
        <w:tab/>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accept that the signals specified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.3.1(c) may have lower effective sample rates than those required in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w:t>
      </w:r>
      <w:r w:rsidR="00B36730" w:rsidRPr="001C389A">
        <w:rPr>
          <w:rStyle w:val="DeltaViewInsertion"/>
          <w:rFonts w:ascii="Arial" w:hAnsi="Arial" w:cs="Arial"/>
          <w:color w:val="auto"/>
          <w:u w:val="none"/>
        </w:rPr>
        <w:t xml:space="preserve"> although any signals supplied for connection to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’s</w:t>
      </w:r>
      <w:r w:rsidR="00B36730" w:rsidRPr="001C389A">
        <w:rPr>
          <w:rStyle w:val="DeltaViewInsertion"/>
          <w:rFonts w:ascii="Arial" w:hAnsi="Arial" w:cs="Arial"/>
          <w:color w:val="auto"/>
          <w:u w:val="none"/>
        </w:rPr>
        <w:t xml:space="preserve"> recording equipment which do not meet at least the sample rates detailed in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w:t>
      </w:r>
      <w:r w:rsidR="00B36730" w:rsidRPr="001C389A">
        <w:rPr>
          <w:rStyle w:val="DeltaViewInsertion"/>
          <w:rFonts w:ascii="Arial" w:hAnsi="Arial" w:cs="Arial"/>
          <w:color w:val="auto"/>
          <w:u w:val="none"/>
        </w:rPr>
        <w:t xml:space="preserve"> should have the actual sample rates indicated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before testing commences.</w:t>
      </w:r>
    </w:p>
    <w:p w14:paraId="5C858D3C" w14:textId="77777777" w:rsidR="00B36730" w:rsidRPr="001C389A" w:rsidRDefault="00B36730" w:rsidP="00B36730">
      <w:pPr>
        <w:pStyle w:val="BodyText"/>
        <w:autoSpaceDE w:val="0"/>
        <w:autoSpaceDN w:val="0"/>
        <w:adjustRightInd w:val="0"/>
        <w:ind w:left="1440"/>
        <w:rPr>
          <w:rFonts w:ascii="Arial" w:hAnsi="Arial" w:cs="Arial"/>
        </w:rPr>
      </w:pPr>
    </w:p>
    <w:p w14:paraId="0A881E0D" w14:textId="29852BCB"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.3.3</w:t>
      </w:r>
      <w:r w:rsidR="00B36730" w:rsidRPr="001C389A">
        <w:rPr>
          <w:rStyle w:val="DeltaViewInsertion"/>
          <w:rFonts w:ascii="Arial" w:hAnsi="Arial" w:cs="Arial"/>
          <w:color w:val="auto"/>
          <w:u w:val="none"/>
        </w:rPr>
        <w:tab/>
        <w:t xml:space="preserve">For all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testing either; </w:t>
      </w:r>
    </w:p>
    <w:p w14:paraId="22F597BD" w14:textId="74EDC8C9" w:rsidR="00B36730" w:rsidRPr="001C389A" w:rsidRDefault="00B36730" w:rsidP="003B5BF0">
      <w:pPr>
        <w:pStyle w:val="BodyText"/>
        <w:numPr>
          <w:ilvl w:val="0"/>
          <w:numId w:val="22"/>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the </w:t>
      </w:r>
      <w:r w:rsidR="006D0262" w:rsidRPr="001C389A">
        <w:rPr>
          <w:rStyle w:val="DeltaViewInsertion"/>
          <w:rFonts w:ascii="Arial" w:hAnsi="Arial" w:cs="Arial"/>
          <w:b/>
          <w:color w:val="auto"/>
          <w:u w:val="none"/>
        </w:rPr>
        <w:t>Generator</w:t>
      </w:r>
      <w:r w:rsidRPr="001C389A">
        <w:rPr>
          <w:rStyle w:val="DeltaViewInsertion"/>
          <w:rFonts w:ascii="Arial" w:hAnsi="Arial" w:cs="Arial"/>
          <w:color w:val="auto"/>
          <w:u w:val="none"/>
        </w:rPr>
        <w:t xml:space="preserve"> </w:t>
      </w:r>
      <w:r w:rsidR="006D0262" w:rsidRPr="001C389A">
        <w:rPr>
          <w:rStyle w:val="DeltaViewInsertion"/>
          <w:rFonts w:ascii="Arial" w:hAnsi="Arial" w:cs="Arial"/>
          <w:color w:val="auto"/>
          <w:u w:val="none"/>
        </w:rPr>
        <w:t xml:space="preserve">or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shall provide to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all signals outlined in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 direct from the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control system without any attenuation, delay or filtering which would result in the inability to fully demonstrate the objectives of the test, or identify any potential safety or plant instability issues, and with a signal update rate corresponding to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.6.6.3.2</w:t>
      </w:r>
      <w:r w:rsidRPr="001C389A">
        <w:rPr>
          <w:rStyle w:val="DeltaViewInsertion"/>
          <w:rFonts w:ascii="Arial" w:hAnsi="Arial" w:cs="Arial"/>
          <w:color w:val="auto"/>
          <w:u w:val="none"/>
        </w:rPr>
        <w:t>; or</w:t>
      </w:r>
    </w:p>
    <w:p w14:paraId="42CAFE48" w14:textId="77777777" w:rsidR="00B36730" w:rsidRPr="001C389A" w:rsidRDefault="00B36730" w:rsidP="00B36730">
      <w:pPr>
        <w:pStyle w:val="BodyText"/>
        <w:ind w:left="2520"/>
        <w:rPr>
          <w:rFonts w:ascii="Arial" w:hAnsi="Arial" w:cs="Arial"/>
        </w:rPr>
      </w:pPr>
    </w:p>
    <w:p w14:paraId="0089FB15" w14:textId="77777777" w:rsidR="00B36730" w:rsidRPr="001C389A" w:rsidRDefault="00B36730" w:rsidP="003B5BF0">
      <w:pPr>
        <w:pStyle w:val="BodyText"/>
        <w:numPr>
          <w:ilvl w:val="0"/>
          <w:numId w:val="22"/>
        </w:numPr>
        <w:autoSpaceDE w:val="0"/>
        <w:autoSpaceDN w:val="0"/>
        <w:adjustRightInd w:val="0"/>
        <w:snapToGrid w:val="0"/>
        <w:rPr>
          <w:rStyle w:val="DeltaViewInsertion"/>
          <w:rFonts w:ascii="Arial" w:hAnsi="Arial" w:cs="Arial"/>
          <w:color w:val="auto"/>
          <w:u w:val="none"/>
        </w:rPr>
      </w:pPr>
      <w:r w:rsidRPr="001C389A">
        <w:rPr>
          <w:rStyle w:val="DeltaViewInsertion"/>
          <w:rFonts w:ascii="Arial" w:hAnsi="Arial" w:cs="Arial"/>
          <w:color w:val="auto"/>
          <w:u w:val="none"/>
        </w:rPr>
        <w:t xml:space="preserve">in the case of </w:t>
      </w:r>
      <w:r w:rsidRPr="001C389A">
        <w:rPr>
          <w:rStyle w:val="DeltaViewInsertion"/>
          <w:rFonts w:ascii="Arial" w:hAnsi="Arial" w:cs="Arial"/>
          <w:b/>
          <w:color w:val="auto"/>
          <w:u w:val="none"/>
        </w:rPr>
        <w:t>Onshore Power Park Modules</w:t>
      </w:r>
      <w:r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r w:rsidRPr="001C389A">
        <w:rPr>
          <w:rStyle w:val="DeltaViewInsertion"/>
          <w:rFonts w:ascii="Arial" w:hAnsi="Arial" w:cs="Arial"/>
          <w:color w:val="auto"/>
          <w:u w:val="none"/>
        </w:rPr>
        <w:t xml:space="preserve">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shall</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provide signals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.3.1(a) direct from one or more transducer(s) connected to current and voltage transformers for monitoring in real time on site; or,</w:t>
      </w:r>
    </w:p>
    <w:p w14:paraId="48720FD2" w14:textId="77777777" w:rsidR="00B36730" w:rsidRPr="001C389A" w:rsidRDefault="00B36730" w:rsidP="00B36730">
      <w:pPr>
        <w:pStyle w:val="BodyText"/>
        <w:ind w:left="1440"/>
        <w:rPr>
          <w:rStyle w:val="DeltaViewInsertion"/>
          <w:rFonts w:ascii="Arial" w:hAnsi="Arial" w:cs="Arial"/>
          <w:color w:val="auto"/>
          <w:u w:val="none"/>
        </w:rPr>
      </w:pPr>
    </w:p>
    <w:p w14:paraId="5AD5D829" w14:textId="77777777" w:rsidR="00B36730" w:rsidRPr="001C389A" w:rsidRDefault="00B36730" w:rsidP="003B5BF0">
      <w:pPr>
        <w:pStyle w:val="BodyText"/>
        <w:numPr>
          <w:ilvl w:val="0"/>
          <w:numId w:val="22"/>
        </w:numPr>
        <w:autoSpaceDE w:val="0"/>
        <w:autoSpaceDN w:val="0"/>
        <w:adjustRightInd w:val="0"/>
        <w:snapToGrid w:val="0"/>
        <w:rPr>
          <w:rFonts w:ascii="Arial" w:hAnsi="Arial" w:cs="Arial"/>
        </w:rPr>
      </w:pPr>
      <w:r w:rsidRPr="001C389A">
        <w:rPr>
          <w:rStyle w:val="DeltaViewInsertion"/>
          <w:rFonts w:ascii="Arial" w:hAnsi="Arial" w:cs="Arial"/>
          <w:color w:val="auto"/>
          <w:u w:val="none"/>
        </w:rPr>
        <w:lastRenderedPageBreak/>
        <w:t xml:space="preserve">In the case of </w:t>
      </w:r>
      <w:r w:rsidRPr="001C389A">
        <w:rPr>
          <w:rStyle w:val="DeltaViewInsertion"/>
          <w:rFonts w:ascii="Arial" w:hAnsi="Arial" w:cs="Arial"/>
          <w:b/>
          <w:color w:val="auto"/>
          <w:u w:val="none"/>
        </w:rPr>
        <w:t xml:space="preserve">Offshore Power Park Modules </w:t>
      </w:r>
      <w:r w:rsidRPr="001C389A">
        <w:rPr>
          <w:rStyle w:val="DeltaViewInsertion"/>
          <w:rFonts w:ascii="Arial" w:hAnsi="Arial" w:cs="Arial"/>
          <w:color w:val="auto"/>
          <w:u w:val="none"/>
        </w:rPr>
        <w:t>and</w:t>
      </w:r>
      <w:r w:rsidRPr="001C389A">
        <w:rPr>
          <w:rStyle w:val="DeltaViewInsertion"/>
          <w:rFonts w:ascii="Arial" w:hAnsi="Arial" w:cs="Arial"/>
          <w:b/>
          <w:color w:val="auto"/>
          <w:u w:val="none"/>
        </w:rPr>
        <w:t xml:space="preserve"> OTSDUA</w:t>
      </w:r>
      <w:r w:rsidRPr="001C389A">
        <w:rPr>
          <w:rStyle w:val="DeltaViewInsertion"/>
          <w:rFonts w:ascii="Arial" w:hAnsi="Arial" w:cs="Arial"/>
          <w:color w:val="auto"/>
          <w:u w:val="none"/>
        </w:rPr>
        <w:t xml:space="preserve"> signals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.3.1(a) will be provided at the </w:t>
      </w:r>
      <w:r w:rsidRPr="001C389A">
        <w:rPr>
          <w:rStyle w:val="DeltaViewInsertion"/>
          <w:rFonts w:ascii="Arial" w:hAnsi="Arial" w:cs="Arial"/>
          <w:b/>
          <w:color w:val="auto"/>
          <w:u w:val="none"/>
        </w:rPr>
        <w:t>Interface Point</w:t>
      </w:r>
      <w:r w:rsidRPr="001C389A">
        <w:rPr>
          <w:rStyle w:val="DeltaViewInsertion"/>
          <w:rFonts w:ascii="Arial" w:hAnsi="Arial" w:cs="Arial"/>
          <w:color w:val="auto"/>
          <w:u w:val="none"/>
        </w:rPr>
        <w:t xml:space="preserve"> by the </w:t>
      </w:r>
      <w:r w:rsidRPr="001C389A">
        <w:rPr>
          <w:rFonts w:ascii="Arial" w:hAnsi="Arial" w:cs="Arial"/>
          <w:b/>
          <w:bCs/>
        </w:rPr>
        <w:t>Offshore Transmission Licensee</w:t>
      </w:r>
      <w:r w:rsidRPr="001C389A">
        <w:rPr>
          <w:rFonts w:ascii="Arial" w:hAnsi="Arial" w:cs="Arial"/>
          <w:bCs/>
        </w:rPr>
        <w:t xml:space="preserve"> pursuant to the STC or by the </w:t>
      </w:r>
      <w:r w:rsidR="006D0262" w:rsidRPr="001C389A">
        <w:rPr>
          <w:rFonts w:ascii="Arial" w:hAnsi="Arial" w:cs="Arial"/>
          <w:b/>
          <w:bCs/>
        </w:rPr>
        <w:t>Generator</w:t>
      </w:r>
      <w:r w:rsidR="0091616B" w:rsidRPr="001C389A">
        <w:rPr>
          <w:rFonts w:ascii="Arial" w:hAnsi="Arial" w:cs="Arial"/>
          <w:b/>
          <w:bCs/>
        </w:rPr>
        <w:t xml:space="preserve"> </w:t>
      </w:r>
      <w:r w:rsidRPr="001C389A">
        <w:rPr>
          <w:rFonts w:ascii="Arial" w:hAnsi="Arial" w:cs="Arial"/>
          <w:bCs/>
        </w:rPr>
        <w:t xml:space="preserve">when </w:t>
      </w:r>
      <w:r w:rsidRPr="001C389A">
        <w:rPr>
          <w:rFonts w:ascii="Arial" w:hAnsi="Arial" w:cs="Arial"/>
          <w:b/>
          <w:bCs/>
        </w:rPr>
        <w:t>OTSDUW Arrangements</w:t>
      </w:r>
      <w:r w:rsidRPr="001C389A">
        <w:rPr>
          <w:rFonts w:ascii="Arial" w:hAnsi="Arial" w:cs="Arial"/>
          <w:bCs/>
        </w:rPr>
        <w:t xml:space="preserve"> apply. </w:t>
      </w:r>
    </w:p>
    <w:p w14:paraId="58D27F46" w14:textId="77777777" w:rsidR="00B36730" w:rsidRPr="001C389A" w:rsidRDefault="00B36730" w:rsidP="00B36730">
      <w:pPr>
        <w:pStyle w:val="BodyText"/>
        <w:ind w:left="1440"/>
        <w:rPr>
          <w:rStyle w:val="DeltaViewInsertion"/>
          <w:rFonts w:ascii="Arial" w:hAnsi="Arial" w:cs="Arial"/>
          <w:color w:val="auto"/>
          <w:u w:val="none"/>
        </w:rPr>
      </w:pPr>
    </w:p>
    <w:p w14:paraId="1E698D3A" w14:textId="77777777" w:rsidR="00B36730" w:rsidRPr="001C389A" w:rsidRDefault="007E59DD" w:rsidP="00B36730">
      <w:pPr>
        <w:pStyle w:val="BodyText"/>
        <w:ind w:left="1418" w:hanging="1276"/>
        <w:rPr>
          <w:rFonts w:ascii="Arial" w:hAnsi="Arial" w:cs="Arial"/>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.3.4</w:t>
      </w:r>
      <w:r w:rsidR="00B36730" w:rsidRPr="001C389A">
        <w:rPr>
          <w:rStyle w:val="DeltaViewInsertion"/>
          <w:rFonts w:ascii="Arial" w:hAnsi="Arial" w:cs="Arial"/>
          <w:color w:val="auto"/>
          <w:u w:val="none"/>
        </w:rPr>
        <w:tab/>
      </w:r>
      <w:r w:rsidR="00B36730" w:rsidRPr="001C389A">
        <w:rPr>
          <w:rFonts w:ascii="Arial" w:hAnsi="Arial" w:cs="Arial"/>
          <w:bCs/>
        </w:rPr>
        <w:t xml:space="preserve">Options </w:t>
      </w:r>
      <w:r w:rsidRPr="001C389A">
        <w:rPr>
          <w:rFonts w:ascii="Arial" w:hAnsi="Arial" w:cs="Arial"/>
          <w:bCs/>
        </w:rPr>
        <w:t>ECP.A.4</w:t>
      </w:r>
      <w:r w:rsidR="00B36730" w:rsidRPr="001C389A">
        <w:rPr>
          <w:rFonts w:ascii="Arial" w:hAnsi="Arial" w:cs="Arial"/>
          <w:bCs/>
        </w:rPr>
        <w:t>.3.3 (ii) and (iii) will only be available on condition that;</w:t>
      </w:r>
    </w:p>
    <w:p w14:paraId="525BBA05" w14:textId="77777777" w:rsidR="00B36730" w:rsidRPr="001C389A" w:rsidRDefault="00B36730" w:rsidP="00B36730">
      <w:pPr>
        <w:pStyle w:val="BodyText"/>
        <w:tabs>
          <w:tab w:val="left" w:pos="2127"/>
        </w:tabs>
        <w:ind w:left="2127" w:hanging="687"/>
        <w:rPr>
          <w:rFonts w:ascii="Arial" w:hAnsi="Arial" w:cs="Arial"/>
        </w:rPr>
      </w:pPr>
      <w:r w:rsidRPr="001C389A">
        <w:rPr>
          <w:rFonts w:ascii="Arial" w:hAnsi="Arial" w:cs="Arial"/>
          <w:bCs/>
        </w:rPr>
        <w:t xml:space="preserve"> </w:t>
      </w:r>
    </w:p>
    <w:p w14:paraId="23FC2464" w14:textId="613CB024"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all signals outlined in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 are recorded and made available to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by the </w:t>
      </w:r>
      <w:r w:rsidR="006D0262" w:rsidRPr="001C389A">
        <w:rPr>
          <w:rStyle w:val="DeltaViewInsertion"/>
          <w:rFonts w:ascii="Arial" w:hAnsi="Arial" w:cs="Arial"/>
          <w:b/>
          <w:color w:val="auto"/>
          <w:u w:val="none"/>
        </w:rPr>
        <w:t>Generator</w:t>
      </w:r>
      <w:r w:rsidR="00B27C7A"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or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from the </w:t>
      </w:r>
      <w:r w:rsidRPr="001C389A">
        <w:rPr>
          <w:rStyle w:val="DeltaViewInsertion"/>
          <w:rFonts w:ascii="Arial" w:hAnsi="Arial" w:cs="Arial"/>
          <w:b/>
          <w:color w:val="auto"/>
          <w:u w:val="none"/>
        </w:rPr>
        <w:t xml:space="preserve">Power Park Module </w:t>
      </w:r>
      <w:r w:rsidRPr="001C389A">
        <w:rPr>
          <w:rStyle w:val="DeltaViewInsertion"/>
          <w:rFonts w:ascii="Arial" w:hAnsi="Arial" w:cs="Arial"/>
          <w:color w:val="auto"/>
          <w:u w:val="none"/>
        </w:rPr>
        <w:t xml:space="preserve">or </w:t>
      </w:r>
      <w:r w:rsidRPr="001C389A">
        <w:rPr>
          <w:rStyle w:val="DeltaViewInsertion"/>
          <w:rFonts w:ascii="Arial" w:hAnsi="Arial" w:cs="Arial"/>
          <w:b/>
          <w:color w:val="auto"/>
          <w:u w:val="none"/>
        </w:rPr>
        <w:t>OTSDUA</w:t>
      </w:r>
      <w:r w:rsidRPr="001C389A">
        <w:rPr>
          <w:rStyle w:val="DeltaViewInsertion"/>
          <w:rFonts w:ascii="Arial" w:hAnsi="Arial" w:cs="Arial"/>
          <w:color w:val="auto"/>
          <w:u w:val="none"/>
        </w:rPr>
        <w:t xml:space="preserve"> or </w:t>
      </w:r>
      <w:r w:rsidR="009923C9" w:rsidRPr="001C389A">
        <w:rPr>
          <w:rStyle w:val="DeltaViewInsertion"/>
          <w:rFonts w:ascii="Arial" w:hAnsi="Arial" w:cs="Arial"/>
          <w:b/>
          <w:color w:val="auto"/>
          <w:u w:val="none"/>
        </w:rPr>
        <w:t>HVDC Equipment</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control systems as a download once the testing has been completed; and</w:t>
      </w:r>
    </w:p>
    <w:p w14:paraId="1B0CCA40" w14:textId="77777777" w:rsidR="00B36730" w:rsidRPr="001C389A" w:rsidRDefault="00B36730" w:rsidP="00B36730">
      <w:pPr>
        <w:pStyle w:val="BodyText"/>
        <w:tabs>
          <w:tab w:val="left" w:pos="2127"/>
        </w:tabs>
        <w:ind w:left="2127" w:hanging="687"/>
        <w:rPr>
          <w:rFonts w:ascii="Arial" w:hAnsi="Arial" w:cs="Arial"/>
        </w:rPr>
      </w:pPr>
    </w:p>
    <w:p w14:paraId="54B7BC63" w14:textId="2174872D"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the full test results are provided by the </w:t>
      </w:r>
      <w:r w:rsidR="00B27C7A" w:rsidRPr="001C389A">
        <w:rPr>
          <w:rStyle w:val="DeltaViewInsertion"/>
          <w:rFonts w:ascii="Arial" w:hAnsi="Arial" w:cs="Arial"/>
          <w:b/>
          <w:color w:val="auto"/>
          <w:u w:val="none"/>
        </w:rPr>
        <w:t>Generator</w:t>
      </w:r>
      <w:r w:rsidRPr="001C389A">
        <w:rPr>
          <w:rStyle w:val="DeltaViewInsertion"/>
          <w:rFonts w:ascii="Arial" w:hAnsi="Arial" w:cs="Arial"/>
          <w:color w:val="auto"/>
          <w:u w:val="none"/>
        </w:rPr>
        <w:t xml:space="preserve">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within 2 working days of the test date to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agrees otherwise; and</w:t>
      </w:r>
    </w:p>
    <w:p w14:paraId="27C2F237" w14:textId="77777777" w:rsidR="00B36730" w:rsidRPr="001C389A" w:rsidRDefault="00B36730" w:rsidP="00B36730">
      <w:pPr>
        <w:pStyle w:val="BodyText"/>
        <w:tabs>
          <w:tab w:val="left" w:pos="2127"/>
        </w:tabs>
        <w:ind w:left="2127" w:hanging="687"/>
        <w:rPr>
          <w:rFonts w:ascii="Arial" w:hAnsi="Arial" w:cs="Arial"/>
        </w:rPr>
      </w:pPr>
    </w:p>
    <w:p w14:paraId="7CD2F00F" w14:textId="0E72934E"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all data is provided with a sample rate in accordance with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.6.6.3.3</w:t>
      </w:r>
      <w:r w:rsidRPr="001C389A">
        <w:rPr>
          <w:rStyle w:val="DeltaViewInsertion"/>
          <w:rFonts w:ascii="Arial" w:hAnsi="Arial" w:cs="Arial"/>
          <w:color w:val="auto"/>
          <w:u w:val="none"/>
        </w:rPr>
        <w:t xml:space="preserve">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agrees otherwise; and</w:t>
      </w:r>
    </w:p>
    <w:p w14:paraId="4350659C" w14:textId="77777777" w:rsidR="00B36730" w:rsidRPr="001C389A" w:rsidRDefault="00B36730" w:rsidP="00B36730">
      <w:pPr>
        <w:pStyle w:val="BodyText"/>
        <w:tabs>
          <w:tab w:val="left" w:pos="2127"/>
        </w:tabs>
        <w:ind w:left="2127" w:hanging="687"/>
        <w:rPr>
          <w:rFonts w:ascii="Arial" w:hAnsi="Arial" w:cs="Arial"/>
        </w:rPr>
      </w:pPr>
    </w:p>
    <w:p w14:paraId="7E56FCBE" w14:textId="5C89D586"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in </w:t>
      </w:r>
      <w:r w:rsidR="00072B13">
        <w:rPr>
          <w:rStyle w:val="DeltaViewInsertion"/>
          <w:rFonts w:ascii="Arial" w:hAnsi="Arial" w:cs="Arial"/>
          <w:b/>
          <w:color w:val="auto"/>
          <w:u w:val="none"/>
        </w:rPr>
        <w:t>The Company</w:t>
      </w:r>
      <w:r w:rsidRPr="005C77B5">
        <w:rPr>
          <w:rStyle w:val="DeltaViewInsertion"/>
          <w:rFonts w:ascii="Arial" w:hAnsi="Arial" w:cs="Arial"/>
          <w:b/>
          <w:color w:val="auto"/>
          <w:u w:val="none"/>
        </w:rPr>
        <w:t>’s</w:t>
      </w:r>
      <w:r w:rsidRPr="001C389A">
        <w:rPr>
          <w:rStyle w:val="DeltaViewInsertion"/>
          <w:rFonts w:ascii="Arial" w:hAnsi="Arial" w:cs="Arial"/>
          <w:color w:val="auto"/>
          <w:u w:val="none"/>
        </w:rPr>
        <w:t xml:space="preserve"> reasonable opinion</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the solution does not unreasonably add a significant delay between tests or impede the volume of testing which can take place on the day.</w:t>
      </w:r>
    </w:p>
    <w:p w14:paraId="6A2AF484" w14:textId="77777777" w:rsidR="00B36730" w:rsidRPr="001C389A" w:rsidRDefault="00B36730" w:rsidP="00B36730">
      <w:pPr>
        <w:pStyle w:val="BodyText"/>
        <w:tabs>
          <w:tab w:val="left" w:pos="2127"/>
        </w:tabs>
        <w:ind w:left="2127" w:hanging="687"/>
        <w:rPr>
          <w:rFonts w:ascii="Arial" w:hAnsi="Arial" w:cs="Arial"/>
        </w:rPr>
      </w:pPr>
    </w:p>
    <w:p w14:paraId="0CF35096" w14:textId="77777777" w:rsidR="00B36730" w:rsidRPr="001C389A" w:rsidRDefault="007E59DD" w:rsidP="00B36730">
      <w:pPr>
        <w:pStyle w:val="BodyText"/>
        <w:ind w:left="1418" w:hanging="1418"/>
        <w:rPr>
          <w:rFonts w:ascii="Arial" w:hAnsi="Arial" w:cs="Arial"/>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.3.5</w:t>
      </w:r>
      <w:r w:rsidR="00B36730" w:rsidRPr="001C389A">
        <w:rPr>
          <w:rStyle w:val="DeltaViewInsertion"/>
          <w:rFonts w:ascii="Arial" w:hAnsi="Arial" w:cs="Arial"/>
          <w:color w:val="auto"/>
          <w:u w:val="none"/>
        </w:rPr>
        <w:tab/>
        <w:t>In the case of where transducers connected to current and voltage transformers are installed (</w:t>
      </w:r>
      <w:r w:rsidRPr="001C389A">
        <w:rPr>
          <w:rFonts w:ascii="Arial" w:hAnsi="Arial" w:cs="Arial"/>
          <w:bCs/>
        </w:rPr>
        <w:t>ECP.A.4</w:t>
      </w:r>
      <w:r w:rsidR="00B36730" w:rsidRPr="001C389A">
        <w:rPr>
          <w:rFonts w:ascii="Arial" w:hAnsi="Arial" w:cs="Arial"/>
          <w:bCs/>
        </w:rPr>
        <w:t xml:space="preserve">. 3.3(ii) and (iii)), the transducers </w:t>
      </w:r>
      <w:r w:rsidR="00B36730" w:rsidRPr="001C389A">
        <w:rPr>
          <w:rStyle w:val="DeltaViewInsertion"/>
          <w:rFonts w:ascii="Arial" w:hAnsi="Arial" w:cs="Arial"/>
          <w:color w:val="auto"/>
          <w:u w:val="none"/>
        </w:rPr>
        <w:t xml:space="preserve">shall meet the following specification </w:t>
      </w:r>
    </w:p>
    <w:p w14:paraId="6D673BCB" w14:textId="77777777" w:rsidR="00B36730" w:rsidRPr="001C389A" w:rsidRDefault="00B36730" w:rsidP="00B36730">
      <w:pPr>
        <w:pStyle w:val="BodyText"/>
        <w:tabs>
          <w:tab w:val="left" w:pos="2127"/>
        </w:tabs>
        <w:ind w:left="2160" w:hanging="742"/>
        <w:rPr>
          <w:rFonts w:ascii="Arial" w:hAnsi="Arial" w:cs="Arial"/>
        </w:rPr>
      </w:pPr>
    </w:p>
    <w:p w14:paraId="2C6DC884" w14:textId="77777777" w:rsidR="00B36730" w:rsidRPr="001C389A" w:rsidRDefault="00B36730" w:rsidP="003B5BF0">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shall be permanently installed to easily allow safe testing at any point in the future, and to avoid a requirement for recalibration of the current transformers and voltage transformers.</w:t>
      </w:r>
    </w:p>
    <w:p w14:paraId="0AB24DD8" w14:textId="77777777" w:rsidR="00B36730" w:rsidRPr="001C389A" w:rsidRDefault="00B36730" w:rsidP="00B36730">
      <w:pPr>
        <w:widowControl w:val="0"/>
        <w:tabs>
          <w:tab w:val="left" w:pos="2127"/>
        </w:tabs>
        <w:ind w:left="2160" w:hanging="742"/>
        <w:rPr>
          <w:rFonts w:cs="Arial"/>
          <w:sz w:val="20"/>
        </w:rPr>
      </w:pPr>
    </w:p>
    <w:p w14:paraId="7560FB6E" w14:textId="77777777" w:rsidR="00B36730" w:rsidRPr="001C389A" w:rsidRDefault="00B36730" w:rsidP="003B5BF0">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should be directly connected to the metering quality current transformers and voltage transformers or similar.</w:t>
      </w:r>
    </w:p>
    <w:p w14:paraId="249AB25C" w14:textId="77777777" w:rsidR="00B36730" w:rsidRPr="001C389A" w:rsidRDefault="00B36730" w:rsidP="00B36730">
      <w:pPr>
        <w:widowControl w:val="0"/>
        <w:tabs>
          <w:tab w:val="left" w:pos="2127"/>
        </w:tabs>
        <w:ind w:left="2160" w:hanging="742"/>
        <w:rPr>
          <w:rFonts w:cs="Arial"/>
          <w:sz w:val="20"/>
        </w:rPr>
      </w:pPr>
    </w:p>
    <w:p w14:paraId="5DB92F96" w14:textId="77777777" w:rsidR="00B36730" w:rsidRPr="001C389A" w:rsidRDefault="00B36730" w:rsidP="003B5BF0">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shall either have a response time no greater than 50ms to reach 90% of output, or no greater than 300ms to reach 99.5%.</w:t>
      </w:r>
    </w:p>
    <w:p w14:paraId="2463883A" w14:textId="77777777" w:rsidR="00B36730" w:rsidRPr="001C389A" w:rsidRDefault="00B36730" w:rsidP="00B36730">
      <w:pPr>
        <w:pStyle w:val="BodyText"/>
        <w:tabs>
          <w:tab w:val="left" w:pos="2127"/>
        </w:tabs>
        <w:autoSpaceDE w:val="0"/>
        <w:autoSpaceDN w:val="0"/>
        <w:adjustRightInd w:val="0"/>
        <w:ind w:left="2160" w:hanging="742"/>
        <w:rPr>
          <w:rFonts w:ascii="Arial" w:hAnsi="Arial" w:cs="Arial"/>
        </w:rPr>
      </w:pPr>
    </w:p>
    <w:p w14:paraId="196DE0C8" w14:textId="77777777" w:rsidR="00B36730" w:rsidRPr="001C389A" w:rsidRDefault="00B36730" w:rsidP="00B36730">
      <w:pPr>
        <w:pStyle w:val="BodyText"/>
        <w:autoSpaceDE w:val="0"/>
        <w:autoSpaceDN w:val="0"/>
        <w:adjustRightInd w:val="0"/>
        <w:ind w:left="1440"/>
        <w:rPr>
          <w:rFonts w:ascii="Arial" w:hAnsi="Arial" w:cs="Arial"/>
        </w:rPr>
      </w:pPr>
    </w:p>
    <w:p w14:paraId="2755059D" w14:textId="77777777" w:rsidR="00B36730" w:rsidRPr="001C389A" w:rsidRDefault="00B36730" w:rsidP="00B36730">
      <w:pPr>
        <w:tabs>
          <w:tab w:val="left" w:pos="1440"/>
          <w:tab w:val="left" w:pos="2016"/>
          <w:tab w:val="left" w:pos="2556"/>
          <w:tab w:val="left" w:pos="3096"/>
          <w:tab w:val="left" w:pos="3726"/>
          <w:tab w:val="left" w:pos="4608"/>
          <w:tab w:val="left" w:pos="5904"/>
        </w:tabs>
        <w:ind w:left="1440" w:hanging="1440"/>
        <w:rPr>
          <w:rFonts w:cs="Arial"/>
          <w:sz w:val="20"/>
        </w:rPr>
      </w:pPr>
    </w:p>
    <w:p w14:paraId="03C53147" w14:textId="77777777" w:rsidR="00B36730" w:rsidRPr="001C389A" w:rsidRDefault="00B36730" w:rsidP="00E30D18">
      <w:pPr>
        <w:pStyle w:val="Heading1"/>
        <w:ind w:left="0"/>
        <w:jc w:val="center"/>
        <w:rPr>
          <w:rFonts w:cs="Arial"/>
          <w:sz w:val="20"/>
        </w:rPr>
      </w:pPr>
      <w:r w:rsidRPr="001C389A">
        <w:rPr>
          <w:rFonts w:cs="Arial"/>
          <w:sz w:val="20"/>
        </w:rPr>
        <w:br w:type="page"/>
      </w:r>
      <w:bookmarkStart w:id="572" w:name="_Toc499651119"/>
      <w:bookmarkStart w:id="573" w:name="_Toc524003907"/>
      <w:r w:rsidR="00B76822" w:rsidRPr="001C389A">
        <w:rPr>
          <w:rStyle w:val="DeltaViewInsertion"/>
          <w:rFonts w:cs="Arial"/>
          <w:b w:val="0"/>
          <w:color w:val="auto"/>
          <w:sz w:val="20"/>
          <w:u w:val="single"/>
        </w:rPr>
        <w:lastRenderedPageBreak/>
        <w:t>APPENDIX</w:t>
      </w:r>
      <w:r w:rsidRPr="001C389A">
        <w:rPr>
          <w:rStyle w:val="DeltaViewInsertion"/>
          <w:rFonts w:cs="Arial"/>
          <w:color w:val="auto"/>
          <w:sz w:val="20"/>
          <w:u w:val="single"/>
        </w:rPr>
        <w:t xml:space="preserve"> </w:t>
      </w:r>
      <w:r w:rsidRPr="001C389A">
        <w:rPr>
          <w:rStyle w:val="DeltaViewInsertion"/>
          <w:rFonts w:cs="Arial"/>
          <w:b w:val="0"/>
          <w:color w:val="auto"/>
          <w:sz w:val="20"/>
          <w:u w:val="single"/>
        </w:rPr>
        <w:t>5</w:t>
      </w:r>
      <w:bookmarkEnd w:id="572"/>
      <w:bookmarkEnd w:id="573"/>
    </w:p>
    <w:p w14:paraId="3F003115" w14:textId="77777777" w:rsidR="00B36730" w:rsidRPr="001C389A" w:rsidRDefault="00B36730" w:rsidP="00B36730">
      <w:pPr>
        <w:jc w:val="center"/>
        <w:rPr>
          <w:rFonts w:cs="Arial"/>
          <w:sz w:val="20"/>
        </w:rPr>
      </w:pPr>
    </w:p>
    <w:p w14:paraId="0567C6A1" w14:textId="77777777" w:rsidR="00B36730" w:rsidRPr="001C389A" w:rsidRDefault="00B36730" w:rsidP="00E30D18">
      <w:pPr>
        <w:pStyle w:val="Heading1"/>
        <w:ind w:left="0"/>
        <w:jc w:val="center"/>
        <w:rPr>
          <w:rStyle w:val="DeltaViewInsertion"/>
          <w:rFonts w:cs="Arial"/>
          <w:color w:val="auto"/>
          <w:sz w:val="20"/>
          <w:u w:val="single"/>
        </w:rPr>
      </w:pPr>
      <w:bookmarkStart w:id="574" w:name="_Toc524003908"/>
      <w:r w:rsidRPr="001C389A">
        <w:rPr>
          <w:rStyle w:val="DeltaViewInsertion"/>
          <w:rFonts w:cs="Arial"/>
          <w:b w:val="0"/>
          <w:color w:val="auto"/>
          <w:sz w:val="20"/>
          <w:u w:val="single"/>
        </w:rPr>
        <w:t>C</w:t>
      </w:r>
      <w:r w:rsidR="00B76822" w:rsidRPr="001C389A">
        <w:rPr>
          <w:rStyle w:val="DeltaViewInsertion"/>
          <w:rFonts w:cs="Arial"/>
          <w:b w:val="0"/>
          <w:color w:val="auto"/>
          <w:sz w:val="20"/>
          <w:u w:val="single"/>
        </w:rPr>
        <w:t>OMPLIANCE TESTING OF SYNCHRONOUS POWER GENERATING MODULES</w:t>
      </w:r>
      <w:bookmarkEnd w:id="574"/>
    </w:p>
    <w:p w14:paraId="793BB35A" w14:textId="77777777" w:rsidR="00B76822" w:rsidRPr="001C389A" w:rsidRDefault="00B76822" w:rsidP="00B76822">
      <w:pPr>
        <w:rPr>
          <w:rFonts w:cs="Arial"/>
          <w:sz w:val="20"/>
        </w:rPr>
      </w:pPr>
    </w:p>
    <w:p w14:paraId="025C6BA0" w14:textId="77777777"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 </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 xml:space="preserve">SCOPE </w:t>
      </w:r>
    </w:p>
    <w:p w14:paraId="2E998A34" w14:textId="77777777" w:rsidR="00B36730" w:rsidRPr="001C389A" w:rsidRDefault="00B36730" w:rsidP="00B36730">
      <w:pPr>
        <w:ind w:left="1418" w:hanging="1418"/>
        <w:rPr>
          <w:rFonts w:cs="Arial"/>
          <w:sz w:val="20"/>
        </w:rPr>
      </w:pPr>
    </w:p>
    <w:p w14:paraId="5357C5C2" w14:textId="2ED16CBE"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.1.1 </w:t>
      </w:r>
      <w:r w:rsidR="00B36730" w:rsidRPr="001C389A">
        <w:rPr>
          <w:rStyle w:val="DeltaViewInsertion"/>
          <w:rFonts w:cs="Arial"/>
          <w:color w:val="auto"/>
          <w:sz w:val="20"/>
          <w:u w:val="none"/>
        </w:rPr>
        <w:tab/>
        <w:t xml:space="preserve">This Appendix sets out the tests contained therein to demonstrate compliance with the relevant clauses of the </w:t>
      </w:r>
      <w:r w:rsidR="00A77F91" w:rsidRPr="001C389A">
        <w:rPr>
          <w:rStyle w:val="DeltaViewInsertion"/>
          <w:rFonts w:cs="Arial"/>
          <w:color w:val="auto"/>
          <w:sz w:val="20"/>
          <w:u w:val="none"/>
        </w:rPr>
        <w:t xml:space="preserve">European </w:t>
      </w:r>
      <w:r w:rsidR="00B36730" w:rsidRPr="001C389A">
        <w:rPr>
          <w:rStyle w:val="DeltaViewInsertion"/>
          <w:rFonts w:cs="Arial"/>
          <w:color w:val="auto"/>
          <w:sz w:val="20"/>
          <w:u w:val="none"/>
        </w:rPr>
        <w:t xml:space="preserve">Connection Conditions of the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This Appendix shall be read in conjunction with the </w:t>
      </w:r>
      <w:r w:rsidR="00742DCD" w:rsidRPr="001C389A">
        <w:rPr>
          <w:rStyle w:val="DeltaViewInsertion"/>
          <w:rFonts w:cs="Arial"/>
          <w:color w:val="auto"/>
          <w:sz w:val="20"/>
          <w:u w:val="none"/>
        </w:rPr>
        <w:t>E</w:t>
      </w:r>
      <w:r w:rsidR="00B36730" w:rsidRPr="001C389A">
        <w:rPr>
          <w:rStyle w:val="DeltaViewInsertion"/>
          <w:rFonts w:cs="Arial"/>
          <w:color w:val="auto"/>
          <w:sz w:val="20"/>
          <w:u w:val="none"/>
        </w:rPr>
        <w:t xml:space="preserve">CP with regard to the submission of the reports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t>
      </w:r>
    </w:p>
    <w:p w14:paraId="694A7E4A" w14:textId="77777777" w:rsidR="00B36730" w:rsidRPr="001C389A" w:rsidRDefault="00B36730" w:rsidP="00B36730">
      <w:pPr>
        <w:ind w:left="1418" w:hanging="1418"/>
        <w:rPr>
          <w:rFonts w:cs="Arial"/>
          <w:sz w:val="20"/>
        </w:rPr>
      </w:pPr>
    </w:p>
    <w:p w14:paraId="69DBBC6A" w14:textId="3345808D"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.1.2 </w:t>
      </w:r>
      <w:r w:rsidR="00B36730" w:rsidRPr="001C389A">
        <w:rPr>
          <w:rStyle w:val="DeltaViewInsertion"/>
          <w:rFonts w:cs="Arial"/>
          <w:color w:val="auto"/>
          <w:sz w:val="20"/>
          <w:u w:val="none"/>
        </w:rPr>
        <w:tab/>
        <w:t xml:space="preserve">The tests specified in this Appendix will normally be sufficient to demonstrate compliance however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w:t>
      </w:r>
    </w:p>
    <w:p w14:paraId="2DD81F0D" w14:textId="77777777" w:rsidR="00B36730" w:rsidRPr="001C389A" w:rsidRDefault="00B36730" w:rsidP="00B36730">
      <w:pPr>
        <w:ind w:left="1418" w:hanging="1418"/>
        <w:rPr>
          <w:rFonts w:cs="Arial"/>
          <w:sz w:val="20"/>
        </w:rPr>
      </w:pPr>
    </w:p>
    <w:p w14:paraId="572C08D1" w14:textId="0C617EA9" w:rsidR="00B36730" w:rsidRPr="001C389A" w:rsidRDefault="00B36730" w:rsidP="003B5BF0">
      <w:pPr>
        <w:numPr>
          <w:ilvl w:val="0"/>
          <w:numId w:val="24"/>
        </w:numPr>
        <w:autoSpaceDE w:val="0"/>
        <w:autoSpaceDN w:val="0"/>
        <w:adjustRightInd w:val="0"/>
        <w:snapToGrid w:val="0"/>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sufficient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4F5B24A0" w14:textId="77777777" w:rsidR="00B36730" w:rsidRPr="001C389A" w:rsidRDefault="00B36730" w:rsidP="00B36730">
      <w:pPr>
        <w:ind w:left="1440"/>
        <w:rPr>
          <w:rFonts w:cs="Arial"/>
          <w:sz w:val="20"/>
        </w:rPr>
      </w:pPr>
    </w:p>
    <w:p w14:paraId="7698DAC6" w14:textId="1344E048" w:rsidR="00B36730" w:rsidRPr="001C389A" w:rsidRDefault="00B36730" w:rsidP="003B5BF0">
      <w:pPr>
        <w:numPr>
          <w:ilvl w:val="0"/>
          <w:numId w:val="24"/>
        </w:numPr>
        <w:autoSpaceDE w:val="0"/>
        <w:autoSpaceDN w:val="0"/>
        <w:adjustRightInd w:val="0"/>
        <w:snapToGrid w:val="0"/>
        <w:rPr>
          <w:rStyle w:val="DeltaViewInsertion"/>
          <w:rFonts w:cs="Arial"/>
          <w:color w:val="auto"/>
          <w:sz w:val="20"/>
          <w:u w:val="none"/>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p>
    <w:p w14:paraId="610DD729" w14:textId="77777777" w:rsidR="00B36730" w:rsidRPr="001C389A" w:rsidRDefault="00B36730" w:rsidP="00B36730">
      <w:pPr>
        <w:autoSpaceDE w:val="0"/>
        <w:autoSpaceDN w:val="0"/>
        <w:adjustRightInd w:val="0"/>
        <w:rPr>
          <w:rStyle w:val="DeltaViewInsertion"/>
          <w:rFonts w:cs="Arial"/>
          <w:color w:val="auto"/>
          <w:sz w:val="20"/>
          <w:u w:val="none"/>
        </w:rPr>
      </w:pPr>
    </w:p>
    <w:p w14:paraId="6B043C33" w14:textId="545CD730" w:rsidR="00B36730" w:rsidRPr="001C389A" w:rsidRDefault="00B36730" w:rsidP="003B5BF0">
      <w:pPr>
        <w:numPr>
          <w:ilvl w:val="0"/>
          <w:numId w:val="24"/>
        </w:numPr>
        <w:autoSpaceDE w:val="0"/>
        <w:autoSpaceDN w:val="0"/>
        <w:adjustRightInd w:val="0"/>
        <w:snapToGrid w:val="0"/>
        <w:rPr>
          <w:rFonts w:cs="Arial"/>
          <w:sz w:val="20"/>
        </w:rPr>
      </w:pPr>
      <w:r w:rsidRPr="001C389A">
        <w:rPr>
          <w:rStyle w:val="DeltaViewInsertion"/>
          <w:rFonts w:cs="Arial"/>
          <w:color w:val="auto"/>
          <w:sz w:val="20"/>
          <w:u w:val="none"/>
        </w:rPr>
        <w:t xml:space="preserve">Agree a reduced set of tests for subsequent </w:t>
      </w:r>
      <w:r w:rsidR="00B27C7A"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following successful completion of the first </w:t>
      </w:r>
      <w:r w:rsidR="00B27C7A"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tests in the case of a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comprised of two or more </w:t>
      </w:r>
      <w:r w:rsidR="00B27C7A"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which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1C86577B" w14:textId="77777777" w:rsidR="00B36730" w:rsidRPr="001C389A" w:rsidRDefault="00B36730" w:rsidP="00B36730">
      <w:pPr>
        <w:ind w:left="1440"/>
        <w:rPr>
          <w:rFonts w:cs="Arial"/>
          <w:sz w:val="20"/>
        </w:rPr>
      </w:pPr>
    </w:p>
    <w:p w14:paraId="68D6D356" w14:textId="77777777" w:rsidR="00B36730" w:rsidRPr="001C389A" w:rsidRDefault="00B36730" w:rsidP="00B36730">
      <w:pPr>
        <w:ind w:left="1440"/>
        <w:rPr>
          <w:rFonts w:cs="Arial"/>
          <w:sz w:val="20"/>
        </w:rPr>
      </w:pPr>
      <w:r w:rsidRPr="001C389A">
        <w:rPr>
          <w:rStyle w:val="DeltaViewInsertion"/>
          <w:rFonts w:cs="Arial"/>
          <w:color w:val="auto"/>
          <w:sz w:val="20"/>
          <w:u w:val="none"/>
        </w:rPr>
        <w:t>If:</w:t>
      </w:r>
    </w:p>
    <w:p w14:paraId="1476794A" w14:textId="77777777" w:rsidR="00B36730" w:rsidRPr="001C389A" w:rsidRDefault="00B36730" w:rsidP="00B36730">
      <w:pPr>
        <w:ind w:left="1440"/>
        <w:rPr>
          <w:rFonts w:cs="Arial"/>
          <w:sz w:val="20"/>
        </w:rPr>
      </w:pPr>
    </w:p>
    <w:p w14:paraId="2017C6B4"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.1.2(iii) in respect of subsequent </w:t>
      </w:r>
      <w:r w:rsidR="00B27C7A" w:rsidRPr="001C389A">
        <w:rPr>
          <w:rStyle w:val="DeltaViewInsertion"/>
          <w:rFonts w:cs="Arial"/>
          <w:b/>
          <w:color w:val="auto"/>
          <w:sz w:val="20"/>
          <w:u w:val="none"/>
        </w:rPr>
        <w:t>Synchronous Power Generating Module</w:t>
      </w:r>
      <w:r w:rsidRPr="001C389A">
        <w:rPr>
          <w:rStyle w:val="DeltaViewInsertion"/>
          <w:rFonts w:cs="Arial"/>
          <w:b/>
          <w:color w:val="auto"/>
          <w:sz w:val="20"/>
          <w:u w:val="none"/>
        </w:rPr>
        <w:t>s</w:t>
      </w:r>
      <w:r w:rsidRPr="001C389A">
        <w:rPr>
          <w:rStyle w:val="DeltaViewInsertion"/>
          <w:rFonts w:cs="Arial"/>
          <w:color w:val="auto"/>
          <w:sz w:val="20"/>
          <w:u w:val="none"/>
        </w:rPr>
        <w:t xml:space="preserve"> do not replicate the full tests for the first </w:t>
      </w:r>
      <w:r w:rsidR="00B27C7A"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 or </w:t>
      </w:r>
    </w:p>
    <w:p w14:paraId="4B2EB16B" w14:textId="77777777" w:rsidR="00B36730" w:rsidRPr="001C389A" w:rsidRDefault="00B36730" w:rsidP="00B36730">
      <w:pPr>
        <w:ind w:left="1440"/>
        <w:rPr>
          <w:rFonts w:cs="Arial"/>
          <w:sz w:val="20"/>
        </w:rPr>
      </w:pPr>
    </w:p>
    <w:p w14:paraId="59594164"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any of the tests performed pursuant to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.1.2(iii)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w:t>
      </w:r>
    </w:p>
    <w:p w14:paraId="502E8C44" w14:textId="77777777" w:rsidR="00B36730" w:rsidRPr="001C389A" w:rsidRDefault="00B36730" w:rsidP="00B36730">
      <w:pPr>
        <w:ind w:left="1440"/>
        <w:rPr>
          <w:rFonts w:cs="Arial"/>
          <w:sz w:val="20"/>
        </w:rPr>
      </w:pPr>
    </w:p>
    <w:p w14:paraId="24C7FEF9" w14:textId="77777777" w:rsidR="00B36730" w:rsidRPr="001C389A" w:rsidRDefault="0091616B" w:rsidP="00B36730">
      <w:pPr>
        <w:ind w:left="1440"/>
        <w:rPr>
          <w:rFonts w:cs="Arial"/>
          <w:sz w:val="20"/>
        </w:rPr>
      </w:pPr>
      <w:r w:rsidRPr="001C389A">
        <w:rPr>
          <w:rStyle w:val="DeltaViewInsertion"/>
          <w:rFonts w:cs="Arial"/>
          <w:color w:val="auto"/>
          <w:sz w:val="20"/>
          <w:u w:val="none"/>
        </w:rPr>
        <w:t xml:space="preserve">then notwithstanding </w:t>
      </w:r>
      <w:r w:rsidR="00B36730" w:rsidRPr="001C389A">
        <w:rPr>
          <w:rStyle w:val="DeltaViewInsertion"/>
          <w:rFonts w:cs="Arial"/>
          <w:color w:val="auto"/>
          <w:sz w:val="20"/>
          <w:u w:val="none"/>
        </w:rPr>
        <w:t>the provisions above, the full t</w:t>
      </w:r>
      <w:r w:rsidRPr="001C389A">
        <w:rPr>
          <w:rStyle w:val="DeltaViewInsertion"/>
          <w:rFonts w:cs="Arial"/>
          <w:color w:val="auto"/>
          <w:sz w:val="20"/>
          <w:u w:val="none"/>
        </w:rPr>
        <w:t xml:space="preserve">esting requirements set out in </w:t>
      </w:r>
      <w:r w:rsidR="00B36730" w:rsidRPr="001C389A">
        <w:rPr>
          <w:rStyle w:val="DeltaViewInsertion"/>
          <w:rFonts w:cs="Arial"/>
          <w:color w:val="auto"/>
          <w:sz w:val="20"/>
          <w:u w:val="none"/>
        </w:rPr>
        <w:t xml:space="preserve">this Appendix will be applied. </w:t>
      </w:r>
    </w:p>
    <w:p w14:paraId="278D4A02" w14:textId="77777777" w:rsidR="00B36730" w:rsidRPr="001C389A" w:rsidRDefault="00B36730" w:rsidP="00B36730">
      <w:pPr>
        <w:pStyle w:val="BodyText"/>
        <w:rPr>
          <w:rFonts w:ascii="Arial" w:hAnsi="Arial" w:cs="Arial"/>
        </w:rPr>
      </w:pPr>
    </w:p>
    <w:p w14:paraId="725D075D" w14:textId="1DD9A208"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ECP.A.5</w:t>
      </w:r>
      <w:r w:rsidR="00B36730" w:rsidRPr="001C389A">
        <w:rPr>
          <w:rStyle w:val="DeltaViewInsertion"/>
          <w:rFonts w:ascii="Arial" w:hAnsi="Arial" w:cs="Arial"/>
          <w:color w:val="auto"/>
          <w:u w:val="none"/>
        </w:rPr>
        <w:t xml:space="preserve">.1.3 </w:t>
      </w:r>
      <w:r w:rsidR="00B36730" w:rsidRPr="001C389A">
        <w:rPr>
          <w:rStyle w:val="DeltaViewInsertion"/>
          <w:rFonts w:ascii="Arial" w:hAnsi="Arial" w:cs="Arial"/>
          <w:color w:val="auto"/>
          <w:u w:val="none"/>
        </w:rPr>
        <w:tab/>
        <w:t xml:space="preserve">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is responsible for carrying out the tests set out in and in accordance with this Appendix and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retains the responsibility for the safety of personnel and plant during the test.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will witness all of the tests outlined or agreed in relation to this Appendix unless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decides and notifies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otherwise.  Reactive Capability tests may be witnessed by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remotely from the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control centre. For all on site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should ensure suitable representatives from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and manufacturer (if appropriate) are available on site for the entire testing period. In all cases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shall provide suitable monitoring equipment to record all relevant test signals as outlined below in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.1.5.</w:t>
      </w:r>
    </w:p>
    <w:p w14:paraId="75F0766A" w14:textId="77777777" w:rsidR="00B36730" w:rsidRPr="001C389A" w:rsidRDefault="00B36730" w:rsidP="00B36730">
      <w:pPr>
        <w:widowControl w:val="0"/>
        <w:ind w:left="1440" w:hanging="1440"/>
        <w:rPr>
          <w:rFonts w:cs="Arial"/>
          <w:sz w:val="20"/>
        </w:rPr>
      </w:pPr>
    </w:p>
    <w:p w14:paraId="24FBB59F" w14:textId="4129BFC8"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.1.6 </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shall submit a schedule of tests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accordance with CP.4.3.1</w:t>
      </w:r>
      <w:r w:rsidR="00742DCD" w:rsidRPr="001C389A">
        <w:rPr>
          <w:rStyle w:val="DeltaViewInsertion"/>
          <w:rFonts w:cs="Arial"/>
          <w:color w:val="auto"/>
          <w:sz w:val="20"/>
          <w:u w:val="none"/>
        </w:rPr>
        <w:t>.</w:t>
      </w:r>
    </w:p>
    <w:p w14:paraId="67736B01" w14:textId="77777777" w:rsidR="00B36730" w:rsidRPr="001C389A" w:rsidRDefault="00B36730" w:rsidP="00B36730">
      <w:pPr>
        <w:widowControl w:val="0"/>
        <w:rPr>
          <w:rFonts w:cs="Arial"/>
          <w:sz w:val="20"/>
        </w:rPr>
      </w:pPr>
    </w:p>
    <w:p w14:paraId="51DCE1D3"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.1.7 </w:t>
      </w:r>
      <w:r w:rsidR="00B36730" w:rsidRPr="001C389A">
        <w:rPr>
          <w:rStyle w:val="DeltaViewInsertion"/>
          <w:rFonts w:cs="Arial"/>
          <w:color w:val="auto"/>
          <w:sz w:val="20"/>
          <w:u w:val="none"/>
        </w:rPr>
        <w:tab/>
        <w:t xml:space="preserve">Prior to the testing of a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lastRenderedPageBreak/>
        <w:t xml:space="preserve">Generator </w:t>
      </w:r>
      <w:r w:rsidR="00B36730" w:rsidRPr="001C389A">
        <w:rPr>
          <w:rStyle w:val="DeltaViewInsertion"/>
          <w:rFonts w:cs="Arial"/>
          <w:color w:val="auto"/>
          <w:sz w:val="20"/>
          <w:u w:val="none"/>
        </w:rPr>
        <w:t xml:space="preserve">shall complete the </w:t>
      </w:r>
      <w:r w:rsidR="00B36730" w:rsidRPr="001C389A">
        <w:rPr>
          <w:rStyle w:val="DeltaViewInsertion"/>
          <w:rFonts w:cs="Arial"/>
          <w:b/>
          <w:color w:val="auto"/>
          <w:sz w:val="20"/>
          <w:u w:val="none"/>
        </w:rPr>
        <w:t>Integral Equipment Test</w:t>
      </w:r>
      <w:r w:rsidR="00B36730" w:rsidRPr="001C389A">
        <w:rPr>
          <w:rStyle w:val="DeltaViewInsertion"/>
          <w:rFonts w:cs="Arial"/>
          <w:color w:val="auto"/>
          <w:sz w:val="20"/>
          <w:u w:val="none"/>
        </w:rPr>
        <w:t xml:space="preserve"> procedure in accordance with OC.7.5</w:t>
      </w:r>
      <w:r w:rsidR="00742DCD" w:rsidRPr="001C389A">
        <w:rPr>
          <w:rStyle w:val="DeltaViewInsertion"/>
          <w:rFonts w:cs="Arial"/>
          <w:color w:val="auto"/>
          <w:sz w:val="20"/>
          <w:u w:val="none"/>
        </w:rPr>
        <w:t>.</w:t>
      </w:r>
    </w:p>
    <w:p w14:paraId="21D03B0A" w14:textId="77777777" w:rsidR="00B36730" w:rsidRPr="001C389A" w:rsidRDefault="00B36730" w:rsidP="00B36730">
      <w:pPr>
        <w:widowControl w:val="0"/>
        <w:ind w:left="1440" w:hanging="1440"/>
        <w:rPr>
          <w:rStyle w:val="DeltaViewInsertion"/>
          <w:rFonts w:cs="Arial"/>
          <w:color w:val="auto"/>
          <w:sz w:val="20"/>
          <w:u w:val="none"/>
        </w:rPr>
      </w:pPr>
    </w:p>
    <w:p w14:paraId="4C75AAE0"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.1.8 </w:t>
      </w:r>
      <w:r w:rsidR="00B36730" w:rsidRPr="001C389A">
        <w:rPr>
          <w:rStyle w:val="DeltaViewInsertion"/>
          <w:rFonts w:cs="Arial"/>
          <w:color w:val="auto"/>
          <w:sz w:val="20"/>
          <w:u w:val="none"/>
        </w:rPr>
        <w:tab/>
        <w:t xml:space="preserve">Full </w:t>
      </w:r>
      <w:r w:rsidR="00B36730" w:rsidRPr="001C389A">
        <w:rPr>
          <w:rStyle w:val="DeltaViewInsertion"/>
          <w:rFonts w:cs="Arial"/>
          <w:b/>
          <w:color w:val="auto"/>
          <w:sz w:val="20"/>
          <w:u w:val="none"/>
        </w:rPr>
        <w:t xml:space="preserve">Synchronous </w:t>
      </w:r>
      <w:r w:rsidR="008C2897" w:rsidRPr="001C389A">
        <w:rPr>
          <w:rStyle w:val="DeltaViewInsertion"/>
          <w:rFonts w:cs="Arial"/>
          <w:b/>
          <w:color w:val="auto"/>
          <w:sz w:val="20"/>
          <w:u w:val="none"/>
        </w:rPr>
        <w:t>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testing as required by CP.7.2 is to be completed as defined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.2 through to </w:t>
      </w:r>
      <w:r w:rsidRPr="001C389A">
        <w:rPr>
          <w:rStyle w:val="DeltaViewInsertion"/>
          <w:rFonts w:cs="Arial"/>
          <w:color w:val="auto"/>
          <w:sz w:val="20"/>
          <w:u w:val="none"/>
        </w:rPr>
        <w:t>ECP.A.5</w:t>
      </w:r>
      <w:r w:rsidR="00B36730" w:rsidRPr="001C389A">
        <w:rPr>
          <w:rStyle w:val="DeltaViewInsertion"/>
          <w:rFonts w:cs="Arial"/>
          <w:color w:val="auto"/>
          <w:sz w:val="20"/>
          <w:u w:val="none"/>
        </w:rPr>
        <w:t>.9</w:t>
      </w:r>
      <w:r w:rsidR="005161BD" w:rsidRPr="001C389A">
        <w:rPr>
          <w:rStyle w:val="DeltaViewInsertion"/>
          <w:rFonts w:cs="Arial"/>
          <w:color w:val="auto"/>
          <w:sz w:val="20"/>
          <w:u w:val="none"/>
        </w:rPr>
        <w:t>.</w:t>
      </w:r>
    </w:p>
    <w:p w14:paraId="59292EB6" w14:textId="77777777" w:rsidR="005161BD" w:rsidRPr="001C389A" w:rsidRDefault="005161BD" w:rsidP="00B36730">
      <w:pPr>
        <w:widowControl w:val="0"/>
        <w:ind w:left="1440" w:hanging="1440"/>
        <w:rPr>
          <w:rStyle w:val="DeltaViewInsertion"/>
          <w:rFonts w:cs="Arial"/>
          <w:color w:val="auto"/>
          <w:sz w:val="20"/>
          <w:u w:val="none"/>
        </w:rPr>
      </w:pPr>
    </w:p>
    <w:p w14:paraId="1BF1E611" w14:textId="5E2DFE32" w:rsidR="005161BD" w:rsidRDefault="005161BD" w:rsidP="00E30D18">
      <w:pPr>
        <w:ind w:left="1440" w:hanging="1440"/>
        <w:rPr>
          <w:ins w:id="575" w:author="Johnson, Antony" w:date="2018-11-12T14:40:00Z"/>
          <w:rFonts w:cs="Arial"/>
          <w:sz w:val="20"/>
        </w:rPr>
      </w:pPr>
      <w:r w:rsidRPr="001C389A">
        <w:rPr>
          <w:rStyle w:val="DeltaViewInsertion"/>
          <w:rFonts w:cs="Arial"/>
          <w:color w:val="auto"/>
          <w:sz w:val="20"/>
          <w:u w:val="none"/>
        </w:rPr>
        <w:t>ECP.A.5.1.9</w:t>
      </w:r>
      <w:r w:rsidRPr="001C389A">
        <w:rPr>
          <w:rStyle w:val="DeltaViewInsertion"/>
          <w:rFonts w:cs="Arial"/>
          <w:color w:val="auto"/>
          <w:sz w:val="20"/>
          <w:u w:val="none"/>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ECP.A.5.2 to ECP.A.5.9 where an </w:t>
      </w:r>
      <w:r w:rsidRPr="001C389A">
        <w:rPr>
          <w:rFonts w:cs="Arial"/>
          <w:b/>
          <w:sz w:val="20"/>
        </w:rPr>
        <w:t>Equipment Certificate</w:t>
      </w:r>
      <w:r w:rsidRPr="001C389A">
        <w:rPr>
          <w:rFonts w:cs="Arial"/>
          <w:sz w:val="20"/>
        </w:rPr>
        <w:t xml:space="preserve"> for the </w:t>
      </w:r>
      <w:r w:rsidRPr="001C389A">
        <w:rPr>
          <w:rFonts w:cs="Arial"/>
          <w:b/>
          <w:sz w:val="20"/>
        </w:rPr>
        <w:t>Synchronous Power Generating Module</w:t>
      </w:r>
      <w:r w:rsidRPr="001C389A">
        <w:rPr>
          <w:rFonts w:cs="Arial"/>
          <w:sz w:val="20"/>
        </w:rPr>
        <w:t xml:space="preserve"> has been provided which details the characteristics from tests on a representative machine with the same equipment and settings and the performance of the </w:t>
      </w:r>
      <w:r w:rsidRPr="001C389A">
        <w:rPr>
          <w:rFonts w:cs="Arial"/>
          <w:b/>
          <w:sz w:val="20"/>
        </w:rPr>
        <w:t>Synchronous Power Generating Module</w:t>
      </w:r>
      <w:r w:rsidRPr="001C389A">
        <w:rPr>
          <w:rFonts w:cs="Arial"/>
          <w:sz w:val="20"/>
        </w:rPr>
        <w:t xml:space="preserve"> can, in </w:t>
      </w:r>
      <w:r w:rsidR="00072B13">
        <w:rPr>
          <w:rFonts w:cs="Arial"/>
          <w:b/>
          <w:sz w:val="20"/>
        </w:rPr>
        <w:t>The Company</w:t>
      </w:r>
      <w:r w:rsidR="003A374F">
        <w:rPr>
          <w:rFonts w:cs="Arial"/>
          <w:b/>
          <w:sz w:val="20"/>
        </w:rPr>
        <w:t>’</w:t>
      </w:r>
      <w:r w:rsidRPr="005C77B5">
        <w:rPr>
          <w:rFonts w:cs="Arial"/>
          <w:b/>
          <w:sz w:val="20"/>
        </w:rPr>
        <w:t>s</w:t>
      </w:r>
      <w:r w:rsidRPr="001C389A">
        <w:rPr>
          <w:rFonts w:cs="Arial"/>
          <w:sz w:val="20"/>
        </w:rPr>
        <w:t xml:space="preserve"> opinion, reasonably represent that of the installed </w:t>
      </w:r>
      <w:r w:rsidRPr="001C389A">
        <w:rPr>
          <w:rFonts w:cs="Arial"/>
          <w:b/>
          <w:sz w:val="20"/>
        </w:rPr>
        <w:t>Synchronous Power Generating Module</w:t>
      </w:r>
      <w:r w:rsidR="0003165D" w:rsidRPr="001C389A">
        <w:rPr>
          <w:rFonts w:cs="Arial"/>
          <w:b/>
          <w:sz w:val="20"/>
        </w:rPr>
        <w:t xml:space="preserve"> </w:t>
      </w:r>
      <w:r w:rsidR="0003165D" w:rsidRPr="001C389A">
        <w:rPr>
          <w:rFonts w:cs="Arial"/>
          <w:sz w:val="20"/>
        </w:rPr>
        <w:t>at that site</w:t>
      </w:r>
      <w:r w:rsidRPr="001C389A">
        <w:rPr>
          <w:rFonts w:cs="Arial"/>
          <w:sz w:val="20"/>
        </w:rPr>
        <w:t xml:space="preserve">. For </w:t>
      </w:r>
      <w:r w:rsidR="009E0C94" w:rsidRPr="001C389A">
        <w:rPr>
          <w:rFonts w:cs="Arial"/>
          <w:b/>
          <w:sz w:val="20"/>
        </w:rPr>
        <w:t>Type B</w:t>
      </w:r>
      <w:r w:rsidR="009E0C94"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Generating Modules</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00105F09"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w:t>
      </w:r>
    </w:p>
    <w:p w14:paraId="20217B32" w14:textId="77777777" w:rsidR="00464748" w:rsidRDefault="00464748" w:rsidP="00E30D18">
      <w:pPr>
        <w:ind w:left="1440" w:hanging="1440"/>
        <w:rPr>
          <w:ins w:id="576" w:author="Johnson, Antony" w:date="2018-11-12T14:41:00Z"/>
          <w:rFonts w:cs="Arial"/>
          <w:sz w:val="20"/>
        </w:rPr>
      </w:pPr>
    </w:p>
    <w:p w14:paraId="03AF142B" w14:textId="1D9A4F1A" w:rsidR="001177ED" w:rsidRDefault="00464748" w:rsidP="00464748">
      <w:pPr>
        <w:tabs>
          <w:tab w:val="left" w:pos="1566"/>
          <w:tab w:val="left" w:pos="2286"/>
          <w:tab w:val="left" w:pos="2736"/>
          <w:tab w:val="left" w:pos="3600"/>
          <w:tab w:val="left" w:pos="4608"/>
          <w:tab w:val="left" w:pos="5904"/>
        </w:tabs>
        <w:ind w:left="1440" w:hanging="1440"/>
        <w:rPr>
          <w:ins w:id="577" w:author="Johnson, Antony" w:date="2018-11-12T14:44:00Z"/>
          <w:rStyle w:val="DeltaViewInsertion"/>
          <w:rFonts w:cs="Arial"/>
          <w:color w:val="auto"/>
          <w:sz w:val="20"/>
          <w:u w:val="none"/>
        </w:rPr>
      </w:pPr>
      <w:ins w:id="578" w:author="Johnson, Antony" w:date="2018-11-12T14:40:00Z">
        <w:r>
          <w:rPr>
            <w:rFonts w:cs="Arial"/>
            <w:sz w:val="20"/>
          </w:rPr>
          <w:t>ECP</w:t>
        </w:r>
      </w:ins>
      <w:ins w:id="579" w:author="Johnson, Antony" w:date="2018-11-12T14:41:00Z">
        <w:r>
          <w:rPr>
            <w:rFonts w:cs="Arial"/>
            <w:sz w:val="20"/>
          </w:rPr>
          <w:t>.A.5.1.10</w:t>
        </w:r>
        <w:r>
          <w:rPr>
            <w:rFonts w:cs="Arial"/>
            <w:sz w:val="20"/>
          </w:rPr>
          <w:tab/>
        </w:r>
        <w:r w:rsidRPr="000410F7">
          <w:rPr>
            <w:rStyle w:val="DeltaViewInsertion"/>
            <w:rFonts w:cs="Arial"/>
            <w:color w:val="auto"/>
            <w:sz w:val="20"/>
            <w:u w:val="none"/>
            <w:rPrChange w:id="580" w:author="Johnson (ESO), Antony" w:date="2019-03-20T15:39:00Z">
              <w:rPr>
                <w:rStyle w:val="DeltaViewInsertion"/>
                <w:rFonts w:cs="Arial"/>
                <w:color w:val="auto"/>
                <w:sz w:val="20"/>
                <w:u w:val="none"/>
              </w:rPr>
            </w:rPrChange>
          </w:rPr>
          <w:t xml:space="preserve">In the case of a co-located site, for example </w:t>
        </w:r>
        <w:r w:rsidRPr="000410F7">
          <w:rPr>
            <w:rStyle w:val="DeltaViewInsertion"/>
            <w:rFonts w:cs="Arial"/>
            <w:b/>
            <w:color w:val="auto"/>
            <w:sz w:val="20"/>
            <w:u w:val="none"/>
            <w:rPrChange w:id="581" w:author="Johnson (ESO), Antony" w:date="2019-03-20T15:39:00Z">
              <w:rPr>
                <w:rStyle w:val="DeltaViewInsertion"/>
                <w:rFonts w:cs="Arial"/>
                <w:b/>
                <w:color w:val="auto"/>
                <w:sz w:val="20"/>
                <w:u w:val="none"/>
              </w:rPr>
            </w:rPrChange>
          </w:rPr>
          <w:t>Electricity Storage Modules</w:t>
        </w:r>
        <w:r w:rsidRPr="000410F7">
          <w:rPr>
            <w:rStyle w:val="DeltaViewInsertion"/>
            <w:rFonts w:cs="Arial"/>
            <w:color w:val="auto"/>
            <w:sz w:val="20"/>
            <w:u w:val="none"/>
            <w:rPrChange w:id="582" w:author="Johnson (ESO), Antony" w:date="2019-03-20T15:39:00Z">
              <w:rPr>
                <w:rStyle w:val="DeltaViewInsertion"/>
                <w:rFonts w:cs="Arial"/>
                <w:color w:val="auto"/>
                <w:sz w:val="20"/>
                <w:u w:val="none"/>
              </w:rPr>
            </w:rPrChange>
          </w:rPr>
          <w:t xml:space="preserve"> connected within a new or existing </w:t>
        </w:r>
        <w:r w:rsidRPr="000410F7">
          <w:rPr>
            <w:rStyle w:val="DeltaViewInsertion"/>
            <w:rFonts w:cs="Arial"/>
            <w:b/>
            <w:color w:val="auto"/>
            <w:sz w:val="20"/>
            <w:u w:val="none"/>
            <w:rPrChange w:id="583" w:author="Johnson (ESO), Antony" w:date="2019-03-20T15:39:00Z">
              <w:rPr>
                <w:rStyle w:val="DeltaViewInsertion"/>
                <w:rFonts w:cs="Arial"/>
                <w:b/>
                <w:color w:val="auto"/>
                <w:sz w:val="20"/>
                <w:u w:val="none"/>
              </w:rPr>
            </w:rPrChange>
          </w:rPr>
          <w:t>Power Station</w:t>
        </w:r>
        <w:r w:rsidRPr="000410F7">
          <w:rPr>
            <w:rStyle w:val="DeltaViewInsertion"/>
            <w:rFonts w:cs="Arial"/>
            <w:color w:val="auto"/>
            <w:sz w:val="20"/>
            <w:u w:val="none"/>
            <w:rPrChange w:id="584" w:author="Johnson (ESO), Antony" w:date="2019-03-20T15:39:00Z">
              <w:rPr>
                <w:rStyle w:val="DeltaViewInsertion"/>
                <w:rFonts w:cs="Arial"/>
                <w:color w:val="auto"/>
                <w:sz w:val="20"/>
                <w:u w:val="none"/>
              </w:rPr>
            </w:rPrChange>
          </w:rPr>
          <w:t xml:space="preserve">, </w:t>
        </w:r>
        <w:r w:rsidRPr="000410F7">
          <w:rPr>
            <w:rStyle w:val="DeltaViewInsertion"/>
            <w:rFonts w:cs="Arial"/>
            <w:b/>
            <w:color w:val="auto"/>
            <w:sz w:val="20"/>
            <w:u w:val="none"/>
            <w:rPrChange w:id="585" w:author="Johnson (ESO), Antony" w:date="2019-03-20T15:39:00Z">
              <w:rPr>
                <w:rStyle w:val="DeltaViewInsertion"/>
                <w:rFonts w:cs="Arial"/>
                <w:b/>
                <w:color w:val="auto"/>
                <w:sz w:val="20"/>
                <w:highlight w:val="green"/>
                <w:u w:val="none"/>
              </w:rPr>
            </w:rPrChange>
          </w:rPr>
          <w:t>The Company</w:t>
        </w:r>
        <w:r w:rsidRPr="000410F7">
          <w:rPr>
            <w:rStyle w:val="DeltaViewInsertion"/>
            <w:rFonts w:cs="Arial"/>
            <w:color w:val="auto"/>
            <w:sz w:val="20"/>
            <w:u w:val="none"/>
            <w:rPrChange w:id="586" w:author="Johnson (ESO), Antony" w:date="2019-03-20T15:39:00Z">
              <w:rPr>
                <w:rStyle w:val="DeltaViewInsertion"/>
                <w:rFonts w:cs="Arial"/>
                <w:color w:val="auto"/>
                <w:sz w:val="20"/>
                <w:u w:val="none"/>
              </w:rPr>
            </w:rPrChange>
          </w:rPr>
          <w:t xml:space="preserve"> will accept </w:t>
        </w:r>
      </w:ins>
      <w:ins w:id="587" w:author="Johnson, Antony" w:date="2018-11-12T14:42:00Z">
        <w:r w:rsidR="001177ED" w:rsidRPr="000410F7">
          <w:rPr>
            <w:rStyle w:val="DeltaViewInsertion"/>
            <w:rFonts w:cs="Arial"/>
            <w:color w:val="auto"/>
            <w:sz w:val="20"/>
            <w:u w:val="none"/>
            <w:rPrChange w:id="588" w:author="Johnson (ESO), Antony" w:date="2019-03-20T15:39:00Z">
              <w:rPr>
                <w:rStyle w:val="DeltaViewInsertion"/>
                <w:rFonts w:cs="Arial"/>
                <w:color w:val="auto"/>
                <w:sz w:val="20"/>
                <w:u w:val="none"/>
              </w:rPr>
            </w:rPrChange>
          </w:rPr>
          <w:t xml:space="preserve">test results to </w:t>
        </w:r>
      </w:ins>
      <w:ins w:id="589" w:author="Johnson, Antony" w:date="2018-11-12T14:41:00Z">
        <w:r w:rsidR="001177ED" w:rsidRPr="000410F7">
          <w:rPr>
            <w:rStyle w:val="DeltaViewInsertion"/>
            <w:rFonts w:cs="Arial"/>
            <w:color w:val="auto"/>
            <w:sz w:val="20"/>
            <w:u w:val="none"/>
            <w:rPrChange w:id="590" w:author="Johnson (ESO), Antony" w:date="2019-03-20T15:39:00Z">
              <w:rPr>
                <w:rStyle w:val="DeltaViewInsertion"/>
                <w:rFonts w:cs="Arial"/>
                <w:color w:val="auto"/>
                <w:sz w:val="20"/>
                <w:u w:val="none"/>
              </w:rPr>
            </w:rPrChange>
          </w:rPr>
          <w:t>demonstrate</w:t>
        </w:r>
        <w:r w:rsidRPr="000410F7">
          <w:rPr>
            <w:rStyle w:val="DeltaViewInsertion"/>
            <w:rFonts w:cs="Arial"/>
            <w:color w:val="auto"/>
            <w:sz w:val="20"/>
            <w:u w:val="none"/>
            <w:rPrChange w:id="591" w:author="Johnson (ESO), Antony" w:date="2019-03-20T15:39:00Z">
              <w:rPr>
                <w:rStyle w:val="DeltaViewInsertion"/>
                <w:rFonts w:cs="Arial"/>
                <w:color w:val="auto"/>
                <w:sz w:val="20"/>
                <w:u w:val="none"/>
              </w:rPr>
            </w:rPrChange>
          </w:rPr>
          <w:t xml:space="preserve"> compliance at the </w:t>
        </w:r>
        <w:r w:rsidRPr="000410F7">
          <w:rPr>
            <w:rStyle w:val="DeltaViewInsertion"/>
            <w:rFonts w:cs="Arial"/>
            <w:b/>
            <w:color w:val="auto"/>
            <w:sz w:val="20"/>
            <w:u w:val="none"/>
            <w:rPrChange w:id="592" w:author="Johnson (ESO), Antony" w:date="2019-03-20T15:39:00Z">
              <w:rPr>
                <w:rStyle w:val="DeltaViewInsertion"/>
                <w:rFonts w:cs="Arial"/>
                <w:b/>
                <w:color w:val="auto"/>
                <w:sz w:val="20"/>
                <w:u w:val="none"/>
              </w:rPr>
            </w:rPrChange>
          </w:rPr>
          <w:t>Grid Entry Point</w:t>
        </w:r>
        <w:r w:rsidRPr="000410F7">
          <w:rPr>
            <w:rStyle w:val="DeltaViewInsertion"/>
            <w:rFonts w:cs="Arial"/>
            <w:color w:val="auto"/>
            <w:sz w:val="20"/>
            <w:u w:val="none"/>
            <w:rPrChange w:id="593" w:author="Johnson (ESO), Antony" w:date="2019-03-20T15:39:00Z">
              <w:rPr>
                <w:rStyle w:val="DeltaViewInsertion"/>
                <w:rFonts w:cs="Arial"/>
                <w:color w:val="auto"/>
                <w:sz w:val="20"/>
                <w:u w:val="none"/>
              </w:rPr>
            </w:rPrChange>
          </w:rPr>
          <w:t xml:space="preserve"> or </w:t>
        </w:r>
        <w:r w:rsidRPr="000410F7">
          <w:rPr>
            <w:rStyle w:val="DeltaViewInsertion"/>
            <w:rFonts w:cs="Arial"/>
            <w:b/>
            <w:color w:val="auto"/>
            <w:sz w:val="20"/>
            <w:u w:val="none"/>
            <w:rPrChange w:id="594" w:author="Johnson (ESO), Antony" w:date="2019-03-20T15:39:00Z">
              <w:rPr>
                <w:rStyle w:val="DeltaViewInsertion"/>
                <w:rFonts w:cs="Arial"/>
                <w:b/>
                <w:color w:val="auto"/>
                <w:sz w:val="20"/>
                <w:u w:val="none"/>
              </w:rPr>
            </w:rPrChange>
          </w:rPr>
          <w:t>User System Entry Point</w:t>
        </w:r>
        <w:r w:rsidRPr="000410F7">
          <w:rPr>
            <w:rStyle w:val="DeltaViewInsertion"/>
            <w:rFonts w:cs="Arial"/>
            <w:color w:val="auto"/>
            <w:sz w:val="20"/>
            <w:u w:val="none"/>
            <w:rPrChange w:id="595" w:author="Johnson (ESO), Antony" w:date="2019-03-20T15:39:00Z">
              <w:rPr>
                <w:rStyle w:val="DeltaViewInsertion"/>
                <w:rFonts w:cs="Arial"/>
                <w:color w:val="auto"/>
                <w:sz w:val="20"/>
                <w:u w:val="none"/>
              </w:rPr>
            </w:rPrChange>
          </w:rPr>
          <w:t xml:space="preserve"> (if </w:t>
        </w:r>
        <w:r w:rsidRPr="000410F7">
          <w:rPr>
            <w:rStyle w:val="DeltaViewInsertion"/>
            <w:rFonts w:cs="Arial"/>
            <w:b/>
            <w:color w:val="auto"/>
            <w:sz w:val="20"/>
            <w:u w:val="none"/>
            <w:rPrChange w:id="596" w:author="Johnson (ESO), Antony" w:date="2019-03-20T15:39:00Z">
              <w:rPr>
                <w:rStyle w:val="DeltaViewInsertion"/>
                <w:rFonts w:cs="Arial"/>
                <w:b/>
                <w:color w:val="auto"/>
                <w:sz w:val="20"/>
                <w:u w:val="none"/>
              </w:rPr>
            </w:rPrChange>
          </w:rPr>
          <w:t>Embedded</w:t>
        </w:r>
        <w:r w:rsidRPr="000410F7">
          <w:rPr>
            <w:rStyle w:val="DeltaViewInsertion"/>
            <w:rFonts w:cs="Arial"/>
            <w:color w:val="auto"/>
            <w:sz w:val="20"/>
            <w:u w:val="none"/>
            <w:rPrChange w:id="597" w:author="Johnson (ESO), Antony" w:date="2019-03-20T15:39:00Z">
              <w:rPr>
                <w:rStyle w:val="DeltaViewInsertion"/>
                <w:rFonts w:cs="Arial"/>
                <w:color w:val="auto"/>
                <w:sz w:val="20"/>
                <w:u w:val="none"/>
              </w:rPr>
            </w:rPrChange>
          </w:rPr>
          <w:t xml:space="preserve">) through a combination of the capabilities of the </w:t>
        </w:r>
        <w:r w:rsidRPr="000410F7">
          <w:rPr>
            <w:rStyle w:val="DeltaViewInsertion"/>
            <w:rFonts w:cs="Arial"/>
            <w:b/>
            <w:color w:val="auto"/>
            <w:sz w:val="20"/>
            <w:u w:val="none"/>
            <w:rPrChange w:id="598" w:author="Johnson (ESO), Antony" w:date="2019-03-20T15:39:00Z">
              <w:rPr>
                <w:rStyle w:val="DeltaViewInsertion"/>
                <w:rFonts w:cs="Arial"/>
                <w:b/>
                <w:color w:val="auto"/>
                <w:sz w:val="20"/>
                <w:u w:val="none"/>
              </w:rPr>
            </w:rPrChange>
          </w:rPr>
          <w:t>Power Generating Modules</w:t>
        </w:r>
        <w:r w:rsidRPr="000410F7">
          <w:rPr>
            <w:rStyle w:val="DeltaViewInsertion"/>
            <w:rFonts w:cs="Arial"/>
            <w:color w:val="auto"/>
            <w:sz w:val="20"/>
            <w:u w:val="none"/>
            <w:rPrChange w:id="599" w:author="Johnson (ESO), Antony" w:date="2019-03-20T15:39:00Z">
              <w:rPr>
                <w:rStyle w:val="DeltaViewInsertion"/>
                <w:rFonts w:cs="Arial"/>
                <w:color w:val="auto"/>
                <w:sz w:val="20"/>
                <w:u w:val="none"/>
              </w:rPr>
            </w:rPrChange>
          </w:rPr>
          <w:t xml:space="preserve"> and </w:t>
        </w:r>
        <w:r w:rsidRPr="000410F7">
          <w:rPr>
            <w:rStyle w:val="DeltaViewInsertion"/>
            <w:rFonts w:cs="Arial"/>
            <w:b/>
            <w:color w:val="auto"/>
            <w:sz w:val="20"/>
            <w:u w:val="none"/>
            <w:rPrChange w:id="600" w:author="Johnson (ESO), Antony" w:date="2019-03-20T15:39:00Z">
              <w:rPr>
                <w:rStyle w:val="DeltaViewInsertion"/>
                <w:rFonts w:cs="Arial"/>
                <w:b/>
                <w:color w:val="auto"/>
                <w:sz w:val="20"/>
                <w:u w:val="none"/>
              </w:rPr>
            </w:rPrChange>
          </w:rPr>
          <w:t>Electricity Storage Modules</w:t>
        </w:r>
        <w:r w:rsidRPr="000410F7">
          <w:rPr>
            <w:rStyle w:val="DeltaViewInsertion"/>
            <w:rFonts w:cs="Arial"/>
            <w:color w:val="auto"/>
            <w:sz w:val="20"/>
            <w:u w:val="none"/>
            <w:rPrChange w:id="601" w:author="Johnson (ESO), Antony" w:date="2019-03-20T15:39:00Z">
              <w:rPr>
                <w:rStyle w:val="DeltaViewInsertion"/>
                <w:rFonts w:cs="Arial"/>
                <w:color w:val="auto"/>
                <w:sz w:val="20"/>
                <w:u w:val="none"/>
              </w:rPr>
            </w:rPrChange>
          </w:rPr>
          <w:t xml:space="preserve"> or </w:t>
        </w:r>
        <w:r w:rsidRPr="000410F7">
          <w:rPr>
            <w:rStyle w:val="DeltaViewInsertion"/>
            <w:rFonts w:cs="Arial"/>
            <w:b/>
            <w:color w:val="auto"/>
            <w:sz w:val="20"/>
            <w:u w:val="none"/>
            <w:rPrChange w:id="602" w:author="Johnson (ESO), Antony" w:date="2019-03-20T15:39:00Z">
              <w:rPr>
                <w:rStyle w:val="DeltaViewInsertion"/>
                <w:rFonts w:cs="Arial"/>
                <w:b/>
                <w:color w:val="auto"/>
                <w:sz w:val="20"/>
                <w:u w:val="none"/>
              </w:rPr>
            </w:rPrChange>
          </w:rPr>
          <w:t>Electricity Storage Modules</w:t>
        </w:r>
        <w:r w:rsidRPr="000410F7">
          <w:rPr>
            <w:rStyle w:val="DeltaViewInsertion"/>
            <w:rFonts w:cs="Arial"/>
            <w:color w:val="auto"/>
            <w:sz w:val="20"/>
            <w:u w:val="none"/>
            <w:rPrChange w:id="603" w:author="Johnson (ESO), Antony" w:date="2019-03-20T15:39:00Z">
              <w:rPr>
                <w:rStyle w:val="DeltaViewInsertion"/>
                <w:rFonts w:cs="Arial"/>
                <w:color w:val="auto"/>
                <w:sz w:val="20"/>
                <w:u w:val="none"/>
              </w:rPr>
            </w:rPrChange>
          </w:rPr>
          <w:t xml:space="preserve"> and </w:t>
        </w:r>
        <w:r w:rsidRPr="000410F7">
          <w:rPr>
            <w:rStyle w:val="DeltaViewInsertion"/>
            <w:rFonts w:cs="Arial"/>
            <w:b/>
            <w:color w:val="auto"/>
            <w:sz w:val="20"/>
            <w:u w:val="none"/>
            <w:rPrChange w:id="604" w:author="Johnson (ESO), Antony" w:date="2019-03-20T15:39:00Z">
              <w:rPr>
                <w:rStyle w:val="DeltaViewInsertion"/>
                <w:rFonts w:cs="Arial"/>
                <w:b/>
                <w:color w:val="auto"/>
                <w:sz w:val="20"/>
                <w:u w:val="none"/>
              </w:rPr>
            </w:rPrChange>
          </w:rPr>
          <w:t>Generating Units</w:t>
        </w:r>
        <w:r w:rsidRPr="000410F7">
          <w:rPr>
            <w:rStyle w:val="DeltaViewInsertion"/>
            <w:rFonts w:cs="Arial"/>
            <w:color w:val="auto"/>
            <w:sz w:val="20"/>
            <w:u w:val="none"/>
            <w:rPrChange w:id="605" w:author="Johnson (ESO), Antony" w:date="2019-03-20T15:39:00Z">
              <w:rPr>
                <w:rStyle w:val="DeltaViewInsertion"/>
                <w:rFonts w:cs="Arial"/>
                <w:color w:val="auto"/>
                <w:sz w:val="20"/>
                <w:u w:val="none"/>
              </w:rPr>
            </w:rPrChange>
          </w:rPr>
          <w:t xml:space="preserve"> or </w:t>
        </w:r>
        <w:r w:rsidRPr="000410F7">
          <w:rPr>
            <w:rStyle w:val="DeltaViewInsertion"/>
            <w:rFonts w:cs="Arial"/>
            <w:b/>
            <w:color w:val="auto"/>
            <w:sz w:val="20"/>
            <w:u w:val="none"/>
            <w:rPrChange w:id="606" w:author="Johnson (ESO), Antony" w:date="2019-03-20T15:39:00Z">
              <w:rPr>
                <w:rStyle w:val="DeltaViewInsertion"/>
                <w:rFonts w:cs="Arial"/>
                <w:b/>
                <w:color w:val="auto"/>
                <w:sz w:val="20"/>
                <w:u w:val="none"/>
              </w:rPr>
            </w:rPrChange>
          </w:rPr>
          <w:t>Power Park Modules</w:t>
        </w:r>
        <w:r w:rsidRPr="000410F7">
          <w:rPr>
            <w:rStyle w:val="DeltaViewInsertion"/>
            <w:rFonts w:cs="Arial"/>
            <w:color w:val="auto"/>
            <w:sz w:val="20"/>
            <w:u w:val="none"/>
            <w:rPrChange w:id="607" w:author="Johnson (ESO), Antony" w:date="2019-03-20T15:39:00Z">
              <w:rPr>
                <w:rStyle w:val="DeltaViewInsertion"/>
                <w:rFonts w:cs="Arial"/>
                <w:color w:val="auto"/>
                <w:sz w:val="20"/>
                <w:u w:val="none"/>
              </w:rPr>
            </w:rPrChange>
          </w:rPr>
          <w:t xml:space="preserve">.  </w:t>
        </w:r>
        <w:r w:rsidR="006D444F" w:rsidRPr="000410F7">
          <w:rPr>
            <w:rStyle w:val="DeltaViewInsertion"/>
            <w:rFonts w:cs="Arial"/>
            <w:b/>
            <w:color w:val="auto"/>
            <w:sz w:val="20"/>
            <w:u w:val="none"/>
            <w:rPrChange w:id="608" w:author="Johnson (ESO), Antony" w:date="2019-03-20T15:39:00Z">
              <w:rPr>
                <w:rStyle w:val="DeltaViewInsertion"/>
                <w:rFonts w:cs="Arial"/>
                <w:b/>
                <w:color w:val="auto"/>
                <w:sz w:val="20"/>
                <w:u w:val="none"/>
              </w:rPr>
            </w:rPrChange>
          </w:rPr>
          <w:t>Generators</w:t>
        </w:r>
        <w:r w:rsidRPr="000410F7">
          <w:rPr>
            <w:rStyle w:val="DeltaViewInsertion"/>
            <w:rFonts w:cs="Arial"/>
            <w:color w:val="auto"/>
            <w:sz w:val="20"/>
            <w:u w:val="none"/>
            <w:rPrChange w:id="609" w:author="Johnson (ESO), Antony" w:date="2019-03-20T15:39:00Z">
              <w:rPr>
                <w:rStyle w:val="DeltaViewInsertion"/>
                <w:rFonts w:cs="Arial"/>
                <w:color w:val="auto"/>
                <w:sz w:val="20"/>
                <w:u w:val="none"/>
              </w:rPr>
            </w:rPrChange>
          </w:rPr>
          <w:t xml:space="preserve"> should however be aware tha</w:t>
        </w:r>
        <w:r w:rsidR="001177ED" w:rsidRPr="000410F7">
          <w:rPr>
            <w:rStyle w:val="DeltaViewInsertion"/>
            <w:rFonts w:cs="Arial"/>
            <w:color w:val="auto"/>
            <w:sz w:val="20"/>
            <w:u w:val="none"/>
            <w:rPrChange w:id="610" w:author="Johnson (ESO), Antony" w:date="2019-03-20T15:39:00Z">
              <w:rPr>
                <w:rStyle w:val="DeltaViewInsertion"/>
                <w:rFonts w:cs="Arial"/>
                <w:color w:val="auto"/>
                <w:sz w:val="20"/>
                <w:u w:val="none"/>
              </w:rPr>
            </w:rPrChange>
          </w:rPr>
          <w:t>t for the purposes of testing</w:t>
        </w:r>
        <w:r w:rsidRPr="000410F7">
          <w:rPr>
            <w:rStyle w:val="DeltaViewInsertion"/>
            <w:rFonts w:cs="Arial"/>
            <w:color w:val="auto"/>
            <w:sz w:val="20"/>
            <w:u w:val="none"/>
            <w:rPrChange w:id="611" w:author="Johnson (ESO), Antony" w:date="2019-03-20T15:39:00Z">
              <w:rPr>
                <w:rStyle w:val="DeltaViewInsertion"/>
                <w:rFonts w:cs="Arial"/>
                <w:color w:val="auto"/>
                <w:sz w:val="20"/>
                <w:u w:val="none"/>
              </w:rPr>
            </w:rPrChange>
          </w:rPr>
          <w:t xml:space="preserve">, full Grid Code compliance should be demonstrated when, for example, the </w:t>
        </w:r>
        <w:r w:rsidRPr="000410F7">
          <w:rPr>
            <w:rStyle w:val="DeltaViewInsertion"/>
            <w:rFonts w:cs="Arial"/>
            <w:b/>
            <w:color w:val="auto"/>
            <w:sz w:val="20"/>
            <w:u w:val="none"/>
            <w:rPrChange w:id="612" w:author="Johnson (ESO), Antony" w:date="2019-03-20T15:39:00Z">
              <w:rPr>
                <w:rStyle w:val="DeltaViewInsertion"/>
                <w:rFonts w:cs="Arial"/>
                <w:b/>
                <w:color w:val="auto"/>
                <w:sz w:val="20"/>
                <w:u w:val="none"/>
              </w:rPr>
            </w:rPrChange>
          </w:rPr>
          <w:t>Electricity Storage Module</w:t>
        </w:r>
        <w:r w:rsidRPr="000410F7">
          <w:rPr>
            <w:rStyle w:val="DeltaViewInsertion"/>
            <w:rFonts w:cs="Arial"/>
            <w:color w:val="auto"/>
            <w:sz w:val="20"/>
            <w:u w:val="none"/>
            <w:rPrChange w:id="613" w:author="Johnson (ESO), Antony" w:date="2019-03-20T15:39:00Z">
              <w:rPr>
                <w:rStyle w:val="DeltaViewInsertion"/>
                <w:rFonts w:cs="Arial"/>
                <w:color w:val="auto"/>
                <w:sz w:val="20"/>
                <w:u w:val="none"/>
              </w:rPr>
            </w:rPrChange>
          </w:rPr>
          <w:t xml:space="preserve"> is out of service </w:t>
        </w:r>
        <w:r w:rsidRPr="000410F7">
          <w:rPr>
            <w:rStyle w:val="DeltaViewInsertion"/>
            <w:rFonts w:cs="Arial"/>
            <w:color w:val="auto"/>
            <w:sz w:val="20"/>
            <w:u w:val="none"/>
            <w:rPrChange w:id="614" w:author="Johnson (ESO), Antony" w:date="2019-03-20T15:39:00Z">
              <w:rPr>
                <w:rStyle w:val="DeltaViewInsertion"/>
                <w:rFonts w:cs="Arial"/>
                <w:color w:val="auto"/>
                <w:sz w:val="20"/>
                <w:highlight w:val="green"/>
                <w:u w:val="none"/>
              </w:rPr>
            </w:rPrChange>
          </w:rPr>
          <w:t xml:space="preserve">and the remaining </w:t>
        </w:r>
        <w:r w:rsidRPr="000410F7">
          <w:rPr>
            <w:rStyle w:val="DeltaViewInsertion"/>
            <w:rFonts w:cs="Arial"/>
            <w:b/>
            <w:color w:val="auto"/>
            <w:sz w:val="20"/>
            <w:u w:val="none"/>
            <w:rPrChange w:id="615" w:author="Johnson (ESO), Antony" w:date="2019-03-20T15:39:00Z">
              <w:rPr>
                <w:rStyle w:val="DeltaViewInsertion"/>
                <w:rFonts w:cs="Arial"/>
                <w:b/>
                <w:color w:val="auto"/>
                <w:sz w:val="20"/>
                <w:highlight w:val="green"/>
                <w:u w:val="none"/>
              </w:rPr>
            </w:rPrChange>
          </w:rPr>
          <w:t>Power Generating Module</w:t>
        </w:r>
        <w:r w:rsidR="006D444F" w:rsidRPr="000410F7">
          <w:rPr>
            <w:rStyle w:val="DeltaViewInsertion"/>
            <w:rFonts w:cs="Arial"/>
            <w:color w:val="auto"/>
            <w:sz w:val="20"/>
            <w:u w:val="none"/>
            <w:rPrChange w:id="616" w:author="Johnson (ESO), Antony" w:date="2019-03-20T15:39:00Z">
              <w:rPr>
                <w:rStyle w:val="DeltaViewInsertion"/>
                <w:rFonts w:cs="Arial"/>
                <w:color w:val="auto"/>
                <w:sz w:val="20"/>
                <w:u w:val="none"/>
              </w:rPr>
            </w:rPrChange>
          </w:rPr>
          <w:t xml:space="preserve"> is in service or the </w:t>
        </w:r>
        <w:r w:rsidR="006D444F" w:rsidRPr="000410F7">
          <w:rPr>
            <w:rStyle w:val="DeltaViewInsertion"/>
            <w:rFonts w:cs="Arial"/>
            <w:b/>
            <w:color w:val="auto"/>
            <w:sz w:val="20"/>
            <w:u w:val="none"/>
            <w:rPrChange w:id="617" w:author="Johnson (ESO), Antony" w:date="2019-03-20T15:39:00Z">
              <w:rPr>
                <w:rStyle w:val="DeltaViewInsertion"/>
                <w:rFonts w:cs="Arial"/>
                <w:color w:val="auto"/>
                <w:sz w:val="20"/>
                <w:u w:val="none"/>
              </w:rPr>
            </w:rPrChange>
          </w:rPr>
          <w:t>Electricity Storage Module</w:t>
        </w:r>
        <w:r w:rsidR="006D444F" w:rsidRPr="000410F7">
          <w:rPr>
            <w:rStyle w:val="DeltaViewInsertion"/>
            <w:rFonts w:cs="Arial"/>
            <w:color w:val="auto"/>
            <w:sz w:val="20"/>
            <w:u w:val="none"/>
            <w:rPrChange w:id="618" w:author="Johnson (ESO), Antony" w:date="2019-03-20T15:39:00Z">
              <w:rPr>
                <w:rStyle w:val="DeltaViewInsertion"/>
                <w:rFonts w:cs="Arial"/>
                <w:color w:val="auto"/>
                <w:sz w:val="20"/>
                <w:u w:val="none"/>
              </w:rPr>
            </w:rPrChange>
          </w:rPr>
          <w:t xml:space="preserve"> is in service and the </w:t>
        </w:r>
        <w:r w:rsidR="006D444F" w:rsidRPr="000410F7">
          <w:rPr>
            <w:rStyle w:val="DeltaViewInsertion"/>
            <w:rFonts w:cs="Arial"/>
            <w:b/>
            <w:color w:val="auto"/>
            <w:sz w:val="20"/>
            <w:u w:val="none"/>
            <w:rPrChange w:id="619" w:author="Johnson (ESO), Antony" w:date="2019-03-20T15:39:00Z">
              <w:rPr>
                <w:rStyle w:val="DeltaViewInsertion"/>
                <w:rFonts w:cs="Arial"/>
                <w:color w:val="auto"/>
                <w:sz w:val="20"/>
                <w:u w:val="none"/>
              </w:rPr>
            </w:rPrChange>
          </w:rPr>
          <w:t>Power Generating Module</w:t>
        </w:r>
        <w:r w:rsidR="006D444F" w:rsidRPr="000410F7">
          <w:rPr>
            <w:rStyle w:val="DeltaViewInsertion"/>
            <w:rFonts w:cs="Arial"/>
            <w:color w:val="auto"/>
            <w:sz w:val="20"/>
            <w:u w:val="none"/>
            <w:rPrChange w:id="620" w:author="Johnson (ESO), Antony" w:date="2019-03-20T15:39:00Z">
              <w:rPr>
                <w:rStyle w:val="DeltaViewInsertion"/>
                <w:rFonts w:cs="Arial"/>
                <w:color w:val="auto"/>
                <w:sz w:val="20"/>
                <w:u w:val="none"/>
              </w:rPr>
            </w:rPrChange>
          </w:rPr>
          <w:t xml:space="preserve"> is out of service</w:t>
        </w:r>
        <w:r w:rsidRPr="000410F7">
          <w:rPr>
            <w:rStyle w:val="DeltaViewInsertion"/>
            <w:rFonts w:cs="Arial"/>
            <w:color w:val="auto"/>
            <w:sz w:val="20"/>
            <w:u w:val="none"/>
            <w:rPrChange w:id="621" w:author="Johnson (ESO), Antony" w:date="2019-03-20T15:39:00Z">
              <w:rPr>
                <w:rStyle w:val="DeltaViewInsertion"/>
                <w:rFonts w:cs="Arial"/>
                <w:color w:val="auto"/>
                <w:sz w:val="20"/>
                <w:u w:val="none"/>
              </w:rPr>
            </w:rPrChange>
          </w:rPr>
          <w:t xml:space="preserve">.  </w:t>
        </w:r>
      </w:ins>
      <w:ins w:id="622" w:author="Johnson, Antony" w:date="2018-11-12T14:44:00Z">
        <w:r w:rsidR="001177ED" w:rsidRPr="000410F7">
          <w:rPr>
            <w:rStyle w:val="DeltaViewInsertion"/>
            <w:rFonts w:cs="Arial"/>
            <w:color w:val="auto"/>
            <w:sz w:val="20"/>
            <w:u w:val="none"/>
            <w:rPrChange w:id="623" w:author="Johnson (ESO), Antony" w:date="2019-03-20T15:39:00Z">
              <w:rPr>
                <w:rStyle w:val="DeltaViewInsertion"/>
                <w:rFonts w:cs="Arial"/>
                <w:color w:val="auto"/>
                <w:sz w:val="20"/>
                <w:u w:val="none"/>
              </w:rPr>
            </w:rPrChange>
          </w:rPr>
          <w:t xml:space="preserve">In the case of a </w:t>
        </w:r>
        <w:r w:rsidR="001177ED" w:rsidRPr="000410F7">
          <w:rPr>
            <w:rStyle w:val="DeltaViewInsertion"/>
            <w:rFonts w:cs="Arial"/>
            <w:b/>
            <w:color w:val="auto"/>
            <w:sz w:val="20"/>
            <w:u w:val="none"/>
            <w:rPrChange w:id="624" w:author="Johnson (ESO), Antony" w:date="2019-03-20T15:39:00Z">
              <w:rPr>
                <w:rStyle w:val="DeltaViewInsertion"/>
                <w:rFonts w:cs="Arial"/>
                <w:color w:val="auto"/>
                <w:sz w:val="20"/>
                <w:u w:val="none"/>
              </w:rPr>
            </w:rPrChange>
          </w:rPr>
          <w:t>Synchronous Electricity Storage Module</w:t>
        </w:r>
        <w:r w:rsidR="001177ED" w:rsidRPr="000410F7">
          <w:rPr>
            <w:rStyle w:val="DeltaViewInsertion"/>
            <w:rFonts w:cs="Arial"/>
            <w:color w:val="auto"/>
            <w:sz w:val="20"/>
            <w:u w:val="none"/>
            <w:rPrChange w:id="625" w:author="Johnson (ESO), Antony" w:date="2019-03-20T15:39:00Z">
              <w:rPr>
                <w:rStyle w:val="DeltaViewInsertion"/>
                <w:rFonts w:cs="Arial"/>
                <w:color w:val="auto"/>
                <w:sz w:val="20"/>
                <w:u w:val="none"/>
              </w:rPr>
            </w:rPrChange>
          </w:rPr>
          <w:t xml:space="preserve">, </w:t>
        </w:r>
        <w:r w:rsidR="001177ED" w:rsidRPr="000410F7">
          <w:rPr>
            <w:rStyle w:val="DeltaViewInsertion"/>
            <w:rFonts w:cs="Arial"/>
            <w:b/>
            <w:color w:val="auto"/>
            <w:sz w:val="20"/>
            <w:u w:val="none"/>
            <w:rPrChange w:id="626" w:author="Johnson (ESO), Antony" w:date="2019-03-20T15:39:00Z">
              <w:rPr>
                <w:rStyle w:val="DeltaViewInsertion"/>
                <w:rFonts w:cs="Arial"/>
                <w:color w:val="auto"/>
                <w:sz w:val="20"/>
                <w:u w:val="none"/>
              </w:rPr>
            </w:rPrChange>
          </w:rPr>
          <w:t>The Company</w:t>
        </w:r>
        <w:r w:rsidR="001177ED" w:rsidRPr="000410F7">
          <w:rPr>
            <w:rStyle w:val="DeltaViewInsertion"/>
            <w:rFonts w:cs="Arial"/>
            <w:color w:val="auto"/>
            <w:sz w:val="20"/>
            <w:u w:val="none"/>
            <w:rPrChange w:id="627" w:author="Johnson (ESO), Antony" w:date="2019-03-20T15:39:00Z">
              <w:rPr>
                <w:rStyle w:val="DeltaViewInsertion"/>
                <w:rFonts w:cs="Arial"/>
                <w:color w:val="auto"/>
                <w:sz w:val="20"/>
                <w:u w:val="none"/>
              </w:rPr>
            </w:rPrChange>
          </w:rPr>
          <w:t xml:space="preserve"> would expect the full set of tests to be completed as detailed in ECP.A.5.2 to ECP.A.5.9.</w:t>
        </w:r>
      </w:ins>
    </w:p>
    <w:p w14:paraId="45417697" w14:textId="24AFB492" w:rsidR="00464748" w:rsidRPr="001C389A" w:rsidRDefault="001177ED">
      <w:pPr>
        <w:tabs>
          <w:tab w:val="left" w:pos="1566"/>
          <w:tab w:val="left" w:pos="2286"/>
          <w:tab w:val="left" w:pos="2736"/>
          <w:tab w:val="left" w:pos="3600"/>
          <w:tab w:val="left" w:pos="4608"/>
          <w:tab w:val="left" w:pos="5904"/>
        </w:tabs>
        <w:rPr>
          <w:ins w:id="628" w:author="Johnson, Antony" w:date="2018-11-12T14:41:00Z"/>
          <w:rStyle w:val="DeltaViewInsertion"/>
          <w:rFonts w:cs="Arial"/>
          <w:b/>
          <w:color w:val="auto"/>
          <w:sz w:val="20"/>
          <w:u w:val="none"/>
        </w:rPr>
        <w:pPrChange w:id="629" w:author="Johnson, Antony" w:date="2018-11-12T14:45:00Z">
          <w:pPr>
            <w:tabs>
              <w:tab w:val="left" w:pos="1566"/>
              <w:tab w:val="left" w:pos="2286"/>
              <w:tab w:val="left" w:pos="2736"/>
              <w:tab w:val="left" w:pos="3600"/>
              <w:tab w:val="left" w:pos="4608"/>
              <w:tab w:val="left" w:pos="5904"/>
            </w:tabs>
            <w:ind w:left="1440" w:hanging="1440"/>
          </w:pPr>
        </w:pPrChange>
      </w:pPr>
      <w:ins w:id="630" w:author="Johnson, Antony" w:date="2018-11-12T14:44:00Z">
        <w:r>
          <w:rPr>
            <w:rStyle w:val="DeltaViewInsertion"/>
            <w:rFonts w:cs="Arial"/>
            <w:color w:val="auto"/>
            <w:sz w:val="20"/>
            <w:u w:val="none"/>
          </w:rPr>
          <w:t xml:space="preserve"> </w:t>
        </w:r>
      </w:ins>
    </w:p>
    <w:p w14:paraId="257DA174" w14:textId="31CE1C0E" w:rsidR="00464748" w:rsidRDefault="00464748" w:rsidP="00E30D18">
      <w:pPr>
        <w:ind w:left="1440" w:hanging="1440"/>
        <w:rPr>
          <w:ins w:id="631" w:author="Johnson, Antony" w:date="2018-11-12T14:40:00Z"/>
          <w:rFonts w:cs="Arial"/>
          <w:sz w:val="20"/>
        </w:rPr>
      </w:pPr>
    </w:p>
    <w:p w14:paraId="4C8AF8FB" w14:textId="77777777" w:rsidR="00464748" w:rsidRPr="001C389A" w:rsidRDefault="00464748" w:rsidP="00E30D18">
      <w:pPr>
        <w:ind w:left="1440" w:hanging="1440"/>
        <w:rPr>
          <w:rFonts w:cs="Arial"/>
          <w:sz w:val="20"/>
        </w:rPr>
      </w:pPr>
    </w:p>
    <w:p w14:paraId="2A13EDDF" w14:textId="77777777" w:rsidR="00B36730" w:rsidRPr="001C389A" w:rsidRDefault="00B36730" w:rsidP="00B36730">
      <w:pPr>
        <w:widowControl w:val="0"/>
        <w:ind w:left="1440" w:hanging="1440"/>
        <w:rPr>
          <w:rFonts w:cs="Arial"/>
          <w:sz w:val="20"/>
        </w:rPr>
      </w:pPr>
    </w:p>
    <w:p w14:paraId="599959BA" w14:textId="77777777" w:rsidR="00B36730" w:rsidRPr="001C389A" w:rsidRDefault="007E59DD" w:rsidP="00E30D18">
      <w:pPr>
        <w:pStyle w:val="Heading2"/>
        <w:tabs>
          <w:tab w:val="left" w:pos="1418"/>
        </w:tabs>
        <w:jc w:val="both"/>
        <w:rPr>
          <w:rStyle w:val="DeltaViewInsertion"/>
          <w:rFonts w:cs="Arial"/>
          <w:color w:val="auto"/>
          <w:sz w:val="20"/>
          <w:u w:val="single"/>
        </w:rPr>
      </w:pPr>
      <w:bookmarkStart w:id="632" w:name="_Toc496003173"/>
      <w:bookmarkStart w:id="633" w:name="_Toc496003250"/>
      <w:bookmarkStart w:id="634" w:name="_Toc499651121"/>
      <w:bookmarkStart w:id="635" w:name="_Toc524003909"/>
      <w:r w:rsidRPr="001C389A">
        <w:rPr>
          <w:rStyle w:val="DeltaViewInsertion"/>
          <w:rFonts w:cs="Arial"/>
          <w:color w:val="auto"/>
          <w:sz w:val="20"/>
          <w:u w:val="none"/>
        </w:rPr>
        <w:t>ECP.A.5</w:t>
      </w:r>
      <w:r w:rsidR="00B36730" w:rsidRPr="001C389A">
        <w:rPr>
          <w:rStyle w:val="DeltaViewInsertion"/>
          <w:rFonts w:cs="Arial"/>
          <w:color w:val="auto"/>
          <w:sz w:val="20"/>
          <w:u w:val="none"/>
        </w:rPr>
        <w:t>.2</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Excitation System Open Circuit Step Response Tests</w:t>
      </w:r>
      <w:bookmarkEnd w:id="632"/>
      <w:bookmarkEnd w:id="633"/>
      <w:bookmarkEnd w:id="634"/>
      <w:bookmarkEnd w:id="635"/>
    </w:p>
    <w:p w14:paraId="6B142CFA" w14:textId="77777777" w:rsidR="005161BD" w:rsidRPr="001C389A" w:rsidRDefault="005161BD" w:rsidP="00E30D18">
      <w:pPr>
        <w:rPr>
          <w:rFonts w:cs="Arial"/>
          <w:sz w:val="20"/>
        </w:rPr>
      </w:pPr>
    </w:p>
    <w:p w14:paraId="000E6F0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.2.1</w:t>
      </w:r>
      <w:r w:rsidR="00B36730" w:rsidRPr="001C389A">
        <w:rPr>
          <w:rStyle w:val="DeltaViewInsertion"/>
          <w:rFonts w:cs="Arial"/>
          <w:color w:val="auto"/>
          <w:sz w:val="20"/>
          <w:u w:val="none"/>
        </w:rPr>
        <w:tab/>
        <w:t xml:space="preserve">The open circuit step response of the </w:t>
      </w:r>
      <w:r w:rsidR="00B36730" w:rsidRPr="001C389A">
        <w:rPr>
          <w:rStyle w:val="DeltaViewInsertion"/>
          <w:rFonts w:cs="Arial"/>
          <w:b/>
          <w:color w:val="auto"/>
          <w:sz w:val="20"/>
          <w:u w:val="none"/>
        </w:rPr>
        <w:t>Excitation System</w:t>
      </w:r>
      <w:r w:rsidR="00B36730" w:rsidRPr="001C389A">
        <w:rPr>
          <w:rStyle w:val="DeltaViewInsertion"/>
          <w:rFonts w:cs="Arial"/>
          <w:color w:val="auto"/>
          <w:sz w:val="20"/>
          <w:u w:val="none"/>
        </w:rPr>
        <w:t xml:space="preserve"> will be tested by applying a voltage step change from 90% to 100% of the nominal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terminal voltage, with the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on open circuit and at rated speed.</w:t>
      </w:r>
    </w:p>
    <w:p w14:paraId="44C725DB" w14:textId="77777777" w:rsidR="00B36730" w:rsidRPr="001C389A" w:rsidRDefault="00B36730" w:rsidP="00B36730">
      <w:pPr>
        <w:widowControl w:val="0"/>
        <w:ind w:left="1440"/>
        <w:rPr>
          <w:rFonts w:cs="Arial"/>
          <w:sz w:val="20"/>
        </w:rPr>
      </w:pPr>
    </w:p>
    <w:p w14:paraId="27041E20" w14:textId="25DEA36E"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.2.1</w:t>
      </w:r>
      <w:r w:rsidR="00B36730" w:rsidRPr="001C389A">
        <w:rPr>
          <w:rStyle w:val="DeltaViewInsertion"/>
          <w:rFonts w:cs="Arial"/>
          <w:color w:val="auto"/>
          <w:sz w:val="20"/>
          <w:u w:val="none"/>
        </w:rPr>
        <w:tab/>
        <w:t xml:space="preserve">The test shall be carried out prior to synchronisation in accordance with CP.6.4.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unless specifically requested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Where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is not witnessing the tests, the </w:t>
      </w:r>
      <w:r w:rsidR="006D0262" w:rsidRPr="001C389A">
        <w:rPr>
          <w:rStyle w:val="DeltaViewInsertion"/>
          <w:rFonts w:cs="Arial"/>
          <w:color w:val="auto"/>
          <w:sz w:val="20"/>
          <w:u w:val="none"/>
        </w:rPr>
        <w:t xml:space="preserve">Generator </w:t>
      </w:r>
      <w:r w:rsidR="00B36730" w:rsidRPr="001C389A">
        <w:rPr>
          <w:rStyle w:val="DeltaViewInsertion"/>
          <w:rFonts w:cs="Arial"/>
          <w:color w:val="auto"/>
          <w:sz w:val="20"/>
          <w:u w:val="none"/>
        </w:rPr>
        <w:t xml:space="preserve">shall supply the recordings of the following signals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w:t>
      </w:r>
    </w:p>
    <w:p w14:paraId="64047163" w14:textId="77777777" w:rsidR="00B36730" w:rsidRPr="001C389A" w:rsidRDefault="00B36730" w:rsidP="00B36730">
      <w:pPr>
        <w:widowControl w:val="0"/>
        <w:ind w:left="1440"/>
        <w:rPr>
          <w:rFonts w:cs="Arial"/>
          <w:sz w:val="20"/>
        </w:rPr>
      </w:pPr>
    </w:p>
    <w:p w14:paraId="197ED2E9" w14:textId="77777777" w:rsidR="00B36730" w:rsidRPr="001C389A" w:rsidRDefault="00B36730" w:rsidP="00B36730">
      <w:pPr>
        <w:widowControl w:val="0"/>
        <w:ind w:left="720" w:firstLine="720"/>
        <w:rPr>
          <w:rFonts w:cs="Arial"/>
          <w:sz w:val="20"/>
        </w:rPr>
      </w:pPr>
      <w:r w:rsidRPr="001C389A">
        <w:rPr>
          <w:rStyle w:val="DeltaViewInsertion"/>
          <w:rFonts w:cs="Arial"/>
          <w:color w:val="auto"/>
          <w:sz w:val="20"/>
          <w:u w:val="none"/>
        </w:rPr>
        <w:t xml:space="preserve">Vt -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 voltage</w:t>
      </w:r>
    </w:p>
    <w:p w14:paraId="316DF65C" w14:textId="77777777" w:rsidR="00B36730" w:rsidRPr="001C389A" w:rsidRDefault="00B36730" w:rsidP="00B36730">
      <w:pPr>
        <w:widowControl w:val="0"/>
        <w:ind w:left="720" w:firstLine="720"/>
        <w:rPr>
          <w:rFonts w:cs="Arial"/>
          <w:sz w:val="20"/>
        </w:rPr>
      </w:pPr>
      <w:r w:rsidRPr="001C389A">
        <w:rPr>
          <w:rStyle w:val="DeltaViewInsertion"/>
          <w:rFonts w:cs="Arial"/>
          <w:color w:val="auto"/>
          <w:sz w:val="20"/>
          <w:u w:val="none"/>
        </w:rPr>
        <w:t xml:space="preserve">Efd -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voltage or main exciter field voltage</w:t>
      </w:r>
    </w:p>
    <w:p w14:paraId="6290E65C" w14:textId="77777777" w:rsidR="00B36730" w:rsidRPr="001C389A" w:rsidRDefault="00B36730" w:rsidP="00B36730">
      <w:pPr>
        <w:widowControl w:val="0"/>
        <w:ind w:left="720" w:firstLine="720"/>
        <w:rPr>
          <w:rFonts w:cs="Arial"/>
          <w:sz w:val="20"/>
        </w:rPr>
      </w:pPr>
      <w:r w:rsidRPr="001C389A">
        <w:rPr>
          <w:rStyle w:val="DeltaViewInsertion"/>
          <w:rFonts w:cs="Arial"/>
          <w:color w:val="auto"/>
          <w:sz w:val="20"/>
          <w:u w:val="none"/>
        </w:rPr>
        <w:t xml:space="preserve">Ifd-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current (where possible)</w:t>
      </w:r>
    </w:p>
    <w:p w14:paraId="6BE24770" w14:textId="77777777" w:rsidR="00B36730" w:rsidRPr="001C389A" w:rsidRDefault="00B36730" w:rsidP="00B36730">
      <w:pPr>
        <w:widowControl w:val="0"/>
        <w:ind w:left="720" w:firstLine="720"/>
        <w:rPr>
          <w:rFonts w:cs="Arial"/>
          <w:sz w:val="20"/>
        </w:rPr>
      </w:pPr>
      <w:r w:rsidRPr="001C389A">
        <w:rPr>
          <w:rStyle w:val="DeltaViewInsertion"/>
          <w:rFonts w:cs="Arial"/>
          <w:color w:val="auto"/>
          <w:sz w:val="20"/>
          <w:u w:val="none"/>
        </w:rPr>
        <w:t>Step injection signal</w:t>
      </w:r>
    </w:p>
    <w:p w14:paraId="62DB82BB" w14:textId="77777777" w:rsidR="00B36730" w:rsidRPr="001C389A" w:rsidRDefault="00B36730" w:rsidP="00B36730">
      <w:pPr>
        <w:widowControl w:val="0"/>
        <w:ind w:left="1440"/>
        <w:rPr>
          <w:rFonts w:cs="Arial"/>
          <w:sz w:val="20"/>
        </w:rPr>
      </w:pPr>
    </w:p>
    <w:p w14:paraId="1A332145" w14:textId="77777777" w:rsidR="00B36730" w:rsidRPr="001C389A" w:rsidRDefault="007E59DD" w:rsidP="00B36730">
      <w:pPr>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.2.3</w:t>
      </w:r>
      <w:r w:rsidR="00B36730" w:rsidRPr="001C389A">
        <w:rPr>
          <w:rStyle w:val="DeltaViewInsertion"/>
          <w:rFonts w:cs="Arial"/>
          <w:color w:val="auto"/>
          <w:sz w:val="20"/>
          <w:u w:val="none"/>
        </w:rPr>
        <w:tab/>
        <w:t>Results shall be legible, identifiable by labelling, and shall have appropriate scaling.</w:t>
      </w:r>
    </w:p>
    <w:p w14:paraId="369005AB" w14:textId="77777777" w:rsidR="009805D1" w:rsidRPr="001C389A" w:rsidRDefault="009805D1" w:rsidP="00B36730">
      <w:pPr>
        <w:ind w:left="1418" w:hanging="1418"/>
        <w:rPr>
          <w:rFonts w:cs="Arial"/>
          <w:sz w:val="20"/>
        </w:rPr>
      </w:pPr>
    </w:p>
    <w:p w14:paraId="4E365467" w14:textId="77777777" w:rsidR="00B36730" w:rsidRPr="001C389A" w:rsidRDefault="007E59DD" w:rsidP="00E30D18">
      <w:pPr>
        <w:pStyle w:val="Heading2"/>
        <w:tabs>
          <w:tab w:val="left" w:pos="1418"/>
        </w:tabs>
        <w:jc w:val="both"/>
        <w:rPr>
          <w:rStyle w:val="DeltaViewInsertion"/>
          <w:rFonts w:cs="Arial"/>
          <w:color w:val="auto"/>
          <w:sz w:val="20"/>
          <w:u w:val="none"/>
        </w:rPr>
      </w:pPr>
      <w:bookmarkStart w:id="636" w:name="_Toc496003174"/>
      <w:bookmarkStart w:id="637" w:name="_Toc496003251"/>
      <w:bookmarkStart w:id="638" w:name="_Toc499651122"/>
      <w:bookmarkStart w:id="639" w:name="_Toc524003910"/>
      <w:r w:rsidRPr="001C389A">
        <w:rPr>
          <w:rStyle w:val="DeltaViewInsertion"/>
          <w:rFonts w:cs="Arial"/>
          <w:color w:val="auto"/>
          <w:sz w:val="20"/>
          <w:u w:val="none"/>
        </w:rPr>
        <w:t>ECP.A.5</w:t>
      </w:r>
      <w:r w:rsidR="00B36730" w:rsidRPr="001C389A">
        <w:rPr>
          <w:rStyle w:val="DeltaViewInsertion"/>
          <w:rFonts w:cs="Arial"/>
          <w:color w:val="auto"/>
          <w:sz w:val="20"/>
          <w:u w:val="none"/>
        </w:rPr>
        <w:t>.3</w:t>
      </w:r>
      <w:r w:rsidR="00B36730" w:rsidRPr="001C389A">
        <w:rPr>
          <w:rStyle w:val="DeltaViewInsertion"/>
          <w:rFonts w:cs="Arial"/>
          <w:color w:val="auto"/>
          <w:sz w:val="20"/>
          <w:u w:val="none"/>
        </w:rPr>
        <w:tab/>
        <w:t xml:space="preserve"> </w:t>
      </w:r>
      <w:r w:rsidR="00B36730" w:rsidRPr="001C389A">
        <w:rPr>
          <w:rStyle w:val="DeltaViewInsertion"/>
          <w:rFonts w:cs="Arial"/>
          <w:color w:val="auto"/>
          <w:sz w:val="20"/>
          <w:u w:val="single"/>
        </w:rPr>
        <w:t>Open &amp; Short Circuit Saturation Characteristics</w:t>
      </w:r>
      <w:bookmarkEnd w:id="636"/>
      <w:bookmarkEnd w:id="637"/>
      <w:bookmarkEnd w:id="638"/>
      <w:bookmarkEnd w:id="639"/>
    </w:p>
    <w:p w14:paraId="1550C0BF" w14:textId="77777777" w:rsidR="00825269" w:rsidRPr="001C389A" w:rsidRDefault="00825269" w:rsidP="00E30D18">
      <w:pPr>
        <w:rPr>
          <w:rFonts w:cs="Arial"/>
          <w:sz w:val="20"/>
        </w:rPr>
      </w:pPr>
    </w:p>
    <w:p w14:paraId="55FF243F" w14:textId="69308694"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.3.1</w:t>
      </w:r>
      <w:r w:rsidR="00B36730" w:rsidRPr="001C389A">
        <w:rPr>
          <w:rStyle w:val="DeltaViewInsertion"/>
          <w:rFonts w:cs="Arial"/>
          <w:color w:val="auto"/>
          <w:sz w:val="20"/>
          <w:u w:val="none"/>
        </w:rPr>
        <w:tab/>
        <w:t xml:space="preserve">The test shall normally be carried out prior to synchronisation in accordance with </w:t>
      </w:r>
      <w:r w:rsidR="00300704" w:rsidRPr="001C389A">
        <w:rPr>
          <w:rStyle w:val="DeltaViewInsertion"/>
          <w:rFonts w:cs="Arial"/>
          <w:color w:val="auto"/>
          <w:sz w:val="20"/>
          <w:u w:val="none"/>
        </w:rPr>
        <w:t>E</w:t>
      </w:r>
      <w:r w:rsidR="00B36730" w:rsidRPr="001C389A">
        <w:rPr>
          <w:rStyle w:val="DeltaViewInsertion"/>
          <w:rFonts w:cs="Arial"/>
          <w:color w:val="auto"/>
          <w:sz w:val="20"/>
          <w:u w:val="none"/>
        </w:rPr>
        <w:t>CP.6</w:t>
      </w:r>
      <w:r w:rsidR="00742DCD" w:rsidRPr="001C389A">
        <w:rPr>
          <w:rStyle w:val="DeltaViewInsertion"/>
          <w:rFonts w:cs="Arial"/>
          <w:color w:val="auto"/>
          <w:sz w:val="20"/>
          <w:u w:val="none"/>
        </w:rPr>
        <w:t>.2</w:t>
      </w:r>
      <w:r w:rsidR="00B36730" w:rsidRPr="001C389A">
        <w:rPr>
          <w:rStyle w:val="DeltaViewInsertion"/>
          <w:rFonts w:cs="Arial"/>
          <w:color w:val="auto"/>
          <w:sz w:val="20"/>
          <w:u w:val="none"/>
        </w:rPr>
        <w:t>.4</w:t>
      </w:r>
      <w:r w:rsidR="00742DCD" w:rsidRPr="001C389A">
        <w:rPr>
          <w:rStyle w:val="DeltaViewInsertion"/>
          <w:rFonts w:cs="Arial"/>
          <w:color w:val="auto"/>
          <w:sz w:val="20"/>
          <w:u w:val="none"/>
        </w:rPr>
        <w:t xml:space="preserve"> or ECP.6.3.4</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Equipment Certificates</w:t>
      </w:r>
      <w:r w:rsidR="00B36730" w:rsidRPr="001C389A">
        <w:rPr>
          <w:rStyle w:val="DeltaViewInsertion"/>
          <w:rFonts w:cs="Arial"/>
          <w:color w:val="auto"/>
          <w:sz w:val="20"/>
          <w:u w:val="none"/>
        </w:rPr>
        <w:t xml:space="preserve"> </w:t>
      </w:r>
      <w:r w:rsidR="009805D1" w:rsidRPr="001C389A">
        <w:rPr>
          <w:rStyle w:val="DeltaViewInsertion"/>
          <w:rFonts w:cs="Arial"/>
          <w:color w:val="auto"/>
          <w:sz w:val="20"/>
          <w:u w:val="none"/>
        </w:rPr>
        <w:t>or Manufacturer</w:t>
      </w:r>
      <w:r w:rsidR="00B27C7A" w:rsidRPr="001C389A">
        <w:rPr>
          <w:rStyle w:val="DeltaViewInsertion"/>
          <w:rFonts w:cs="Arial"/>
          <w:color w:val="auto"/>
          <w:sz w:val="20"/>
          <w:u w:val="none"/>
        </w:rPr>
        <w:t>’</w:t>
      </w:r>
      <w:r w:rsidR="009805D1" w:rsidRPr="001C389A">
        <w:rPr>
          <w:rStyle w:val="DeltaViewInsertion"/>
          <w:rFonts w:cs="Arial"/>
          <w:color w:val="auto"/>
          <w:sz w:val="20"/>
          <w:u w:val="none"/>
        </w:rPr>
        <w:t xml:space="preserve">s </w:t>
      </w:r>
      <w:r w:rsidR="00B27C7A" w:rsidRPr="001C389A">
        <w:rPr>
          <w:rStyle w:val="DeltaViewInsertion"/>
          <w:rFonts w:cs="Arial"/>
          <w:color w:val="auto"/>
          <w:sz w:val="20"/>
          <w:u w:val="none"/>
        </w:rPr>
        <w:t>Test Certificate</w:t>
      </w:r>
      <w:r w:rsidR="00B36730" w:rsidRPr="001C389A">
        <w:rPr>
          <w:rStyle w:val="DeltaViewInsertion"/>
          <w:rFonts w:cs="Arial"/>
          <w:color w:val="auto"/>
          <w:sz w:val="20"/>
          <w:u w:val="none"/>
        </w:rPr>
        <w:t xml:space="preserve">s may be used where appropriate may be used if agreed by </w:t>
      </w:r>
      <w:r w:rsidR="00072B13" w:rsidRPr="00A064CB">
        <w:rPr>
          <w:rStyle w:val="DeltaViewInsertion"/>
          <w:rFonts w:cs="Arial"/>
          <w:b/>
          <w:color w:val="auto"/>
          <w:sz w:val="20"/>
          <w:u w:val="none"/>
        </w:rPr>
        <w:t xml:space="preserve">The </w:t>
      </w:r>
      <w:r w:rsidR="00072B13" w:rsidRPr="00A064CB">
        <w:rPr>
          <w:rStyle w:val="DeltaViewInsertion"/>
          <w:rFonts w:cs="Arial"/>
          <w:b/>
          <w:color w:val="auto"/>
          <w:sz w:val="20"/>
          <w:u w:val="none"/>
        </w:rPr>
        <w:lastRenderedPageBreak/>
        <w:t>Company</w:t>
      </w:r>
      <w:r w:rsidR="00B36730" w:rsidRPr="001C389A">
        <w:rPr>
          <w:rStyle w:val="DeltaViewInsertion"/>
          <w:rFonts w:cs="Arial"/>
          <w:color w:val="auto"/>
          <w:sz w:val="20"/>
          <w:u w:val="none"/>
        </w:rPr>
        <w:t xml:space="preserve">. </w:t>
      </w:r>
    </w:p>
    <w:p w14:paraId="381E5BF4" w14:textId="77777777" w:rsidR="00B36730" w:rsidRPr="001C389A" w:rsidRDefault="00B36730" w:rsidP="00B36730">
      <w:pPr>
        <w:widowControl w:val="0"/>
        <w:ind w:left="720"/>
        <w:rPr>
          <w:rFonts w:cs="Arial"/>
          <w:sz w:val="20"/>
        </w:rPr>
      </w:pPr>
    </w:p>
    <w:p w14:paraId="7FBA7C06" w14:textId="12051DE9"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.3.2</w:t>
      </w:r>
      <w:r w:rsidR="00B36730" w:rsidRPr="001C389A">
        <w:rPr>
          <w:rStyle w:val="DeltaViewInsertion"/>
          <w:rFonts w:cs="Arial"/>
          <w:color w:val="auto"/>
          <w:sz w:val="20"/>
          <w:u w:val="none"/>
        </w:rPr>
        <w:tab/>
        <w:t xml:space="preserve">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Graphical and tabular representations of the results in an electronic spreadsheet format showing per unit open circuit terminal voltage and short circuit current versus per unit field current shall be submitted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w:t>
      </w:r>
    </w:p>
    <w:p w14:paraId="3034F0F6" w14:textId="77777777" w:rsidR="00B36730" w:rsidRPr="001C389A" w:rsidRDefault="00B36730" w:rsidP="00B36730">
      <w:pPr>
        <w:widowControl w:val="0"/>
        <w:ind w:left="1440"/>
        <w:rPr>
          <w:rFonts w:cs="Arial"/>
          <w:sz w:val="20"/>
        </w:rPr>
      </w:pPr>
    </w:p>
    <w:p w14:paraId="7A0CCDBA" w14:textId="77777777"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.3.3</w:t>
      </w:r>
      <w:r w:rsidR="00B36730" w:rsidRPr="001C389A">
        <w:rPr>
          <w:rStyle w:val="DeltaViewInsertion"/>
          <w:rFonts w:cs="Arial"/>
          <w:color w:val="auto"/>
          <w:sz w:val="20"/>
          <w:u w:val="none"/>
        </w:rPr>
        <w:tab/>
        <w:t>Results shall be legible, identifiable by labelling, and shall have appropriate scaling.</w:t>
      </w:r>
    </w:p>
    <w:p w14:paraId="583D59E5" w14:textId="77777777" w:rsidR="00B36730" w:rsidRPr="001C389A" w:rsidRDefault="00B36730" w:rsidP="00B36730">
      <w:pPr>
        <w:widowControl w:val="0"/>
        <w:ind w:left="720"/>
        <w:rPr>
          <w:rFonts w:cs="Arial"/>
          <w:sz w:val="20"/>
        </w:rPr>
      </w:pPr>
    </w:p>
    <w:p w14:paraId="44AE93D0" w14:textId="77777777" w:rsidR="00B36730" w:rsidRPr="001C389A" w:rsidRDefault="007E59DD" w:rsidP="00B36730">
      <w:pPr>
        <w:widowControl w:val="0"/>
        <w:tabs>
          <w:tab w:val="left" w:pos="426"/>
          <w:tab w:val="left" w:pos="1418"/>
        </w:tabs>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.4</w:t>
      </w:r>
      <w:r w:rsidR="00B36730" w:rsidRPr="001C389A">
        <w:rPr>
          <w:rStyle w:val="DeltaViewInsertion"/>
          <w:rFonts w:cs="Arial"/>
          <w:b/>
          <w:color w:val="auto"/>
          <w:sz w:val="20"/>
          <w:u w:val="none"/>
        </w:rPr>
        <w:tab/>
      </w:r>
      <w:r w:rsidR="00B36730" w:rsidRPr="001C389A">
        <w:rPr>
          <w:rStyle w:val="DeltaViewInsertion"/>
          <w:rFonts w:cs="Arial"/>
          <w:b/>
          <w:color w:val="auto"/>
          <w:sz w:val="20"/>
          <w:u w:val="single"/>
        </w:rPr>
        <w:t>Excitation System</w:t>
      </w:r>
      <w:r w:rsidR="00B36730" w:rsidRPr="001C389A">
        <w:rPr>
          <w:rStyle w:val="DeltaViewInsertion"/>
          <w:rFonts w:cs="Arial"/>
          <w:color w:val="auto"/>
          <w:sz w:val="20"/>
          <w:u w:val="single"/>
        </w:rPr>
        <w:t xml:space="preserve"> On-Load Tests</w:t>
      </w:r>
    </w:p>
    <w:p w14:paraId="7869626F" w14:textId="77777777" w:rsidR="00B36730" w:rsidRPr="001C389A" w:rsidRDefault="00B36730" w:rsidP="00B36730">
      <w:pPr>
        <w:widowControl w:val="0"/>
        <w:ind w:left="1985" w:hanging="567"/>
        <w:rPr>
          <w:rFonts w:cs="Arial"/>
          <w:sz w:val="20"/>
        </w:rPr>
      </w:pPr>
    </w:p>
    <w:p w14:paraId="7DF22E49" w14:textId="77777777" w:rsidR="00B36730" w:rsidRPr="001C389A" w:rsidRDefault="007E59DD" w:rsidP="00B36730">
      <w:pPr>
        <w:widowControl w:val="0"/>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.4.1</w:t>
      </w:r>
      <w:r w:rsidR="00B36730" w:rsidRPr="001C389A">
        <w:rPr>
          <w:rStyle w:val="DeltaViewInsertion"/>
          <w:rFonts w:cs="Arial"/>
          <w:color w:val="auto"/>
          <w:sz w:val="20"/>
          <w:u w:val="none"/>
        </w:rPr>
        <w:tab/>
        <w:t xml:space="preserve">The time domain performance of the </w:t>
      </w:r>
      <w:r w:rsidR="00B36730" w:rsidRPr="001C389A">
        <w:rPr>
          <w:rStyle w:val="DeltaViewInsertion"/>
          <w:rFonts w:cs="Arial"/>
          <w:b/>
          <w:color w:val="auto"/>
          <w:sz w:val="20"/>
          <w:u w:val="none"/>
        </w:rPr>
        <w:t xml:space="preserve">Excitation System </w:t>
      </w:r>
      <w:r w:rsidR="00B36730" w:rsidRPr="001C389A">
        <w:rPr>
          <w:rStyle w:val="DeltaViewInsertion"/>
          <w:rFonts w:cs="Arial"/>
          <w:color w:val="auto"/>
          <w:sz w:val="20"/>
          <w:u w:val="none"/>
        </w:rPr>
        <w:t>shall be tested by application of voltage step changes corresponding to 1% and 2% of the nominal terminal voltage.</w:t>
      </w:r>
    </w:p>
    <w:p w14:paraId="4EE6B15C" w14:textId="77777777" w:rsidR="00B36730" w:rsidRPr="001C389A" w:rsidRDefault="00B36730" w:rsidP="00B36730">
      <w:pPr>
        <w:widowControl w:val="0"/>
        <w:ind w:left="1985" w:hanging="567"/>
        <w:rPr>
          <w:rFonts w:cs="Arial"/>
          <w:sz w:val="20"/>
        </w:rPr>
      </w:pPr>
    </w:p>
    <w:p w14:paraId="032F0698" w14:textId="77777777"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.4.2</w:t>
      </w:r>
      <w:r w:rsidR="00B36730" w:rsidRPr="001C389A">
        <w:rPr>
          <w:rStyle w:val="DeltaViewInsertion"/>
          <w:rFonts w:cs="Arial"/>
          <w:color w:val="auto"/>
          <w:sz w:val="20"/>
          <w:u w:val="none"/>
        </w:rPr>
        <w:tab/>
        <w:t xml:space="preserve">Where a </w:t>
      </w:r>
      <w:r w:rsidR="00B36730" w:rsidRPr="001C389A">
        <w:rPr>
          <w:rStyle w:val="DeltaViewInsertion"/>
          <w:rFonts w:cs="Arial"/>
          <w:b/>
          <w:color w:val="auto"/>
          <w:sz w:val="20"/>
          <w:u w:val="none"/>
        </w:rPr>
        <w:t>Power System Stabiliser</w:t>
      </w:r>
      <w:r w:rsidR="00B36730" w:rsidRPr="001C389A">
        <w:rPr>
          <w:rStyle w:val="DeltaViewInsertion"/>
          <w:rFonts w:cs="Arial"/>
          <w:color w:val="auto"/>
          <w:sz w:val="20"/>
          <w:u w:val="none"/>
        </w:rPr>
        <w:t xml:space="preserve"> is present:</w:t>
      </w:r>
    </w:p>
    <w:p w14:paraId="3E1CA579" w14:textId="77777777" w:rsidR="00B36730" w:rsidRPr="001C389A" w:rsidRDefault="00B36730" w:rsidP="00B36730">
      <w:pPr>
        <w:widowControl w:val="0"/>
        <w:ind w:left="1985"/>
        <w:rPr>
          <w:rStyle w:val="DeltaViewInsertion"/>
          <w:rFonts w:cs="Arial"/>
          <w:color w:val="auto"/>
          <w:sz w:val="20"/>
          <w:u w:val="none"/>
        </w:rPr>
      </w:pPr>
    </w:p>
    <w:p w14:paraId="6C04EBE6"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w:t>
      </w:r>
      <w:r w:rsidRPr="001C389A">
        <w:rPr>
          <w:rStyle w:val="DeltaViewInsertion"/>
          <w:rFonts w:cs="Arial"/>
          <w:color w:val="auto"/>
          <w:sz w:val="20"/>
          <w:u w:val="none"/>
        </w:rPr>
        <w:tab/>
        <w:t xml:space="preserve">The </w:t>
      </w:r>
      <w:r w:rsidRPr="001C389A">
        <w:rPr>
          <w:rStyle w:val="DeltaViewInsertion"/>
          <w:rFonts w:cs="Arial"/>
          <w:b/>
          <w:color w:val="auto"/>
          <w:sz w:val="20"/>
          <w:u w:val="none"/>
        </w:rPr>
        <w:t>PSS</w:t>
      </w:r>
      <w:r w:rsidR="00B27C7A" w:rsidRPr="001C389A">
        <w:rPr>
          <w:rStyle w:val="DeltaViewInsertion"/>
          <w:rFonts w:cs="Arial"/>
          <w:color w:val="auto"/>
          <w:sz w:val="20"/>
          <w:u w:val="none"/>
        </w:rPr>
        <w:t xml:space="preserve"> must only be commissioned</w:t>
      </w:r>
      <w:r w:rsidRPr="001C389A">
        <w:rPr>
          <w:rStyle w:val="DeltaViewInsertion"/>
          <w:rFonts w:cs="Arial"/>
          <w:color w:val="auto"/>
          <w:sz w:val="20"/>
          <w:u w:val="none"/>
        </w:rPr>
        <w:t xml:space="preserve"> in accordance with BC2.11.2. When a </w:t>
      </w:r>
      <w:r w:rsidRPr="001C389A">
        <w:rPr>
          <w:rStyle w:val="DeltaViewInsertion"/>
          <w:rFonts w:cs="Arial"/>
          <w:b/>
          <w:color w:val="auto"/>
          <w:sz w:val="20"/>
          <w:u w:val="none"/>
        </w:rPr>
        <w:t>PSS</w:t>
      </w:r>
      <w:r w:rsidRPr="001C389A">
        <w:rPr>
          <w:rStyle w:val="DeltaViewInsertion"/>
          <w:rFonts w:cs="Arial"/>
          <w:color w:val="auto"/>
          <w:sz w:val="20"/>
          <w:u w:val="none"/>
        </w:rPr>
        <w:t xml:space="preserve"> is switched on for the first time as part of on-load commissioning or if parameters have been adjusted the </w:t>
      </w:r>
      <w:r w:rsidR="006D0262" w:rsidRPr="001C389A">
        <w:rPr>
          <w:rStyle w:val="DeltaViewInsertion"/>
          <w:rFonts w:cs="Arial"/>
          <w:b/>
          <w:color w:val="auto"/>
          <w:sz w:val="20"/>
          <w:u w:val="none"/>
        </w:rPr>
        <w:t xml:space="preserve">Generator </w:t>
      </w:r>
      <w:r w:rsidRPr="001C389A">
        <w:rPr>
          <w:rStyle w:val="DeltaViewInsertion"/>
          <w:rFonts w:cs="Arial"/>
          <w:color w:val="auto"/>
          <w:sz w:val="20"/>
          <w:u w:val="none"/>
        </w:rPr>
        <w:t xml:space="preserve">should consider reducing the </w:t>
      </w:r>
      <w:r w:rsidRPr="001C389A">
        <w:rPr>
          <w:rStyle w:val="DeltaViewInsertion"/>
          <w:rFonts w:cs="Arial"/>
          <w:b/>
          <w:color w:val="auto"/>
          <w:sz w:val="20"/>
          <w:u w:val="none"/>
        </w:rPr>
        <w:t>PSS</w:t>
      </w:r>
      <w:r w:rsidRPr="001C389A">
        <w:rPr>
          <w:rStyle w:val="DeltaViewInsertion"/>
          <w:rFonts w:cs="Arial"/>
          <w:color w:val="auto"/>
          <w:sz w:val="20"/>
          <w:u w:val="none"/>
        </w:rPr>
        <w:t xml:space="preserve"> output gain by at least 50% and should consider reducing the limits on </w:t>
      </w:r>
      <w:r w:rsidRPr="001C389A">
        <w:rPr>
          <w:rStyle w:val="DeltaViewInsertion"/>
          <w:rFonts w:cs="Arial"/>
          <w:b/>
          <w:color w:val="auto"/>
          <w:sz w:val="20"/>
          <w:u w:val="none"/>
        </w:rPr>
        <w:t>PSS</w:t>
      </w:r>
      <w:r w:rsidRPr="001C389A">
        <w:rPr>
          <w:rStyle w:val="DeltaViewInsertion"/>
          <w:rFonts w:cs="Arial"/>
          <w:color w:val="auto"/>
          <w:sz w:val="20"/>
          <w:u w:val="none"/>
        </w:rPr>
        <w:t xml:space="preserve"> output by at least a factor of 5 to prevent unexpected PSS action affecting the stability of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or the </w:t>
      </w:r>
      <w:r w:rsidRPr="001C389A">
        <w:rPr>
          <w:rStyle w:val="DeltaViewInsertion"/>
          <w:rFonts w:cs="Arial"/>
          <w:b/>
          <w:color w:val="auto"/>
          <w:sz w:val="20"/>
          <w:u w:val="none"/>
        </w:rPr>
        <w:t>National Electricity Transmission System.</w:t>
      </w:r>
    </w:p>
    <w:p w14:paraId="13DAB857" w14:textId="77777777" w:rsidR="00B36730" w:rsidRPr="001C389A" w:rsidRDefault="00B36730" w:rsidP="00B36730">
      <w:pPr>
        <w:widowControl w:val="0"/>
        <w:ind w:left="1985"/>
        <w:rPr>
          <w:rFonts w:cs="Arial"/>
          <w:sz w:val="20"/>
        </w:rPr>
      </w:pPr>
    </w:p>
    <w:p w14:paraId="48DE96BB"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(ii)</w:t>
      </w:r>
      <w:r w:rsidRPr="001C389A">
        <w:rPr>
          <w:rStyle w:val="DeltaViewInsertion"/>
          <w:rFonts w:cs="Arial"/>
          <w:color w:val="auto"/>
          <w:sz w:val="20"/>
          <w:u w:val="none"/>
        </w:rPr>
        <w:tab/>
        <w:t xml:space="preserve">The time domain performance of the </w:t>
      </w:r>
      <w:r w:rsidRPr="001C389A">
        <w:rPr>
          <w:rStyle w:val="DeltaViewInsertion"/>
          <w:rFonts w:cs="Arial"/>
          <w:b/>
          <w:color w:val="auto"/>
          <w:sz w:val="20"/>
          <w:u w:val="none"/>
        </w:rPr>
        <w:t xml:space="preserve">Excitation System </w:t>
      </w:r>
      <w:r w:rsidRPr="001C389A">
        <w:rPr>
          <w:rStyle w:val="DeltaViewInsertion"/>
          <w:rFonts w:cs="Arial"/>
          <w:color w:val="auto"/>
          <w:sz w:val="20"/>
          <w:u w:val="none"/>
        </w:rPr>
        <w:t xml:space="preserve">shall be tested by application of voltage step changes corresponding to 1% and 2% of the nominal terminal voltage, repeating with and without the </w:t>
      </w:r>
      <w:r w:rsidRPr="001C389A">
        <w:rPr>
          <w:rStyle w:val="DeltaViewInsertion"/>
          <w:rFonts w:cs="Arial"/>
          <w:b/>
          <w:color w:val="auto"/>
          <w:sz w:val="20"/>
          <w:u w:val="none"/>
        </w:rPr>
        <w:t xml:space="preserve">PSS </w:t>
      </w:r>
      <w:r w:rsidRPr="001C389A">
        <w:rPr>
          <w:rStyle w:val="DeltaViewInsertion"/>
          <w:rFonts w:cs="Arial"/>
          <w:color w:val="auto"/>
          <w:sz w:val="20"/>
          <w:u w:val="none"/>
        </w:rPr>
        <w:t>in service.</w:t>
      </w:r>
    </w:p>
    <w:p w14:paraId="1E495575" w14:textId="77777777" w:rsidR="00B36730" w:rsidRPr="001C389A" w:rsidRDefault="00B36730" w:rsidP="00B36730">
      <w:pPr>
        <w:widowControl w:val="0"/>
        <w:ind w:left="1985"/>
        <w:rPr>
          <w:rFonts w:cs="Arial"/>
          <w:sz w:val="20"/>
        </w:rPr>
      </w:pPr>
    </w:p>
    <w:p w14:paraId="7E6034F4" w14:textId="695922C6"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(iii)</w:t>
      </w:r>
      <w:r w:rsidRPr="001C389A">
        <w:rPr>
          <w:rStyle w:val="DeltaViewInsertion"/>
          <w:rFonts w:cs="Arial"/>
          <w:color w:val="auto"/>
          <w:sz w:val="20"/>
          <w:u w:val="none"/>
        </w:rPr>
        <w:tab/>
        <w:t>The frequency domain tuning of the</w:t>
      </w:r>
      <w:r w:rsidRPr="001C389A">
        <w:rPr>
          <w:rStyle w:val="DeltaViewInsertion"/>
          <w:rFonts w:cs="Arial"/>
          <w:b/>
          <w:color w:val="auto"/>
          <w:sz w:val="20"/>
          <w:u w:val="none"/>
        </w:rPr>
        <w:t xml:space="preserve"> PSS</w:t>
      </w:r>
      <w:r w:rsidRPr="001C389A">
        <w:rPr>
          <w:rStyle w:val="DeltaViewMoveDestination"/>
          <w:rFonts w:cs="Arial"/>
          <w:color w:val="auto"/>
          <w:sz w:val="20"/>
          <w:u w:val="none"/>
        </w:rPr>
        <w:t xml:space="preserve"> shall also be demonstrated by injecting a 0.2Hz-3Hz band limited random noise signal into the </w:t>
      </w:r>
      <w:r w:rsidRPr="001C389A">
        <w:rPr>
          <w:rStyle w:val="DeltaViewMoveDestination"/>
          <w:rFonts w:cs="Arial"/>
          <w:b/>
          <w:color w:val="auto"/>
          <w:sz w:val="20"/>
          <w:u w:val="none"/>
        </w:rPr>
        <w:t>Automatic Voltage Regulator</w:t>
      </w:r>
      <w:r w:rsidRPr="001C389A">
        <w:rPr>
          <w:rStyle w:val="DeltaViewMoveDestination"/>
          <w:rFonts w:cs="Arial"/>
          <w:color w:val="auto"/>
          <w:sz w:val="20"/>
          <w:u w:val="none"/>
        </w:rPr>
        <w:t xml:space="preserve"> Setpoint with the </w:t>
      </w:r>
      <w:r w:rsidR="009805D1" w:rsidRPr="001C389A">
        <w:rPr>
          <w:rStyle w:val="DeltaViewMoveDestination"/>
          <w:rFonts w:cs="Arial"/>
          <w:b/>
          <w:color w:val="auto"/>
          <w:sz w:val="20"/>
          <w:u w:val="none"/>
        </w:rPr>
        <w:t xml:space="preserve">Synchronous Generating Unit </w:t>
      </w:r>
      <w:r w:rsidRPr="001C389A">
        <w:rPr>
          <w:rStyle w:val="DeltaViewMoveDestination"/>
          <w:rFonts w:cs="Arial"/>
          <w:color w:val="auto"/>
          <w:sz w:val="20"/>
          <w:u w:val="none"/>
        </w:rPr>
        <w:t xml:space="preserve">operating at points specified by </w:t>
      </w:r>
      <w:r w:rsidR="00072B13">
        <w:rPr>
          <w:rStyle w:val="DeltaViewMoveDestination"/>
          <w:rFonts w:cs="Arial"/>
          <w:b/>
          <w:color w:val="auto"/>
          <w:sz w:val="20"/>
          <w:u w:val="none"/>
        </w:rPr>
        <w:t>The Company</w:t>
      </w:r>
      <w:r w:rsidRPr="001C389A">
        <w:rPr>
          <w:rStyle w:val="DeltaViewMoveDestination"/>
          <w:rFonts w:cs="Arial"/>
          <w:color w:val="auto"/>
          <w:sz w:val="20"/>
          <w:u w:val="none"/>
        </w:rPr>
        <w:t xml:space="preserve"> (up to rated MVA output)</w:t>
      </w:r>
      <w:r w:rsidRPr="001C389A">
        <w:rPr>
          <w:rStyle w:val="DeltaViewInsertion"/>
          <w:rFonts w:cs="Arial"/>
          <w:color w:val="auto"/>
          <w:sz w:val="20"/>
          <w:u w:val="none"/>
        </w:rPr>
        <w:t xml:space="preserve">. </w:t>
      </w:r>
    </w:p>
    <w:p w14:paraId="4BDC7179" w14:textId="77777777" w:rsidR="00B36730" w:rsidRPr="001C389A" w:rsidRDefault="00B36730" w:rsidP="00B36730">
      <w:pPr>
        <w:widowControl w:val="0"/>
        <w:ind w:left="1985"/>
        <w:rPr>
          <w:rFonts w:cs="Arial"/>
          <w:sz w:val="20"/>
        </w:rPr>
      </w:pPr>
    </w:p>
    <w:p w14:paraId="62F9FA1C"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(iv)</w:t>
      </w:r>
      <w:r w:rsidRPr="001C389A">
        <w:rPr>
          <w:rStyle w:val="DeltaViewInsertion"/>
          <w:rFonts w:cs="Arial"/>
          <w:color w:val="auto"/>
          <w:sz w:val="20"/>
          <w:u w:val="none"/>
        </w:rPr>
        <w:tab/>
        <w:t xml:space="preserve">The </w:t>
      </w:r>
      <w:r w:rsidRPr="001C389A">
        <w:rPr>
          <w:rStyle w:val="DeltaViewInsertion"/>
          <w:rFonts w:cs="Arial"/>
          <w:b/>
          <w:color w:val="auto"/>
          <w:sz w:val="20"/>
          <w:u w:val="none"/>
        </w:rPr>
        <w:t>PSS</w:t>
      </w:r>
      <w:r w:rsidRPr="001C389A">
        <w:rPr>
          <w:rStyle w:val="DeltaViewInsertion"/>
          <w:rFonts w:cs="Arial"/>
          <w:color w:val="auto"/>
          <w:sz w:val="20"/>
          <w:u w:val="none"/>
        </w:rPr>
        <w:t xml:space="preserve"> gain margin shall be tested by increasing the </w:t>
      </w:r>
      <w:r w:rsidRPr="001C389A">
        <w:rPr>
          <w:rStyle w:val="DeltaViewInsertion"/>
          <w:rFonts w:cs="Arial"/>
          <w:b/>
          <w:color w:val="auto"/>
          <w:sz w:val="20"/>
          <w:u w:val="none"/>
        </w:rPr>
        <w:t>PSS</w:t>
      </w:r>
      <w:r w:rsidRPr="001C389A">
        <w:rPr>
          <w:rStyle w:val="DeltaViewInsertion"/>
          <w:rFonts w:cs="Arial"/>
          <w:color w:val="auto"/>
          <w:sz w:val="20"/>
          <w:u w:val="none"/>
        </w:rPr>
        <w:t xml:space="preserve"> gain gradually to threefold and observing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steady state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output.  </w:t>
      </w:r>
    </w:p>
    <w:p w14:paraId="2AFCE521" w14:textId="77777777" w:rsidR="00B36730" w:rsidRPr="001C389A" w:rsidRDefault="00B36730" w:rsidP="00B36730">
      <w:pPr>
        <w:widowControl w:val="0"/>
        <w:ind w:left="1985"/>
        <w:rPr>
          <w:rFonts w:cs="Arial"/>
          <w:sz w:val="20"/>
        </w:rPr>
      </w:pPr>
    </w:p>
    <w:p w14:paraId="42EEFE7A"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w:t>
      </w:r>
      <w:r w:rsidRPr="001C389A">
        <w:rPr>
          <w:rStyle w:val="DeltaViewInsertion"/>
          <w:rFonts w:cs="Arial"/>
          <w:color w:val="auto"/>
          <w:sz w:val="20"/>
          <w:u w:val="none"/>
        </w:rPr>
        <w:tab/>
        <w:t xml:space="preserve">The interaction of the </w:t>
      </w:r>
      <w:r w:rsidRPr="001C389A">
        <w:rPr>
          <w:rStyle w:val="DeltaViewInsertion"/>
          <w:rFonts w:cs="Arial"/>
          <w:b/>
          <w:color w:val="auto"/>
          <w:sz w:val="20"/>
          <w:u w:val="none"/>
        </w:rPr>
        <w:t xml:space="preserve">PSS </w:t>
      </w:r>
      <w:r w:rsidRPr="001C389A">
        <w:rPr>
          <w:rStyle w:val="DeltaViewInsertion"/>
          <w:rFonts w:cs="Arial"/>
          <w:color w:val="auto"/>
          <w:sz w:val="20"/>
          <w:u w:val="none"/>
        </w:rPr>
        <w:t xml:space="preserve">with changes in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shall be tested by application of a +0.5Hz frequency injection to the governor while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is selected to </w:t>
      </w:r>
      <w:r w:rsidRPr="001C389A">
        <w:rPr>
          <w:rStyle w:val="DeltaViewInsertion"/>
          <w:rFonts w:cs="Arial"/>
          <w:b/>
          <w:color w:val="auto"/>
          <w:sz w:val="20"/>
          <w:u w:val="none"/>
        </w:rPr>
        <w:t>Frequency Sensitive Mode</w:t>
      </w:r>
      <w:r w:rsidRPr="001C389A">
        <w:rPr>
          <w:rStyle w:val="DeltaViewInsertion"/>
          <w:rFonts w:cs="Arial"/>
          <w:color w:val="auto"/>
          <w:sz w:val="20"/>
          <w:u w:val="none"/>
        </w:rPr>
        <w:t>.</w:t>
      </w:r>
    </w:p>
    <w:p w14:paraId="65A55FD7" w14:textId="77777777" w:rsidR="00B36730" w:rsidRPr="001C389A" w:rsidRDefault="00B36730" w:rsidP="00B36730">
      <w:pPr>
        <w:widowControl w:val="0"/>
        <w:ind w:left="1985"/>
        <w:rPr>
          <w:rFonts w:cs="Arial"/>
          <w:sz w:val="20"/>
        </w:rPr>
      </w:pPr>
    </w:p>
    <w:p w14:paraId="145AACED" w14:textId="0438B060"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(vi)</w:t>
      </w:r>
      <w:r w:rsidRPr="001C389A">
        <w:rPr>
          <w:rStyle w:val="DeltaViewInsertion"/>
          <w:rFonts w:cs="Arial"/>
          <w:color w:val="auto"/>
          <w:sz w:val="20"/>
          <w:u w:val="none"/>
        </w:rPr>
        <w:tab/>
      </w:r>
      <w:r w:rsidRPr="000410F7">
        <w:rPr>
          <w:rStyle w:val="DeltaViewInsertion"/>
          <w:rFonts w:cs="Arial"/>
          <w:color w:val="auto"/>
          <w:sz w:val="20"/>
          <w:u w:val="none"/>
          <w:rPrChange w:id="640" w:author="Johnson (ESO), Antony" w:date="2019-03-20T15:39:00Z">
            <w:rPr>
              <w:rStyle w:val="DeltaViewInsertion"/>
              <w:rFonts w:cs="Arial"/>
              <w:color w:val="auto"/>
              <w:sz w:val="20"/>
              <w:u w:val="none"/>
            </w:rPr>
          </w:rPrChange>
        </w:rPr>
        <w:t xml:space="preserve">If the </w:t>
      </w:r>
      <w:r w:rsidR="00742DCD" w:rsidRPr="000410F7">
        <w:rPr>
          <w:rStyle w:val="DeltaViewInsertion"/>
          <w:rFonts w:cs="Arial"/>
          <w:b/>
          <w:color w:val="auto"/>
          <w:sz w:val="20"/>
          <w:u w:val="none"/>
          <w:rPrChange w:id="641" w:author="Johnson (ESO), Antony" w:date="2019-03-20T15:39:00Z">
            <w:rPr>
              <w:rStyle w:val="DeltaViewInsertion"/>
              <w:rFonts w:cs="Arial"/>
              <w:b/>
              <w:color w:val="auto"/>
              <w:sz w:val="20"/>
              <w:u w:val="none"/>
            </w:rPr>
          </w:rPrChange>
        </w:rPr>
        <w:t>Synchronous</w:t>
      </w:r>
      <w:r w:rsidR="00742DCD" w:rsidRPr="000410F7">
        <w:rPr>
          <w:rStyle w:val="DeltaViewInsertion"/>
          <w:rFonts w:cs="Arial"/>
          <w:color w:val="auto"/>
          <w:sz w:val="20"/>
          <w:u w:val="none"/>
          <w:rPrChange w:id="642" w:author="Johnson (ESO), Antony" w:date="2019-03-20T15:39:00Z">
            <w:rPr>
              <w:rStyle w:val="DeltaViewInsertion"/>
              <w:rFonts w:cs="Arial"/>
              <w:color w:val="auto"/>
              <w:sz w:val="20"/>
              <w:u w:val="none"/>
            </w:rPr>
          </w:rPrChange>
        </w:rPr>
        <w:t xml:space="preserve"> </w:t>
      </w:r>
      <w:r w:rsidR="005E04A2" w:rsidRPr="000410F7">
        <w:rPr>
          <w:rStyle w:val="DeltaViewInsertion"/>
          <w:rFonts w:cs="Arial"/>
          <w:b/>
          <w:color w:val="auto"/>
          <w:sz w:val="20"/>
          <w:u w:val="none"/>
          <w:rPrChange w:id="643" w:author="Johnson (ESO), Antony" w:date="2019-03-20T15:39:00Z">
            <w:rPr>
              <w:rStyle w:val="DeltaViewInsertion"/>
              <w:rFonts w:cs="Arial"/>
              <w:b/>
              <w:color w:val="auto"/>
              <w:sz w:val="20"/>
              <w:u w:val="none"/>
            </w:rPr>
          </w:rPrChange>
        </w:rPr>
        <w:t>Power</w:t>
      </w:r>
      <w:r w:rsidR="009805D1" w:rsidRPr="000410F7">
        <w:rPr>
          <w:rStyle w:val="DeltaViewInsertion"/>
          <w:rFonts w:cs="Arial"/>
          <w:b/>
          <w:color w:val="auto"/>
          <w:sz w:val="20"/>
          <w:u w:val="none"/>
          <w:rPrChange w:id="644" w:author="Johnson (ESO), Antony" w:date="2019-03-20T15:39:00Z">
            <w:rPr>
              <w:rStyle w:val="DeltaViewInsertion"/>
              <w:rFonts w:cs="Arial"/>
              <w:b/>
              <w:color w:val="auto"/>
              <w:sz w:val="20"/>
              <w:u w:val="none"/>
            </w:rPr>
          </w:rPrChange>
        </w:rPr>
        <w:t xml:space="preserve"> Generating </w:t>
      </w:r>
      <w:r w:rsidR="005E04A2" w:rsidRPr="000410F7">
        <w:rPr>
          <w:rStyle w:val="DeltaViewInsertion"/>
          <w:rFonts w:cs="Arial"/>
          <w:b/>
          <w:color w:val="auto"/>
          <w:sz w:val="20"/>
          <w:u w:val="none"/>
          <w:rPrChange w:id="645" w:author="Johnson (ESO), Antony" w:date="2019-03-20T15:39:00Z">
            <w:rPr>
              <w:rStyle w:val="DeltaViewInsertion"/>
              <w:rFonts w:cs="Arial"/>
              <w:b/>
              <w:color w:val="auto"/>
              <w:sz w:val="20"/>
              <w:u w:val="none"/>
            </w:rPr>
          </w:rPrChange>
        </w:rPr>
        <w:t>Module</w:t>
      </w:r>
      <w:r w:rsidR="009805D1" w:rsidRPr="000410F7">
        <w:rPr>
          <w:rStyle w:val="DeltaViewInsertion"/>
          <w:rFonts w:cs="Arial"/>
          <w:b/>
          <w:color w:val="auto"/>
          <w:sz w:val="20"/>
          <w:u w:val="none"/>
          <w:rPrChange w:id="646" w:author="Johnson (ESO), Antony" w:date="2019-03-20T15:39:00Z">
            <w:rPr>
              <w:rStyle w:val="DeltaViewInsertion"/>
              <w:rFonts w:cs="Arial"/>
              <w:b/>
              <w:color w:val="auto"/>
              <w:sz w:val="20"/>
              <w:u w:val="none"/>
            </w:rPr>
          </w:rPrChange>
        </w:rPr>
        <w:t xml:space="preserve"> </w:t>
      </w:r>
      <w:r w:rsidR="005E04A2" w:rsidRPr="000410F7">
        <w:rPr>
          <w:rStyle w:val="DeltaViewInsertion"/>
          <w:rFonts w:cs="Arial"/>
          <w:color w:val="auto"/>
          <w:sz w:val="20"/>
          <w:u w:val="none"/>
          <w:rPrChange w:id="647" w:author="Johnson (ESO), Antony" w:date="2019-03-20T15:39:00Z">
            <w:rPr>
              <w:rStyle w:val="DeltaViewInsertion"/>
              <w:rFonts w:cs="Arial"/>
              <w:color w:val="auto"/>
              <w:sz w:val="20"/>
              <w:u w:val="none"/>
            </w:rPr>
          </w:rPrChange>
        </w:rPr>
        <w:t xml:space="preserve">is of the </w:t>
      </w:r>
      <w:r w:rsidR="005E04A2" w:rsidRPr="000410F7">
        <w:rPr>
          <w:rStyle w:val="DeltaViewInsertion"/>
          <w:rFonts w:cs="Arial"/>
          <w:b/>
          <w:color w:val="auto"/>
          <w:sz w:val="20"/>
          <w:u w:val="none"/>
          <w:rPrChange w:id="648" w:author="Johnson (ESO), Antony" w:date="2019-03-20T15:39:00Z">
            <w:rPr>
              <w:rStyle w:val="DeltaViewInsertion"/>
              <w:rFonts w:cs="Arial"/>
              <w:b/>
              <w:color w:val="auto"/>
              <w:sz w:val="20"/>
              <w:u w:val="none"/>
            </w:rPr>
          </w:rPrChange>
        </w:rPr>
        <w:t>Pumped S</w:t>
      </w:r>
      <w:r w:rsidRPr="000410F7">
        <w:rPr>
          <w:rStyle w:val="DeltaViewInsertion"/>
          <w:rFonts w:cs="Arial"/>
          <w:b/>
          <w:color w:val="auto"/>
          <w:sz w:val="20"/>
          <w:u w:val="none"/>
          <w:rPrChange w:id="649" w:author="Johnson (ESO), Antony" w:date="2019-03-20T15:39:00Z">
            <w:rPr>
              <w:rStyle w:val="DeltaViewInsertion"/>
              <w:rFonts w:cs="Arial"/>
              <w:b/>
              <w:color w:val="auto"/>
              <w:sz w:val="20"/>
              <w:u w:val="none"/>
            </w:rPr>
          </w:rPrChange>
        </w:rPr>
        <w:t>torage</w:t>
      </w:r>
      <w:r w:rsidRPr="000410F7">
        <w:rPr>
          <w:rStyle w:val="DeltaViewInsertion"/>
          <w:rFonts w:cs="Arial"/>
          <w:color w:val="auto"/>
          <w:sz w:val="20"/>
          <w:u w:val="none"/>
          <w:rPrChange w:id="650" w:author="Johnson (ESO), Antony" w:date="2019-03-20T15:39:00Z">
            <w:rPr>
              <w:rStyle w:val="DeltaViewInsertion"/>
              <w:rFonts w:cs="Arial"/>
              <w:color w:val="auto"/>
              <w:sz w:val="20"/>
              <w:u w:val="none"/>
            </w:rPr>
          </w:rPrChange>
        </w:rPr>
        <w:t xml:space="preserve"> type then the step tests shall be carried out, with and without the </w:t>
      </w:r>
      <w:r w:rsidRPr="000410F7">
        <w:rPr>
          <w:rStyle w:val="DeltaViewInsertion"/>
          <w:rFonts w:cs="Arial"/>
          <w:b/>
          <w:color w:val="auto"/>
          <w:sz w:val="20"/>
          <w:u w:val="none"/>
          <w:rPrChange w:id="651" w:author="Johnson (ESO), Antony" w:date="2019-03-20T15:39:00Z">
            <w:rPr>
              <w:rStyle w:val="DeltaViewInsertion"/>
              <w:rFonts w:cs="Arial"/>
              <w:b/>
              <w:color w:val="auto"/>
              <w:sz w:val="20"/>
              <w:u w:val="none"/>
            </w:rPr>
          </w:rPrChange>
        </w:rPr>
        <w:t>PSS</w:t>
      </w:r>
      <w:r w:rsidRPr="000410F7">
        <w:rPr>
          <w:rStyle w:val="DeltaViewInsertion"/>
          <w:rFonts w:cs="Arial"/>
          <w:color w:val="auto"/>
          <w:sz w:val="20"/>
          <w:u w:val="none"/>
          <w:rPrChange w:id="652" w:author="Johnson (ESO), Antony" w:date="2019-03-20T15:39:00Z">
            <w:rPr>
              <w:rStyle w:val="DeltaViewInsertion"/>
              <w:rFonts w:cs="Arial"/>
              <w:color w:val="auto"/>
              <w:sz w:val="20"/>
              <w:u w:val="none"/>
            </w:rPr>
          </w:rPrChange>
        </w:rPr>
        <w:t>, in the pumping mode in addition to the generating mode.</w:t>
      </w:r>
      <w:ins w:id="653" w:author="Johnson, Antony" w:date="2018-11-12T14:47:00Z">
        <w:r w:rsidR="00DF26EB" w:rsidRPr="000410F7">
          <w:rPr>
            <w:rStyle w:val="DeltaViewInsertion"/>
            <w:rFonts w:cs="Arial"/>
            <w:color w:val="auto"/>
            <w:sz w:val="20"/>
            <w:u w:val="none"/>
            <w:rPrChange w:id="654" w:author="Johnson (ESO), Antony" w:date="2019-03-20T15:39:00Z">
              <w:rPr>
                <w:rStyle w:val="DeltaViewInsertion"/>
                <w:rFonts w:cs="Arial"/>
                <w:color w:val="auto"/>
                <w:sz w:val="20"/>
                <w:u w:val="none"/>
              </w:rPr>
            </w:rPrChange>
          </w:rPr>
          <w:t xml:space="preserve">  In the case of a </w:t>
        </w:r>
        <w:r w:rsidR="00DF26EB" w:rsidRPr="000410F7">
          <w:rPr>
            <w:rStyle w:val="DeltaViewInsertion"/>
            <w:rFonts w:cs="Arial"/>
            <w:b/>
            <w:color w:val="auto"/>
            <w:sz w:val="20"/>
            <w:u w:val="none"/>
            <w:rPrChange w:id="655" w:author="Johnson (ESO), Antony" w:date="2019-03-20T15:39:00Z">
              <w:rPr>
                <w:rStyle w:val="DeltaViewInsertion"/>
                <w:rFonts w:cs="Arial"/>
                <w:color w:val="auto"/>
                <w:sz w:val="20"/>
                <w:u w:val="none"/>
              </w:rPr>
            </w:rPrChange>
          </w:rPr>
          <w:t>Synchronous Electricity Storage Module</w:t>
        </w:r>
      </w:ins>
      <w:ins w:id="656" w:author="Johnson, Antony" w:date="2018-11-12T14:48:00Z">
        <w:r w:rsidR="00DF26EB" w:rsidRPr="000410F7">
          <w:rPr>
            <w:rStyle w:val="DeltaViewInsertion"/>
            <w:rFonts w:cs="Arial"/>
            <w:color w:val="auto"/>
            <w:sz w:val="20"/>
            <w:u w:val="none"/>
            <w:rPrChange w:id="657" w:author="Johnson (ESO), Antony" w:date="2019-03-20T15:39:00Z">
              <w:rPr>
                <w:rStyle w:val="DeltaViewInsertion"/>
                <w:rFonts w:cs="Arial"/>
                <w:color w:val="auto"/>
                <w:sz w:val="20"/>
                <w:u w:val="none"/>
              </w:rPr>
            </w:rPrChange>
          </w:rPr>
          <w:t xml:space="preserve"> </w:t>
        </w:r>
      </w:ins>
      <w:ins w:id="658" w:author="Johnson, Antony" w:date="2018-11-12T14:47:00Z">
        <w:r w:rsidR="00DF26EB" w:rsidRPr="000410F7">
          <w:rPr>
            <w:rStyle w:val="DeltaViewInsertion"/>
            <w:rFonts w:cs="Arial"/>
            <w:color w:val="auto"/>
            <w:sz w:val="20"/>
            <w:u w:val="none"/>
            <w:rPrChange w:id="659" w:author="Johnson (ESO), Antony" w:date="2019-03-20T15:39:00Z">
              <w:rPr>
                <w:rStyle w:val="DeltaViewInsertion"/>
                <w:rFonts w:cs="Arial"/>
                <w:color w:val="auto"/>
                <w:sz w:val="20"/>
                <w:u w:val="none"/>
              </w:rPr>
            </w:rPrChange>
          </w:rPr>
          <w:t xml:space="preserve">the </w:t>
        </w:r>
      </w:ins>
      <w:ins w:id="660" w:author="Johnson, Antony" w:date="2018-11-12T14:48:00Z">
        <w:r w:rsidR="00DF26EB" w:rsidRPr="000410F7">
          <w:rPr>
            <w:rStyle w:val="DeltaViewInsertion"/>
            <w:rFonts w:cs="Arial"/>
            <w:color w:val="auto"/>
            <w:sz w:val="20"/>
            <w:u w:val="none"/>
            <w:rPrChange w:id="661" w:author="Johnson (ESO), Antony" w:date="2019-03-20T15:39:00Z">
              <w:rPr>
                <w:rStyle w:val="DeltaViewInsertion"/>
                <w:rFonts w:cs="Arial"/>
                <w:color w:val="auto"/>
                <w:sz w:val="20"/>
                <w:u w:val="none"/>
              </w:rPr>
            </w:rPrChange>
          </w:rPr>
          <w:t xml:space="preserve">tests shall be carried out with and without the </w:t>
        </w:r>
        <w:r w:rsidR="00DF26EB" w:rsidRPr="000410F7">
          <w:rPr>
            <w:rStyle w:val="DeltaViewInsertion"/>
            <w:rFonts w:cs="Arial"/>
            <w:b/>
            <w:color w:val="auto"/>
            <w:sz w:val="20"/>
            <w:u w:val="none"/>
            <w:rPrChange w:id="662" w:author="Johnson (ESO), Antony" w:date="2019-03-20T15:39:00Z">
              <w:rPr>
                <w:rStyle w:val="DeltaViewInsertion"/>
                <w:rFonts w:cs="Arial"/>
                <w:color w:val="auto"/>
                <w:sz w:val="20"/>
                <w:u w:val="none"/>
              </w:rPr>
            </w:rPrChange>
          </w:rPr>
          <w:t>PSS</w:t>
        </w:r>
        <w:r w:rsidR="00DF26EB" w:rsidRPr="000410F7">
          <w:rPr>
            <w:rStyle w:val="DeltaViewInsertion"/>
            <w:rFonts w:cs="Arial"/>
            <w:color w:val="auto"/>
            <w:sz w:val="20"/>
            <w:u w:val="none"/>
            <w:rPrChange w:id="663" w:author="Johnson (ESO), Antony" w:date="2019-03-20T15:39:00Z">
              <w:rPr>
                <w:rStyle w:val="DeltaViewInsertion"/>
                <w:rFonts w:cs="Arial"/>
                <w:color w:val="auto"/>
                <w:sz w:val="20"/>
                <w:u w:val="none"/>
              </w:rPr>
            </w:rPrChange>
          </w:rPr>
          <w:t xml:space="preserve"> in both importing and exporting modes of operation.</w:t>
        </w:r>
      </w:ins>
    </w:p>
    <w:p w14:paraId="75A8B033" w14:textId="77777777" w:rsidR="00B36730" w:rsidRPr="001C389A" w:rsidRDefault="00B36730" w:rsidP="00B36730">
      <w:pPr>
        <w:widowControl w:val="0"/>
        <w:ind w:left="1985"/>
        <w:rPr>
          <w:rFonts w:cs="Arial"/>
          <w:sz w:val="20"/>
        </w:rPr>
      </w:pPr>
    </w:p>
    <w:p w14:paraId="637C85E4" w14:textId="1B97E970"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(vii)</w:t>
      </w:r>
      <w:r w:rsidRPr="001C389A">
        <w:rPr>
          <w:rStyle w:val="DeltaViewInsertion"/>
          <w:rFonts w:cs="Arial"/>
          <w:color w:val="auto"/>
          <w:sz w:val="20"/>
          <w:u w:val="none"/>
        </w:rPr>
        <w:tab/>
        <w:t xml:space="preserve">Where the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requires that the </w:t>
      </w:r>
      <w:r w:rsidRPr="001C389A">
        <w:rPr>
          <w:rStyle w:val="DeltaViewInsertion"/>
          <w:rFonts w:cs="Arial"/>
          <w:b/>
          <w:color w:val="auto"/>
          <w:sz w:val="20"/>
          <w:u w:val="none"/>
        </w:rPr>
        <w:t>PSS</w:t>
      </w:r>
      <w:r w:rsidRPr="001C389A">
        <w:rPr>
          <w:rStyle w:val="DeltaViewInsertion"/>
          <w:rFonts w:cs="Arial"/>
          <w:color w:val="auto"/>
          <w:sz w:val="20"/>
          <w:u w:val="none"/>
        </w:rPr>
        <w:t xml:space="preserve"> is in service at a specified loading level additional testing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will be required during the commissioning process before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may exceed this output level. </w:t>
      </w:r>
    </w:p>
    <w:p w14:paraId="3B29754A" w14:textId="77777777" w:rsidR="00B36730" w:rsidRPr="001C389A" w:rsidRDefault="00B36730" w:rsidP="00B36730">
      <w:pPr>
        <w:widowControl w:val="0"/>
        <w:ind w:left="1985"/>
        <w:rPr>
          <w:rFonts w:cs="Arial"/>
          <w:sz w:val="20"/>
        </w:rPr>
      </w:pPr>
    </w:p>
    <w:p w14:paraId="40855C38"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(viii)</w:t>
      </w:r>
      <w:r w:rsidRPr="001C389A">
        <w:rPr>
          <w:rStyle w:val="DeltaViewInsertion"/>
          <w:rFonts w:cs="Arial"/>
          <w:color w:val="auto"/>
          <w:sz w:val="20"/>
          <w:u w:val="none"/>
        </w:rPr>
        <w:tab/>
        <w:t xml:space="preserve">Where the </w:t>
      </w:r>
      <w:r w:rsidRPr="001C389A">
        <w:rPr>
          <w:rStyle w:val="DeltaViewInsertion"/>
          <w:rFonts w:cs="Arial"/>
          <w:b/>
          <w:color w:val="auto"/>
          <w:sz w:val="20"/>
          <w:u w:val="none"/>
        </w:rPr>
        <w:t>Excitation System</w:t>
      </w:r>
      <w:r w:rsidRPr="001C389A">
        <w:rPr>
          <w:rStyle w:val="DeltaViewInsertion"/>
          <w:rFonts w:cs="Arial"/>
          <w:color w:val="auto"/>
          <w:sz w:val="20"/>
          <w:u w:val="none"/>
        </w:rPr>
        <w:t xml:space="preserve"> includes a </w:t>
      </w:r>
      <w:r w:rsidRPr="001C389A">
        <w:rPr>
          <w:rStyle w:val="DeltaViewInsertion"/>
          <w:rFonts w:cs="Arial"/>
          <w:b/>
          <w:color w:val="auto"/>
          <w:sz w:val="20"/>
          <w:u w:val="none"/>
        </w:rPr>
        <w:t>PSS</w:t>
      </w:r>
      <w:r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 xml:space="preserve">Generator </w:t>
      </w:r>
      <w:r w:rsidRPr="001C389A">
        <w:rPr>
          <w:rStyle w:val="DeltaViewInsertion"/>
          <w:rFonts w:cs="Arial"/>
          <w:color w:val="auto"/>
          <w:sz w:val="20"/>
          <w:u w:val="none"/>
        </w:rPr>
        <w:t xml:space="preserve">shall </w:t>
      </w:r>
      <w:r w:rsidRPr="001C389A">
        <w:rPr>
          <w:rStyle w:val="DeltaViewInsertion"/>
          <w:rFonts w:cs="Arial"/>
          <w:color w:val="auto"/>
          <w:sz w:val="20"/>
          <w:u w:val="none"/>
        </w:rPr>
        <w:lastRenderedPageBreak/>
        <w:t xml:space="preserve">provide a suitable noise source to facilitate noise injection testing. </w:t>
      </w:r>
    </w:p>
    <w:p w14:paraId="572F9CFF" w14:textId="77777777" w:rsidR="00B36730" w:rsidRPr="001C389A" w:rsidRDefault="00B36730" w:rsidP="00B36730">
      <w:pPr>
        <w:tabs>
          <w:tab w:val="left" w:pos="1440"/>
          <w:tab w:val="left" w:pos="2016"/>
          <w:tab w:val="left" w:pos="2556"/>
          <w:tab w:val="left" w:pos="3096"/>
          <w:tab w:val="left" w:pos="3726"/>
          <w:tab w:val="left" w:pos="4608"/>
          <w:tab w:val="left" w:pos="5904"/>
        </w:tabs>
        <w:ind w:left="1440" w:hanging="1440"/>
        <w:rPr>
          <w:rFonts w:cs="Arial"/>
          <w:sz w:val="20"/>
        </w:rPr>
      </w:pPr>
    </w:p>
    <w:p w14:paraId="58A6B582" w14:textId="2DE3298E"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.4.3</w:t>
      </w:r>
      <w:r w:rsidR="00B36730" w:rsidRPr="001C389A">
        <w:rPr>
          <w:rStyle w:val="DeltaViewInsertion"/>
          <w:rFonts w:cs="Arial"/>
          <w:color w:val="auto"/>
          <w:sz w:val="20"/>
          <w:u w:val="none"/>
        </w:rPr>
        <w:tab/>
        <w:t xml:space="preserve">The following typical procedure is provided to assist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s </w:t>
      </w:r>
      <w:r w:rsidR="00B36730" w:rsidRPr="001C389A">
        <w:rPr>
          <w:rStyle w:val="DeltaViewInsertion"/>
          <w:rFonts w:cs="Arial"/>
          <w:color w:val="auto"/>
          <w:sz w:val="20"/>
          <w:u w:val="none"/>
        </w:rPr>
        <w:t xml:space="preserve">in drawing up their own site specific procedures for the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PSS</w:t>
      </w:r>
      <w:r w:rsidR="00B36730" w:rsidRPr="001C389A">
        <w:rPr>
          <w:rStyle w:val="DeltaViewInsertion"/>
          <w:rFonts w:cs="Arial"/>
          <w:color w:val="auto"/>
          <w:sz w:val="20"/>
          <w:u w:val="none"/>
        </w:rPr>
        <w:t xml:space="preserve"> Tests.</w:t>
      </w:r>
    </w:p>
    <w:p w14:paraId="0E8E1206" w14:textId="77777777" w:rsidR="00B36730" w:rsidRPr="001C389A" w:rsidRDefault="00B36730" w:rsidP="00B36730">
      <w:pPr>
        <w:widowControl w:val="0"/>
        <w:ind w:left="1418" w:hanging="1418"/>
        <w:rPr>
          <w:rStyle w:val="DeltaViewInsertion"/>
          <w:rFonts w:cs="Arial"/>
          <w:color w:val="auto"/>
          <w:sz w:val="20"/>
          <w:u w:val="none"/>
        </w:rPr>
      </w:pPr>
    </w:p>
    <w:tbl>
      <w:tblPr>
        <w:tblW w:w="7513" w:type="dxa"/>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
        <w:gridCol w:w="5688"/>
        <w:gridCol w:w="993"/>
      </w:tblGrid>
      <w:tr w:rsidR="007C03CE" w:rsidRPr="001C389A" w14:paraId="29EA9B86"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7B5622D4"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688" w:type="dxa"/>
            <w:tcBorders>
              <w:top w:val="single" w:sz="4" w:space="0" w:color="auto"/>
              <w:left w:val="single" w:sz="4" w:space="0" w:color="auto"/>
              <w:bottom w:val="single" w:sz="4" w:space="0" w:color="auto"/>
              <w:right w:val="single" w:sz="4" w:space="0" w:color="auto"/>
            </w:tcBorders>
            <w:hideMark/>
          </w:tcPr>
          <w:p w14:paraId="3283172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993" w:type="dxa"/>
            <w:tcBorders>
              <w:top w:val="single" w:sz="4" w:space="0" w:color="auto"/>
              <w:left w:val="single" w:sz="4" w:space="0" w:color="auto"/>
              <w:bottom w:val="single" w:sz="4" w:space="0" w:color="auto"/>
              <w:right w:val="single" w:sz="4" w:space="0" w:color="auto"/>
            </w:tcBorders>
            <w:hideMark/>
          </w:tcPr>
          <w:p w14:paraId="6A1B070E"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57BBC6F0" w14:textId="77777777" w:rsidTr="00B36730">
        <w:tc>
          <w:tcPr>
            <w:tcW w:w="832" w:type="dxa"/>
            <w:tcBorders>
              <w:top w:val="single" w:sz="4" w:space="0" w:color="auto"/>
              <w:left w:val="single" w:sz="4" w:space="0" w:color="auto"/>
              <w:bottom w:val="single" w:sz="4" w:space="0" w:color="auto"/>
              <w:right w:val="single" w:sz="4" w:space="0" w:color="auto"/>
            </w:tcBorders>
          </w:tcPr>
          <w:p w14:paraId="285D2BB0" w14:textId="77777777" w:rsidR="00B36730" w:rsidRPr="001C389A" w:rsidRDefault="00B36730" w:rsidP="00B36730">
            <w:pPr>
              <w:widowControl w:val="0"/>
              <w:autoSpaceDE w:val="0"/>
              <w:autoSpaceDN w:val="0"/>
              <w:adjustRightInd w:val="0"/>
              <w:rPr>
                <w:rFonts w:cs="Arial"/>
                <w:bCs/>
                <w:sz w:val="20"/>
              </w:rPr>
            </w:pPr>
          </w:p>
        </w:tc>
        <w:tc>
          <w:tcPr>
            <w:tcW w:w="5688" w:type="dxa"/>
            <w:tcBorders>
              <w:top w:val="single" w:sz="4" w:space="0" w:color="auto"/>
              <w:left w:val="single" w:sz="4" w:space="0" w:color="auto"/>
              <w:bottom w:val="single" w:sz="4" w:space="0" w:color="auto"/>
              <w:right w:val="single" w:sz="4" w:space="0" w:color="auto"/>
            </w:tcBorders>
            <w:hideMark/>
          </w:tcPr>
          <w:p w14:paraId="1961C7C5" w14:textId="77777777" w:rsidR="00B36730" w:rsidRPr="001C389A" w:rsidRDefault="00B36730" w:rsidP="00B36730">
            <w:pPr>
              <w:widowControl w:val="0"/>
              <w:autoSpaceDE w:val="0"/>
              <w:autoSpaceDN w:val="0"/>
              <w:adjustRightInd w:val="0"/>
              <w:ind w:left="175"/>
              <w:rPr>
                <w:rFonts w:cs="Arial"/>
                <w:bCs/>
                <w:sz w:val="20"/>
              </w:rPr>
            </w:pPr>
            <w:r w:rsidRPr="001C389A">
              <w:rPr>
                <w:rFonts w:cs="Arial"/>
                <w:bCs/>
                <w:sz w:val="20"/>
              </w:rPr>
              <w:t xml:space="preserve">Synchronous </w:t>
            </w:r>
            <w:r w:rsidR="00FB7FB6" w:rsidRPr="001C389A">
              <w:rPr>
                <w:rFonts w:cs="Arial"/>
                <w:bCs/>
                <w:sz w:val="20"/>
              </w:rPr>
              <w:t>Generating</w:t>
            </w:r>
            <w:r w:rsidR="006D0262" w:rsidRPr="001C389A">
              <w:rPr>
                <w:rFonts w:cs="Arial"/>
                <w:bCs/>
                <w:sz w:val="20"/>
              </w:rPr>
              <w:t xml:space="preserve"> </w:t>
            </w:r>
            <w:r w:rsidR="009805D1" w:rsidRPr="001C389A">
              <w:rPr>
                <w:rFonts w:cs="Arial"/>
                <w:bCs/>
                <w:sz w:val="20"/>
              </w:rPr>
              <w:t xml:space="preserve">Unit </w:t>
            </w:r>
            <w:r w:rsidRPr="001C389A">
              <w:rPr>
                <w:rFonts w:cs="Arial"/>
                <w:bCs/>
                <w:sz w:val="20"/>
              </w:rPr>
              <w:t xml:space="preserve">running </w:t>
            </w:r>
            <w:r w:rsidR="009805D1" w:rsidRPr="001C389A">
              <w:rPr>
                <w:rFonts w:cs="Arial"/>
                <w:bCs/>
                <w:sz w:val="20"/>
              </w:rPr>
              <w:t xml:space="preserve">at </w:t>
            </w:r>
            <w:r w:rsidRPr="001C389A">
              <w:rPr>
                <w:rFonts w:cs="Arial"/>
                <w:bCs/>
                <w:sz w:val="20"/>
              </w:rPr>
              <w:t>Maximum Capacity, unity pf, PSS Switched Off</w:t>
            </w:r>
          </w:p>
        </w:tc>
        <w:tc>
          <w:tcPr>
            <w:tcW w:w="993" w:type="dxa"/>
            <w:tcBorders>
              <w:top w:val="single" w:sz="4" w:space="0" w:color="auto"/>
              <w:left w:val="single" w:sz="4" w:space="0" w:color="auto"/>
              <w:bottom w:val="single" w:sz="4" w:space="0" w:color="auto"/>
              <w:right w:val="single" w:sz="4" w:space="0" w:color="auto"/>
            </w:tcBorders>
          </w:tcPr>
          <w:p w14:paraId="57399952" w14:textId="77777777" w:rsidR="00B36730" w:rsidRPr="001C389A" w:rsidRDefault="00B36730" w:rsidP="00B36730">
            <w:pPr>
              <w:widowControl w:val="0"/>
              <w:autoSpaceDE w:val="0"/>
              <w:autoSpaceDN w:val="0"/>
              <w:adjustRightInd w:val="0"/>
              <w:rPr>
                <w:rFonts w:cs="Arial"/>
                <w:sz w:val="20"/>
              </w:rPr>
            </w:pPr>
          </w:p>
        </w:tc>
      </w:tr>
      <w:tr w:rsidR="007C03CE" w:rsidRPr="001C389A" w14:paraId="17CE5622"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9CBD175" w14:textId="77777777" w:rsidR="00B36730" w:rsidRPr="001C389A" w:rsidRDefault="00B36730" w:rsidP="00B36730">
            <w:pPr>
              <w:widowControl w:val="0"/>
              <w:autoSpaceDE w:val="0"/>
              <w:autoSpaceDN w:val="0"/>
              <w:adjustRightInd w:val="0"/>
              <w:rPr>
                <w:rFonts w:cs="Arial"/>
                <w:sz w:val="20"/>
              </w:rPr>
            </w:pPr>
            <w:r w:rsidRPr="001C389A">
              <w:rPr>
                <w:rFonts w:cs="Arial"/>
                <w:sz w:val="20"/>
              </w:rPr>
              <w:t>1</w:t>
            </w:r>
          </w:p>
        </w:tc>
        <w:tc>
          <w:tcPr>
            <w:tcW w:w="5688" w:type="dxa"/>
            <w:tcBorders>
              <w:top w:val="single" w:sz="4" w:space="0" w:color="auto"/>
              <w:left w:val="single" w:sz="4" w:space="0" w:color="auto"/>
              <w:bottom w:val="single" w:sz="4" w:space="0" w:color="auto"/>
              <w:right w:val="single" w:sz="4" w:space="0" w:color="auto"/>
            </w:tcBorders>
            <w:hideMark/>
          </w:tcPr>
          <w:p w14:paraId="7B2F6166"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63B8757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+1% step to AVR Voltage Setpoint and hold for at least 10 seconds until stabilised</w:t>
            </w:r>
          </w:p>
          <w:p w14:paraId="367F80B1"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5478E90E" w14:textId="77777777" w:rsidR="00B36730" w:rsidRPr="001C389A" w:rsidRDefault="00B36730" w:rsidP="00B36730">
            <w:pPr>
              <w:widowControl w:val="0"/>
              <w:autoSpaceDE w:val="0"/>
              <w:autoSpaceDN w:val="0"/>
              <w:adjustRightInd w:val="0"/>
              <w:rPr>
                <w:rFonts w:cs="Arial"/>
                <w:sz w:val="20"/>
              </w:rPr>
            </w:pPr>
          </w:p>
          <w:p w14:paraId="3D91A75C" w14:textId="77777777" w:rsidR="00B36730" w:rsidRPr="001C389A" w:rsidRDefault="00B36730" w:rsidP="00B36730">
            <w:pPr>
              <w:widowControl w:val="0"/>
              <w:autoSpaceDE w:val="0"/>
              <w:autoSpaceDN w:val="0"/>
              <w:adjustRightInd w:val="0"/>
              <w:rPr>
                <w:rFonts w:cs="Arial"/>
                <w:sz w:val="20"/>
              </w:rPr>
            </w:pPr>
          </w:p>
        </w:tc>
      </w:tr>
      <w:tr w:rsidR="007C03CE" w:rsidRPr="001C389A" w14:paraId="26E0ED15"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61CB046E" w14:textId="77777777" w:rsidR="00B36730" w:rsidRPr="001C389A" w:rsidRDefault="00B36730" w:rsidP="00B36730">
            <w:pPr>
              <w:widowControl w:val="0"/>
              <w:autoSpaceDE w:val="0"/>
              <w:autoSpaceDN w:val="0"/>
              <w:adjustRightInd w:val="0"/>
              <w:rPr>
                <w:rFonts w:cs="Arial"/>
                <w:sz w:val="20"/>
              </w:rPr>
            </w:pPr>
            <w:r w:rsidRPr="001C389A">
              <w:rPr>
                <w:rFonts w:cs="Arial"/>
                <w:sz w:val="20"/>
              </w:rPr>
              <w:t>2</w:t>
            </w:r>
          </w:p>
        </w:tc>
        <w:tc>
          <w:tcPr>
            <w:tcW w:w="5688" w:type="dxa"/>
            <w:tcBorders>
              <w:top w:val="single" w:sz="4" w:space="0" w:color="auto"/>
              <w:left w:val="single" w:sz="4" w:space="0" w:color="auto"/>
              <w:bottom w:val="single" w:sz="4" w:space="0" w:color="auto"/>
              <w:right w:val="single" w:sz="4" w:space="0" w:color="auto"/>
            </w:tcBorders>
            <w:hideMark/>
          </w:tcPr>
          <w:p w14:paraId="4475E500"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79DF0032"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+2% step to AVR Voltage Setpoint and hold for at least 10 seconds until stabilised</w:t>
            </w:r>
          </w:p>
          <w:p w14:paraId="7B177E23"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4F4F0E35" w14:textId="77777777" w:rsidR="00B36730" w:rsidRPr="001C389A" w:rsidRDefault="00B36730" w:rsidP="00B36730">
            <w:pPr>
              <w:widowControl w:val="0"/>
              <w:autoSpaceDE w:val="0"/>
              <w:autoSpaceDN w:val="0"/>
              <w:adjustRightInd w:val="0"/>
              <w:rPr>
                <w:rFonts w:cs="Arial"/>
                <w:sz w:val="20"/>
              </w:rPr>
            </w:pPr>
          </w:p>
        </w:tc>
      </w:tr>
      <w:tr w:rsidR="007C03CE" w:rsidRPr="001C389A" w14:paraId="5713C954"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1DF412B3" w14:textId="77777777" w:rsidR="00B36730" w:rsidRPr="001C389A" w:rsidRDefault="00B36730" w:rsidP="00B36730">
            <w:pPr>
              <w:widowControl w:val="0"/>
              <w:autoSpaceDE w:val="0"/>
              <w:autoSpaceDN w:val="0"/>
              <w:adjustRightInd w:val="0"/>
              <w:rPr>
                <w:rFonts w:cs="Arial"/>
                <w:sz w:val="20"/>
              </w:rPr>
            </w:pPr>
            <w:r w:rsidRPr="001C389A">
              <w:rPr>
                <w:rFonts w:cs="Arial"/>
                <w:sz w:val="20"/>
              </w:rPr>
              <w:t>3</w:t>
            </w:r>
          </w:p>
        </w:tc>
        <w:tc>
          <w:tcPr>
            <w:tcW w:w="5688" w:type="dxa"/>
            <w:tcBorders>
              <w:top w:val="single" w:sz="4" w:space="0" w:color="auto"/>
              <w:left w:val="single" w:sz="4" w:space="0" w:color="auto"/>
              <w:bottom w:val="single" w:sz="4" w:space="0" w:color="auto"/>
              <w:right w:val="single" w:sz="4" w:space="0" w:color="auto"/>
            </w:tcBorders>
            <w:hideMark/>
          </w:tcPr>
          <w:p w14:paraId="377E2F3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band limited (0.2-3Hz) random noise signal into voltage Setpoint and measure frequency spectrum of Real Power.</w:t>
            </w:r>
          </w:p>
          <w:p w14:paraId="7EE68182" w14:textId="77777777" w:rsidR="00B36730" w:rsidRPr="001C389A" w:rsidRDefault="00B36730" w:rsidP="00B36730">
            <w:pPr>
              <w:pStyle w:val="Bullet1"/>
              <w:tabs>
                <w:tab w:val="clear" w:pos="2160"/>
              </w:tabs>
              <w:ind w:left="0" w:firstLine="0"/>
              <w:rPr>
                <w:rFonts w:ascii="Arial" w:hAnsi="Arial" w:cs="Arial"/>
                <w:sz w:val="20"/>
              </w:rPr>
            </w:pPr>
            <w:r w:rsidRPr="001C389A">
              <w:rPr>
                <w:rFonts w:ascii="Arial" w:hAnsi="Arial" w:cs="Arial"/>
                <w:sz w:val="20"/>
              </w:rPr>
              <w:t xml:space="preserve">• </w:t>
            </w:r>
            <w:r w:rsidRPr="001C389A">
              <w:rPr>
                <w:rFonts w:ascii="Arial" w:hAnsi="Arial" w:cs="Arial"/>
                <w:snapToGrid w:val="0"/>
                <w:sz w:val="20"/>
                <w:lang w:eastAsia="en-US"/>
              </w:rPr>
              <w:t>Remove noise injection.</w:t>
            </w:r>
          </w:p>
        </w:tc>
        <w:tc>
          <w:tcPr>
            <w:tcW w:w="993" w:type="dxa"/>
            <w:tcBorders>
              <w:top w:val="single" w:sz="4" w:space="0" w:color="auto"/>
              <w:left w:val="single" w:sz="4" w:space="0" w:color="auto"/>
              <w:bottom w:val="single" w:sz="4" w:space="0" w:color="auto"/>
              <w:right w:val="single" w:sz="4" w:space="0" w:color="auto"/>
            </w:tcBorders>
          </w:tcPr>
          <w:p w14:paraId="6C035654" w14:textId="77777777" w:rsidR="00B36730" w:rsidRPr="001C389A" w:rsidRDefault="00B36730" w:rsidP="00B36730">
            <w:pPr>
              <w:widowControl w:val="0"/>
              <w:autoSpaceDE w:val="0"/>
              <w:autoSpaceDN w:val="0"/>
              <w:adjustRightInd w:val="0"/>
              <w:rPr>
                <w:rFonts w:cs="Arial"/>
                <w:sz w:val="20"/>
              </w:rPr>
            </w:pPr>
          </w:p>
        </w:tc>
      </w:tr>
      <w:tr w:rsidR="007C03CE" w:rsidRPr="001C389A" w14:paraId="78E77107" w14:textId="77777777" w:rsidTr="00B36730">
        <w:tc>
          <w:tcPr>
            <w:tcW w:w="832" w:type="dxa"/>
            <w:tcBorders>
              <w:top w:val="single" w:sz="4" w:space="0" w:color="auto"/>
              <w:left w:val="single" w:sz="4" w:space="0" w:color="auto"/>
              <w:bottom w:val="single" w:sz="4" w:space="0" w:color="auto"/>
              <w:right w:val="single" w:sz="4" w:space="0" w:color="auto"/>
            </w:tcBorders>
          </w:tcPr>
          <w:p w14:paraId="2D1F7C40" w14:textId="77777777" w:rsidR="00B36730" w:rsidRPr="001C389A" w:rsidRDefault="00B36730" w:rsidP="00B36730">
            <w:pPr>
              <w:widowControl w:val="0"/>
              <w:autoSpaceDE w:val="0"/>
              <w:autoSpaceDN w:val="0"/>
              <w:adjustRightInd w:val="0"/>
              <w:rPr>
                <w:rFonts w:cs="Arial"/>
                <w:sz w:val="20"/>
              </w:rPr>
            </w:pPr>
          </w:p>
        </w:tc>
        <w:tc>
          <w:tcPr>
            <w:tcW w:w="5688" w:type="dxa"/>
            <w:tcBorders>
              <w:top w:val="single" w:sz="4" w:space="0" w:color="auto"/>
              <w:left w:val="single" w:sz="4" w:space="0" w:color="auto"/>
              <w:bottom w:val="single" w:sz="4" w:space="0" w:color="auto"/>
              <w:right w:val="single" w:sz="4" w:space="0" w:color="auto"/>
            </w:tcBorders>
            <w:hideMark/>
          </w:tcPr>
          <w:p w14:paraId="2BEE69D6" w14:textId="77777777" w:rsidR="00B36730" w:rsidRPr="001C389A" w:rsidRDefault="00B36730" w:rsidP="00B36730">
            <w:pPr>
              <w:widowControl w:val="0"/>
              <w:autoSpaceDE w:val="0"/>
              <w:autoSpaceDN w:val="0"/>
              <w:adjustRightInd w:val="0"/>
              <w:rPr>
                <w:rFonts w:cs="Arial"/>
                <w:sz w:val="20"/>
              </w:rPr>
            </w:pPr>
            <w:r w:rsidRPr="001C389A">
              <w:rPr>
                <w:rFonts w:cs="Arial"/>
                <w:sz w:val="20"/>
              </w:rPr>
              <w:t>• Switch On Power System Stabiliser</w:t>
            </w:r>
          </w:p>
        </w:tc>
        <w:tc>
          <w:tcPr>
            <w:tcW w:w="993" w:type="dxa"/>
            <w:tcBorders>
              <w:top w:val="single" w:sz="4" w:space="0" w:color="auto"/>
              <w:left w:val="single" w:sz="4" w:space="0" w:color="auto"/>
              <w:bottom w:val="single" w:sz="4" w:space="0" w:color="auto"/>
              <w:right w:val="single" w:sz="4" w:space="0" w:color="auto"/>
            </w:tcBorders>
          </w:tcPr>
          <w:p w14:paraId="745EEE43" w14:textId="77777777" w:rsidR="00B36730" w:rsidRPr="001C389A" w:rsidRDefault="00B36730" w:rsidP="00B36730">
            <w:pPr>
              <w:widowControl w:val="0"/>
              <w:autoSpaceDE w:val="0"/>
              <w:autoSpaceDN w:val="0"/>
              <w:adjustRightInd w:val="0"/>
              <w:rPr>
                <w:rFonts w:cs="Arial"/>
                <w:sz w:val="20"/>
              </w:rPr>
            </w:pPr>
          </w:p>
        </w:tc>
      </w:tr>
      <w:tr w:rsidR="007C03CE" w:rsidRPr="001C389A" w14:paraId="1FEFFD38"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61E820F0" w14:textId="77777777" w:rsidR="00B36730" w:rsidRPr="001C389A" w:rsidRDefault="00B36730" w:rsidP="00B36730">
            <w:pPr>
              <w:widowControl w:val="0"/>
              <w:autoSpaceDE w:val="0"/>
              <w:autoSpaceDN w:val="0"/>
              <w:adjustRightInd w:val="0"/>
              <w:rPr>
                <w:rFonts w:cs="Arial"/>
                <w:sz w:val="20"/>
              </w:rPr>
            </w:pPr>
            <w:r w:rsidRPr="001C389A">
              <w:rPr>
                <w:rFonts w:cs="Arial"/>
                <w:sz w:val="20"/>
              </w:rPr>
              <w:t>4</w:t>
            </w:r>
          </w:p>
        </w:tc>
        <w:tc>
          <w:tcPr>
            <w:tcW w:w="5688" w:type="dxa"/>
            <w:tcBorders>
              <w:top w:val="single" w:sz="4" w:space="0" w:color="auto"/>
              <w:left w:val="single" w:sz="4" w:space="0" w:color="auto"/>
              <w:bottom w:val="single" w:sz="4" w:space="0" w:color="auto"/>
              <w:right w:val="single" w:sz="4" w:space="0" w:color="auto"/>
            </w:tcBorders>
            <w:hideMark/>
          </w:tcPr>
          <w:p w14:paraId="214479B8"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5AFE5C36"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+1% step to AVR Voltage Setpoint and hold for at least 10 seconds until stabilised</w:t>
            </w:r>
          </w:p>
          <w:p w14:paraId="6B2471AF"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702A4041" w14:textId="77777777" w:rsidR="00B36730" w:rsidRPr="001C389A" w:rsidRDefault="00B36730" w:rsidP="00B36730">
            <w:pPr>
              <w:widowControl w:val="0"/>
              <w:autoSpaceDE w:val="0"/>
              <w:autoSpaceDN w:val="0"/>
              <w:adjustRightInd w:val="0"/>
              <w:rPr>
                <w:rFonts w:cs="Arial"/>
                <w:sz w:val="20"/>
              </w:rPr>
            </w:pPr>
          </w:p>
        </w:tc>
      </w:tr>
      <w:tr w:rsidR="007C03CE" w:rsidRPr="001C389A" w14:paraId="21D1E354"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4D20DB5" w14:textId="77777777" w:rsidR="00B36730" w:rsidRPr="001C389A" w:rsidRDefault="00B36730" w:rsidP="00B36730">
            <w:pPr>
              <w:widowControl w:val="0"/>
              <w:autoSpaceDE w:val="0"/>
              <w:autoSpaceDN w:val="0"/>
              <w:adjustRightInd w:val="0"/>
              <w:rPr>
                <w:rFonts w:cs="Arial"/>
                <w:sz w:val="20"/>
              </w:rPr>
            </w:pPr>
            <w:r w:rsidRPr="001C389A">
              <w:rPr>
                <w:rFonts w:cs="Arial"/>
                <w:sz w:val="20"/>
              </w:rPr>
              <w:t>5</w:t>
            </w:r>
          </w:p>
        </w:tc>
        <w:tc>
          <w:tcPr>
            <w:tcW w:w="5688" w:type="dxa"/>
            <w:tcBorders>
              <w:top w:val="single" w:sz="4" w:space="0" w:color="auto"/>
              <w:left w:val="single" w:sz="4" w:space="0" w:color="auto"/>
              <w:bottom w:val="single" w:sz="4" w:space="0" w:color="auto"/>
              <w:right w:val="single" w:sz="4" w:space="0" w:color="auto"/>
            </w:tcBorders>
            <w:hideMark/>
          </w:tcPr>
          <w:p w14:paraId="1964B3B8"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474F60F3"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+2% step to AVR Voltage Setpoint and hold for at least 10 seconds until stabilised</w:t>
            </w:r>
          </w:p>
          <w:p w14:paraId="4B473294"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056C2B9D" w14:textId="77777777" w:rsidR="00B36730" w:rsidRPr="001C389A" w:rsidRDefault="00B36730" w:rsidP="00B36730">
            <w:pPr>
              <w:widowControl w:val="0"/>
              <w:autoSpaceDE w:val="0"/>
              <w:autoSpaceDN w:val="0"/>
              <w:adjustRightInd w:val="0"/>
              <w:rPr>
                <w:rFonts w:cs="Arial"/>
                <w:sz w:val="20"/>
              </w:rPr>
            </w:pPr>
          </w:p>
        </w:tc>
      </w:tr>
      <w:tr w:rsidR="007C03CE" w:rsidRPr="001C389A" w14:paraId="5AB90A45"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0C0AD753" w14:textId="77777777" w:rsidR="00B36730" w:rsidRPr="001C389A" w:rsidRDefault="00B36730" w:rsidP="00B36730">
            <w:pPr>
              <w:widowControl w:val="0"/>
              <w:autoSpaceDE w:val="0"/>
              <w:autoSpaceDN w:val="0"/>
              <w:adjustRightInd w:val="0"/>
              <w:rPr>
                <w:rFonts w:cs="Arial"/>
                <w:sz w:val="20"/>
              </w:rPr>
            </w:pPr>
            <w:r w:rsidRPr="001C389A">
              <w:rPr>
                <w:rFonts w:cs="Arial"/>
                <w:sz w:val="20"/>
              </w:rPr>
              <w:t>6</w:t>
            </w:r>
          </w:p>
        </w:tc>
        <w:tc>
          <w:tcPr>
            <w:tcW w:w="5688" w:type="dxa"/>
            <w:tcBorders>
              <w:top w:val="single" w:sz="4" w:space="0" w:color="auto"/>
              <w:left w:val="single" w:sz="4" w:space="0" w:color="auto"/>
              <w:bottom w:val="single" w:sz="4" w:space="0" w:color="auto"/>
              <w:right w:val="single" w:sz="4" w:space="0" w:color="auto"/>
            </w:tcBorders>
            <w:hideMark/>
          </w:tcPr>
          <w:p w14:paraId="16F33B6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Increase PSS gain at 30second intervals. i.e.</w:t>
            </w:r>
          </w:p>
          <w:p w14:paraId="0C3ADDBA"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x1 – x1.5 – x2 – x2.5 – x3</w:t>
            </w:r>
          </w:p>
          <w:p w14:paraId="4958CCFC"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Return PSS gain to initial setting </w:t>
            </w:r>
          </w:p>
        </w:tc>
        <w:tc>
          <w:tcPr>
            <w:tcW w:w="993" w:type="dxa"/>
            <w:tcBorders>
              <w:top w:val="single" w:sz="4" w:space="0" w:color="auto"/>
              <w:left w:val="single" w:sz="4" w:space="0" w:color="auto"/>
              <w:bottom w:val="single" w:sz="4" w:space="0" w:color="auto"/>
              <w:right w:val="single" w:sz="4" w:space="0" w:color="auto"/>
            </w:tcBorders>
          </w:tcPr>
          <w:p w14:paraId="6EBCC406" w14:textId="77777777" w:rsidR="00B36730" w:rsidRPr="001C389A" w:rsidRDefault="00B36730" w:rsidP="00B36730">
            <w:pPr>
              <w:widowControl w:val="0"/>
              <w:autoSpaceDE w:val="0"/>
              <w:autoSpaceDN w:val="0"/>
              <w:adjustRightInd w:val="0"/>
              <w:rPr>
                <w:rFonts w:cs="Arial"/>
                <w:sz w:val="20"/>
              </w:rPr>
            </w:pPr>
          </w:p>
        </w:tc>
      </w:tr>
      <w:tr w:rsidR="007C03CE" w:rsidRPr="001C389A" w14:paraId="4CD328D9"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07CBEF15" w14:textId="77777777" w:rsidR="00B36730" w:rsidRPr="001C389A" w:rsidRDefault="00B36730" w:rsidP="00B36730">
            <w:pPr>
              <w:widowControl w:val="0"/>
              <w:autoSpaceDE w:val="0"/>
              <w:autoSpaceDN w:val="0"/>
              <w:adjustRightInd w:val="0"/>
              <w:rPr>
                <w:rFonts w:cs="Arial"/>
                <w:sz w:val="20"/>
              </w:rPr>
            </w:pPr>
            <w:r w:rsidRPr="001C389A">
              <w:rPr>
                <w:rFonts w:cs="Arial"/>
                <w:sz w:val="20"/>
              </w:rPr>
              <w:t>7</w:t>
            </w:r>
          </w:p>
        </w:tc>
        <w:tc>
          <w:tcPr>
            <w:tcW w:w="5688" w:type="dxa"/>
            <w:tcBorders>
              <w:top w:val="single" w:sz="4" w:space="0" w:color="auto"/>
              <w:left w:val="single" w:sz="4" w:space="0" w:color="auto"/>
              <w:bottom w:val="single" w:sz="4" w:space="0" w:color="auto"/>
              <w:right w:val="single" w:sz="4" w:space="0" w:color="auto"/>
            </w:tcBorders>
            <w:hideMark/>
          </w:tcPr>
          <w:p w14:paraId="359FAF54"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band limited (0.2-3Hz) random noise signal into voltage Setpoint and measure frequency spectrum of Real Power.</w:t>
            </w:r>
          </w:p>
          <w:p w14:paraId="4A15F3EB"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noise injection.</w:t>
            </w:r>
          </w:p>
        </w:tc>
        <w:tc>
          <w:tcPr>
            <w:tcW w:w="993" w:type="dxa"/>
            <w:tcBorders>
              <w:top w:val="single" w:sz="4" w:space="0" w:color="auto"/>
              <w:left w:val="single" w:sz="4" w:space="0" w:color="auto"/>
              <w:bottom w:val="single" w:sz="4" w:space="0" w:color="auto"/>
              <w:right w:val="single" w:sz="4" w:space="0" w:color="auto"/>
            </w:tcBorders>
          </w:tcPr>
          <w:p w14:paraId="473B665F" w14:textId="77777777" w:rsidR="00B36730" w:rsidRPr="001C389A" w:rsidRDefault="00B36730" w:rsidP="00B36730">
            <w:pPr>
              <w:widowControl w:val="0"/>
              <w:autoSpaceDE w:val="0"/>
              <w:autoSpaceDN w:val="0"/>
              <w:adjustRightInd w:val="0"/>
              <w:rPr>
                <w:rFonts w:cs="Arial"/>
                <w:sz w:val="20"/>
              </w:rPr>
            </w:pPr>
          </w:p>
        </w:tc>
      </w:tr>
      <w:tr w:rsidR="00B36730" w:rsidRPr="001C389A" w14:paraId="7E268D2D"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BD2DA9B" w14:textId="77777777" w:rsidR="00B36730" w:rsidRPr="001C389A" w:rsidRDefault="00B36730" w:rsidP="00B36730">
            <w:pPr>
              <w:widowControl w:val="0"/>
              <w:autoSpaceDE w:val="0"/>
              <w:autoSpaceDN w:val="0"/>
              <w:adjustRightInd w:val="0"/>
              <w:rPr>
                <w:rFonts w:cs="Arial"/>
                <w:sz w:val="20"/>
              </w:rPr>
            </w:pPr>
            <w:r w:rsidRPr="001C389A">
              <w:rPr>
                <w:rFonts w:cs="Arial"/>
                <w:sz w:val="20"/>
              </w:rPr>
              <w:t>8</w:t>
            </w:r>
          </w:p>
        </w:tc>
        <w:tc>
          <w:tcPr>
            <w:tcW w:w="5688" w:type="dxa"/>
            <w:tcBorders>
              <w:top w:val="single" w:sz="4" w:space="0" w:color="auto"/>
              <w:left w:val="single" w:sz="4" w:space="0" w:color="auto"/>
              <w:bottom w:val="single" w:sz="4" w:space="0" w:color="auto"/>
              <w:right w:val="single" w:sz="4" w:space="0" w:color="auto"/>
            </w:tcBorders>
            <w:hideMark/>
          </w:tcPr>
          <w:p w14:paraId="43195AFA"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Select the governor to FSM</w:t>
            </w:r>
          </w:p>
          <w:p w14:paraId="3EC40D86"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+0.5 Hz step into governor.</w:t>
            </w:r>
          </w:p>
          <w:p w14:paraId="0247AC51"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Hold until </w:t>
            </w:r>
            <w:r w:rsidR="00FB7FB6" w:rsidRPr="001C389A">
              <w:rPr>
                <w:rFonts w:cs="Arial"/>
                <w:sz w:val="20"/>
              </w:rPr>
              <w:t>g</w:t>
            </w:r>
            <w:r w:rsidR="006D0262" w:rsidRPr="001C389A">
              <w:rPr>
                <w:rFonts w:cs="Arial"/>
                <w:sz w:val="20"/>
              </w:rPr>
              <w:t xml:space="preserve">enerator </w:t>
            </w:r>
            <w:r w:rsidRPr="001C389A">
              <w:rPr>
                <w:rFonts w:cs="Arial"/>
                <w:sz w:val="20"/>
              </w:rPr>
              <w:t>MW output is stabilised</w:t>
            </w:r>
          </w:p>
          <w:p w14:paraId="12AA62B7"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w:t>
            </w:r>
          </w:p>
        </w:tc>
        <w:tc>
          <w:tcPr>
            <w:tcW w:w="993" w:type="dxa"/>
            <w:tcBorders>
              <w:top w:val="single" w:sz="4" w:space="0" w:color="auto"/>
              <w:left w:val="single" w:sz="4" w:space="0" w:color="auto"/>
              <w:bottom w:val="single" w:sz="4" w:space="0" w:color="auto"/>
              <w:right w:val="single" w:sz="4" w:space="0" w:color="auto"/>
            </w:tcBorders>
          </w:tcPr>
          <w:p w14:paraId="2D99BE4E" w14:textId="77777777" w:rsidR="00B36730" w:rsidRPr="001C389A" w:rsidRDefault="00B36730" w:rsidP="00B36730">
            <w:pPr>
              <w:widowControl w:val="0"/>
              <w:autoSpaceDE w:val="0"/>
              <w:autoSpaceDN w:val="0"/>
              <w:adjustRightInd w:val="0"/>
              <w:rPr>
                <w:rFonts w:cs="Arial"/>
                <w:sz w:val="20"/>
              </w:rPr>
            </w:pPr>
          </w:p>
        </w:tc>
      </w:tr>
    </w:tbl>
    <w:p w14:paraId="2802E532" w14:textId="77777777" w:rsidR="00B36730" w:rsidRPr="001C389A" w:rsidRDefault="00B36730" w:rsidP="00B36730">
      <w:pPr>
        <w:widowControl w:val="0"/>
        <w:ind w:left="1418" w:hanging="1418"/>
        <w:rPr>
          <w:rStyle w:val="DeltaViewInsertion"/>
          <w:rFonts w:cs="Arial"/>
          <w:color w:val="auto"/>
          <w:sz w:val="20"/>
          <w:u w:val="none"/>
        </w:rPr>
      </w:pPr>
    </w:p>
    <w:p w14:paraId="121F6DBB" w14:textId="77777777" w:rsidR="00B36730" w:rsidRPr="001C389A" w:rsidRDefault="00B36730" w:rsidP="00B36730">
      <w:pPr>
        <w:widowControl w:val="0"/>
        <w:ind w:left="1418"/>
        <w:rPr>
          <w:rStyle w:val="DeltaViewInsertion"/>
          <w:rFonts w:cs="Arial"/>
          <w:color w:val="auto"/>
          <w:sz w:val="20"/>
          <w:u w:val="none"/>
        </w:rPr>
      </w:pPr>
    </w:p>
    <w:p w14:paraId="5AC16C1C" w14:textId="77777777" w:rsidR="00B36730" w:rsidRPr="001C389A" w:rsidRDefault="007E59DD" w:rsidP="00B36730">
      <w:pPr>
        <w:widowControl w:val="0"/>
        <w:tabs>
          <w:tab w:val="left" w:pos="1418"/>
        </w:tabs>
        <w:rPr>
          <w:rFonts w:cs="Arial"/>
          <w:sz w:val="20"/>
          <w:u w:val="single"/>
        </w:rPr>
      </w:pPr>
      <w:r w:rsidRPr="001C389A">
        <w:rPr>
          <w:rStyle w:val="DeltaViewInsertion"/>
          <w:rFonts w:cs="Arial"/>
          <w:color w:val="auto"/>
          <w:sz w:val="20"/>
          <w:u w:val="none"/>
        </w:rPr>
        <w:t>ECP.A.5</w:t>
      </w:r>
      <w:r w:rsidR="00B36730" w:rsidRPr="001C389A">
        <w:rPr>
          <w:rStyle w:val="DeltaViewInsertion"/>
          <w:rFonts w:cs="Arial"/>
          <w:color w:val="auto"/>
          <w:sz w:val="20"/>
          <w:u w:val="none"/>
        </w:rPr>
        <w:t>.5</w:t>
      </w:r>
      <w:r w:rsidR="00B36730" w:rsidRPr="001C389A">
        <w:rPr>
          <w:rStyle w:val="DeltaViewInsertion"/>
          <w:rFonts w:cs="Arial"/>
          <w:b/>
          <w:color w:val="auto"/>
          <w:sz w:val="20"/>
          <w:u w:val="none"/>
        </w:rPr>
        <w:tab/>
      </w:r>
      <w:r w:rsidR="00B36730" w:rsidRPr="001C389A">
        <w:rPr>
          <w:rStyle w:val="DeltaViewInsertion"/>
          <w:rFonts w:cs="Arial"/>
          <w:b/>
          <w:color w:val="auto"/>
          <w:sz w:val="20"/>
          <w:u w:val="single"/>
        </w:rPr>
        <w:t>Under-excitation Limiter</w:t>
      </w:r>
      <w:r w:rsidR="00B36730" w:rsidRPr="001C389A">
        <w:rPr>
          <w:rStyle w:val="DeltaViewInsertion"/>
          <w:rFonts w:cs="Arial"/>
          <w:color w:val="auto"/>
          <w:sz w:val="20"/>
          <w:u w:val="single"/>
        </w:rPr>
        <w:t xml:space="preserve"> Performance Test</w:t>
      </w:r>
    </w:p>
    <w:p w14:paraId="495D4B75" w14:textId="77777777" w:rsidR="00B36730" w:rsidRPr="001C389A" w:rsidRDefault="00B36730" w:rsidP="00B36730">
      <w:pPr>
        <w:widowControl w:val="0"/>
        <w:rPr>
          <w:rFonts w:cs="Arial"/>
          <w:sz w:val="20"/>
        </w:rPr>
      </w:pPr>
    </w:p>
    <w:p w14:paraId="1B24A6D1"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.5.1</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Initially the performance of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should be checked by moving the limit line close to the operating point of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when operating close to unity power factor. The operating point of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 xml:space="preserve">Generating Unit </w:t>
      </w:r>
      <w:r w:rsidR="00B36730" w:rsidRPr="001C389A">
        <w:rPr>
          <w:rStyle w:val="DeltaViewInsertion"/>
          <w:rFonts w:cs="Arial"/>
          <w:color w:val="auto"/>
          <w:sz w:val="20"/>
          <w:u w:val="none"/>
        </w:rPr>
        <w:t xml:space="preserve">is then stepped into the limit by applying a 2% decrease in </w:t>
      </w:r>
      <w:r w:rsidR="00B36730" w:rsidRPr="001C389A">
        <w:rPr>
          <w:rStyle w:val="DeltaViewInsertion"/>
          <w:rFonts w:cs="Arial"/>
          <w:b/>
          <w:color w:val="auto"/>
          <w:sz w:val="20"/>
          <w:u w:val="none"/>
        </w:rPr>
        <w:t>Automatic Voltage Regulator</w:t>
      </w:r>
      <w:r w:rsidR="00B36730" w:rsidRPr="001C389A">
        <w:rPr>
          <w:rStyle w:val="DeltaViewInsertion"/>
          <w:rFonts w:cs="Arial"/>
          <w:color w:val="auto"/>
          <w:sz w:val="20"/>
          <w:u w:val="none"/>
        </w:rPr>
        <w:t xml:space="preserve"> Setpoint voltage.</w:t>
      </w:r>
    </w:p>
    <w:p w14:paraId="68205533" w14:textId="77777777" w:rsidR="00B36730" w:rsidRPr="001C389A" w:rsidRDefault="00B36730" w:rsidP="00B36730">
      <w:pPr>
        <w:widowControl w:val="0"/>
        <w:ind w:left="720"/>
        <w:rPr>
          <w:rFonts w:cs="Arial"/>
          <w:sz w:val="20"/>
        </w:rPr>
      </w:pPr>
    </w:p>
    <w:p w14:paraId="3B7164FD" w14:textId="7EBE0B71"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.5.2</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final performance of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shall be demonstrated by testing its response to a step change corresponding to a 2% decrease in </w:t>
      </w:r>
      <w:r w:rsidR="00B36730" w:rsidRPr="001C389A">
        <w:rPr>
          <w:rStyle w:val="DeltaViewInsertion"/>
          <w:rFonts w:cs="Arial"/>
          <w:b/>
          <w:color w:val="auto"/>
          <w:sz w:val="20"/>
          <w:u w:val="none"/>
        </w:rPr>
        <w:t>Automatic Voltage Regulator</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Setpoint</w:t>
      </w:r>
      <w:r w:rsidR="00B36730" w:rsidRPr="001C389A">
        <w:rPr>
          <w:rStyle w:val="DeltaViewInsertion"/>
          <w:rFonts w:cs="Arial"/>
          <w:color w:val="auto"/>
          <w:sz w:val="20"/>
          <w:u w:val="none"/>
        </w:rPr>
        <w:t xml:space="preserve"> voltage when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is operating just off the limit line, at the designed setting as indicated on the </w:t>
      </w:r>
      <w:r w:rsidR="00B36730" w:rsidRPr="001C389A">
        <w:rPr>
          <w:rStyle w:val="DeltaViewInsertion"/>
          <w:rFonts w:cs="Arial"/>
          <w:b/>
          <w:color w:val="auto"/>
          <w:sz w:val="20"/>
          <w:u w:val="none"/>
        </w:rPr>
        <w:t>Performance Chart</w:t>
      </w:r>
      <w:r w:rsidR="00B36730" w:rsidRPr="001C389A">
        <w:rPr>
          <w:rStyle w:val="DeltaViewInsertion"/>
          <w:rFonts w:cs="Arial"/>
          <w:color w:val="auto"/>
          <w:sz w:val="20"/>
          <w:u w:val="none"/>
        </w:rPr>
        <w:t xml:space="preserve"> [P-Q Capability Diagram] submitted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under OC2. </w:t>
      </w:r>
    </w:p>
    <w:p w14:paraId="083C0120" w14:textId="77777777" w:rsidR="00B36730" w:rsidRPr="001C389A" w:rsidRDefault="00B36730" w:rsidP="00B36730">
      <w:pPr>
        <w:widowControl w:val="0"/>
        <w:ind w:left="720"/>
        <w:rPr>
          <w:rFonts w:cs="Arial"/>
          <w:sz w:val="20"/>
        </w:rPr>
      </w:pPr>
    </w:p>
    <w:p w14:paraId="0103D97B"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.5.3</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Where possible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should also be tested by </w:t>
      </w:r>
      <w:r w:rsidR="00B36730" w:rsidRPr="001C389A">
        <w:rPr>
          <w:rStyle w:val="DeltaViewInsertion"/>
          <w:rFonts w:cs="Arial"/>
          <w:color w:val="auto"/>
          <w:sz w:val="20"/>
          <w:u w:val="none"/>
        </w:rPr>
        <w:lastRenderedPageBreak/>
        <w:t xml:space="preserve">operating the tap- changer when the </w:t>
      </w:r>
      <w:r w:rsidR="008C2897" w:rsidRPr="001C389A">
        <w:rPr>
          <w:rStyle w:val="DeltaViewInsertion"/>
          <w:rFonts w:cs="Arial"/>
          <w:b/>
          <w:color w:val="auto"/>
          <w:sz w:val="20"/>
          <w:u w:val="none"/>
        </w:rPr>
        <w:t>Syn</w:t>
      </w:r>
      <w:r w:rsidR="009805D1" w:rsidRPr="001C389A">
        <w:rPr>
          <w:rStyle w:val="DeltaViewInsertion"/>
          <w:rFonts w:cs="Arial"/>
          <w:b/>
          <w:color w:val="auto"/>
          <w:sz w:val="20"/>
          <w:u w:val="none"/>
        </w:rPr>
        <w:t>chronous 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is operating just off the limit line, as set up.</w:t>
      </w:r>
    </w:p>
    <w:p w14:paraId="0BBB07A6" w14:textId="77777777" w:rsidR="00B36730" w:rsidRPr="001C389A" w:rsidRDefault="00B36730" w:rsidP="00B36730">
      <w:pPr>
        <w:widowControl w:val="0"/>
        <w:ind w:left="720"/>
        <w:rPr>
          <w:rFonts w:cs="Arial"/>
          <w:sz w:val="20"/>
        </w:rPr>
      </w:pPr>
    </w:p>
    <w:p w14:paraId="2121151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.5.4</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will normall</w:t>
      </w:r>
      <w:r w:rsidR="00CE114B" w:rsidRPr="001C389A">
        <w:rPr>
          <w:rStyle w:val="DeltaViewInsertion"/>
          <w:rFonts w:cs="Arial"/>
          <w:color w:val="auto"/>
          <w:sz w:val="20"/>
          <w:u w:val="none"/>
        </w:rPr>
        <w:t>y be tested at low active power</w:t>
      </w:r>
      <w:r w:rsidR="00B36730" w:rsidRPr="001C389A">
        <w:rPr>
          <w:rStyle w:val="DeltaViewInsertion"/>
          <w:rFonts w:cs="Arial"/>
          <w:color w:val="auto"/>
          <w:sz w:val="20"/>
          <w:u w:val="none"/>
        </w:rPr>
        <w:t xml:space="preserve"> output and at maximum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output.</w:t>
      </w:r>
    </w:p>
    <w:p w14:paraId="0D33EC84" w14:textId="77777777" w:rsidR="00B36730" w:rsidRPr="001C389A" w:rsidRDefault="00B36730" w:rsidP="00B36730">
      <w:pPr>
        <w:widowControl w:val="0"/>
        <w:ind w:firstLine="720"/>
        <w:rPr>
          <w:rFonts w:cs="Arial"/>
          <w:sz w:val="20"/>
        </w:rPr>
      </w:pPr>
    </w:p>
    <w:p w14:paraId="1C054029" w14:textId="5BC9EC9A"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.5.5</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following typical procedure is provided to assist </w:t>
      </w:r>
      <w:r w:rsidR="009805D1" w:rsidRPr="001C389A">
        <w:rPr>
          <w:rStyle w:val="DeltaViewInsertion"/>
          <w:rFonts w:cs="Arial"/>
          <w:b/>
          <w:color w:val="auto"/>
          <w:sz w:val="20"/>
          <w:u w:val="none"/>
        </w:rPr>
        <w:t xml:space="preserve">Generators </w:t>
      </w:r>
      <w:r w:rsidR="00B36730" w:rsidRPr="001C389A">
        <w:rPr>
          <w:rStyle w:val="DeltaViewInsertion"/>
          <w:rFonts w:cs="Arial"/>
          <w:color w:val="auto"/>
          <w:sz w:val="20"/>
          <w:u w:val="none"/>
        </w:rPr>
        <w:t xml:space="preserve">in drawing up their own site specific procedures for the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Tests.</w:t>
      </w:r>
    </w:p>
    <w:p w14:paraId="107B2992" w14:textId="77777777" w:rsidR="00B36730" w:rsidRPr="001C389A" w:rsidRDefault="00B36730" w:rsidP="00B36730">
      <w:pPr>
        <w:widowControl w:val="0"/>
        <w:ind w:left="1440" w:hanging="1440"/>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4982"/>
        <w:gridCol w:w="968"/>
      </w:tblGrid>
      <w:tr w:rsidR="007C03CE" w:rsidRPr="001C389A" w14:paraId="3033F061"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5FF6788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386" w:type="dxa"/>
            <w:tcBorders>
              <w:top w:val="single" w:sz="4" w:space="0" w:color="auto"/>
              <w:left w:val="single" w:sz="4" w:space="0" w:color="auto"/>
              <w:bottom w:val="single" w:sz="4" w:space="0" w:color="auto"/>
              <w:right w:val="single" w:sz="4" w:space="0" w:color="auto"/>
            </w:tcBorders>
            <w:hideMark/>
          </w:tcPr>
          <w:p w14:paraId="0D79C06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992" w:type="dxa"/>
            <w:tcBorders>
              <w:top w:val="single" w:sz="4" w:space="0" w:color="auto"/>
              <w:left w:val="single" w:sz="4" w:space="0" w:color="auto"/>
              <w:bottom w:val="single" w:sz="4" w:space="0" w:color="auto"/>
              <w:right w:val="single" w:sz="4" w:space="0" w:color="auto"/>
            </w:tcBorders>
            <w:hideMark/>
          </w:tcPr>
          <w:p w14:paraId="12D5D408"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1D87643A" w14:textId="77777777" w:rsidTr="00B36730">
        <w:tc>
          <w:tcPr>
            <w:tcW w:w="850" w:type="dxa"/>
            <w:tcBorders>
              <w:top w:val="single" w:sz="4" w:space="0" w:color="auto"/>
              <w:left w:val="single" w:sz="4" w:space="0" w:color="auto"/>
              <w:bottom w:val="single" w:sz="4" w:space="0" w:color="auto"/>
              <w:right w:val="single" w:sz="4" w:space="0" w:color="auto"/>
            </w:tcBorders>
          </w:tcPr>
          <w:p w14:paraId="539978ED" w14:textId="77777777" w:rsidR="00B36730" w:rsidRPr="001C389A" w:rsidRDefault="00B36730" w:rsidP="00B36730">
            <w:pPr>
              <w:widowControl w:val="0"/>
              <w:autoSpaceDE w:val="0"/>
              <w:autoSpaceDN w:val="0"/>
              <w:adjustRightInd w:val="0"/>
              <w:rPr>
                <w:rFonts w:cs="Arial"/>
                <w:bCs/>
                <w:sz w:val="20"/>
              </w:rPr>
            </w:pPr>
          </w:p>
        </w:tc>
        <w:tc>
          <w:tcPr>
            <w:tcW w:w="5386" w:type="dxa"/>
            <w:tcBorders>
              <w:top w:val="single" w:sz="4" w:space="0" w:color="auto"/>
              <w:left w:val="single" w:sz="4" w:space="0" w:color="auto"/>
              <w:bottom w:val="single" w:sz="4" w:space="0" w:color="auto"/>
              <w:right w:val="single" w:sz="4" w:space="0" w:color="auto"/>
            </w:tcBorders>
            <w:hideMark/>
          </w:tcPr>
          <w:p w14:paraId="41C10513" w14:textId="77777777" w:rsidR="00B36730" w:rsidRPr="001C389A" w:rsidRDefault="008C2897" w:rsidP="00105F09">
            <w:pPr>
              <w:widowControl w:val="0"/>
              <w:autoSpaceDE w:val="0"/>
              <w:autoSpaceDN w:val="0"/>
              <w:adjustRightInd w:val="0"/>
              <w:ind w:left="175"/>
              <w:rPr>
                <w:rFonts w:cs="Arial"/>
                <w:sz w:val="20"/>
              </w:rPr>
            </w:pPr>
            <w:r w:rsidRPr="001C389A">
              <w:rPr>
                <w:rFonts w:cs="Arial"/>
                <w:b/>
                <w:bCs/>
                <w:sz w:val="20"/>
              </w:rPr>
              <w:t xml:space="preserve">Synchronous </w:t>
            </w:r>
            <w:r w:rsidR="009805D1" w:rsidRPr="001C389A">
              <w:rPr>
                <w:rFonts w:cs="Arial"/>
                <w:b/>
                <w:bCs/>
                <w:sz w:val="20"/>
              </w:rPr>
              <w:t>Generating Unit</w:t>
            </w:r>
            <w:r w:rsidRPr="001C389A">
              <w:rPr>
                <w:rFonts w:cs="Arial"/>
                <w:b/>
                <w:bCs/>
                <w:sz w:val="20"/>
              </w:rPr>
              <w:t xml:space="preserve"> </w:t>
            </w:r>
            <w:r w:rsidR="00B36730" w:rsidRPr="001C389A">
              <w:rPr>
                <w:rFonts w:cs="Arial"/>
                <w:bCs/>
                <w:sz w:val="20"/>
              </w:rPr>
              <w:t xml:space="preserve">running at </w:t>
            </w:r>
            <w:r w:rsidR="00B36730" w:rsidRPr="001C389A">
              <w:rPr>
                <w:rFonts w:cs="Arial"/>
                <w:b/>
                <w:bCs/>
                <w:sz w:val="20"/>
              </w:rPr>
              <w:t xml:space="preserve">Maximum Capacity </w:t>
            </w:r>
            <w:r w:rsidR="00B36730" w:rsidRPr="001C389A">
              <w:rPr>
                <w:rFonts w:cs="Arial"/>
                <w:bCs/>
                <w:sz w:val="20"/>
              </w:rPr>
              <w:t xml:space="preserve">and unity power factor.  </w:t>
            </w:r>
            <w:r w:rsidR="00B36730" w:rsidRPr="001C389A">
              <w:rPr>
                <w:rFonts w:cs="Arial"/>
                <w:sz w:val="20"/>
              </w:rPr>
              <w:t xml:space="preserve">Under-excitation limit temporarily moved close to the operating point of the </w:t>
            </w:r>
            <w:r w:rsidR="001F007B" w:rsidRPr="001C389A">
              <w:rPr>
                <w:rFonts w:cs="Arial"/>
                <w:b/>
                <w:bCs/>
                <w:sz w:val="20"/>
              </w:rPr>
              <w:t>Synchronous Generating Unit</w:t>
            </w:r>
            <w:r w:rsidR="00B36730" w:rsidRPr="001C389A">
              <w:rPr>
                <w:rFonts w:cs="Arial"/>
                <w:sz w:val="20"/>
              </w:rPr>
              <w:t>.</w:t>
            </w:r>
          </w:p>
        </w:tc>
        <w:tc>
          <w:tcPr>
            <w:tcW w:w="992" w:type="dxa"/>
            <w:tcBorders>
              <w:top w:val="single" w:sz="4" w:space="0" w:color="auto"/>
              <w:left w:val="single" w:sz="4" w:space="0" w:color="auto"/>
              <w:bottom w:val="single" w:sz="4" w:space="0" w:color="auto"/>
              <w:right w:val="single" w:sz="4" w:space="0" w:color="auto"/>
            </w:tcBorders>
          </w:tcPr>
          <w:p w14:paraId="24EC6FBD" w14:textId="77777777" w:rsidR="00B36730" w:rsidRPr="001C389A" w:rsidRDefault="00B36730" w:rsidP="00B36730">
            <w:pPr>
              <w:widowControl w:val="0"/>
              <w:autoSpaceDE w:val="0"/>
              <w:autoSpaceDN w:val="0"/>
              <w:adjustRightInd w:val="0"/>
              <w:rPr>
                <w:rFonts w:cs="Arial"/>
                <w:sz w:val="20"/>
              </w:rPr>
            </w:pPr>
          </w:p>
        </w:tc>
      </w:tr>
      <w:tr w:rsidR="007C03CE" w:rsidRPr="001C389A" w14:paraId="64F193B9"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6E1CD23E" w14:textId="77777777" w:rsidR="00B36730" w:rsidRPr="001C389A" w:rsidRDefault="00B36730" w:rsidP="00B36730">
            <w:pPr>
              <w:widowControl w:val="0"/>
              <w:autoSpaceDE w:val="0"/>
              <w:autoSpaceDN w:val="0"/>
              <w:adjustRightInd w:val="0"/>
              <w:rPr>
                <w:rFonts w:cs="Arial"/>
                <w:sz w:val="20"/>
              </w:rPr>
            </w:pPr>
            <w:r w:rsidRPr="001C389A">
              <w:rPr>
                <w:rFonts w:cs="Arial"/>
                <w:sz w:val="20"/>
              </w:rPr>
              <w:t>1</w:t>
            </w:r>
          </w:p>
        </w:tc>
        <w:tc>
          <w:tcPr>
            <w:tcW w:w="5386" w:type="dxa"/>
            <w:tcBorders>
              <w:top w:val="single" w:sz="4" w:space="0" w:color="auto"/>
              <w:left w:val="single" w:sz="4" w:space="0" w:color="auto"/>
              <w:bottom w:val="single" w:sz="4" w:space="0" w:color="auto"/>
              <w:right w:val="single" w:sz="4" w:space="0" w:color="auto"/>
            </w:tcBorders>
            <w:hideMark/>
          </w:tcPr>
          <w:p w14:paraId="62BA982C"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w:t>
            </w:r>
            <w:r w:rsidRPr="001C389A">
              <w:rPr>
                <w:rFonts w:cs="Arial"/>
                <w:b/>
                <w:sz w:val="20"/>
              </w:rPr>
              <w:t>PSS</w:t>
            </w:r>
            <w:r w:rsidRPr="001C389A">
              <w:rPr>
                <w:rFonts w:cs="Arial"/>
                <w:sz w:val="20"/>
              </w:rPr>
              <w:t xml:space="preserve"> on.</w:t>
            </w:r>
          </w:p>
          <w:p w14:paraId="2B6CAF5F"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-2% voltage step into AVR voltage Setpoint and hold at least for 10 seconds until stabilised</w:t>
            </w:r>
          </w:p>
          <w:p w14:paraId="03908BC2"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2" w:type="dxa"/>
            <w:tcBorders>
              <w:top w:val="single" w:sz="4" w:space="0" w:color="auto"/>
              <w:left w:val="single" w:sz="4" w:space="0" w:color="auto"/>
              <w:bottom w:val="single" w:sz="4" w:space="0" w:color="auto"/>
              <w:right w:val="single" w:sz="4" w:space="0" w:color="auto"/>
            </w:tcBorders>
          </w:tcPr>
          <w:p w14:paraId="5B4E4673" w14:textId="77777777" w:rsidR="00B36730" w:rsidRPr="001C389A" w:rsidRDefault="00B36730" w:rsidP="00B36730">
            <w:pPr>
              <w:widowControl w:val="0"/>
              <w:autoSpaceDE w:val="0"/>
              <w:autoSpaceDN w:val="0"/>
              <w:adjustRightInd w:val="0"/>
              <w:rPr>
                <w:rFonts w:cs="Arial"/>
                <w:sz w:val="20"/>
              </w:rPr>
            </w:pPr>
          </w:p>
        </w:tc>
      </w:tr>
      <w:tr w:rsidR="007C03CE" w:rsidRPr="001C389A" w14:paraId="594A3506" w14:textId="77777777" w:rsidTr="00B36730">
        <w:tc>
          <w:tcPr>
            <w:tcW w:w="850" w:type="dxa"/>
            <w:tcBorders>
              <w:top w:val="single" w:sz="4" w:space="0" w:color="auto"/>
              <w:left w:val="single" w:sz="4" w:space="0" w:color="auto"/>
              <w:bottom w:val="single" w:sz="4" w:space="0" w:color="auto"/>
              <w:right w:val="single" w:sz="4" w:space="0" w:color="auto"/>
            </w:tcBorders>
          </w:tcPr>
          <w:p w14:paraId="22BD1A44" w14:textId="77777777" w:rsidR="00B36730" w:rsidRPr="001C389A" w:rsidRDefault="00B36730" w:rsidP="00B36730">
            <w:pPr>
              <w:widowControl w:val="0"/>
              <w:autoSpaceDE w:val="0"/>
              <w:autoSpaceDN w:val="0"/>
              <w:adjustRightInd w:val="0"/>
              <w:rPr>
                <w:rFonts w:cs="Arial"/>
                <w:sz w:val="20"/>
              </w:rPr>
            </w:pPr>
          </w:p>
        </w:tc>
        <w:tc>
          <w:tcPr>
            <w:tcW w:w="5386" w:type="dxa"/>
            <w:tcBorders>
              <w:top w:val="single" w:sz="4" w:space="0" w:color="auto"/>
              <w:left w:val="single" w:sz="4" w:space="0" w:color="auto"/>
              <w:bottom w:val="single" w:sz="4" w:space="0" w:color="auto"/>
              <w:right w:val="single" w:sz="4" w:space="0" w:color="auto"/>
            </w:tcBorders>
            <w:hideMark/>
          </w:tcPr>
          <w:p w14:paraId="4BA5786C" w14:textId="77777777" w:rsidR="00B36730" w:rsidRPr="001C389A" w:rsidRDefault="00B36730" w:rsidP="00B36730">
            <w:pPr>
              <w:pStyle w:val="Bullet1"/>
              <w:tabs>
                <w:tab w:val="clear" w:pos="2160"/>
              </w:tabs>
              <w:ind w:left="34" w:hanging="34"/>
              <w:rPr>
                <w:rFonts w:ascii="Arial" w:hAnsi="Arial" w:cs="Arial"/>
                <w:sz w:val="20"/>
              </w:rPr>
            </w:pPr>
            <w:r w:rsidRPr="001C389A">
              <w:rPr>
                <w:rFonts w:ascii="Arial" w:hAnsi="Arial" w:cs="Arial"/>
                <w:sz w:val="20"/>
              </w:rPr>
              <w:t xml:space="preserve">Under-excitation limit moved to normal position.  </w:t>
            </w:r>
            <w:r w:rsidR="009805D1" w:rsidRPr="001C389A">
              <w:rPr>
                <w:rFonts w:ascii="Arial" w:hAnsi="Arial" w:cs="Arial"/>
                <w:b/>
                <w:bCs/>
                <w:sz w:val="20"/>
              </w:rPr>
              <w:t xml:space="preserve">Synchronous Generating Unit </w:t>
            </w:r>
            <w:r w:rsidRPr="001C389A">
              <w:rPr>
                <w:rFonts w:ascii="Arial" w:hAnsi="Arial" w:cs="Arial"/>
                <w:bCs/>
                <w:sz w:val="20"/>
              </w:rPr>
              <w:t xml:space="preserve">running at </w:t>
            </w:r>
            <w:r w:rsidRPr="001C389A">
              <w:rPr>
                <w:rFonts w:ascii="Arial" w:hAnsi="Arial" w:cs="Arial"/>
                <w:b/>
                <w:bCs/>
                <w:sz w:val="20"/>
              </w:rPr>
              <w:t>Maximum Capacity</w:t>
            </w:r>
            <w:r w:rsidR="00FB7FB6" w:rsidRPr="001C389A">
              <w:rPr>
                <w:rFonts w:ascii="Arial" w:hAnsi="Arial" w:cs="Arial"/>
                <w:bCs/>
                <w:sz w:val="20"/>
              </w:rPr>
              <w:t xml:space="preserve"> and at leading </w:t>
            </w:r>
            <w:r w:rsidR="00FB7FB6" w:rsidRPr="001C389A">
              <w:rPr>
                <w:rFonts w:ascii="Arial" w:hAnsi="Arial" w:cs="Arial"/>
                <w:b/>
                <w:bCs/>
                <w:sz w:val="20"/>
              </w:rPr>
              <w:t>Reactive P</w:t>
            </w:r>
            <w:r w:rsidRPr="001C389A">
              <w:rPr>
                <w:rFonts w:ascii="Arial" w:hAnsi="Arial" w:cs="Arial"/>
                <w:b/>
                <w:bCs/>
                <w:sz w:val="20"/>
              </w:rPr>
              <w:t>ower</w:t>
            </w:r>
            <w:r w:rsidRPr="001C389A">
              <w:rPr>
                <w:rFonts w:ascii="Arial" w:hAnsi="Arial" w:cs="Arial"/>
                <w:bCs/>
                <w:sz w:val="20"/>
              </w:rPr>
              <w:t xml:space="preserve"> close to </w:t>
            </w:r>
            <w:r w:rsidRPr="001C389A">
              <w:rPr>
                <w:rFonts w:ascii="Arial" w:hAnsi="Arial" w:cs="Arial"/>
                <w:sz w:val="20"/>
              </w:rPr>
              <w:t xml:space="preserve">Under-excitation </w:t>
            </w:r>
            <w:r w:rsidRPr="001C389A">
              <w:rPr>
                <w:rFonts w:ascii="Arial" w:hAnsi="Arial" w:cs="Arial"/>
                <w:bCs/>
                <w:sz w:val="20"/>
              </w:rPr>
              <w:t>limit.</w:t>
            </w:r>
          </w:p>
        </w:tc>
        <w:tc>
          <w:tcPr>
            <w:tcW w:w="992" w:type="dxa"/>
            <w:tcBorders>
              <w:top w:val="single" w:sz="4" w:space="0" w:color="auto"/>
              <w:left w:val="single" w:sz="4" w:space="0" w:color="auto"/>
              <w:bottom w:val="single" w:sz="4" w:space="0" w:color="auto"/>
              <w:right w:val="single" w:sz="4" w:space="0" w:color="auto"/>
            </w:tcBorders>
          </w:tcPr>
          <w:p w14:paraId="26099948" w14:textId="77777777" w:rsidR="00B36730" w:rsidRPr="001C389A" w:rsidRDefault="00B36730" w:rsidP="00B36730">
            <w:pPr>
              <w:widowControl w:val="0"/>
              <w:autoSpaceDE w:val="0"/>
              <w:autoSpaceDN w:val="0"/>
              <w:adjustRightInd w:val="0"/>
              <w:rPr>
                <w:rFonts w:cs="Arial"/>
                <w:sz w:val="20"/>
              </w:rPr>
            </w:pPr>
          </w:p>
        </w:tc>
      </w:tr>
      <w:tr w:rsidR="00B36730" w:rsidRPr="001C389A" w14:paraId="079100F7"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0EE1072B" w14:textId="77777777" w:rsidR="00B36730" w:rsidRPr="001C389A" w:rsidRDefault="00B36730" w:rsidP="00B36730">
            <w:pPr>
              <w:widowControl w:val="0"/>
              <w:autoSpaceDE w:val="0"/>
              <w:autoSpaceDN w:val="0"/>
              <w:adjustRightInd w:val="0"/>
              <w:rPr>
                <w:rFonts w:cs="Arial"/>
                <w:sz w:val="20"/>
              </w:rPr>
            </w:pPr>
            <w:r w:rsidRPr="001C389A">
              <w:rPr>
                <w:rFonts w:cs="Arial"/>
                <w:sz w:val="20"/>
              </w:rPr>
              <w:t>2</w:t>
            </w:r>
          </w:p>
        </w:tc>
        <w:tc>
          <w:tcPr>
            <w:tcW w:w="5386" w:type="dxa"/>
            <w:tcBorders>
              <w:top w:val="single" w:sz="4" w:space="0" w:color="auto"/>
              <w:left w:val="single" w:sz="4" w:space="0" w:color="auto"/>
              <w:bottom w:val="single" w:sz="4" w:space="0" w:color="auto"/>
              <w:right w:val="single" w:sz="4" w:space="0" w:color="auto"/>
            </w:tcBorders>
            <w:hideMark/>
          </w:tcPr>
          <w:p w14:paraId="69DCA3E2"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PSS on.</w:t>
            </w:r>
          </w:p>
          <w:p w14:paraId="5087F5D5"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-2% voltage step into AVR voltage Setpoint and hold at least for 10 seconds until stabilised</w:t>
            </w:r>
          </w:p>
          <w:p w14:paraId="0AEED954"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 and hold for at least 10 seconds</w:t>
            </w:r>
          </w:p>
        </w:tc>
        <w:tc>
          <w:tcPr>
            <w:tcW w:w="992" w:type="dxa"/>
            <w:tcBorders>
              <w:top w:val="single" w:sz="4" w:space="0" w:color="auto"/>
              <w:left w:val="single" w:sz="4" w:space="0" w:color="auto"/>
              <w:bottom w:val="single" w:sz="4" w:space="0" w:color="auto"/>
              <w:right w:val="single" w:sz="4" w:space="0" w:color="auto"/>
            </w:tcBorders>
          </w:tcPr>
          <w:p w14:paraId="0814230B" w14:textId="77777777" w:rsidR="00B36730" w:rsidRPr="001C389A" w:rsidRDefault="00B36730" w:rsidP="00B36730">
            <w:pPr>
              <w:widowControl w:val="0"/>
              <w:autoSpaceDE w:val="0"/>
              <w:autoSpaceDN w:val="0"/>
              <w:adjustRightInd w:val="0"/>
              <w:rPr>
                <w:rFonts w:cs="Arial"/>
                <w:sz w:val="20"/>
              </w:rPr>
            </w:pPr>
          </w:p>
        </w:tc>
      </w:tr>
    </w:tbl>
    <w:p w14:paraId="60DEBE66" w14:textId="77777777" w:rsidR="00B36730" w:rsidRPr="001C389A" w:rsidRDefault="00B36730" w:rsidP="00B36730">
      <w:pPr>
        <w:widowControl w:val="0"/>
        <w:ind w:left="1985" w:hanging="567"/>
        <w:rPr>
          <w:rFonts w:cs="Arial"/>
          <w:sz w:val="20"/>
        </w:rPr>
      </w:pPr>
    </w:p>
    <w:p w14:paraId="5C3B3182" w14:textId="77777777" w:rsidR="00B36730" w:rsidRPr="001C389A" w:rsidRDefault="00B36730" w:rsidP="00B36730">
      <w:pPr>
        <w:widowControl w:val="0"/>
        <w:ind w:left="720"/>
        <w:rPr>
          <w:rFonts w:cs="Arial"/>
          <w:sz w:val="20"/>
        </w:rPr>
      </w:pPr>
    </w:p>
    <w:p w14:paraId="65E73BFD" w14:textId="77777777" w:rsidR="00B36730" w:rsidRPr="001C389A" w:rsidRDefault="007E59DD" w:rsidP="00E30D18">
      <w:pPr>
        <w:pStyle w:val="Heading2"/>
        <w:ind w:left="1418" w:hanging="1418"/>
        <w:jc w:val="both"/>
        <w:rPr>
          <w:rFonts w:cs="Arial"/>
          <w:sz w:val="20"/>
        </w:rPr>
      </w:pPr>
      <w:bookmarkStart w:id="664" w:name="_Toc496003175"/>
      <w:bookmarkStart w:id="665" w:name="_Toc496003252"/>
      <w:bookmarkStart w:id="666" w:name="_Toc499651123"/>
      <w:bookmarkStart w:id="667" w:name="_Toc524003911"/>
      <w:r w:rsidRPr="001C389A">
        <w:rPr>
          <w:rStyle w:val="DeltaViewInsertion"/>
          <w:rFonts w:cs="Arial"/>
          <w:color w:val="auto"/>
          <w:sz w:val="20"/>
          <w:u w:val="none"/>
        </w:rPr>
        <w:t>ECP.A.5</w:t>
      </w:r>
      <w:r w:rsidR="00B36730" w:rsidRPr="001C389A">
        <w:rPr>
          <w:rStyle w:val="DeltaViewInsertion"/>
          <w:rFonts w:cs="Arial"/>
          <w:color w:val="auto"/>
          <w:sz w:val="20"/>
          <w:u w:val="none"/>
        </w:rPr>
        <w:t>.6</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Over-excitation Limiter Performance Test</w:t>
      </w:r>
      <w:bookmarkEnd w:id="664"/>
      <w:bookmarkEnd w:id="665"/>
      <w:bookmarkEnd w:id="666"/>
      <w:bookmarkEnd w:id="667"/>
    </w:p>
    <w:p w14:paraId="72F54B19" w14:textId="77777777" w:rsidR="00B36730" w:rsidRPr="001C389A" w:rsidRDefault="00B36730" w:rsidP="00B36730">
      <w:pPr>
        <w:rPr>
          <w:rFonts w:cs="Arial"/>
          <w:sz w:val="20"/>
        </w:rPr>
      </w:pPr>
    </w:p>
    <w:p w14:paraId="474EF764" w14:textId="6C86C834"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.6.1</w:t>
      </w:r>
      <w:r w:rsidR="00B36730" w:rsidRPr="001C389A">
        <w:rPr>
          <w:rStyle w:val="DeltaViewInsertion"/>
          <w:rFonts w:cs="Arial"/>
          <w:color w:val="auto"/>
          <w:sz w:val="20"/>
          <w:u w:val="none"/>
        </w:rPr>
        <w:tab/>
        <w:t xml:space="preserve">The performance of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where it exists, shall be demonstrated by testing </w:t>
      </w:r>
      <w:r w:rsidR="00B36730" w:rsidRPr="001C389A">
        <w:rPr>
          <w:rStyle w:val="DeltaViewMoveDestination"/>
          <w:rFonts w:cs="Arial"/>
          <w:color w:val="auto"/>
          <w:sz w:val="20"/>
          <w:u w:val="none"/>
        </w:rPr>
        <w:t>its response to a step increase in the Automatic Voltage Regulator Setpoint voltage that results in operation of the Over</w:t>
      </w:r>
      <w:r w:rsidR="00B36730" w:rsidRPr="001C389A">
        <w:rPr>
          <w:rStyle w:val="DeltaViewInsertion"/>
          <w:rFonts w:cs="Arial"/>
          <w:b/>
          <w:color w:val="auto"/>
          <w:sz w:val="20"/>
          <w:u w:val="none"/>
        </w:rPr>
        <w:t>-excitation</w:t>
      </w:r>
      <w:r w:rsidR="00B36730" w:rsidRPr="001C389A">
        <w:rPr>
          <w:rStyle w:val="DeltaViewMoveDestination"/>
          <w:rFonts w:cs="Arial"/>
          <w:color w:val="auto"/>
          <w:sz w:val="20"/>
          <w:u w:val="none"/>
        </w:rPr>
        <w:t xml:space="preserve"> Limiter. Prior to application of the step the </w:t>
      </w:r>
      <w:r w:rsidR="009805D1" w:rsidRPr="001C389A">
        <w:rPr>
          <w:rStyle w:val="DeltaViewMoveDestination"/>
          <w:rFonts w:cs="Arial"/>
          <w:b/>
          <w:color w:val="auto"/>
          <w:sz w:val="20"/>
          <w:u w:val="none"/>
        </w:rPr>
        <w:t>Synchronous Generating Unit</w:t>
      </w:r>
      <w:r w:rsidR="009805D1" w:rsidRPr="001C389A">
        <w:rPr>
          <w:rStyle w:val="DeltaViewMoveDestination"/>
          <w:rFonts w:cs="Arial"/>
          <w:color w:val="auto"/>
          <w:sz w:val="20"/>
          <w:u w:val="none"/>
        </w:rPr>
        <w:t xml:space="preserve"> </w:t>
      </w:r>
      <w:r w:rsidR="00B36730" w:rsidRPr="001C389A">
        <w:rPr>
          <w:rStyle w:val="DeltaViewMoveDestination"/>
          <w:rFonts w:cs="Arial"/>
          <w:color w:val="auto"/>
          <w:sz w:val="20"/>
          <w:u w:val="none"/>
        </w:rPr>
        <w:t xml:space="preserve">shall be generating </w:t>
      </w:r>
      <w:r w:rsidR="00B36730" w:rsidRPr="001C389A">
        <w:rPr>
          <w:rStyle w:val="DeltaViewMoveDestination"/>
          <w:rFonts w:cs="Arial"/>
          <w:b/>
          <w:color w:val="auto"/>
          <w:sz w:val="20"/>
          <w:u w:val="none"/>
        </w:rPr>
        <w:t>Maximum Capacity</w:t>
      </w:r>
      <w:r w:rsidR="00B36730" w:rsidRPr="001C389A">
        <w:rPr>
          <w:rStyle w:val="DeltaViewMoveDestination"/>
          <w:rFonts w:cs="Arial"/>
          <w:color w:val="auto"/>
          <w:sz w:val="20"/>
          <w:u w:val="none"/>
        </w:rPr>
        <w:t xml:space="preserve"> and operating within its continuous </w:t>
      </w:r>
      <w:r w:rsidR="00B36730" w:rsidRPr="001C389A">
        <w:rPr>
          <w:rStyle w:val="DeltaViewMoveDestination"/>
          <w:rFonts w:cs="Arial"/>
          <w:b/>
          <w:color w:val="auto"/>
          <w:sz w:val="20"/>
          <w:u w:val="none"/>
        </w:rPr>
        <w:t>Reactive Power</w:t>
      </w:r>
      <w:r w:rsidR="00B36730" w:rsidRPr="001C389A">
        <w:rPr>
          <w:rStyle w:val="DeltaViewMoveDestination"/>
          <w:rFonts w:cs="Arial"/>
          <w:color w:val="auto"/>
          <w:sz w:val="20"/>
          <w:u w:val="none"/>
        </w:rPr>
        <w:t xml:space="preserve"> capability. The size of the step will be determined by the minimum value necessary to operate the Over-</w:t>
      </w:r>
      <w:r w:rsidR="00B36730" w:rsidRPr="001C389A">
        <w:rPr>
          <w:rStyle w:val="DeltaViewInsertion"/>
          <w:rFonts w:cs="Arial"/>
          <w:b/>
          <w:color w:val="auto"/>
          <w:sz w:val="20"/>
          <w:u w:val="none"/>
        </w:rPr>
        <w:t>excitation</w:t>
      </w:r>
      <w:r w:rsidR="00B36730" w:rsidRPr="001C389A">
        <w:rPr>
          <w:rStyle w:val="DeltaViewMoveDestination"/>
          <w:rFonts w:cs="Arial"/>
          <w:color w:val="auto"/>
          <w:sz w:val="20"/>
          <w:u w:val="none"/>
        </w:rPr>
        <w:t xml:space="preserve"> Limiter and will be agreed by </w:t>
      </w:r>
      <w:r w:rsidR="00072B13">
        <w:rPr>
          <w:rStyle w:val="DeltaViewMoveDestination"/>
          <w:rFonts w:cs="Arial"/>
          <w:b/>
          <w:color w:val="auto"/>
          <w:sz w:val="20"/>
          <w:u w:val="none"/>
        </w:rPr>
        <w:t>The Company</w:t>
      </w:r>
      <w:r w:rsidR="00B36730" w:rsidRPr="001C389A">
        <w:rPr>
          <w:rStyle w:val="DeltaViewMoveDestination"/>
          <w:rFonts w:cs="Arial"/>
          <w:color w:val="auto"/>
          <w:sz w:val="20"/>
          <w:u w:val="none"/>
        </w:rPr>
        <w:t xml:space="preserve"> and the </w:t>
      </w:r>
      <w:r w:rsidR="001F007B" w:rsidRPr="001C389A">
        <w:rPr>
          <w:rStyle w:val="DeltaViewMoveDestination"/>
          <w:rFonts w:cs="Arial"/>
          <w:b/>
          <w:color w:val="auto"/>
          <w:sz w:val="20"/>
          <w:u w:val="none"/>
        </w:rPr>
        <w:t>Generator</w:t>
      </w:r>
      <w:r w:rsidR="00B36730" w:rsidRPr="001C389A">
        <w:rPr>
          <w:rStyle w:val="DeltaViewMoveDestination"/>
          <w:rFonts w:cs="Arial"/>
          <w:color w:val="auto"/>
          <w:sz w:val="20"/>
          <w:u w:val="none"/>
        </w:rPr>
        <w:t>. The resulting</w:t>
      </w:r>
      <w:r w:rsidR="00B36730" w:rsidRPr="001C389A">
        <w:rPr>
          <w:rStyle w:val="DeltaViewInsertion"/>
          <w:rFonts w:cs="Arial"/>
          <w:color w:val="auto"/>
          <w:sz w:val="20"/>
          <w:u w:val="none"/>
        </w:rPr>
        <w:t xml:space="preserve"> operation beyond the </w:t>
      </w:r>
      <w:r w:rsidR="00B36730" w:rsidRPr="001C389A">
        <w:rPr>
          <w:rStyle w:val="DeltaViewInsertion"/>
          <w:rFonts w:cs="Arial"/>
          <w:b/>
          <w:color w:val="auto"/>
          <w:sz w:val="20"/>
          <w:u w:val="none"/>
        </w:rPr>
        <w:t>Over-excitation Limit</w:t>
      </w:r>
      <w:r w:rsidR="00B36730" w:rsidRPr="001C389A">
        <w:rPr>
          <w:rStyle w:val="DeltaViewInsertion"/>
          <w:rFonts w:cs="Arial"/>
          <w:color w:val="auto"/>
          <w:sz w:val="20"/>
          <w:u w:val="none"/>
        </w:rPr>
        <w:t xml:space="preserve"> shall be controlled by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without the operation of any protection that could trip the </w:t>
      </w:r>
      <w:r w:rsidR="00FB7FB6"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w:t>
      </w:r>
      <w:r w:rsidR="00B36730" w:rsidRPr="001C389A">
        <w:rPr>
          <w:rStyle w:val="DeltaViewMoveDestination"/>
          <w:rFonts w:cs="Arial"/>
          <w:color w:val="auto"/>
          <w:sz w:val="20"/>
          <w:u w:val="none"/>
        </w:rPr>
        <w:t>The step shall be removed immediately on completion of the test.</w:t>
      </w:r>
    </w:p>
    <w:p w14:paraId="3B75942A" w14:textId="77777777" w:rsidR="00B36730" w:rsidRPr="001C389A" w:rsidRDefault="00B36730" w:rsidP="00B36730">
      <w:pPr>
        <w:ind w:firstLine="720"/>
        <w:rPr>
          <w:rFonts w:cs="Arial"/>
          <w:sz w:val="20"/>
        </w:rPr>
      </w:pPr>
    </w:p>
    <w:p w14:paraId="28C1EB1F"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.6.2</w:t>
      </w:r>
      <w:r w:rsidR="00B36730" w:rsidRPr="001C389A">
        <w:rPr>
          <w:rStyle w:val="DeltaViewInsertion"/>
          <w:rFonts w:cs="Arial"/>
          <w:color w:val="auto"/>
          <w:sz w:val="20"/>
          <w:u w:val="none"/>
        </w:rPr>
        <w:tab/>
        <w:t xml:space="preserve">If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has multiple levels to account for heating effects, an explanation of this functionality will be necessary and if appropriate, a description of how this can be tested.</w:t>
      </w:r>
    </w:p>
    <w:p w14:paraId="3265D243" w14:textId="77777777" w:rsidR="00B36730" w:rsidRPr="001C389A" w:rsidRDefault="00B36730" w:rsidP="00B36730">
      <w:pPr>
        <w:widowControl w:val="0"/>
        <w:ind w:left="1440" w:hanging="1440"/>
        <w:rPr>
          <w:rStyle w:val="DeltaViewInsertion"/>
          <w:rFonts w:cs="Arial"/>
          <w:color w:val="auto"/>
          <w:sz w:val="20"/>
          <w:u w:val="none"/>
        </w:rPr>
      </w:pPr>
    </w:p>
    <w:p w14:paraId="0740318E" w14:textId="09BB6130"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.6.3</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following typical procedure is provided to assist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s </w:t>
      </w:r>
      <w:r w:rsidR="00B36730" w:rsidRPr="001C389A">
        <w:rPr>
          <w:rStyle w:val="DeltaViewInsertion"/>
          <w:rFonts w:cs="Arial"/>
          <w:color w:val="auto"/>
          <w:sz w:val="20"/>
          <w:u w:val="none"/>
        </w:rPr>
        <w:t xml:space="preserve">in drawing up their own site specific procedures for the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Tests.</w:t>
      </w:r>
    </w:p>
    <w:p w14:paraId="44B9C690" w14:textId="77777777" w:rsidR="00B36730" w:rsidRPr="001C389A" w:rsidRDefault="00B36730" w:rsidP="00B36730">
      <w:pPr>
        <w:widowControl w:val="0"/>
        <w:ind w:left="1440" w:hanging="1440"/>
        <w:rPr>
          <w:rStyle w:val="DeltaViewInsertion"/>
          <w:rFonts w:cs="Arial"/>
          <w:color w:val="auto"/>
          <w:sz w:val="20"/>
          <w:u w:val="none"/>
        </w:rPr>
      </w:pPr>
    </w:p>
    <w:tbl>
      <w:tblPr>
        <w:tblW w:w="7655"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670"/>
        <w:gridCol w:w="1134"/>
      </w:tblGrid>
      <w:tr w:rsidR="007C03CE" w:rsidRPr="001C389A" w14:paraId="00EE4062" w14:textId="77777777" w:rsidTr="00B36730">
        <w:tc>
          <w:tcPr>
            <w:tcW w:w="851" w:type="dxa"/>
            <w:tcBorders>
              <w:top w:val="single" w:sz="4" w:space="0" w:color="auto"/>
              <w:left w:val="single" w:sz="4" w:space="0" w:color="auto"/>
              <w:bottom w:val="single" w:sz="4" w:space="0" w:color="auto"/>
              <w:right w:val="single" w:sz="4" w:space="0" w:color="auto"/>
            </w:tcBorders>
            <w:hideMark/>
          </w:tcPr>
          <w:p w14:paraId="26036213"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670" w:type="dxa"/>
            <w:tcBorders>
              <w:top w:val="single" w:sz="4" w:space="0" w:color="auto"/>
              <w:left w:val="single" w:sz="4" w:space="0" w:color="auto"/>
              <w:bottom w:val="single" w:sz="4" w:space="0" w:color="auto"/>
              <w:right w:val="single" w:sz="4" w:space="0" w:color="auto"/>
            </w:tcBorders>
            <w:hideMark/>
          </w:tcPr>
          <w:p w14:paraId="6AD62B9F"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1134" w:type="dxa"/>
            <w:tcBorders>
              <w:top w:val="single" w:sz="4" w:space="0" w:color="auto"/>
              <w:left w:val="single" w:sz="4" w:space="0" w:color="auto"/>
              <w:bottom w:val="single" w:sz="4" w:space="0" w:color="auto"/>
              <w:right w:val="single" w:sz="4" w:space="0" w:color="auto"/>
            </w:tcBorders>
            <w:hideMark/>
          </w:tcPr>
          <w:p w14:paraId="35545FDC"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7FB4EEBD" w14:textId="77777777" w:rsidTr="00B36730">
        <w:tc>
          <w:tcPr>
            <w:tcW w:w="851" w:type="dxa"/>
            <w:tcBorders>
              <w:top w:val="single" w:sz="4" w:space="0" w:color="auto"/>
              <w:left w:val="single" w:sz="4" w:space="0" w:color="auto"/>
              <w:bottom w:val="single" w:sz="4" w:space="0" w:color="auto"/>
              <w:right w:val="single" w:sz="4" w:space="0" w:color="auto"/>
            </w:tcBorders>
          </w:tcPr>
          <w:p w14:paraId="4F28B1B0" w14:textId="77777777" w:rsidR="00B36730" w:rsidRPr="001C389A" w:rsidRDefault="00B36730" w:rsidP="00B36730">
            <w:pPr>
              <w:widowControl w:val="0"/>
              <w:autoSpaceDE w:val="0"/>
              <w:autoSpaceDN w:val="0"/>
              <w:adjustRightInd w:val="0"/>
              <w:rPr>
                <w:rFonts w:cs="Arial"/>
                <w:bCs/>
                <w:sz w:val="20"/>
              </w:rPr>
            </w:pPr>
          </w:p>
        </w:tc>
        <w:tc>
          <w:tcPr>
            <w:tcW w:w="5670" w:type="dxa"/>
            <w:tcBorders>
              <w:top w:val="single" w:sz="4" w:space="0" w:color="auto"/>
              <w:left w:val="single" w:sz="4" w:space="0" w:color="auto"/>
              <w:bottom w:val="single" w:sz="4" w:space="0" w:color="auto"/>
              <w:right w:val="single" w:sz="4" w:space="0" w:color="auto"/>
            </w:tcBorders>
            <w:hideMark/>
          </w:tcPr>
          <w:p w14:paraId="67358EB8" w14:textId="77777777" w:rsidR="00B36730" w:rsidRPr="001C389A" w:rsidRDefault="00B36730" w:rsidP="00B36730">
            <w:pPr>
              <w:widowControl w:val="0"/>
              <w:autoSpaceDE w:val="0"/>
              <w:autoSpaceDN w:val="0"/>
              <w:adjustRightInd w:val="0"/>
              <w:ind w:left="175"/>
              <w:rPr>
                <w:rFonts w:cs="Arial"/>
                <w:bCs/>
                <w:sz w:val="20"/>
              </w:rPr>
            </w:pPr>
            <w:r w:rsidRPr="001C389A">
              <w:rPr>
                <w:rFonts w:cs="Arial"/>
                <w:b/>
                <w:bCs/>
                <w:sz w:val="20"/>
              </w:rPr>
              <w:t xml:space="preserve">Synchronous </w:t>
            </w:r>
            <w:r w:rsidR="00FB7FB6" w:rsidRPr="001C389A">
              <w:rPr>
                <w:rFonts w:cs="Arial"/>
                <w:b/>
                <w:bCs/>
                <w:sz w:val="20"/>
              </w:rPr>
              <w:t>Generating Unit</w:t>
            </w:r>
            <w:r w:rsidR="006D0262" w:rsidRPr="001C389A">
              <w:rPr>
                <w:rFonts w:cs="Arial"/>
                <w:bCs/>
                <w:sz w:val="20"/>
              </w:rPr>
              <w:t xml:space="preserve"> </w:t>
            </w:r>
            <w:r w:rsidRPr="001C389A">
              <w:rPr>
                <w:rFonts w:cs="Arial"/>
                <w:bCs/>
                <w:sz w:val="20"/>
              </w:rPr>
              <w:t xml:space="preserve">running at </w:t>
            </w:r>
            <w:r w:rsidRPr="001C389A">
              <w:rPr>
                <w:rFonts w:cs="Arial"/>
                <w:b/>
                <w:bCs/>
                <w:sz w:val="20"/>
              </w:rPr>
              <w:t>Maximum Capacity</w:t>
            </w:r>
            <w:r w:rsidRPr="001C389A">
              <w:rPr>
                <w:rFonts w:cs="Arial"/>
                <w:bCs/>
                <w:sz w:val="20"/>
              </w:rPr>
              <w:t xml:space="preserve"> and maximum lagging </w:t>
            </w:r>
            <w:r w:rsidR="00FB7FB6" w:rsidRPr="001C389A">
              <w:rPr>
                <w:rFonts w:cs="Arial"/>
                <w:b/>
                <w:bCs/>
                <w:sz w:val="20"/>
              </w:rPr>
              <w:t>Reactive P</w:t>
            </w:r>
            <w:r w:rsidRPr="001C389A">
              <w:rPr>
                <w:rFonts w:cs="Arial"/>
                <w:b/>
                <w:bCs/>
                <w:sz w:val="20"/>
              </w:rPr>
              <w:t>ower</w:t>
            </w:r>
            <w:r w:rsidRPr="001C389A">
              <w:rPr>
                <w:rFonts w:cs="Arial"/>
                <w:bCs/>
                <w:sz w:val="20"/>
              </w:rPr>
              <w:t>.</w:t>
            </w:r>
          </w:p>
        </w:tc>
        <w:tc>
          <w:tcPr>
            <w:tcW w:w="1134" w:type="dxa"/>
            <w:tcBorders>
              <w:top w:val="single" w:sz="4" w:space="0" w:color="auto"/>
              <w:left w:val="single" w:sz="4" w:space="0" w:color="auto"/>
              <w:bottom w:val="single" w:sz="4" w:space="0" w:color="auto"/>
              <w:right w:val="single" w:sz="4" w:space="0" w:color="auto"/>
            </w:tcBorders>
          </w:tcPr>
          <w:p w14:paraId="0CB10FB9" w14:textId="77777777" w:rsidR="00B36730" w:rsidRPr="001C389A" w:rsidRDefault="00B36730" w:rsidP="00B36730">
            <w:pPr>
              <w:widowControl w:val="0"/>
              <w:autoSpaceDE w:val="0"/>
              <w:autoSpaceDN w:val="0"/>
              <w:adjustRightInd w:val="0"/>
              <w:rPr>
                <w:rFonts w:cs="Arial"/>
                <w:sz w:val="20"/>
              </w:rPr>
            </w:pPr>
          </w:p>
        </w:tc>
      </w:tr>
      <w:tr w:rsidR="007C03CE" w:rsidRPr="001C389A" w14:paraId="00EDD8A2" w14:textId="77777777" w:rsidTr="00B36730">
        <w:tc>
          <w:tcPr>
            <w:tcW w:w="851" w:type="dxa"/>
            <w:tcBorders>
              <w:top w:val="single" w:sz="4" w:space="0" w:color="auto"/>
              <w:left w:val="single" w:sz="4" w:space="0" w:color="auto"/>
              <w:bottom w:val="single" w:sz="4" w:space="0" w:color="auto"/>
              <w:right w:val="single" w:sz="4" w:space="0" w:color="auto"/>
            </w:tcBorders>
          </w:tcPr>
          <w:p w14:paraId="5B37D440" w14:textId="77777777" w:rsidR="00B36730" w:rsidRPr="001C389A" w:rsidRDefault="00B36730" w:rsidP="00B36730">
            <w:pPr>
              <w:widowControl w:val="0"/>
              <w:autoSpaceDE w:val="0"/>
              <w:autoSpaceDN w:val="0"/>
              <w:adjustRightInd w:val="0"/>
              <w:rPr>
                <w:rFonts w:cs="Arial"/>
                <w:bCs/>
                <w:sz w:val="20"/>
              </w:rPr>
            </w:pPr>
          </w:p>
        </w:tc>
        <w:tc>
          <w:tcPr>
            <w:tcW w:w="5670" w:type="dxa"/>
            <w:tcBorders>
              <w:top w:val="single" w:sz="4" w:space="0" w:color="auto"/>
              <w:left w:val="single" w:sz="4" w:space="0" w:color="auto"/>
              <w:bottom w:val="single" w:sz="4" w:space="0" w:color="auto"/>
              <w:right w:val="single" w:sz="4" w:space="0" w:color="auto"/>
            </w:tcBorders>
            <w:hideMark/>
          </w:tcPr>
          <w:p w14:paraId="07D68461" w14:textId="77777777" w:rsidR="00B36730" w:rsidRPr="001C389A" w:rsidRDefault="00B36730" w:rsidP="00B36730">
            <w:pPr>
              <w:widowControl w:val="0"/>
              <w:autoSpaceDE w:val="0"/>
              <w:autoSpaceDN w:val="0"/>
              <w:adjustRightInd w:val="0"/>
              <w:ind w:left="175"/>
              <w:rPr>
                <w:rFonts w:cs="Arial"/>
                <w:bCs/>
                <w:sz w:val="20"/>
              </w:rPr>
            </w:pPr>
            <w:r w:rsidRPr="001C389A">
              <w:rPr>
                <w:rFonts w:cs="Arial"/>
                <w:bCs/>
                <w:sz w:val="20"/>
              </w:rPr>
              <w:t xml:space="preserve">Over-excitation Limit temporarily set close to this operating point. </w:t>
            </w:r>
            <w:r w:rsidRPr="001C389A">
              <w:rPr>
                <w:rFonts w:cs="Arial"/>
                <w:b/>
                <w:bCs/>
                <w:sz w:val="20"/>
              </w:rPr>
              <w:t>PSS</w:t>
            </w:r>
            <w:r w:rsidRPr="001C389A">
              <w:rPr>
                <w:rFonts w:cs="Arial"/>
                <w:bCs/>
                <w:sz w:val="20"/>
              </w:rPr>
              <w:t xml:space="preserve"> on.</w:t>
            </w:r>
          </w:p>
        </w:tc>
        <w:tc>
          <w:tcPr>
            <w:tcW w:w="1134" w:type="dxa"/>
            <w:tcBorders>
              <w:top w:val="single" w:sz="4" w:space="0" w:color="auto"/>
              <w:left w:val="single" w:sz="4" w:space="0" w:color="auto"/>
              <w:bottom w:val="single" w:sz="4" w:space="0" w:color="auto"/>
              <w:right w:val="single" w:sz="4" w:space="0" w:color="auto"/>
            </w:tcBorders>
          </w:tcPr>
          <w:p w14:paraId="4BA12AA5" w14:textId="77777777" w:rsidR="00B36730" w:rsidRPr="001C389A" w:rsidRDefault="00B36730" w:rsidP="00B36730">
            <w:pPr>
              <w:widowControl w:val="0"/>
              <w:autoSpaceDE w:val="0"/>
              <w:autoSpaceDN w:val="0"/>
              <w:adjustRightInd w:val="0"/>
              <w:rPr>
                <w:rFonts w:cs="Arial"/>
                <w:sz w:val="20"/>
              </w:rPr>
            </w:pPr>
          </w:p>
        </w:tc>
      </w:tr>
      <w:tr w:rsidR="007C03CE" w:rsidRPr="001C389A" w14:paraId="5C31E14A" w14:textId="77777777" w:rsidTr="00B36730">
        <w:tc>
          <w:tcPr>
            <w:tcW w:w="851" w:type="dxa"/>
            <w:tcBorders>
              <w:top w:val="single" w:sz="4" w:space="0" w:color="auto"/>
              <w:left w:val="single" w:sz="4" w:space="0" w:color="auto"/>
              <w:bottom w:val="single" w:sz="4" w:space="0" w:color="auto"/>
              <w:right w:val="single" w:sz="4" w:space="0" w:color="auto"/>
            </w:tcBorders>
            <w:hideMark/>
          </w:tcPr>
          <w:p w14:paraId="3F9C666A" w14:textId="77777777" w:rsidR="00B36730" w:rsidRPr="001C389A" w:rsidRDefault="00B36730" w:rsidP="00B36730">
            <w:pPr>
              <w:widowControl w:val="0"/>
              <w:autoSpaceDE w:val="0"/>
              <w:autoSpaceDN w:val="0"/>
              <w:adjustRightInd w:val="0"/>
              <w:rPr>
                <w:rFonts w:cs="Arial"/>
                <w:sz w:val="20"/>
              </w:rPr>
            </w:pPr>
            <w:r w:rsidRPr="001C389A">
              <w:rPr>
                <w:rFonts w:cs="Arial"/>
                <w:sz w:val="20"/>
              </w:rPr>
              <w:lastRenderedPageBreak/>
              <w:t>1</w:t>
            </w:r>
          </w:p>
        </w:tc>
        <w:tc>
          <w:tcPr>
            <w:tcW w:w="5670" w:type="dxa"/>
            <w:tcBorders>
              <w:top w:val="single" w:sz="4" w:space="0" w:color="auto"/>
              <w:left w:val="single" w:sz="4" w:space="0" w:color="auto"/>
              <w:bottom w:val="single" w:sz="4" w:space="0" w:color="auto"/>
              <w:right w:val="single" w:sz="4" w:space="0" w:color="auto"/>
            </w:tcBorders>
            <w:hideMark/>
          </w:tcPr>
          <w:p w14:paraId="6E11C6C0"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positive voltage step into AVR voltage Setpoint and hold </w:t>
            </w:r>
          </w:p>
          <w:p w14:paraId="3B029BAD"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Wait till </w:t>
            </w:r>
            <w:r w:rsidRPr="001C389A">
              <w:rPr>
                <w:rFonts w:cs="Arial"/>
                <w:b/>
                <w:bCs/>
                <w:sz w:val="20"/>
              </w:rPr>
              <w:t>Over-excitation Limiter</w:t>
            </w:r>
            <w:r w:rsidRPr="001C389A">
              <w:rPr>
                <w:rFonts w:cs="Arial"/>
                <w:sz w:val="20"/>
              </w:rPr>
              <w:t xml:space="preserve"> operates after sufficient time delay to bring back the excitation back to the limit.</w:t>
            </w:r>
          </w:p>
          <w:p w14:paraId="6E1B134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step returning AVR Voltage Setpoint to nominal.</w:t>
            </w:r>
          </w:p>
        </w:tc>
        <w:tc>
          <w:tcPr>
            <w:tcW w:w="1134" w:type="dxa"/>
            <w:tcBorders>
              <w:top w:val="single" w:sz="4" w:space="0" w:color="auto"/>
              <w:left w:val="single" w:sz="4" w:space="0" w:color="auto"/>
              <w:bottom w:val="single" w:sz="4" w:space="0" w:color="auto"/>
              <w:right w:val="single" w:sz="4" w:space="0" w:color="auto"/>
            </w:tcBorders>
          </w:tcPr>
          <w:p w14:paraId="1FBFD6C0" w14:textId="77777777" w:rsidR="00B36730" w:rsidRPr="001C389A" w:rsidRDefault="00B36730" w:rsidP="00B36730">
            <w:pPr>
              <w:widowControl w:val="0"/>
              <w:autoSpaceDE w:val="0"/>
              <w:autoSpaceDN w:val="0"/>
              <w:adjustRightInd w:val="0"/>
              <w:rPr>
                <w:rFonts w:cs="Arial"/>
                <w:sz w:val="20"/>
              </w:rPr>
            </w:pPr>
          </w:p>
          <w:p w14:paraId="1D9E47B6" w14:textId="77777777" w:rsidR="00B36730" w:rsidRPr="001C389A" w:rsidRDefault="00B36730" w:rsidP="00B36730">
            <w:pPr>
              <w:widowControl w:val="0"/>
              <w:autoSpaceDE w:val="0"/>
              <w:autoSpaceDN w:val="0"/>
              <w:adjustRightInd w:val="0"/>
              <w:rPr>
                <w:rFonts w:cs="Arial"/>
                <w:sz w:val="20"/>
              </w:rPr>
            </w:pPr>
          </w:p>
        </w:tc>
      </w:tr>
      <w:tr w:rsidR="007C03CE" w:rsidRPr="001C389A" w14:paraId="74B1389E" w14:textId="77777777" w:rsidTr="00B36730">
        <w:tc>
          <w:tcPr>
            <w:tcW w:w="851" w:type="dxa"/>
            <w:tcBorders>
              <w:top w:val="single" w:sz="4" w:space="0" w:color="auto"/>
              <w:left w:val="single" w:sz="4" w:space="0" w:color="auto"/>
              <w:bottom w:val="single" w:sz="4" w:space="0" w:color="auto"/>
              <w:right w:val="single" w:sz="4" w:space="0" w:color="auto"/>
            </w:tcBorders>
          </w:tcPr>
          <w:p w14:paraId="009CBB5D" w14:textId="77777777" w:rsidR="00B36730" w:rsidRPr="001C389A" w:rsidRDefault="00B36730" w:rsidP="00B36730">
            <w:pPr>
              <w:widowControl w:val="0"/>
              <w:autoSpaceDE w:val="0"/>
              <w:autoSpaceDN w:val="0"/>
              <w:adjustRightInd w:val="0"/>
              <w:rPr>
                <w:rFonts w:cs="Arial"/>
                <w:sz w:val="20"/>
              </w:rPr>
            </w:pPr>
          </w:p>
        </w:tc>
        <w:tc>
          <w:tcPr>
            <w:tcW w:w="5670" w:type="dxa"/>
            <w:tcBorders>
              <w:top w:val="single" w:sz="4" w:space="0" w:color="auto"/>
              <w:left w:val="single" w:sz="4" w:space="0" w:color="auto"/>
              <w:bottom w:val="single" w:sz="4" w:space="0" w:color="auto"/>
              <w:right w:val="single" w:sz="4" w:space="0" w:color="auto"/>
            </w:tcBorders>
            <w:hideMark/>
          </w:tcPr>
          <w:p w14:paraId="17CC8C58" w14:textId="77777777" w:rsidR="00B36730" w:rsidRPr="001C389A" w:rsidRDefault="00B36730" w:rsidP="00B36730">
            <w:pPr>
              <w:widowControl w:val="0"/>
              <w:autoSpaceDE w:val="0"/>
              <w:autoSpaceDN w:val="0"/>
              <w:adjustRightInd w:val="0"/>
              <w:rPr>
                <w:rFonts w:cs="Arial"/>
                <w:sz w:val="20"/>
              </w:rPr>
            </w:pPr>
            <w:r w:rsidRPr="001C389A">
              <w:rPr>
                <w:rFonts w:cs="Arial"/>
                <w:bCs/>
                <w:sz w:val="20"/>
              </w:rPr>
              <w:t xml:space="preserve">  Over-excitation Limit restored to its normal operating value. </w:t>
            </w:r>
            <w:r w:rsidRPr="001C389A">
              <w:rPr>
                <w:rFonts w:cs="Arial"/>
                <w:b/>
                <w:bCs/>
                <w:sz w:val="20"/>
              </w:rPr>
              <w:t>PSS</w:t>
            </w:r>
            <w:r w:rsidRPr="001C389A">
              <w:rPr>
                <w:rFonts w:cs="Arial"/>
                <w:bCs/>
                <w:sz w:val="20"/>
              </w:rPr>
              <w:t xml:space="preserve"> on.</w:t>
            </w:r>
          </w:p>
        </w:tc>
        <w:tc>
          <w:tcPr>
            <w:tcW w:w="1134" w:type="dxa"/>
            <w:tcBorders>
              <w:top w:val="single" w:sz="4" w:space="0" w:color="auto"/>
              <w:left w:val="single" w:sz="4" w:space="0" w:color="auto"/>
              <w:bottom w:val="single" w:sz="4" w:space="0" w:color="auto"/>
              <w:right w:val="single" w:sz="4" w:space="0" w:color="auto"/>
            </w:tcBorders>
          </w:tcPr>
          <w:p w14:paraId="1D30D03B" w14:textId="77777777" w:rsidR="00B36730" w:rsidRPr="001C389A" w:rsidRDefault="00B36730" w:rsidP="00B36730">
            <w:pPr>
              <w:widowControl w:val="0"/>
              <w:autoSpaceDE w:val="0"/>
              <w:autoSpaceDN w:val="0"/>
              <w:adjustRightInd w:val="0"/>
              <w:rPr>
                <w:rFonts w:cs="Arial"/>
                <w:sz w:val="20"/>
              </w:rPr>
            </w:pPr>
          </w:p>
        </w:tc>
      </w:tr>
    </w:tbl>
    <w:p w14:paraId="4DD5EB0A" w14:textId="77777777" w:rsidR="00B36730" w:rsidRPr="001C389A" w:rsidRDefault="00B36730" w:rsidP="00B36730">
      <w:pPr>
        <w:widowControl w:val="0"/>
        <w:ind w:left="1440"/>
        <w:rPr>
          <w:rFonts w:cs="Arial"/>
          <w:sz w:val="20"/>
        </w:rPr>
      </w:pPr>
      <w:bookmarkStart w:id="668" w:name="_DV_C695"/>
      <w:r w:rsidRPr="001C389A">
        <w:rPr>
          <w:rStyle w:val="DeltaViewInsertion"/>
          <w:rFonts w:cs="Arial"/>
          <w:color w:val="auto"/>
          <w:sz w:val="20"/>
          <w:u w:val="none"/>
        </w:rPr>
        <w:t xml:space="preserve"> </w:t>
      </w:r>
      <w:bookmarkEnd w:id="668"/>
    </w:p>
    <w:p w14:paraId="22A6B494" w14:textId="77777777" w:rsidR="00B36730" w:rsidRPr="001C389A" w:rsidRDefault="00B36730" w:rsidP="00B36730">
      <w:pPr>
        <w:widowControl w:val="0"/>
        <w:ind w:left="720"/>
        <w:rPr>
          <w:rFonts w:cs="Arial"/>
          <w:sz w:val="20"/>
        </w:rPr>
      </w:pPr>
    </w:p>
    <w:p w14:paraId="706A525A" w14:textId="77777777" w:rsidR="00B36730" w:rsidRPr="001C389A" w:rsidRDefault="007E59DD" w:rsidP="00B36730">
      <w:pPr>
        <w:widowControl w:val="0"/>
        <w:tabs>
          <w:tab w:val="left" w:pos="1418"/>
        </w:tabs>
        <w:rPr>
          <w:rFonts w:cs="Arial"/>
          <w:sz w:val="20"/>
        </w:rPr>
      </w:pPr>
      <w:bookmarkStart w:id="669" w:name="_Toc205352544"/>
      <w:bookmarkStart w:id="670" w:name="_Toc156972999"/>
      <w:bookmarkStart w:id="671" w:name="_DV_C696"/>
      <w:r w:rsidRPr="001C389A">
        <w:rPr>
          <w:rStyle w:val="DeltaViewInsertion"/>
          <w:rFonts w:cs="Arial"/>
          <w:color w:val="auto"/>
          <w:sz w:val="20"/>
          <w:u w:val="none"/>
        </w:rPr>
        <w:t>ECP.A.5</w:t>
      </w:r>
      <w:r w:rsidR="00B36730" w:rsidRPr="001C389A">
        <w:rPr>
          <w:rStyle w:val="DeltaViewInsertion"/>
          <w:rFonts w:cs="Arial"/>
          <w:color w:val="auto"/>
          <w:sz w:val="20"/>
          <w:u w:val="none"/>
        </w:rPr>
        <w:t>.7</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Reactive Capability</w:t>
      </w:r>
    </w:p>
    <w:p w14:paraId="39E63690" w14:textId="77777777" w:rsidR="00B36730" w:rsidRPr="001C389A" w:rsidRDefault="00B36730" w:rsidP="00B36730">
      <w:pPr>
        <w:widowControl w:val="0"/>
        <w:rPr>
          <w:rFonts w:cs="Arial"/>
          <w:sz w:val="20"/>
        </w:rPr>
      </w:pPr>
    </w:p>
    <w:p w14:paraId="4FC8137E"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.7.1</w:t>
      </w:r>
      <w:r w:rsidR="00B36730" w:rsidRPr="001C389A">
        <w:rPr>
          <w:rStyle w:val="DeltaViewInsertion"/>
          <w:rFonts w:cs="Arial"/>
          <w:color w:val="auto"/>
          <w:sz w:val="20"/>
          <w:u w:val="none"/>
        </w:rPr>
        <w:tab/>
        <w:t xml:space="preserve">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on each </w:t>
      </w:r>
      <w:r w:rsidR="008C2897" w:rsidRPr="001C389A">
        <w:rPr>
          <w:rStyle w:val="DeltaViewInsertion"/>
          <w:rFonts w:cs="Arial"/>
          <w:b/>
          <w:color w:val="auto"/>
          <w:sz w:val="20"/>
          <w:u w:val="none"/>
        </w:rPr>
        <w:t xml:space="preserve">Synchronous Power Generating Module </w:t>
      </w:r>
      <w:r w:rsidR="00B36730" w:rsidRPr="001C389A">
        <w:rPr>
          <w:rStyle w:val="DeltaViewInsertion"/>
          <w:rFonts w:cs="Arial"/>
          <w:color w:val="auto"/>
          <w:sz w:val="20"/>
          <w:u w:val="none"/>
        </w:rPr>
        <w:t>will normally be demonstrated by :</w:t>
      </w:r>
    </w:p>
    <w:p w14:paraId="49A0B92A" w14:textId="77777777" w:rsidR="00B36730" w:rsidRPr="001C389A" w:rsidRDefault="00B36730" w:rsidP="00B36730">
      <w:pPr>
        <w:widowControl w:val="0"/>
        <w:ind w:left="1440" w:hanging="1440"/>
        <w:rPr>
          <w:rStyle w:val="DeltaViewInsertion"/>
          <w:rFonts w:cs="Arial"/>
          <w:color w:val="auto"/>
          <w:sz w:val="20"/>
          <w:u w:val="none"/>
        </w:rPr>
      </w:pPr>
    </w:p>
    <w:p w14:paraId="35EC6BC8"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(a)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lagging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and Maximum Capacity for 1 hour</w:t>
      </w:r>
    </w:p>
    <w:p w14:paraId="49EFA43C" w14:textId="77777777" w:rsidR="00B36730" w:rsidRPr="001C389A" w:rsidRDefault="00B36730" w:rsidP="00B36730">
      <w:pPr>
        <w:widowControl w:val="0"/>
        <w:ind w:left="1440" w:hanging="1440"/>
        <w:rPr>
          <w:rStyle w:val="DeltaViewInsertion"/>
          <w:rFonts w:cs="Arial"/>
          <w:color w:val="auto"/>
          <w:sz w:val="20"/>
          <w:u w:val="none"/>
        </w:rPr>
      </w:pPr>
    </w:p>
    <w:p w14:paraId="097C5DB4"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(b)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leading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and Maximum Capacity for</w:t>
      </w:r>
      <w:r w:rsidR="007C1A86" w:rsidRPr="001C389A">
        <w:rPr>
          <w:rStyle w:val="DeltaViewInsertion"/>
          <w:rFonts w:cs="Arial"/>
          <w:color w:val="auto"/>
          <w:sz w:val="20"/>
          <w:u w:val="none"/>
        </w:rPr>
        <w:t xml:space="preserve"> </w:t>
      </w:r>
      <w:r w:rsidRPr="001C389A">
        <w:rPr>
          <w:rStyle w:val="DeltaViewInsertion"/>
          <w:rFonts w:cs="Arial"/>
          <w:color w:val="auto"/>
          <w:sz w:val="20"/>
          <w:u w:val="none"/>
        </w:rPr>
        <w:t>1 hour.</w:t>
      </w:r>
    </w:p>
    <w:p w14:paraId="032375F2" w14:textId="77777777" w:rsidR="00B36730" w:rsidRPr="001C389A" w:rsidRDefault="00B36730" w:rsidP="00B36730">
      <w:pPr>
        <w:widowControl w:val="0"/>
        <w:ind w:left="1440" w:hanging="1440"/>
        <w:rPr>
          <w:rStyle w:val="DeltaViewInsertion"/>
          <w:rFonts w:cs="Arial"/>
          <w:color w:val="auto"/>
          <w:sz w:val="20"/>
          <w:u w:val="none"/>
        </w:rPr>
      </w:pPr>
    </w:p>
    <w:p w14:paraId="02707732"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(c)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lagging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and</w:t>
      </w:r>
      <w:r w:rsidR="005E04A2" w:rsidRPr="001C389A">
        <w:rPr>
          <w:rStyle w:val="DeltaViewInsertion"/>
          <w:rFonts w:cs="Arial"/>
          <w:b/>
          <w:color w:val="auto"/>
          <w:sz w:val="20"/>
          <w:u w:val="none"/>
        </w:rPr>
        <w:t xml:space="preserve"> Minimum Stable Operating Level</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for</w:t>
      </w:r>
      <w:r w:rsidR="007C1A86" w:rsidRPr="001C389A">
        <w:rPr>
          <w:rStyle w:val="DeltaViewInsertion"/>
          <w:rFonts w:cs="Arial"/>
          <w:color w:val="auto"/>
          <w:sz w:val="20"/>
          <w:u w:val="none"/>
        </w:rPr>
        <w:t xml:space="preserve"> </w:t>
      </w:r>
      <w:r w:rsidRPr="001C389A">
        <w:rPr>
          <w:rStyle w:val="DeltaViewInsertion"/>
          <w:rFonts w:cs="Arial"/>
          <w:color w:val="auto"/>
          <w:sz w:val="20"/>
          <w:u w:val="none"/>
        </w:rPr>
        <w:t xml:space="preserve">1 hour </w:t>
      </w:r>
    </w:p>
    <w:p w14:paraId="2F996813" w14:textId="77777777" w:rsidR="00B36730" w:rsidRPr="001C389A" w:rsidRDefault="00B36730" w:rsidP="00B36730">
      <w:pPr>
        <w:widowControl w:val="0"/>
        <w:ind w:left="1440" w:hanging="1440"/>
        <w:rPr>
          <w:rStyle w:val="DeltaViewInsertion"/>
          <w:rFonts w:cs="Arial"/>
          <w:color w:val="auto"/>
          <w:sz w:val="20"/>
          <w:u w:val="none"/>
        </w:rPr>
      </w:pPr>
    </w:p>
    <w:p w14:paraId="2B3A6024"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(d)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leading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 xml:space="preserve">and </w:t>
      </w:r>
      <w:r w:rsidR="005E04A2" w:rsidRPr="001C389A">
        <w:rPr>
          <w:rStyle w:val="DeltaViewInsertion"/>
          <w:rFonts w:cs="Arial"/>
          <w:b/>
          <w:color w:val="auto"/>
          <w:sz w:val="20"/>
          <w:u w:val="none"/>
        </w:rPr>
        <w:t>Minimum Stable Operating Level</w:t>
      </w:r>
      <w:r w:rsidR="005E04A2" w:rsidRPr="001C389A">
        <w:rPr>
          <w:rStyle w:val="DeltaViewInsertion"/>
          <w:rFonts w:cs="Arial"/>
          <w:color w:val="auto"/>
          <w:sz w:val="20"/>
          <w:u w:val="none"/>
        </w:rPr>
        <w:t xml:space="preserve"> </w:t>
      </w:r>
      <w:r w:rsidR="007C1A86" w:rsidRPr="001C389A">
        <w:rPr>
          <w:rStyle w:val="DeltaViewInsertion"/>
          <w:rFonts w:cs="Arial"/>
          <w:color w:val="auto"/>
          <w:sz w:val="20"/>
          <w:u w:val="none"/>
        </w:rPr>
        <w:t>for 1 hour.</w:t>
      </w:r>
    </w:p>
    <w:p w14:paraId="7986FC99" w14:textId="77777777" w:rsidR="00B36730" w:rsidRPr="001C389A" w:rsidRDefault="00B36730" w:rsidP="00B36730">
      <w:pPr>
        <w:widowControl w:val="0"/>
        <w:ind w:left="1440" w:hanging="1440"/>
        <w:rPr>
          <w:rStyle w:val="DeltaViewInsertion"/>
          <w:rFonts w:cs="Arial"/>
          <w:color w:val="auto"/>
          <w:sz w:val="20"/>
          <w:u w:val="none"/>
        </w:rPr>
      </w:pPr>
    </w:p>
    <w:p w14:paraId="4A956A46"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(e)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lagging </w:t>
      </w:r>
      <w:r w:rsidR="005E04A2" w:rsidRPr="001C389A">
        <w:rPr>
          <w:rStyle w:val="DeltaViewInsertion"/>
          <w:rFonts w:cs="Arial"/>
          <w:b/>
          <w:color w:val="auto"/>
          <w:sz w:val="20"/>
          <w:u w:val="none"/>
        </w:rPr>
        <w:t>Reactive P</w:t>
      </w:r>
      <w:r w:rsidRPr="001C389A">
        <w:rPr>
          <w:rStyle w:val="DeltaViewInsertion"/>
          <w:rFonts w:cs="Arial"/>
          <w:b/>
          <w:color w:val="auto"/>
          <w:sz w:val="20"/>
          <w:u w:val="none"/>
        </w:rPr>
        <w:t>ower</w:t>
      </w:r>
      <w:r w:rsidRPr="001C389A">
        <w:rPr>
          <w:rStyle w:val="DeltaViewInsertion"/>
          <w:rFonts w:cs="Arial"/>
          <w:color w:val="auto"/>
          <w:sz w:val="20"/>
          <w:u w:val="none"/>
        </w:rPr>
        <w:t xml:space="preserve"> and a power output between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and </w:t>
      </w:r>
      <w:r w:rsidR="005E04A2" w:rsidRPr="001C389A">
        <w:rPr>
          <w:rStyle w:val="DeltaViewInsertion"/>
          <w:rFonts w:cs="Arial"/>
          <w:b/>
          <w:color w:val="auto"/>
          <w:sz w:val="20"/>
          <w:u w:val="none"/>
        </w:rPr>
        <w:t>Minimum Stable Operating Level</w:t>
      </w:r>
      <w:r w:rsidR="007C1A86" w:rsidRPr="001C389A">
        <w:rPr>
          <w:rStyle w:val="DeltaViewInsertion"/>
          <w:rFonts w:cs="Arial"/>
          <w:color w:val="auto"/>
          <w:sz w:val="20"/>
          <w:u w:val="none"/>
        </w:rPr>
        <w:t>.</w:t>
      </w:r>
    </w:p>
    <w:p w14:paraId="611AE076" w14:textId="77777777" w:rsidR="00B36730" w:rsidRPr="001C389A" w:rsidRDefault="00B36730" w:rsidP="00B36730">
      <w:pPr>
        <w:widowControl w:val="0"/>
        <w:ind w:left="1440" w:hanging="1440"/>
        <w:rPr>
          <w:rStyle w:val="DeltaViewInsertion"/>
          <w:rFonts w:cs="Arial"/>
          <w:color w:val="auto"/>
          <w:sz w:val="20"/>
          <w:u w:val="none"/>
        </w:rPr>
      </w:pPr>
    </w:p>
    <w:p w14:paraId="5F21F152" w14:textId="3037A4F8" w:rsidR="00B36730" w:rsidRDefault="00B36730" w:rsidP="00B36730">
      <w:pPr>
        <w:widowControl w:val="0"/>
        <w:ind w:left="1440"/>
        <w:rPr>
          <w:ins w:id="672" w:author="Johnson, Antony" w:date="2018-11-12T14:52:00Z"/>
          <w:rStyle w:val="DeltaViewInsertion"/>
          <w:rFonts w:cs="Arial"/>
          <w:color w:val="auto"/>
          <w:sz w:val="20"/>
          <w:u w:val="none"/>
        </w:rPr>
      </w:pPr>
      <w:r w:rsidRPr="001C389A">
        <w:rPr>
          <w:rStyle w:val="DeltaViewInsertion"/>
          <w:rFonts w:cs="Arial"/>
          <w:color w:val="auto"/>
          <w:sz w:val="20"/>
          <w:u w:val="none"/>
        </w:rPr>
        <w:t xml:space="preserve">(f)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leading </w:t>
      </w:r>
      <w:r w:rsidR="005E04A2" w:rsidRPr="001C389A">
        <w:rPr>
          <w:rStyle w:val="DeltaViewInsertion"/>
          <w:rFonts w:cs="Arial"/>
          <w:b/>
          <w:color w:val="auto"/>
          <w:sz w:val="20"/>
          <w:u w:val="none"/>
        </w:rPr>
        <w:t>Reactive Power</w:t>
      </w:r>
      <w:r w:rsidRPr="001C389A">
        <w:rPr>
          <w:rStyle w:val="DeltaViewInsertion"/>
          <w:rFonts w:cs="Arial"/>
          <w:color w:val="auto"/>
          <w:sz w:val="20"/>
          <w:u w:val="none"/>
        </w:rPr>
        <w:t xml:space="preserve"> and a power output between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and </w:t>
      </w:r>
      <w:r w:rsidR="005E04A2" w:rsidRPr="001C389A">
        <w:rPr>
          <w:rStyle w:val="DeltaViewInsertion"/>
          <w:rFonts w:cs="Arial"/>
          <w:b/>
          <w:color w:val="auto"/>
          <w:sz w:val="20"/>
          <w:u w:val="none"/>
        </w:rPr>
        <w:t>Minimum Stable Operating L</w:t>
      </w:r>
      <w:r w:rsidRPr="001C389A">
        <w:rPr>
          <w:rStyle w:val="DeltaViewInsertion"/>
          <w:rFonts w:cs="Arial"/>
          <w:b/>
          <w:color w:val="auto"/>
          <w:sz w:val="20"/>
          <w:u w:val="none"/>
        </w:rPr>
        <w:t>evel</w:t>
      </w:r>
      <w:r w:rsidR="007C1A86" w:rsidRPr="001C389A">
        <w:rPr>
          <w:rStyle w:val="DeltaViewInsertion"/>
          <w:rFonts w:cs="Arial"/>
          <w:color w:val="auto"/>
          <w:sz w:val="20"/>
          <w:u w:val="none"/>
        </w:rPr>
        <w:t>.</w:t>
      </w:r>
    </w:p>
    <w:p w14:paraId="61C08DAA" w14:textId="45F11F62" w:rsidR="003D2AB5" w:rsidRDefault="003D2AB5" w:rsidP="00B36730">
      <w:pPr>
        <w:widowControl w:val="0"/>
        <w:ind w:left="1440"/>
        <w:rPr>
          <w:ins w:id="673" w:author="Johnson, Antony" w:date="2018-11-12T14:52:00Z"/>
          <w:rStyle w:val="DeltaViewInsertion"/>
          <w:rFonts w:cs="Arial"/>
          <w:color w:val="auto"/>
          <w:sz w:val="20"/>
          <w:u w:val="none"/>
        </w:rPr>
      </w:pPr>
    </w:p>
    <w:p w14:paraId="4E4DDF2C" w14:textId="4155849A" w:rsidR="003D2AB5" w:rsidRPr="001C389A" w:rsidRDefault="003D2AB5" w:rsidP="00B36730">
      <w:pPr>
        <w:widowControl w:val="0"/>
        <w:ind w:left="1440"/>
        <w:rPr>
          <w:rStyle w:val="DeltaViewInsertion"/>
          <w:rFonts w:cs="Arial"/>
          <w:color w:val="auto"/>
          <w:sz w:val="20"/>
          <w:u w:val="none"/>
        </w:rPr>
      </w:pPr>
      <w:ins w:id="674" w:author="Johnson, Antony" w:date="2018-11-12T14:52:00Z">
        <w:r>
          <w:rPr>
            <w:rStyle w:val="DeltaViewInsertion"/>
            <w:rFonts w:cs="Arial"/>
            <w:color w:val="auto"/>
            <w:sz w:val="20"/>
            <w:u w:val="none"/>
          </w:rPr>
          <w:t xml:space="preserve">In </w:t>
        </w:r>
        <w:r w:rsidRPr="00BE035E">
          <w:rPr>
            <w:rStyle w:val="DeltaViewInsertion"/>
            <w:rFonts w:cs="Arial"/>
            <w:color w:val="auto"/>
            <w:sz w:val="20"/>
            <w:u w:val="none"/>
            <w:rPrChange w:id="675" w:author="Johnson (ESO), Antony" w:date="2019-03-20T15:40:00Z">
              <w:rPr>
                <w:rStyle w:val="DeltaViewInsertion"/>
                <w:rFonts w:cs="Arial"/>
                <w:color w:val="auto"/>
                <w:sz w:val="20"/>
                <w:u w:val="none"/>
              </w:rPr>
            </w:rPrChange>
          </w:rPr>
          <w:t>the</w:t>
        </w:r>
        <w:r w:rsidR="005036C1" w:rsidRPr="00BE035E">
          <w:rPr>
            <w:rStyle w:val="DeltaViewInsertion"/>
            <w:rFonts w:cs="Arial"/>
            <w:color w:val="auto"/>
            <w:sz w:val="20"/>
            <w:u w:val="none"/>
            <w:rPrChange w:id="676" w:author="Johnson (ESO), Antony" w:date="2019-03-20T15:40:00Z">
              <w:rPr>
                <w:rStyle w:val="DeltaViewInsertion"/>
                <w:rFonts w:cs="Arial"/>
                <w:color w:val="auto"/>
                <w:sz w:val="20"/>
                <w:u w:val="none"/>
              </w:rPr>
            </w:rPrChange>
          </w:rPr>
          <w:t xml:space="preserve"> case of </w:t>
        </w:r>
      </w:ins>
      <w:ins w:id="677" w:author="Johnson, Antony" w:date="2018-11-12T14:53:00Z">
        <w:r w:rsidR="005036C1" w:rsidRPr="00BE035E">
          <w:rPr>
            <w:rStyle w:val="DeltaViewInsertion"/>
            <w:rFonts w:cs="Arial"/>
            <w:color w:val="auto"/>
            <w:sz w:val="20"/>
            <w:u w:val="none"/>
            <w:rPrChange w:id="678" w:author="Johnson (ESO), Antony" w:date="2019-03-20T15:40:00Z">
              <w:rPr>
                <w:rStyle w:val="DeltaViewInsertion"/>
                <w:rFonts w:cs="Arial"/>
                <w:color w:val="auto"/>
                <w:sz w:val="20"/>
                <w:u w:val="none"/>
              </w:rPr>
            </w:rPrChange>
          </w:rPr>
          <w:t xml:space="preserve">a </w:t>
        </w:r>
      </w:ins>
      <w:ins w:id="679" w:author="Johnson, Antony" w:date="2018-11-12T14:52:00Z">
        <w:r w:rsidR="005036C1" w:rsidRPr="00BE035E">
          <w:rPr>
            <w:rStyle w:val="DeltaViewInsertion"/>
            <w:rFonts w:cs="Arial"/>
            <w:b/>
            <w:color w:val="auto"/>
            <w:sz w:val="20"/>
            <w:u w:val="none"/>
            <w:rPrChange w:id="680" w:author="Johnson (ESO), Antony" w:date="2019-03-20T15:40:00Z">
              <w:rPr>
                <w:rStyle w:val="DeltaViewInsertion"/>
                <w:rFonts w:cs="Arial"/>
                <w:color w:val="auto"/>
                <w:sz w:val="20"/>
                <w:u w:val="none"/>
              </w:rPr>
            </w:rPrChange>
          </w:rPr>
          <w:t>Synchronous</w:t>
        </w:r>
      </w:ins>
      <w:ins w:id="681" w:author="Johnson, Antony" w:date="2018-11-12T14:53:00Z">
        <w:r w:rsidR="005036C1" w:rsidRPr="00BE035E">
          <w:rPr>
            <w:rStyle w:val="DeltaViewInsertion"/>
            <w:rFonts w:cs="Arial"/>
            <w:b/>
            <w:color w:val="auto"/>
            <w:sz w:val="20"/>
            <w:u w:val="none"/>
            <w:rPrChange w:id="682" w:author="Johnson (ESO), Antony" w:date="2019-03-20T15:40:00Z">
              <w:rPr>
                <w:rStyle w:val="DeltaViewInsertion"/>
                <w:rFonts w:cs="Arial"/>
                <w:color w:val="auto"/>
                <w:sz w:val="20"/>
                <w:u w:val="none"/>
              </w:rPr>
            </w:rPrChange>
          </w:rPr>
          <w:t xml:space="preserve"> Electricity Storage Module</w:t>
        </w:r>
        <w:r w:rsidR="005036C1" w:rsidRPr="00BE035E">
          <w:rPr>
            <w:rStyle w:val="DeltaViewInsertion"/>
            <w:rFonts w:cs="Arial"/>
            <w:color w:val="auto"/>
            <w:sz w:val="20"/>
            <w:u w:val="none"/>
            <w:rPrChange w:id="683" w:author="Johnson (ESO), Antony" w:date="2019-03-20T15:40:00Z">
              <w:rPr>
                <w:rStyle w:val="DeltaViewInsertion"/>
                <w:rFonts w:cs="Arial"/>
                <w:color w:val="auto"/>
                <w:sz w:val="20"/>
                <w:u w:val="none"/>
              </w:rPr>
            </w:rPrChange>
          </w:rPr>
          <w:t xml:space="preserve">, </w:t>
        </w:r>
        <w:r w:rsidR="005036C1" w:rsidRPr="00BE035E">
          <w:rPr>
            <w:rStyle w:val="DeltaViewInsertion"/>
            <w:rFonts w:cs="Arial"/>
            <w:b/>
            <w:color w:val="auto"/>
            <w:sz w:val="20"/>
            <w:u w:val="none"/>
            <w:rPrChange w:id="684" w:author="Johnson (ESO), Antony" w:date="2019-03-20T15:40:00Z">
              <w:rPr>
                <w:rStyle w:val="DeltaViewInsertion"/>
                <w:rFonts w:cs="Arial"/>
                <w:color w:val="auto"/>
                <w:sz w:val="20"/>
                <w:u w:val="none"/>
              </w:rPr>
            </w:rPrChange>
          </w:rPr>
          <w:t>The Company</w:t>
        </w:r>
        <w:r w:rsidR="005036C1" w:rsidRPr="00BE035E">
          <w:rPr>
            <w:rStyle w:val="DeltaViewInsertion"/>
            <w:rFonts w:cs="Arial"/>
            <w:color w:val="auto"/>
            <w:sz w:val="20"/>
            <w:u w:val="none"/>
            <w:rPrChange w:id="685" w:author="Johnson (ESO), Antony" w:date="2019-03-20T15:40:00Z">
              <w:rPr>
                <w:rStyle w:val="DeltaViewInsertion"/>
                <w:rFonts w:cs="Arial"/>
                <w:color w:val="auto"/>
                <w:sz w:val="20"/>
                <w:u w:val="none"/>
              </w:rPr>
            </w:rPrChange>
          </w:rPr>
          <w:t xml:space="preserve"> shall have discretion to reduce the durations of the tests set out in ECP.A.5.7.1 (a) </w:t>
        </w:r>
      </w:ins>
      <w:ins w:id="686" w:author="Johnson, Antony" w:date="2018-11-12T14:54:00Z">
        <w:r w:rsidR="005036C1" w:rsidRPr="00BE035E">
          <w:rPr>
            <w:rStyle w:val="DeltaViewInsertion"/>
            <w:rFonts w:cs="Arial"/>
            <w:color w:val="auto"/>
            <w:sz w:val="20"/>
            <w:u w:val="none"/>
            <w:rPrChange w:id="687" w:author="Johnson (ESO), Antony" w:date="2019-03-20T15:40:00Z">
              <w:rPr>
                <w:rStyle w:val="DeltaViewInsertion"/>
                <w:rFonts w:cs="Arial"/>
                <w:color w:val="auto"/>
                <w:sz w:val="20"/>
                <w:u w:val="none"/>
              </w:rPr>
            </w:rPrChange>
          </w:rPr>
          <w:t>–</w:t>
        </w:r>
      </w:ins>
      <w:ins w:id="688" w:author="Johnson, Antony" w:date="2018-11-12T14:53:00Z">
        <w:r w:rsidR="005036C1" w:rsidRPr="00BE035E">
          <w:rPr>
            <w:rStyle w:val="DeltaViewInsertion"/>
            <w:rFonts w:cs="Arial"/>
            <w:color w:val="auto"/>
            <w:sz w:val="20"/>
            <w:u w:val="none"/>
            <w:rPrChange w:id="689" w:author="Johnson (ESO), Antony" w:date="2019-03-20T15:40:00Z">
              <w:rPr>
                <w:rStyle w:val="DeltaViewInsertion"/>
                <w:rFonts w:cs="Arial"/>
                <w:color w:val="auto"/>
                <w:sz w:val="20"/>
                <w:u w:val="none"/>
              </w:rPr>
            </w:rPrChange>
          </w:rPr>
          <w:t xml:space="preserve"> (</w:t>
        </w:r>
      </w:ins>
      <w:ins w:id="690" w:author="Johnson, Antony" w:date="2018-11-12T14:54:00Z">
        <w:r w:rsidR="005036C1" w:rsidRPr="00BE035E">
          <w:rPr>
            <w:rStyle w:val="DeltaViewInsertion"/>
            <w:rFonts w:cs="Arial"/>
            <w:color w:val="auto"/>
            <w:sz w:val="20"/>
            <w:u w:val="none"/>
            <w:rPrChange w:id="691" w:author="Johnson (ESO), Antony" w:date="2019-03-20T15:40:00Z">
              <w:rPr>
                <w:rStyle w:val="DeltaViewInsertion"/>
                <w:rFonts w:cs="Arial"/>
                <w:color w:val="auto"/>
                <w:sz w:val="20"/>
                <w:u w:val="none"/>
              </w:rPr>
            </w:rPrChange>
          </w:rPr>
          <w:t>f</w:t>
        </w:r>
        <w:r w:rsidR="00C8367C" w:rsidRPr="00BE035E">
          <w:rPr>
            <w:rStyle w:val="DeltaViewInsertion"/>
            <w:rFonts w:cs="Arial"/>
            <w:color w:val="auto"/>
            <w:sz w:val="20"/>
            <w:u w:val="none"/>
            <w:rPrChange w:id="692" w:author="Johnson (ESO), Antony" w:date="2019-03-20T15:40:00Z">
              <w:rPr>
                <w:rStyle w:val="DeltaViewInsertion"/>
                <w:rFonts w:cs="Arial"/>
                <w:color w:val="auto"/>
                <w:sz w:val="20"/>
                <w:u w:val="none"/>
              </w:rPr>
            </w:rPrChange>
          </w:rPr>
          <w:t>), depending upon the capacity</w:t>
        </w:r>
        <w:r w:rsidR="005036C1" w:rsidRPr="00BE035E">
          <w:rPr>
            <w:rStyle w:val="DeltaViewInsertion"/>
            <w:rFonts w:cs="Arial"/>
            <w:color w:val="auto"/>
            <w:sz w:val="20"/>
            <w:u w:val="none"/>
            <w:rPrChange w:id="693" w:author="Johnson (ESO), Antony" w:date="2019-03-20T15:40:00Z">
              <w:rPr>
                <w:rStyle w:val="DeltaViewInsertion"/>
                <w:rFonts w:cs="Arial"/>
                <w:color w:val="auto"/>
                <w:sz w:val="20"/>
                <w:u w:val="none"/>
              </w:rPr>
            </w:rPrChange>
          </w:rPr>
          <w:t xml:space="preserve"> of the energy store.</w:t>
        </w:r>
      </w:ins>
      <w:ins w:id="694" w:author="Johnson, Antony" w:date="2018-11-12T14:52:00Z">
        <w:r w:rsidR="005036C1">
          <w:rPr>
            <w:rStyle w:val="DeltaViewInsertion"/>
            <w:rFonts w:cs="Arial"/>
            <w:color w:val="auto"/>
            <w:sz w:val="20"/>
            <w:u w:val="none"/>
          </w:rPr>
          <w:t xml:space="preserve"> </w:t>
        </w:r>
        <w:r>
          <w:rPr>
            <w:rStyle w:val="DeltaViewInsertion"/>
            <w:rFonts w:cs="Arial"/>
            <w:color w:val="auto"/>
            <w:sz w:val="20"/>
            <w:u w:val="none"/>
          </w:rPr>
          <w:t xml:space="preserve"> </w:t>
        </w:r>
      </w:ins>
    </w:p>
    <w:p w14:paraId="3433CA8E" w14:textId="77777777" w:rsidR="00B36730" w:rsidRPr="001C389A" w:rsidRDefault="00B36730" w:rsidP="00B36730">
      <w:pPr>
        <w:widowControl w:val="0"/>
        <w:ind w:left="1440" w:hanging="1440"/>
        <w:rPr>
          <w:rStyle w:val="DeltaViewInsertion"/>
          <w:rFonts w:cs="Arial"/>
          <w:color w:val="auto"/>
          <w:sz w:val="20"/>
          <w:u w:val="none"/>
        </w:rPr>
      </w:pPr>
    </w:p>
    <w:p w14:paraId="41EE756A" w14:textId="77777777" w:rsidR="00B36730" w:rsidRPr="001C389A" w:rsidRDefault="00B36730" w:rsidP="00B36730">
      <w:pPr>
        <w:widowControl w:val="0"/>
        <w:rPr>
          <w:rFonts w:cs="Arial"/>
          <w:sz w:val="20"/>
        </w:rPr>
      </w:pPr>
    </w:p>
    <w:p w14:paraId="741B3673" w14:textId="748C304C"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.7.2</w:t>
      </w:r>
      <w:r w:rsidR="00B36730" w:rsidRPr="001C389A">
        <w:rPr>
          <w:rStyle w:val="DeltaViewInsertion"/>
          <w:rFonts w:cs="Arial"/>
          <w:color w:val="auto"/>
          <w:sz w:val="20"/>
          <w:u w:val="none"/>
        </w:rPr>
        <w:tab/>
        <w:t xml:space="preserve">In the case of an </w:t>
      </w:r>
      <w:r w:rsidR="00B36730" w:rsidRPr="001C389A">
        <w:rPr>
          <w:rStyle w:val="DeltaViewInsertion"/>
          <w:rFonts w:cs="Arial"/>
          <w:b/>
          <w:color w:val="auto"/>
          <w:sz w:val="20"/>
          <w:u w:val="none"/>
        </w:rPr>
        <w:t>Embedded</w:t>
      </w:r>
      <w:r w:rsidR="00B36730" w:rsidRPr="001C389A">
        <w:rPr>
          <w:rStyle w:val="DeltaViewInsertion"/>
          <w:rFonts w:cs="Arial"/>
          <w:color w:val="auto"/>
          <w:sz w:val="20"/>
          <w:u w:val="none"/>
        </w:rPr>
        <w:t xml:space="preserve"> </w:t>
      </w:r>
      <w:r w:rsidR="00B27C7A" w:rsidRPr="001C389A">
        <w:rPr>
          <w:rStyle w:val="DeltaViewInsertion"/>
          <w:rFonts w:cs="Arial"/>
          <w:b/>
          <w:color w:val="auto"/>
          <w:sz w:val="20"/>
          <w:u w:val="none"/>
        </w:rPr>
        <w:t xml:space="preserve">Synchronous Power Generating Module </w:t>
      </w:r>
      <w:r w:rsidR="00B36730" w:rsidRPr="001C389A">
        <w:rPr>
          <w:rStyle w:val="DeltaViewInsertion"/>
          <w:rFonts w:cs="Arial"/>
          <w:color w:val="auto"/>
          <w:sz w:val="20"/>
          <w:u w:val="none"/>
        </w:rPr>
        <w:t xml:space="preserve">where distribution network considerations restrict the </w:t>
      </w:r>
      <w:r w:rsidR="00B27C7A" w:rsidRPr="001C389A">
        <w:rPr>
          <w:rStyle w:val="DeltaViewInsertion"/>
          <w:rFonts w:cs="Arial"/>
          <w:b/>
          <w:color w:val="auto"/>
          <w:sz w:val="20"/>
          <w:u w:val="none"/>
        </w:rPr>
        <w:t>Synchronous Power Generating Module</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Output </w:t>
      </w:r>
      <w:r w:rsidR="00072B13">
        <w:rPr>
          <w:rStyle w:val="DeltaViewInsertion"/>
          <w:rFonts w:cs="Arial"/>
          <w:b/>
          <w:color w:val="auto"/>
          <w:sz w:val="20"/>
          <w:u w:val="none"/>
        </w:rPr>
        <w:t>The Company</w:t>
      </w:r>
      <w:r w:rsidR="00765426" w:rsidRPr="001C389A">
        <w:rPr>
          <w:rStyle w:val="DeltaViewInsertion"/>
          <w:rFonts w:cs="Arial"/>
          <w:color w:val="auto"/>
          <w:sz w:val="20"/>
          <w:u w:val="none"/>
        </w:rPr>
        <w:t xml:space="preserve"> will only require demonstration within the acceptable limits of the </w:t>
      </w:r>
      <w:r w:rsidR="00765426" w:rsidRPr="001C389A">
        <w:rPr>
          <w:rStyle w:val="DeltaViewInsertion"/>
          <w:rFonts w:cs="Arial"/>
          <w:b/>
          <w:color w:val="auto"/>
          <w:sz w:val="20"/>
          <w:u w:val="none"/>
        </w:rPr>
        <w:t>Network Operator’s System</w:t>
      </w:r>
      <w:r w:rsidR="00B36730" w:rsidRPr="001C389A">
        <w:rPr>
          <w:rStyle w:val="DeltaViewInsertion"/>
          <w:rFonts w:cs="Arial"/>
          <w:color w:val="auto"/>
          <w:sz w:val="20"/>
          <w:u w:val="none"/>
        </w:rPr>
        <w:t>.</w:t>
      </w:r>
    </w:p>
    <w:p w14:paraId="5304DCE7" w14:textId="77777777" w:rsidR="00B36730" w:rsidRPr="001C389A" w:rsidRDefault="00B36730" w:rsidP="00B36730">
      <w:pPr>
        <w:widowControl w:val="0"/>
        <w:ind w:left="720"/>
        <w:rPr>
          <w:rFonts w:cs="Arial"/>
          <w:sz w:val="20"/>
        </w:rPr>
      </w:pPr>
    </w:p>
    <w:p w14:paraId="7C9B5EF5" w14:textId="486D49DC"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.7.3</w:t>
      </w:r>
      <w:r w:rsidR="00B36730" w:rsidRPr="001C389A">
        <w:rPr>
          <w:rStyle w:val="DeltaViewInsertion"/>
          <w:rFonts w:cs="Arial"/>
          <w:color w:val="auto"/>
          <w:sz w:val="20"/>
          <w:u w:val="none"/>
        </w:rPr>
        <w:tab/>
        <w:t xml:space="preserve">The test procedure, time and date will be agreed with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and will be to the instruction of </w:t>
      </w:r>
      <w:r w:rsidR="00072B13">
        <w:rPr>
          <w:rStyle w:val="DeltaViewInsertion"/>
          <w:rFonts w:cs="Arial"/>
          <w:b/>
          <w:color w:val="auto"/>
          <w:sz w:val="20"/>
          <w:u w:val="none"/>
        </w:rPr>
        <w:t>The Company</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control centre</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and shall be mo</w:t>
      </w:r>
      <w:r w:rsidR="00B760FF">
        <w:rPr>
          <w:rStyle w:val="DeltaViewInsertion"/>
          <w:rFonts w:cs="Arial"/>
          <w:color w:val="auto"/>
          <w:sz w:val="20"/>
          <w:u w:val="none"/>
        </w:rPr>
        <w:t xml:space="preserve">nitored and recorded at both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control centre and by the</w:t>
      </w:r>
      <w:r w:rsidR="00B36730" w:rsidRPr="001C389A">
        <w:rPr>
          <w:rStyle w:val="DeltaViewInsertion"/>
          <w:rFonts w:cs="Arial"/>
          <w:b/>
          <w:color w:val="auto"/>
          <w:sz w:val="20"/>
          <w:u w:val="none"/>
        </w:rPr>
        <w:t xml:space="preserve"> </w:t>
      </w:r>
      <w:r w:rsidR="001F007B"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w:t>
      </w:r>
    </w:p>
    <w:p w14:paraId="6F96E36C" w14:textId="77777777" w:rsidR="00B36730" w:rsidRPr="001C389A" w:rsidRDefault="00B36730" w:rsidP="00B36730">
      <w:pPr>
        <w:widowControl w:val="0"/>
        <w:rPr>
          <w:rFonts w:cs="Arial"/>
          <w:sz w:val="20"/>
        </w:rPr>
      </w:pPr>
    </w:p>
    <w:p w14:paraId="0A9FA158" w14:textId="77777777"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.7.4</w:t>
      </w:r>
      <w:r w:rsidR="00B36730" w:rsidRPr="001C389A">
        <w:rPr>
          <w:rStyle w:val="DeltaViewInsertion"/>
          <w:rFonts w:cs="Arial"/>
          <w:color w:val="auto"/>
          <w:sz w:val="20"/>
          <w:u w:val="none"/>
        </w:rPr>
        <w:tab/>
        <w:t xml:space="preserve">Where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is recording the voltage,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at the HV connection point </w:t>
      </w:r>
      <w:r w:rsidR="00F524EC" w:rsidRPr="001C389A">
        <w:rPr>
          <w:rStyle w:val="DeltaViewInsertion"/>
          <w:rFonts w:cs="Arial"/>
          <w:color w:val="auto"/>
          <w:sz w:val="20"/>
          <w:u w:val="none"/>
        </w:rPr>
        <w:t xml:space="preserve">the voltage </w:t>
      </w:r>
      <w:r w:rsidR="009F4228" w:rsidRPr="001C389A">
        <w:rPr>
          <w:rStyle w:val="DeltaViewInsertion"/>
          <w:rFonts w:cs="Arial"/>
          <w:color w:val="auto"/>
          <w:sz w:val="20"/>
          <w:u w:val="none"/>
        </w:rPr>
        <w:t xml:space="preserve">for these tests </w:t>
      </w:r>
      <w:r w:rsidR="009F4228" w:rsidRPr="001C389A">
        <w:rPr>
          <w:rStyle w:val="DeltaViewInsertion"/>
          <w:rFonts w:cs="Arial"/>
          <w:b/>
          <w:color w:val="auto"/>
          <w:sz w:val="20"/>
          <w:u w:val="none"/>
        </w:rPr>
        <w:t>Active Power</w:t>
      </w:r>
      <w:r w:rsidR="009F4228" w:rsidRPr="001C389A">
        <w:rPr>
          <w:rStyle w:val="DeltaViewInsertion"/>
          <w:rFonts w:cs="Arial"/>
          <w:color w:val="auto"/>
          <w:sz w:val="20"/>
          <w:u w:val="none"/>
        </w:rPr>
        <w:t xml:space="preserve"> </w:t>
      </w:r>
      <w:r w:rsidR="00F524EC" w:rsidRPr="001C389A">
        <w:rPr>
          <w:rStyle w:val="DeltaViewInsertion"/>
          <w:rFonts w:cs="Arial"/>
          <w:color w:val="auto"/>
          <w:sz w:val="20"/>
          <w:u w:val="none"/>
        </w:rPr>
        <w:t xml:space="preserve">and </w:t>
      </w:r>
      <w:r w:rsidR="00F524EC" w:rsidRPr="001C389A">
        <w:rPr>
          <w:rStyle w:val="DeltaViewInsertion"/>
          <w:rFonts w:cs="Arial"/>
          <w:b/>
          <w:color w:val="auto"/>
          <w:sz w:val="20"/>
          <w:u w:val="none"/>
        </w:rPr>
        <w:t>Reactive Power</w:t>
      </w:r>
      <w:r w:rsidR="00F524EC" w:rsidRPr="001C389A">
        <w:rPr>
          <w:rStyle w:val="DeltaViewInsertion"/>
          <w:rFonts w:cs="Arial"/>
          <w:color w:val="auto"/>
          <w:sz w:val="20"/>
          <w:u w:val="none"/>
        </w:rPr>
        <w:t xml:space="preserve"> at the </w:t>
      </w:r>
      <w:r w:rsidR="00F524EC" w:rsidRPr="001C389A">
        <w:rPr>
          <w:rStyle w:val="DeltaViewInsertion"/>
          <w:rFonts w:cs="Arial"/>
          <w:b/>
          <w:color w:val="auto"/>
          <w:sz w:val="20"/>
          <w:u w:val="none"/>
        </w:rPr>
        <w:t>Synchronous Power Generating Module</w:t>
      </w:r>
      <w:r w:rsidR="00F524EC" w:rsidRPr="001C389A">
        <w:rPr>
          <w:rStyle w:val="DeltaViewInsertion"/>
          <w:rFonts w:cs="Arial"/>
          <w:color w:val="auto"/>
          <w:sz w:val="20"/>
          <w:u w:val="none"/>
        </w:rPr>
        <w:t xml:space="preserve"> terminals may also</w:t>
      </w:r>
      <w:r w:rsidR="00B36730" w:rsidRPr="001C389A">
        <w:rPr>
          <w:rStyle w:val="DeltaViewInsertion"/>
          <w:rFonts w:cs="Arial"/>
          <w:color w:val="auto"/>
          <w:sz w:val="20"/>
          <w:u w:val="none"/>
        </w:rPr>
        <w:t xml:space="preserve"> be included. The results shall be supplied in an electronic spreadsheet format.</w:t>
      </w:r>
      <w:r w:rsidR="00F524EC" w:rsidRPr="001C389A">
        <w:rPr>
          <w:rStyle w:val="DeltaViewInsertion"/>
          <w:rFonts w:cs="Arial"/>
          <w:color w:val="auto"/>
          <w:sz w:val="20"/>
          <w:u w:val="none"/>
        </w:rPr>
        <w:t xml:space="preserve"> Where applicable the </w:t>
      </w:r>
      <w:r w:rsidR="00F524EC" w:rsidRPr="001C389A">
        <w:rPr>
          <w:rStyle w:val="DeltaViewInsertion"/>
          <w:rFonts w:cs="Arial"/>
          <w:b/>
          <w:color w:val="auto"/>
          <w:sz w:val="20"/>
          <w:u w:val="none"/>
        </w:rPr>
        <w:t>Synchronous Power Generating Module</w:t>
      </w:r>
      <w:r w:rsidR="00F524EC" w:rsidRPr="001C389A">
        <w:rPr>
          <w:rStyle w:val="DeltaViewInsertion"/>
          <w:rFonts w:cs="Arial"/>
          <w:color w:val="auto"/>
          <w:sz w:val="20"/>
          <w:u w:val="none"/>
        </w:rPr>
        <w:t xml:space="preserve"> transformer </w:t>
      </w:r>
      <w:r w:rsidR="009F4228" w:rsidRPr="001C389A">
        <w:rPr>
          <w:rStyle w:val="DeltaViewInsertion"/>
          <w:rFonts w:cs="Arial"/>
          <w:color w:val="auto"/>
          <w:sz w:val="20"/>
          <w:u w:val="none"/>
        </w:rPr>
        <w:t xml:space="preserve">tapchanger position </w:t>
      </w:r>
      <w:r w:rsidR="00F524EC" w:rsidRPr="001C389A">
        <w:rPr>
          <w:rStyle w:val="DeltaViewInsertion"/>
          <w:rFonts w:cs="Arial"/>
          <w:color w:val="auto"/>
          <w:sz w:val="20"/>
          <w:u w:val="none"/>
        </w:rPr>
        <w:t>should be noted throughout the test period.</w:t>
      </w:r>
    </w:p>
    <w:p w14:paraId="28FD713B" w14:textId="77777777" w:rsidR="009805D1" w:rsidRPr="001C389A" w:rsidRDefault="009805D1" w:rsidP="00B36730">
      <w:pPr>
        <w:pStyle w:val="Heading2"/>
        <w:tabs>
          <w:tab w:val="left" w:pos="1418"/>
        </w:tabs>
        <w:rPr>
          <w:rFonts w:cs="Arial"/>
          <w:sz w:val="20"/>
          <w:u w:val="none"/>
        </w:rPr>
      </w:pPr>
    </w:p>
    <w:p w14:paraId="1DEDAA1F" w14:textId="77777777" w:rsidR="00B36730" w:rsidRPr="001C389A" w:rsidRDefault="007E59DD" w:rsidP="00E30D18">
      <w:pPr>
        <w:pStyle w:val="Heading2"/>
        <w:tabs>
          <w:tab w:val="left" w:pos="1418"/>
        </w:tabs>
        <w:jc w:val="both"/>
        <w:rPr>
          <w:rStyle w:val="DeltaViewInsertion"/>
          <w:rFonts w:cs="Arial"/>
          <w:color w:val="auto"/>
          <w:sz w:val="20"/>
          <w:u w:val="single"/>
        </w:rPr>
      </w:pPr>
      <w:bookmarkStart w:id="695" w:name="_Toc496003176"/>
      <w:bookmarkStart w:id="696" w:name="_Toc496003253"/>
      <w:bookmarkStart w:id="697" w:name="_Toc499651124"/>
      <w:bookmarkStart w:id="698" w:name="_Toc524003912"/>
      <w:r w:rsidRPr="001C389A">
        <w:rPr>
          <w:rStyle w:val="DeltaViewInsertion"/>
          <w:rFonts w:cs="Arial"/>
          <w:color w:val="auto"/>
          <w:sz w:val="20"/>
          <w:u w:val="none"/>
        </w:rPr>
        <w:t>ECP.A.5</w:t>
      </w:r>
      <w:r w:rsidR="00B36730" w:rsidRPr="001C389A">
        <w:rPr>
          <w:rStyle w:val="DeltaViewInsertion"/>
          <w:rFonts w:cs="Arial"/>
          <w:color w:val="auto"/>
          <w:sz w:val="20"/>
          <w:u w:val="none"/>
        </w:rPr>
        <w:t>.8</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Governor and Load Controller Response Performance</w:t>
      </w:r>
      <w:bookmarkEnd w:id="695"/>
      <w:bookmarkEnd w:id="696"/>
      <w:bookmarkEnd w:id="697"/>
      <w:bookmarkEnd w:id="698"/>
    </w:p>
    <w:p w14:paraId="41A417E4" w14:textId="77777777" w:rsidR="00FB7FB6" w:rsidRPr="001C389A" w:rsidRDefault="00FB7FB6" w:rsidP="00E30D18">
      <w:pPr>
        <w:rPr>
          <w:rFonts w:cs="Arial"/>
          <w:sz w:val="20"/>
        </w:rPr>
      </w:pPr>
    </w:p>
    <w:p w14:paraId="4F355B3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.8.1</w:t>
      </w:r>
      <w:r w:rsidR="00B36730" w:rsidRPr="001C389A">
        <w:rPr>
          <w:rStyle w:val="DeltaViewInsertion"/>
          <w:rFonts w:cs="Arial"/>
          <w:color w:val="auto"/>
          <w:sz w:val="20"/>
          <w:u w:val="none"/>
        </w:rPr>
        <w:tab/>
        <w:t xml:space="preserve">The governor and load controller response performance will be tested by injecting simulated frequency deviations into the governor and load controller </w:t>
      </w:r>
      <w:r w:rsidR="00B36730" w:rsidRPr="001C389A">
        <w:rPr>
          <w:rStyle w:val="DeltaViewInsertion"/>
          <w:rFonts w:cs="Arial"/>
          <w:color w:val="auto"/>
          <w:sz w:val="20"/>
          <w:u w:val="none"/>
        </w:rPr>
        <w:lastRenderedPageBreak/>
        <w:t xml:space="preserve">systems. Such simulated frequency deviation signals must be injected simultaneously at both speed governor and load controller setpoints. For </w:t>
      </w:r>
      <w:r w:rsidR="00B36730" w:rsidRPr="001C389A">
        <w:rPr>
          <w:rStyle w:val="DeltaViewInsertion"/>
          <w:rFonts w:cs="Arial"/>
          <w:b/>
          <w:color w:val="auto"/>
          <w:sz w:val="20"/>
          <w:u w:val="none"/>
        </w:rPr>
        <w:t>CCGT modules</w:t>
      </w:r>
      <w:r w:rsidR="00B36730" w:rsidRPr="001C389A">
        <w:rPr>
          <w:rStyle w:val="DeltaViewInsertion"/>
          <w:rFonts w:cs="Arial"/>
          <w:color w:val="auto"/>
          <w:sz w:val="20"/>
          <w:u w:val="none"/>
        </w:rPr>
        <w:t>, simultaneous injection into all gas turbines, steam turbine governors and module controllers is required.</w:t>
      </w:r>
    </w:p>
    <w:p w14:paraId="4CFA5C6C" w14:textId="77777777" w:rsidR="00B36730" w:rsidRPr="001C389A" w:rsidRDefault="00B36730" w:rsidP="00B36730">
      <w:pPr>
        <w:widowControl w:val="0"/>
        <w:ind w:left="720"/>
        <w:rPr>
          <w:rFonts w:cs="Arial"/>
          <w:sz w:val="20"/>
        </w:rPr>
      </w:pPr>
    </w:p>
    <w:p w14:paraId="3BB88196" w14:textId="5C77245C"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.8.2</w:t>
      </w:r>
      <w:r w:rsidR="00B36730" w:rsidRPr="001C389A">
        <w:rPr>
          <w:rStyle w:val="DeltaViewInsertion"/>
          <w:rFonts w:cs="Arial"/>
          <w:color w:val="auto"/>
          <w:sz w:val="20"/>
          <w:u w:val="none"/>
        </w:rPr>
        <w:tab/>
        <w:t xml:space="preserve">Prior to witnessing the governor tests set out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.8.6,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requires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to conduct the preliminary tests detailed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.8.4 and send the results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for assessment unless agreed otherwise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The results should be supplied in an electronic spreadsheet format. These tests shall be completed at least two weeks prior to the witnessed governor response tests.</w:t>
      </w:r>
    </w:p>
    <w:p w14:paraId="305035FA" w14:textId="77777777" w:rsidR="00B36730" w:rsidRPr="001C389A" w:rsidRDefault="00B36730" w:rsidP="00B36730">
      <w:pPr>
        <w:widowControl w:val="0"/>
        <w:ind w:left="720"/>
        <w:rPr>
          <w:rFonts w:cs="Arial"/>
          <w:sz w:val="20"/>
        </w:rPr>
      </w:pPr>
    </w:p>
    <w:p w14:paraId="10339389" w14:textId="61BACC8A"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.8.3</w:t>
      </w:r>
      <w:r w:rsidR="00B36730" w:rsidRPr="001C389A">
        <w:rPr>
          <w:rStyle w:val="DeltaViewInsertion"/>
          <w:rFonts w:cs="Arial"/>
          <w:color w:val="auto"/>
          <w:sz w:val="20"/>
          <w:u w:val="none"/>
        </w:rPr>
        <w:tab/>
        <w:t xml:space="preserve">Where a </w:t>
      </w:r>
      <w:r w:rsidR="00B36730" w:rsidRPr="001C389A">
        <w:rPr>
          <w:rStyle w:val="DeltaViewInsertion"/>
          <w:rFonts w:cs="Arial"/>
          <w:b/>
          <w:color w:val="auto"/>
          <w:sz w:val="20"/>
          <w:u w:val="none"/>
        </w:rPr>
        <w:t>CCGT module</w:t>
      </w:r>
      <w:r w:rsidR="00B36730" w:rsidRPr="001C389A">
        <w:rPr>
          <w:rStyle w:val="DeltaViewInsertion"/>
          <w:rFonts w:cs="Arial"/>
          <w:color w:val="auto"/>
          <w:sz w:val="20"/>
          <w:u w:val="none"/>
        </w:rPr>
        <w:t xml:space="preserve"> or </w:t>
      </w:r>
      <w:r w:rsidR="005E04A2"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is capable of operating on alternative fuels, tests will be required to demonstrate performance when operating on each fuel.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 agree a reduction from the tests listed in </w:t>
      </w:r>
      <w:r w:rsidRPr="001C389A">
        <w:rPr>
          <w:rStyle w:val="DeltaViewInsertion"/>
          <w:rFonts w:cs="Arial"/>
          <w:color w:val="auto"/>
          <w:sz w:val="20"/>
          <w:u w:val="none"/>
        </w:rPr>
        <w:t>ECP.A.5</w:t>
      </w:r>
      <w:r w:rsidR="00B36730" w:rsidRPr="001C389A">
        <w:rPr>
          <w:rStyle w:val="DeltaViewInsertion"/>
          <w:rFonts w:cs="Arial"/>
          <w:color w:val="auto"/>
          <w:sz w:val="20"/>
          <w:u w:val="none"/>
        </w:rPr>
        <w:t>.8.6 for demonstrating performance on the alternative fuel.  This includes the case where a main fuel is supplemented by bio-fuel.</w:t>
      </w:r>
    </w:p>
    <w:p w14:paraId="25AFAED6" w14:textId="77777777" w:rsidR="00B36730" w:rsidRPr="001C389A" w:rsidRDefault="00B36730" w:rsidP="00B36730">
      <w:pPr>
        <w:pStyle w:val="BodyText"/>
        <w:rPr>
          <w:rFonts w:ascii="Arial" w:hAnsi="Arial" w:cs="Arial"/>
        </w:rPr>
      </w:pPr>
    </w:p>
    <w:p w14:paraId="5FD306D5" w14:textId="77777777" w:rsidR="00B36730" w:rsidRPr="001C389A" w:rsidRDefault="00B36730" w:rsidP="00B36730">
      <w:pPr>
        <w:pStyle w:val="BodyText"/>
        <w:ind w:left="1418"/>
        <w:rPr>
          <w:rFonts w:ascii="Arial" w:hAnsi="Arial" w:cs="Arial"/>
        </w:rPr>
      </w:pPr>
      <w:r w:rsidRPr="001C389A">
        <w:rPr>
          <w:rStyle w:val="DeltaViewInsertion"/>
          <w:rFonts w:ascii="Arial" w:hAnsi="Arial" w:cs="Arial"/>
          <w:color w:val="auto"/>
          <w:u w:val="none"/>
        </w:rPr>
        <w:t>Preliminary Governor Frequency Response Testing</w:t>
      </w:r>
    </w:p>
    <w:p w14:paraId="3DB9F0F8" w14:textId="77777777" w:rsidR="00B36730" w:rsidRPr="001C389A" w:rsidRDefault="00B36730" w:rsidP="00B36730">
      <w:pPr>
        <w:pStyle w:val="BodyText"/>
        <w:ind w:left="720"/>
        <w:rPr>
          <w:rFonts w:ascii="Arial" w:hAnsi="Arial" w:cs="Arial"/>
        </w:rPr>
      </w:pPr>
    </w:p>
    <w:p w14:paraId="215E40E6"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.8.4</w:t>
      </w:r>
      <w:r w:rsidR="00B36730" w:rsidRPr="001C389A">
        <w:rPr>
          <w:rStyle w:val="DeltaViewInsertion"/>
          <w:rFonts w:cs="Arial"/>
          <w:color w:val="auto"/>
          <w:sz w:val="20"/>
          <w:u w:val="none"/>
        </w:rPr>
        <w:tab/>
        <w:t xml:space="preserve">Prior to conducting the full set of tests as per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.8.6, </w:t>
      </w:r>
      <w:r w:rsidR="005E04A2" w:rsidRPr="001C389A">
        <w:rPr>
          <w:rStyle w:val="DeltaViewInsertion"/>
          <w:rFonts w:cs="Arial"/>
          <w:b/>
          <w:color w:val="auto"/>
          <w:sz w:val="20"/>
          <w:u w:val="none"/>
        </w:rPr>
        <w:t xml:space="preserve">Generators </w:t>
      </w:r>
      <w:r w:rsidR="00B36730" w:rsidRPr="001C389A">
        <w:rPr>
          <w:rStyle w:val="DeltaViewInsertion"/>
          <w:rFonts w:cs="Arial"/>
          <w:color w:val="auto"/>
          <w:sz w:val="20"/>
          <w:u w:val="none"/>
        </w:rPr>
        <w:t>are required to conduct a preliminary set of tests below to confirm the frequency injection method is correct and the plant control performance is within expectation. The test numbers refer to Figure 1 below. With the plant running at 80% of full load, the following frequency injections shall be applied.</w:t>
      </w:r>
    </w:p>
    <w:bookmarkEnd w:id="669"/>
    <w:bookmarkEnd w:id="670"/>
    <w:bookmarkEnd w:id="671"/>
    <w:p w14:paraId="37EC7320" w14:textId="77777777" w:rsidR="00B36730" w:rsidRPr="001C389A" w:rsidRDefault="00B36730" w:rsidP="00B36730">
      <w:pPr>
        <w:widowControl w:val="0"/>
        <w:ind w:left="1440"/>
        <w:rPr>
          <w:rStyle w:val="DeltaViewInsertion"/>
          <w:rFonts w:cs="Arial"/>
          <w:color w:val="auto"/>
          <w:sz w:val="20"/>
          <w:u w:val="none"/>
        </w:rPr>
      </w:pPr>
    </w:p>
    <w:tbl>
      <w:tblPr>
        <w:tblW w:w="779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778"/>
        <w:gridCol w:w="990"/>
      </w:tblGrid>
      <w:tr w:rsidR="007C03CE" w:rsidRPr="001C389A" w14:paraId="1469254F"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0509559D"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Test No</w:t>
            </w:r>
          </w:p>
          <w:p w14:paraId="52262A59"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 xml:space="preserve">(Figure1) </w:t>
            </w:r>
          </w:p>
        </w:tc>
        <w:tc>
          <w:tcPr>
            <w:tcW w:w="5778" w:type="dxa"/>
            <w:tcBorders>
              <w:top w:val="single" w:sz="4" w:space="0" w:color="auto"/>
              <w:left w:val="single" w:sz="4" w:space="0" w:color="auto"/>
              <w:bottom w:val="single" w:sz="4" w:space="0" w:color="auto"/>
              <w:right w:val="single" w:sz="4" w:space="0" w:color="auto"/>
            </w:tcBorders>
            <w:hideMark/>
          </w:tcPr>
          <w:p w14:paraId="1D3368A8"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 xml:space="preserve">Frequency Injection </w:t>
            </w:r>
          </w:p>
        </w:tc>
        <w:tc>
          <w:tcPr>
            <w:tcW w:w="990" w:type="dxa"/>
            <w:tcBorders>
              <w:top w:val="single" w:sz="4" w:space="0" w:color="auto"/>
              <w:left w:val="single" w:sz="4" w:space="0" w:color="auto"/>
              <w:bottom w:val="single" w:sz="4" w:space="0" w:color="auto"/>
              <w:right w:val="single" w:sz="4" w:space="0" w:color="auto"/>
            </w:tcBorders>
            <w:hideMark/>
          </w:tcPr>
          <w:p w14:paraId="5842C414"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Notes</w:t>
            </w:r>
          </w:p>
        </w:tc>
      </w:tr>
      <w:tr w:rsidR="007C03CE" w:rsidRPr="001C389A" w14:paraId="77C3BB1A"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20C90CB6"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8</w:t>
            </w:r>
          </w:p>
        </w:tc>
        <w:tc>
          <w:tcPr>
            <w:tcW w:w="5778" w:type="dxa"/>
            <w:tcBorders>
              <w:top w:val="single" w:sz="4" w:space="0" w:color="auto"/>
              <w:left w:val="single" w:sz="4" w:space="0" w:color="auto"/>
              <w:bottom w:val="single" w:sz="4" w:space="0" w:color="auto"/>
              <w:right w:val="single" w:sz="4" w:space="0" w:color="auto"/>
            </w:tcBorders>
            <w:hideMark/>
          </w:tcPr>
          <w:p w14:paraId="5BF960C2"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Inject -0.5Hz frequency fall over 10 sec</w:t>
            </w:r>
          </w:p>
          <w:p w14:paraId="0901C6A0"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Hold for a further 20 sec</w:t>
            </w:r>
          </w:p>
          <w:p w14:paraId="242D9AEE"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At 30 sec from the start of the test, Inject a +0.3Hz frequency rise over 30 sec.</w:t>
            </w:r>
          </w:p>
          <w:p w14:paraId="049D55C9"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Hold until conditions stabilise</w:t>
            </w:r>
          </w:p>
          <w:p w14:paraId="22F0B1C6"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06E0C3C9"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1D4E0177" w14:textId="77777777" w:rsidTr="00B36730">
        <w:tc>
          <w:tcPr>
            <w:tcW w:w="1028" w:type="dxa"/>
            <w:tcBorders>
              <w:top w:val="single" w:sz="4" w:space="0" w:color="auto"/>
              <w:left w:val="single" w:sz="4" w:space="0" w:color="auto"/>
              <w:bottom w:val="single" w:sz="4" w:space="0" w:color="auto"/>
              <w:right w:val="single" w:sz="4" w:space="0" w:color="auto"/>
            </w:tcBorders>
          </w:tcPr>
          <w:p w14:paraId="2AEDC06B"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13</w:t>
            </w:r>
          </w:p>
        </w:tc>
        <w:tc>
          <w:tcPr>
            <w:tcW w:w="5778" w:type="dxa"/>
            <w:tcBorders>
              <w:top w:val="single" w:sz="4" w:space="0" w:color="auto"/>
              <w:left w:val="single" w:sz="4" w:space="0" w:color="auto"/>
              <w:bottom w:val="single" w:sz="4" w:space="0" w:color="auto"/>
              <w:right w:val="single" w:sz="4" w:space="0" w:color="auto"/>
            </w:tcBorders>
          </w:tcPr>
          <w:p w14:paraId="7DFB98F7" w14:textId="77777777" w:rsidR="00B36730" w:rsidRPr="001C389A" w:rsidRDefault="00B36730" w:rsidP="00B36730">
            <w:pPr>
              <w:widowControl w:val="0"/>
              <w:autoSpaceDE w:val="0"/>
              <w:autoSpaceDN w:val="0"/>
              <w:adjustRightInd w:val="0"/>
              <w:rPr>
                <w:rFonts w:cs="Arial"/>
                <w:sz w:val="20"/>
              </w:rPr>
            </w:pPr>
            <w:r w:rsidRPr="001C389A">
              <w:rPr>
                <w:rFonts w:cs="Arial"/>
                <w:sz w:val="20"/>
              </w:rPr>
              <w:t>• Inject - 0.5Hz frequency fall over 10 sec</w:t>
            </w:r>
          </w:p>
          <w:p w14:paraId="3828429A"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7B8FE5FC"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5A76DECB"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287216FF"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549B0566"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14</w:t>
            </w:r>
          </w:p>
        </w:tc>
        <w:tc>
          <w:tcPr>
            <w:tcW w:w="5778" w:type="dxa"/>
            <w:tcBorders>
              <w:top w:val="single" w:sz="4" w:space="0" w:color="auto"/>
              <w:left w:val="single" w:sz="4" w:space="0" w:color="auto"/>
              <w:bottom w:val="single" w:sz="4" w:space="0" w:color="auto"/>
              <w:right w:val="single" w:sz="4" w:space="0" w:color="auto"/>
            </w:tcBorders>
            <w:hideMark/>
          </w:tcPr>
          <w:p w14:paraId="5A2B0BB8" w14:textId="77777777" w:rsidR="00B36730" w:rsidRPr="001C389A" w:rsidRDefault="00B36730" w:rsidP="00B36730">
            <w:pPr>
              <w:widowControl w:val="0"/>
              <w:autoSpaceDE w:val="0"/>
              <w:autoSpaceDN w:val="0"/>
              <w:adjustRightInd w:val="0"/>
              <w:rPr>
                <w:rFonts w:cs="Arial"/>
                <w:sz w:val="20"/>
              </w:rPr>
            </w:pPr>
            <w:r w:rsidRPr="001C389A">
              <w:rPr>
                <w:rFonts w:cs="Arial"/>
                <w:sz w:val="20"/>
              </w:rPr>
              <w:t>• Inject +0.5Hz frequency rise over 10 sec</w:t>
            </w:r>
          </w:p>
          <w:p w14:paraId="406D80BD"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43F0A5E8"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0219878E"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33ACF2E4"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3BE90842"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H</w:t>
            </w:r>
          </w:p>
        </w:tc>
        <w:tc>
          <w:tcPr>
            <w:tcW w:w="5778" w:type="dxa"/>
            <w:tcBorders>
              <w:top w:val="single" w:sz="4" w:space="0" w:color="auto"/>
              <w:left w:val="single" w:sz="4" w:space="0" w:color="auto"/>
              <w:bottom w:val="single" w:sz="4" w:space="0" w:color="auto"/>
              <w:right w:val="single" w:sz="4" w:space="0" w:color="auto"/>
            </w:tcBorders>
            <w:hideMark/>
          </w:tcPr>
          <w:p w14:paraId="75EEB1BA" w14:textId="77777777" w:rsidR="00B36730" w:rsidRPr="001C389A" w:rsidRDefault="00B36730" w:rsidP="00B36730">
            <w:pPr>
              <w:widowControl w:val="0"/>
              <w:autoSpaceDE w:val="0"/>
              <w:autoSpaceDN w:val="0"/>
              <w:adjustRightInd w:val="0"/>
              <w:rPr>
                <w:rFonts w:cs="Arial"/>
                <w:sz w:val="20"/>
              </w:rPr>
            </w:pPr>
            <w:r w:rsidRPr="001C389A">
              <w:rPr>
                <w:rFonts w:cs="Arial"/>
                <w:sz w:val="20"/>
              </w:rPr>
              <w:t>• Inject - 0.5Hz frequency fall as a stepchange</w:t>
            </w:r>
          </w:p>
          <w:p w14:paraId="61252008"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684ACFA9"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stepchange</w:t>
            </w:r>
          </w:p>
        </w:tc>
        <w:tc>
          <w:tcPr>
            <w:tcW w:w="990" w:type="dxa"/>
            <w:tcBorders>
              <w:top w:val="single" w:sz="4" w:space="0" w:color="auto"/>
              <w:left w:val="single" w:sz="4" w:space="0" w:color="auto"/>
              <w:bottom w:val="single" w:sz="4" w:space="0" w:color="auto"/>
              <w:right w:val="single" w:sz="4" w:space="0" w:color="auto"/>
            </w:tcBorders>
          </w:tcPr>
          <w:p w14:paraId="190D70CC" w14:textId="77777777" w:rsidR="00B36730" w:rsidRPr="001C389A" w:rsidRDefault="00B36730" w:rsidP="00B36730">
            <w:pPr>
              <w:widowControl w:val="0"/>
              <w:autoSpaceDE w:val="0"/>
              <w:autoSpaceDN w:val="0"/>
              <w:adjustRightInd w:val="0"/>
              <w:rPr>
                <w:rFonts w:cs="Arial"/>
                <w:b/>
                <w:bCs/>
                <w:sz w:val="20"/>
              </w:rPr>
            </w:pPr>
          </w:p>
        </w:tc>
      </w:tr>
      <w:tr w:rsidR="00B36730" w:rsidRPr="001C389A" w14:paraId="0F46BE35" w14:textId="77777777" w:rsidTr="00B36730">
        <w:tc>
          <w:tcPr>
            <w:tcW w:w="1028" w:type="dxa"/>
            <w:tcBorders>
              <w:top w:val="single" w:sz="4" w:space="0" w:color="auto"/>
              <w:left w:val="single" w:sz="4" w:space="0" w:color="auto"/>
              <w:bottom w:val="single" w:sz="4" w:space="0" w:color="auto"/>
              <w:right w:val="single" w:sz="4" w:space="0" w:color="auto"/>
            </w:tcBorders>
          </w:tcPr>
          <w:p w14:paraId="0CEED1D3"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I</w:t>
            </w:r>
          </w:p>
        </w:tc>
        <w:tc>
          <w:tcPr>
            <w:tcW w:w="5778" w:type="dxa"/>
            <w:tcBorders>
              <w:top w:val="single" w:sz="4" w:space="0" w:color="auto"/>
              <w:left w:val="single" w:sz="4" w:space="0" w:color="auto"/>
              <w:bottom w:val="single" w:sz="4" w:space="0" w:color="auto"/>
              <w:right w:val="single" w:sz="4" w:space="0" w:color="auto"/>
            </w:tcBorders>
          </w:tcPr>
          <w:p w14:paraId="40F43995" w14:textId="77777777" w:rsidR="00B36730" w:rsidRPr="001C389A" w:rsidRDefault="00B36730" w:rsidP="00B36730">
            <w:pPr>
              <w:widowControl w:val="0"/>
              <w:autoSpaceDE w:val="0"/>
              <w:autoSpaceDN w:val="0"/>
              <w:adjustRightInd w:val="0"/>
              <w:rPr>
                <w:rFonts w:cs="Arial"/>
                <w:sz w:val="20"/>
              </w:rPr>
            </w:pPr>
            <w:r w:rsidRPr="001C389A">
              <w:rPr>
                <w:rFonts w:cs="Arial"/>
                <w:sz w:val="20"/>
              </w:rPr>
              <w:t>• Inject +0.5Hz frequency rise as a stepchange</w:t>
            </w:r>
          </w:p>
          <w:p w14:paraId="7451F03A"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0679DEE1"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stepchange</w:t>
            </w:r>
          </w:p>
        </w:tc>
        <w:tc>
          <w:tcPr>
            <w:tcW w:w="990" w:type="dxa"/>
            <w:tcBorders>
              <w:top w:val="single" w:sz="4" w:space="0" w:color="auto"/>
              <w:left w:val="single" w:sz="4" w:space="0" w:color="auto"/>
              <w:bottom w:val="single" w:sz="4" w:space="0" w:color="auto"/>
              <w:right w:val="single" w:sz="4" w:space="0" w:color="auto"/>
            </w:tcBorders>
          </w:tcPr>
          <w:p w14:paraId="0C681051" w14:textId="77777777" w:rsidR="00B36730" w:rsidRPr="001C389A" w:rsidRDefault="00B36730" w:rsidP="00B36730">
            <w:pPr>
              <w:widowControl w:val="0"/>
              <w:autoSpaceDE w:val="0"/>
              <w:autoSpaceDN w:val="0"/>
              <w:adjustRightInd w:val="0"/>
              <w:rPr>
                <w:rFonts w:cs="Arial"/>
                <w:b/>
                <w:bCs/>
                <w:sz w:val="20"/>
              </w:rPr>
            </w:pPr>
          </w:p>
        </w:tc>
      </w:tr>
    </w:tbl>
    <w:p w14:paraId="27FBB55F" w14:textId="77777777" w:rsidR="00B36730" w:rsidRPr="001C389A" w:rsidRDefault="00B36730" w:rsidP="00B36730">
      <w:pPr>
        <w:widowControl w:val="0"/>
        <w:ind w:left="720"/>
        <w:rPr>
          <w:rFonts w:cs="Arial"/>
          <w:sz w:val="20"/>
        </w:rPr>
      </w:pPr>
    </w:p>
    <w:p w14:paraId="7E69C73D" w14:textId="10CC6987" w:rsidR="00B36730" w:rsidRPr="001C389A" w:rsidRDefault="007E59DD" w:rsidP="00B36730">
      <w:pPr>
        <w:widowControl w:val="0"/>
        <w:ind w:left="1440" w:hanging="1440"/>
        <w:rPr>
          <w:rFonts w:cs="Arial"/>
          <w:sz w:val="20"/>
        </w:rPr>
      </w:pPr>
      <w:bookmarkStart w:id="699" w:name="_DV_C749"/>
      <w:r w:rsidRPr="001C389A">
        <w:rPr>
          <w:rStyle w:val="DeltaViewInsertion"/>
          <w:rFonts w:cs="Arial"/>
          <w:color w:val="auto"/>
          <w:sz w:val="20"/>
          <w:u w:val="none"/>
        </w:rPr>
        <w:t>ECP.A.5</w:t>
      </w:r>
      <w:r w:rsidR="00B36730" w:rsidRPr="001C389A">
        <w:rPr>
          <w:rStyle w:val="DeltaViewInsertion"/>
          <w:rFonts w:cs="Arial"/>
          <w:color w:val="auto"/>
          <w:sz w:val="20"/>
          <w:u w:val="none"/>
        </w:rPr>
        <w:t>.8.5</w:t>
      </w:r>
      <w:r w:rsidR="00B36730" w:rsidRPr="001C389A">
        <w:rPr>
          <w:rStyle w:val="DeltaViewInsertion"/>
          <w:rFonts w:cs="Arial"/>
          <w:color w:val="auto"/>
          <w:sz w:val="20"/>
          <w:u w:val="none"/>
        </w:rPr>
        <w:tab/>
        <w:t xml:space="preserve">The recorded results (e.g. Finj, MW and control signals) should be sampled at a minimum rate of 1 Hz to allow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6D0262" w:rsidRPr="001C389A">
        <w:rPr>
          <w:rStyle w:val="DeltaViewInsertion"/>
          <w:rFonts w:cs="Arial"/>
          <w:color w:val="auto"/>
          <w:sz w:val="20"/>
          <w:u w:val="none"/>
        </w:rPr>
        <w:t xml:space="preserve"> </w:t>
      </w:r>
      <w:r w:rsidR="00B36730" w:rsidRPr="001C389A">
        <w:rPr>
          <w:rStyle w:val="DeltaViewInsertion"/>
          <w:rFonts w:cs="Arial"/>
          <w:color w:val="auto"/>
          <w:sz w:val="20"/>
          <w:u w:val="none"/>
        </w:rPr>
        <w:t xml:space="preserve">shall supply the recordings including data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 Results shall be legible, identifiable by labelling, and shall have appropriate scaling.</w:t>
      </w:r>
    </w:p>
    <w:p w14:paraId="3B0D652C" w14:textId="77777777" w:rsidR="00B36730" w:rsidRPr="001C389A" w:rsidRDefault="00B36730" w:rsidP="00B36730">
      <w:pPr>
        <w:widowControl w:val="0"/>
        <w:ind w:left="720"/>
        <w:rPr>
          <w:rFonts w:cs="Arial"/>
          <w:sz w:val="20"/>
        </w:rPr>
      </w:pPr>
    </w:p>
    <w:p w14:paraId="0BEF2620" w14:textId="0CF922F5" w:rsidR="00B36730" w:rsidRPr="001C389A" w:rsidRDefault="00B36730" w:rsidP="00B36730">
      <w:pPr>
        <w:ind w:firstLine="1418"/>
        <w:rPr>
          <w:rFonts w:cs="Arial"/>
          <w:b/>
          <w:sz w:val="20"/>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p>
    <w:p w14:paraId="709644A2" w14:textId="77777777" w:rsidR="00B36730" w:rsidRPr="001C389A" w:rsidRDefault="00B36730" w:rsidP="00B36730">
      <w:pPr>
        <w:pStyle w:val="Bullet1"/>
        <w:ind w:left="1440" w:firstLine="0"/>
        <w:rPr>
          <w:rFonts w:ascii="Arial" w:hAnsi="Arial" w:cs="Arial"/>
          <w:b/>
          <w:snapToGrid w:val="0"/>
          <w:sz w:val="20"/>
          <w:lang w:eastAsia="en-US"/>
        </w:rPr>
      </w:pPr>
    </w:p>
    <w:p w14:paraId="4FD3DEBB" w14:textId="4CBECC59"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lastRenderedPageBreak/>
        <w:t>ECP.A.5</w:t>
      </w:r>
      <w:r w:rsidR="00B36730" w:rsidRPr="001C389A">
        <w:rPr>
          <w:rStyle w:val="DeltaViewInsertion"/>
          <w:rFonts w:ascii="Arial" w:hAnsi="Arial" w:cs="Arial"/>
          <w:color w:val="auto"/>
          <w:sz w:val="20"/>
          <w:u w:val="none"/>
        </w:rPr>
        <w:t>.8.6</w:t>
      </w:r>
      <w:r w:rsidR="00B36730" w:rsidRPr="001C389A">
        <w:rPr>
          <w:rStyle w:val="DeltaViewInsertion"/>
          <w:rFonts w:ascii="Arial" w:hAnsi="Arial" w:cs="Arial"/>
          <w:color w:val="auto"/>
          <w:sz w:val="20"/>
          <w:u w:val="none"/>
        </w:rPr>
        <w:tab/>
        <w:t xml:space="preserve">The tests are to be conducted at a number of different Module Load Points (MLP). The load points are conducted as shown below unless agreed otherwise by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w:t>
      </w:r>
    </w:p>
    <w:bookmarkEnd w:id="699"/>
    <w:p w14:paraId="0E148AB9" w14:textId="77777777" w:rsidR="00B36730" w:rsidRPr="001C389A" w:rsidRDefault="00B36730" w:rsidP="00B36730">
      <w:pPr>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2"/>
        <w:gridCol w:w="1735"/>
      </w:tblGrid>
      <w:tr w:rsidR="007C03CE" w:rsidRPr="001C389A" w14:paraId="421FB5B3" w14:textId="77777777" w:rsidTr="00B36730">
        <w:tc>
          <w:tcPr>
            <w:tcW w:w="6142" w:type="dxa"/>
            <w:tcBorders>
              <w:top w:val="single" w:sz="4" w:space="0" w:color="auto"/>
              <w:left w:val="single" w:sz="4" w:space="0" w:color="auto"/>
              <w:bottom w:val="single" w:sz="4" w:space="0" w:color="auto"/>
              <w:right w:val="single" w:sz="4" w:space="0" w:color="auto"/>
            </w:tcBorders>
            <w:hideMark/>
          </w:tcPr>
          <w:p w14:paraId="451A8611" w14:textId="77777777" w:rsidR="00B36730" w:rsidRPr="001C389A" w:rsidRDefault="00B36730" w:rsidP="00B36730">
            <w:pPr>
              <w:pStyle w:val="Bullet1"/>
              <w:tabs>
                <w:tab w:val="left" w:pos="720"/>
              </w:tabs>
              <w:ind w:left="34" w:firstLine="0"/>
              <w:rPr>
                <w:rFonts w:ascii="Arial" w:hAnsi="Arial" w:cs="Arial"/>
                <w:sz w:val="20"/>
              </w:rPr>
            </w:pPr>
            <w:bookmarkStart w:id="700" w:name="_DV_C752"/>
            <w:r w:rsidRPr="001C389A">
              <w:rPr>
                <w:rStyle w:val="DeltaViewInsertion"/>
                <w:rFonts w:ascii="Arial" w:hAnsi="Arial" w:cs="Arial"/>
                <w:color w:val="auto"/>
                <w:sz w:val="20"/>
                <w:u w:val="none"/>
              </w:rPr>
              <w:t xml:space="preserve">Module Load Point 6 </w:t>
            </w:r>
          </w:p>
          <w:p w14:paraId="2596101F" w14:textId="77777777" w:rsidR="00B36730" w:rsidRPr="001C389A" w:rsidRDefault="00B36730" w:rsidP="00B3673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Maximum Export Limit</w:t>
            </w:r>
            <w:r w:rsidRPr="001C389A">
              <w:rPr>
                <w:rStyle w:val="DeltaViewInsertion"/>
                <w:rFonts w:ascii="Arial" w:hAnsi="Arial" w:cs="Arial"/>
                <w:color w:val="auto"/>
                <w:sz w:val="20"/>
                <w:u w:val="none"/>
              </w:rPr>
              <w:t>)</w:t>
            </w:r>
            <w:bookmarkEnd w:id="700"/>
          </w:p>
        </w:tc>
        <w:tc>
          <w:tcPr>
            <w:tcW w:w="1735" w:type="dxa"/>
            <w:tcBorders>
              <w:top w:val="single" w:sz="4" w:space="0" w:color="auto"/>
              <w:left w:val="single" w:sz="4" w:space="0" w:color="auto"/>
              <w:bottom w:val="single" w:sz="4" w:space="0" w:color="auto"/>
              <w:right w:val="single" w:sz="4" w:space="0" w:color="auto"/>
            </w:tcBorders>
            <w:hideMark/>
          </w:tcPr>
          <w:p w14:paraId="08F535DB" w14:textId="77777777" w:rsidR="00B36730" w:rsidRPr="001C389A" w:rsidRDefault="00B36730" w:rsidP="00B36730">
            <w:pPr>
              <w:pStyle w:val="Bullet1"/>
              <w:tabs>
                <w:tab w:val="left" w:pos="720"/>
              </w:tabs>
              <w:ind w:left="0" w:firstLine="0"/>
              <w:rPr>
                <w:rFonts w:ascii="Arial" w:hAnsi="Arial" w:cs="Arial"/>
                <w:sz w:val="20"/>
              </w:rPr>
            </w:pPr>
            <w:bookmarkStart w:id="701" w:name="_DV_C754"/>
            <w:r w:rsidRPr="001C389A">
              <w:rPr>
                <w:rStyle w:val="DeltaViewInsertion"/>
                <w:rFonts w:ascii="Arial" w:hAnsi="Arial" w:cs="Arial"/>
                <w:color w:val="auto"/>
                <w:sz w:val="20"/>
                <w:u w:val="none"/>
              </w:rPr>
              <w:t>100% MEL</w:t>
            </w:r>
            <w:bookmarkEnd w:id="701"/>
          </w:p>
        </w:tc>
      </w:tr>
      <w:tr w:rsidR="007C03CE" w:rsidRPr="001C389A" w14:paraId="49F1D593"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58A7522" w14:textId="77777777" w:rsidR="00B36730" w:rsidRPr="001C389A" w:rsidRDefault="00B36730" w:rsidP="00B36730">
            <w:pPr>
              <w:pStyle w:val="Bullet1"/>
              <w:tabs>
                <w:tab w:val="left" w:pos="720"/>
              </w:tabs>
              <w:ind w:left="142" w:firstLine="0"/>
              <w:rPr>
                <w:rFonts w:ascii="Arial" w:hAnsi="Arial" w:cs="Arial"/>
                <w:sz w:val="20"/>
              </w:rPr>
            </w:pPr>
            <w:bookmarkStart w:id="702" w:name="_DV_C755"/>
            <w:r w:rsidRPr="001C389A">
              <w:rPr>
                <w:rStyle w:val="DeltaViewInsertion"/>
                <w:rFonts w:ascii="Arial" w:hAnsi="Arial" w:cs="Arial"/>
                <w:color w:val="auto"/>
                <w:sz w:val="20"/>
                <w:u w:val="none"/>
              </w:rPr>
              <w:t>Module Load Point 5</w:t>
            </w:r>
            <w:bookmarkEnd w:id="702"/>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BBC82C7" w14:textId="77777777" w:rsidR="00B36730" w:rsidRPr="001C389A" w:rsidRDefault="00B36730" w:rsidP="00B36730">
            <w:pPr>
              <w:pStyle w:val="Bullet1"/>
              <w:tabs>
                <w:tab w:val="left" w:pos="720"/>
              </w:tabs>
              <w:ind w:left="0" w:firstLine="0"/>
              <w:rPr>
                <w:rFonts w:ascii="Arial" w:hAnsi="Arial" w:cs="Arial"/>
                <w:sz w:val="20"/>
              </w:rPr>
            </w:pPr>
            <w:bookmarkStart w:id="703" w:name="_DV_C756"/>
            <w:r w:rsidRPr="001C389A">
              <w:rPr>
                <w:rStyle w:val="DeltaViewInsertion"/>
                <w:rFonts w:ascii="Arial" w:hAnsi="Arial" w:cs="Arial"/>
                <w:color w:val="auto"/>
                <w:sz w:val="20"/>
                <w:u w:val="none"/>
              </w:rPr>
              <w:t>95% MEL</w:t>
            </w:r>
            <w:bookmarkEnd w:id="703"/>
          </w:p>
        </w:tc>
      </w:tr>
      <w:tr w:rsidR="007C03CE" w:rsidRPr="001C389A" w14:paraId="1ECEF1E9"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D9B349A" w14:textId="77777777" w:rsidR="00B36730" w:rsidRPr="001C389A" w:rsidRDefault="00B36730" w:rsidP="00B36730">
            <w:pPr>
              <w:pStyle w:val="Bullet1"/>
              <w:tabs>
                <w:tab w:val="left" w:pos="720"/>
              </w:tabs>
              <w:ind w:left="142" w:firstLine="0"/>
              <w:rPr>
                <w:rFonts w:ascii="Arial" w:hAnsi="Arial" w:cs="Arial"/>
                <w:sz w:val="20"/>
              </w:rPr>
            </w:pPr>
            <w:bookmarkStart w:id="704" w:name="_DV_C757"/>
            <w:r w:rsidRPr="001C389A">
              <w:rPr>
                <w:rStyle w:val="DeltaViewInsertion"/>
                <w:rFonts w:ascii="Arial" w:hAnsi="Arial" w:cs="Arial"/>
                <w:color w:val="auto"/>
                <w:sz w:val="20"/>
                <w:u w:val="none"/>
              </w:rPr>
              <w:t>Module Load Point 4</w:t>
            </w:r>
          </w:p>
          <w:p w14:paraId="263DEDBC"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Mid-point of Operating Range</w:t>
            </w:r>
            <w:r w:rsidRPr="001C389A">
              <w:rPr>
                <w:rStyle w:val="DeltaViewInsertion"/>
                <w:rFonts w:ascii="Arial" w:hAnsi="Arial" w:cs="Arial"/>
                <w:color w:val="auto"/>
                <w:sz w:val="20"/>
                <w:u w:val="none"/>
              </w:rPr>
              <w:t>)</w:t>
            </w:r>
            <w:bookmarkEnd w:id="704"/>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0D60D74" w14:textId="77777777" w:rsidR="00B36730" w:rsidRPr="001C389A" w:rsidRDefault="00B36730" w:rsidP="00B36730">
            <w:pPr>
              <w:pStyle w:val="Bullet1"/>
              <w:tabs>
                <w:tab w:val="left" w:pos="720"/>
              </w:tabs>
              <w:ind w:left="0" w:firstLine="0"/>
              <w:rPr>
                <w:rFonts w:ascii="Arial" w:hAnsi="Arial" w:cs="Arial"/>
                <w:sz w:val="20"/>
              </w:rPr>
            </w:pPr>
            <w:bookmarkStart w:id="705" w:name="_DV_C759"/>
            <w:r w:rsidRPr="001C389A">
              <w:rPr>
                <w:rStyle w:val="DeltaViewInsertion"/>
                <w:rFonts w:ascii="Arial" w:hAnsi="Arial" w:cs="Arial"/>
                <w:color w:val="auto"/>
                <w:sz w:val="20"/>
                <w:u w:val="none"/>
              </w:rPr>
              <w:t>80% MEL</w:t>
            </w:r>
            <w:bookmarkEnd w:id="705"/>
          </w:p>
        </w:tc>
      </w:tr>
      <w:tr w:rsidR="007C03CE" w:rsidRPr="001C389A" w14:paraId="47444430"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4233829" w14:textId="77777777" w:rsidR="00B36730" w:rsidRPr="001C389A" w:rsidRDefault="00B36730" w:rsidP="00B36730">
            <w:pPr>
              <w:pStyle w:val="Bullet1"/>
              <w:tabs>
                <w:tab w:val="left" w:pos="720"/>
              </w:tabs>
              <w:ind w:left="142" w:firstLine="0"/>
              <w:rPr>
                <w:rFonts w:ascii="Arial" w:hAnsi="Arial" w:cs="Arial"/>
                <w:sz w:val="20"/>
              </w:rPr>
            </w:pPr>
            <w:bookmarkStart w:id="706" w:name="_DV_C760"/>
            <w:r w:rsidRPr="001C389A">
              <w:rPr>
                <w:rStyle w:val="DeltaViewInsertion"/>
                <w:rFonts w:ascii="Arial" w:hAnsi="Arial" w:cs="Arial"/>
                <w:color w:val="auto"/>
                <w:sz w:val="20"/>
                <w:u w:val="none"/>
              </w:rPr>
              <w:t>Module Load Point 3</w:t>
            </w:r>
            <w:bookmarkEnd w:id="706"/>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62E3F6E" w14:textId="77777777" w:rsidR="00B36730" w:rsidRPr="001C389A" w:rsidRDefault="00B36730" w:rsidP="00B36730">
            <w:pPr>
              <w:pStyle w:val="Bullet1"/>
              <w:tabs>
                <w:tab w:val="left" w:pos="720"/>
              </w:tabs>
              <w:ind w:left="0" w:firstLine="0"/>
              <w:rPr>
                <w:rFonts w:ascii="Arial" w:hAnsi="Arial" w:cs="Arial"/>
                <w:sz w:val="20"/>
              </w:rPr>
            </w:pPr>
            <w:bookmarkStart w:id="707" w:name="_DV_C761"/>
            <w:r w:rsidRPr="001C389A">
              <w:rPr>
                <w:rStyle w:val="DeltaViewInsertion"/>
                <w:rFonts w:ascii="Arial" w:hAnsi="Arial" w:cs="Arial"/>
                <w:color w:val="auto"/>
                <w:sz w:val="20"/>
                <w:u w:val="none"/>
              </w:rPr>
              <w:t>70% MEL</w:t>
            </w:r>
            <w:bookmarkEnd w:id="707"/>
          </w:p>
        </w:tc>
      </w:tr>
      <w:tr w:rsidR="007C03CE" w:rsidRPr="001C389A" w14:paraId="69810925"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0F8CE7D" w14:textId="77777777" w:rsidR="00B36730" w:rsidRPr="001C389A" w:rsidRDefault="00B36730" w:rsidP="00B36730">
            <w:pPr>
              <w:pStyle w:val="Bullet1"/>
              <w:tabs>
                <w:tab w:val="left" w:pos="720"/>
              </w:tabs>
              <w:ind w:left="142" w:firstLine="0"/>
              <w:rPr>
                <w:rFonts w:ascii="Arial" w:hAnsi="Arial" w:cs="Arial"/>
                <w:sz w:val="20"/>
              </w:rPr>
            </w:pPr>
            <w:bookmarkStart w:id="708" w:name="_DV_C762"/>
            <w:r w:rsidRPr="001C389A">
              <w:rPr>
                <w:rStyle w:val="DeltaViewInsertion"/>
                <w:rFonts w:ascii="Arial" w:hAnsi="Arial" w:cs="Arial"/>
                <w:color w:val="auto"/>
                <w:sz w:val="20"/>
                <w:u w:val="none"/>
              </w:rPr>
              <w:t>Module Load Point 2</w:t>
            </w:r>
          </w:p>
          <w:p w14:paraId="04165E37" w14:textId="77777777" w:rsidR="00B36730" w:rsidRPr="001C389A" w:rsidRDefault="00B36730" w:rsidP="00057E99">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bookmarkEnd w:id="708"/>
            <w:r w:rsidR="00057E99" w:rsidRPr="001C389A">
              <w:rPr>
                <w:rStyle w:val="DeltaViewInsertion"/>
                <w:rFonts w:ascii="Arial" w:hAnsi="Arial" w:cs="Arial"/>
                <w:color w:val="auto"/>
                <w:sz w:val="20"/>
                <w:u w:val="none"/>
              </w:rPr>
              <w:t>Lower of MRL+10% or Minim</w:t>
            </w:r>
            <w:r w:rsidR="00057E99" w:rsidRPr="001C389A">
              <w:rPr>
                <w:rStyle w:val="DeltaViewInsertion"/>
                <w:rFonts w:ascii="Arial" w:hAnsi="Arial" w:cs="Arial"/>
                <w:b/>
                <w:color w:val="auto"/>
                <w:sz w:val="20"/>
                <w:u w:val="none"/>
              </w:rPr>
              <w:t>um Stable Operating Level</w:t>
            </w:r>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9291E6C" w14:textId="77777777" w:rsidR="00B36730" w:rsidRPr="001C389A" w:rsidRDefault="00057E99"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MRL+10% or MSOL</w:t>
            </w:r>
          </w:p>
        </w:tc>
      </w:tr>
      <w:tr w:rsidR="00B36730" w:rsidRPr="001C389A" w14:paraId="594CE69F"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648D092" w14:textId="77777777" w:rsidR="00B36730" w:rsidRPr="001C389A" w:rsidRDefault="00B36730" w:rsidP="00B36730">
            <w:pPr>
              <w:pStyle w:val="Bullet1"/>
              <w:tabs>
                <w:tab w:val="left" w:pos="720"/>
              </w:tabs>
              <w:ind w:left="142" w:firstLine="0"/>
              <w:rPr>
                <w:rFonts w:ascii="Arial" w:hAnsi="Arial" w:cs="Arial"/>
                <w:sz w:val="20"/>
              </w:rPr>
            </w:pPr>
            <w:bookmarkStart w:id="709" w:name="_DV_C765"/>
            <w:r w:rsidRPr="001C389A">
              <w:rPr>
                <w:rStyle w:val="DeltaViewInsertion"/>
                <w:rFonts w:ascii="Arial" w:hAnsi="Arial" w:cs="Arial"/>
                <w:color w:val="auto"/>
                <w:sz w:val="20"/>
                <w:u w:val="none"/>
              </w:rPr>
              <w:t>Module Load Point 1</w:t>
            </w:r>
          </w:p>
          <w:p w14:paraId="02763BBF"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Minimum regulating level</w:t>
            </w:r>
            <w:r w:rsidRPr="001C389A">
              <w:rPr>
                <w:rStyle w:val="DeltaViewInsertion"/>
                <w:rFonts w:ascii="Arial" w:hAnsi="Arial" w:cs="Arial"/>
                <w:color w:val="auto"/>
                <w:sz w:val="20"/>
                <w:u w:val="none"/>
              </w:rPr>
              <w:t>)</w:t>
            </w:r>
            <w:bookmarkEnd w:id="709"/>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DEC58A"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p>
        </w:tc>
      </w:tr>
    </w:tbl>
    <w:p w14:paraId="76384807" w14:textId="77777777" w:rsidR="00B36730" w:rsidRPr="001C389A" w:rsidRDefault="00B36730" w:rsidP="00B36730">
      <w:pPr>
        <w:rPr>
          <w:rFonts w:cs="Arial"/>
          <w:sz w:val="20"/>
        </w:rPr>
      </w:pPr>
    </w:p>
    <w:p w14:paraId="68302323" w14:textId="77777777" w:rsidR="00B36730" w:rsidRPr="001C389A" w:rsidRDefault="007E59DD" w:rsidP="00B36730">
      <w:pPr>
        <w:pStyle w:val="Bullet1"/>
        <w:ind w:left="1440" w:hanging="1440"/>
        <w:rPr>
          <w:rFonts w:ascii="Arial" w:hAnsi="Arial" w:cs="Arial"/>
          <w:sz w:val="20"/>
        </w:rPr>
      </w:pPr>
      <w:bookmarkStart w:id="710" w:name="_DV_C768"/>
      <w:r w:rsidRPr="001C389A">
        <w:rPr>
          <w:rStyle w:val="DeltaViewInsertion"/>
          <w:rFonts w:ascii="Arial" w:hAnsi="Arial" w:cs="Arial"/>
          <w:color w:val="auto"/>
          <w:sz w:val="20"/>
          <w:u w:val="none"/>
        </w:rPr>
        <w:t>ECP.A.5</w:t>
      </w:r>
      <w:r w:rsidR="00B36730" w:rsidRPr="001C389A">
        <w:rPr>
          <w:rStyle w:val="DeltaViewInsertion"/>
          <w:rFonts w:ascii="Arial" w:hAnsi="Arial" w:cs="Arial"/>
          <w:color w:val="auto"/>
          <w:sz w:val="20"/>
          <w:u w:val="none"/>
        </w:rPr>
        <w:t>.8.7</w:t>
      </w:r>
      <w:r w:rsidR="00B36730" w:rsidRPr="001C389A">
        <w:rPr>
          <w:rStyle w:val="DeltaViewInsertion"/>
          <w:rFonts w:ascii="Arial" w:hAnsi="Arial" w:cs="Arial"/>
          <w:color w:val="auto"/>
          <w:sz w:val="20"/>
          <w:u w:val="none"/>
        </w:rPr>
        <w:tab/>
        <w:t>The tests are divided into the following three types;</w:t>
      </w:r>
    </w:p>
    <w:p w14:paraId="19C0D374" w14:textId="77777777" w:rsidR="00B36730" w:rsidRPr="001C389A" w:rsidRDefault="00B36730" w:rsidP="00B36730">
      <w:pPr>
        <w:pStyle w:val="Bullet1"/>
        <w:tabs>
          <w:tab w:val="left" w:pos="720"/>
        </w:tabs>
        <w:ind w:left="0" w:firstLine="0"/>
        <w:rPr>
          <w:rFonts w:ascii="Arial" w:hAnsi="Arial" w:cs="Arial"/>
          <w:sz w:val="20"/>
        </w:rPr>
      </w:pPr>
    </w:p>
    <w:p w14:paraId="157CC589" w14:textId="77777777" w:rsidR="00B36730" w:rsidRPr="001C389A" w:rsidRDefault="00B36730" w:rsidP="003B5BF0">
      <w:pPr>
        <w:pStyle w:val="Bullet1"/>
        <w:numPr>
          <w:ilvl w:val="0"/>
          <w:numId w:val="32"/>
        </w:numPr>
        <w:rPr>
          <w:rFonts w:ascii="Arial" w:hAnsi="Arial" w:cs="Arial"/>
          <w:sz w:val="20"/>
        </w:rPr>
      </w:pPr>
      <w:r w:rsidRPr="001C389A">
        <w:rPr>
          <w:rStyle w:val="DeltaViewInsertion"/>
          <w:rFonts w:ascii="Arial" w:hAnsi="Arial" w:cs="Arial"/>
          <w:color w:val="auto"/>
          <w:sz w:val="20"/>
          <w:u w:val="none"/>
        </w:rPr>
        <w:t xml:space="preserve">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 xml:space="preserve">volume tests as per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.8. Figure 1. These tests consist of frequency profile and ramp tests and adjustments to the target frequency setpoint</w:t>
      </w:r>
      <w:r w:rsidR="00742DCD" w:rsidRPr="001C389A">
        <w:rPr>
          <w:rStyle w:val="DeltaViewInsertion"/>
          <w:rFonts w:ascii="Arial" w:hAnsi="Arial" w:cs="Arial"/>
          <w:color w:val="auto"/>
          <w:sz w:val="20"/>
          <w:u w:val="none"/>
        </w:rPr>
        <w:t xml:space="preserve"> as per ECP.5.8 Figure 3.</w:t>
      </w:r>
    </w:p>
    <w:p w14:paraId="6EB2DBAE" w14:textId="77777777" w:rsidR="00B36730" w:rsidRPr="001C389A" w:rsidRDefault="00B36730" w:rsidP="003B5BF0">
      <w:pPr>
        <w:pStyle w:val="Bullet1"/>
        <w:numPr>
          <w:ilvl w:val="0"/>
          <w:numId w:val="32"/>
        </w:numPr>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System islanding and step response tests as shown by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.8. Figure 2.</w:t>
      </w:r>
    </w:p>
    <w:p w14:paraId="5EA283EA" w14:textId="77777777" w:rsidR="00B36730" w:rsidRPr="001C389A" w:rsidRDefault="00B36730" w:rsidP="003B5BF0">
      <w:pPr>
        <w:pStyle w:val="Bullet1"/>
        <w:numPr>
          <w:ilvl w:val="0"/>
          <w:numId w:val="32"/>
        </w:numPr>
        <w:tabs>
          <w:tab w:val="num" w:pos="2160"/>
        </w:tabs>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Frequency response tests in </w:t>
      </w:r>
      <w:r w:rsidRPr="001C389A">
        <w:rPr>
          <w:rStyle w:val="DeltaViewInsertion"/>
          <w:rFonts w:ascii="Arial" w:hAnsi="Arial" w:cs="Arial"/>
          <w:b/>
          <w:color w:val="auto"/>
          <w:sz w:val="20"/>
          <w:u w:val="none"/>
        </w:rPr>
        <w:t xml:space="preserve">Limited Frequency Sensitive Mode (LFSM) </w:t>
      </w:r>
      <w:r w:rsidRPr="001C389A">
        <w:rPr>
          <w:rStyle w:val="DeltaViewInsertion"/>
          <w:rFonts w:ascii="Arial" w:hAnsi="Arial" w:cs="Arial"/>
          <w:color w:val="auto"/>
          <w:sz w:val="20"/>
          <w:u w:val="none"/>
        </w:rPr>
        <w:t xml:space="preserve">to demonstrate </w:t>
      </w:r>
      <w:r w:rsidRPr="001C389A">
        <w:rPr>
          <w:rStyle w:val="DeltaViewInsertion"/>
          <w:rFonts w:ascii="Arial" w:hAnsi="Arial" w:cs="Arial"/>
          <w:b/>
          <w:color w:val="auto"/>
          <w:sz w:val="20"/>
          <w:u w:val="none"/>
        </w:rPr>
        <w:t xml:space="preserve">LFSM-O </w:t>
      </w:r>
      <w:r w:rsidRPr="001C389A">
        <w:rPr>
          <w:rStyle w:val="DeltaViewInsertion"/>
          <w:rFonts w:ascii="Arial" w:hAnsi="Arial" w:cs="Arial"/>
          <w:color w:val="auto"/>
          <w:sz w:val="20"/>
          <w:u w:val="none"/>
        </w:rPr>
        <w:t xml:space="preserve">and </w:t>
      </w:r>
      <w:r w:rsidRPr="001C389A">
        <w:rPr>
          <w:rStyle w:val="DeltaViewInsertion"/>
          <w:rFonts w:ascii="Arial" w:hAnsi="Arial" w:cs="Arial"/>
          <w:b/>
          <w:color w:val="auto"/>
          <w:sz w:val="20"/>
          <w:u w:val="none"/>
        </w:rPr>
        <w:t>LFSM-U</w:t>
      </w:r>
      <w:r w:rsidRPr="001C389A">
        <w:rPr>
          <w:rStyle w:val="DeltaViewInsertion"/>
          <w:rFonts w:ascii="Arial" w:hAnsi="Arial" w:cs="Arial"/>
          <w:color w:val="auto"/>
          <w:sz w:val="20"/>
          <w:u w:val="none"/>
        </w:rPr>
        <w:t xml:space="preserve"> capability as shown by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.8 Figure 2.</w:t>
      </w:r>
    </w:p>
    <w:p w14:paraId="1BABA2D1" w14:textId="77777777" w:rsidR="00B36730" w:rsidRPr="001C389A" w:rsidRDefault="00B36730" w:rsidP="00B36730">
      <w:pPr>
        <w:pStyle w:val="Bullet1"/>
        <w:tabs>
          <w:tab w:val="num" w:pos="1701"/>
        </w:tabs>
        <w:ind w:left="1701" w:hanging="283"/>
        <w:rPr>
          <w:rFonts w:ascii="Arial" w:hAnsi="Arial" w:cs="Arial"/>
          <w:sz w:val="20"/>
        </w:rPr>
      </w:pPr>
    </w:p>
    <w:p w14:paraId="2291FA9A" w14:textId="15F889DD" w:rsidR="00B36730" w:rsidRPr="001C389A" w:rsidRDefault="007E59DD" w:rsidP="00B36730">
      <w:pPr>
        <w:pStyle w:val="Bullet1"/>
        <w:ind w:left="1418" w:hanging="1418"/>
        <w:rPr>
          <w:rFonts w:ascii="Arial" w:hAnsi="Arial" w:cs="Arial"/>
          <w:sz w:val="20"/>
        </w:rPr>
      </w:pPr>
      <w:r w:rsidRPr="001C389A">
        <w:rPr>
          <w:rStyle w:val="DeltaViewInsertion"/>
          <w:rFonts w:ascii="Arial" w:hAnsi="Arial" w:cs="Arial"/>
          <w:color w:val="auto"/>
          <w:sz w:val="20"/>
          <w:u w:val="none"/>
        </w:rPr>
        <w:t>ECP.A.5</w:t>
      </w:r>
      <w:r w:rsidR="00B36730" w:rsidRPr="001C389A">
        <w:rPr>
          <w:rStyle w:val="DeltaViewInsertion"/>
          <w:rFonts w:ascii="Arial" w:hAnsi="Arial" w:cs="Arial"/>
          <w:color w:val="auto"/>
          <w:sz w:val="20"/>
          <w:u w:val="none"/>
        </w:rPr>
        <w:t>.8.8</w:t>
      </w:r>
      <w:r w:rsidR="00B36730" w:rsidRPr="001C389A">
        <w:rPr>
          <w:rStyle w:val="DeltaViewInsertion"/>
          <w:rFonts w:ascii="Arial" w:hAnsi="Arial" w:cs="Arial"/>
          <w:color w:val="auto"/>
          <w:sz w:val="20"/>
          <w:u w:val="none"/>
        </w:rPr>
        <w:tab/>
        <w:t xml:space="preserve">There should be sufficient time allowed between tests for control systems to reach steady state. Where the diagram states ‘HOLD’ the current injection should be maintained until the </w:t>
      </w:r>
      <w:r w:rsidR="00B36730" w:rsidRPr="001C389A">
        <w:rPr>
          <w:rStyle w:val="DeltaViewInsertion"/>
          <w:rFonts w:ascii="Arial" w:hAnsi="Arial" w:cs="Arial"/>
          <w:b/>
          <w:color w:val="auto"/>
          <w:sz w:val="20"/>
          <w:u w:val="none"/>
        </w:rPr>
        <w:t>Active Power</w:t>
      </w:r>
      <w:r w:rsidR="00B36730" w:rsidRPr="001C389A">
        <w:rPr>
          <w:rStyle w:val="DeltaViewInsertion"/>
          <w:rFonts w:ascii="Arial" w:hAnsi="Arial" w:cs="Arial"/>
          <w:color w:val="auto"/>
          <w:sz w:val="20"/>
          <w:u w:val="none"/>
        </w:rPr>
        <w:t xml:space="preserve"> (MW) output of the </w:t>
      </w:r>
      <w:r w:rsidR="008C2897" w:rsidRPr="001C389A">
        <w:rPr>
          <w:rStyle w:val="DeltaViewInsertion"/>
          <w:rFonts w:ascii="Arial" w:hAnsi="Arial" w:cs="Arial"/>
          <w:b/>
          <w:color w:val="auto"/>
          <w:sz w:val="20"/>
          <w:u w:val="none"/>
        </w:rPr>
        <w:t xml:space="preserve">Synchronous Power Generating Module </w:t>
      </w:r>
      <w:r w:rsidR="00B36730" w:rsidRPr="001C389A">
        <w:rPr>
          <w:rStyle w:val="DeltaViewInsertion"/>
          <w:rFonts w:ascii="Arial" w:hAnsi="Arial" w:cs="Arial"/>
          <w:color w:val="auto"/>
          <w:sz w:val="20"/>
          <w:u w:val="none"/>
        </w:rPr>
        <w:t>or</w:t>
      </w:r>
      <w:r w:rsidR="00B36730" w:rsidRPr="001C389A">
        <w:rPr>
          <w:rStyle w:val="DeltaViewInsertion"/>
          <w:rFonts w:ascii="Arial" w:hAnsi="Arial" w:cs="Arial"/>
          <w:b/>
          <w:color w:val="auto"/>
          <w:sz w:val="20"/>
          <w:u w:val="none"/>
        </w:rPr>
        <w:t xml:space="preserve"> CCGT Module</w:t>
      </w:r>
      <w:r w:rsidR="00B36730" w:rsidRPr="001C389A">
        <w:rPr>
          <w:rStyle w:val="DeltaViewInsertion"/>
          <w:rFonts w:ascii="Arial" w:hAnsi="Arial" w:cs="Arial"/>
          <w:color w:val="auto"/>
          <w:sz w:val="20"/>
          <w:u w:val="none"/>
        </w:rPr>
        <w:t xml:space="preserve"> has stabilised. The frequency response capability test (see Figure 1) injection signal shall be returned to zero at the same rate at which it was applied.</w:t>
      </w:r>
      <w:r w:rsidR="00B36730"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 xml:space="preserve"> may require repeat tests should the tests give unexpected results.</w:t>
      </w:r>
    </w:p>
    <w:bookmarkEnd w:id="710"/>
    <w:p w14:paraId="5547B525" w14:textId="77777777" w:rsidR="00B36730" w:rsidRPr="001C389A" w:rsidRDefault="00B36730" w:rsidP="00B36730">
      <w:pPr>
        <w:rPr>
          <w:rFonts w:cs="Arial"/>
          <w:b/>
          <w:sz w:val="20"/>
        </w:rPr>
      </w:pPr>
    </w:p>
    <w:p w14:paraId="3AFD260E" w14:textId="77777777" w:rsidR="00B36730" w:rsidRPr="001C389A" w:rsidRDefault="00B36730" w:rsidP="00B36730">
      <w:pPr>
        <w:rPr>
          <w:rFonts w:cs="Arial"/>
          <w:sz w:val="20"/>
        </w:rPr>
      </w:pPr>
    </w:p>
    <w:p w14:paraId="1CA9CA38" w14:textId="77777777" w:rsidR="00B36730" w:rsidRPr="001C389A" w:rsidRDefault="00B36730" w:rsidP="00B36730">
      <w:pPr>
        <w:rPr>
          <w:rFonts w:cs="Arial"/>
          <w:b/>
          <w:sz w:val="20"/>
        </w:rPr>
      </w:pPr>
      <w:r w:rsidRPr="001C389A">
        <w:rPr>
          <w:rFonts w:cs="Arial"/>
          <w:b/>
          <w:noProof/>
          <w:sz w:val="20"/>
          <w:lang w:val="en-US"/>
        </w:rPr>
        <w:lastRenderedPageBreak/>
        <w:drawing>
          <wp:inline distT="0" distB="0" distL="0" distR="0" wp14:anchorId="47C58EE7" wp14:editId="010813E8">
            <wp:extent cx="5859780" cy="5623560"/>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l="13203" t="5122" r="16823" b="1886"/>
                    <a:stretch>
                      <a:fillRect/>
                    </a:stretch>
                  </pic:blipFill>
                  <pic:spPr bwMode="auto">
                    <a:xfrm>
                      <a:off x="0" y="0"/>
                      <a:ext cx="5859780" cy="5623560"/>
                    </a:xfrm>
                    <a:prstGeom prst="rect">
                      <a:avLst/>
                    </a:prstGeom>
                    <a:noFill/>
                    <a:ln>
                      <a:noFill/>
                    </a:ln>
                  </pic:spPr>
                </pic:pic>
              </a:graphicData>
            </a:graphic>
          </wp:inline>
        </w:drawing>
      </w:r>
    </w:p>
    <w:p w14:paraId="38BF85BC" w14:textId="77777777" w:rsidR="00B36730" w:rsidRPr="001C389A" w:rsidRDefault="00B36730" w:rsidP="00B36730">
      <w:pPr>
        <w:rPr>
          <w:rFonts w:cs="Arial"/>
          <w:b/>
          <w:sz w:val="20"/>
        </w:rPr>
      </w:pPr>
    </w:p>
    <w:p w14:paraId="267A4A66" w14:textId="77777777" w:rsidR="00B36730" w:rsidRPr="001C389A" w:rsidRDefault="00B36730" w:rsidP="00B36730">
      <w:pPr>
        <w:jc w:val="center"/>
        <w:rPr>
          <w:rStyle w:val="DeltaViewInsertion"/>
          <w:rFonts w:cs="Arial"/>
          <w:color w:val="auto"/>
          <w:sz w:val="20"/>
          <w:u w:val="none"/>
        </w:rPr>
      </w:pPr>
      <w:r w:rsidRPr="001C389A">
        <w:rPr>
          <w:rStyle w:val="DeltaViewInsertion"/>
          <w:rFonts w:cs="Arial"/>
          <w:color w:val="auto"/>
          <w:sz w:val="20"/>
          <w:u w:val="none"/>
        </w:rPr>
        <w:t xml:space="preserve">Figure 1: Frequency Response Capability </w:t>
      </w:r>
      <w:r w:rsidR="00742DCD" w:rsidRPr="001C389A">
        <w:rPr>
          <w:rStyle w:val="DeltaViewInsertion"/>
          <w:rFonts w:cs="Arial"/>
          <w:color w:val="auto"/>
          <w:sz w:val="20"/>
          <w:u w:val="none"/>
        </w:rPr>
        <w:t xml:space="preserve">FSM Ramp Response </w:t>
      </w:r>
      <w:r w:rsidRPr="001C389A">
        <w:rPr>
          <w:rStyle w:val="DeltaViewInsertion"/>
          <w:rFonts w:cs="Arial"/>
          <w:color w:val="auto"/>
          <w:sz w:val="20"/>
          <w:u w:val="none"/>
        </w:rPr>
        <w:t>Tests</w:t>
      </w:r>
    </w:p>
    <w:p w14:paraId="3C85015F" w14:textId="77777777" w:rsidR="00B36730" w:rsidRPr="001C389A" w:rsidRDefault="00B36730" w:rsidP="00B36730">
      <w:pPr>
        <w:jc w:val="center"/>
        <w:rPr>
          <w:rStyle w:val="DeltaViewInsertion"/>
          <w:rFonts w:cs="Arial"/>
          <w:b/>
          <w:color w:val="auto"/>
          <w:sz w:val="20"/>
          <w:u w:val="none"/>
        </w:rPr>
      </w:pPr>
    </w:p>
    <w:p w14:paraId="55927CF1" w14:textId="77777777" w:rsidR="00B36730" w:rsidRPr="001C389A" w:rsidRDefault="00B36730" w:rsidP="00B36730">
      <w:pPr>
        <w:jc w:val="center"/>
        <w:rPr>
          <w:rStyle w:val="DeltaViewInsertion"/>
          <w:rFonts w:cs="Arial"/>
          <w:b/>
          <w:color w:val="auto"/>
          <w:sz w:val="20"/>
          <w:u w:val="none"/>
        </w:rPr>
      </w:pPr>
    </w:p>
    <w:p w14:paraId="6FD004D0" w14:textId="77777777" w:rsidR="00B36730" w:rsidRPr="001C389A" w:rsidRDefault="00B36730" w:rsidP="00B36730">
      <w:pPr>
        <w:jc w:val="center"/>
        <w:rPr>
          <w:rStyle w:val="DeltaViewInsertion"/>
          <w:rFonts w:cs="Arial"/>
          <w:b/>
          <w:color w:val="auto"/>
          <w:sz w:val="20"/>
          <w:u w:val="none"/>
        </w:rPr>
      </w:pPr>
    </w:p>
    <w:p w14:paraId="1A55828C" w14:textId="77777777" w:rsidR="00B36730" w:rsidRPr="001C389A" w:rsidRDefault="00B36730" w:rsidP="00B36730">
      <w:pPr>
        <w:jc w:val="center"/>
        <w:rPr>
          <w:rStyle w:val="DeltaViewInsertion"/>
          <w:rFonts w:cs="Arial"/>
          <w:b/>
          <w:color w:val="auto"/>
          <w:sz w:val="20"/>
          <w:u w:val="none"/>
        </w:rPr>
      </w:pPr>
    </w:p>
    <w:p w14:paraId="5D7DE663" w14:textId="77777777" w:rsidR="00B36730" w:rsidRPr="001C389A" w:rsidRDefault="00B36730" w:rsidP="00B36730">
      <w:pPr>
        <w:jc w:val="center"/>
        <w:rPr>
          <w:rStyle w:val="DeltaViewInsertion"/>
          <w:rFonts w:cs="Arial"/>
          <w:b/>
          <w:color w:val="auto"/>
          <w:sz w:val="20"/>
          <w:u w:val="none"/>
        </w:rPr>
      </w:pPr>
    </w:p>
    <w:p w14:paraId="41FC4047" w14:textId="77777777" w:rsidR="00B85185" w:rsidRPr="001C389A" w:rsidRDefault="00B85185" w:rsidP="00B36730">
      <w:pPr>
        <w:widowControl w:val="0"/>
        <w:jc w:val="center"/>
        <w:rPr>
          <w:rFonts w:cs="Arial"/>
          <w:noProof/>
          <w:snapToGrid/>
          <w:sz w:val="20"/>
          <w:lang w:eastAsia="en-GB"/>
        </w:rPr>
      </w:pPr>
      <w:bookmarkStart w:id="711" w:name="_DV_C775"/>
    </w:p>
    <w:p w14:paraId="053AB53E" w14:textId="77777777" w:rsidR="003931F0" w:rsidRPr="001C389A" w:rsidRDefault="003931F0" w:rsidP="00B36730">
      <w:pPr>
        <w:widowControl w:val="0"/>
        <w:jc w:val="center"/>
        <w:rPr>
          <w:rStyle w:val="DeltaViewInsertion"/>
          <w:rFonts w:cs="Arial"/>
          <w:color w:val="auto"/>
          <w:sz w:val="20"/>
          <w:u w:val="none"/>
        </w:rPr>
      </w:pPr>
      <w:r w:rsidRPr="001C389A">
        <w:rPr>
          <w:rFonts w:cs="Arial"/>
          <w:noProof/>
          <w:snapToGrid/>
          <w:sz w:val="20"/>
          <w:lang w:val="en-US"/>
        </w:rPr>
        <w:lastRenderedPageBreak/>
        <w:drawing>
          <wp:inline distT="0" distB="0" distL="0" distR="0" wp14:anchorId="2DF0528C" wp14:editId="779B7F3A">
            <wp:extent cx="5673701" cy="489585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8">
                      <a:extLst>
                        <a:ext uri="{28A0092B-C50C-407E-A947-70E740481C1C}">
                          <a14:useLocalDpi xmlns:a14="http://schemas.microsoft.com/office/drawing/2010/main" val="0"/>
                        </a:ext>
                      </a:extLst>
                    </a:blip>
                    <a:srcRect l="2185" r="10755"/>
                    <a:stretch/>
                  </pic:blipFill>
                  <pic:spPr bwMode="auto">
                    <a:xfrm>
                      <a:off x="0" y="0"/>
                      <a:ext cx="5673065" cy="4895301"/>
                    </a:xfrm>
                    <a:prstGeom prst="rect">
                      <a:avLst/>
                    </a:prstGeom>
                    <a:noFill/>
                    <a:ln>
                      <a:noFill/>
                    </a:ln>
                    <a:extLst>
                      <a:ext uri="{53640926-AAD7-44D8-BBD7-CCE9431645EC}">
                        <a14:shadowObscured xmlns:a14="http://schemas.microsoft.com/office/drawing/2010/main"/>
                      </a:ext>
                    </a:extLst>
                  </pic:spPr>
                </pic:pic>
              </a:graphicData>
            </a:graphic>
          </wp:inline>
        </w:drawing>
      </w:r>
    </w:p>
    <w:p w14:paraId="3847D002" w14:textId="77777777" w:rsidR="003931F0" w:rsidRPr="001C389A" w:rsidRDefault="003931F0" w:rsidP="00B36730">
      <w:pPr>
        <w:widowControl w:val="0"/>
        <w:jc w:val="center"/>
        <w:rPr>
          <w:rStyle w:val="DeltaViewInsertion"/>
          <w:rFonts w:cs="Arial"/>
          <w:color w:val="auto"/>
          <w:sz w:val="20"/>
          <w:u w:val="none"/>
        </w:rPr>
      </w:pPr>
    </w:p>
    <w:p w14:paraId="3603B751" w14:textId="77777777" w:rsidR="00B36730" w:rsidRPr="001C389A" w:rsidRDefault="00B36730" w:rsidP="00B36730">
      <w:pPr>
        <w:widowControl w:val="0"/>
        <w:jc w:val="center"/>
        <w:rPr>
          <w:rFonts w:cs="Arial"/>
          <w:sz w:val="20"/>
        </w:rPr>
      </w:pPr>
      <w:r w:rsidRPr="001C389A">
        <w:rPr>
          <w:rStyle w:val="DeltaViewInsertion"/>
          <w:rFonts w:cs="Arial"/>
          <w:color w:val="auto"/>
          <w:sz w:val="20"/>
          <w:u w:val="none"/>
        </w:rPr>
        <w:t xml:space="preserve">Figure 2: </w:t>
      </w:r>
      <w:r w:rsidR="00742DCD" w:rsidRPr="001C389A">
        <w:rPr>
          <w:rStyle w:val="DeltaViewInsertion"/>
          <w:rFonts w:cs="Arial"/>
          <w:color w:val="auto"/>
          <w:sz w:val="20"/>
          <w:u w:val="none"/>
        </w:rPr>
        <w:t>F</w:t>
      </w:r>
      <w:r w:rsidR="00B54411" w:rsidRPr="001C389A">
        <w:rPr>
          <w:rStyle w:val="DeltaViewInsertion"/>
          <w:rFonts w:cs="Arial"/>
          <w:color w:val="auto"/>
          <w:sz w:val="20"/>
          <w:u w:val="none"/>
        </w:rPr>
        <w:t>r</w:t>
      </w:r>
      <w:r w:rsidR="00742DCD" w:rsidRPr="001C389A">
        <w:rPr>
          <w:rStyle w:val="DeltaViewInsertion"/>
          <w:rFonts w:cs="Arial"/>
          <w:color w:val="auto"/>
          <w:sz w:val="20"/>
          <w:u w:val="none"/>
        </w:rPr>
        <w:t>equency Response Capability LFSM-O, LFSM-U and FSM Step Response Tests</w:t>
      </w:r>
    </w:p>
    <w:bookmarkEnd w:id="711"/>
    <w:p w14:paraId="479C690E" w14:textId="77777777" w:rsidR="00B36730" w:rsidRPr="001C389A" w:rsidRDefault="00B36730" w:rsidP="00B36730">
      <w:pPr>
        <w:jc w:val="center"/>
        <w:rPr>
          <w:rFonts w:cs="Arial"/>
          <w:sz w:val="20"/>
        </w:rPr>
      </w:pPr>
    </w:p>
    <w:p w14:paraId="567714A1" w14:textId="77777777" w:rsidR="00B36730" w:rsidRPr="001C389A" w:rsidRDefault="00B36730" w:rsidP="00B36730">
      <w:pPr>
        <w:widowControl w:val="0"/>
        <w:ind w:left="1440"/>
        <w:rPr>
          <w:rFonts w:cs="Arial"/>
          <w:sz w:val="20"/>
        </w:rPr>
      </w:pPr>
      <w:bookmarkStart w:id="712" w:name="_DV_C776"/>
      <w:r w:rsidRPr="001C389A">
        <w:rPr>
          <w:rStyle w:val="DeltaViewInsertion"/>
          <w:rFonts w:cs="Arial"/>
          <w:color w:val="auto"/>
          <w:sz w:val="20"/>
          <w:u w:val="none"/>
        </w:rPr>
        <w:t xml:space="preserve">* This will generally be +2.0Hz unless an injection of this size causes a reduction in plant output that takes the operating point below </w:t>
      </w:r>
      <w:r w:rsidRPr="001C389A">
        <w:rPr>
          <w:rStyle w:val="DeltaViewInsertion"/>
          <w:rFonts w:cs="Arial"/>
          <w:b/>
          <w:color w:val="auto"/>
          <w:sz w:val="20"/>
          <w:u w:val="none"/>
        </w:rPr>
        <w:t>Minimum Stable Operating Level</w:t>
      </w:r>
      <w:r w:rsidRPr="001C389A">
        <w:rPr>
          <w:rStyle w:val="DeltaViewInsertion"/>
          <w:rFonts w:cs="Arial"/>
          <w:color w:val="auto"/>
          <w:sz w:val="20"/>
          <w:u w:val="none"/>
        </w:rPr>
        <w:t xml:space="preserve"> in which case an appropriate injection should be calculated in accordance with the following:</w:t>
      </w:r>
    </w:p>
    <w:p w14:paraId="315F3676"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For example 0.9Hz is needed to take an initial output 65% to a final output of 20%.  If the initial output was not 65% and the </w:t>
      </w:r>
      <w:r w:rsidRPr="001C389A">
        <w:rPr>
          <w:rStyle w:val="DeltaViewInsertion"/>
          <w:rFonts w:cs="Arial"/>
          <w:b/>
          <w:color w:val="auto"/>
          <w:sz w:val="20"/>
          <w:u w:val="none"/>
        </w:rPr>
        <w:t xml:space="preserve">Minimum Stable Operating Level </w:t>
      </w:r>
      <w:r w:rsidRPr="001C389A">
        <w:rPr>
          <w:rStyle w:val="DeltaViewInsertion"/>
          <w:rFonts w:cs="Arial"/>
          <w:color w:val="auto"/>
          <w:sz w:val="20"/>
          <w:u w:val="none"/>
        </w:rPr>
        <w:t>is not 20% then the injected step should be adjusted accordingly as shown in the example given below</w:t>
      </w:r>
    </w:p>
    <w:p w14:paraId="2CB91BC5" w14:textId="77777777" w:rsidR="00B36730" w:rsidRPr="001C389A" w:rsidRDefault="00B36730" w:rsidP="00B36730">
      <w:pPr>
        <w:widowControl w:val="0"/>
        <w:ind w:left="1440"/>
        <w:rPr>
          <w:rFonts w:cs="Arial"/>
          <w:sz w:val="20"/>
        </w:rPr>
      </w:pPr>
    </w:p>
    <w:p w14:paraId="546B124E"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 xml:space="preserve">Initial Output </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 xml:space="preserve">           65%</w:t>
      </w:r>
    </w:p>
    <w:p w14:paraId="2AAA2DF4" w14:textId="77777777" w:rsidR="00B36730" w:rsidRPr="001C389A" w:rsidRDefault="00B36730" w:rsidP="00B36730">
      <w:pPr>
        <w:widowControl w:val="0"/>
        <w:ind w:left="1440"/>
        <w:rPr>
          <w:rFonts w:cs="Arial"/>
          <w:sz w:val="20"/>
        </w:rPr>
      </w:pPr>
      <w:r w:rsidRPr="001C389A">
        <w:rPr>
          <w:rStyle w:val="DeltaViewInsertion"/>
          <w:rFonts w:cs="Arial"/>
          <w:b/>
          <w:color w:val="auto"/>
          <w:sz w:val="20"/>
          <w:u w:val="none"/>
        </w:rPr>
        <w:t xml:space="preserve">Minimum Stable Operating Level </w:t>
      </w:r>
      <w:r w:rsidRPr="001C389A">
        <w:rPr>
          <w:rStyle w:val="DeltaViewInsertion"/>
          <w:rFonts w:cs="Arial"/>
          <w:color w:val="auto"/>
          <w:sz w:val="20"/>
          <w:u w:val="none"/>
        </w:rPr>
        <w:tab/>
      </w:r>
      <w:r w:rsidRPr="001C389A">
        <w:rPr>
          <w:rStyle w:val="DeltaViewInsertion"/>
          <w:rFonts w:cs="Arial"/>
          <w:color w:val="auto"/>
          <w:sz w:val="20"/>
          <w:u w:val="none"/>
        </w:rPr>
        <w:tab/>
        <w:t xml:space="preserve">            20%</w:t>
      </w:r>
    </w:p>
    <w:p w14:paraId="5DB1A788"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4%</w:t>
      </w:r>
    </w:p>
    <w:p w14:paraId="0374E799"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 xml:space="preserve">Frequency to be injected = (0.65-0.20)x0.04x50 = </w:t>
      </w:r>
      <w:r w:rsidRPr="001C389A">
        <w:rPr>
          <w:rStyle w:val="DeltaViewInsertion"/>
          <w:rFonts w:cs="Arial"/>
          <w:color w:val="auto"/>
          <w:sz w:val="20"/>
          <w:u w:val="none"/>
        </w:rPr>
        <w:tab/>
        <w:t>0.9Hz</w:t>
      </w:r>
    </w:p>
    <w:p w14:paraId="36E58E3B" w14:textId="77777777" w:rsidR="00B36730" w:rsidRPr="001C389A" w:rsidRDefault="00B36730" w:rsidP="00B36730">
      <w:pPr>
        <w:widowControl w:val="0"/>
        <w:ind w:left="360"/>
        <w:rPr>
          <w:rFonts w:cs="Arial"/>
          <w:sz w:val="20"/>
        </w:rPr>
      </w:pPr>
    </w:p>
    <w:p w14:paraId="1F8E495F"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 Tests L and M in Figure 2 shall be conducted if in this range of tests the system frequency feedback signal is replaced by the injection signal rather than the injection signal being added to the system frequency signal. The tests will consist of monitoring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t>and CCGT Module</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during normal system frequency variations without applying any injection. Test N in figure 2 shall be conducted in all cases. All three tests should be conducted for a period of at least 10 minutes.  </w:t>
      </w:r>
    </w:p>
    <w:p w14:paraId="30A1967B" w14:textId="77777777" w:rsidR="00B36730" w:rsidRPr="001C389A" w:rsidRDefault="00B36730" w:rsidP="00B36730">
      <w:pPr>
        <w:widowControl w:val="0"/>
        <w:ind w:left="1440"/>
        <w:rPr>
          <w:rStyle w:val="DeltaViewInsertion"/>
          <w:rFonts w:cs="Arial"/>
          <w:color w:val="auto"/>
          <w:sz w:val="20"/>
          <w:u w:val="none"/>
        </w:rPr>
      </w:pPr>
    </w:p>
    <w:p w14:paraId="4216C5C6" w14:textId="77777777" w:rsidR="00B36730" w:rsidRPr="001C389A" w:rsidRDefault="00025DF8" w:rsidP="00E30D18">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ECP.A.5.8.</w:t>
      </w:r>
      <w:r w:rsidR="00141D98" w:rsidRPr="001C389A">
        <w:rPr>
          <w:rStyle w:val="DeltaViewInsertion"/>
          <w:rFonts w:cs="Arial"/>
          <w:color w:val="auto"/>
          <w:sz w:val="20"/>
          <w:u w:val="none"/>
        </w:rPr>
        <w:t>9</w:t>
      </w:r>
      <w:r w:rsidRPr="001C389A">
        <w:rPr>
          <w:rStyle w:val="DeltaViewInsertion"/>
          <w:rFonts w:cs="Arial"/>
          <w:color w:val="auto"/>
          <w:sz w:val="20"/>
          <w:u w:val="none"/>
        </w:rPr>
        <w:tab/>
        <w:t>T</w:t>
      </w:r>
      <w:r w:rsidR="00B36730" w:rsidRPr="001C389A">
        <w:rPr>
          <w:rStyle w:val="DeltaViewInsertion"/>
          <w:rFonts w:cs="Arial"/>
          <w:color w:val="auto"/>
          <w:sz w:val="20"/>
          <w:u w:val="none"/>
        </w:rPr>
        <w:t xml:space="preserve">he target frequency adjustment facility should be demonstrated from the </w:t>
      </w:r>
      <w:r w:rsidR="00B36730" w:rsidRPr="001C389A">
        <w:rPr>
          <w:rStyle w:val="DeltaViewInsertion"/>
          <w:rFonts w:cs="Arial"/>
          <w:color w:val="auto"/>
          <w:sz w:val="20"/>
          <w:u w:val="none"/>
        </w:rPr>
        <w:lastRenderedPageBreak/>
        <w:t>normal control point within the range of 49.9Hz to 50.1Hz by step changes to the target frequency setpoint</w:t>
      </w:r>
      <w:r w:rsidR="002A7B47" w:rsidRPr="001C389A">
        <w:rPr>
          <w:rStyle w:val="DeltaViewInsertion"/>
          <w:rFonts w:cs="Arial"/>
          <w:color w:val="auto"/>
          <w:sz w:val="20"/>
          <w:u w:val="none"/>
        </w:rPr>
        <w:t xml:space="preserve"> as indicated in ECP.A.5.8 Figure 3</w:t>
      </w:r>
    </w:p>
    <w:p w14:paraId="7EAE15A4" w14:textId="77777777" w:rsidR="002A7B47" w:rsidRPr="001C389A" w:rsidRDefault="002A7B47" w:rsidP="00E30D18">
      <w:pPr>
        <w:widowControl w:val="0"/>
        <w:ind w:left="1440" w:hanging="1440"/>
        <w:rPr>
          <w:rStyle w:val="DeltaViewInsertion"/>
          <w:rFonts w:cs="Arial"/>
          <w:color w:val="auto"/>
          <w:sz w:val="20"/>
          <w:u w:val="none"/>
        </w:rPr>
      </w:pPr>
    </w:p>
    <w:p w14:paraId="7781372D" w14:textId="77777777" w:rsidR="002A7B47" w:rsidRPr="001C389A" w:rsidRDefault="002A7B47" w:rsidP="002A7B47">
      <w:pPr>
        <w:ind w:left="720"/>
        <w:jc w:val="center"/>
        <w:rPr>
          <w:rFonts w:cs="Arial"/>
          <w:i/>
          <w:sz w:val="20"/>
        </w:rPr>
      </w:pPr>
      <w:r w:rsidRPr="001C389A">
        <w:rPr>
          <w:rFonts w:cs="Arial"/>
          <w:i/>
          <w:noProof/>
          <w:snapToGrid/>
          <w:sz w:val="20"/>
          <w:lang w:val="en-US"/>
        </w:rPr>
        <w:drawing>
          <wp:inline distT="0" distB="0" distL="0" distR="0" wp14:anchorId="236CCC85" wp14:editId="1FEED087">
            <wp:extent cx="3924300" cy="2072256"/>
            <wp:effectExtent l="0" t="0" r="0" b="444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332EAA44" w14:textId="77777777" w:rsidR="002A7B47" w:rsidRPr="001C389A" w:rsidRDefault="002A7B47" w:rsidP="002A7B47">
      <w:pPr>
        <w:ind w:left="720"/>
        <w:jc w:val="center"/>
        <w:rPr>
          <w:rFonts w:cs="Arial"/>
          <w:i/>
          <w:sz w:val="20"/>
        </w:rPr>
      </w:pPr>
    </w:p>
    <w:p w14:paraId="2046C25B" w14:textId="77777777" w:rsidR="002A7B47" w:rsidRPr="001C389A" w:rsidRDefault="002A7B47" w:rsidP="002A7B47">
      <w:pPr>
        <w:jc w:val="center"/>
        <w:rPr>
          <w:rFonts w:cs="Arial"/>
          <w:i/>
          <w:sz w:val="20"/>
        </w:rPr>
      </w:pPr>
      <w:r w:rsidRPr="001C389A">
        <w:rPr>
          <w:rStyle w:val="DeltaViewInsertion"/>
          <w:rFonts w:cs="Arial"/>
          <w:color w:val="auto"/>
          <w:sz w:val="20"/>
          <w:u w:val="none"/>
        </w:rPr>
        <w:t>ECP.A.5.8 Figure 3 – Target Frequency setting changes</w:t>
      </w:r>
    </w:p>
    <w:p w14:paraId="559AD3C1" w14:textId="77777777" w:rsidR="00025DF8" w:rsidRPr="001C389A" w:rsidRDefault="00025DF8" w:rsidP="00B36730">
      <w:pPr>
        <w:widowControl w:val="0"/>
        <w:ind w:left="1440"/>
        <w:rPr>
          <w:rStyle w:val="DeltaViewInsertion"/>
          <w:rFonts w:cs="Arial"/>
          <w:color w:val="auto"/>
          <w:sz w:val="20"/>
          <w:u w:val="none"/>
        </w:rPr>
      </w:pPr>
    </w:p>
    <w:p w14:paraId="2FBA83E2" w14:textId="77777777" w:rsidR="00B36730" w:rsidRPr="001C389A" w:rsidRDefault="007E59DD" w:rsidP="00E30D18">
      <w:pPr>
        <w:pStyle w:val="Heading2"/>
        <w:tabs>
          <w:tab w:val="left" w:pos="1418"/>
        </w:tabs>
        <w:jc w:val="both"/>
        <w:rPr>
          <w:rFonts w:cs="Arial"/>
          <w:b/>
          <w:sz w:val="20"/>
          <w:u w:val="none"/>
        </w:rPr>
      </w:pPr>
      <w:bookmarkStart w:id="713" w:name="_Toc496003177"/>
      <w:bookmarkStart w:id="714" w:name="_Toc496003254"/>
      <w:bookmarkStart w:id="715" w:name="_Toc499651125"/>
      <w:bookmarkStart w:id="716" w:name="_Toc524003913"/>
      <w:bookmarkStart w:id="717" w:name="_Toc205352546"/>
      <w:bookmarkStart w:id="718" w:name="_Ref172003073"/>
      <w:bookmarkStart w:id="719" w:name="_Toc156973002"/>
      <w:bookmarkStart w:id="720" w:name="_DV_C783"/>
      <w:bookmarkEnd w:id="712"/>
      <w:r w:rsidRPr="001C389A">
        <w:rPr>
          <w:rStyle w:val="DeltaViewInsertion"/>
          <w:rFonts w:cs="Arial"/>
          <w:color w:val="auto"/>
          <w:sz w:val="20"/>
          <w:u w:val="none"/>
        </w:rPr>
        <w:t>ECP.A.5</w:t>
      </w:r>
      <w:r w:rsidR="00B36730" w:rsidRPr="001C389A">
        <w:rPr>
          <w:rStyle w:val="DeltaViewInsertion"/>
          <w:rFonts w:cs="Arial"/>
          <w:color w:val="auto"/>
          <w:sz w:val="20"/>
          <w:u w:val="none"/>
        </w:rPr>
        <w:t>.9</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 xml:space="preserve">Compliance with </w:t>
      </w:r>
      <w:r w:rsidR="00890380" w:rsidRPr="001C389A">
        <w:rPr>
          <w:rStyle w:val="DeltaViewInsertion"/>
          <w:rFonts w:cs="Arial"/>
          <w:color w:val="auto"/>
          <w:sz w:val="20"/>
          <w:u w:val="single"/>
        </w:rPr>
        <w:t>ECC.</w:t>
      </w:r>
      <w:r w:rsidR="00B36730" w:rsidRPr="001C389A">
        <w:rPr>
          <w:rStyle w:val="DeltaViewInsertion"/>
          <w:rFonts w:cs="Arial"/>
          <w:color w:val="auto"/>
          <w:sz w:val="20"/>
          <w:u w:val="single"/>
        </w:rPr>
        <w:t>6.3.3 Functionality Test</w:t>
      </w:r>
      <w:bookmarkEnd w:id="713"/>
      <w:bookmarkEnd w:id="714"/>
      <w:bookmarkEnd w:id="715"/>
      <w:bookmarkEnd w:id="716"/>
    </w:p>
    <w:p w14:paraId="216236BE" w14:textId="77777777" w:rsidR="00B36730" w:rsidRPr="001C389A" w:rsidRDefault="00B36730" w:rsidP="00B36730">
      <w:pPr>
        <w:rPr>
          <w:rFonts w:cs="Arial"/>
          <w:sz w:val="20"/>
        </w:rPr>
      </w:pPr>
    </w:p>
    <w:p w14:paraId="4FDACEFF" w14:textId="59AF1E4B"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.9.1</w:t>
      </w:r>
      <w:r w:rsidR="00B36730" w:rsidRPr="001C389A">
        <w:rPr>
          <w:rStyle w:val="DeltaViewInsertion"/>
          <w:rFonts w:cs="Arial"/>
          <w:color w:val="auto"/>
          <w:sz w:val="20"/>
          <w:u w:val="none"/>
        </w:rPr>
        <w:tab/>
        <w:t xml:space="preserve">Where the plant design includes active control function or functions to deliver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 xml:space="preserve">6.3.3 compliance,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will propose and agree a test procedure with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which will demonstrate how the </w:t>
      </w:r>
      <w:r w:rsidR="008C2897" w:rsidRPr="001C389A">
        <w:rPr>
          <w:rStyle w:val="DeltaViewInsertion"/>
          <w:rFonts w:cs="Arial"/>
          <w:b/>
          <w:color w:val="auto"/>
          <w:sz w:val="20"/>
          <w:u w:val="none"/>
        </w:rPr>
        <w:t xml:space="preserve">Synchronous Power Generating Module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output responds to changes in </w:t>
      </w:r>
      <w:r w:rsidR="00B36730" w:rsidRPr="001C389A">
        <w:rPr>
          <w:rStyle w:val="DeltaViewInsertion"/>
          <w:rFonts w:cs="Arial"/>
          <w:b/>
          <w:color w:val="auto"/>
          <w:sz w:val="20"/>
          <w:u w:val="none"/>
        </w:rPr>
        <w:t>System</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Frequency</w:t>
      </w:r>
      <w:r w:rsidR="00B36730" w:rsidRPr="001C389A">
        <w:rPr>
          <w:rStyle w:val="DeltaViewInsertion"/>
          <w:rFonts w:cs="Arial"/>
          <w:color w:val="auto"/>
          <w:sz w:val="20"/>
          <w:u w:val="none"/>
        </w:rPr>
        <w:t xml:space="preserve"> and ambient conditions (e.g. by </w:t>
      </w:r>
      <w:r w:rsidR="00B36730" w:rsidRPr="001C389A">
        <w:rPr>
          <w:rStyle w:val="DeltaViewInsertion"/>
          <w:rFonts w:cs="Arial"/>
          <w:b/>
          <w:color w:val="auto"/>
          <w:sz w:val="20"/>
          <w:u w:val="none"/>
        </w:rPr>
        <w:t>Frequency</w:t>
      </w:r>
      <w:r w:rsidR="00B36730" w:rsidRPr="001C389A">
        <w:rPr>
          <w:rStyle w:val="DeltaViewInsertion"/>
          <w:rFonts w:cs="Arial"/>
          <w:color w:val="auto"/>
          <w:sz w:val="20"/>
          <w:u w:val="none"/>
        </w:rPr>
        <w:t xml:space="preserve"> and temperature injection methods).  </w:t>
      </w:r>
    </w:p>
    <w:p w14:paraId="1843DA6A" w14:textId="77777777" w:rsidR="00B36730" w:rsidRPr="001C389A" w:rsidRDefault="00B36730" w:rsidP="00B36730">
      <w:pPr>
        <w:widowControl w:val="0"/>
        <w:ind w:left="720"/>
        <w:rPr>
          <w:rFonts w:cs="Arial"/>
          <w:sz w:val="20"/>
        </w:rPr>
      </w:pPr>
    </w:p>
    <w:p w14:paraId="7E1EDCCF" w14:textId="2E29FE6F"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.9.2</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shall inform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if any load limiter control is additionally employed.</w:t>
      </w:r>
    </w:p>
    <w:p w14:paraId="0109FC45" w14:textId="77777777" w:rsidR="00B36730" w:rsidRPr="001C389A" w:rsidRDefault="00B36730" w:rsidP="00B36730">
      <w:pPr>
        <w:rPr>
          <w:rFonts w:cs="Arial"/>
          <w:sz w:val="20"/>
        </w:rPr>
      </w:pPr>
      <w:r w:rsidRPr="001C389A">
        <w:rPr>
          <w:rFonts w:cs="Arial"/>
          <w:sz w:val="20"/>
        </w:rPr>
        <w:tab/>
      </w:r>
    </w:p>
    <w:p w14:paraId="771F9B56" w14:textId="489D0E61"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.9.3</w:t>
      </w:r>
      <w:r w:rsidR="00B36730" w:rsidRPr="001C389A">
        <w:rPr>
          <w:rStyle w:val="DeltaViewInsertion"/>
          <w:rFonts w:cs="Arial"/>
          <w:color w:val="auto"/>
          <w:sz w:val="20"/>
          <w:u w:val="none"/>
        </w:rPr>
        <w:tab/>
        <w:t xml:space="preserve">With Setpoint to the signals specified in </w:t>
      </w: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will agree with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which additional control system parameters shall be monitored to demonstrate the functionality of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 xml:space="preserve">6.3.3 compliance systems. Where </w:t>
      </w:r>
      <w:r w:rsidR="00400EC3">
        <w:rPr>
          <w:rStyle w:val="DeltaViewInsertion"/>
          <w:rFonts w:cs="Arial"/>
          <w:b/>
          <w:color w:val="auto"/>
          <w:sz w:val="20"/>
          <w:u w:val="none"/>
        </w:rPr>
        <w:t xml:space="preserve">The </w:t>
      </w:r>
      <w:r w:rsidR="00072B13">
        <w:rPr>
          <w:rStyle w:val="DeltaViewInsertion"/>
          <w:rFonts w:cs="Arial"/>
          <w:b/>
          <w:color w:val="auto"/>
          <w:sz w:val="20"/>
          <w:u w:val="none"/>
        </w:rPr>
        <w:t>Company</w:t>
      </w:r>
      <w:r w:rsidR="00B36730" w:rsidRPr="001C389A">
        <w:rPr>
          <w:rStyle w:val="DeltaViewInsertion"/>
          <w:rFonts w:cs="Arial"/>
          <w:color w:val="auto"/>
          <w:sz w:val="20"/>
          <w:u w:val="none"/>
        </w:rPr>
        <w:t xml:space="preserve"> recording equipment is not used results shall be supplied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w:t>
      </w:r>
    </w:p>
    <w:bookmarkEnd w:id="717"/>
    <w:bookmarkEnd w:id="718"/>
    <w:bookmarkEnd w:id="719"/>
    <w:bookmarkEnd w:id="720"/>
    <w:p w14:paraId="12971BE5" w14:textId="77777777" w:rsidR="00B36730" w:rsidRPr="001C389A" w:rsidRDefault="00B36730" w:rsidP="00B36730">
      <w:pPr>
        <w:rPr>
          <w:rFonts w:cs="Arial"/>
          <w:sz w:val="20"/>
        </w:rPr>
      </w:pPr>
    </w:p>
    <w:p w14:paraId="4A15E38D" w14:textId="77777777" w:rsidR="00B36730" w:rsidRPr="001C389A" w:rsidRDefault="00B36730" w:rsidP="00B36730">
      <w:pPr>
        <w:pStyle w:val="Title"/>
        <w:tabs>
          <w:tab w:val="left" w:pos="900"/>
        </w:tabs>
        <w:jc w:val="left"/>
        <w:rPr>
          <w:rFonts w:cs="Arial"/>
          <w:sz w:val="20"/>
        </w:rPr>
      </w:pPr>
    </w:p>
    <w:p w14:paraId="44C77D60" w14:textId="77777777" w:rsidR="00B36730" w:rsidRPr="001C389A" w:rsidRDefault="00B36730" w:rsidP="00B36730">
      <w:pPr>
        <w:pStyle w:val="Title"/>
        <w:tabs>
          <w:tab w:val="left" w:pos="900"/>
        </w:tabs>
        <w:ind w:left="900" w:hanging="900"/>
        <w:jc w:val="left"/>
        <w:rPr>
          <w:rFonts w:cs="Arial"/>
          <w:sz w:val="20"/>
        </w:rPr>
      </w:pPr>
    </w:p>
    <w:p w14:paraId="3421ADF5" w14:textId="77777777" w:rsidR="00B36730" w:rsidRPr="001C389A" w:rsidRDefault="00B36730" w:rsidP="00B36730">
      <w:pPr>
        <w:pStyle w:val="Title"/>
        <w:tabs>
          <w:tab w:val="left" w:pos="900"/>
        </w:tabs>
        <w:ind w:left="900" w:hanging="900"/>
        <w:jc w:val="left"/>
        <w:rPr>
          <w:rFonts w:cs="Arial"/>
          <w:sz w:val="20"/>
        </w:rPr>
      </w:pPr>
    </w:p>
    <w:p w14:paraId="0B1B60EE" w14:textId="77777777" w:rsidR="00B36730" w:rsidRPr="001C389A" w:rsidRDefault="00B36730" w:rsidP="00B36730">
      <w:pPr>
        <w:widowControl w:val="0"/>
        <w:ind w:left="360"/>
        <w:rPr>
          <w:rFonts w:cs="Arial"/>
          <w:b/>
          <w:i/>
          <w:sz w:val="20"/>
        </w:rPr>
      </w:pPr>
    </w:p>
    <w:p w14:paraId="34624488" w14:textId="77777777" w:rsidR="00B36730" w:rsidRPr="001C389A" w:rsidRDefault="00B36730" w:rsidP="00B36730">
      <w:pPr>
        <w:rPr>
          <w:rStyle w:val="DeltaViewInsertion"/>
          <w:rFonts w:cs="Arial"/>
          <w:color w:val="auto"/>
          <w:sz w:val="20"/>
          <w:u w:val="none"/>
        </w:rPr>
      </w:pPr>
    </w:p>
    <w:p w14:paraId="38EBE67B" w14:textId="77777777" w:rsidR="00B36730" w:rsidRPr="001C389A" w:rsidRDefault="00B36730" w:rsidP="00B36730">
      <w:pPr>
        <w:rPr>
          <w:rStyle w:val="DeltaViewInsertion"/>
          <w:rFonts w:cs="Arial"/>
          <w:color w:val="auto"/>
          <w:sz w:val="20"/>
          <w:u w:val="none"/>
        </w:rPr>
      </w:pPr>
    </w:p>
    <w:p w14:paraId="4CF5C4B0" w14:textId="77777777" w:rsidR="00B36730" w:rsidRPr="001C389A" w:rsidRDefault="00B36730" w:rsidP="00B36730">
      <w:pPr>
        <w:rPr>
          <w:rStyle w:val="DeltaViewInsertion"/>
          <w:rFonts w:cs="Arial"/>
          <w:color w:val="auto"/>
          <w:sz w:val="20"/>
          <w:u w:val="none"/>
        </w:rPr>
      </w:pPr>
    </w:p>
    <w:p w14:paraId="0B878322" w14:textId="77777777" w:rsidR="00B36730" w:rsidRPr="001C389A" w:rsidRDefault="00B36730" w:rsidP="00B36730">
      <w:pPr>
        <w:rPr>
          <w:rStyle w:val="DeltaViewInsertion"/>
          <w:rFonts w:cs="Arial"/>
          <w:color w:val="auto"/>
          <w:sz w:val="20"/>
          <w:u w:val="none"/>
        </w:rPr>
      </w:pPr>
    </w:p>
    <w:p w14:paraId="68BE781B" w14:textId="77777777" w:rsidR="00B36730" w:rsidRPr="001C389A" w:rsidRDefault="00B36730" w:rsidP="00B36730">
      <w:pPr>
        <w:rPr>
          <w:rStyle w:val="DeltaViewInsertion"/>
          <w:rFonts w:cs="Arial"/>
          <w:color w:val="auto"/>
          <w:sz w:val="20"/>
          <w:u w:val="none"/>
        </w:rPr>
      </w:pPr>
    </w:p>
    <w:p w14:paraId="6E128BF5" w14:textId="77777777" w:rsidR="00B36730" w:rsidRPr="001C389A" w:rsidRDefault="00B36730" w:rsidP="00B36730">
      <w:pPr>
        <w:rPr>
          <w:rStyle w:val="DeltaViewInsertion"/>
          <w:rFonts w:cs="Arial"/>
          <w:color w:val="auto"/>
          <w:sz w:val="20"/>
          <w:u w:val="none"/>
        </w:rPr>
      </w:pPr>
    </w:p>
    <w:p w14:paraId="58902246" w14:textId="77777777" w:rsidR="00B36730" w:rsidRPr="001C389A" w:rsidRDefault="00B36730" w:rsidP="00B36730">
      <w:pPr>
        <w:rPr>
          <w:rStyle w:val="DeltaViewInsertion"/>
          <w:rFonts w:cs="Arial"/>
          <w:color w:val="auto"/>
          <w:sz w:val="20"/>
          <w:u w:val="none"/>
        </w:rPr>
      </w:pPr>
    </w:p>
    <w:p w14:paraId="2C7FC367" w14:textId="77777777" w:rsidR="00B36730" w:rsidRPr="001C389A" w:rsidRDefault="00B36730" w:rsidP="00B36730">
      <w:pPr>
        <w:rPr>
          <w:rStyle w:val="DeltaViewInsertion"/>
          <w:rFonts w:cs="Arial"/>
          <w:color w:val="auto"/>
          <w:sz w:val="20"/>
          <w:u w:val="none"/>
        </w:rPr>
      </w:pPr>
    </w:p>
    <w:p w14:paraId="3C781671" w14:textId="77777777" w:rsidR="00B36730" w:rsidRPr="001C389A" w:rsidRDefault="00B36730" w:rsidP="00B36730">
      <w:pPr>
        <w:rPr>
          <w:rStyle w:val="DeltaViewInsertion"/>
          <w:rFonts w:cs="Arial"/>
          <w:color w:val="auto"/>
          <w:sz w:val="20"/>
          <w:u w:val="none"/>
        </w:rPr>
      </w:pPr>
    </w:p>
    <w:p w14:paraId="6601C697" w14:textId="77777777" w:rsidR="00B36730" w:rsidRPr="001C389A" w:rsidRDefault="00B36730" w:rsidP="00E30D18">
      <w:pPr>
        <w:pStyle w:val="Heading1"/>
        <w:ind w:left="0"/>
        <w:jc w:val="center"/>
        <w:rPr>
          <w:rFonts w:cs="Arial"/>
          <w:sz w:val="20"/>
        </w:rPr>
      </w:pPr>
      <w:r w:rsidRPr="001C389A">
        <w:rPr>
          <w:rStyle w:val="DeltaViewInsertion"/>
          <w:rFonts w:cs="Arial"/>
          <w:color w:val="auto"/>
          <w:sz w:val="20"/>
          <w:u w:val="none"/>
        </w:rPr>
        <w:br w:type="page"/>
      </w:r>
      <w:bookmarkStart w:id="721" w:name="_Toc499651126"/>
      <w:bookmarkStart w:id="722" w:name="_Toc524003914"/>
      <w:r w:rsidRPr="001C389A">
        <w:rPr>
          <w:rStyle w:val="DeltaViewInsertion"/>
          <w:rFonts w:cs="Arial"/>
          <w:b w:val="0"/>
          <w:color w:val="auto"/>
          <w:sz w:val="20"/>
          <w:u w:val="single"/>
        </w:rPr>
        <w:lastRenderedPageBreak/>
        <w:t>A</w:t>
      </w:r>
      <w:r w:rsidR="00B76822" w:rsidRPr="001C389A">
        <w:rPr>
          <w:rStyle w:val="DeltaViewInsertion"/>
          <w:rFonts w:cs="Arial"/>
          <w:b w:val="0"/>
          <w:color w:val="auto"/>
          <w:sz w:val="20"/>
          <w:u w:val="single"/>
        </w:rPr>
        <w:t>PPENDIX</w:t>
      </w:r>
      <w:r w:rsidRPr="001C389A">
        <w:rPr>
          <w:rStyle w:val="DeltaViewInsertion"/>
          <w:rFonts w:cs="Arial"/>
          <w:b w:val="0"/>
          <w:color w:val="auto"/>
          <w:sz w:val="20"/>
          <w:u w:val="single"/>
        </w:rPr>
        <w:t xml:space="preserve"> 6</w:t>
      </w:r>
      <w:bookmarkEnd w:id="721"/>
      <w:bookmarkEnd w:id="722"/>
    </w:p>
    <w:p w14:paraId="6D2C6B04" w14:textId="77777777" w:rsidR="00B36730" w:rsidRPr="001C389A" w:rsidRDefault="00B36730" w:rsidP="00B36730">
      <w:pPr>
        <w:jc w:val="center"/>
        <w:rPr>
          <w:rFonts w:cs="Arial"/>
          <w:sz w:val="20"/>
        </w:rPr>
      </w:pPr>
    </w:p>
    <w:p w14:paraId="5C126253" w14:textId="77777777" w:rsidR="00B36730" w:rsidRPr="001C389A" w:rsidRDefault="00B36730" w:rsidP="00E30D18">
      <w:pPr>
        <w:pStyle w:val="Heading1"/>
        <w:ind w:left="0"/>
        <w:jc w:val="center"/>
        <w:rPr>
          <w:rStyle w:val="DeltaViewInsertion"/>
          <w:rFonts w:cs="Arial"/>
          <w:color w:val="auto"/>
          <w:sz w:val="20"/>
          <w:u w:val="single"/>
        </w:rPr>
      </w:pPr>
      <w:bookmarkStart w:id="723" w:name="_Toc524003915"/>
      <w:r w:rsidRPr="001C389A">
        <w:rPr>
          <w:rStyle w:val="DeltaViewInsertion"/>
          <w:rFonts w:cs="Arial"/>
          <w:b w:val="0"/>
          <w:color w:val="auto"/>
          <w:sz w:val="20"/>
          <w:u w:val="single"/>
        </w:rPr>
        <w:t>C</w:t>
      </w:r>
      <w:r w:rsidR="009232DC" w:rsidRPr="001C389A">
        <w:rPr>
          <w:rStyle w:val="DeltaViewInsertion"/>
          <w:rFonts w:cs="Arial"/>
          <w:b w:val="0"/>
          <w:color w:val="auto"/>
          <w:sz w:val="20"/>
          <w:u w:val="single"/>
        </w:rPr>
        <w:t>O</w:t>
      </w:r>
      <w:r w:rsidR="00B76822" w:rsidRPr="001C389A">
        <w:rPr>
          <w:rStyle w:val="DeltaViewInsertion"/>
          <w:rFonts w:cs="Arial"/>
          <w:b w:val="0"/>
          <w:color w:val="auto"/>
          <w:sz w:val="20"/>
          <w:u w:val="single"/>
        </w:rPr>
        <w:t>MPLIANCE TESTING OF POWER PARK MODULES</w:t>
      </w:r>
      <w:bookmarkEnd w:id="723"/>
    </w:p>
    <w:p w14:paraId="4852FD51" w14:textId="77777777" w:rsidR="00B36730" w:rsidRPr="001C389A" w:rsidRDefault="00B36730" w:rsidP="00B36730">
      <w:pPr>
        <w:rPr>
          <w:rFonts w:cs="Arial"/>
          <w:sz w:val="20"/>
        </w:rPr>
      </w:pPr>
    </w:p>
    <w:p w14:paraId="32CCED3C" w14:textId="77777777" w:rsidR="00B36730" w:rsidRPr="001C389A" w:rsidRDefault="007E59DD" w:rsidP="00B36730">
      <w:pPr>
        <w:ind w:left="1418" w:hanging="1418"/>
        <w:rPr>
          <w:rStyle w:val="DeltaViewInsertion"/>
          <w:rFonts w:cs="Arial"/>
          <w:color w:val="auto"/>
          <w:sz w:val="20"/>
          <w:u w:val="none"/>
        </w:rPr>
      </w:pPr>
      <w:r w:rsidRPr="001C389A">
        <w:rPr>
          <w:rStyle w:val="DeltaViewInsertion"/>
          <w:rFonts w:cs="Arial"/>
          <w:color w:val="auto"/>
          <w:sz w:val="20"/>
          <w:u w:val="none"/>
        </w:rPr>
        <w:t>ECP.A.6</w:t>
      </w:r>
      <w:r w:rsidR="00B36730" w:rsidRPr="001C389A">
        <w:rPr>
          <w:rStyle w:val="DeltaViewInsertion"/>
          <w:rFonts w:cs="Arial"/>
          <w:color w:val="auto"/>
          <w:sz w:val="20"/>
          <w:u w:val="none"/>
        </w:rPr>
        <w:t>.1</w:t>
      </w:r>
      <w:r w:rsidR="00B36730" w:rsidRPr="001C389A">
        <w:rPr>
          <w:rStyle w:val="DeltaViewInsertion"/>
          <w:rFonts w:cs="Arial"/>
          <w:color w:val="auto"/>
          <w:sz w:val="20"/>
          <w:u w:val="none"/>
        </w:rPr>
        <w:tab/>
        <w:t>SCOPE</w:t>
      </w:r>
    </w:p>
    <w:p w14:paraId="7AB5E458" w14:textId="77777777" w:rsidR="00B36730" w:rsidRPr="001C389A" w:rsidRDefault="00B36730" w:rsidP="00B36730">
      <w:pPr>
        <w:ind w:left="1418" w:hanging="1418"/>
        <w:rPr>
          <w:rStyle w:val="DeltaViewInsertion"/>
          <w:rFonts w:cs="Arial"/>
          <w:color w:val="auto"/>
          <w:sz w:val="20"/>
          <w:u w:val="none"/>
        </w:rPr>
      </w:pPr>
    </w:p>
    <w:p w14:paraId="2F060419" w14:textId="7095E2D3" w:rsidR="00B36730" w:rsidRPr="001C389A" w:rsidRDefault="007E59DD" w:rsidP="00B36730">
      <w:pPr>
        <w:ind w:left="1418" w:hanging="1418"/>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.1.1 </w:t>
      </w:r>
      <w:r w:rsidR="00B36730" w:rsidRPr="001C389A">
        <w:rPr>
          <w:rStyle w:val="DeltaViewInsertion"/>
          <w:rFonts w:cs="Arial"/>
          <w:color w:val="auto"/>
          <w:sz w:val="20"/>
          <w:u w:val="none"/>
        </w:rPr>
        <w:tab/>
        <w:t xml:space="preserve">This Appendix outlines the general testing requirements for </w:t>
      </w:r>
      <w:r w:rsidR="00B36730" w:rsidRPr="001C389A">
        <w:rPr>
          <w:rStyle w:val="DeltaViewInsertion"/>
          <w:rFonts w:cs="Arial"/>
          <w:b/>
          <w:color w:val="auto"/>
          <w:sz w:val="20"/>
          <w:u w:val="none"/>
        </w:rPr>
        <w:t xml:space="preserve">Power Park Modules </w:t>
      </w:r>
      <w:r w:rsidR="00B36730" w:rsidRPr="001C389A">
        <w:rPr>
          <w:rStyle w:val="DeltaViewInsertion"/>
          <w:rFonts w:cs="Arial"/>
          <w:color w:val="auto"/>
          <w:sz w:val="20"/>
          <w:u w:val="none"/>
        </w:rPr>
        <w:t>and</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to demonstrate compliance with the relevant aspects of the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Ancillary Services Agreement</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Bilateral Agreement</w:t>
      </w:r>
      <w:r w:rsidR="00B36730" w:rsidRPr="001C389A">
        <w:rPr>
          <w:rStyle w:val="DeltaViewInsertion"/>
          <w:rFonts w:cs="Arial"/>
          <w:color w:val="auto"/>
          <w:sz w:val="20"/>
          <w:u w:val="none"/>
        </w:rPr>
        <w:t xml:space="preserve">. The tests specified in this Appendix will normally be sufficient to demonstrate compliance however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w:t>
      </w:r>
    </w:p>
    <w:p w14:paraId="14D7FDF0" w14:textId="77777777" w:rsidR="00B36730" w:rsidRPr="001C389A" w:rsidRDefault="00B36730" w:rsidP="00B36730">
      <w:pPr>
        <w:ind w:left="1418" w:hanging="1418"/>
        <w:rPr>
          <w:rFonts w:cs="Arial"/>
          <w:sz w:val="20"/>
        </w:rPr>
      </w:pPr>
    </w:p>
    <w:p w14:paraId="3D35A546" w14:textId="412BA7C5"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sufficient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4E12340A" w14:textId="77777777" w:rsidR="00B36730" w:rsidRPr="001C389A" w:rsidRDefault="00B36730" w:rsidP="00B36730">
      <w:pPr>
        <w:tabs>
          <w:tab w:val="num" w:pos="1985"/>
        </w:tabs>
        <w:ind w:left="1985" w:hanging="284"/>
        <w:rPr>
          <w:rFonts w:cs="Arial"/>
          <w:sz w:val="20"/>
        </w:rPr>
      </w:pPr>
    </w:p>
    <w:p w14:paraId="2B6333A8" w14:textId="42D018CB"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17C18D93" w14:textId="77777777" w:rsidR="00B36730" w:rsidRPr="001C389A" w:rsidRDefault="00B36730" w:rsidP="00B36730">
      <w:pPr>
        <w:tabs>
          <w:tab w:val="num" w:pos="1985"/>
        </w:tabs>
        <w:ind w:left="1985" w:hanging="284"/>
        <w:rPr>
          <w:rFonts w:cs="Arial"/>
          <w:sz w:val="20"/>
        </w:rPr>
      </w:pPr>
    </w:p>
    <w:p w14:paraId="7760F633" w14:textId="77777777"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require additional tests if a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is fitted; and/or</w:t>
      </w:r>
    </w:p>
    <w:p w14:paraId="5DD1EC66" w14:textId="77777777" w:rsidR="00B36730" w:rsidRPr="001C389A" w:rsidRDefault="00B36730" w:rsidP="00B36730">
      <w:pPr>
        <w:tabs>
          <w:tab w:val="num" w:pos="1985"/>
        </w:tabs>
        <w:ind w:left="1985" w:hanging="284"/>
        <w:rPr>
          <w:rFonts w:cs="Arial"/>
          <w:sz w:val="20"/>
        </w:rPr>
      </w:pPr>
    </w:p>
    <w:p w14:paraId="5966F838" w14:textId="4453F09F"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 reduced set of tests if a relevant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 xml:space="preserve"> has been submitted to and deemed to be appropriate by </w:t>
      </w:r>
      <w:r w:rsidR="00072B13">
        <w:rPr>
          <w:rStyle w:val="DeltaViewInsertion"/>
          <w:rFonts w:cs="Arial"/>
          <w:b/>
          <w:color w:val="auto"/>
          <w:sz w:val="20"/>
          <w:u w:val="none"/>
        </w:rPr>
        <w:t>The Company</w:t>
      </w:r>
      <w:r w:rsidRPr="001C389A">
        <w:rPr>
          <w:rStyle w:val="DeltaViewInsertion"/>
          <w:rFonts w:cs="Arial"/>
          <w:color w:val="auto"/>
          <w:sz w:val="20"/>
          <w:u w:val="none"/>
        </w:rPr>
        <w:t>; and/or</w:t>
      </w:r>
    </w:p>
    <w:p w14:paraId="5E4D5D26" w14:textId="77777777" w:rsidR="00B36730" w:rsidRPr="001C389A" w:rsidRDefault="00B36730" w:rsidP="00B36730">
      <w:pPr>
        <w:tabs>
          <w:tab w:val="num" w:pos="1985"/>
        </w:tabs>
        <w:ind w:left="1985" w:hanging="284"/>
        <w:rPr>
          <w:rFonts w:cs="Arial"/>
          <w:sz w:val="20"/>
        </w:rPr>
      </w:pPr>
    </w:p>
    <w:p w14:paraId="58FB6EB8" w14:textId="6342EB89"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 reduced set of tests for subsequent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following successful completion of the first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tests in the case of a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comprised of two or more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which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40D3629C" w14:textId="77777777" w:rsidR="00B36730" w:rsidRPr="001C389A" w:rsidRDefault="00B36730" w:rsidP="00B36730">
      <w:pPr>
        <w:ind w:left="1440"/>
        <w:rPr>
          <w:rFonts w:cs="Arial"/>
          <w:sz w:val="20"/>
        </w:rPr>
      </w:pPr>
    </w:p>
    <w:p w14:paraId="087AC561" w14:textId="77777777" w:rsidR="00B36730" w:rsidRPr="001C389A" w:rsidRDefault="00B36730" w:rsidP="00B36730">
      <w:pPr>
        <w:ind w:left="1440"/>
        <w:rPr>
          <w:rFonts w:cs="Arial"/>
          <w:sz w:val="20"/>
        </w:rPr>
      </w:pPr>
      <w:r w:rsidRPr="001C389A">
        <w:rPr>
          <w:rStyle w:val="DeltaViewInsertion"/>
          <w:rFonts w:cs="Arial"/>
          <w:color w:val="auto"/>
          <w:sz w:val="20"/>
          <w:u w:val="none"/>
        </w:rPr>
        <w:t>If:</w:t>
      </w:r>
    </w:p>
    <w:p w14:paraId="68F2D162" w14:textId="77777777" w:rsidR="00B36730" w:rsidRPr="001C389A" w:rsidRDefault="00B36730" w:rsidP="00B36730">
      <w:pPr>
        <w:ind w:left="1440"/>
        <w:rPr>
          <w:rFonts w:cs="Arial"/>
          <w:sz w:val="20"/>
        </w:rPr>
      </w:pPr>
    </w:p>
    <w:p w14:paraId="465790D1" w14:textId="6825BB16"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.1.1(iv) do not replicate the results contained in the </w:t>
      </w:r>
      <w:r w:rsidRPr="001C389A">
        <w:rPr>
          <w:rStyle w:val="DeltaViewInsertion"/>
          <w:rFonts w:cs="Arial"/>
          <w:b/>
          <w:color w:val="auto"/>
          <w:sz w:val="20"/>
          <w:u w:val="none"/>
        </w:rPr>
        <w:t>Manufacturer’s Data &amp; Performance Report</w:t>
      </w:r>
      <w:r w:rsidR="00400EC3">
        <w:rPr>
          <w:rStyle w:val="DeltaViewInsertion"/>
          <w:rFonts w:cs="Arial"/>
          <w:color w:val="auto"/>
          <w:sz w:val="20"/>
          <w:u w:val="none"/>
        </w:rPr>
        <w:t xml:space="preserve"> </w:t>
      </w:r>
      <w:r w:rsidRPr="001C389A">
        <w:rPr>
          <w:rStyle w:val="DeltaViewInsertion"/>
          <w:rFonts w:cs="Arial"/>
          <w:color w:val="auto"/>
          <w:sz w:val="20"/>
          <w:u w:val="none"/>
        </w:rPr>
        <w:t xml:space="preserve">or </w:t>
      </w:r>
    </w:p>
    <w:p w14:paraId="285B7134" w14:textId="77777777" w:rsidR="00B36730" w:rsidRPr="001C389A" w:rsidRDefault="00B36730" w:rsidP="00B36730">
      <w:pPr>
        <w:ind w:left="1440"/>
        <w:rPr>
          <w:rFonts w:cs="Arial"/>
          <w:sz w:val="20"/>
        </w:rPr>
      </w:pPr>
    </w:p>
    <w:p w14:paraId="5712921C"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.1.1(v) in respect of subsequent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do not replicate the full tests for the first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or </w:t>
      </w:r>
    </w:p>
    <w:p w14:paraId="7E7C1B2D" w14:textId="77777777" w:rsidR="00B36730" w:rsidRPr="001C389A" w:rsidRDefault="00B36730" w:rsidP="00B36730">
      <w:pPr>
        <w:ind w:left="1440"/>
        <w:rPr>
          <w:rFonts w:cs="Arial"/>
          <w:sz w:val="20"/>
        </w:rPr>
      </w:pPr>
    </w:p>
    <w:p w14:paraId="7A2B99D6"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(c) </w:t>
      </w:r>
      <w:r w:rsidRPr="001C389A">
        <w:rPr>
          <w:rStyle w:val="DeltaViewInsertion"/>
          <w:rFonts w:cs="Arial"/>
          <w:color w:val="auto"/>
          <w:sz w:val="20"/>
          <w:u w:val="none"/>
        </w:rPr>
        <w:tab/>
        <w:t xml:space="preserve">any of 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.1.1(iv) or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.1.1(v)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w:t>
      </w:r>
    </w:p>
    <w:p w14:paraId="75B996C2" w14:textId="77777777" w:rsidR="00B36730" w:rsidRPr="001C389A" w:rsidRDefault="00B36730" w:rsidP="00B36730">
      <w:pPr>
        <w:ind w:left="1440"/>
        <w:rPr>
          <w:rFonts w:cs="Arial"/>
          <w:sz w:val="20"/>
        </w:rPr>
      </w:pPr>
    </w:p>
    <w:p w14:paraId="6BD97F98" w14:textId="6F9964B9" w:rsidR="00B36730" w:rsidRPr="001C389A" w:rsidRDefault="00B36730" w:rsidP="00B36730">
      <w:pPr>
        <w:ind w:left="1440"/>
        <w:rPr>
          <w:rFonts w:cs="Arial"/>
          <w:sz w:val="20"/>
        </w:rPr>
      </w:pPr>
      <w:r w:rsidRPr="001C389A">
        <w:rPr>
          <w:rStyle w:val="DeltaViewInsertion"/>
          <w:rFonts w:cs="Arial"/>
          <w:color w:val="auto"/>
          <w:sz w:val="20"/>
          <w:u w:val="none"/>
        </w:rPr>
        <w:t>then notwithstanding the provisions above, the full t</w:t>
      </w:r>
      <w:r w:rsidR="0091616B" w:rsidRPr="001C389A">
        <w:rPr>
          <w:rStyle w:val="DeltaViewInsertion"/>
          <w:rFonts w:cs="Arial"/>
          <w:color w:val="auto"/>
          <w:sz w:val="20"/>
          <w:u w:val="none"/>
        </w:rPr>
        <w:t xml:space="preserve">esting requirements set out in </w:t>
      </w:r>
      <w:r w:rsidR="00400EC3">
        <w:rPr>
          <w:rStyle w:val="DeltaViewInsertion"/>
          <w:rFonts w:cs="Arial"/>
          <w:color w:val="auto"/>
          <w:sz w:val="20"/>
          <w:u w:val="none"/>
        </w:rPr>
        <w:t xml:space="preserve">this Appendix </w:t>
      </w:r>
      <w:r w:rsidRPr="001C389A">
        <w:rPr>
          <w:rStyle w:val="DeltaViewInsertion"/>
          <w:rFonts w:cs="Arial"/>
          <w:color w:val="auto"/>
          <w:sz w:val="20"/>
          <w:u w:val="none"/>
        </w:rPr>
        <w:t xml:space="preserve">will be applied. </w:t>
      </w:r>
    </w:p>
    <w:p w14:paraId="1200D272" w14:textId="77777777" w:rsidR="00B36730" w:rsidRPr="001C389A" w:rsidRDefault="00B36730" w:rsidP="00B36730">
      <w:pPr>
        <w:rPr>
          <w:rFonts w:cs="Arial"/>
          <w:sz w:val="20"/>
        </w:rPr>
      </w:pPr>
      <w:r w:rsidRPr="001C389A">
        <w:rPr>
          <w:rFonts w:cs="Arial"/>
          <w:sz w:val="20"/>
        </w:rPr>
        <w:tab/>
      </w:r>
    </w:p>
    <w:p w14:paraId="44962C5E" w14:textId="563045F0"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.1.2</w:t>
      </w:r>
      <w:r w:rsidR="00B36730" w:rsidRPr="001C389A">
        <w:rPr>
          <w:rStyle w:val="DeltaViewInsertion"/>
          <w:rFonts w:ascii="Arial" w:hAnsi="Arial" w:cs="Arial"/>
          <w:color w:val="auto"/>
          <w:u w:val="none"/>
        </w:rPr>
        <w:tab/>
        <w:t xml:space="preserve">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is responsible for carrying out the tests set out in and in accordance with this Appendix and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retains the responsibility for the safety of perso</w:t>
      </w:r>
      <w:r w:rsidR="00400EC3">
        <w:rPr>
          <w:rStyle w:val="DeltaViewInsertion"/>
          <w:rFonts w:ascii="Arial" w:hAnsi="Arial" w:cs="Arial"/>
          <w:color w:val="auto"/>
          <w:u w:val="none"/>
        </w:rPr>
        <w:t xml:space="preserve">nnel and plant during the test.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will witness all of the tests outlined or agreed in relation to this Appendix unless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decides and notifies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otherwise. Reactive Capability tests may be witnessed by </w:t>
      </w:r>
      <w:r w:rsidR="00072B13">
        <w:rPr>
          <w:rStyle w:val="DeltaViewInsertion"/>
          <w:rFonts w:ascii="Arial" w:hAnsi="Arial" w:cs="Arial"/>
          <w:b/>
          <w:color w:val="auto"/>
          <w:u w:val="none"/>
        </w:rPr>
        <w:t>The Company</w:t>
      </w:r>
      <w:r w:rsidR="00400EC3">
        <w:rPr>
          <w:rStyle w:val="DeltaViewInsertion"/>
          <w:rFonts w:ascii="Arial" w:hAnsi="Arial" w:cs="Arial"/>
          <w:color w:val="auto"/>
          <w:u w:val="none"/>
        </w:rPr>
        <w:t xml:space="preserve"> remotely from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control centre. For all on site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tests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lastRenderedPageBreak/>
        <w:t xml:space="preserve">must ensure suitable representatives from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and / or </w:t>
      </w:r>
      <w:r w:rsidR="00B36730" w:rsidRPr="001C389A">
        <w:rPr>
          <w:rStyle w:val="DeltaViewInsertion"/>
          <w:rFonts w:ascii="Arial" w:hAnsi="Arial" w:cs="Arial"/>
          <w:b/>
          <w:color w:val="auto"/>
          <w:u w:val="none"/>
        </w:rPr>
        <w:t>Power Park Module</w:t>
      </w:r>
      <w:r w:rsidR="00CE114B" w:rsidRPr="001C389A">
        <w:rPr>
          <w:rStyle w:val="DeltaViewInsertion"/>
          <w:rFonts w:ascii="Arial" w:hAnsi="Arial" w:cs="Arial"/>
          <w:color w:val="auto"/>
          <w:u w:val="none"/>
        </w:rPr>
        <w:t xml:space="preserve"> manufacturer (if appropriate)</w:t>
      </w:r>
      <w:r w:rsidR="00B36730" w:rsidRPr="001C389A">
        <w:rPr>
          <w:rStyle w:val="DeltaViewInsertion"/>
          <w:rFonts w:ascii="Arial" w:hAnsi="Arial" w:cs="Arial"/>
          <w:color w:val="auto"/>
          <w:u w:val="none"/>
        </w:rPr>
        <w:t xml:space="preserve"> and/or </w:t>
      </w:r>
      <w:r w:rsidR="00B36730" w:rsidRPr="001C389A">
        <w:rPr>
          <w:rStyle w:val="DeltaViewInsertion"/>
          <w:rFonts w:ascii="Arial" w:hAnsi="Arial" w:cs="Arial"/>
          <w:b/>
          <w:color w:val="auto"/>
          <w:u w:val="none"/>
        </w:rPr>
        <w:t>OTSDUA</w:t>
      </w:r>
      <w:r w:rsidR="00B36730" w:rsidRPr="001C389A">
        <w:rPr>
          <w:rStyle w:val="DeltaViewInsertion"/>
          <w:rFonts w:ascii="Arial" w:hAnsi="Arial" w:cs="Arial"/>
          <w:color w:val="auto"/>
          <w:u w:val="none"/>
        </w:rPr>
        <w:t xml:space="preserve"> manufacturer (if appropriate) are available on site for the entire testing period.  In all cases and in addition to any recording of signals conducted by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shall record all relevant test signals as outlined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w:t>
      </w:r>
    </w:p>
    <w:p w14:paraId="5030DA87" w14:textId="77777777" w:rsidR="00025DF8" w:rsidRPr="001C389A" w:rsidRDefault="00025DF8" w:rsidP="00B36730">
      <w:pPr>
        <w:pStyle w:val="BodyText"/>
        <w:ind w:left="1440" w:hanging="1440"/>
        <w:rPr>
          <w:rFonts w:ascii="Arial" w:hAnsi="Arial" w:cs="Arial"/>
        </w:rPr>
      </w:pPr>
    </w:p>
    <w:p w14:paraId="7D3C58B6" w14:textId="213284BD"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.1.3</w:t>
      </w:r>
      <w:r w:rsidR="00B36730" w:rsidRPr="001C389A">
        <w:rPr>
          <w:rStyle w:val="DeltaViewInsertion"/>
          <w:rFonts w:ascii="Arial" w:hAnsi="Arial" w:cs="Arial"/>
          <w:color w:val="auto"/>
          <w:u w:val="none"/>
        </w:rPr>
        <w:tab/>
        <w:t xml:space="preserve">In addition to the dynamic signals supplied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shall inform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of the following information prior to the commencement of the tests and any changes to the following, if any values change during the tests:</w:t>
      </w:r>
    </w:p>
    <w:p w14:paraId="0F243EFF" w14:textId="77777777" w:rsidR="00CE114B" w:rsidRPr="001C389A" w:rsidRDefault="00CE114B" w:rsidP="00B36730">
      <w:pPr>
        <w:pStyle w:val="BodyText"/>
        <w:ind w:left="1440" w:hanging="1440"/>
        <w:rPr>
          <w:rFonts w:ascii="Arial" w:hAnsi="Arial" w:cs="Arial"/>
        </w:rPr>
      </w:pPr>
    </w:p>
    <w:p w14:paraId="7C91804B" w14:textId="77777777" w:rsidR="00B36730" w:rsidRPr="001C389A" w:rsidRDefault="00B36730" w:rsidP="003B5BF0">
      <w:pPr>
        <w:pStyle w:val="BodyText"/>
        <w:numPr>
          <w:ilvl w:val="0"/>
          <w:numId w:val="26"/>
        </w:numPr>
        <w:autoSpaceDE w:val="0"/>
        <w:autoSpaceDN w:val="0"/>
        <w:adjustRightInd w:val="0"/>
        <w:snapToGrid w:val="0"/>
        <w:rPr>
          <w:rFonts w:ascii="Arial" w:hAnsi="Arial" w:cs="Arial"/>
        </w:rPr>
      </w:pPr>
      <w:r w:rsidRPr="001C389A">
        <w:rPr>
          <w:rStyle w:val="DeltaViewInsertion"/>
          <w:rFonts w:ascii="Arial" w:hAnsi="Arial" w:cs="Arial"/>
          <w:color w:val="auto"/>
          <w:u w:val="none"/>
        </w:rPr>
        <w:t>All relevant transformer tap numbers; and</w:t>
      </w:r>
    </w:p>
    <w:p w14:paraId="74F3BE45" w14:textId="77777777" w:rsidR="00B36730" w:rsidRPr="001C389A" w:rsidRDefault="00B36730" w:rsidP="00B36730">
      <w:pPr>
        <w:pStyle w:val="BodyText"/>
        <w:ind w:left="1440"/>
        <w:rPr>
          <w:rFonts w:ascii="Arial" w:hAnsi="Arial" w:cs="Arial"/>
        </w:rPr>
      </w:pPr>
    </w:p>
    <w:p w14:paraId="45D7552D" w14:textId="77777777" w:rsidR="00B36730" w:rsidRPr="001C389A" w:rsidRDefault="00B36730" w:rsidP="003B5BF0">
      <w:pPr>
        <w:pStyle w:val="BodyText"/>
        <w:numPr>
          <w:ilvl w:val="0"/>
          <w:numId w:val="26"/>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Number of </w:t>
      </w:r>
      <w:r w:rsidRPr="001C389A">
        <w:rPr>
          <w:rStyle w:val="DeltaViewInsertion"/>
          <w:rFonts w:ascii="Arial" w:hAnsi="Arial" w:cs="Arial"/>
          <w:b/>
          <w:color w:val="auto"/>
          <w:u w:val="none"/>
        </w:rPr>
        <w:t>Power Park Units</w:t>
      </w:r>
      <w:r w:rsidRPr="001C389A">
        <w:rPr>
          <w:rStyle w:val="DeltaViewInsertion"/>
          <w:rFonts w:ascii="Arial" w:hAnsi="Arial" w:cs="Arial"/>
          <w:color w:val="auto"/>
          <w:u w:val="none"/>
        </w:rPr>
        <w:t xml:space="preserve"> in operation</w:t>
      </w:r>
    </w:p>
    <w:p w14:paraId="70EB7FC7" w14:textId="77777777" w:rsidR="00B36730" w:rsidRPr="001C389A" w:rsidRDefault="00B36730" w:rsidP="00B36730">
      <w:pPr>
        <w:widowControl w:val="0"/>
        <w:rPr>
          <w:rFonts w:cs="Arial"/>
          <w:sz w:val="20"/>
        </w:rPr>
      </w:pPr>
    </w:p>
    <w:p w14:paraId="1591ECBB" w14:textId="2A1B08D3"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.1.4 </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shall submit a detailed schedule of tests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accordance with CP.6.3.1, and this Appendix.</w:t>
      </w:r>
    </w:p>
    <w:p w14:paraId="1A338A18" w14:textId="77777777" w:rsidR="00B36730" w:rsidRPr="001C389A" w:rsidRDefault="00B36730" w:rsidP="00B36730">
      <w:pPr>
        <w:widowControl w:val="0"/>
        <w:rPr>
          <w:rFonts w:cs="Arial"/>
          <w:sz w:val="20"/>
        </w:rPr>
      </w:pPr>
    </w:p>
    <w:p w14:paraId="46456B1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.1.5 </w:t>
      </w:r>
      <w:r w:rsidR="00B36730" w:rsidRPr="001C389A">
        <w:rPr>
          <w:rStyle w:val="DeltaViewInsertion"/>
          <w:rFonts w:cs="Arial"/>
          <w:color w:val="auto"/>
          <w:sz w:val="20"/>
          <w:u w:val="none"/>
        </w:rPr>
        <w:tab/>
        <w:t xml:space="preserve">Prior to the testing of a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shall complete the </w:t>
      </w:r>
      <w:r w:rsidR="00B36730" w:rsidRPr="001C389A">
        <w:rPr>
          <w:rStyle w:val="DeltaViewInsertion"/>
          <w:rFonts w:cs="Arial"/>
          <w:b/>
          <w:color w:val="auto"/>
          <w:sz w:val="20"/>
          <w:u w:val="none"/>
        </w:rPr>
        <w:t>Integral Equipment Tests</w:t>
      </w:r>
      <w:r w:rsidR="00B36730" w:rsidRPr="001C389A">
        <w:rPr>
          <w:rStyle w:val="DeltaViewInsertion"/>
          <w:rFonts w:cs="Arial"/>
          <w:color w:val="auto"/>
          <w:sz w:val="20"/>
          <w:u w:val="none"/>
        </w:rPr>
        <w:t xml:space="preserve"> procedure in accordance with OC.7.5</w:t>
      </w:r>
    </w:p>
    <w:p w14:paraId="702B6B23" w14:textId="77777777" w:rsidR="00B36730" w:rsidRPr="001C389A" w:rsidRDefault="00B36730" w:rsidP="00B36730">
      <w:pPr>
        <w:widowControl w:val="0"/>
        <w:rPr>
          <w:rFonts w:cs="Arial"/>
          <w:sz w:val="20"/>
        </w:rPr>
      </w:pPr>
    </w:p>
    <w:p w14:paraId="4CBA069D" w14:textId="4BAB9EF7" w:rsidR="00B36730" w:rsidRPr="001C389A" w:rsidRDefault="007E59DD" w:rsidP="00E30D18">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.1.6 </w:t>
      </w:r>
      <w:r w:rsidR="00B36730" w:rsidRPr="001C389A">
        <w:rPr>
          <w:rStyle w:val="DeltaViewInsertion"/>
          <w:rFonts w:cs="Arial"/>
          <w:color w:val="auto"/>
          <w:sz w:val="20"/>
          <w:u w:val="none"/>
        </w:rPr>
        <w:tab/>
        <w:t xml:space="preserve">Partial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testing as defined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.2 and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.3 is to be completed at the appropriate stage in accordance with </w:t>
      </w:r>
      <w:r w:rsidR="0060064A" w:rsidRPr="001C389A">
        <w:rPr>
          <w:rStyle w:val="DeltaViewInsertion"/>
          <w:rFonts w:cs="Arial"/>
          <w:color w:val="auto"/>
          <w:sz w:val="20"/>
          <w:u w:val="none"/>
        </w:rPr>
        <w:t>E</w:t>
      </w:r>
      <w:r w:rsidR="00B36730" w:rsidRPr="001C389A">
        <w:rPr>
          <w:rStyle w:val="DeltaViewInsertion"/>
          <w:rFonts w:cs="Arial"/>
          <w:color w:val="auto"/>
          <w:sz w:val="20"/>
          <w:u w:val="none"/>
        </w:rPr>
        <w:t>CP.6</w:t>
      </w:r>
      <w:r w:rsidR="0060064A" w:rsidRPr="001C389A">
        <w:rPr>
          <w:rStyle w:val="DeltaViewInsertion"/>
          <w:rFonts w:cs="Arial"/>
          <w:color w:val="auto"/>
          <w:sz w:val="20"/>
          <w:u w:val="none"/>
        </w:rPr>
        <w:t xml:space="preserve">, </w:t>
      </w:r>
      <w:r w:rsidR="0060064A" w:rsidRPr="001C389A">
        <w:rPr>
          <w:rFonts w:cs="Arial"/>
          <w:sz w:val="20"/>
        </w:rPr>
        <w:t>ECP6.4A, ECP6.4B.</w:t>
      </w:r>
    </w:p>
    <w:p w14:paraId="179C9A44"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.1.7 </w:t>
      </w:r>
      <w:r w:rsidR="00B36730" w:rsidRPr="001C389A">
        <w:rPr>
          <w:rStyle w:val="DeltaViewInsertion"/>
          <w:rFonts w:cs="Arial"/>
          <w:color w:val="auto"/>
          <w:sz w:val="20"/>
          <w:u w:val="none"/>
        </w:rPr>
        <w:tab/>
        <w:t xml:space="preserve">Full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testing as required by CP.7.2 is to be completed as defined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 through to </w:t>
      </w:r>
      <w:r w:rsidRPr="001C389A">
        <w:rPr>
          <w:rStyle w:val="DeltaViewInsertion"/>
          <w:rFonts w:cs="Arial"/>
          <w:color w:val="auto"/>
          <w:sz w:val="20"/>
          <w:u w:val="none"/>
        </w:rPr>
        <w:t>ECP.A.6</w:t>
      </w:r>
      <w:r w:rsidR="00B36730" w:rsidRPr="001C389A">
        <w:rPr>
          <w:rStyle w:val="DeltaViewInsertion"/>
          <w:rFonts w:cs="Arial"/>
          <w:color w:val="auto"/>
          <w:sz w:val="20"/>
          <w:u w:val="none"/>
        </w:rPr>
        <w:t>.7</w:t>
      </w:r>
    </w:p>
    <w:p w14:paraId="6DD6E563" w14:textId="77777777" w:rsidR="00B36730" w:rsidRPr="001C389A" w:rsidRDefault="00B36730" w:rsidP="00B36730">
      <w:pPr>
        <w:widowControl w:val="0"/>
        <w:ind w:left="1440" w:hanging="1440"/>
        <w:rPr>
          <w:rStyle w:val="DeltaViewInsertion"/>
          <w:rFonts w:cs="Arial"/>
          <w:color w:val="auto"/>
          <w:sz w:val="20"/>
          <w:u w:val="none"/>
        </w:rPr>
      </w:pPr>
    </w:p>
    <w:p w14:paraId="682AFA21" w14:textId="147DC1D5"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.1.8</w:t>
      </w:r>
      <w:r w:rsidR="00B36730" w:rsidRPr="001C389A">
        <w:rPr>
          <w:rStyle w:val="DeltaViewInsertion"/>
          <w:rFonts w:cs="Arial"/>
          <w:color w:val="auto"/>
          <w:sz w:val="20"/>
          <w:u w:val="none"/>
        </w:rPr>
        <w:tab/>
        <w:t xml:space="preserve">Where </w:t>
      </w:r>
      <w:r w:rsidR="00B36730" w:rsidRPr="001C389A">
        <w:rPr>
          <w:rStyle w:val="DeltaViewInsertion"/>
          <w:rFonts w:cs="Arial"/>
          <w:b/>
          <w:color w:val="auto"/>
          <w:sz w:val="20"/>
          <w:u w:val="none"/>
        </w:rPr>
        <w:t>OTSDUW Arrangements</w:t>
      </w:r>
      <w:r w:rsidR="00B36730" w:rsidRPr="001C389A">
        <w:rPr>
          <w:rStyle w:val="DeltaViewInsertion"/>
          <w:rFonts w:cs="Arial"/>
          <w:color w:val="auto"/>
          <w:sz w:val="20"/>
          <w:u w:val="none"/>
        </w:rPr>
        <w:t xml:space="preserve"> apply and prior to the </w:t>
      </w:r>
      <w:r w:rsidR="00B36730" w:rsidRPr="001C389A">
        <w:rPr>
          <w:rStyle w:val="DeltaViewInsertion"/>
          <w:rFonts w:cs="Arial"/>
          <w:b/>
          <w:color w:val="auto"/>
          <w:sz w:val="20"/>
          <w:u w:val="none"/>
        </w:rPr>
        <w:t>OTSUA Transfer Time</w:t>
      </w:r>
      <w:r w:rsidR="00B36730" w:rsidRPr="001C389A">
        <w:rPr>
          <w:rStyle w:val="DeltaViewInsertion"/>
          <w:rFonts w:cs="Arial"/>
          <w:color w:val="auto"/>
          <w:sz w:val="20"/>
          <w:u w:val="none"/>
        </w:rPr>
        <w:t xml:space="preserve"> any relevant </w:t>
      </w:r>
      <w:r w:rsidR="00B36730" w:rsidRPr="001C389A">
        <w:rPr>
          <w:rStyle w:val="DeltaViewInsertion"/>
          <w:rFonts w:cs="Arial"/>
          <w:b/>
          <w:color w:val="auto"/>
          <w:sz w:val="20"/>
          <w:u w:val="none"/>
        </w:rPr>
        <w:t xml:space="preserve">OTSDUW Plant and </w:t>
      </w:r>
      <w:r w:rsidR="005537A9">
        <w:rPr>
          <w:rStyle w:val="DeltaViewInsertion"/>
          <w:rFonts w:cs="Arial"/>
          <w:b/>
          <w:color w:val="auto"/>
          <w:sz w:val="20"/>
          <w:u w:val="none"/>
        </w:rPr>
        <w:t>Appar</w:t>
      </w:r>
      <w:r w:rsidR="00C82C61">
        <w:rPr>
          <w:rStyle w:val="DeltaViewInsertion"/>
          <w:rFonts w:cs="Arial"/>
          <w:b/>
          <w:color w:val="auto"/>
          <w:sz w:val="20"/>
          <w:u w:val="none"/>
        </w:rPr>
        <w:t>a</w:t>
      </w:r>
      <w:r w:rsidR="005537A9" w:rsidRPr="001C389A">
        <w:rPr>
          <w:rStyle w:val="DeltaViewInsertion"/>
          <w:rFonts w:cs="Arial"/>
          <w:b/>
          <w:color w:val="auto"/>
          <w:sz w:val="20"/>
          <w:u w:val="none"/>
        </w:rPr>
        <w:t>tus</w:t>
      </w:r>
      <w:r w:rsidR="00B36730" w:rsidRPr="001C389A">
        <w:rPr>
          <w:rStyle w:val="DeltaViewInsertion"/>
          <w:rFonts w:cs="Arial"/>
          <w:color w:val="auto"/>
          <w:sz w:val="20"/>
          <w:u w:val="none"/>
        </w:rPr>
        <w:t xml:space="preserve"> shall be considered within the scope of testing described in this Appendix. Performance shall be assessed against the relevant Grid Code requirements for </w:t>
      </w:r>
      <w:r w:rsidR="00B36730" w:rsidRPr="001C389A">
        <w:rPr>
          <w:rStyle w:val="DeltaViewInsertion"/>
          <w:rFonts w:cs="Arial"/>
          <w:b/>
          <w:color w:val="auto"/>
          <w:sz w:val="20"/>
          <w:u w:val="none"/>
        </w:rPr>
        <w:t>OTSDUW Plant and Appar</w:t>
      </w:r>
      <w:r w:rsidR="00C82C61">
        <w:rPr>
          <w:rStyle w:val="DeltaViewInsertion"/>
          <w:rFonts w:cs="Arial"/>
          <w:b/>
          <w:color w:val="auto"/>
          <w:sz w:val="20"/>
          <w:u w:val="none"/>
        </w:rPr>
        <w:t>a</w:t>
      </w:r>
      <w:r w:rsidR="00B36730" w:rsidRPr="001C389A">
        <w:rPr>
          <w:rStyle w:val="DeltaViewInsertion"/>
          <w:rFonts w:cs="Arial"/>
          <w:b/>
          <w:color w:val="auto"/>
          <w:sz w:val="20"/>
          <w:u w:val="none"/>
        </w:rPr>
        <w:t xml:space="preserve">tus </w:t>
      </w:r>
      <w:r w:rsidR="00B36730" w:rsidRPr="001C389A">
        <w:rPr>
          <w:rStyle w:val="DeltaViewInsertion"/>
          <w:rFonts w:cs="Arial"/>
          <w:color w:val="auto"/>
          <w:sz w:val="20"/>
          <w:u w:val="none"/>
        </w:rPr>
        <w:t>at the</w:t>
      </w:r>
      <w:r w:rsidR="00B36730" w:rsidRPr="001C389A">
        <w:rPr>
          <w:rStyle w:val="DeltaViewInsertion"/>
          <w:rFonts w:cs="Arial"/>
          <w:b/>
          <w:color w:val="auto"/>
          <w:sz w:val="20"/>
          <w:u w:val="none"/>
        </w:rPr>
        <w:t xml:space="preserve"> Interface Point </w:t>
      </w:r>
      <w:r w:rsidR="00B36730" w:rsidRPr="001C389A">
        <w:rPr>
          <w:rStyle w:val="DeltaViewInsertion"/>
          <w:rFonts w:cs="Arial"/>
          <w:color w:val="auto"/>
          <w:sz w:val="20"/>
          <w:u w:val="none"/>
        </w:rPr>
        <w:t>and other</w:t>
      </w:r>
      <w:r w:rsidR="00B36730" w:rsidRPr="001C389A">
        <w:rPr>
          <w:rStyle w:val="DeltaViewInsertion"/>
          <w:rFonts w:cs="Arial"/>
          <w:b/>
          <w:color w:val="auto"/>
          <w:sz w:val="20"/>
          <w:u w:val="none"/>
        </w:rPr>
        <w:t xml:space="preserv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Plant and Appar</w:t>
      </w:r>
      <w:r w:rsidR="00C82C61">
        <w:rPr>
          <w:rStyle w:val="DeltaViewInsertion"/>
          <w:rFonts w:cs="Arial"/>
          <w:b/>
          <w:color w:val="auto"/>
          <w:sz w:val="20"/>
          <w:u w:val="none"/>
        </w:rPr>
        <w:t>a</w:t>
      </w:r>
      <w:r w:rsidR="00B36730" w:rsidRPr="001C389A">
        <w:rPr>
          <w:rStyle w:val="DeltaViewInsertion"/>
          <w:rFonts w:cs="Arial"/>
          <w:b/>
          <w:color w:val="auto"/>
          <w:sz w:val="20"/>
          <w:u w:val="none"/>
        </w:rPr>
        <w:t xml:space="preserve">tus </w:t>
      </w:r>
      <w:r w:rsidR="00B36730" w:rsidRPr="001C389A">
        <w:rPr>
          <w:rStyle w:val="DeltaViewInsertion"/>
          <w:rFonts w:cs="Arial"/>
          <w:color w:val="auto"/>
          <w:sz w:val="20"/>
          <w:u w:val="none"/>
        </w:rPr>
        <w:t>at the</w:t>
      </w:r>
      <w:r w:rsidR="00B36730" w:rsidRPr="001C389A">
        <w:rPr>
          <w:rStyle w:val="DeltaViewInsertion"/>
          <w:rFonts w:cs="Arial"/>
          <w:b/>
          <w:color w:val="auto"/>
          <w:sz w:val="20"/>
          <w:u w:val="none"/>
        </w:rPr>
        <w:t xml:space="preserve"> Offshore Grid Entry Point</w:t>
      </w:r>
      <w:r w:rsidR="00B36730" w:rsidRPr="001C389A">
        <w:rPr>
          <w:rStyle w:val="DeltaViewInsertion"/>
          <w:rFonts w:cs="Arial"/>
          <w:color w:val="auto"/>
          <w:sz w:val="20"/>
          <w:u w:val="none"/>
        </w:rPr>
        <w:t xml:space="preserve">. This Appendix should be read accordingly.    </w:t>
      </w:r>
    </w:p>
    <w:p w14:paraId="53CAA4DF" w14:textId="77777777" w:rsidR="00B36730" w:rsidRPr="001C389A" w:rsidRDefault="00B36730" w:rsidP="00B36730">
      <w:pPr>
        <w:widowControl w:val="0"/>
        <w:ind w:left="1440" w:hanging="1440"/>
        <w:rPr>
          <w:rFonts w:cs="Arial"/>
          <w:sz w:val="20"/>
        </w:rPr>
      </w:pPr>
    </w:p>
    <w:p w14:paraId="2023D388" w14:textId="4C4BC3A6" w:rsidR="005161BD" w:rsidRDefault="005161BD" w:rsidP="00B36730">
      <w:pPr>
        <w:widowControl w:val="0"/>
        <w:ind w:left="1440" w:hanging="1440"/>
        <w:rPr>
          <w:ins w:id="724" w:author="Johnson, Antony" w:date="2018-11-12T14:59:00Z"/>
          <w:rFonts w:cs="Arial"/>
          <w:sz w:val="20"/>
        </w:rPr>
      </w:pPr>
      <w:r w:rsidRPr="001C389A">
        <w:rPr>
          <w:rFonts w:cs="Arial"/>
          <w:sz w:val="20"/>
        </w:rPr>
        <w:t>ECP.A.6.1.9</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ECP.A.6.2 to ECP.A.6.8 </w:t>
      </w:r>
      <w:r w:rsidR="00C61B36" w:rsidRPr="001C389A">
        <w:rPr>
          <w:rFonts w:cs="Arial"/>
          <w:sz w:val="20"/>
        </w:rPr>
        <w:t>w</w:t>
      </w:r>
      <w:r w:rsidRPr="001C389A">
        <w:rPr>
          <w:rFonts w:cs="Arial"/>
          <w:sz w:val="20"/>
        </w:rPr>
        <w:t xml:space="preserve">here an </w:t>
      </w:r>
      <w:r w:rsidRPr="001C389A">
        <w:rPr>
          <w:rFonts w:cs="Arial"/>
          <w:b/>
          <w:sz w:val="20"/>
        </w:rPr>
        <w:t>Equipment Certificate</w:t>
      </w:r>
      <w:r w:rsidRPr="001C389A">
        <w:rPr>
          <w:rFonts w:cs="Arial"/>
          <w:sz w:val="20"/>
        </w:rPr>
        <w:t xml:space="preserve"> for the</w:t>
      </w:r>
      <w:r w:rsidRPr="001C389A">
        <w:rPr>
          <w:rFonts w:cs="Arial"/>
          <w:b/>
          <w:sz w:val="20"/>
        </w:rPr>
        <w:t xml:space="preserve"> Power Park Module</w:t>
      </w:r>
      <w:r w:rsidRPr="001C389A">
        <w:rPr>
          <w:rFonts w:cs="Arial"/>
          <w:sz w:val="20"/>
        </w:rPr>
        <w:t xml:space="preserve"> has been provided which details the characteristics from tests on a representative installation with the same equipment and settings and the performance of the</w:t>
      </w:r>
      <w:r w:rsidRPr="001C389A">
        <w:rPr>
          <w:rFonts w:cs="Arial"/>
          <w:b/>
          <w:sz w:val="20"/>
        </w:rPr>
        <w:t xml:space="preserve"> Power Park Module</w:t>
      </w:r>
      <w:r w:rsidRPr="001C389A">
        <w:rPr>
          <w:rFonts w:cs="Arial"/>
          <w:sz w:val="20"/>
        </w:rPr>
        <w:t xml:space="preserve"> can, in </w:t>
      </w:r>
      <w:r w:rsidR="00072B13">
        <w:rPr>
          <w:rFonts w:cs="Arial"/>
          <w:b/>
          <w:sz w:val="20"/>
        </w:rPr>
        <w:t>The Company</w:t>
      </w:r>
      <w:r w:rsidR="001C7E3B">
        <w:rPr>
          <w:rFonts w:cs="Arial"/>
          <w:b/>
          <w:sz w:val="20"/>
        </w:rPr>
        <w:t>’</w:t>
      </w:r>
      <w:r w:rsidRPr="005C77B5">
        <w:rPr>
          <w:rFonts w:cs="Arial"/>
          <w:b/>
          <w:sz w:val="20"/>
        </w:rPr>
        <w:t>s</w:t>
      </w:r>
      <w:r w:rsidRPr="001C389A">
        <w:rPr>
          <w:rFonts w:cs="Arial"/>
          <w:sz w:val="20"/>
        </w:rPr>
        <w:t xml:space="preserve"> opinion, reasonably represent that of the installed</w:t>
      </w:r>
      <w:r w:rsidRPr="001C389A">
        <w:rPr>
          <w:rFonts w:cs="Arial"/>
          <w:b/>
          <w:sz w:val="20"/>
        </w:rPr>
        <w:t xml:space="preserve"> Power Park Module</w:t>
      </w:r>
      <w:r w:rsidR="0003165D" w:rsidRPr="001C389A">
        <w:rPr>
          <w:rFonts w:cs="Arial"/>
          <w:sz w:val="20"/>
        </w:rPr>
        <w:t xml:space="preserve"> at that site</w:t>
      </w:r>
      <w:r w:rsidRPr="001C389A">
        <w:rPr>
          <w:rFonts w:cs="Arial"/>
          <w:sz w:val="20"/>
        </w:rPr>
        <w:t xml:space="preserve">. For </w:t>
      </w:r>
      <w:r w:rsidR="009E0C94" w:rsidRPr="001C389A">
        <w:rPr>
          <w:rFonts w:cs="Arial"/>
          <w:b/>
          <w:sz w:val="20"/>
        </w:rPr>
        <w:t>Type B</w:t>
      </w:r>
      <w:r w:rsidR="009E0C94"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Park Modules</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00105F09"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w:t>
      </w:r>
    </w:p>
    <w:p w14:paraId="119DA2C1" w14:textId="67DEBCE1" w:rsidR="00032B6B" w:rsidRDefault="00032B6B" w:rsidP="00B36730">
      <w:pPr>
        <w:widowControl w:val="0"/>
        <w:ind w:left="1440" w:hanging="1440"/>
        <w:rPr>
          <w:ins w:id="725" w:author="Johnson, Antony" w:date="2018-11-12T14:59:00Z"/>
          <w:rFonts w:cs="Arial"/>
          <w:sz w:val="20"/>
        </w:rPr>
      </w:pPr>
    </w:p>
    <w:p w14:paraId="2C73B90B" w14:textId="02BC4E2B" w:rsidR="00032B6B" w:rsidRPr="001C389A" w:rsidRDefault="00032B6B" w:rsidP="00032B6B">
      <w:pPr>
        <w:tabs>
          <w:tab w:val="left" w:pos="1566"/>
          <w:tab w:val="left" w:pos="2286"/>
          <w:tab w:val="left" w:pos="2736"/>
          <w:tab w:val="left" w:pos="3600"/>
          <w:tab w:val="left" w:pos="4608"/>
          <w:tab w:val="left" w:pos="5904"/>
        </w:tabs>
        <w:ind w:left="1440" w:hanging="1440"/>
        <w:rPr>
          <w:ins w:id="726" w:author="Johnson, Antony" w:date="2018-11-12T14:59:00Z"/>
          <w:rStyle w:val="DeltaViewInsertion"/>
          <w:rFonts w:cs="Arial"/>
          <w:b/>
          <w:color w:val="auto"/>
          <w:sz w:val="20"/>
          <w:u w:val="none"/>
        </w:rPr>
      </w:pPr>
      <w:ins w:id="727" w:author="Johnson, Antony" w:date="2018-11-12T14:59:00Z">
        <w:r>
          <w:rPr>
            <w:rFonts w:cs="Arial"/>
            <w:sz w:val="20"/>
          </w:rPr>
          <w:t>ECP.A.6.1.10</w:t>
        </w:r>
        <w:r>
          <w:rPr>
            <w:rFonts w:cs="Arial"/>
            <w:sz w:val="20"/>
          </w:rPr>
          <w:tab/>
        </w:r>
        <w:r w:rsidRPr="00BE035E">
          <w:rPr>
            <w:rStyle w:val="DeltaViewInsertion"/>
            <w:rFonts w:cs="Arial"/>
            <w:color w:val="auto"/>
            <w:sz w:val="20"/>
            <w:u w:val="none"/>
            <w:rPrChange w:id="728" w:author="Johnson (ESO), Antony" w:date="2019-03-20T15:40:00Z">
              <w:rPr>
                <w:rStyle w:val="DeltaViewInsertion"/>
                <w:rFonts w:cs="Arial"/>
                <w:color w:val="auto"/>
                <w:sz w:val="20"/>
                <w:u w:val="none"/>
              </w:rPr>
            </w:rPrChange>
          </w:rPr>
          <w:t xml:space="preserve">In the case of a co-located site, for example </w:t>
        </w:r>
        <w:r w:rsidRPr="00BE035E">
          <w:rPr>
            <w:rStyle w:val="DeltaViewInsertion"/>
            <w:rFonts w:cs="Arial"/>
            <w:b/>
            <w:color w:val="auto"/>
            <w:sz w:val="20"/>
            <w:u w:val="none"/>
            <w:rPrChange w:id="729" w:author="Johnson (ESO), Antony" w:date="2019-03-20T15:40:00Z">
              <w:rPr>
                <w:rStyle w:val="DeltaViewInsertion"/>
                <w:rFonts w:cs="Arial"/>
                <w:b/>
                <w:color w:val="auto"/>
                <w:sz w:val="20"/>
                <w:u w:val="none"/>
              </w:rPr>
            </w:rPrChange>
          </w:rPr>
          <w:t>Electricity Storage Modules</w:t>
        </w:r>
        <w:r w:rsidRPr="00BE035E">
          <w:rPr>
            <w:rStyle w:val="DeltaViewInsertion"/>
            <w:rFonts w:cs="Arial"/>
            <w:color w:val="auto"/>
            <w:sz w:val="20"/>
            <w:u w:val="none"/>
            <w:rPrChange w:id="730" w:author="Johnson (ESO), Antony" w:date="2019-03-20T15:40:00Z">
              <w:rPr>
                <w:rStyle w:val="DeltaViewInsertion"/>
                <w:rFonts w:cs="Arial"/>
                <w:color w:val="auto"/>
                <w:sz w:val="20"/>
                <w:u w:val="none"/>
              </w:rPr>
            </w:rPrChange>
          </w:rPr>
          <w:t xml:space="preserve"> connected within a new or existing </w:t>
        </w:r>
        <w:r w:rsidRPr="00BE035E">
          <w:rPr>
            <w:rStyle w:val="DeltaViewInsertion"/>
            <w:rFonts w:cs="Arial"/>
            <w:b/>
            <w:color w:val="auto"/>
            <w:sz w:val="20"/>
            <w:u w:val="none"/>
            <w:rPrChange w:id="731" w:author="Johnson (ESO), Antony" w:date="2019-03-20T15:40:00Z">
              <w:rPr>
                <w:rStyle w:val="DeltaViewInsertion"/>
                <w:rFonts w:cs="Arial"/>
                <w:b/>
                <w:color w:val="auto"/>
                <w:sz w:val="20"/>
                <w:u w:val="none"/>
              </w:rPr>
            </w:rPrChange>
          </w:rPr>
          <w:t>Power Station</w:t>
        </w:r>
        <w:r w:rsidRPr="00BE035E">
          <w:rPr>
            <w:rStyle w:val="DeltaViewInsertion"/>
            <w:rFonts w:cs="Arial"/>
            <w:color w:val="auto"/>
            <w:sz w:val="20"/>
            <w:u w:val="none"/>
            <w:rPrChange w:id="732" w:author="Johnson (ESO), Antony" w:date="2019-03-20T15:40:00Z">
              <w:rPr>
                <w:rStyle w:val="DeltaViewInsertion"/>
                <w:rFonts w:cs="Arial"/>
                <w:color w:val="auto"/>
                <w:sz w:val="20"/>
                <w:u w:val="none"/>
              </w:rPr>
            </w:rPrChange>
          </w:rPr>
          <w:t xml:space="preserve">, </w:t>
        </w:r>
        <w:r w:rsidRPr="00BE035E">
          <w:rPr>
            <w:rStyle w:val="DeltaViewInsertion"/>
            <w:rFonts w:cs="Arial"/>
            <w:b/>
            <w:color w:val="auto"/>
            <w:sz w:val="20"/>
            <w:u w:val="none"/>
            <w:rPrChange w:id="733" w:author="Johnson (ESO), Antony" w:date="2019-03-20T15:40:00Z">
              <w:rPr>
                <w:rStyle w:val="DeltaViewInsertion"/>
                <w:rFonts w:cs="Arial"/>
                <w:b/>
                <w:color w:val="auto"/>
                <w:sz w:val="20"/>
                <w:highlight w:val="green"/>
                <w:u w:val="none"/>
              </w:rPr>
            </w:rPrChange>
          </w:rPr>
          <w:t>The Company</w:t>
        </w:r>
        <w:r w:rsidRPr="00BE035E">
          <w:rPr>
            <w:rStyle w:val="DeltaViewInsertion"/>
            <w:rFonts w:cs="Arial"/>
            <w:color w:val="auto"/>
            <w:sz w:val="20"/>
            <w:u w:val="none"/>
            <w:rPrChange w:id="734" w:author="Johnson (ESO), Antony" w:date="2019-03-20T15:40:00Z">
              <w:rPr>
                <w:rStyle w:val="DeltaViewInsertion"/>
                <w:rFonts w:cs="Arial"/>
                <w:color w:val="auto"/>
                <w:sz w:val="20"/>
                <w:u w:val="none"/>
              </w:rPr>
            </w:rPrChange>
          </w:rPr>
          <w:t xml:space="preserve"> will accept </w:t>
        </w:r>
      </w:ins>
      <w:ins w:id="735" w:author="Johnson, Antony" w:date="2018-11-12T15:00:00Z">
        <w:r w:rsidRPr="00BE035E">
          <w:rPr>
            <w:rStyle w:val="DeltaViewInsertion"/>
            <w:rFonts w:cs="Arial"/>
            <w:color w:val="auto"/>
            <w:sz w:val="20"/>
            <w:u w:val="none"/>
            <w:rPrChange w:id="736" w:author="Johnson (ESO), Antony" w:date="2019-03-20T15:40:00Z">
              <w:rPr>
                <w:rStyle w:val="DeltaViewInsertion"/>
                <w:rFonts w:cs="Arial"/>
                <w:color w:val="auto"/>
                <w:sz w:val="20"/>
                <w:u w:val="none"/>
              </w:rPr>
            </w:rPrChange>
          </w:rPr>
          <w:t>test results to demonstrate</w:t>
        </w:r>
      </w:ins>
      <w:ins w:id="737" w:author="Johnson, Antony" w:date="2018-11-12T14:59:00Z">
        <w:r w:rsidRPr="00BE035E">
          <w:rPr>
            <w:rStyle w:val="DeltaViewInsertion"/>
            <w:rFonts w:cs="Arial"/>
            <w:color w:val="auto"/>
            <w:sz w:val="20"/>
            <w:u w:val="none"/>
            <w:rPrChange w:id="738" w:author="Johnson (ESO), Antony" w:date="2019-03-20T15:40:00Z">
              <w:rPr>
                <w:rStyle w:val="DeltaViewInsertion"/>
                <w:rFonts w:cs="Arial"/>
                <w:color w:val="auto"/>
                <w:sz w:val="20"/>
                <w:u w:val="none"/>
              </w:rPr>
            </w:rPrChange>
          </w:rPr>
          <w:t xml:space="preserve"> compliance at the </w:t>
        </w:r>
        <w:r w:rsidRPr="00BE035E">
          <w:rPr>
            <w:rStyle w:val="DeltaViewInsertion"/>
            <w:rFonts w:cs="Arial"/>
            <w:b/>
            <w:color w:val="auto"/>
            <w:sz w:val="20"/>
            <w:u w:val="none"/>
            <w:rPrChange w:id="739" w:author="Johnson (ESO), Antony" w:date="2019-03-20T15:40:00Z">
              <w:rPr>
                <w:rStyle w:val="DeltaViewInsertion"/>
                <w:rFonts w:cs="Arial"/>
                <w:b/>
                <w:color w:val="auto"/>
                <w:sz w:val="20"/>
                <w:u w:val="none"/>
              </w:rPr>
            </w:rPrChange>
          </w:rPr>
          <w:t>Grid Entry Point</w:t>
        </w:r>
        <w:r w:rsidRPr="00BE035E">
          <w:rPr>
            <w:rStyle w:val="DeltaViewInsertion"/>
            <w:rFonts w:cs="Arial"/>
            <w:color w:val="auto"/>
            <w:sz w:val="20"/>
            <w:u w:val="none"/>
            <w:rPrChange w:id="740" w:author="Johnson (ESO), Antony" w:date="2019-03-20T15:40:00Z">
              <w:rPr>
                <w:rStyle w:val="DeltaViewInsertion"/>
                <w:rFonts w:cs="Arial"/>
                <w:color w:val="auto"/>
                <w:sz w:val="20"/>
                <w:u w:val="none"/>
              </w:rPr>
            </w:rPrChange>
          </w:rPr>
          <w:t xml:space="preserve"> or </w:t>
        </w:r>
        <w:r w:rsidRPr="00BE035E">
          <w:rPr>
            <w:rStyle w:val="DeltaViewInsertion"/>
            <w:rFonts w:cs="Arial"/>
            <w:b/>
            <w:color w:val="auto"/>
            <w:sz w:val="20"/>
            <w:u w:val="none"/>
            <w:rPrChange w:id="741" w:author="Johnson (ESO), Antony" w:date="2019-03-20T15:40:00Z">
              <w:rPr>
                <w:rStyle w:val="DeltaViewInsertion"/>
                <w:rFonts w:cs="Arial"/>
                <w:b/>
                <w:color w:val="auto"/>
                <w:sz w:val="20"/>
                <w:u w:val="none"/>
              </w:rPr>
            </w:rPrChange>
          </w:rPr>
          <w:t>User System Entry Point</w:t>
        </w:r>
        <w:r w:rsidRPr="00BE035E">
          <w:rPr>
            <w:rStyle w:val="DeltaViewInsertion"/>
            <w:rFonts w:cs="Arial"/>
            <w:color w:val="auto"/>
            <w:sz w:val="20"/>
            <w:u w:val="none"/>
            <w:rPrChange w:id="742" w:author="Johnson (ESO), Antony" w:date="2019-03-20T15:40:00Z">
              <w:rPr>
                <w:rStyle w:val="DeltaViewInsertion"/>
                <w:rFonts w:cs="Arial"/>
                <w:color w:val="auto"/>
                <w:sz w:val="20"/>
                <w:u w:val="none"/>
              </w:rPr>
            </w:rPrChange>
          </w:rPr>
          <w:t xml:space="preserve"> (if </w:t>
        </w:r>
        <w:r w:rsidRPr="00BE035E">
          <w:rPr>
            <w:rStyle w:val="DeltaViewInsertion"/>
            <w:rFonts w:cs="Arial"/>
            <w:b/>
            <w:color w:val="auto"/>
            <w:sz w:val="20"/>
            <w:u w:val="none"/>
            <w:rPrChange w:id="743" w:author="Johnson (ESO), Antony" w:date="2019-03-20T15:40:00Z">
              <w:rPr>
                <w:rStyle w:val="DeltaViewInsertion"/>
                <w:rFonts w:cs="Arial"/>
                <w:b/>
                <w:color w:val="auto"/>
                <w:sz w:val="20"/>
                <w:u w:val="none"/>
              </w:rPr>
            </w:rPrChange>
          </w:rPr>
          <w:t>Embedded</w:t>
        </w:r>
        <w:r w:rsidRPr="00BE035E">
          <w:rPr>
            <w:rStyle w:val="DeltaViewInsertion"/>
            <w:rFonts w:cs="Arial"/>
            <w:color w:val="auto"/>
            <w:sz w:val="20"/>
            <w:u w:val="none"/>
            <w:rPrChange w:id="744" w:author="Johnson (ESO), Antony" w:date="2019-03-20T15:40:00Z">
              <w:rPr>
                <w:rStyle w:val="DeltaViewInsertion"/>
                <w:rFonts w:cs="Arial"/>
                <w:color w:val="auto"/>
                <w:sz w:val="20"/>
                <w:u w:val="none"/>
              </w:rPr>
            </w:rPrChange>
          </w:rPr>
          <w:t xml:space="preserve">) through a combination of the capabilities of the </w:t>
        </w:r>
        <w:r w:rsidRPr="00BE035E">
          <w:rPr>
            <w:rStyle w:val="DeltaViewInsertion"/>
            <w:rFonts w:cs="Arial"/>
            <w:b/>
            <w:color w:val="auto"/>
            <w:sz w:val="20"/>
            <w:u w:val="none"/>
            <w:rPrChange w:id="745" w:author="Johnson (ESO), Antony" w:date="2019-03-20T15:40:00Z">
              <w:rPr>
                <w:rStyle w:val="DeltaViewInsertion"/>
                <w:rFonts w:cs="Arial"/>
                <w:b/>
                <w:color w:val="auto"/>
                <w:sz w:val="20"/>
                <w:u w:val="none"/>
              </w:rPr>
            </w:rPrChange>
          </w:rPr>
          <w:t>Power Generating Modules</w:t>
        </w:r>
        <w:r w:rsidRPr="00BE035E">
          <w:rPr>
            <w:rStyle w:val="DeltaViewInsertion"/>
            <w:rFonts w:cs="Arial"/>
            <w:color w:val="auto"/>
            <w:sz w:val="20"/>
            <w:u w:val="none"/>
            <w:rPrChange w:id="746" w:author="Johnson (ESO), Antony" w:date="2019-03-20T15:40:00Z">
              <w:rPr>
                <w:rStyle w:val="DeltaViewInsertion"/>
                <w:rFonts w:cs="Arial"/>
                <w:color w:val="auto"/>
                <w:sz w:val="20"/>
                <w:u w:val="none"/>
              </w:rPr>
            </w:rPrChange>
          </w:rPr>
          <w:t xml:space="preserve"> and </w:t>
        </w:r>
        <w:r w:rsidRPr="00BE035E">
          <w:rPr>
            <w:rStyle w:val="DeltaViewInsertion"/>
            <w:rFonts w:cs="Arial"/>
            <w:b/>
            <w:color w:val="auto"/>
            <w:sz w:val="20"/>
            <w:u w:val="none"/>
            <w:rPrChange w:id="747" w:author="Johnson (ESO), Antony" w:date="2019-03-20T15:40:00Z">
              <w:rPr>
                <w:rStyle w:val="DeltaViewInsertion"/>
                <w:rFonts w:cs="Arial"/>
                <w:b/>
                <w:color w:val="auto"/>
                <w:sz w:val="20"/>
                <w:u w:val="none"/>
              </w:rPr>
            </w:rPrChange>
          </w:rPr>
          <w:t>Electricity Storage Modules</w:t>
        </w:r>
        <w:r w:rsidRPr="00BE035E">
          <w:rPr>
            <w:rStyle w:val="DeltaViewInsertion"/>
            <w:rFonts w:cs="Arial"/>
            <w:color w:val="auto"/>
            <w:sz w:val="20"/>
            <w:u w:val="none"/>
            <w:rPrChange w:id="748" w:author="Johnson (ESO), Antony" w:date="2019-03-20T15:40:00Z">
              <w:rPr>
                <w:rStyle w:val="DeltaViewInsertion"/>
                <w:rFonts w:cs="Arial"/>
                <w:color w:val="auto"/>
                <w:sz w:val="20"/>
                <w:u w:val="none"/>
              </w:rPr>
            </w:rPrChange>
          </w:rPr>
          <w:t xml:space="preserve"> or </w:t>
        </w:r>
        <w:r w:rsidRPr="00BE035E">
          <w:rPr>
            <w:rStyle w:val="DeltaViewInsertion"/>
            <w:rFonts w:cs="Arial"/>
            <w:b/>
            <w:color w:val="auto"/>
            <w:sz w:val="20"/>
            <w:u w:val="none"/>
            <w:rPrChange w:id="749" w:author="Johnson (ESO), Antony" w:date="2019-03-20T15:40:00Z">
              <w:rPr>
                <w:rStyle w:val="DeltaViewInsertion"/>
                <w:rFonts w:cs="Arial"/>
                <w:b/>
                <w:color w:val="auto"/>
                <w:sz w:val="20"/>
                <w:u w:val="none"/>
              </w:rPr>
            </w:rPrChange>
          </w:rPr>
          <w:t>Electricity Storage Modules</w:t>
        </w:r>
        <w:r w:rsidRPr="00BE035E">
          <w:rPr>
            <w:rStyle w:val="DeltaViewInsertion"/>
            <w:rFonts w:cs="Arial"/>
            <w:color w:val="auto"/>
            <w:sz w:val="20"/>
            <w:u w:val="none"/>
            <w:rPrChange w:id="750" w:author="Johnson (ESO), Antony" w:date="2019-03-20T15:40:00Z">
              <w:rPr>
                <w:rStyle w:val="DeltaViewInsertion"/>
                <w:rFonts w:cs="Arial"/>
                <w:color w:val="auto"/>
                <w:sz w:val="20"/>
                <w:u w:val="none"/>
              </w:rPr>
            </w:rPrChange>
          </w:rPr>
          <w:t xml:space="preserve"> and </w:t>
        </w:r>
        <w:r w:rsidRPr="00BE035E">
          <w:rPr>
            <w:rStyle w:val="DeltaViewInsertion"/>
            <w:rFonts w:cs="Arial"/>
            <w:b/>
            <w:color w:val="auto"/>
            <w:sz w:val="20"/>
            <w:u w:val="none"/>
            <w:rPrChange w:id="751" w:author="Johnson (ESO), Antony" w:date="2019-03-20T15:40:00Z">
              <w:rPr>
                <w:rStyle w:val="DeltaViewInsertion"/>
                <w:rFonts w:cs="Arial"/>
                <w:b/>
                <w:color w:val="auto"/>
                <w:sz w:val="20"/>
                <w:u w:val="none"/>
              </w:rPr>
            </w:rPrChange>
          </w:rPr>
          <w:t>Generating Units</w:t>
        </w:r>
        <w:r w:rsidRPr="00BE035E">
          <w:rPr>
            <w:rStyle w:val="DeltaViewInsertion"/>
            <w:rFonts w:cs="Arial"/>
            <w:color w:val="auto"/>
            <w:sz w:val="20"/>
            <w:u w:val="none"/>
            <w:rPrChange w:id="752" w:author="Johnson (ESO), Antony" w:date="2019-03-20T15:40:00Z">
              <w:rPr>
                <w:rStyle w:val="DeltaViewInsertion"/>
                <w:rFonts w:cs="Arial"/>
                <w:color w:val="auto"/>
                <w:sz w:val="20"/>
                <w:u w:val="none"/>
              </w:rPr>
            </w:rPrChange>
          </w:rPr>
          <w:t xml:space="preserve"> or </w:t>
        </w:r>
        <w:r w:rsidRPr="00BE035E">
          <w:rPr>
            <w:rStyle w:val="DeltaViewInsertion"/>
            <w:rFonts w:cs="Arial"/>
            <w:b/>
            <w:color w:val="auto"/>
            <w:sz w:val="20"/>
            <w:u w:val="none"/>
            <w:rPrChange w:id="753" w:author="Johnson (ESO), Antony" w:date="2019-03-20T15:40:00Z">
              <w:rPr>
                <w:rStyle w:val="DeltaViewInsertion"/>
                <w:rFonts w:cs="Arial"/>
                <w:b/>
                <w:color w:val="auto"/>
                <w:sz w:val="20"/>
                <w:u w:val="none"/>
              </w:rPr>
            </w:rPrChange>
          </w:rPr>
          <w:t>Power Park Modules</w:t>
        </w:r>
        <w:r w:rsidRPr="00BE035E">
          <w:rPr>
            <w:rStyle w:val="DeltaViewInsertion"/>
            <w:rFonts w:cs="Arial"/>
            <w:color w:val="auto"/>
            <w:sz w:val="20"/>
            <w:u w:val="none"/>
            <w:rPrChange w:id="754" w:author="Johnson (ESO), Antony" w:date="2019-03-20T15:40:00Z">
              <w:rPr>
                <w:rStyle w:val="DeltaViewInsertion"/>
                <w:rFonts w:cs="Arial"/>
                <w:color w:val="auto"/>
                <w:sz w:val="20"/>
                <w:u w:val="none"/>
              </w:rPr>
            </w:rPrChange>
          </w:rPr>
          <w:t xml:space="preserve">.  </w:t>
        </w:r>
        <w:r w:rsidR="002163CB" w:rsidRPr="00BE035E">
          <w:rPr>
            <w:rStyle w:val="DeltaViewInsertion"/>
            <w:rFonts w:cs="Arial"/>
            <w:b/>
            <w:color w:val="auto"/>
            <w:sz w:val="20"/>
            <w:u w:val="none"/>
            <w:rPrChange w:id="755" w:author="Johnson (ESO), Antony" w:date="2019-03-20T15:40:00Z">
              <w:rPr>
                <w:rStyle w:val="DeltaViewInsertion"/>
                <w:rFonts w:cs="Arial"/>
                <w:b/>
                <w:color w:val="auto"/>
                <w:sz w:val="20"/>
                <w:u w:val="none"/>
              </w:rPr>
            </w:rPrChange>
          </w:rPr>
          <w:t>Generators</w:t>
        </w:r>
        <w:r w:rsidRPr="00BE035E">
          <w:rPr>
            <w:rStyle w:val="DeltaViewInsertion"/>
            <w:rFonts w:cs="Arial"/>
            <w:color w:val="auto"/>
            <w:sz w:val="20"/>
            <w:u w:val="none"/>
            <w:rPrChange w:id="756" w:author="Johnson (ESO), Antony" w:date="2019-03-20T15:40:00Z">
              <w:rPr>
                <w:rStyle w:val="DeltaViewInsertion"/>
                <w:rFonts w:cs="Arial"/>
                <w:color w:val="auto"/>
                <w:sz w:val="20"/>
                <w:u w:val="none"/>
              </w:rPr>
            </w:rPrChange>
          </w:rPr>
          <w:t xml:space="preserve"> should however be aware that for the purposes of </w:t>
        </w:r>
      </w:ins>
      <w:ins w:id="757" w:author="Johnson, Antony" w:date="2018-11-12T15:01:00Z">
        <w:r w:rsidRPr="00BE035E">
          <w:rPr>
            <w:rStyle w:val="DeltaViewInsertion"/>
            <w:rFonts w:cs="Arial"/>
            <w:color w:val="auto"/>
            <w:sz w:val="20"/>
            <w:u w:val="none"/>
            <w:rPrChange w:id="758" w:author="Johnson (ESO), Antony" w:date="2019-03-20T15:40:00Z">
              <w:rPr>
                <w:rStyle w:val="DeltaViewInsertion"/>
                <w:rFonts w:cs="Arial"/>
                <w:color w:val="auto"/>
                <w:sz w:val="20"/>
                <w:u w:val="none"/>
              </w:rPr>
            </w:rPrChange>
          </w:rPr>
          <w:t>testing</w:t>
        </w:r>
      </w:ins>
      <w:ins w:id="759" w:author="Johnson, Antony" w:date="2018-11-12T14:59:00Z">
        <w:r w:rsidRPr="00BE035E">
          <w:rPr>
            <w:rStyle w:val="DeltaViewInsertion"/>
            <w:rFonts w:cs="Arial"/>
            <w:color w:val="auto"/>
            <w:sz w:val="20"/>
            <w:u w:val="none"/>
            <w:rPrChange w:id="760" w:author="Johnson (ESO), Antony" w:date="2019-03-20T15:40:00Z">
              <w:rPr>
                <w:rStyle w:val="DeltaViewInsertion"/>
                <w:rFonts w:cs="Arial"/>
                <w:color w:val="auto"/>
                <w:sz w:val="20"/>
                <w:u w:val="none"/>
              </w:rPr>
            </w:rPrChange>
          </w:rPr>
          <w:t xml:space="preserve">, full Grid Code compliance should be demonstrated when, for example, the </w:t>
        </w:r>
        <w:r w:rsidRPr="00BE035E">
          <w:rPr>
            <w:rStyle w:val="DeltaViewInsertion"/>
            <w:rFonts w:cs="Arial"/>
            <w:b/>
            <w:color w:val="auto"/>
            <w:sz w:val="20"/>
            <w:u w:val="none"/>
            <w:rPrChange w:id="761" w:author="Johnson (ESO), Antony" w:date="2019-03-20T15:40:00Z">
              <w:rPr>
                <w:rStyle w:val="DeltaViewInsertion"/>
                <w:rFonts w:cs="Arial"/>
                <w:b/>
                <w:color w:val="auto"/>
                <w:sz w:val="20"/>
                <w:u w:val="none"/>
              </w:rPr>
            </w:rPrChange>
          </w:rPr>
          <w:t>Electricity Storage Module</w:t>
        </w:r>
        <w:r w:rsidRPr="00BE035E">
          <w:rPr>
            <w:rStyle w:val="DeltaViewInsertion"/>
            <w:rFonts w:cs="Arial"/>
            <w:color w:val="auto"/>
            <w:sz w:val="20"/>
            <w:u w:val="none"/>
            <w:rPrChange w:id="762" w:author="Johnson (ESO), Antony" w:date="2019-03-20T15:40:00Z">
              <w:rPr>
                <w:rStyle w:val="DeltaViewInsertion"/>
                <w:rFonts w:cs="Arial"/>
                <w:color w:val="auto"/>
                <w:sz w:val="20"/>
                <w:u w:val="none"/>
              </w:rPr>
            </w:rPrChange>
          </w:rPr>
          <w:t xml:space="preserve"> is out of service </w:t>
        </w:r>
        <w:r w:rsidRPr="00BE035E">
          <w:rPr>
            <w:rStyle w:val="DeltaViewInsertion"/>
            <w:rFonts w:cs="Arial"/>
            <w:color w:val="auto"/>
            <w:sz w:val="20"/>
            <w:u w:val="none"/>
            <w:rPrChange w:id="763" w:author="Johnson (ESO), Antony" w:date="2019-03-20T15:40:00Z">
              <w:rPr>
                <w:rStyle w:val="DeltaViewInsertion"/>
                <w:rFonts w:cs="Arial"/>
                <w:color w:val="auto"/>
                <w:sz w:val="20"/>
                <w:highlight w:val="green"/>
                <w:u w:val="none"/>
              </w:rPr>
            </w:rPrChange>
          </w:rPr>
          <w:t xml:space="preserve">and the remaining </w:t>
        </w:r>
        <w:r w:rsidRPr="00BE035E">
          <w:rPr>
            <w:rStyle w:val="DeltaViewInsertion"/>
            <w:rFonts w:cs="Arial"/>
            <w:b/>
            <w:color w:val="auto"/>
            <w:sz w:val="20"/>
            <w:u w:val="none"/>
            <w:rPrChange w:id="764" w:author="Johnson (ESO), Antony" w:date="2019-03-20T15:40:00Z">
              <w:rPr>
                <w:rStyle w:val="DeltaViewInsertion"/>
                <w:rFonts w:cs="Arial"/>
                <w:b/>
                <w:color w:val="auto"/>
                <w:sz w:val="20"/>
                <w:highlight w:val="green"/>
                <w:u w:val="none"/>
              </w:rPr>
            </w:rPrChange>
          </w:rPr>
          <w:t>Power Generating Module</w:t>
        </w:r>
        <w:r w:rsidR="003C5EC6" w:rsidRPr="00BE035E">
          <w:rPr>
            <w:rStyle w:val="DeltaViewInsertion"/>
            <w:rFonts w:cs="Arial"/>
            <w:color w:val="auto"/>
            <w:sz w:val="20"/>
            <w:u w:val="none"/>
            <w:rPrChange w:id="765" w:author="Johnson (ESO), Antony" w:date="2019-03-20T15:40:00Z">
              <w:rPr>
                <w:rStyle w:val="DeltaViewInsertion"/>
                <w:rFonts w:cs="Arial"/>
                <w:color w:val="auto"/>
                <w:sz w:val="20"/>
                <w:u w:val="none"/>
              </w:rPr>
            </w:rPrChange>
          </w:rPr>
          <w:t xml:space="preserve"> is in service or the </w:t>
        </w:r>
        <w:r w:rsidR="003C5EC6" w:rsidRPr="00BE035E">
          <w:rPr>
            <w:rStyle w:val="DeltaViewInsertion"/>
            <w:rFonts w:cs="Arial"/>
            <w:b/>
            <w:color w:val="auto"/>
            <w:sz w:val="20"/>
            <w:u w:val="none"/>
            <w:rPrChange w:id="766" w:author="Johnson (ESO), Antony" w:date="2019-03-20T15:40:00Z">
              <w:rPr>
                <w:rStyle w:val="DeltaViewInsertion"/>
                <w:rFonts w:cs="Arial"/>
                <w:color w:val="auto"/>
                <w:sz w:val="20"/>
                <w:u w:val="none"/>
              </w:rPr>
            </w:rPrChange>
          </w:rPr>
          <w:t>Electricity Storage Module</w:t>
        </w:r>
        <w:r w:rsidR="003C5EC6" w:rsidRPr="00BE035E">
          <w:rPr>
            <w:rStyle w:val="DeltaViewInsertion"/>
            <w:rFonts w:cs="Arial"/>
            <w:color w:val="auto"/>
            <w:sz w:val="20"/>
            <w:u w:val="none"/>
            <w:rPrChange w:id="767" w:author="Johnson (ESO), Antony" w:date="2019-03-20T15:40:00Z">
              <w:rPr>
                <w:rStyle w:val="DeltaViewInsertion"/>
                <w:rFonts w:cs="Arial"/>
                <w:color w:val="auto"/>
                <w:sz w:val="20"/>
                <w:u w:val="none"/>
              </w:rPr>
            </w:rPrChange>
          </w:rPr>
          <w:t xml:space="preserve"> is in service and the </w:t>
        </w:r>
        <w:r w:rsidR="003C5EC6" w:rsidRPr="00BE035E">
          <w:rPr>
            <w:rStyle w:val="DeltaViewInsertion"/>
            <w:rFonts w:cs="Arial"/>
            <w:b/>
            <w:color w:val="auto"/>
            <w:sz w:val="20"/>
            <w:u w:val="none"/>
            <w:rPrChange w:id="768" w:author="Johnson (ESO), Antony" w:date="2019-03-20T15:40:00Z">
              <w:rPr>
                <w:rStyle w:val="DeltaViewInsertion"/>
                <w:rFonts w:cs="Arial"/>
                <w:color w:val="auto"/>
                <w:sz w:val="20"/>
                <w:u w:val="none"/>
              </w:rPr>
            </w:rPrChange>
          </w:rPr>
          <w:t>Power Generating Module</w:t>
        </w:r>
        <w:r w:rsidR="003C5EC6" w:rsidRPr="00BE035E">
          <w:rPr>
            <w:rStyle w:val="DeltaViewInsertion"/>
            <w:rFonts w:cs="Arial"/>
            <w:color w:val="auto"/>
            <w:sz w:val="20"/>
            <w:u w:val="none"/>
            <w:rPrChange w:id="769" w:author="Johnson (ESO), Antony" w:date="2019-03-20T15:40:00Z">
              <w:rPr>
                <w:rStyle w:val="DeltaViewInsertion"/>
                <w:rFonts w:cs="Arial"/>
                <w:color w:val="auto"/>
                <w:sz w:val="20"/>
                <w:u w:val="none"/>
              </w:rPr>
            </w:rPrChange>
          </w:rPr>
          <w:t xml:space="preserve"> is out of service</w:t>
        </w:r>
        <w:r w:rsidRPr="00BE035E">
          <w:rPr>
            <w:rStyle w:val="DeltaViewInsertion"/>
            <w:rFonts w:cs="Arial"/>
            <w:color w:val="auto"/>
            <w:sz w:val="20"/>
            <w:u w:val="none"/>
            <w:rPrChange w:id="770" w:author="Johnson (ESO), Antony" w:date="2019-03-20T15:40:00Z">
              <w:rPr>
                <w:rStyle w:val="DeltaViewInsertion"/>
                <w:rFonts w:cs="Arial"/>
                <w:color w:val="auto"/>
                <w:sz w:val="20"/>
                <w:u w:val="none"/>
              </w:rPr>
            </w:rPrChange>
          </w:rPr>
          <w:t xml:space="preserve">.  </w:t>
        </w:r>
      </w:ins>
      <w:ins w:id="771" w:author="Johnson, Antony" w:date="2018-11-12T15:01:00Z">
        <w:r w:rsidRPr="00BE035E">
          <w:rPr>
            <w:rStyle w:val="DeltaViewInsertion"/>
            <w:rFonts w:cs="Arial"/>
            <w:color w:val="auto"/>
            <w:sz w:val="20"/>
            <w:u w:val="none"/>
            <w:rPrChange w:id="772" w:author="Johnson (ESO), Antony" w:date="2019-03-20T15:40:00Z">
              <w:rPr>
                <w:rStyle w:val="DeltaViewInsertion"/>
                <w:rFonts w:cs="Arial"/>
                <w:color w:val="auto"/>
                <w:sz w:val="20"/>
                <w:u w:val="none"/>
              </w:rPr>
            </w:rPrChange>
          </w:rPr>
          <w:t xml:space="preserve">In the case of a </w:t>
        </w:r>
        <w:r w:rsidRPr="00BE035E">
          <w:rPr>
            <w:rStyle w:val="DeltaViewInsertion"/>
            <w:rFonts w:cs="Arial"/>
            <w:b/>
            <w:color w:val="auto"/>
            <w:sz w:val="20"/>
            <w:u w:val="none"/>
            <w:rPrChange w:id="773" w:author="Johnson (ESO), Antony" w:date="2019-03-20T15:40:00Z">
              <w:rPr>
                <w:rStyle w:val="DeltaViewInsertion"/>
                <w:rFonts w:cs="Arial"/>
                <w:color w:val="auto"/>
                <w:sz w:val="20"/>
                <w:u w:val="none"/>
              </w:rPr>
            </w:rPrChange>
          </w:rPr>
          <w:t>Non-Synchronous Electricity Storage Module</w:t>
        </w:r>
        <w:r w:rsidRPr="00BE035E">
          <w:rPr>
            <w:rStyle w:val="DeltaViewInsertion"/>
            <w:rFonts w:cs="Arial"/>
            <w:color w:val="auto"/>
            <w:sz w:val="20"/>
            <w:u w:val="none"/>
            <w:rPrChange w:id="774" w:author="Johnson (ESO), Antony" w:date="2019-03-20T15:40:00Z">
              <w:rPr>
                <w:rStyle w:val="DeltaViewInsertion"/>
                <w:rFonts w:cs="Arial"/>
                <w:color w:val="auto"/>
                <w:sz w:val="20"/>
                <w:u w:val="none"/>
              </w:rPr>
            </w:rPrChange>
          </w:rPr>
          <w:t xml:space="preserve">, </w:t>
        </w:r>
        <w:r w:rsidRPr="00BE035E">
          <w:rPr>
            <w:rStyle w:val="DeltaViewInsertion"/>
            <w:rFonts w:cs="Arial"/>
            <w:b/>
            <w:color w:val="auto"/>
            <w:sz w:val="20"/>
            <w:u w:val="none"/>
            <w:rPrChange w:id="775" w:author="Johnson (ESO), Antony" w:date="2019-03-20T15:40:00Z">
              <w:rPr>
                <w:rStyle w:val="DeltaViewInsertion"/>
                <w:rFonts w:cs="Arial"/>
                <w:color w:val="auto"/>
                <w:sz w:val="20"/>
                <w:u w:val="none"/>
              </w:rPr>
            </w:rPrChange>
          </w:rPr>
          <w:t>The Company</w:t>
        </w:r>
        <w:r w:rsidRPr="00BE035E">
          <w:rPr>
            <w:rStyle w:val="DeltaViewInsertion"/>
            <w:rFonts w:cs="Arial"/>
            <w:color w:val="auto"/>
            <w:sz w:val="20"/>
            <w:u w:val="none"/>
            <w:rPrChange w:id="776" w:author="Johnson (ESO), Antony" w:date="2019-03-20T15:40:00Z">
              <w:rPr>
                <w:rStyle w:val="DeltaViewInsertion"/>
                <w:rFonts w:cs="Arial"/>
                <w:color w:val="auto"/>
                <w:sz w:val="20"/>
                <w:u w:val="none"/>
              </w:rPr>
            </w:rPrChange>
          </w:rPr>
          <w:t xml:space="preserve"> would expect the full set of tests to be completed as detailed in </w:t>
        </w:r>
      </w:ins>
      <w:ins w:id="777" w:author="Johnson, Antony" w:date="2018-11-12T15:02:00Z">
        <w:r w:rsidRPr="00BE035E">
          <w:rPr>
            <w:rStyle w:val="DeltaViewInsertion"/>
            <w:rFonts w:cs="Arial"/>
            <w:color w:val="auto"/>
            <w:sz w:val="20"/>
            <w:u w:val="none"/>
            <w:rPrChange w:id="778" w:author="Johnson (ESO), Antony" w:date="2019-03-20T15:40:00Z">
              <w:rPr>
                <w:rStyle w:val="DeltaViewInsertion"/>
                <w:rFonts w:cs="Arial"/>
                <w:color w:val="auto"/>
                <w:sz w:val="20"/>
                <w:u w:val="none"/>
              </w:rPr>
            </w:rPrChange>
          </w:rPr>
          <w:t>ECP.A.6.2 to ECP.A.6.8.</w:t>
        </w:r>
      </w:ins>
    </w:p>
    <w:p w14:paraId="6700E42B" w14:textId="4C0546C5" w:rsidR="00032B6B" w:rsidRPr="001C389A" w:rsidRDefault="00032B6B" w:rsidP="00B36730">
      <w:pPr>
        <w:widowControl w:val="0"/>
        <w:ind w:left="1440" w:hanging="1440"/>
        <w:rPr>
          <w:rFonts w:cs="Arial"/>
          <w:sz w:val="20"/>
        </w:rPr>
      </w:pPr>
    </w:p>
    <w:p w14:paraId="1976DE0D" w14:textId="77777777" w:rsidR="005161BD" w:rsidRPr="001C389A" w:rsidRDefault="005161BD" w:rsidP="00B36730">
      <w:pPr>
        <w:widowControl w:val="0"/>
        <w:ind w:left="1440" w:hanging="1440"/>
        <w:rPr>
          <w:rFonts w:cs="Arial"/>
          <w:sz w:val="20"/>
        </w:rPr>
      </w:pPr>
    </w:p>
    <w:p w14:paraId="003163CE" w14:textId="12BC6135" w:rsidR="00B36730" w:rsidRPr="001C389A" w:rsidRDefault="007E59DD" w:rsidP="00B36730">
      <w:pPr>
        <w:widowControl w:val="0"/>
        <w:ind w:left="1440" w:hanging="1440"/>
        <w:rPr>
          <w:rFonts w:cs="Arial"/>
          <w:b/>
          <w:sz w:val="20"/>
        </w:rPr>
      </w:pPr>
      <w:r w:rsidRPr="001C389A">
        <w:rPr>
          <w:rStyle w:val="DeltaViewInsertion"/>
          <w:rFonts w:cs="Arial"/>
          <w:color w:val="auto"/>
          <w:sz w:val="20"/>
          <w:u w:val="none"/>
        </w:rPr>
        <w:lastRenderedPageBreak/>
        <w:t>ECP.A.6</w:t>
      </w:r>
      <w:r w:rsidR="00B36730" w:rsidRPr="001C389A">
        <w:rPr>
          <w:rStyle w:val="DeltaViewInsertion"/>
          <w:rFonts w:cs="Arial"/>
          <w:color w:val="auto"/>
          <w:sz w:val="20"/>
          <w:u w:val="none"/>
        </w:rPr>
        <w:t xml:space="preserve">.2 </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 xml:space="preserve">Pre 20% (or &lt;50MW) </w:t>
      </w:r>
      <w:r w:rsidR="00B36730" w:rsidRPr="001C389A">
        <w:rPr>
          <w:rStyle w:val="DeltaViewInsertion"/>
          <w:rFonts w:cs="Arial"/>
          <w:b/>
          <w:color w:val="auto"/>
          <w:sz w:val="20"/>
          <w:u w:val="single"/>
        </w:rPr>
        <w:t>Synchronised Power Park Module</w:t>
      </w:r>
      <w:r w:rsidR="00B36730" w:rsidRPr="001C389A">
        <w:rPr>
          <w:rStyle w:val="DeltaViewInsertion"/>
          <w:rFonts w:cs="Arial"/>
          <w:color w:val="auto"/>
          <w:sz w:val="20"/>
          <w:u w:val="single"/>
        </w:rPr>
        <w:t xml:space="preserve"> Basic Voltage Control Tests</w:t>
      </w:r>
    </w:p>
    <w:p w14:paraId="01CE8977" w14:textId="77777777" w:rsidR="00B36730" w:rsidRPr="001C389A" w:rsidRDefault="00B36730" w:rsidP="00B36730">
      <w:pPr>
        <w:widowControl w:val="0"/>
        <w:rPr>
          <w:rFonts w:cs="Arial"/>
          <w:b/>
          <w:sz w:val="20"/>
        </w:rPr>
      </w:pPr>
    </w:p>
    <w:p w14:paraId="6B7C537A" w14:textId="209C04CE"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.2.1</w:t>
      </w:r>
      <w:r w:rsidR="00B36730" w:rsidRPr="001C389A">
        <w:rPr>
          <w:rStyle w:val="DeltaViewInsertion"/>
          <w:rFonts w:cs="Arial"/>
          <w:b/>
          <w:color w:val="auto"/>
          <w:sz w:val="20"/>
          <w:u w:val="none"/>
        </w:rPr>
        <w:t xml:space="preserve">  </w:t>
      </w:r>
      <w:r w:rsidR="00400EC3">
        <w:rPr>
          <w:rStyle w:val="DeltaViewInsertion"/>
          <w:rFonts w:cs="Arial"/>
          <w:b/>
          <w:color w:val="auto"/>
          <w:sz w:val="20"/>
          <w:u w:val="none"/>
        </w:rPr>
        <w:t xml:space="preserve">   </w:t>
      </w:r>
      <w:r w:rsidR="00B36730" w:rsidRPr="001C389A">
        <w:rPr>
          <w:rStyle w:val="DeltaViewInsertion"/>
          <w:rFonts w:cs="Arial"/>
          <w:color w:val="auto"/>
          <w:sz w:val="20"/>
          <w:u w:val="none"/>
        </w:rPr>
        <w:t>Before 20% of the</w:t>
      </w:r>
      <w:r w:rsidR="00B36730" w:rsidRPr="001C389A">
        <w:rPr>
          <w:rStyle w:val="DeltaViewInsertion"/>
          <w:rFonts w:cs="Arial"/>
          <w:b/>
          <w:color w:val="auto"/>
          <w:sz w:val="20"/>
          <w:u w:val="none"/>
        </w:rPr>
        <w:t xml:space="preserve"> Power Park Module</w:t>
      </w:r>
      <w:r w:rsidR="00B36730" w:rsidRPr="001C389A">
        <w:rPr>
          <w:rStyle w:val="DeltaViewInsertion"/>
          <w:rFonts w:cs="Arial"/>
          <w:color w:val="auto"/>
          <w:sz w:val="20"/>
          <w:u w:val="none"/>
        </w:rPr>
        <w:t xml:space="preserve"> (or 50MW if less) has commissioned, either voltage control test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.5.6(i) or (ii) must be completed in accordance with </w:t>
      </w:r>
      <w:r w:rsidR="0060064A" w:rsidRPr="001C389A">
        <w:rPr>
          <w:rStyle w:val="DeltaViewInsertion"/>
          <w:rFonts w:cs="Arial"/>
          <w:color w:val="auto"/>
          <w:sz w:val="20"/>
          <w:u w:val="none"/>
        </w:rPr>
        <w:t>E</w:t>
      </w:r>
      <w:r w:rsidR="00B36730" w:rsidRPr="001C389A">
        <w:rPr>
          <w:rStyle w:val="DeltaViewInsertion"/>
          <w:rFonts w:cs="Arial"/>
          <w:color w:val="auto"/>
          <w:sz w:val="20"/>
          <w:u w:val="none"/>
        </w:rPr>
        <w:t>CP.6</w:t>
      </w:r>
      <w:r w:rsidR="00400EC3">
        <w:rPr>
          <w:rStyle w:val="DeltaViewInsertion"/>
          <w:rFonts w:cs="Arial"/>
          <w:color w:val="auto"/>
          <w:sz w:val="20"/>
          <w:u w:val="none"/>
        </w:rPr>
        <w:t xml:space="preserve">, </w:t>
      </w:r>
      <w:r w:rsidR="0060064A" w:rsidRPr="001C389A">
        <w:rPr>
          <w:rStyle w:val="DeltaViewInsertion"/>
          <w:rFonts w:cs="Arial"/>
          <w:color w:val="auto"/>
          <w:sz w:val="20"/>
          <w:u w:val="none"/>
        </w:rPr>
        <w:t xml:space="preserve">ECP.6A or ECP.6B. </w:t>
      </w:r>
      <w:r w:rsidR="00B36730" w:rsidRPr="001C389A">
        <w:rPr>
          <w:rStyle w:val="DeltaViewInsertion"/>
          <w:rFonts w:cs="Arial"/>
          <w:color w:val="auto"/>
          <w:sz w:val="20"/>
          <w:u w:val="none"/>
        </w:rPr>
        <w:t xml:space="preserve"> In the</w:t>
      </w:r>
      <w:r w:rsidR="006D0262" w:rsidRPr="001C389A">
        <w:rPr>
          <w:rStyle w:val="DeltaViewInsertion"/>
          <w:rFonts w:cs="Arial"/>
          <w:color w:val="auto"/>
          <w:sz w:val="20"/>
          <w:u w:val="none"/>
        </w:rPr>
        <w:t xml:space="preserve"> </w:t>
      </w:r>
      <w:r w:rsidR="00B36730" w:rsidRPr="001C389A">
        <w:rPr>
          <w:rStyle w:val="DeltaViewInsertion"/>
          <w:rFonts w:cs="Arial"/>
          <w:color w:val="auto"/>
          <w:sz w:val="20"/>
          <w:u w:val="none"/>
        </w:rPr>
        <w:t xml:space="preserve">case of an </w:t>
      </w:r>
      <w:r w:rsidR="00B36730" w:rsidRPr="001C389A">
        <w:rPr>
          <w:rStyle w:val="DeltaViewInsertion"/>
          <w:rFonts w:cs="Arial"/>
          <w:b/>
          <w:color w:val="auto"/>
          <w:sz w:val="20"/>
          <w:u w:val="none"/>
        </w:rPr>
        <w:t>Offshore Power Park Module</w:t>
      </w:r>
      <w:r w:rsidR="006D0262" w:rsidRPr="001C389A">
        <w:rPr>
          <w:rStyle w:val="DeltaViewInsertion"/>
          <w:rFonts w:cs="Arial"/>
          <w:color w:val="auto"/>
          <w:sz w:val="20"/>
          <w:u w:val="none"/>
        </w:rPr>
        <w:t xml:space="preserve"> the test must be completed by</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undertaking </w:t>
      </w:r>
      <w:r w:rsidR="00B36730" w:rsidRPr="001C389A">
        <w:rPr>
          <w:rStyle w:val="DeltaViewInsertion"/>
          <w:rFonts w:cs="Arial"/>
          <w:b/>
          <w:color w:val="auto"/>
          <w:sz w:val="20"/>
          <w:u w:val="none"/>
        </w:rPr>
        <w:t>OTSDUW</w:t>
      </w:r>
      <w:r w:rsidR="00B36730" w:rsidRPr="001C389A">
        <w:rPr>
          <w:rStyle w:val="DeltaViewInsertion"/>
          <w:rFonts w:cs="Arial"/>
          <w:color w:val="auto"/>
          <w:sz w:val="20"/>
          <w:u w:val="none"/>
        </w:rPr>
        <w:t xml:space="preserve"> or </w:t>
      </w:r>
      <w:r w:rsidR="006D0262" w:rsidRPr="001C389A">
        <w:rPr>
          <w:rStyle w:val="DeltaViewInsertion"/>
          <w:rFonts w:cs="Arial"/>
          <w:color w:val="auto"/>
          <w:sz w:val="20"/>
          <w:u w:val="none"/>
        </w:rPr>
        <w:t xml:space="preserve">the </w:t>
      </w:r>
      <w:r w:rsidR="00B36730" w:rsidRPr="001C389A">
        <w:rPr>
          <w:rStyle w:val="DeltaViewInsertion"/>
          <w:rFonts w:cs="Arial"/>
          <w:b/>
          <w:color w:val="auto"/>
          <w:sz w:val="20"/>
          <w:u w:val="none"/>
        </w:rPr>
        <w:t>Offshore Transmission Licencee</w:t>
      </w:r>
      <w:r w:rsidR="00B36730" w:rsidRPr="001C389A">
        <w:rPr>
          <w:rStyle w:val="DeltaViewInsertion"/>
          <w:rFonts w:cs="Arial"/>
          <w:color w:val="auto"/>
          <w:sz w:val="20"/>
          <w:u w:val="none"/>
        </w:rPr>
        <w:t xml:space="preserve"> under STCP19-5.</w:t>
      </w:r>
    </w:p>
    <w:p w14:paraId="1B9B4ED8" w14:textId="77777777" w:rsidR="00B36730" w:rsidRPr="001C389A" w:rsidRDefault="00B36730" w:rsidP="00B36730">
      <w:pPr>
        <w:widowControl w:val="0"/>
        <w:ind w:left="1440" w:hanging="1440"/>
        <w:rPr>
          <w:rFonts w:cs="Arial"/>
          <w:sz w:val="20"/>
        </w:rPr>
      </w:pPr>
    </w:p>
    <w:p w14:paraId="302C7EE0" w14:textId="023A48CF" w:rsidR="00B36730" w:rsidRPr="001C389A" w:rsidRDefault="007E59DD" w:rsidP="00400EC3">
      <w:pPr>
        <w:widowControl w:val="0"/>
        <w:ind w:left="1440" w:hanging="1440"/>
        <w:rPr>
          <w:rFonts w:cs="Arial"/>
          <w:sz w:val="20"/>
        </w:rPr>
      </w:pPr>
      <w:r w:rsidRPr="001C389A">
        <w:rPr>
          <w:rFonts w:cs="Arial"/>
          <w:sz w:val="20"/>
        </w:rPr>
        <w:t>ECP.A.6</w:t>
      </w:r>
      <w:r w:rsidR="00B36730" w:rsidRPr="001C389A">
        <w:rPr>
          <w:rFonts w:cs="Arial"/>
          <w:sz w:val="20"/>
        </w:rPr>
        <w:t xml:space="preserve">.2.2  </w:t>
      </w:r>
      <w:r w:rsidR="00400EC3">
        <w:rPr>
          <w:rFonts w:cs="Arial"/>
          <w:sz w:val="20"/>
        </w:rPr>
        <w:t xml:space="preserve">   </w:t>
      </w:r>
      <w:r w:rsidR="00B36730" w:rsidRPr="001C389A">
        <w:rPr>
          <w:rFonts w:cs="Arial"/>
          <w:sz w:val="20"/>
        </w:rPr>
        <w:t xml:space="preserve">In the case of an </w:t>
      </w:r>
      <w:r w:rsidR="00B36730" w:rsidRPr="001C389A">
        <w:rPr>
          <w:rFonts w:cs="Arial"/>
          <w:b/>
          <w:sz w:val="20"/>
        </w:rPr>
        <w:t>Offshore Power Park Module</w:t>
      </w:r>
      <w:r w:rsidR="00B36730" w:rsidRPr="001C389A">
        <w:rPr>
          <w:rFonts w:cs="Arial"/>
          <w:sz w:val="20"/>
        </w:rPr>
        <w:t xml:space="preserve"> which provides all or a portion of the </w:t>
      </w:r>
      <w:r w:rsidR="00B36730" w:rsidRPr="001C389A">
        <w:rPr>
          <w:rFonts w:cs="Arial"/>
          <w:b/>
          <w:sz w:val="20"/>
        </w:rPr>
        <w:t>Reactive Power</w:t>
      </w:r>
      <w:r w:rsidR="00B36730" w:rsidRPr="001C389A">
        <w:rPr>
          <w:rFonts w:cs="Arial"/>
          <w:sz w:val="20"/>
        </w:rPr>
        <w:t xml:space="preserve"> capability as described in </w:t>
      </w:r>
      <w:r w:rsidR="00890380" w:rsidRPr="001C389A">
        <w:rPr>
          <w:rFonts w:cs="Arial"/>
          <w:sz w:val="20"/>
        </w:rPr>
        <w:t>ECC.</w:t>
      </w:r>
      <w:r w:rsidR="0060064A" w:rsidRPr="001C389A">
        <w:rPr>
          <w:rFonts w:cs="Arial"/>
          <w:sz w:val="20"/>
        </w:rPr>
        <w:t>6.3.2</w:t>
      </w:r>
      <w:r w:rsidR="002560C8" w:rsidRPr="001C389A">
        <w:rPr>
          <w:rFonts w:cs="Arial"/>
          <w:sz w:val="20"/>
        </w:rPr>
        <w:t>.5.2 or ECP.6.3.2.6</w:t>
      </w:r>
      <w:r w:rsidR="0060064A" w:rsidRPr="001C389A">
        <w:rPr>
          <w:rFonts w:cs="Arial"/>
          <w:sz w:val="20"/>
        </w:rPr>
        <w:t xml:space="preserve">.3 </w:t>
      </w:r>
      <w:r w:rsidR="00B36730" w:rsidRPr="001C389A">
        <w:rPr>
          <w:rFonts w:cs="Arial"/>
          <w:sz w:val="20"/>
        </w:rPr>
        <w:t xml:space="preserve">and / or voltage control requirements as described in </w:t>
      </w:r>
      <w:r w:rsidR="00890380" w:rsidRPr="001C389A">
        <w:rPr>
          <w:rFonts w:cs="Arial"/>
          <w:sz w:val="20"/>
        </w:rPr>
        <w:t>ECC.</w:t>
      </w:r>
      <w:r w:rsidR="0060064A" w:rsidRPr="001C389A">
        <w:rPr>
          <w:rFonts w:cs="Arial"/>
          <w:sz w:val="20"/>
        </w:rPr>
        <w:t>6.3.8.5</w:t>
      </w:r>
      <w:r w:rsidR="00B36730" w:rsidRPr="001C389A">
        <w:rPr>
          <w:rFonts w:cs="Arial"/>
          <w:sz w:val="20"/>
        </w:rPr>
        <w:t xml:space="preserve"> to enable an </w:t>
      </w:r>
      <w:r w:rsidR="00B36730" w:rsidRPr="001C389A">
        <w:rPr>
          <w:rFonts w:cs="Arial"/>
          <w:b/>
          <w:sz w:val="20"/>
        </w:rPr>
        <w:t xml:space="preserve">Offshore Transmission Licensee </w:t>
      </w:r>
      <w:r w:rsidR="00B36730" w:rsidRPr="001C389A">
        <w:rPr>
          <w:rFonts w:cs="Arial"/>
          <w:sz w:val="20"/>
        </w:rPr>
        <w:t>to meet the requirements of</w:t>
      </w:r>
      <w:r w:rsidR="00B36730" w:rsidRPr="001C389A">
        <w:rPr>
          <w:rFonts w:cs="Arial"/>
          <w:b/>
          <w:sz w:val="20"/>
        </w:rPr>
        <w:t xml:space="preserve"> STC </w:t>
      </w:r>
      <w:r w:rsidR="00B36730" w:rsidRPr="001C389A">
        <w:rPr>
          <w:rFonts w:cs="Arial"/>
          <w:sz w:val="20"/>
        </w:rPr>
        <w:t>Section K</w:t>
      </w:r>
      <w:r w:rsidR="00B36730" w:rsidRPr="001C389A">
        <w:rPr>
          <w:rFonts w:cs="Arial"/>
          <w:b/>
          <w:sz w:val="20"/>
        </w:rPr>
        <w:t>,</w:t>
      </w:r>
      <w:r w:rsidR="00B36730" w:rsidRPr="001C389A">
        <w:rPr>
          <w:rFonts w:cs="Arial"/>
          <w:sz w:val="20"/>
        </w:rPr>
        <w:t xml:space="preserve"> the </w:t>
      </w:r>
      <w:r w:rsidR="006D0262" w:rsidRPr="001C389A">
        <w:rPr>
          <w:rFonts w:cs="Arial"/>
          <w:b/>
          <w:sz w:val="20"/>
        </w:rPr>
        <w:t>Generator</w:t>
      </w:r>
      <w:r w:rsidR="00B36730" w:rsidRPr="001C389A">
        <w:rPr>
          <w:rFonts w:cs="Arial"/>
          <w:sz w:val="20"/>
        </w:rPr>
        <w:t xml:space="preserve"> is required to cooperate with the </w:t>
      </w:r>
      <w:r w:rsidR="00B36730" w:rsidRPr="001C389A">
        <w:rPr>
          <w:rFonts w:cs="Arial"/>
          <w:b/>
          <w:sz w:val="20"/>
        </w:rPr>
        <w:t>Offshore Transmission Licensee</w:t>
      </w:r>
      <w:r w:rsidR="00B36730" w:rsidRPr="001C389A">
        <w:rPr>
          <w:rFonts w:cs="Arial"/>
          <w:sz w:val="20"/>
        </w:rPr>
        <w:t xml:space="preserve"> to conduct the 20% voltage control test. The results in relation to the </w:t>
      </w:r>
      <w:r w:rsidR="00B36730" w:rsidRPr="001C389A">
        <w:rPr>
          <w:rFonts w:cs="Arial"/>
          <w:b/>
          <w:sz w:val="20"/>
        </w:rPr>
        <w:t>Offshore Power Park Module</w:t>
      </w:r>
      <w:r w:rsidR="00B36730" w:rsidRPr="001C389A">
        <w:rPr>
          <w:rFonts w:cs="Arial"/>
          <w:sz w:val="20"/>
        </w:rPr>
        <w:t xml:space="preserve"> will be assessed against the requirements in the </w:t>
      </w:r>
      <w:r w:rsidR="00B36730" w:rsidRPr="001C389A">
        <w:rPr>
          <w:rFonts w:cs="Arial"/>
          <w:b/>
          <w:sz w:val="20"/>
        </w:rPr>
        <w:t>Bilateral Agreement</w:t>
      </w:r>
      <w:r w:rsidR="00B36730" w:rsidRPr="001C389A">
        <w:rPr>
          <w:rFonts w:cs="Arial"/>
          <w:sz w:val="20"/>
        </w:rPr>
        <w:t>.</w:t>
      </w:r>
    </w:p>
    <w:p w14:paraId="360C1903" w14:textId="77777777" w:rsidR="00B36730" w:rsidRPr="001C389A" w:rsidRDefault="00B36730" w:rsidP="00B36730">
      <w:pPr>
        <w:widowControl w:val="0"/>
        <w:ind w:left="1440" w:hanging="1440"/>
        <w:rPr>
          <w:rFonts w:cs="Arial"/>
          <w:sz w:val="20"/>
        </w:rPr>
      </w:pPr>
    </w:p>
    <w:p w14:paraId="0928666E" w14:textId="77777777" w:rsidR="00B36730" w:rsidRPr="001C389A" w:rsidRDefault="00B36730" w:rsidP="00B36730">
      <w:pPr>
        <w:widowControl w:val="0"/>
        <w:ind w:left="1440" w:hanging="1440"/>
        <w:rPr>
          <w:rFonts w:cs="Arial"/>
          <w:sz w:val="20"/>
        </w:rPr>
      </w:pPr>
    </w:p>
    <w:p w14:paraId="6DEE315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.3  </w:t>
      </w:r>
      <w:r w:rsidR="00B36730" w:rsidRPr="001C389A">
        <w:rPr>
          <w:rStyle w:val="DeltaViewInsertion"/>
          <w:rFonts w:cs="Arial"/>
          <w:color w:val="auto"/>
          <w:sz w:val="20"/>
          <w:u w:val="none"/>
        </w:rPr>
        <w:tab/>
      </w:r>
      <w:r w:rsidR="00B36730" w:rsidRPr="001C389A">
        <w:rPr>
          <w:rStyle w:val="DeltaViewInsertion"/>
          <w:rFonts w:cs="Arial"/>
          <w:b/>
          <w:color w:val="auto"/>
          <w:sz w:val="20"/>
          <w:u w:val="single"/>
        </w:rPr>
        <w:t xml:space="preserve">Power Park Modules </w:t>
      </w:r>
      <w:r w:rsidR="00B36730" w:rsidRPr="001C389A">
        <w:rPr>
          <w:rStyle w:val="DeltaViewInsertion"/>
          <w:rFonts w:cs="Arial"/>
          <w:color w:val="auto"/>
          <w:sz w:val="20"/>
          <w:u w:val="single"/>
        </w:rPr>
        <w:t>with</w:t>
      </w:r>
      <w:r w:rsidR="00B36730" w:rsidRPr="001C389A">
        <w:rPr>
          <w:rStyle w:val="DeltaViewInsertion"/>
          <w:rFonts w:cs="Arial"/>
          <w:b/>
          <w:color w:val="auto"/>
          <w:sz w:val="20"/>
          <w:u w:val="single"/>
        </w:rPr>
        <w:t xml:space="preserve"> Maximum Capacity </w:t>
      </w:r>
      <w:r w:rsidR="00B36730" w:rsidRPr="001C389A">
        <w:rPr>
          <w:rStyle w:val="DeltaViewInsertion"/>
          <w:rFonts w:cs="Arial"/>
          <w:color w:val="auto"/>
          <w:sz w:val="20"/>
          <w:u w:val="single"/>
        </w:rPr>
        <w:t>≥100MW Pre 70%</w:t>
      </w:r>
      <w:r w:rsidR="00B36730" w:rsidRPr="001C389A">
        <w:rPr>
          <w:rStyle w:val="DeltaViewInsertion"/>
          <w:rFonts w:cs="Arial"/>
          <w:b/>
          <w:color w:val="auto"/>
          <w:sz w:val="20"/>
          <w:u w:val="single"/>
        </w:rPr>
        <w:t xml:space="preserve"> Power Park Module </w:t>
      </w:r>
      <w:r w:rsidR="00B36730" w:rsidRPr="001C389A">
        <w:rPr>
          <w:rStyle w:val="DeltaViewInsertion"/>
          <w:rFonts w:cs="Arial"/>
          <w:color w:val="auto"/>
          <w:sz w:val="20"/>
          <w:u w:val="single"/>
        </w:rPr>
        <w:t>Tests</w:t>
      </w:r>
    </w:p>
    <w:p w14:paraId="65E8F82E" w14:textId="77777777" w:rsidR="00B36730" w:rsidRPr="001C389A" w:rsidRDefault="00B36730" w:rsidP="00B36730">
      <w:pPr>
        <w:widowControl w:val="0"/>
        <w:rPr>
          <w:rFonts w:cs="Arial"/>
          <w:b/>
          <w:sz w:val="20"/>
        </w:rPr>
      </w:pPr>
    </w:p>
    <w:p w14:paraId="3585E17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.3.1</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Before 70% but with at least 50%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commissioned the following </w:t>
      </w:r>
      <w:r w:rsidR="00B36730" w:rsidRPr="001C389A">
        <w:rPr>
          <w:rStyle w:val="DeltaViewInsertion"/>
          <w:rFonts w:cs="Arial"/>
          <w:b/>
          <w:color w:val="auto"/>
          <w:sz w:val="20"/>
          <w:u w:val="none"/>
        </w:rPr>
        <w:t xml:space="preserve">Limited Frequency Sensitive </w:t>
      </w:r>
      <w:r w:rsidR="00B36730" w:rsidRPr="001C389A">
        <w:rPr>
          <w:rStyle w:val="DeltaViewInsertion"/>
          <w:rFonts w:cs="Arial"/>
          <w:color w:val="auto"/>
          <w:sz w:val="20"/>
          <w:u w:val="none"/>
        </w:rPr>
        <w:t xml:space="preserve">tests as detailed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.6.2 must be completed. </w:t>
      </w:r>
    </w:p>
    <w:p w14:paraId="6C285E03" w14:textId="77777777" w:rsidR="00B36730" w:rsidRPr="001C389A" w:rsidRDefault="00B36730" w:rsidP="003B5BF0">
      <w:pPr>
        <w:widowControl w:val="0"/>
        <w:numPr>
          <w:ilvl w:val="0"/>
          <w:numId w:val="27"/>
        </w:numPr>
        <w:autoSpaceDE w:val="0"/>
        <w:autoSpaceDN w:val="0"/>
        <w:adjustRightInd w:val="0"/>
        <w:snapToGrid w:val="0"/>
        <w:rPr>
          <w:rFonts w:cs="Arial"/>
          <w:sz w:val="20"/>
        </w:rPr>
      </w:pPr>
      <w:r w:rsidRPr="001C389A">
        <w:rPr>
          <w:rStyle w:val="DeltaViewInsertion"/>
          <w:rFonts w:cs="Arial"/>
          <w:color w:val="auto"/>
          <w:sz w:val="20"/>
          <w:u w:val="none"/>
        </w:rPr>
        <w:t>BC3</w:t>
      </w:r>
    </w:p>
    <w:p w14:paraId="63AB7E9E" w14:textId="77777777" w:rsidR="00B36730" w:rsidRPr="001C389A" w:rsidRDefault="00B36730" w:rsidP="003B5BF0">
      <w:pPr>
        <w:widowControl w:val="0"/>
        <w:numPr>
          <w:ilvl w:val="0"/>
          <w:numId w:val="27"/>
        </w:numPr>
        <w:autoSpaceDE w:val="0"/>
        <w:autoSpaceDN w:val="0"/>
        <w:adjustRightInd w:val="0"/>
        <w:snapToGrid w:val="0"/>
        <w:rPr>
          <w:rFonts w:cs="Arial"/>
          <w:sz w:val="20"/>
        </w:rPr>
      </w:pPr>
      <w:r w:rsidRPr="001C389A">
        <w:rPr>
          <w:rStyle w:val="DeltaViewInsertion"/>
          <w:rFonts w:cs="Arial"/>
          <w:color w:val="auto"/>
          <w:sz w:val="20"/>
          <w:u w:val="none"/>
        </w:rPr>
        <w:t>BC4</w:t>
      </w:r>
    </w:p>
    <w:p w14:paraId="45255208" w14:textId="77777777" w:rsidR="00B36730" w:rsidRPr="001C389A" w:rsidRDefault="00B36730" w:rsidP="00B36730">
      <w:pPr>
        <w:widowControl w:val="0"/>
        <w:rPr>
          <w:rFonts w:cs="Arial"/>
          <w:i/>
          <w:sz w:val="20"/>
        </w:rPr>
      </w:pPr>
      <w:r w:rsidRPr="001C389A">
        <w:rPr>
          <w:rFonts w:cs="Arial"/>
          <w:sz w:val="20"/>
        </w:rPr>
        <w:tab/>
      </w:r>
      <w:r w:rsidRPr="001C389A">
        <w:rPr>
          <w:rFonts w:cs="Arial"/>
          <w:sz w:val="20"/>
        </w:rPr>
        <w:tab/>
      </w:r>
    </w:p>
    <w:p w14:paraId="43C8E68E"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       </w:t>
      </w:r>
      <w:r w:rsidR="00B36730" w:rsidRPr="001C389A">
        <w:rPr>
          <w:rStyle w:val="DeltaViewInsertion"/>
          <w:rFonts w:cs="Arial"/>
          <w:color w:val="auto"/>
          <w:sz w:val="20"/>
          <w:u w:val="single"/>
        </w:rPr>
        <w:t>Reactive Capability Test</w:t>
      </w:r>
    </w:p>
    <w:p w14:paraId="0D41B3C6" w14:textId="77777777" w:rsidR="00B36730" w:rsidRPr="001C389A" w:rsidRDefault="00B36730" w:rsidP="00B36730">
      <w:pPr>
        <w:pStyle w:val="BodyText"/>
        <w:rPr>
          <w:rFonts w:ascii="Arial" w:hAnsi="Arial" w:cs="Arial"/>
        </w:rPr>
      </w:pPr>
    </w:p>
    <w:p w14:paraId="2C9A72C5"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.4.1   This section details the procedure for demonstrating the reactive capability of an </w:t>
      </w:r>
      <w:r w:rsidR="00B36730" w:rsidRPr="001C389A">
        <w:rPr>
          <w:rStyle w:val="DeltaViewInsertion"/>
          <w:rFonts w:cs="Arial"/>
          <w:b/>
          <w:color w:val="auto"/>
          <w:sz w:val="20"/>
          <w:u w:val="none"/>
        </w:rPr>
        <w:t>Onshore Power Park Module</w:t>
      </w:r>
      <w:r w:rsidR="00B36730" w:rsidRPr="001C389A">
        <w:rPr>
          <w:rStyle w:val="DeltaViewInsertion"/>
          <w:rFonts w:cs="Arial"/>
          <w:color w:val="auto"/>
          <w:sz w:val="20"/>
          <w:u w:val="none"/>
        </w:rPr>
        <w:t xml:space="preserve"> or </w:t>
      </w:r>
      <w:r w:rsidR="00B36730" w:rsidRPr="001C389A">
        <w:rPr>
          <w:rFonts w:cs="Arial"/>
          <w:sz w:val="20"/>
        </w:rPr>
        <w:t xml:space="preserve">an </w:t>
      </w:r>
      <w:r w:rsidR="00B36730" w:rsidRPr="001C389A">
        <w:rPr>
          <w:rFonts w:cs="Arial"/>
          <w:b/>
          <w:sz w:val="20"/>
        </w:rPr>
        <w:t>Offshore 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Fonts w:cs="Arial"/>
          <w:sz w:val="20"/>
        </w:rPr>
        <w:t xml:space="preserve"> which provides all or a portion of the </w:t>
      </w:r>
      <w:r w:rsidR="00B36730" w:rsidRPr="001C389A">
        <w:rPr>
          <w:rFonts w:cs="Arial"/>
          <w:b/>
          <w:sz w:val="20"/>
        </w:rPr>
        <w:t>Reactive Power</w:t>
      </w:r>
      <w:r w:rsidR="00B36730" w:rsidRPr="001C389A">
        <w:rPr>
          <w:rFonts w:cs="Arial"/>
          <w:sz w:val="20"/>
        </w:rPr>
        <w:t xml:space="preserve"> capability as described in </w:t>
      </w:r>
      <w:r w:rsidR="0060064A" w:rsidRPr="001C389A">
        <w:rPr>
          <w:rFonts w:cs="Arial"/>
          <w:sz w:val="20"/>
        </w:rPr>
        <w:t>ECC.6.3.2</w:t>
      </w:r>
      <w:r w:rsidR="00C3538F" w:rsidRPr="001C389A">
        <w:rPr>
          <w:rFonts w:cs="Arial"/>
          <w:sz w:val="20"/>
        </w:rPr>
        <w:t>.5.2 or ECP.6.3.2.6</w:t>
      </w:r>
      <w:r w:rsidR="0060064A" w:rsidRPr="001C389A">
        <w:rPr>
          <w:rFonts w:cs="Arial"/>
          <w:sz w:val="20"/>
        </w:rPr>
        <w:t xml:space="preserve">.3 as applicable </w:t>
      </w:r>
      <w:r w:rsidR="00B36730" w:rsidRPr="001C389A">
        <w:rPr>
          <w:rStyle w:val="DeltaViewInsertion"/>
          <w:rFonts w:cs="Arial"/>
          <w:color w:val="auto"/>
          <w:sz w:val="20"/>
          <w:u w:val="none"/>
        </w:rPr>
        <w:t xml:space="preserve">(for the avoidance of doubt, an </w:t>
      </w:r>
      <w:r w:rsidR="00B36730" w:rsidRPr="001C389A">
        <w:rPr>
          <w:rStyle w:val="DeltaViewInsertion"/>
          <w:rFonts w:cs="Arial"/>
          <w:b/>
          <w:color w:val="auto"/>
          <w:sz w:val="20"/>
          <w:u w:val="none"/>
        </w:rPr>
        <w:t xml:space="preserve">Offshore Power Park Module </w:t>
      </w:r>
      <w:r w:rsidR="00B36730" w:rsidRPr="001C389A">
        <w:rPr>
          <w:rFonts w:cs="Arial"/>
          <w:sz w:val="20"/>
        </w:rPr>
        <w:t xml:space="preserve">which does not provide part of the </w:t>
      </w:r>
      <w:r w:rsidR="00B36730" w:rsidRPr="001C389A">
        <w:rPr>
          <w:rFonts w:cs="Arial"/>
          <w:b/>
          <w:sz w:val="20"/>
        </w:rPr>
        <w:t>Offshore Transmission Licensee Reactive Power</w:t>
      </w:r>
      <w:r w:rsidR="00B36730" w:rsidRPr="001C389A">
        <w:rPr>
          <w:rFonts w:cs="Arial"/>
          <w:sz w:val="20"/>
        </w:rPr>
        <w:t xml:space="preserve"> capability as described in </w:t>
      </w:r>
      <w:r w:rsidR="0060064A" w:rsidRPr="001C389A">
        <w:rPr>
          <w:rFonts w:cs="Arial"/>
          <w:sz w:val="20"/>
        </w:rPr>
        <w:t>ECC.6.3.2</w:t>
      </w:r>
      <w:r w:rsidR="00C3538F" w:rsidRPr="001C389A">
        <w:rPr>
          <w:rFonts w:cs="Arial"/>
          <w:sz w:val="20"/>
        </w:rPr>
        <w:t>.5.1 and ECP.6.3.2.6</w:t>
      </w:r>
      <w:r w:rsidR="0060064A" w:rsidRPr="001C389A">
        <w:rPr>
          <w:rFonts w:cs="Arial"/>
          <w:sz w:val="20"/>
        </w:rPr>
        <w:t>.1</w:t>
      </w:r>
      <w:r w:rsidR="00B36730" w:rsidRPr="001C389A">
        <w:rPr>
          <w:rFonts w:cs="Arial"/>
          <w:sz w:val="20"/>
        </w:rPr>
        <w:t xml:space="preserve"> </w:t>
      </w:r>
      <w:r w:rsidR="00B36730" w:rsidRPr="001C389A">
        <w:rPr>
          <w:rStyle w:val="DeltaViewInsertion"/>
          <w:rFonts w:cs="Arial"/>
          <w:color w:val="auto"/>
          <w:sz w:val="20"/>
          <w:u w:val="none"/>
        </w:rPr>
        <w:t xml:space="preserve">should complete the </w:t>
      </w:r>
      <w:r w:rsidR="00FB7FB6" w:rsidRPr="001C389A">
        <w:rPr>
          <w:rStyle w:val="DeltaViewInsertion"/>
          <w:rFonts w:cs="Arial"/>
          <w:b/>
          <w:color w:val="auto"/>
          <w:sz w:val="20"/>
          <w:u w:val="none"/>
        </w:rPr>
        <w:t>R</w:t>
      </w:r>
      <w:r w:rsidR="00B36730" w:rsidRPr="001C389A">
        <w:rPr>
          <w:rStyle w:val="DeltaViewInsertion"/>
          <w:rFonts w:cs="Arial"/>
          <w:b/>
          <w:color w:val="auto"/>
          <w:sz w:val="20"/>
          <w:u w:val="none"/>
        </w:rPr>
        <w:t xml:space="preserve">eactive </w:t>
      </w:r>
      <w:r w:rsidR="00FB7FB6" w:rsidRPr="001C389A">
        <w:rPr>
          <w:rStyle w:val="DeltaViewInsertion"/>
          <w:rFonts w:cs="Arial"/>
          <w:b/>
          <w:color w:val="auto"/>
          <w:sz w:val="20"/>
          <w:u w:val="none"/>
        </w:rPr>
        <w:t>P</w:t>
      </w:r>
      <w:r w:rsidR="00B36730" w:rsidRPr="001C389A">
        <w:rPr>
          <w:rStyle w:val="DeltaViewInsertion"/>
          <w:rFonts w:cs="Arial"/>
          <w:b/>
          <w:color w:val="auto"/>
          <w:sz w:val="20"/>
          <w:u w:val="none"/>
        </w:rPr>
        <w:t>ower</w:t>
      </w:r>
      <w:r w:rsidR="00B36730" w:rsidRPr="001C389A">
        <w:rPr>
          <w:rStyle w:val="DeltaViewInsertion"/>
          <w:rFonts w:cs="Arial"/>
          <w:color w:val="auto"/>
          <w:sz w:val="20"/>
          <w:u w:val="none"/>
        </w:rPr>
        <w:t xml:space="preserve"> transfer / voltage control tests as per section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.8). These tests should be scheduled at a time where there are at least 95% of the </w:t>
      </w:r>
      <w:r w:rsidR="00B36730" w:rsidRPr="001C389A">
        <w:rPr>
          <w:rStyle w:val="DeltaViewInsertion"/>
          <w:rFonts w:cs="Arial"/>
          <w:b/>
          <w:color w:val="auto"/>
          <w:sz w:val="20"/>
          <w:u w:val="none"/>
        </w:rPr>
        <w:t>Power Park Units</w:t>
      </w:r>
      <w:r w:rsidR="00B36730" w:rsidRPr="001C389A">
        <w:rPr>
          <w:rStyle w:val="DeltaViewInsertion"/>
          <w:rFonts w:cs="Arial"/>
          <w:color w:val="auto"/>
          <w:sz w:val="20"/>
          <w:u w:val="none"/>
        </w:rPr>
        <w:t xml:space="preserve"> within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in service. There should be sufficient MW resource forecasted in order to generate at least 85%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w:t>
      </w:r>
    </w:p>
    <w:p w14:paraId="3C31C01D" w14:textId="77777777" w:rsidR="00B36730" w:rsidRPr="001C389A" w:rsidRDefault="00B36730" w:rsidP="00B36730">
      <w:pPr>
        <w:pStyle w:val="BodyText"/>
        <w:rPr>
          <w:rFonts w:ascii="Arial" w:hAnsi="Arial" w:cs="Arial"/>
        </w:rPr>
      </w:pPr>
    </w:p>
    <w:p w14:paraId="5BA3FC7D"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.4.2   The tests shall be performed by modifying the voltage set-point of the voltage control scheme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by the amount necessary to demonstrate the required reactive range. This is to be conducted for the operating points and durations specified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.4.5. </w:t>
      </w:r>
    </w:p>
    <w:p w14:paraId="3D1A2D17" w14:textId="77777777" w:rsidR="00B36730" w:rsidRPr="001C389A" w:rsidRDefault="00B36730" w:rsidP="00B36730">
      <w:pPr>
        <w:pStyle w:val="BodyText"/>
        <w:rPr>
          <w:rFonts w:ascii="Arial" w:hAnsi="Arial" w:cs="Arial"/>
        </w:rPr>
      </w:pPr>
    </w:p>
    <w:p w14:paraId="3040917D" w14:textId="1165DE0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.4.3   </w:t>
      </w:r>
      <w:r w:rsidR="008C2897" w:rsidRPr="001C389A">
        <w:rPr>
          <w:rStyle w:val="DeltaViewInsertion"/>
          <w:rFonts w:cs="Arial"/>
          <w:color w:val="auto"/>
          <w:sz w:val="20"/>
          <w:u w:val="none"/>
        </w:rPr>
        <w:t xml:space="preserve">An </w:t>
      </w:r>
      <w:r w:rsidR="00B36730" w:rsidRPr="001C389A">
        <w:rPr>
          <w:rStyle w:val="DeltaViewInsertion"/>
          <w:rFonts w:cs="Arial"/>
          <w:b/>
          <w:color w:val="auto"/>
          <w:sz w:val="20"/>
          <w:u w:val="none"/>
        </w:rPr>
        <w:t xml:space="preserve">Embedded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or </w:t>
      </w:r>
      <w:r w:rsidR="00B36730" w:rsidRPr="001C389A">
        <w:rPr>
          <w:rStyle w:val="DeltaViewInsertion"/>
          <w:rFonts w:cs="Arial"/>
          <w:b/>
          <w:color w:val="auto"/>
          <w:sz w:val="20"/>
          <w:u w:val="none"/>
        </w:rPr>
        <w:t xml:space="preserve">Embedded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undertaking</w:t>
      </w:r>
      <w:r w:rsidR="00B36730" w:rsidRPr="001C389A">
        <w:rPr>
          <w:rStyle w:val="DeltaViewInsertion"/>
          <w:rFonts w:cs="Arial"/>
          <w:b/>
          <w:color w:val="auto"/>
          <w:sz w:val="20"/>
          <w:u w:val="none"/>
        </w:rPr>
        <w:t xml:space="preserve"> OTSDUW </w:t>
      </w:r>
      <w:r w:rsidR="00B36730" w:rsidRPr="001C389A">
        <w:rPr>
          <w:rStyle w:val="DeltaViewInsertion"/>
          <w:rFonts w:cs="Arial"/>
          <w:color w:val="auto"/>
          <w:sz w:val="20"/>
          <w:u w:val="none"/>
        </w:rPr>
        <w:t xml:space="preserve">should liaise with the relevant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to ensure the following tests will not have an adverse impact upon the </w:t>
      </w:r>
      <w:r w:rsidR="00B36730" w:rsidRPr="001C389A">
        <w:rPr>
          <w:rStyle w:val="DeltaViewInsertion"/>
          <w:rFonts w:cs="Arial"/>
          <w:b/>
          <w:color w:val="auto"/>
          <w:sz w:val="20"/>
          <w:u w:val="none"/>
        </w:rPr>
        <w:t xml:space="preserve">Network Operator’s System </w:t>
      </w:r>
      <w:r w:rsidR="00B36730" w:rsidRPr="001C389A">
        <w:rPr>
          <w:rStyle w:val="DeltaViewInsertion"/>
          <w:rFonts w:cs="Arial"/>
          <w:color w:val="auto"/>
          <w:sz w:val="20"/>
          <w:u w:val="none"/>
        </w:rPr>
        <w:t>as per OC.7.5. In situations where the tests have an adverse impact upon the</w:t>
      </w:r>
      <w:r w:rsidR="00B36730" w:rsidRPr="001C389A">
        <w:rPr>
          <w:rStyle w:val="DeltaViewInsertion"/>
          <w:rFonts w:cs="Arial"/>
          <w:b/>
          <w:color w:val="auto"/>
          <w:sz w:val="20"/>
          <w:u w:val="none"/>
        </w:rPr>
        <w:t xml:space="preserve"> Network Operator’s System</w:t>
      </w:r>
      <w:r w:rsidR="00B36730"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will only require demonstration within the acceptable limits of the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For the avoidance of doubt, these tests do not negate the requirement to produce a complete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performance chart as specified in OC2.4.2.1 </w:t>
      </w:r>
    </w:p>
    <w:p w14:paraId="381A42D9" w14:textId="77777777" w:rsidR="00B36730" w:rsidRPr="001C389A" w:rsidRDefault="00B36730" w:rsidP="00B36730">
      <w:pPr>
        <w:pStyle w:val="BodyText"/>
        <w:rPr>
          <w:rFonts w:ascii="Arial" w:hAnsi="Arial" w:cs="Arial"/>
        </w:rPr>
      </w:pPr>
    </w:p>
    <w:p w14:paraId="628361E3" w14:textId="0C037E99"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.4.4  In the case where 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metering point is not at the same location as 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requirement, then an equivalent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for the metering point shall be agreed between the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lastRenderedPageBreak/>
        <w:t xml:space="preserve">and </w:t>
      </w:r>
      <w:r w:rsidR="00072B13">
        <w:rPr>
          <w:rStyle w:val="DeltaViewInsertion"/>
          <w:rFonts w:cs="Arial"/>
          <w:b/>
          <w:color w:val="auto"/>
          <w:sz w:val="20"/>
          <w:u w:val="none"/>
        </w:rPr>
        <w:t>The Company</w:t>
      </w:r>
      <w:r w:rsidR="00B36730" w:rsidRPr="001C389A">
        <w:rPr>
          <w:rStyle w:val="DeltaViewInsertion"/>
          <w:rFonts w:cs="Arial"/>
          <w:color w:val="auto"/>
          <w:sz w:val="20"/>
          <w:u w:val="none"/>
        </w:rPr>
        <w:t>.</w:t>
      </w:r>
    </w:p>
    <w:p w14:paraId="654F203F" w14:textId="77777777" w:rsidR="00B36730" w:rsidRPr="001C389A" w:rsidRDefault="00B36730" w:rsidP="00B36730">
      <w:pPr>
        <w:widowControl w:val="0"/>
        <w:rPr>
          <w:rFonts w:cs="Arial"/>
          <w:b/>
          <w:sz w:val="20"/>
        </w:rPr>
      </w:pPr>
    </w:p>
    <w:p w14:paraId="27950879"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.4.5    The following tests shall be completed: </w:t>
      </w:r>
    </w:p>
    <w:p w14:paraId="1B72DFE7" w14:textId="77777777" w:rsidR="00B36730" w:rsidRPr="001C389A" w:rsidRDefault="00B36730" w:rsidP="00B36730">
      <w:pPr>
        <w:widowControl w:val="0"/>
        <w:rPr>
          <w:rFonts w:cs="Arial"/>
          <w:b/>
          <w:sz w:val="20"/>
        </w:rPr>
      </w:pPr>
    </w:p>
    <w:p w14:paraId="21046182"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in excess of 60%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for 30 minutes.</w:t>
      </w:r>
    </w:p>
    <w:p w14:paraId="401D81BB" w14:textId="77777777" w:rsidR="00B36730" w:rsidRPr="001C389A" w:rsidRDefault="00B36730" w:rsidP="00B36730">
      <w:pPr>
        <w:pStyle w:val="Test"/>
        <w:tabs>
          <w:tab w:val="left" w:pos="-9"/>
        </w:tabs>
        <w:ind w:left="1440" w:firstLine="0"/>
        <w:rPr>
          <w:rFonts w:ascii="Arial" w:hAnsi="Arial" w:cs="Arial"/>
          <w:sz w:val="20"/>
        </w:rPr>
      </w:pPr>
    </w:p>
    <w:p w14:paraId="4706C40A"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in excess of 60%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30 minutes.</w:t>
      </w:r>
    </w:p>
    <w:p w14:paraId="699B9D0E" w14:textId="77777777" w:rsidR="00B36730" w:rsidRPr="001C389A" w:rsidRDefault="00B36730" w:rsidP="00B36730">
      <w:pPr>
        <w:pStyle w:val="Test"/>
        <w:tabs>
          <w:tab w:val="left" w:pos="-9"/>
        </w:tabs>
        <w:ind w:left="1440" w:firstLine="0"/>
        <w:rPr>
          <w:rFonts w:ascii="Arial" w:hAnsi="Arial" w:cs="Arial"/>
          <w:sz w:val="20"/>
        </w:rPr>
      </w:pPr>
    </w:p>
    <w:p w14:paraId="11E511BB"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30 minutes.</w:t>
      </w:r>
    </w:p>
    <w:p w14:paraId="1BE5FF23" w14:textId="77777777" w:rsidR="00B36730" w:rsidRPr="001C389A" w:rsidRDefault="00B36730" w:rsidP="00B36730">
      <w:pPr>
        <w:pStyle w:val="Test"/>
        <w:tabs>
          <w:tab w:val="left" w:pos="-9"/>
        </w:tabs>
        <w:ind w:left="1440" w:firstLine="0"/>
        <w:rPr>
          <w:rFonts w:ascii="Arial" w:hAnsi="Arial" w:cs="Arial"/>
          <w:sz w:val="20"/>
        </w:rPr>
      </w:pPr>
    </w:p>
    <w:p w14:paraId="6179B123"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148D7A3D" w14:textId="77777777" w:rsidR="00B36730" w:rsidRPr="001C389A" w:rsidRDefault="00B36730" w:rsidP="00B36730">
      <w:pPr>
        <w:pStyle w:val="Test"/>
        <w:tabs>
          <w:tab w:val="left" w:pos="-9"/>
        </w:tabs>
        <w:ind w:left="1440" w:firstLine="0"/>
        <w:rPr>
          <w:rFonts w:ascii="Arial" w:hAnsi="Arial" w:cs="Arial"/>
          <w:sz w:val="20"/>
        </w:rPr>
      </w:pPr>
    </w:p>
    <w:p w14:paraId="12972691"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4BAF4930" w14:textId="77777777" w:rsidR="00B36730" w:rsidRPr="001C389A" w:rsidRDefault="00B36730" w:rsidP="00B36730">
      <w:pPr>
        <w:pStyle w:val="Test"/>
        <w:tabs>
          <w:tab w:val="left" w:pos="-9"/>
        </w:tabs>
        <w:ind w:left="1440" w:firstLine="0"/>
        <w:rPr>
          <w:rFonts w:ascii="Arial" w:hAnsi="Arial" w:cs="Arial"/>
          <w:sz w:val="20"/>
        </w:rPr>
      </w:pPr>
    </w:p>
    <w:p w14:paraId="1E979F57"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less than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unity </w:t>
      </w:r>
      <w:r w:rsidRPr="001C389A">
        <w:rPr>
          <w:rStyle w:val="DeltaViewInsertion"/>
          <w:rFonts w:ascii="Arial" w:hAnsi="Arial" w:cs="Arial"/>
          <w:b/>
          <w:color w:val="auto"/>
          <w:sz w:val="20"/>
          <w:u w:val="none"/>
        </w:rPr>
        <w:t>Power Factor</w:t>
      </w:r>
      <w:r w:rsidRPr="001C389A">
        <w:rPr>
          <w:rStyle w:val="DeltaViewInsertion"/>
          <w:rFonts w:ascii="Arial" w:hAnsi="Arial" w:cs="Arial"/>
          <w:color w:val="auto"/>
          <w:sz w:val="20"/>
          <w:u w:val="none"/>
        </w:rPr>
        <w:t xml:space="preserve"> for 5 minutes. This test only applies to systems which do not offer voltage control below 20% of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w:t>
      </w:r>
    </w:p>
    <w:p w14:paraId="39C88B79" w14:textId="77777777" w:rsidR="00B36730" w:rsidRPr="001C389A" w:rsidRDefault="00B36730" w:rsidP="00B36730">
      <w:pPr>
        <w:pStyle w:val="Test"/>
        <w:tabs>
          <w:tab w:val="left" w:pos="-9"/>
        </w:tabs>
        <w:ind w:left="1449" w:firstLine="0"/>
        <w:rPr>
          <w:rFonts w:ascii="Arial" w:hAnsi="Arial" w:cs="Arial"/>
          <w:sz w:val="20"/>
        </w:rPr>
      </w:pPr>
    </w:p>
    <w:p w14:paraId="5D9B63A4"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the lower of the </w:t>
      </w:r>
      <w:r w:rsidRPr="001C389A">
        <w:rPr>
          <w:rStyle w:val="DeltaViewInsertion"/>
          <w:rFonts w:ascii="Arial" w:hAnsi="Arial" w:cs="Arial"/>
          <w:b/>
          <w:color w:val="auto"/>
          <w:sz w:val="20"/>
          <w:u w:val="none"/>
        </w:rPr>
        <w:t>Minimum Stable Operating Level</w:t>
      </w:r>
      <w:r w:rsidRPr="001C389A">
        <w:rPr>
          <w:rStyle w:val="DeltaViewInsertion"/>
          <w:rFonts w:ascii="Arial" w:hAnsi="Arial" w:cs="Arial"/>
          <w:color w:val="auto"/>
          <w:sz w:val="20"/>
          <w:u w:val="none"/>
        </w:rPr>
        <w:t xml:space="preserve"> or 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5 minutes. This test only applies to systems which offer voltage control below 20% and hence establishes actual capability rather than required capability.</w:t>
      </w:r>
    </w:p>
    <w:p w14:paraId="2D4A7DBF" w14:textId="77777777" w:rsidR="00B36730" w:rsidRPr="001C389A" w:rsidRDefault="00B36730" w:rsidP="00B36730">
      <w:pPr>
        <w:pStyle w:val="Test"/>
        <w:tabs>
          <w:tab w:val="left" w:pos="-9"/>
        </w:tabs>
        <w:ind w:left="1449" w:firstLine="0"/>
        <w:rPr>
          <w:rFonts w:ascii="Arial" w:hAnsi="Arial" w:cs="Arial"/>
          <w:sz w:val="20"/>
        </w:rPr>
      </w:pPr>
    </w:p>
    <w:p w14:paraId="1DC6C2D5" w14:textId="2A6E89EF" w:rsidR="00B36730" w:rsidRDefault="00B36730" w:rsidP="003B5BF0">
      <w:pPr>
        <w:pStyle w:val="Test"/>
        <w:numPr>
          <w:ilvl w:val="0"/>
          <w:numId w:val="28"/>
        </w:numPr>
        <w:tabs>
          <w:tab w:val="clear" w:pos="711"/>
          <w:tab w:val="clear" w:pos="1021"/>
          <w:tab w:val="left" w:pos="-9"/>
          <w:tab w:val="num" w:pos="2160"/>
        </w:tabs>
        <w:ind w:left="2160"/>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Operation at the lower of the </w:t>
      </w:r>
      <w:r w:rsidRPr="001C389A">
        <w:rPr>
          <w:rStyle w:val="DeltaViewInsertion"/>
          <w:rFonts w:ascii="Arial" w:hAnsi="Arial" w:cs="Arial"/>
          <w:b/>
          <w:color w:val="auto"/>
          <w:sz w:val="20"/>
          <w:u w:val="none"/>
        </w:rPr>
        <w:t>Minimum Stable Operating Level</w:t>
      </w:r>
      <w:r w:rsidRPr="001C389A">
        <w:rPr>
          <w:rStyle w:val="DeltaViewInsertion"/>
          <w:rFonts w:ascii="Arial" w:hAnsi="Arial" w:cs="Arial"/>
          <w:color w:val="auto"/>
          <w:sz w:val="20"/>
          <w:u w:val="none"/>
        </w:rPr>
        <w:t xml:space="preserve"> or 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5 minutes. This test only applies to systems which offer voltage control below 20% and hence establishes actual capability rather than required capability.</w:t>
      </w:r>
    </w:p>
    <w:p w14:paraId="35F58452" w14:textId="77777777" w:rsidR="00C77895" w:rsidRDefault="00C77895" w:rsidP="00C77895">
      <w:pPr>
        <w:pStyle w:val="ListParagraph"/>
        <w:rPr>
          <w:rFonts w:cs="Arial"/>
          <w:sz w:val="20"/>
        </w:rPr>
      </w:pPr>
    </w:p>
    <w:p w14:paraId="6DAE4DF1" w14:textId="3760A35E" w:rsidR="00C77895" w:rsidRPr="001C389A" w:rsidRDefault="00C77895" w:rsidP="00C77895">
      <w:pPr>
        <w:pStyle w:val="Test"/>
        <w:tabs>
          <w:tab w:val="clear" w:pos="1021"/>
          <w:tab w:val="left" w:pos="-9"/>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ins w:id="779" w:author="Johnson, Antony" w:date="2018-11-12T16:33:00Z">
        <w:r w:rsidRPr="00BE035E">
          <w:rPr>
            <w:rFonts w:ascii="Arial" w:hAnsi="Arial" w:cs="Arial"/>
            <w:sz w:val="20"/>
            <w:rPrChange w:id="780" w:author="Johnson (ESO), Antony" w:date="2019-03-20T15:41:00Z">
              <w:rPr>
                <w:rFonts w:ascii="Arial" w:hAnsi="Arial" w:cs="Arial"/>
                <w:sz w:val="20"/>
              </w:rPr>
            </w:rPrChange>
          </w:rPr>
          <w:t xml:space="preserve">In the case of a </w:t>
        </w:r>
        <w:r w:rsidRPr="00BE035E">
          <w:rPr>
            <w:rFonts w:ascii="Arial" w:hAnsi="Arial" w:cs="Arial"/>
            <w:b/>
            <w:sz w:val="20"/>
            <w:rPrChange w:id="781" w:author="Johnson (ESO), Antony" w:date="2019-03-20T15:41:00Z">
              <w:rPr>
                <w:rFonts w:ascii="Arial" w:hAnsi="Arial" w:cs="Arial"/>
                <w:sz w:val="20"/>
              </w:rPr>
            </w:rPrChange>
          </w:rPr>
          <w:t>Non-Synchronous Electricity Storage Module</w:t>
        </w:r>
        <w:r w:rsidRPr="00BE035E">
          <w:rPr>
            <w:rFonts w:ascii="Arial" w:hAnsi="Arial" w:cs="Arial"/>
            <w:sz w:val="20"/>
            <w:rPrChange w:id="782" w:author="Johnson (ESO), Antony" w:date="2019-03-20T15:41:00Z">
              <w:rPr>
                <w:rFonts w:ascii="Arial" w:hAnsi="Arial" w:cs="Arial"/>
                <w:sz w:val="20"/>
              </w:rPr>
            </w:rPrChange>
          </w:rPr>
          <w:t xml:space="preserve">, </w:t>
        </w:r>
        <w:r w:rsidRPr="00BE035E">
          <w:rPr>
            <w:rFonts w:ascii="Arial" w:hAnsi="Arial" w:cs="Arial"/>
            <w:b/>
            <w:sz w:val="20"/>
            <w:rPrChange w:id="783" w:author="Johnson (ESO), Antony" w:date="2019-03-20T15:41:00Z">
              <w:rPr>
                <w:rFonts w:ascii="Arial" w:hAnsi="Arial" w:cs="Arial"/>
                <w:sz w:val="20"/>
              </w:rPr>
            </w:rPrChange>
          </w:rPr>
          <w:t xml:space="preserve">The </w:t>
        </w:r>
      </w:ins>
      <w:ins w:id="784" w:author="Johnson, Antony" w:date="2018-11-12T16:35:00Z">
        <w:r w:rsidRPr="00BE035E">
          <w:rPr>
            <w:rFonts w:ascii="Arial" w:hAnsi="Arial" w:cs="Arial"/>
            <w:b/>
            <w:sz w:val="20"/>
            <w:rPrChange w:id="785" w:author="Johnson (ESO), Antony" w:date="2019-03-20T15:41:00Z">
              <w:rPr>
                <w:rFonts w:ascii="Arial" w:hAnsi="Arial" w:cs="Arial"/>
                <w:b/>
                <w:sz w:val="20"/>
              </w:rPr>
            </w:rPrChange>
          </w:rPr>
          <w:tab/>
        </w:r>
      </w:ins>
      <w:ins w:id="786" w:author="Johnson, Antony" w:date="2018-11-12T16:33:00Z">
        <w:r w:rsidRPr="00BE035E">
          <w:rPr>
            <w:rFonts w:ascii="Arial" w:hAnsi="Arial" w:cs="Arial"/>
            <w:b/>
            <w:sz w:val="20"/>
            <w:rPrChange w:id="787" w:author="Johnson (ESO), Antony" w:date="2019-03-20T15:41:00Z">
              <w:rPr>
                <w:rFonts w:ascii="Arial" w:hAnsi="Arial" w:cs="Arial"/>
                <w:sz w:val="20"/>
              </w:rPr>
            </w:rPrChange>
          </w:rPr>
          <w:t>Company</w:t>
        </w:r>
      </w:ins>
      <w:ins w:id="788" w:author="Johnson, Antony" w:date="2018-11-12T16:34:00Z">
        <w:r w:rsidRPr="00BE035E">
          <w:rPr>
            <w:rFonts w:ascii="Arial" w:hAnsi="Arial" w:cs="Arial"/>
            <w:sz w:val="20"/>
            <w:rPrChange w:id="789" w:author="Johnson (ESO), Antony" w:date="2019-03-20T15:41:00Z">
              <w:rPr>
                <w:rFonts w:ascii="Arial" w:hAnsi="Arial" w:cs="Arial"/>
                <w:sz w:val="20"/>
              </w:rPr>
            </w:rPrChange>
          </w:rPr>
          <w:t xml:space="preserve"> </w:t>
        </w:r>
      </w:ins>
      <w:ins w:id="790" w:author="Johnson, Antony" w:date="2018-11-12T16:33:00Z">
        <w:r w:rsidRPr="00BE035E">
          <w:rPr>
            <w:rFonts w:ascii="Arial" w:hAnsi="Arial" w:cs="Arial"/>
            <w:sz w:val="20"/>
            <w:rPrChange w:id="791" w:author="Johnson (ESO), Antony" w:date="2019-03-20T15:41:00Z">
              <w:rPr>
                <w:rFonts w:ascii="Arial" w:hAnsi="Arial" w:cs="Arial"/>
                <w:sz w:val="20"/>
              </w:rPr>
            </w:rPrChange>
          </w:rPr>
          <w:t xml:space="preserve">shall have discretion to reduce the duration of the tests required in </w:t>
        </w:r>
      </w:ins>
      <w:ins w:id="792" w:author="Johnson, Antony" w:date="2018-11-12T16:35:00Z">
        <w:r w:rsidRPr="00BE035E">
          <w:rPr>
            <w:rFonts w:ascii="Arial" w:hAnsi="Arial" w:cs="Arial"/>
            <w:sz w:val="20"/>
            <w:rPrChange w:id="793" w:author="Johnson (ESO), Antony" w:date="2019-03-20T15:41:00Z">
              <w:rPr>
                <w:rFonts w:ascii="Arial" w:hAnsi="Arial" w:cs="Arial"/>
                <w:sz w:val="20"/>
              </w:rPr>
            </w:rPrChange>
          </w:rPr>
          <w:tab/>
        </w:r>
      </w:ins>
      <w:ins w:id="794" w:author="Johnson, Antony" w:date="2018-11-12T16:33:00Z">
        <w:r w:rsidRPr="00BE035E">
          <w:rPr>
            <w:rFonts w:ascii="Arial" w:hAnsi="Arial" w:cs="Arial"/>
            <w:sz w:val="20"/>
            <w:rPrChange w:id="795" w:author="Johnson (ESO), Antony" w:date="2019-03-20T15:41:00Z">
              <w:rPr>
                <w:rFonts w:ascii="Arial" w:hAnsi="Arial" w:cs="Arial"/>
                <w:sz w:val="20"/>
              </w:rPr>
            </w:rPrChange>
          </w:rPr>
          <w:t xml:space="preserve">ECP.A.6.4.5 (i) </w:t>
        </w:r>
      </w:ins>
      <w:ins w:id="796" w:author="Johnson, Antony" w:date="2018-11-12T16:34:00Z">
        <w:r w:rsidRPr="00BE035E">
          <w:rPr>
            <w:rFonts w:ascii="Arial" w:hAnsi="Arial" w:cs="Arial"/>
            <w:sz w:val="20"/>
            <w:rPrChange w:id="797" w:author="Johnson (ESO), Antony" w:date="2019-03-20T15:41:00Z">
              <w:rPr>
                <w:rFonts w:ascii="Arial" w:hAnsi="Arial" w:cs="Arial"/>
                <w:sz w:val="20"/>
              </w:rPr>
            </w:rPrChange>
          </w:rPr>
          <w:t>–</w:t>
        </w:r>
      </w:ins>
      <w:ins w:id="798" w:author="Johnson, Antony" w:date="2018-11-12T16:33:00Z">
        <w:r w:rsidRPr="00BE035E">
          <w:rPr>
            <w:rFonts w:ascii="Arial" w:hAnsi="Arial" w:cs="Arial"/>
            <w:sz w:val="20"/>
            <w:rPrChange w:id="799" w:author="Johnson (ESO), Antony" w:date="2019-03-20T15:41:00Z">
              <w:rPr>
                <w:rFonts w:ascii="Arial" w:hAnsi="Arial" w:cs="Arial"/>
                <w:sz w:val="20"/>
              </w:rPr>
            </w:rPrChange>
          </w:rPr>
          <w:t xml:space="preserve"> (</w:t>
        </w:r>
      </w:ins>
      <w:ins w:id="800" w:author="Johnson, Antony" w:date="2018-11-12T16:34:00Z">
        <w:r w:rsidRPr="00BE035E">
          <w:rPr>
            <w:rFonts w:ascii="Arial" w:hAnsi="Arial" w:cs="Arial"/>
            <w:sz w:val="20"/>
            <w:rPrChange w:id="801" w:author="Johnson (ESO), Antony" w:date="2019-03-20T15:41:00Z">
              <w:rPr>
                <w:rFonts w:ascii="Arial" w:hAnsi="Arial" w:cs="Arial"/>
                <w:sz w:val="20"/>
              </w:rPr>
            </w:rPrChange>
          </w:rPr>
          <w:t>viii) depending upon the capability of the energy store.</w:t>
        </w:r>
      </w:ins>
    </w:p>
    <w:p w14:paraId="6D2D32ED" w14:textId="77777777" w:rsidR="00B36730" w:rsidRPr="001C389A" w:rsidRDefault="00B36730" w:rsidP="00B36730">
      <w:pPr>
        <w:rPr>
          <w:rStyle w:val="DeltaViewInsertion"/>
          <w:rFonts w:cs="Arial"/>
          <w:color w:val="auto"/>
          <w:sz w:val="20"/>
          <w:u w:val="none"/>
        </w:rPr>
      </w:pPr>
    </w:p>
    <w:p w14:paraId="7A07AE39" w14:textId="77777777" w:rsidR="00B36730" w:rsidRPr="001C389A" w:rsidRDefault="007E59DD" w:rsidP="00B36730">
      <w:pPr>
        <w:pStyle w:val="Test"/>
        <w:tabs>
          <w:tab w:val="left" w:pos="-9"/>
        </w:tabs>
        <w:ind w:left="1440" w:hanging="1440"/>
        <w:rPr>
          <w:rStyle w:val="DeltaViewInsertion"/>
          <w:rFonts w:ascii="Arial" w:hAnsi="Arial" w:cs="Arial"/>
          <w:b/>
          <w:color w:val="auto"/>
          <w:sz w:val="20"/>
          <w:u w:val="none"/>
        </w:rPr>
      </w:pPr>
      <w:r w:rsidRPr="00BE035E">
        <w:rPr>
          <w:rStyle w:val="DeltaViewInsertion"/>
          <w:rFonts w:ascii="Arial" w:hAnsi="Arial" w:cs="Arial"/>
          <w:color w:val="auto"/>
          <w:sz w:val="20"/>
          <w:u w:val="none"/>
          <w:rPrChange w:id="802" w:author="Johnson (ESO), Antony" w:date="2019-03-20T15:41:00Z">
            <w:rPr>
              <w:rStyle w:val="DeltaViewInsertion"/>
              <w:rFonts w:ascii="Arial" w:hAnsi="Arial" w:cs="Arial"/>
              <w:color w:val="auto"/>
              <w:sz w:val="20"/>
              <w:u w:val="none"/>
            </w:rPr>
          </w:rPrChange>
        </w:rPr>
        <w:t>ECP.A.6</w:t>
      </w:r>
      <w:r w:rsidR="00025DF8" w:rsidRPr="00BE035E">
        <w:rPr>
          <w:rStyle w:val="DeltaViewInsertion"/>
          <w:rFonts w:ascii="Arial" w:hAnsi="Arial" w:cs="Arial"/>
          <w:color w:val="auto"/>
          <w:sz w:val="20"/>
          <w:u w:val="none"/>
          <w:rPrChange w:id="803" w:author="Johnson (ESO), Antony" w:date="2019-03-20T15:41:00Z">
            <w:rPr>
              <w:rStyle w:val="DeltaViewInsertion"/>
              <w:rFonts w:ascii="Arial" w:hAnsi="Arial" w:cs="Arial"/>
              <w:color w:val="auto"/>
              <w:sz w:val="20"/>
              <w:u w:val="none"/>
            </w:rPr>
          </w:rPrChange>
        </w:rPr>
        <w:t xml:space="preserve">.4.6    Within this </w:t>
      </w:r>
      <w:r w:rsidR="00025DF8" w:rsidRPr="00BE035E">
        <w:rPr>
          <w:rStyle w:val="DeltaViewInsertion"/>
          <w:rFonts w:ascii="Arial" w:hAnsi="Arial" w:cs="Arial"/>
          <w:b/>
          <w:color w:val="auto"/>
          <w:sz w:val="20"/>
          <w:u w:val="none"/>
          <w:rPrChange w:id="804" w:author="Johnson (ESO), Antony" w:date="2019-03-20T15:41:00Z">
            <w:rPr>
              <w:rStyle w:val="DeltaViewInsertion"/>
              <w:rFonts w:ascii="Arial" w:hAnsi="Arial" w:cs="Arial"/>
              <w:color w:val="auto"/>
              <w:sz w:val="20"/>
              <w:u w:val="none"/>
            </w:rPr>
          </w:rPrChange>
        </w:rPr>
        <w:t>ECP</w:t>
      </w:r>
      <w:r w:rsidR="00B36730" w:rsidRPr="00BE035E">
        <w:rPr>
          <w:rStyle w:val="DeltaViewInsertion"/>
          <w:rFonts w:ascii="Arial" w:hAnsi="Arial" w:cs="Arial"/>
          <w:color w:val="auto"/>
          <w:sz w:val="20"/>
          <w:u w:val="none"/>
          <w:rPrChange w:id="805" w:author="Johnson (ESO), Antony" w:date="2019-03-20T15:41:00Z">
            <w:rPr>
              <w:rStyle w:val="DeltaViewInsertion"/>
              <w:rFonts w:ascii="Arial" w:hAnsi="Arial" w:cs="Arial"/>
              <w:color w:val="auto"/>
              <w:sz w:val="20"/>
              <w:u w:val="none"/>
            </w:rPr>
          </w:rPrChange>
        </w:rPr>
        <w:t xml:space="preserve"> lagging </w:t>
      </w:r>
      <w:r w:rsidR="00B36730" w:rsidRPr="00BE035E">
        <w:rPr>
          <w:rStyle w:val="DeltaViewInsertion"/>
          <w:rFonts w:ascii="Arial" w:hAnsi="Arial" w:cs="Arial"/>
          <w:b/>
          <w:color w:val="auto"/>
          <w:sz w:val="20"/>
          <w:u w:val="none"/>
          <w:rPrChange w:id="806" w:author="Johnson (ESO), Antony" w:date="2019-03-20T15:41:00Z">
            <w:rPr>
              <w:rStyle w:val="DeltaViewInsertion"/>
              <w:rFonts w:ascii="Arial" w:hAnsi="Arial" w:cs="Arial"/>
              <w:b/>
              <w:color w:val="auto"/>
              <w:sz w:val="20"/>
              <w:u w:val="none"/>
            </w:rPr>
          </w:rPrChange>
        </w:rPr>
        <w:t xml:space="preserve">Reactive Power </w:t>
      </w:r>
      <w:r w:rsidR="00B36730" w:rsidRPr="00BE035E">
        <w:rPr>
          <w:rStyle w:val="DeltaViewInsertion"/>
          <w:rFonts w:ascii="Arial" w:hAnsi="Arial" w:cs="Arial"/>
          <w:color w:val="auto"/>
          <w:sz w:val="20"/>
          <w:u w:val="none"/>
          <w:rPrChange w:id="807" w:author="Johnson (ESO), Antony" w:date="2019-03-20T15:41:00Z">
            <w:rPr>
              <w:rStyle w:val="DeltaViewInsertion"/>
              <w:rFonts w:ascii="Arial" w:hAnsi="Arial" w:cs="Arial"/>
              <w:color w:val="auto"/>
              <w:sz w:val="20"/>
              <w:u w:val="none"/>
            </w:rPr>
          </w:rPrChange>
        </w:rPr>
        <w:t>is the export of</w:t>
      </w:r>
      <w:r w:rsidR="00B36730" w:rsidRPr="00BE035E">
        <w:rPr>
          <w:rStyle w:val="DeltaViewInsertion"/>
          <w:rFonts w:ascii="Arial" w:hAnsi="Arial" w:cs="Arial"/>
          <w:b/>
          <w:color w:val="auto"/>
          <w:sz w:val="20"/>
          <w:u w:val="none"/>
          <w:rPrChange w:id="808" w:author="Johnson (ESO), Antony" w:date="2019-03-20T15:41:00Z">
            <w:rPr>
              <w:rStyle w:val="DeltaViewInsertion"/>
              <w:rFonts w:ascii="Arial" w:hAnsi="Arial" w:cs="Arial"/>
              <w:b/>
              <w:color w:val="auto"/>
              <w:sz w:val="20"/>
              <w:u w:val="none"/>
            </w:rPr>
          </w:rPrChange>
        </w:rPr>
        <w:t xml:space="preserve"> Reactive Power </w:t>
      </w:r>
      <w:r w:rsidR="00B36730" w:rsidRPr="00BE035E">
        <w:rPr>
          <w:rStyle w:val="DeltaViewInsertion"/>
          <w:rFonts w:ascii="Arial" w:hAnsi="Arial" w:cs="Arial"/>
          <w:color w:val="auto"/>
          <w:sz w:val="20"/>
          <w:u w:val="none"/>
          <w:rPrChange w:id="809" w:author="Johnson (ESO), Antony" w:date="2019-03-20T15:41:00Z">
            <w:rPr>
              <w:rStyle w:val="DeltaViewInsertion"/>
              <w:rFonts w:ascii="Arial" w:hAnsi="Arial" w:cs="Arial"/>
              <w:color w:val="auto"/>
              <w:sz w:val="20"/>
              <w:u w:val="none"/>
            </w:rPr>
          </w:rPrChange>
        </w:rPr>
        <w:t>from the</w:t>
      </w:r>
      <w:r w:rsidR="00B36730" w:rsidRPr="00BE035E">
        <w:rPr>
          <w:rStyle w:val="DeltaViewInsertion"/>
          <w:rFonts w:ascii="Arial" w:hAnsi="Arial" w:cs="Arial"/>
          <w:b/>
          <w:color w:val="auto"/>
          <w:sz w:val="20"/>
          <w:u w:val="none"/>
          <w:rPrChange w:id="810" w:author="Johnson (ESO), Antony" w:date="2019-03-20T15:41:00Z">
            <w:rPr>
              <w:rStyle w:val="DeltaViewInsertion"/>
              <w:rFonts w:ascii="Arial" w:hAnsi="Arial" w:cs="Arial"/>
              <w:b/>
              <w:color w:val="auto"/>
              <w:sz w:val="20"/>
              <w:u w:val="none"/>
            </w:rPr>
          </w:rPrChange>
        </w:rPr>
        <w:t xml:space="preserve"> Power Park Module </w:t>
      </w:r>
      <w:r w:rsidR="00B36730" w:rsidRPr="00BE035E">
        <w:rPr>
          <w:rStyle w:val="DeltaViewInsertion"/>
          <w:rFonts w:ascii="Arial" w:hAnsi="Arial" w:cs="Arial"/>
          <w:color w:val="auto"/>
          <w:sz w:val="20"/>
          <w:u w:val="none"/>
          <w:rPrChange w:id="811" w:author="Johnson (ESO), Antony" w:date="2019-03-20T15:41:00Z">
            <w:rPr>
              <w:rStyle w:val="DeltaViewInsertion"/>
              <w:rFonts w:ascii="Arial" w:hAnsi="Arial" w:cs="Arial"/>
              <w:color w:val="auto"/>
              <w:sz w:val="20"/>
              <w:u w:val="none"/>
            </w:rPr>
          </w:rPrChange>
        </w:rPr>
        <w:t>to the</w:t>
      </w:r>
      <w:r w:rsidR="00B36730" w:rsidRPr="00BE035E">
        <w:rPr>
          <w:rStyle w:val="DeltaViewInsertion"/>
          <w:rFonts w:ascii="Arial" w:hAnsi="Arial" w:cs="Arial"/>
          <w:b/>
          <w:color w:val="auto"/>
          <w:sz w:val="20"/>
          <w:u w:val="none"/>
          <w:rPrChange w:id="812" w:author="Johnson (ESO), Antony" w:date="2019-03-20T15:41:00Z">
            <w:rPr>
              <w:rStyle w:val="DeltaViewInsertion"/>
              <w:rFonts w:ascii="Arial" w:hAnsi="Arial" w:cs="Arial"/>
              <w:b/>
              <w:color w:val="auto"/>
              <w:sz w:val="20"/>
              <w:u w:val="none"/>
            </w:rPr>
          </w:rPrChange>
        </w:rPr>
        <w:t xml:space="preserve"> Total System </w:t>
      </w:r>
      <w:r w:rsidR="00B36730" w:rsidRPr="00BE035E">
        <w:rPr>
          <w:rStyle w:val="DeltaViewInsertion"/>
          <w:rFonts w:ascii="Arial" w:hAnsi="Arial" w:cs="Arial"/>
          <w:color w:val="auto"/>
          <w:sz w:val="20"/>
          <w:u w:val="none"/>
          <w:rPrChange w:id="813" w:author="Johnson (ESO), Antony" w:date="2019-03-20T15:41:00Z">
            <w:rPr>
              <w:rStyle w:val="DeltaViewInsertion"/>
              <w:rFonts w:ascii="Arial" w:hAnsi="Arial" w:cs="Arial"/>
              <w:color w:val="auto"/>
              <w:sz w:val="20"/>
              <w:u w:val="none"/>
            </w:rPr>
          </w:rPrChange>
        </w:rPr>
        <w:t>and leading</w:t>
      </w:r>
      <w:r w:rsidR="00B36730" w:rsidRPr="00BE035E">
        <w:rPr>
          <w:rStyle w:val="DeltaViewInsertion"/>
          <w:rFonts w:ascii="Arial" w:hAnsi="Arial" w:cs="Arial"/>
          <w:b/>
          <w:color w:val="auto"/>
          <w:sz w:val="20"/>
          <w:u w:val="none"/>
          <w:rPrChange w:id="814" w:author="Johnson (ESO), Antony" w:date="2019-03-20T15:41:00Z">
            <w:rPr>
              <w:rStyle w:val="DeltaViewInsertion"/>
              <w:rFonts w:ascii="Arial" w:hAnsi="Arial" w:cs="Arial"/>
              <w:b/>
              <w:color w:val="auto"/>
              <w:sz w:val="20"/>
              <w:u w:val="none"/>
            </w:rPr>
          </w:rPrChange>
        </w:rPr>
        <w:t xml:space="preserve"> Reactive Power </w:t>
      </w:r>
      <w:r w:rsidR="00B36730" w:rsidRPr="00BE035E">
        <w:rPr>
          <w:rStyle w:val="DeltaViewInsertion"/>
          <w:rFonts w:ascii="Arial" w:hAnsi="Arial" w:cs="Arial"/>
          <w:color w:val="auto"/>
          <w:sz w:val="20"/>
          <w:u w:val="none"/>
          <w:rPrChange w:id="815" w:author="Johnson (ESO), Antony" w:date="2019-03-20T15:41:00Z">
            <w:rPr>
              <w:rStyle w:val="DeltaViewInsertion"/>
              <w:rFonts w:ascii="Arial" w:hAnsi="Arial" w:cs="Arial"/>
              <w:color w:val="auto"/>
              <w:sz w:val="20"/>
              <w:u w:val="none"/>
            </w:rPr>
          </w:rPrChange>
        </w:rPr>
        <w:t>is the import of</w:t>
      </w:r>
      <w:r w:rsidR="00B36730" w:rsidRPr="00BE035E">
        <w:rPr>
          <w:rStyle w:val="DeltaViewInsertion"/>
          <w:rFonts w:ascii="Arial" w:hAnsi="Arial" w:cs="Arial"/>
          <w:b/>
          <w:color w:val="auto"/>
          <w:sz w:val="20"/>
          <w:u w:val="none"/>
          <w:rPrChange w:id="816" w:author="Johnson (ESO), Antony" w:date="2019-03-20T15:41:00Z">
            <w:rPr>
              <w:rStyle w:val="DeltaViewInsertion"/>
              <w:rFonts w:ascii="Arial" w:hAnsi="Arial" w:cs="Arial"/>
              <w:b/>
              <w:color w:val="auto"/>
              <w:sz w:val="20"/>
              <w:u w:val="none"/>
            </w:rPr>
          </w:rPrChange>
        </w:rPr>
        <w:t xml:space="preserve"> Reactive Power </w:t>
      </w:r>
      <w:r w:rsidR="00B36730" w:rsidRPr="00BE035E">
        <w:rPr>
          <w:rStyle w:val="DeltaViewInsertion"/>
          <w:rFonts w:ascii="Arial" w:hAnsi="Arial" w:cs="Arial"/>
          <w:color w:val="auto"/>
          <w:sz w:val="20"/>
          <w:u w:val="none"/>
          <w:rPrChange w:id="817" w:author="Johnson (ESO), Antony" w:date="2019-03-20T15:41:00Z">
            <w:rPr>
              <w:rStyle w:val="DeltaViewInsertion"/>
              <w:rFonts w:ascii="Arial" w:hAnsi="Arial" w:cs="Arial"/>
              <w:color w:val="auto"/>
              <w:sz w:val="20"/>
              <w:u w:val="none"/>
            </w:rPr>
          </w:rPrChange>
        </w:rPr>
        <w:t>from the</w:t>
      </w:r>
      <w:r w:rsidR="00B36730" w:rsidRPr="00BE035E">
        <w:rPr>
          <w:rStyle w:val="DeltaViewInsertion"/>
          <w:rFonts w:ascii="Arial" w:hAnsi="Arial" w:cs="Arial"/>
          <w:b/>
          <w:color w:val="auto"/>
          <w:sz w:val="20"/>
          <w:u w:val="none"/>
          <w:rPrChange w:id="818" w:author="Johnson (ESO), Antony" w:date="2019-03-20T15:41:00Z">
            <w:rPr>
              <w:rStyle w:val="DeltaViewInsertion"/>
              <w:rFonts w:ascii="Arial" w:hAnsi="Arial" w:cs="Arial"/>
              <w:b/>
              <w:color w:val="auto"/>
              <w:sz w:val="20"/>
              <w:u w:val="none"/>
            </w:rPr>
          </w:rPrChange>
        </w:rPr>
        <w:t xml:space="preserve"> Total System </w:t>
      </w:r>
      <w:r w:rsidR="00B36730" w:rsidRPr="00BE035E">
        <w:rPr>
          <w:rStyle w:val="DeltaViewInsertion"/>
          <w:rFonts w:ascii="Arial" w:hAnsi="Arial" w:cs="Arial"/>
          <w:color w:val="auto"/>
          <w:sz w:val="20"/>
          <w:u w:val="none"/>
          <w:rPrChange w:id="819" w:author="Johnson (ESO), Antony" w:date="2019-03-20T15:41:00Z">
            <w:rPr>
              <w:rStyle w:val="DeltaViewInsertion"/>
              <w:rFonts w:ascii="Arial" w:hAnsi="Arial" w:cs="Arial"/>
              <w:color w:val="auto"/>
              <w:sz w:val="20"/>
              <w:u w:val="none"/>
            </w:rPr>
          </w:rPrChange>
        </w:rPr>
        <w:t>to the</w:t>
      </w:r>
      <w:r w:rsidR="00B36730" w:rsidRPr="00BE035E">
        <w:rPr>
          <w:rStyle w:val="DeltaViewInsertion"/>
          <w:rFonts w:ascii="Arial" w:hAnsi="Arial" w:cs="Arial"/>
          <w:b/>
          <w:color w:val="auto"/>
          <w:sz w:val="20"/>
          <w:u w:val="none"/>
          <w:rPrChange w:id="820" w:author="Johnson (ESO), Antony" w:date="2019-03-20T15:41:00Z">
            <w:rPr>
              <w:rStyle w:val="DeltaViewInsertion"/>
              <w:rFonts w:ascii="Arial" w:hAnsi="Arial" w:cs="Arial"/>
              <w:b/>
              <w:color w:val="auto"/>
              <w:sz w:val="20"/>
              <w:u w:val="none"/>
            </w:rPr>
          </w:rPrChange>
        </w:rPr>
        <w:t xml:space="preserve"> Power Park Module</w:t>
      </w:r>
      <w:r w:rsidR="00B36730" w:rsidRPr="00BE035E">
        <w:rPr>
          <w:rStyle w:val="DeltaViewInsertion"/>
          <w:rFonts w:ascii="Arial" w:hAnsi="Arial" w:cs="Arial"/>
          <w:color w:val="auto"/>
          <w:sz w:val="20"/>
          <w:u w:val="none"/>
          <w:rPrChange w:id="821" w:author="Johnson (ESO), Antony" w:date="2019-03-20T15:41:00Z">
            <w:rPr>
              <w:rStyle w:val="DeltaViewInsertion"/>
              <w:rFonts w:ascii="Arial" w:hAnsi="Arial" w:cs="Arial"/>
              <w:color w:val="auto"/>
              <w:sz w:val="20"/>
              <w:u w:val="none"/>
            </w:rPr>
          </w:rPrChange>
        </w:rPr>
        <w:t xml:space="preserve"> or</w:t>
      </w:r>
      <w:r w:rsidR="00B36730" w:rsidRPr="00BE035E">
        <w:rPr>
          <w:rStyle w:val="DeltaViewInsertion"/>
          <w:rFonts w:ascii="Arial" w:hAnsi="Arial" w:cs="Arial"/>
          <w:b/>
          <w:color w:val="auto"/>
          <w:sz w:val="20"/>
          <w:u w:val="none"/>
          <w:rPrChange w:id="822" w:author="Johnson (ESO), Antony" w:date="2019-03-20T15:41:00Z">
            <w:rPr>
              <w:rStyle w:val="DeltaViewInsertion"/>
              <w:rFonts w:ascii="Arial" w:hAnsi="Arial" w:cs="Arial"/>
              <w:b/>
              <w:color w:val="auto"/>
              <w:sz w:val="20"/>
              <w:u w:val="none"/>
            </w:rPr>
          </w:rPrChange>
        </w:rPr>
        <w:t xml:space="preserve"> OTSDUA.</w:t>
      </w:r>
    </w:p>
    <w:p w14:paraId="13B3B1ED" w14:textId="77777777" w:rsidR="00B36730" w:rsidRPr="001C389A" w:rsidRDefault="00B36730" w:rsidP="00B36730">
      <w:pPr>
        <w:widowControl w:val="0"/>
        <w:rPr>
          <w:rFonts w:cs="Arial"/>
          <w:sz w:val="20"/>
        </w:rPr>
      </w:pPr>
    </w:p>
    <w:p w14:paraId="6FBD9641"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.5       </w:t>
      </w:r>
      <w:r w:rsidR="00B36730" w:rsidRPr="001C389A">
        <w:rPr>
          <w:rStyle w:val="DeltaViewInsertion"/>
          <w:rFonts w:cs="Arial"/>
          <w:color w:val="auto"/>
          <w:sz w:val="20"/>
          <w:u w:val="single"/>
        </w:rPr>
        <w:t>Voltage Control Tests</w:t>
      </w:r>
    </w:p>
    <w:p w14:paraId="573A2E8D" w14:textId="77777777" w:rsidR="00B36730" w:rsidRPr="001C389A" w:rsidRDefault="00B36730" w:rsidP="00B36730">
      <w:pPr>
        <w:pStyle w:val="BodyText"/>
        <w:rPr>
          <w:rFonts w:ascii="Arial" w:hAnsi="Arial" w:cs="Arial"/>
        </w:rPr>
      </w:pPr>
    </w:p>
    <w:p w14:paraId="6E18C9A3" w14:textId="7777777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.5.1  This section details the procedure for conducting voltage control tests on </w:t>
      </w:r>
      <w:r w:rsidR="00B36730" w:rsidRPr="001C389A">
        <w:rPr>
          <w:rStyle w:val="DeltaViewInsertion"/>
          <w:rFonts w:ascii="Arial" w:hAnsi="Arial" w:cs="Arial"/>
          <w:b/>
          <w:color w:val="auto"/>
          <w:u w:val="none"/>
        </w:rPr>
        <w:t>Onshore Power Park Modules</w:t>
      </w:r>
      <w:r w:rsidR="00B36730" w:rsidRPr="001C389A">
        <w:rPr>
          <w:rStyle w:val="DeltaViewInsertion"/>
          <w:rFonts w:ascii="Arial" w:hAnsi="Arial" w:cs="Arial"/>
          <w:color w:val="auto"/>
          <w:u w:val="none"/>
        </w:rPr>
        <w:t xml:space="preserve"> or</w:t>
      </w:r>
      <w:r w:rsidR="00B36730" w:rsidRPr="001C389A">
        <w:rPr>
          <w:rStyle w:val="DeltaViewInsertion"/>
          <w:rFonts w:ascii="Arial" w:hAnsi="Arial" w:cs="Arial"/>
          <w:b/>
          <w:color w:val="auto"/>
          <w:u w:val="none"/>
        </w:rPr>
        <w:t xml:space="preserve"> OTSDUA </w:t>
      </w:r>
      <w:r w:rsidR="00B36730" w:rsidRPr="001C389A">
        <w:rPr>
          <w:rStyle w:val="DeltaViewInsertion"/>
          <w:rFonts w:ascii="Arial" w:hAnsi="Arial" w:cs="Arial"/>
          <w:color w:val="auto"/>
          <w:u w:val="none"/>
        </w:rPr>
        <w:t xml:space="preserve">or </w:t>
      </w:r>
      <w:r w:rsidR="00B36730" w:rsidRPr="001C389A">
        <w:rPr>
          <w:rFonts w:ascii="Arial" w:hAnsi="Arial" w:cs="Arial"/>
        </w:rPr>
        <w:t xml:space="preserve">an </w:t>
      </w:r>
      <w:r w:rsidR="00B36730" w:rsidRPr="001C389A">
        <w:rPr>
          <w:rFonts w:ascii="Arial" w:hAnsi="Arial" w:cs="Arial"/>
          <w:b/>
        </w:rPr>
        <w:t>Offshore Power Park Module</w:t>
      </w:r>
      <w:r w:rsidR="00B36730" w:rsidRPr="001C389A">
        <w:rPr>
          <w:rFonts w:ascii="Arial" w:hAnsi="Arial" w:cs="Arial"/>
        </w:rPr>
        <w:t xml:space="preserve"> which provides all or a portion of the voltage control capability as described in </w:t>
      </w:r>
      <w:r w:rsidR="00890380" w:rsidRPr="001C389A">
        <w:rPr>
          <w:rFonts w:ascii="Arial" w:hAnsi="Arial" w:cs="Arial"/>
        </w:rPr>
        <w:t>ECC.</w:t>
      </w:r>
      <w:r w:rsidR="00B36730" w:rsidRPr="001C389A">
        <w:rPr>
          <w:rFonts w:ascii="Arial" w:hAnsi="Arial" w:cs="Arial"/>
        </w:rPr>
        <w:t>6.3.8</w:t>
      </w:r>
      <w:r w:rsidR="0060064A" w:rsidRPr="001C389A">
        <w:rPr>
          <w:rFonts w:ascii="Arial" w:hAnsi="Arial" w:cs="Arial"/>
        </w:rPr>
        <w:t>.5</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(for the avoidance of doubt, </w:t>
      </w:r>
      <w:r w:rsidR="00B36730" w:rsidRPr="001C389A">
        <w:rPr>
          <w:rStyle w:val="DeltaViewInsertion"/>
          <w:rFonts w:ascii="Arial" w:hAnsi="Arial" w:cs="Arial"/>
          <w:b/>
          <w:color w:val="auto"/>
          <w:u w:val="none"/>
        </w:rPr>
        <w:t xml:space="preserve">Offshore Power Park Modules </w:t>
      </w:r>
      <w:r w:rsidR="00B36730" w:rsidRPr="001C389A">
        <w:rPr>
          <w:rFonts w:ascii="Arial" w:hAnsi="Arial" w:cs="Arial"/>
        </w:rPr>
        <w:t xml:space="preserve">which do not provide part of the </w:t>
      </w:r>
      <w:r w:rsidR="00B36730" w:rsidRPr="001C389A">
        <w:rPr>
          <w:rFonts w:ascii="Arial" w:hAnsi="Arial" w:cs="Arial"/>
          <w:b/>
        </w:rPr>
        <w:t xml:space="preserve">Offshore Transmission Licensee </w:t>
      </w:r>
      <w:r w:rsidR="00B36730" w:rsidRPr="001C389A">
        <w:rPr>
          <w:rFonts w:ascii="Arial" w:hAnsi="Arial" w:cs="Arial"/>
        </w:rPr>
        <w:t>voltage control capability as described in CC6.3.8</w:t>
      </w:r>
      <w:r w:rsidR="0060064A" w:rsidRPr="001C389A">
        <w:rPr>
          <w:rFonts w:ascii="Arial" w:hAnsi="Arial" w:cs="Arial"/>
        </w:rPr>
        <w:t>.5</w:t>
      </w:r>
      <w:r w:rsidR="00C3538F" w:rsidRPr="001C389A">
        <w:rPr>
          <w:rFonts w:ascii="Arial" w:hAnsi="Arial" w:cs="Arial"/>
        </w:rPr>
        <w:t xml:space="preserve"> </w:t>
      </w:r>
      <w:r w:rsidR="00FB7FB6" w:rsidRPr="001C389A">
        <w:rPr>
          <w:rStyle w:val="DeltaViewInsertion"/>
          <w:rFonts w:ascii="Arial" w:hAnsi="Arial" w:cs="Arial"/>
          <w:color w:val="auto"/>
          <w:u w:val="none"/>
        </w:rPr>
        <w:t xml:space="preserve">should complete the </w:t>
      </w:r>
      <w:r w:rsidR="00FB7FB6" w:rsidRPr="001C389A">
        <w:rPr>
          <w:rStyle w:val="DeltaViewInsertion"/>
          <w:rFonts w:ascii="Arial" w:hAnsi="Arial" w:cs="Arial"/>
          <w:b/>
          <w:color w:val="auto"/>
          <w:u w:val="none"/>
        </w:rPr>
        <w:t>Reactive P</w:t>
      </w:r>
      <w:r w:rsidR="00B36730" w:rsidRPr="001C389A">
        <w:rPr>
          <w:rStyle w:val="DeltaViewInsertion"/>
          <w:rFonts w:ascii="Arial" w:hAnsi="Arial" w:cs="Arial"/>
          <w:b/>
          <w:color w:val="auto"/>
          <w:u w:val="none"/>
        </w:rPr>
        <w:t xml:space="preserve">ower </w:t>
      </w:r>
      <w:r w:rsidR="00B36730" w:rsidRPr="001C389A">
        <w:rPr>
          <w:rStyle w:val="DeltaViewInsertion"/>
          <w:rFonts w:ascii="Arial" w:hAnsi="Arial" w:cs="Arial"/>
          <w:color w:val="auto"/>
          <w:u w:val="none"/>
        </w:rPr>
        <w:t xml:space="preserve">transfer / voltage control tests as per section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.8). These tests should be scheduled at a time when there are at least 95% of the </w:t>
      </w:r>
      <w:r w:rsidR="00B36730" w:rsidRPr="001C389A">
        <w:rPr>
          <w:rStyle w:val="DeltaViewInsertion"/>
          <w:rFonts w:ascii="Arial" w:hAnsi="Arial" w:cs="Arial"/>
          <w:b/>
          <w:color w:val="auto"/>
          <w:u w:val="none"/>
        </w:rPr>
        <w:t>Power Park Units</w:t>
      </w:r>
      <w:r w:rsidR="00B36730" w:rsidRPr="001C389A">
        <w:rPr>
          <w:rStyle w:val="DeltaViewInsertion"/>
          <w:rFonts w:ascii="Arial" w:hAnsi="Arial" w:cs="Arial"/>
          <w:color w:val="auto"/>
          <w:u w:val="none"/>
        </w:rPr>
        <w:t xml:space="preserve"> within the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in service. There should be sufficient MW resource forecasted in order to generate at least 65% of </w:t>
      </w:r>
      <w:r w:rsidR="00B36730" w:rsidRPr="001C389A">
        <w:rPr>
          <w:rStyle w:val="DeltaViewInsertion"/>
          <w:rFonts w:ascii="Arial" w:hAnsi="Arial" w:cs="Arial"/>
          <w:b/>
          <w:color w:val="auto"/>
          <w:u w:val="none"/>
        </w:rPr>
        <w:t>Maximum Capacity</w:t>
      </w:r>
      <w:r w:rsidR="00B36730" w:rsidRPr="001C389A">
        <w:rPr>
          <w:rStyle w:val="DeltaViewInsertion"/>
          <w:rFonts w:ascii="Arial" w:hAnsi="Arial" w:cs="Arial"/>
          <w:color w:val="auto"/>
          <w:u w:val="none"/>
        </w:rPr>
        <w:t xml:space="preserve"> of the</w:t>
      </w:r>
      <w:r w:rsidR="00B36730" w:rsidRPr="001C389A">
        <w:rPr>
          <w:rStyle w:val="DeltaViewInsertion"/>
          <w:rFonts w:ascii="Arial" w:hAnsi="Arial" w:cs="Arial"/>
          <w:b/>
          <w:color w:val="auto"/>
          <w:u w:val="none"/>
        </w:rPr>
        <w:t xml:space="preserve"> Onshore</w:t>
      </w:r>
      <w:r w:rsidR="00B36730" w:rsidRPr="001C389A">
        <w:rPr>
          <w:rStyle w:val="DeltaViewInsertion"/>
          <w:rFonts w:ascii="Arial" w:hAnsi="Arial" w:cs="Arial"/>
          <w:color w:val="auto"/>
          <w:u w:val="none"/>
        </w:rPr>
        <w:t xml:space="preserv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An </w:t>
      </w:r>
      <w:r w:rsidR="00B36730" w:rsidRPr="001C389A">
        <w:rPr>
          <w:rStyle w:val="DeltaViewInsertion"/>
          <w:rFonts w:ascii="Arial" w:hAnsi="Arial" w:cs="Arial"/>
          <w:b/>
          <w:color w:val="auto"/>
          <w:u w:val="none"/>
        </w:rPr>
        <w:t xml:space="preserve">Embedded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or </w:t>
      </w:r>
      <w:r w:rsidR="00B36730" w:rsidRPr="001C389A">
        <w:rPr>
          <w:rStyle w:val="DeltaViewInsertion"/>
          <w:rFonts w:ascii="Arial" w:hAnsi="Arial" w:cs="Arial"/>
          <w:b/>
          <w:color w:val="auto"/>
          <w:u w:val="none"/>
        </w:rPr>
        <w:t xml:space="preserve">Embedded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s </w:t>
      </w:r>
      <w:r w:rsidR="00B36730" w:rsidRPr="001C389A">
        <w:rPr>
          <w:rStyle w:val="DeltaViewInsertion"/>
          <w:rFonts w:ascii="Arial" w:hAnsi="Arial" w:cs="Arial"/>
          <w:color w:val="auto"/>
          <w:u w:val="none"/>
        </w:rPr>
        <w:t>undertaking</w:t>
      </w:r>
      <w:r w:rsidR="00B36730" w:rsidRPr="001C389A">
        <w:rPr>
          <w:rStyle w:val="DeltaViewInsertion"/>
          <w:rFonts w:ascii="Arial" w:hAnsi="Arial" w:cs="Arial"/>
          <w:b/>
          <w:color w:val="auto"/>
          <w:u w:val="none"/>
        </w:rPr>
        <w:t xml:space="preserve"> OTSDUW </w:t>
      </w:r>
      <w:r w:rsidR="00B36730" w:rsidRPr="001C389A">
        <w:rPr>
          <w:rStyle w:val="DeltaViewInsertion"/>
          <w:rFonts w:ascii="Arial" w:hAnsi="Arial" w:cs="Arial"/>
          <w:color w:val="auto"/>
          <w:u w:val="none"/>
        </w:rPr>
        <w:t xml:space="preserve">should also liaise with the relevant </w:t>
      </w:r>
      <w:r w:rsidR="00B36730" w:rsidRPr="001C389A">
        <w:rPr>
          <w:rStyle w:val="DeltaViewInsertion"/>
          <w:rFonts w:ascii="Arial" w:hAnsi="Arial" w:cs="Arial"/>
          <w:b/>
          <w:color w:val="auto"/>
          <w:u w:val="none"/>
        </w:rPr>
        <w:t>Network Operator</w:t>
      </w:r>
      <w:r w:rsidR="00B36730" w:rsidRPr="001C389A">
        <w:rPr>
          <w:rStyle w:val="DeltaViewInsertion"/>
          <w:rFonts w:ascii="Arial" w:hAnsi="Arial" w:cs="Arial"/>
          <w:color w:val="auto"/>
          <w:u w:val="none"/>
        </w:rPr>
        <w:t xml:space="preserve"> to ensure all requirements covered </w:t>
      </w:r>
      <w:r w:rsidR="00B36730" w:rsidRPr="001C389A">
        <w:rPr>
          <w:rStyle w:val="DeltaViewInsertion"/>
          <w:rFonts w:ascii="Arial" w:hAnsi="Arial" w:cs="Arial"/>
          <w:color w:val="auto"/>
          <w:u w:val="none"/>
        </w:rPr>
        <w:lastRenderedPageBreak/>
        <w:t xml:space="preserve">in this section will not have a detrimental effect on the </w:t>
      </w:r>
      <w:r w:rsidR="00B36730" w:rsidRPr="001C389A">
        <w:rPr>
          <w:rStyle w:val="DeltaViewInsertion"/>
          <w:rFonts w:ascii="Arial" w:hAnsi="Arial" w:cs="Arial"/>
          <w:b/>
          <w:color w:val="auto"/>
          <w:u w:val="none"/>
        </w:rPr>
        <w:t>Network Operator’s System</w:t>
      </w:r>
      <w:r w:rsidR="00B36730" w:rsidRPr="001C389A">
        <w:rPr>
          <w:rStyle w:val="DeltaViewInsertion"/>
          <w:rFonts w:ascii="Arial" w:hAnsi="Arial" w:cs="Arial"/>
          <w:color w:val="auto"/>
          <w:u w:val="none"/>
        </w:rPr>
        <w:t xml:space="preserve">.  </w:t>
      </w:r>
    </w:p>
    <w:p w14:paraId="47FC5A11" w14:textId="77777777" w:rsidR="00B36730" w:rsidRPr="001C389A" w:rsidRDefault="00B36730" w:rsidP="00B36730">
      <w:pPr>
        <w:pStyle w:val="BodyText"/>
        <w:rPr>
          <w:rFonts w:ascii="Arial" w:hAnsi="Arial" w:cs="Arial"/>
        </w:rPr>
      </w:pPr>
    </w:p>
    <w:p w14:paraId="37180EB9"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.5.2  The voltage control system shall be perturbed with a series of step injections to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voltage Setpoint, and where possible, multiple up-stream transformer taps. In the case of an </w:t>
      </w:r>
      <w:r w:rsidR="00B36730" w:rsidRPr="001C389A">
        <w:rPr>
          <w:rStyle w:val="DeltaViewInsertion"/>
          <w:rFonts w:cs="Arial"/>
          <w:b/>
          <w:color w:val="auto"/>
          <w:sz w:val="20"/>
          <w:u w:val="none"/>
        </w:rPr>
        <w:t xml:space="preserve">Offshore Power Park Module </w:t>
      </w:r>
      <w:r w:rsidR="00B36730" w:rsidRPr="001C389A">
        <w:rPr>
          <w:rFonts w:cs="Arial"/>
          <w:sz w:val="20"/>
        </w:rPr>
        <w:t xml:space="preserve">providing part of the </w:t>
      </w:r>
      <w:r w:rsidR="00B36730" w:rsidRPr="001C389A">
        <w:rPr>
          <w:rFonts w:cs="Arial"/>
          <w:b/>
          <w:sz w:val="20"/>
        </w:rPr>
        <w:t xml:space="preserve">Offshore Transmission Licensee </w:t>
      </w:r>
      <w:r w:rsidR="00B36730" w:rsidRPr="001C389A">
        <w:rPr>
          <w:rFonts w:cs="Arial"/>
          <w:sz w:val="20"/>
        </w:rPr>
        <w:t xml:space="preserve">voltage control capability </w:t>
      </w:r>
      <w:r w:rsidR="00B36730" w:rsidRPr="001C389A">
        <w:rPr>
          <w:rStyle w:val="DeltaViewInsertion"/>
          <w:rFonts w:cs="Arial"/>
          <w:color w:val="auto"/>
          <w:sz w:val="20"/>
          <w:u w:val="none"/>
        </w:rPr>
        <w:t xml:space="preserve">this may require a series of step injections to the voltage Setpoint of the </w:t>
      </w:r>
      <w:r w:rsidR="00B36730" w:rsidRPr="001C389A">
        <w:rPr>
          <w:rFonts w:cs="Arial"/>
          <w:b/>
          <w:sz w:val="20"/>
        </w:rPr>
        <w:t>Offshore Transmission Licensee</w:t>
      </w:r>
      <w:r w:rsidR="00B36730" w:rsidRPr="001C389A">
        <w:rPr>
          <w:rStyle w:val="DeltaViewInsertion"/>
          <w:rFonts w:cs="Arial"/>
          <w:color w:val="auto"/>
          <w:sz w:val="20"/>
          <w:u w:val="none"/>
        </w:rPr>
        <w:t xml:space="preserve"> control system.</w:t>
      </w:r>
    </w:p>
    <w:p w14:paraId="30F9B32A" w14:textId="77777777" w:rsidR="00B36730" w:rsidRPr="001C389A" w:rsidRDefault="00B36730" w:rsidP="00B36730">
      <w:pPr>
        <w:pStyle w:val="BodyText"/>
        <w:rPr>
          <w:rFonts w:ascii="Arial" w:hAnsi="Arial" w:cs="Arial"/>
        </w:rPr>
      </w:pPr>
    </w:p>
    <w:p w14:paraId="765B1192" w14:textId="7D1C7511" w:rsidR="00B36730" w:rsidRPr="001C389A" w:rsidRDefault="007E59DD" w:rsidP="00B36730">
      <w:pPr>
        <w:widowControl w:val="0"/>
        <w:ind w:left="1440" w:hanging="1440"/>
        <w:rPr>
          <w:rFonts w:cs="Arial"/>
          <w:i/>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.5.3  For steps initiated using network tap changers the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will need to coordinate with </w:t>
      </w:r>
      <w:r w:rsidR="00072B13">
        <w:rPr>
          <w:rStyle w:val="DeltaViewInsertion"/>
          <w:rFonts w:cs="Arial"/>
          <w:b/>
          <w:color w:val="auto"/>
          <w:sz w:val="20"/>
          <w:u w:val="none"/>
        </w:rPr>
        <w:t>The Company</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or the relevant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as appropriate. The time between transformer taps shall be at least 10 seconds as per </w:t>
      </w:r>
      <w:r w:rsidRPr="001C389A">
        <w:rPr>
          <w:rStyle w:val="DeltaViewInsertion"/>
          <w:rFonts w:cs="Arial"/>
          <w:color w:val="auto"/>
          <w:sz w:val="20"/>
          <w:u w:val="none"/>
        </w:rPr>
        <w:t>ECP.A.6</w:t>
      </w:r>
      <w:r w:rsidR="00B36730" w:rsidRPr="001C389A">
        <w:rPr>
          <w:rStyle w:val="DeltaViewInsertion"/>
          <w:rFonts w:cs="Arial"/>
          <w:color w:val="auto"/>
          <w:sz w:val="20"/>
          <w:u w:val="none"/>
        </w:rPr>
        <w:t>.5 Figure 1.</w:t>
      </w:r>
    </w:p>
    <w:p w14:paraId="1EBDFA8A" w14:textId="77777777" w:rsidR="00B36730" w:rsidRPr="001C389A" w:rsidRDefault="00B36730" w:rsidP="00B36730">
      <w:pPr>
        <w:pStyle w:val="BodyText"/>
        <w:rPr>
          <w:rFonts w:ascii="Arial" w:hAnsi="Arial" w:cs="Arial"/>
        </w:rPr>
      </w:pPr>
    </w:p>
    <w:p w14:paraId="79413434" w14:textId="47C403F0"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.5.4  For step injection into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 </w:t>
      </w:r>
      <w:r w:rsidR="00B36730" w:rsidRPr="001C389A">
        <w:rPr>
          <w:rStyle w:val="DeltaViewInsertion"/>
          <w:rFonts w:cs="Arial"/>
          <w:color w:val="auto"/>
          <w:sz w:val="20"/>
          <w:u w:val="none"/>
        </w:rPr>
        <w:t xml:space="preserve">voltage Setpoint, steps of ±1% and ±2% (or larger if required by </w:t>
      </w:r>
      <w:r w:rsidR="00072B13" w:rsidRPr="00A064CB">
        <w:rPr>
          <w:rStyle w:val="DeltaViewInsertion"/>
          <w:rFonts w:cs="Arial"/>
          <w:b/>
          <w:color w:val="auto"/>
          <w:sz w:val="20"/>
          <w:u w:val="none"/>
        </w:rPr>
        <w:t>The Company</w:t>
      </w:r>
      <w:r w:rsidR="00B36730" w:rsidRPr="001C389A">
        <w:rPr>
          <w:rStyle w:val="DeltaViewInsertion"/>
          <w:rFonts w:cs="Arial"/>
          <w:color w:val="auto"/>
          <w:sz w:val="20"/>
          <w:u w:val="none"/>
        </w:rPr>
        <w:t xml:space="preserve">) shall be applied to the voltage control system Setpoint summing junction. The injection shall be maintained for 10 seconds as per </w:t>
      </w:r>
      <w:r w:rsidRPr="001C389A">
        <w:rPr>
          <w:rStyle w:val="DeltaViewInsertion"/>
          <w:rFonts w:cs="Arial"/>
          <w:color w:val="auto"/>
          <w:sz w:val="20"/>
          <w:u w:val="none"/>
        </w:rPr>
        <w:t>ECP.A.6</w:t>
      </w:r>
      <w:r w:rsidR="00B36730" w:rsidRPr="001C389A">
        <w:rPr>
          <w:rStyle w:val="DeltaViewInsertion"/>
          <w:rFonts w:cs="Arial"/>
          <w:color w:val="auto"/>
          <w:sz w:val="20"/>
          <w:u w:val="none"/>
        </w:rPr>
        <w:t>.5 Figure 2.</w:t>
      </w:r>
    </w:p>
    <w:p w14:paraId="557CB84F" w14:textId="77777777" w:rsidR="00B36730" w:rsidRPr="001C389A" w:rsidRDefault="00B36730" w:rsidP="00B36730">
      <w:pPr>
        <w:pStyle w:val="BodyText"/>
        <w:rPr>
          <w:rFonts w:ascii="Arial" w:hAnsi="Arial" w:cs="Arial"/>
        </w:rPr>
      </w:pPr>
    </w:p>
    <w:p w14:paraId="2CB78DA3"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.5.5  Where the voltage control system comprises of discretely switched plant and apparatus additional tests will be required to demonstrate that its performance is in accordance with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 xml:space="preserve">Bilateral Agreement </w:t>
      </w:r>
      <w:r w:rsidR="00B36730" w:rsidRPr="001C389A">
        <w:rPr>
          <w:rStyle w:val="DeltaViewInsertion"/>
          <w:rFonts w:cs="Arial"/>
          <w:color w:val="auto"/>
          <w:sz w:val="20"/>
          <w:u w:val="none"/>
        </w:rPr>
        <w:t>requirements.</w:t>
      </w:r>
    </w:p>
    <w:p w14:paraId="18C15F03" w14:textId="77777777" w:rsidR="00B36730" w:rsidRPr="001C389A" w:rsidRDefault="00B36730" w:rsidP="00B36730">
      <w:pPr>
        <w:widowControl w:val="0"/>
        <w:rPr>
          <w:rFonts w:cs="Arial"/>
          <w:b/>
          <w:sz w:val="20"/>
        </w:rPr>
      </w:pPr>
    </w:p>
    <w:p w14:paraId="4D66C3CA" w14:textId="77777777" w:rsidR="00B36730" w:rsidRPr="001C389A" w:rsidRDefault="007E59DD" w:rsidP="003F470E">
      <w:pPr>
        <w:pStyle w:val="BodyText"/>
        <w:keepNext/>
        <w:rPr>
          <w:rStyle w:val="DeltaViewInsertion"/>
          <w:rFonts w:ascii="Arial" w:hAnsi="Arial" w:cs="Arial"/>
          <w:snapToGrid w:val="0"/>
          <w:color w:val="auto"/>
          <w:u w:val="none"/>
        </w:rPr>
      </w:pPr>
      <w:r w:rsidRPr="001C389A">
        <w:rPr>
          <w:rStyle w:val="DeltaViewInsertion"/>
          <w:rFonts w:ascii="Arial" w:hAnsi="Arial" w:cs="Arial"/>
          <w:snapToGrid w:val="0"/>
          <w:color w:val="auto"/>
          <w:u w:val="none"/>
        </w:rPr>
        <w:t>ECP.A.6</w:t>
      </w:r>
      <w:r w:rsidR="00B36730" w:rsidRPr="001C389A">
        <w:rPr>
          <w:rStyle w:val="DeltaViewInsertion"/>
          <w:rFonts w:ascii="Arial" w:hAnsi="Arial" w:cs="Arial"/>
          <w:snapToGrid w:val="0"/>
          <w:color w:val="auto"/>
          <w:u w:val="none"/>
        </w:rPr>
        <w:t>.5.6    Tests to be completed:</w:t>
      </w:r>
    </w:p>
    <w:p w14:paraId="7A720415" w14:textId="77777777" w:rsidR="00B36730" w:rsidRPr="001C389A" w:rsidRDefault="00B36730" w:rsidP="003F470E">
      <w:pPr>
        <w:pStyle w:val="BodyText"/>
        <w:keepNext/>
        <w:rPr>
          <w:rFonts w:ascii="Arial" w:hAnsi="Arial" w:cs="Arial"/>
        </w:rPr>
      </w:pPr>
    </w:p>
    <w:p w14:paraId="03138275" w14:textId="77777777" w:rsidR="00B36730" w:rsidRPr="001C389A" w:rsidRDefault="00B36730" w:rsidP="003F470E">
      <w:pPr>
        <w:pStyle w:val="BodyText"/>
        <w:keepNext/>
        <w:rPr>
          <w:rFonts w:ascii="Arial" w:hAnsi="Arial" w:cs="Arial"/>
          <w:b/>
        </w:rPr>
      </w:pPr>
    </w:p>
    <w:p w14:paraId="1E807A7A" w14:textId="77777777" w:rsidR="00B36730" w:rsidRPr="001C389A" w:rsidRDefault="00B36730" w:rsidP="003F470E">
      <w:pPr>
        <w:pStyle w:val="BodyText"/>
        <w:keepNext/>
        <w:rPr>
          <w:rFonts w:ascii="Arial" w:hAnsi="Arial" w:cs="Arial"/>
        </w:rPr>
      </w:pPr>
      <w:r w:rsidRPr="001C389A">
        <w:rPr>
          <w:rStyle w:val="DeltaViewInsertion"/>
          <w:rFonts w:ascii="Arial" w:hAnsi="Arial" w:cs="Arial"/>
          <w:b/>
          <w:color w:val="auto"/>
          <w:u w:val="none"/>
        </w:rPr>
        <w:tab/>
      </w:r>
      <w:r w:rsidRPr="001C389A">
        <w:rPr>
          <w:rStyle w:val="DeltaViewInsertion"/>
          <w:rFonts w:ascii="Arial" w:hAnsi="Arial" w:cs="Arial"/>
          <w:color w:val="auto"/>
          <w:u w:val="none"/>
        </w:rPr>
        <w:t>(i)</w:t>
      </w:r>
      <w:r w:rsidRPr="001C389A">
        <w:rPr>
          <w:rStyle w:val="DeltaViewInsertion"/>
          <w:rFonts w:ascii="Arial" w:hAnsi="Arial" w:cs="Arial"/>
          <w:color w:val="auto"/>
          <w:u w:val="none"/>
        </w:rPr>
        <w:tab/>
      </w:r>
      <w:r w:rsidRPr="001C389A">
        <w:rPr>
          <w:rFonts w:ascii="Arial" w:hAnsi="Arial" w:cs="Arial"/>
          <w:noProof/>
          <w:lang w:val="en-US"/>
        </w:rPr>
        <mc:AlternateContent>
          <mc:Choice Requires="wps">
            <w:drawing>
              <wp:anchor distT="0" distB="0" distL="114300" distR="114300" simplePos="0" relativeHeight="251649024" behindDoc="0" locked="0" layoutInCell="1" allowOverlap="1" wp14:anchorId="27C28617" wp14:editId="6C9ED8ED">
                <wp:simplePos x="0" y="0"/>
                <wp:positionH relativeFrom="column">
                  <wp:posOffset>0</wp:posOffset>
                </wp:positionH>
                <wp:positionV relativeFrom="paragraph">
                  <wp:posOffset>27940</wp:posOffset>
                </wp:positionV>
                <wp:extent cx="76200" cy="208280"/>
                <wp:effectExtent l="0" t="0" r="0" b="1905"/>
                <wp:wrapNone/>
                <wp:docPr id="1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688FC" w14:textId="77777777" w:rsidR="00BE035E" w:rsidRDefault="00BE035E"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28617" id="Rectangle 119" o:spid="_x0000_s1026" style="position:absolute;left:0;text-align:left;margin-left:0;margin-top:2.2pt;width:6pt;height:16.4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" filled="f" stroked="f">
                <v:textbox inset="0,0,0,0">
                  <w:txbxContent>
                    <w:p w14:paraId="7AE688FC" w14:textId="77777777" w:rsidR="00BE035E" w:rsidRDefault="00BE035E" w:rsidP="00B36730"/>
                  </w:txbxContent>
                </v:textbox>
              </v:rect>
            </w:pict>
          </mc:Fallback>
        </mc:AlternateContent>
      </w:r>
      <w:r w:rsidRPr="001C389A">
        <w:rPr>
          <w:rFonts w:ascii="Arial" w:hAnsi="Arial" w:cs="Arial"/>
          <w:noProof/>
          <w:lang w:val="en-US"/>
        </w:rPr>
        <mc:AlternateContent>
          <mc:Choice Requires="wps">
            <w:drawing>
              <wp:anchor distT="0" distB="0" distL="114300" distR="114300" simplePos="0" relativeHeight="251651072" behindDoc="0" locked="0" layoutInCell="1" allowOverlap="1" wp14:anchorId="24F4DB42" wp14:editId="608C40D3">
                <wp:simplePos x="0" y="0"/>
                <wp:positionH relativeFrom="column">
                  <wp:posOffset>102235</wp:posOffset>
                </wp:positionH>
                <wp:positionV relativeFrom="paragraph">
                  <wp:posOffset>61595</wp:posOffset>
                </wp:positionV>
                <wp:extent cx="76200" cy="340995"/>
                <wp:effectExtent l="0" t="4445" r="2540" b="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6BC30" w14:textId="77777777" w:rsidR="00BE035E" w:rsidRDefault="00BE035E"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4DB42" id="Rectangle 118" o:spid="_x0000_s1027" style="position:absolute;left:0;text-align:left;margin-left:8.05pt;margin-top:4.85pt;width:6pt;height:26.85pt;z-index:25165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" filled="f" stroked="f">
                <v:textbox inset="0,0,0,0">
                  <w:txbxContent>
                    <w:p w14:paraId="2E76BC30" w14:textId="77777777" w:rsidR="00BE035E" w:rsidRDefault="00BE035E" w:rsidP="00B36730"/>
                  </w:txbxContent>
                </v:textbox>
              </v:rect>
            </w:pict>
          </mc:Fallback>
        </mc:AlternateContent>
      </w:r>
      <w:r w:rsidRPr="001C389A">
        <w:rPr>
          <w:rFonts w:ascii="Arial" w:hAnsi="Arial" w:cs="Arial"/>
          <w:noProof/>
          <w:lang w:val="en-US"/>
        </w:rPr>
        <mc:AlternateContent>
          <mc:Choice Requires="wps">
            <w:drawing>
              <wp:anchor distT="0" distB="0" distL="114300" distR="114300" simplePos="0" relativeHeight="251655168" behindDoc="0" locked="0" layoutInCell="1" allowOverlap="1" wp14:anchorId="7F9FD449" wp14:editId="319FFB77">
                <wp:simplePos x="0" y="0"/>
                <wp:positionH relativeFrom="column">
                  <wp:posOffset>1924050</wp:posOffset>
                </wp:positionH>
                <wp:positionV relativeFrom="paragraph">
                  <wp:posOffset>14605</wp:posOffset>
                </wp:positionV>
                <wp:extent cx="76200" cy="593090"/>
                <wp:effectExtent l="0" t="0" r="0" b="1905"/>
                <wp:wrapNone/>
                <wp:docPr id="11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19730" w14:textId="77777777" w:rsidR="00BE035E" w:rsidRDefault="00BE035E"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FD449" id="Rectangle 117" o:spid="_x0000_s1028" style="position:absolute;left:0;text-align:left;margin-left:151.5pt;margin-top:1.15pt;width:6pt;height:46.7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" filled="f" stroked="f">
                <v:textbox inset="0,0,0,0">
                  <w:txbxContent>
                    <w:p w14:paraId="52719730" w14:textId="77777777" w:rsidR="00BE035E" w:rsidRDefault="00BE035E" w:rsidP="00B36730"/>
                  </w:txbxContent>
                </v:textbox>
              </v:rect>
            </w:pict>
          </mc:Fallback>
        </mc:AlternateContent>
      </w:r>
      <w:r w:rsidRPr="001C389A">
        <w:rPr>
          <w:rFonts w:ascii="Arial" w:hAnsi="Arial" w:cs="Arial"/>
          <w:noProof/>
          <w:lang w:val="en-US"/>
        </w:rPr>
        <mc:AlternateContent>
          <mc:Choice Requires="wps">
            <w:drawing>
              <wp:anchor distT="0" distB="0" distL="114300" distR="114300" simplePos="0" relativeHeight="251657216" behindDoc="0" locked="0" layoutInCell="1" allowOverlap="1" wp14:anchorId="617EE350" wp14:editId="5BE36128">
                <wp:simplePos x="0" y="0"/>
                <wp:positionH relativeFrom="column">
                  <wp:posOffset>2050415</wp:posOffset>
                </wp:positionH>
                <wp:positionV relativeFrom="paragraph">
                  <wp:posOffset>127000</wp:posOffset>
                </wp:positionV>
                <wp:extent cx="114300" cy="299085"/>
                <wp:effectExtent l="2540" t="3175" r="0" b="2540"/>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91D72" w14:textId="77777777" w:rsidR="00BE035E" w:rsidRDefault="00BE035E" w:rsidP="00B3673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E350" id="Rectangle 116" o:spid="_x0000_s1029" style="position:absolute;left:0;text-align:left;margin-left:161.45pt;margin-top:10pt;width:9pt;height:2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" filled="f" stroked="f">
                <v:textbox inset="0,0,0,0">
                  <w:txbxContent>
                    <w:p w14:paraId="2EF91D72" w14:textId="77777777" w:rsidR="00BE035E" w:rsidRDefault="00BE035E" w:rsidP="00B36730"/>
                  </w:txbxContent>
                </v:textbox>
              </v:rect>
            </w:pict>
          </mc:Fallback>
        </mc:AlternateContent>
      </w:r>
      <w:r w:rsidRPr="001C389A">
        <w:rPr>
          <w:rFonts w:ascii="Arial" w:hAnsi="Arial" w:cs="Arial"/>
          <w:noProof/>
          <w:lang w:val="en-US"/>
        </w:rPr>
        <mc:AlternateContent>
          <mc:Choice Requires="wps">
            <w:drawing>
              <wp:anchor distT="0" distB="0" distL="114300" distR="114300" simplePos="0" relativeHeight="251653120" behindDoc="0" locked="0" layoutInCell="1" allowOverlap="1" wp14:anchorId="3D13275B" wp14:editId="22D99026">
                <wp:simplePos x="0" y="0"/>
                <wp:positionH relativeFrom="column">
                  <wp:posOffset>532765</wp:posOffset>
                </wp:positionH>
                <wp:positionV relativeFrom="paragraph">
                  <wp:posOffset>61595</wp:posOffset>
                </wp:positionV>
                <wp:extent cx="76200" cy="208280"/>
                <wp:effectExtent l="0" t="4445" r="635" b="0"/>
                <wp:wrapNone/>
                <wp:docPr id="11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74E99" w14:textId="77777777" w:rsidR="00BE035E" w:rsidRDefault="00BE035E"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3275B" id="Rectangle 115" o:spid="_x0000_s1030" style="position:absolute;left:0;text-align:left;margin-left:41.95pt;margin-top:4.85pt;width:6pt;height:16.4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" filled="f" stroked="f">
                <v:textbox inset="0,0,0,0">
                  <w:txbxContent>
                    <w:p w14:paraId="52074E99" w14:textId="77777777" w:rsidR="00BE035E" w:rsidRDefault="00BE035E" w:rsidP="00B36730"/>
                  </w:txbxContent>
                </v:textbox>
              </v:rect>
            </w:pict>
          </mc:Fallback>
        </mc:AlternateContent>
      </w:r>
    </w:p>
    <w:p w14:paraId="41E76819" w14:textId="77777777" w:rsidR="00B36730" w:rsidRPr="001C389A" w:rsidRDefault="00B36730" w:rsidP="00B36730">
      <w:pPr>
        <w:widowControl w:val="0"/>
        <w:tabs>
          <w:tab w:val="left" w:pos="1440"/>
        </w:tabs>
        <w:jc w:val="center"/>
        <w:rPr>
          <w:rFonts w:cs="Arial"/>
          <w:sz w:val="20"/>
        </w:rPr>
      </w:pPr>
      <w:r w:rsidRPr="001C389A">
        <w:rPr>
          <w:rFonts w:cs="Arial"/>
          <w:noProof/>
          <w:sz w:val="20"/>
          <w:lang w:val="en-US"/>
        </w:rPr>
        <mc:AlternateContent>
          <mc:Choice Requires="wpg">
            <w:drawing>
              <wp:inline distT="0" distB="0" distL="0" distR="0" wp14:anchorId="0F7BBD3A" wp14:editId="19170F1F">
                <wp:extent cx="3219450" cy="1901190"/>
                <wp:effectExtent l="0" t="0" r="0" b="3810"/>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80" name="AutoShape 69"/>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Rectangle 70"/>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D1F3A" w14:textId="77777777" w:rsidR="00BE035E" w:rsidRDefault="00BE035E" w:rsidP="00B36730">
                              <w:pPr>
                                <w:pStyle w:val="DeltaViewTableBody"/>
                                <w:jc w:val="both"/>
                                <w:rPr>
                                  <w:sz w:val="22"/>
                                  <w:szCs w:val="22"/>
                                  <w:lang w:val="en-GB"/>
                                </w:rPr>
                              </w:pPr>
                              <w:r>
                                <w:rPr>
                                  <w:sz w:val="22"/>
                                  <w:szCs w:val="22"/>
                                </w:rPr>
                                <w:t xml:space="preserve"> </w:t>
                              </w:r>
                            </w:p>
                          </w:txbxContent>
                        </wps:txbx>
                        <wps:bodyPr rot="0" vert="horz" wrap="none" lIns="0" tIns="0" rIns="0" bIns="0" anchor="t" anchorCtr="0" upright="1">
                          <a:noAutofit/>
                        </wps:bodyPr>
                      </wps:wsp>
                      <wps:wsp>
                        <wps:cNvPr id="82" name="Line 71"/>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3" name="Line 72"/>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4" name="Line 73"/>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5" name="Line 74"/>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6" name="Line 75"/>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7" name="Line 76"/>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8" name="Line 77"/>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9" name="Line 78"/>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0" name="Line 79"/>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1" name="Line 80"/>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2" name="Line 81"/>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3" name="Line 82"/>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4" name="Line 83"/>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5" name="Line 84"/>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6" name="Line 85"/>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7" name="Line 86"/>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8" name="Line 87"/>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9" name="Line 88"/>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00" name="Line 89"/>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01" name="Rectangle 90"/>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891A0" w14:textId="77777777" w:rsidR="00BE035E" w:rsidRDefault="00BE035E" w:rsidP="00B36730">
                              <w:pPr>
                                <w:pStyle w:val="DeltaViewTableBody"/>
                                <w:jc w:val="both"/>
                                <w:rPr>
                                  <w:sz w:val="22"/>
                                  <w:szCs w:val="18"/>
                                  <w:lang w:val="en-GB"/>
                                </w:rPr>
                              </w:pPr>
                              <w:r>
                                <w:rPr>
                                  <w:rFonts w:cs="Arial"/>
                                  <w:sz w:val="18"/>
                                  <w:szCs w:val="18"/>
                                </w:rPr>
                                <w:t>Time</w:t>
                              </w:r>
                            </w:p>
                          </w:txbxContent>
                        </wps:txbx>
                        <wps:bodyPr rot="0" vert="horz" wrap="square" lIns="0" tIns="0" rIns="0" bIns="0" anchor="t" anchorCtr="0" upright="1">
                          <a:noAutofit/>
                        </wps:bodyPr>
                      </wps:wsp>
                      <wps:wsp>
                        <wps:cNvPr id="102" name="Rectangle 91"/>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FC11E" w14:textId="77777777" w:rsidR="00BE035E" w:rsidRDefault="00BE035E" w:rsidP="00B36730">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103" name="Rectangle 92"/>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6D3E4" w14:textId="77777777" w:rsidR="00BE035E" w:rsidRDefault="00BE035E" w:rsidP="00B36730">
                              <w:pPr>
                                <w:pStyle w:val="DeltaViewTableBody"/>
                                <w:jc w:val="both"/>
                                <w:rPr>
                                  <w:sz w:val="22"/>
                                  <w:szCs w:val="18"/>
                                  <w:lang w:val="en-GB"/>
                                </w:rPr>
                              </w:pPr>
                              <w:r>
                                <w:rPr>
                                  <w:rFonts w:cs="Arial"/>
                                  <w:sz w:val="18"/>
                                  <w:szCs w:val="18"/>
                                </w:rPr>
                                <w:t>Voltage</w:t>
                              </w:r>
                            </w:p>
                          </w:txbxContent>
                        </wps:txbx>
                        <wps:bodyPr rot="0" vert="horz" wrap="none" lIns="0" tIns="0" rIns="0" bIns="0" anchor="t" anchorCtr="0" upright="1">
                          <a:noAutofit/>
                        </wps:bodyPr>
                      </wps:wsp>
                      <wps:wsp>
                        <wps:cNvPr id="104" name="Rectangle 93"/>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1674B" w14:textId="77777777" w:rsidR="00BE035E" w:rsidRDefault="00BE035E" w:rsidP="00B36730">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105" name="Rectangle 94"/>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7AABB" w14:textId="77777777" w:rsidR="00BE035E" w:rsidRDefault="00BE035E" w:rsidP="00B36730">
                              <w:pPr>
                                <w:pStyle w:val="DeltaViewTableBody"/>
                                <w:rPr>
                                  <w:rFonts w:cs="Arial"/>
                                  <w:sz w:val="22"/>
                                  <w:szCs w:val="22"/>
                                </w:rPr>
                              </w:pPr>
                              <w:r>
                                <w:rPr>
                                  <w:rFonts w:cs="Arial"/>
                                  <w:sz w:val="22"/>
                                  <w:szCs w:val="22"/>
                                </w:rPr>
                                <w:t>10s</w:t>
                              </w:r>
                            </w:p>
                            <w:p w14:paraId="4E6DBFF8" w14:textId="77777777" w:rsidR="00BE035E" w:rsidRDefault="00BE035E" w:rsidP="00B36730">
                              <w:pPr>
                                <w:pStyle w:val="DeltaViewTableBody"/>
                                <w:rPr>
                                  <w:sz w:val="22"/>
                                  <w:szCs w:val="22"/>
                                  <w:lang w:val="en-GB"/>
                                </w:rPr>
                              </w:pPr>
                              <w:r>
                                <w:rPr>
                                  <w:rFonts w:cs="Arial"/>
                                  <w:sz w:val="22"/>
                                  <w:szCs w:val="22"/>
                                </w:rPr>
                                <w:t>minimum</w:t>
                              </w:r>
                            </w:p>
                          </w:txbxContent>
                        </wps:txbx>
                        <wps:bodyPr rot="0" vert="horz" wrap="none" lIns="0" tIns="0" rIns="0" bIns="0" anchor="t" anchorCtr="0" upright="1">
                          <a:noAutofit/>
                        </wps:bodyPr>
                      </wps:wsp>
                      <wps:wsp>
                        <wps:cNvPr id="106" name="Rectangle 95"/>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03104" w14:textId="77777777" w:rsidR="00BE035E" w:rsidRDefault="00BE035E" w:rsidP="00B36730">
                              <w:pPr>
                                <w:pStyle w:val="DeltaViewTableBody"/>
                                <w:jc w:val="center"/>
                                <w:rPr>
                                  <w:sz w:val="22"/>
                                  <w:lang w:val="en-GB"/>
                                </w:rPr>
                              </w:pPr>
                            </w:p>
                          </w:txbxContent>
                        </wps:txbx>
                        <wps:bodyPr rot="0" vert="horz" wrap="square" lIns="0" tIns="0" rIns="0" bIns="0" anchor="t" anchorCtr="0" upright="1">
                          <a:noAutofit/>
                        </wps:bodyPr>
                      </wps:wsp>
                      <wps:wsp>
                        <wps:cNvPr id="107" name="Freeform 96"/>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 name="Freeform 97"/>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9" name="Rectangle 98"/>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575" w14:textId="77777777" w:rsidR="00BE035E" w:rsidRDefault="00BE035E" w:rsidP="00B36730">
                              <w:pPr>
                                <w:pStyle w:val="DeltaViewTableBody"/>
                                <w:jc w:val="both"/>
                                <w:rPr>
                                  <w:sz w:val="22"/>
                                  <w:szCs w:val="22"/>
                                  <w:lang w:val="en-GB"/>
                                </w:rPr>
                              </w:pPr>
                              <w:r>
                                <w:rPr>
                                  <w:rFonts w:cs="Arial"/>
                                  <w:sz w:val="22"/>
                                  <w:szCs w:val="22"/>
                                </w:rPr>
                                <w:t>1 tap</w:t>
                              </w:r>
                            </w:p>
                          </w:txbxContent>
                        </wps:txbx>
                        <wps:bodyPr rot="0" vert="horz" wrap="none" lIns="0" tIns="0" rIns="0" bIns="0" anchor="t" anchorCtr="0" upright="1">
                          <a:noAutofit/>
                        </wps:bodyPr>
                      </wps:wsp>
                      <wps:wsp>
                        <wps:cNvPr id="110" name="Rectangle 99"/>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DB8A5" w14:textId="77777777" w:rsidR="00BE035E" w:rsidRDefault="00BE035E" w:rsidP="00B36730">
                              <w:pPr>
                                <w:pStyle w:val="DeltaViewTableBody"/>
                                <w:jc w:val="both"/>
                                <w:rPr>
                                  <w:sz w:val="22"/>
                                  <w:szCs w:val="22"/>
                                  <w:lang w:val="en-GB"/>
                                </w:rPr>
                              </w:pPr>
                              <w:r>
                                <w:rPr>
                                  <w:rFonts w:cs="Arial"/>
                                  <w:sz w:val="22"/>
                                  <w:szCs w:val="22"/>
                                </w:rPr>
                                <w:t xml:space="preserve"> </w:t>
                              </w:r>
                            </w:p>
                          </w:txbxContent>
                        </wps:txbx>
                        <wps:bodyPr rot="0" vert="horz" wrap="none" lIns="0" tIns="0" rIns="0" bIns="0" anchor="t" anchorCtr="0" upright="1">
                          <a:noAutofit/>
                        </wps:bodyPr>
                      </wps:wsp>
                      <wps:wsp>
                        <wps:cNvPr id="111" name="Line 100"/>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2" name="Line 101"/>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3" name="Line 102"/>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4" name="Line 103"/>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7BBD3A" id="Group 79" o:spid="_x0000_s1031" style="width:253.5pt;height:149.7pt;mso-position-horizontal-relative:char;mso-position-vertical-relative:line" coordorigin="1282,8100" coordsize="507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">
                <v:rect id="AutoShape 69" o:spid="_x0000_s1032" style="position:absolute;left:1282;top:8100;width:5070;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" filled="f" stroked="f">
                  <o:lock v:ext="edit" aspectratio="t"/>
                </v:rect>
                <v:rect id="Rectangle 70" o:spid="_x0000_s1033" style="position:absolute;left:1282;top:8100;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" filled="f" stroked="f">
                  <v:textbox inset="0,0,0,0">
                    <w:txbxContent>
                      <w:p w14:paraId="48AD1F3A" w14:textId="77777777" w:rsidR="00BE035E" w:rsidRDefault="00BE035E" w:rsidP="00B36730">
                        <w:pPr>
                          <w:pStyle w:val="DeltaViewTableBody"/>
                          <w:jc w:val="both"/>
                          <w:rPr>
                            <w:sz w:val="22"/>
                            <w:szCs w:val="22"/>
                            <w:lang w:val="en-GB"/>
                          </w:rPr>
                        </w:pPr>
                        <w:r>
                          <w:rPr>
                            <w:sz w:val="22"/>
                            <w:szCs w:val="22"/>
                          </w:rPr>
                          <w:t xml:space="preserve"> </w:t>
                        </w:r>
                      </w:p>
                    </w:txbxContent>
                  </v:textbox>
                </v:rect>
                <v:line id="Line 71" o:spid="_x0000_s1034" style="position:absolute;visibility:visible;mso-wrap-style:square" from="2214,8164" to="2215,9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">
                  <v:stroke endcap="round"/>
                </v:line>
                <v:line id="Line 72" o:spid="_x0000_s1035" style="position:absolute;visibility:visible;mso-wrap-style:square" from="1808,8541" to="601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QuCwQAAANsAAAAPAAAAZHJzL2Rvd25yZXYueG1sRI/NqsIw&#10;FIT3gu8QjnB3mnov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KDNC4LBAAAA2wAAAA8AAAAA&#10;AAAAAAAAAAAABwIAAGRycy9kb3ducmV2LnhtbFBLBQYAAAAAAwADALcAAAD1AgAAAAA=&#10;">
                  <v:stroke endcap="round"/>
                </v:line>
                <v:line id="Line 73" o:spid="_x0000_s1036" style="position:absolute;flip:y;visibility:visible;mso-wrap-style:square" from="2456,8389" to="245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" strokeweight="2.25pt"/>
                <v:line id="Line 74" o:spid="_x0000_s1037" style="position:absolute;visibility:visible;mso-wrap-style:square" from="2456,8389" to="2831,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" strokeweight="2.25pt"/>
                <v:line id="Line 75" o:spid="_x0000_s1038" style="position:absolute;visibility:visible;mso-wrap-style:square" from="3612,8541" to="3973,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" strokeweight="2.25pt"/>
                <v:line id="Line 76" o:spid="_x0000_s1039" style="position:absolute;flip:y;visibility:visible;mso-wrap-style:square" from="2845,8236" to="2846,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" strokeweight="2.25pt"/>
                <v:line id="Line 77" o:spid="_x0000_s1040" style="position:absolute;visibility:visible;mso-wrap-style:square" from="2845,8236" to="3221,8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" strokeweight="2.25pt"/>
                <v:line id="Line 78" o:spid="_x0000_s1041" style="position:absolute;flip:y;visibility:visible;mso-wrap-style:square" from="3222,8237" to="3223,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" strokeweight="2.25pt"/>
                <v:line id="Line 79" o:spid="_x0000_s1042" style="position:absolute;visibility:visible;mso-wrap-style:square" from="3222,8389" to="3598,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" strokeweight="2.25pt"/>
                <v:line id="Line 80" o:spid="_x0000_s1043" style="position:absolute;flip:y;visibility:visible;mso-wrap-style:square" from="3613,8389" to="3614,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" strokeweight="2.25pt"/>
                <v:line id="Line 81" o:spid="_x0000_s1044" style="position:absolute;visibility:visible;mso-wrap-style:square" from="3613,8541" to="3989,8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" strokeweight="2.25pt"/>
                <v:line id="Line 82" o:spid="_x0000_s1045" style="position:absolute;flip:y;visibility:visible;mso-wrap-style:square" from="3989,8541" to="3990,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" strokeweight="2.25pt"/>
                <v:line id="Line 83" o:spid="_x0000_s1046" style="position:absolute;visibility:visible;mso-wrap-style:square" from="3989,8693" to="4365,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" strokeweight="2.25pt"/>
                <v:line id="Line 84" o:spid="_x0000_s1047" style="position:absolute;flip:y;visibility:visible;mso-wrap-style:square" from="4365,8685" to="436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" strokeweight="2.25pt"/>
                <v:line id="Line 85" o:spid="_x0000_s1048" style="position:absolute;visibility:visible;mso-wrap-style:square" from="4365,8837" to="4741,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" strokeweight="2.25pt"/>
                <v:line id="Line 86" o:spid="_x0000_s1049" style="position:absolute;flip:y;visibility:visible;mso-wrap-style:square" from="4726,8685" to="4727,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" strokeweight="2.25pt"/>
                <v:line id="Line 87" o:spid="_x0000_s1050" style="position:absolute;visibility:visible;mso-wrap-style:square" from="4726,8685" to="5101,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" strokeweight="2.25pt"/>
                <v:line id="Line 88" o:spid="_x0000_s1051" style="position:absolute;flip:y;visibility:visible;mso-wrap-style:square" from="5101,8533" to="5102,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" strokeweight="2.25pt"/>
                <v:line id="Line 89" o:spid="_x0000_s1052" style="position:absolute;visibility:visible;mso-wrap-style:square" from="5101,8533" to="5476,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" strokeweight="2.25pt"/>
                <v:rect id="Rectangle 90" o:spid="_x0000_s1053" style="position:absolute;left:5531;top:8597;width:611;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" filled="f" stroked="f">
                  <v:textbox inset="0,0,0,0">
                    <w:txbxContent>
                      <w:p w14:paraId="286891A0" w14:textId="77777777" w:rsidR="00BE035E" w:rsidRDefault="00BE035E" w:rsidP="00B36730">
                        <w:pPr>
                          <w:pStyle w:val="DeltaViewTableBody"/>
                          <w:jc w:val="both"/>
                          <w:rPr>
                            <w:sz w:val="22"/>
                            <w:szCs w:val="18"/>
                            <w:lang w:val="en-GB"/>
                          </w:rPr>
                        </w:pPr>
                        <w:r>
                          <w:rPr>
                            <w:rFonts w:cs="Arial"/>
                            <w:sz w:val="18"/>
                            <w:szCs w:val="18"/>
                          </w:rPr>
                          <w:t>Time</w:t>
                        </w:r>
                      </w:p>
                    </w:txbxContent>
                  </v:textbox>
                </v:rect>
                <v:rect id="Rectangle 91" o:spid="_x0000_s1054" style="position:absolute;left:5979;top:8597;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" filled="f" stroked="f">
                  <v:textbox inset="0,0,0,0">
                    <w:txbxContent>
                      <w:p w14:paraId="073FC11E" w14:textId="77777777" w:rsidR="00BE035E" w:rsidRDefault="00BE035E" w:rsidP="00B36730">
                        <w:pPr>
                          <w:pStyle w:val="DeltaViewTableBody"/>
                          <w:jc w:val="both"/>
                          <w:rPr>
                            <w:sz w:val="22"/>
                            <w:szCs w:val="18"/>
                            <w:lang w:val="en-GB"/>
                          </w:rPr>
                        </w:pPr>
                        <w:r>
                          <w:rPr>
                            <w:rFonts w:cs="Arial"/>
                            <w:sz w:val="18"/>
                            <w:szCs w:val="18"/>
                          </w:rPr>
                          <w:t xml:space="preserve"> </w:t>
                        </w:r>
                      </w:p>
                    </w:txbxContent>
                  </v:textbox>
                </v:rect>
                <v:rect id="Rectangle 92" o:spid="_x0000_s1055" style="position:absolute;left:1443;top:8141;width:61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" filled="f" stroked="f">
                  <v:textbox inset="0,0,0,0">
                    <w:txbxContent>
                      <w:p w14:paraId="4106D3E4" w14:textId="77777777" w:rsidR="00BE035E" w:rsidRDefault="00BE035E" w:rsidP="00B36730">
                        <w:pPr>
                          <w:pStyle w:val="DeltaViewTableBody"/>
                          <w:jc w:val="both"/>
                          <w:rPr>
                            <w:sz w:val="22"/>
                            <w:szCs w:val="18"/>
                            <w:lang w:val="en-GB"/>
                          </w:rPr>
                        </w:pPr>
                        <w:r>
                          <w:rPr>
                            <w:rFonts w:cs="Arial"/>
                            <w:sz w:val="18"/>
                            <w:szCs w:val="18"/>
                          </w:rPr>
                          <w:t>Voltage</w:t>
                        </w:r>
                      </w:p>
                    </w:txbxContent>
                  </v:textbox>
                </v:rect>
                <v:rect id="Rectangle 93" o:spid="_x0000_s1056" style="position:absolute;left:2121;top:8141;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" filled="f" stroked="f">
                  <v:textbox inset="0,0,0,0">
                    <w:txbxContent>
                      <w:p w14:paraId="7901674B" w14:textId="77777777" w:rsidR="00BE035E" w:rsidRDefault="00BE035E" w:rsidP="00B36730">
                        <w:pPr>
                          <w:pStyle w:val="DeltaViewTableBody"/>
                          <w:jc w:val="both"/>
                          <w:rPr>
                            <w:sz w:val="22"/>
                            <w:szCs w:val="18"/>
                            <w:lang w:val="en-GB"/>
                          </w:rPr>
                        </w:pPr>
                        <w:r>
                          <w:rPr>
                            <w:rFonts w:cs="Arial"/>
                            <w:sz w:val="18"/>
                            <w:szCs w:val="18"/>
                          </w:rPr>
                          <w:t xml:space="preserve"> </w:t>
                        </w:r>
                      </w:p>
                    </w:txbxContent>
                  </v:textbox>
                </v:rect>
                <v:rect id="Rectangle 94" o:spid="_x0000_s1057" style="position:absolute;left:4312;top:9360;width:893;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" filled="f" stroked="f">
                  <v:textbox inset="0,0,0,0">
                    <w:txbxContent>
                      <w:p w14:paraId="6E47AABB" w14:textId="77777777" w:rsidR="00BE035E" w:rsidRDefault="00BE035E" w:rsidP="00B36730">
                        <w:pPr>
                          <w:pStyle w:val="DeltaViewTableBody"/>
                          <w:rPr>
                            <w:rFonts w:cs="Arial"/>
                            <w:sz w:val="22"/>
                            <w:szCs w:val="22"/>
                          </w:rPr>
                        </w:pPr>
                        <w:r>
                          <w:rPr>
                            <w:rFonts w:cs="Arial"/>
                            <w:sz w:val="22"/>
                            <w:szCs w:val="22"/>
                          </w:rPr>
                          <w:t>10s</w:t>
                        </w:r>
                      </w:p>
                      <w:p w14:paraId="4E6DBFF8" w14:textId="77777777" w:rsidR="00BE035E" w:rsidRDefault="00BE035E" w:rsidP="00B36730">
                        <w:pPr>
                          <w:pStyle w:val="DeltaViewTableBody"/>
                          <w:rPr>
                            <w:sz w:val="22"/>
                            <w:szCs w:val="22"/>
                            <w:lang w:val="en-GB"/>
                          </w:rPr>
                        </w:pPr>
                        <w:r>
                          <w:rPr>
                            <w:rFonts w:cs="Arial"/>
                            <w:sz w:val="22"/>
                            <w:szCs w:val="22"/>
                          </w:rPr>
                          <w:t>minimum</w:t>
                        </w:r>
                      </w:p>
                    </w:txbxContent>
                  </v:textbox>
                </v:rect>
                <v:rect id="Rectangle 95" o:spid="_x0000_s1058" style="position:absolute;left:4511;top:9000;width:18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" filled="f" stroked="f">
                  <v:textbox inset="0,0,0,0">
                    <w:txbxContent>
                      <w:p w14:paraId="03F03104" w14:textId="77777777" w:rsidR="00BE035E" w:rsidRDefault="00BE035E" w:rsidP="00B36730">
                        <w:pPr>
                          <w:pStyle w:val="DeltaViewTableBody"/>
                          <w:jc w:val="center"/>
                          <w:rPr>
                            <w:sz w:val="22"/>
                            <w:lang w:val="en-GB"/>
                          </w:rPr>
                        </w:pPr>
                      </w:p>
                    </w:txbxContent>
                  </v:textbox>
                </v:rect>
                <v:shape id="Freeform 96" o:spid="_x0000_s1059" style="position:absolute;left:4342;top:9000;width:376;height:194;visibility:visible;mso-wrap-style:square;v-text-anchor:top" coordsize="25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" path="m666,333r1167,c1870,333,1900,363,1900,400v,37,-30,66,-67,66l666,466v-36,,-66,-29,-66,-66c600,363,630,333,666,333xm800,800l,400,800,r,800xm1700,r800,400l1700,800,1700,xe" fillcolor="black" strokeweight=".1pt">
                  <v:stroke joinstyle="bevel"/>
                  <v:path arrowok="t" o:connecttype="custom" o:connectlocs="100,81;276,81;286,97;276,113;100,113;90,97;100,81;120,194;0,97;120,0;120,194;256,0;376,97;256,194;256,0" o:connectangles="0,0,0,0,0,0,0,0,0,0,0,0,0,0,0"/>
                  <o:lock v:ext="edit" verticies="t"/>
                </v:shape>
                <v:shape id="Freeform 97" o:spid="_x0000_s1060" style="position:absolute;left:3622;top:8640;width:180;height:226;visibility:visible;mso-wrap-style:square;v-text-anchor:top" coordsize="80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" path="m466,666r,867c466,1570,437,1600,400,1600v-37,,-67,-30,-67,-67l333,666v,-36,30,-66,67,-66c437,600,466,630,466,666xm,800l400,,800,800,,800xm800,1400l400,2200,,1400r800,xe" fillcolor="black" strokeweight=".1pt">
                  <v:stroke joinstyle="bevel"/>
                  <v:path arrowok="t" o:connecttype="custom" o:connectlocs="105,68;105,157;90,164;75,157;75,68;90,62;105,68;0,82;90,0;180,82;0,82;180,144;90,226;0,144;180,144" o:connectangles="0,0,0,0,0,0,0,0,0,0,0,0,0,0,0"/>
                  <o:lock v:ext="edit" verticies="t"/>
                </v:shape>
                <v:rect id="Rectangle 98" o:spid="_x0000_s1061" style="position:absolute;left:3066;top:8720;width:490;height: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" filled="f" stroked="f">
                  <v:textbox inset="0,0,0,0">
                    <w:txbxContent>
                      <w:p w14:paraId="6577B575" w14:textId="77777777" w:rsidR="00BE035E" w:rsidRDefault="00BE035E" w:rsidP="00B36730">
                        <w:pPr>
                          <w:pStyle w:val="DeltaViewTableBody"/>
                          <w:jc w:val="both"/>
                          <w:rPr>
                            <w:sz w:val="22"/>
                            <w:szCs w:val="22"/>
                            <w:lang w:val="en-GB"/>
                          </w:rPr>
                        </w:pPr>
                        <w:r>
                          <w:rPr>
                            <w:rFonts w:cs="Arial"/>
                            <w:sz w:val="22"/>
                            <w:szCs w:val="22"/>
                          </w:rPr>
                          <w:t>1 tap</w:t>
                        </w:r>
                      </w:p>
                    </w:txbxContent>
                  </v:textbox>
                </v:rect>
                <v:rect id="Rectangle 99" o:spid="_x0000_s1062" style="position:absolute;left:3603;top:8719;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" filled="f" stroked="f">
                  <v:textbox inset="0,0,0,0">
                    <w:txbxContent>
                      <w:p w14:paraId="0E4DB8A5" w14:textId="77777777" w:rsidR="00BE035E" w:rsidRDefault="00BE035E" w:rsidP="00B36730">
                        <w:pPr>
                          <w:pStyle w:val="DeltaViewTableBody"/>
                          <w:jc w:val="both"/>
                          <w:rPr>
                            <w:sz w:val="22"/>
                            <w:szCs w:val="22"/>
                            <w:lang w:val="en-GB"/>
                          </w:rPr>
                        </w:pPr>
                        <w:r>
                          <w:rPr>
                            <w:rFonts w:cs="Arial"/>
                            <w:sz w:val="22"/>
                            <w:szCs w:val="22"/>
                          </w:rPr>
                          <w:t xml:space="preserve"> </w:t>
                        </w:r>
                      </w:p>
                    </w:txbxContent>
                  </v:textbox>
                </v:rect>
                <v:line id="Line 100" o:spid="_x0000_s1063" style="position:absolute;visibility:visible;mso-wrap-style:square" from="3622,8640" to="3848,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">
                  <v:stroke endcap="round"/>
                </v:line>
                <v:line id="Line 101" o:spid="_x0000_s1064" style="position:absolute;visibility:visible;mso-wrap-style:square" from="4364,8869" to="4365,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">
                  <v:stroke endcap="round"/>
                </v:line>
                <v:line id="Line 102" o:spid="_x0000_s1065" style="position:absolute;visibility:visible;mso-wrap-style:square" from="4725,8869" to="472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">
                  <v:stroke endcap="round"/>
                </v:line>
                <v:line id="Line 103" o:spid="_x0000_s1066" style="position:absolute;visibility:visible;mso-wrap-style:square" from="3702,8861" to="421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">
                  <v:stroke endcap="round"/>
                </v:line>
                <w10:anchorlock/>
              </v:group>
            </w:pict>
          </mc:Fallback>
        </mc:AlternateContent>
      </w:r>
    </w:p>
    <w:p w14:paraId="65916664" w14:textId="77777777" w:rsidR="00B36730" w:rsidRPr="001C389A" w:rsidRDefault="007E59DD" w:rsidP="00E30D18">
      <w:pPr>
        <w:pStyle w:val="BodyText"/>
        <w:jc w:val="center"/>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.5 Figure 1 – Transformer tap sequence for voltage control tests</w:t>
      </w:r>
    </w:p>
    <w:p w14:paraId="1611E5F8" w14:textId="77777777" w:rsidR="00B36730" w:rsidRPr="001C389A" w:rsidRDefault="00B36730" w:rsidP="00B36730">
      <w:pPr>
        <w:widowControl w:val="0"/>
        <w:tabs>
          <w:tab w:val="left" w:pos="1440"/>
        </w:tabs>
        <w:rPr>
          <w:rFonts w:cs="Arial"/>
          <w:sz w:val="20"/>
        </w:rPr>
      </w:pPr>
    </w:p>
    <w:p w14:paraId="47B01430" w14:textId="77777777" w:rsidR="00B36730" w:rsidRPr="001C389A" w:rsidRDefault="00B36730" w:rsidP="00B36730">
      <w:pPr>
        <w:widowControl w:val="0"/>
        <w:tabs>
          <w:tab w:val="left" w:pos="720"/>
          <w:tab w:val="left" w:pos="1440"/>
        </w:tabs>
        <w:rPr>
          <w:rStyle w:val="DeltaViewInsertion"/>
          <w:rFonts w:cs="Arial"/>
          <w:color w:val="auto"/>
          <w:sz w:val="20"/>
          <w:u w:val="none"/>
        </w:rPr>
      </w:pPr>
    </w:p>
    <w:p w14:paraId="49035F03" w14:textId="77777777" w:rsidR="00B36730" w:rsidRPr="001C389A" w:rsidRDefault="00B36730" w:rsidP="00B36730">
      <w:pPr>
        <w:widowControl w:val="0"/>
        <w:tabs>
          <w:tab w:val="left" w:pos="720"/>
          <w:tab w:val="left" w:pos="1440"/>
        </w:tabs>
        <w:rPr>
          <w:rFonts w:cs="Arial"/>
          <w:sz w:val="20"/>
        </w:rPr>
      </w:pPr>
      <w:r w:rsidRPr="001C389A">
        <w:rPr>
          <w:rStyle w:val="DeltaViewInsertion"/>
          <w:rFonts w:cs="Arial"/>
          <w:color w:val="auto"/>
          <w:sz w:val="20"/>
          <w:u w:val="none"/>
        </w:rPr>
        <w:tab/>
        <w:t>(ii)</w:t>
      </w:r>
      <w:r w:rsidRPr="001C389A">
        <w:rPr>
          <w:rStyle w:val="DeltaViewInsertion"/>
          <w:rFonts w:cs="Arial"/>
          <w:color w:val="auto"/>
          <w:sz w:val="20"/>
          <w:u w:val="none"/>
        </w:rPr>
        <w:tab/>
      </w:r>
    </w:p>
    <w:p w14:paraId="2160CD4F" w14:textId="77777777" w:rsidR="00B36730" w:rsidRPr="001C389A" w:rsidRDefault="00B36730" w:rsidP="00B36730">
      <w:pPr>
        <w:widowControl w:val="0"/>
        <w:tabs>
          <w:tab w:val="left" w:pos="1440"/>
        </w:tabs>
        <w:rPr>
          <w:rFonts w:cs="Arial"/>
          <w:sz w:val="20"/>
        </w:rPr>
      </w:pPr>
    </w:p>
    <w:p w14:paraId="19B113A9" w14:textId="77777777" w:rsidR="00B36730" w:rsidRPr="001C389A" w:rsidRDefault="00B36730" w:rsidP="00B36730">
      <w:pPr>
        <w:widowControl w:val="0"/>
        <w:tabs>
          <w:tab w:val="left" w:pos="1440"/>
        </w:tabs>
        <w:jc w:val="center"/>
        <w:rPr>
          <w:rFonts w:cs="Arial"/>
          <w:sz w:val="20"/>
        </w:rPr>
      </w:pPr>
      <w:r w:rsidRPr="001C389A">
        <w:rPr>
          <w:rFonts w:cs="Arial"/>
          <w:noProof/>
          <w:sz w:val="20"/>
          <w:lang w:val="en-US"/>
        </w:rPr>
        <w:drawing>
          <wp:inline distT="0" distB="0" distL="0" distR="0" wp14:anchorId="24ABE2D1" wp14:editId="71293B7F">
            <wp:extent cx="3337560" cy="14782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7560" cy="1478280"/>
                    </a:xfrm>
                    <a:prstGeom prst="rect">
                      <a:avLst/>
                    </a:prstGeom>
                    <a:noFill/>
                    <a:ln>
                      <a:noFill/>
                    </a:ln>
                  </pic:spPr>
                </pic:pic>
              </a:graphicData>
            </a:graphic>
          </wp:inline>
        </w:drawing>
      </w:r>
    </w:p>
    <w:p w14:paraId="394C0A92" w14:textId="77777777" w:rsidR="00B36730" w:rsidRPr="001C389A" w:rsidRDefault="00B36730" w:rsidP="00B36730">
      <w:pPr>
        <w:widowControl w:val="0"/>
        <w:tabs>
          <w:tab w:val="left" w:pos="1440"/>
        </w:tabs>
        <w:rPr>
          <w:rFonts w:cs="Arial"/>
          <w:sz w:val="20"/>
        </w:rPr>
      </w:pPr>
      <w:r w:rsidRPr="001C389A">
        <w:rPr>
          <w:rStyle w:val="DeltaViewInsertion"/>
          <w:rFonts w:cs="Arial"/>
          <w:color w:val="auto"/>
          <w:sz w:val="20"/>
          <w:u w:val="none"/>
        </w:rPr>
        <w:tab/>
      </w:r>
      <w:r w:rsidR="007E59DD" w:rsidRPr="001C389A">
        <w:rPr>
          <w:rStyle w:val="DeltaViewInsertion"/>
          <w:rFonts w:cs="Arial"/>
          <w:color w:val="auto"/>
          <w:sz w:val="20"/>
          <w:u w:val="none"/>
        </w:rPr>
        <w:t>ECP.A.6</w:t>
      </w:r>
      <w:r w:rsidRPr="001C389A">
        <w:rPr>
          <w:rStyle w:val="DeltaViewInsertion"/>
          <w:rFonts w:cs="Arial"/>
          <w:color w:val="auto"/>
          <w:sz w:val="20"/>
          <w:u w:val="none"/>
        </w:rPr>
        <w:t>.5 Figure 2 – Step injection sequence for voltage control tests</w:t>
      </w:r>
    </w:p>
    <w:p w14:paraId="353E4427" w14:textId="77777777" w:rsidR="00B36730" w:rsidRPr="001C389A" w:rsidRDefault="00B36730" w:rsidP="00B36730">
      <w:pPr>
        <w:widowControl w:val="0"/>
        <w:tabs>
          <w:tab w:val="left" w:pos="1440"/>
        </w:tabs>
        <w:ind w:left="1418" w:hanging="1418"/>
        <w:rPr>
          <w:rFonts w:cs="Arial"/>
          <w:sz w:val="20"/>
        </w:rPr>
      </w:pPr>
    </w:p>
    <w:p w14:paraId="30C96017" w14:textId="77777777" w:rsidR="00B36730" w:rsidRPr="001C389A" w:rsidRDefault="0060064A" w:rsidP="00B36730">
      <w:pPr>
        <w:widowControl w:val="0"/>
        <w:tabs>
          <w:tab w:val="left" w:pos="1440"/>
        </w:tabs>
        <w:ind w:left="1418" w:hanging="1418"/>
        <w:rPr>
          <w:rFonts w:cs="Arial"/>
          <w:sz w:val="20"/>
        </w:rPr>
      </w:pPr>
      <w:r w:rsidRPr="001C389A">
        <w:rPr>
          <w:rFonts w:cs="Arial"/>
          <w:sz w:val="20"/>
        </w:rPr>
        <w:t>ECP.A.6.5.7</w:t>
      </w:r>
      <w:r w:rsidR="00B36730" w:rsidRPr="001C389A">
        <w:rPr>
          <w:rFonts w:cs="Arial"/>
          <w:sz w:val="20"/>
        </w:rPr>
        <w:tab/>
        <w:t xml:space="preserve">In the case of </w:t>
      </w:r>
      <w:r w:rsidR="00B36730" w:rsidRPr="001C389A">
        <w:rPr>
          <w:rFonts w:cs="Arial"/>
          <w:b/>
          <w:sz w:val="20"/>
        </w:rPr>
        <w:t>OTSDUA</w:t>
      </w:r>
      <w:r w:rsidR="00B36730" w:rsidRPr="001C389A">
        <w:rPr>
          <w:rFonts w:cs="Arial"/>
          <w:sz w:val="20"/>
        </w:rPr>
        <w:t xml:space="preserve"> where the </w:t>
      </w:r>
      <w:r w:rsidR="00B36730" w:rsidRPr="001C389A">
        <w:rPr>
          <w:rFonts w:cs="Arial"/>
          <w:b/>
          <w:sz w:val="20"/>
        </w:rPr>
        <w:t>Bilateral Agreement</w:t>
      </w:r>
      <w:r w:rsidR="00B36730" w:rsidRPr="001C389A">
        <w:rPr>
          <w:rFonts w:cs="Arial"/>
          <w:sz w:val="20"/>
        </w:rPr>
        <w:t xml:space="preserve"> specifies additional damping facilities additional testing to demonstrate these damping facilities </w:t>
      </w:r>
      <w:r w:rsidR="00B36730" w:rsidRPr="001C389A">
        <w:rPr>
          <w:rFonts w:cs="Arial"/>
          <w:sz w:val="20"/>
        </w:rPr>
        <w:lastRenderedPageBreak/>
        <w:t xml:space="preserve">may be required.  </w:t>
      </w:r>
    </w:p>
    <w:p w14:paraId="3878169E" w14:textId="77777777" w:rsidR="00B36730" w:rsidRPr="001C389A" w:rsidRDefault="00B36730" w:rsidP="00B36730">
      <w:pPr>
        <w:widowControl w:val="0"/>
        <w:tabs>
          <w:tab w:val="left" w:pos="1440"/>
        </w:tabs>
        <w:rPr>
          <w:rFonts w:cs="Arial"/>
          <w:sz w:val="20"/>
        </w:rPr>
      </w:pPr>
    </w:p>
    <w:p w14:paraId="72087114" w14:textId="77777777" w:rsidR="00B36730" w:rsidRPr="001C389A" w:rsidRDefault="007E59DD" w:rsidP="00B36730">
      <w:pPr>
        <w:widowControl w:val="0"/>
        <w:tabs>
          <w:tab w:val="left" w:pos="1440"/>
        </w:tabs>
        <w:rPr>
          <w:rFonts w:cs="Arial"/>
          <w:sz w:val="20"/>
          <w:u w:val="single"/>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      </w:t>
      </w:r>
      <w:r w:rsidR="00B36730" w:rsidRPr="001C389A">
        <w:rPr>
          <w:rStyle w:val="DeltaViewInsertion"/>
          <w:rFonts w:cs="Arial"/>
          <w:color w:val="auto"/>
          <w:sz w:val="20"/>
          <w:u w:val="single"/>
        </w:rPr>
        <w:t>Frequency Response Tests</w:t>
      </w:r>
    </w:p>
    <w:p w14:paraId="48E7099F" w14:textId="77777777" w:rsidR="00B36730" w:rsidRPr="001C389A" w:rsidRDefault="00B36730" w:rsidP="00B36730">
      <w:pPr>
        <w:widowControl w:val="0"/>
        <w:tabs>
          <w:tab w:val="left" w:pos="1440"/>
        </w:tabs>
        <w:rPr>
          <w:rFonts w:cs="Arial"/>
          <w:b/>
          <w:sz w:val="20"/>
        </w:rPr>
      </w:pPr>
    </w:p>
    <w:p w14:paraId="6268EE41"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7E5CD5" w:rsidRPr="001C389A">
        <w:rPr>
          <w:rStyle w:val="DeltaViewInsertion"/>
          <w:rFonts w:cs="Arial"/>
          <w:color w:val="auto"/>
          <w:sz w:val="20"/>
          <w:u w:val="none"/>
        </w:rPr>
        <w:t xml:space="preserve">.6.1 </w:t>
      </w:r>
      <w:r w:rsidR="007E5CD5" w:rsidRPr="001C389A">
        <w:rPr>
          <w:rStyle w:val="DeltaViewInsertion"/>
          <w:rFonts w:cs="Arial"/>
          <w:color w:val="auto"/>
          <w:sz w:val="20"/>
          <w:u w:val="none"/>
        </w:rPr>
        <w:tab/>
      </w:r>
      <w:r w:rsidR="00B36730" w:rsidRPr="001C389A">
        <w:rPr>
          <w:rStyle w:val="DeltaViewInsertion"/>
          <w:rFonts w:cs="Arial"/>
          <w:color w:val="auto"/>
          <w:sz w:val="20"/>
          <w:u w:val="none"/>
        </w:rPr>
        <w:t xml:space="preserve">This section describes the procedure for performing frequency response testing on a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These tests should be scheduled at a time where there are at least 95% of the </w:t>
      </w:r>
      <w:r w:rsidR="00B36730" w:rsidRPr="001C389A">
        <w:rPr>
          <w:rStyle w:val="DeltaViewInsertion"/>
          <w:rFonts w:cs="Arial"/>
          <w:b/>
          <w:color w:val="auto"/>
          <w:sz w:val="20"/>
          <w:u w:val="none"/>
        </w:rPr>
        <w:t>Power Park Units</w:t>
      </w:r>
      <w:r w:rsidR="00B36730" w:rsidRPr="001C389A">
        <w:rPr>
          <w:rStyle w:val="DeltaViewInsertion"/>
          <w:rFonts w:cs="Arial"/>
          <w:color w:val="auto"/>
          <w:sz w:val="20"/>
          <w:u w:val="none"/>
        </w:rPr>
        <w:t xml:space="preserve"> within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in service. There should be sufficient MW resource forecasted in order to generate at least 65%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w:t>
      </w:r>
    </w:p>
    <w:p w14:paraId="6E89171E" w14:textId="77777777" w:rsidR="00B36730" w:rsidRPr="001C389A" w:rsidRDefault="00B36730" w:rsidP="00B36730">
      <w:pPr>
        <w:widowControl w:val="0"/>
        <w:rPr>
          <w:rFonts w:cs="Arial"/>
          <w:sz w:val="20"/>
        </w:rPr>
      </w:pPr>
    </w:p>
    <w:p w14:paraId="1C48BC22"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.6.2  The frequency controller shall be in </w:t>
      </w:r>
      <w:r w:rsidR="00B36730" w:rsidRPr="001C389A">
        <w:rPr>
          <w:rStyle w:val="DeltaViewInsertion"/>
          <w:rFonts w:cs="Arial"/>
          <w:b/>
          <w:color w:val="auto"/>
          <w:sz w:val="20"/>
          <w:u w:val="none"/>
        </w:rPr>
        <w:t xml:space="preserve">Frequency Sensitive Mode </w:t>
      </w:r>
      <w:r w:rsidR="00B36730" w:rsidRPr="001C389A">
        <w:rPr>
          <w:rStyle w:val="DeltaViewInsertion"/>
          <w:rFonts w:cs="Arial"/>
          <w:color w:val="auto"/>
          <w:sz w:val="20"/>
          <w:u w:val="none"/>
        </w:rPr>
        <w:t xml:space="preserve">or </w:t>
      </w:r>
      <w:r w:rsidR="00B36730" w:rsidRPr="001C389A">
        <w:rPr>
          <w:rStyle w:val="DeltaViewInsertion"/>
          <w:rFonts w:cs="Arial"/>
          <w:b/>
          <w:color w:val="auto"/>
          <w:sz w:val="20"/>
          <w:u w:val="none"/>
        </w:rPr>
        <w:t xml:space="preserve">Limited Frequency Sensitive Mode </w:t>
      </w:r>
      <w:r w:rsidR="00B36730" w:rsidRPr="001C389A">
        <w:rPr>
          <w:rStyle w:val="DeltaViewInsertion"/>
          <w:rFonts w:cs="Arial"/>
          <w:color w:val="auto"/>
          <w:sz w:val="20"/>
          <w:u w:val="none"/>
        </w:rPr>
        <w:t xml:space="preserve">as appropriate for each test. Simulated frequency deviation signals shall be injected into the frequency controller setpoint/feedback summing junction. If the injected frequency signal replaces rather than sums with the real system frequency signal then the additional tests outlined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.6.6 shall be performed with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 </w:t>
      </w:r>
      <w:r w:rsidR="00B36730" w:rsidRPr="001C389A">
        <w:rPr>
          <w:rStyle w:val="DeltaViewInsertion"/>
          <w:rFonts w:cs="Arial"/>
          <w:b/>
          <w:color w:val="auto"/>
          <w:sz w:val="20"/>
          <w:u w:val="none"/>
        </w:rPr>
        <w:t xml:space="preserve">Power Park Unit </w:t>
      </w:r>
      <w:r w:rsidR="00B36730" w:rsidRPr="001C389A">
        <w:rPr>
          <w:rStyle w:val="DeltaViewInsertion"/>
          <w:rFonts w:cs="Arial"/>
          <w:color w:val="auto"/>
          <w:sz w:val="20"/>
          <w:u w:val="none"/>
        </w:rPr>
        <w:t xml:space="preserve">in normal </w:t>
      </w:r>
      <w:r w:rsidR="00B36730" w:rsidRPr="001C389A">
        <w:rPr>
          <w:rStyle w:val="DeltaViewInsertion"/>
          <w:rFonts w:cs="Arial"/>
          <w:b/>
          <w:color w:val="auto"/>
          <w:sz w:val="20"/>
          <w:u w:val="none"/>
        </w:rPr>
        <w:t xml:space="preserve">Frequency Sensitive Mode </w:t>
      </w:r>
      <w:r w:rsidR="00B36730" w:rsidRPr="001C389A">
        <w:rPr>
          <w:rStyle w:val="DeltaViewInsertion"/>
          <w:rFonts w:cs="Arial"/>
          <w:color w:val="auto"/>
          <w:sz w:val="20"/>
          <w:u w:val="none"/>
        </w:rPr>
        <w:t xml:space="preserve">monitoring actual system frequency, over a period of at least 10 minutes. The aim of this additional test is to verify that the control system correctly measures the real system frequency for normal variations over a period of time. </w:t>
      </w:r>
    </w:p>
    <w:p w14:paraId="2D661CED" w14:textId="77777777" w:rsidR="00B36730" w:rsidRPr="001C389A" w:rsidRDefault="00B36730" w:rsidP="00B36730">
      <w:pPr>
        <w:widowControl w:val="0"/>
        <w:rPr>
          <w:rFonts w:cs="Arial"/>
          <w:sz w:val="20"/>
        </w:rPr>
      </w:pPr>
    </w:p>
    <w:p w14:paraId="417068E5" w14:textId="77777777"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.6.3</w:t>
      </w:r>
      <w:r w:rsidR="00B36730" w:rsidRPr="001C389A">
        <w:rPr>
          <w:rStyle w:val="DeltaViewInsertion"/>
          <w:rFonts w:ascii="Arial" w:hAnsi="Arial" w:cs="Arial"/>
          <w:color w:val="auto"/>
          <w:u w:val="none"/>
        </w:rPr>
        <w:tab/>
        <w:t xml:space="preserve">In addition to the frequency response requirements it is necessary to demonstrate the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ability to deliver a requested steady state power output which is not impacted by power source variation as per </w:t>
      </w:r>
      <w:r w:rsidR="00890380" w:rsidRPr="001C389A">
        <w:rPr>
          <w:rStyle w:val="DeltaViewInsertion"/>
          <w:rFonts w:ascii="Arial" w:hAnsi="Arial" w:cs="Arial"/>
          <w:color w:val="auto"/>
          <w:u w:val="none"/>
        </w:rPr>
        <w:t>ECC.</w:t>
      </w:r>
      <w:r w:rsidR="00B36730" w:rsidRPr="001C389A">
        <w:rPr>
          <w:rStyle w:val="DeltaViewInsertion"/>
          <w:rFonts w:ascii="Arial" w:hAnsi="Arial" w:cs="Arial"/>
          <w:color w:val="auto"/>
          <w:u w:val="none"/>
        </w:rPr>
        <w:t xml:space="preserve">6.3.9. This test shall be conducted in </w:t>
      </w:r>
      <w:r w:rsidR="00B36730" w:rsidRPr="001C389A">
        <w:rPr>
          <w:rStyle w:val="DeltaViewInsertion"/>
          <w:rFonts w:ascii="Arial" w:hAnsi="Arial" w:cs="Arial"/>
          <w:b/>
          <w:color w:val="auto"/>
          <w:u w:val="none"/>
        </w:rPr>
        <w:t xml:space="preserve">Limited Frequency Sensitive Mode </w:t>
      </w:r>
      <w:r w:rsidR="00B36730" w:rsidRPr="001C389A">
        <w:rPr>
          <w:rStyle w:val="DeltaViewInsertion"/>
          <w:rFonts w:ascii="Arial" w:hAnsi="Arial" w:cs="Arial"/>
          <w:color w:val="auto"/>
          <w:u w:val="none"/>
        </w:rPr>
        <w:t xml:space="preserve">at a part-loaded output for a period of 10 minutes as per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.6.6.</w:t>
      </w:r>
    </w:p>
    <w:p w14:paraId="1074E6E5" w14:textId="77777777" w:rsidR="00B36730" w:rsidRPr="001C389A" w:rsidRDefault="00B36730" w:rsidP="00B36730">
      <w:pPr>
        <w:pStyle w:val="Heading8"/>
        <w:numPr>
          <w:ilvl w:val="0"/>
          <w:numId w:val="0"/>
        </w:numPr>
        <w:ind w:left="720" w:firstLine="720"/>
        <w:rPr>
          <w:rStyle w:val="DeltaViewInsertion"/>
          <w:rFonts w:ascii="Arial" w:hAnsi="Arial" w:cs="Arial"/>
          <w:snapToGrid w:val="0"/>
          <w:color w:val="auto"/>
          <w:sz w:val="20"/>
          <w:u w:val="none"/>
        </w:rPr>
      </w:pPr>
      <w:r w:rsidRPr="001C389A">
        <w:rPr>
          <w:rStyle w:val="DeltaViewInsertion"/>
          <w:rFonts w:ascii="Arial" w:hAnsi="Arial" w:cs="Arial"/>
          <w:snapToGrid w:val="0"/>
          <w:color w:val="auto"/>
          <w:sz w:val="20"/>
          <w:u w:val="none"/>
        </w:rPr>
        <w:t>Preliminary Frequency Response Testing</w:t>
      </w:r>
    </w:p>
    <w:p w14:paraId="6FCAA087" w14:textId="77777777" w:rsidR="00B36730" w:rsidRPr="001C389A" w:rsidRDefault="00B36730" w:rsidP="00B36730">
      <w:pPr>
        <w:rPr>
          <w:rFonts w:cs="Arial"/>
          <w:sz w:val="20"/>
        </w:rPr>
      </w:pPr>
    </w:p>
    <w:p w14:paraId="4B7D43D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.6.4</w:t>
      </w:r>
      <w:r w:rsidR="00B36730" w:rsidRPr="001C389A">
        <w:rPr>
          <w:rStyle w:val="DeltaViewInsertion"/>
          <w:rFonts w:cs="Arial"/>
          <w:color w:val="auto"/>
          <w:sz w:val="20"/>
          <w:u w:val="none"/>
        </w:rPr>
        <w:tab/>
        <w:t xml:space="preserve">Prior to conducting the full set of tests as per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.6.6,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s</w:t>
      </w:r>
      <w:r w:rsidR="00B36730" w:rsidRPr="001C389A">
        <w:rPr>
          <w:rStyle w:val="DeltaViewInsertion"/>
          <w:rFonts w:cs="Arial"/>
          <w:color w:val="auto"/>
          <w:sz w:val="20"/>
          <w:u w:val="none"/>
        </w:rPr>
        <w:t xml:space="preserve"> are required to conduct the preliminary set of tests below to confirm the frequency injection method is correct and the plant control performance is within expectation. The test numbers refer to Figure 1 below. The test should be conducted when sufficient MW resource is forecasted in order to generate at least 65%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The following frequency injections shall be applied when operating at module load point 4.</w:t>
      </w:r>
    </w:p>
    <w:p w14:paraId="1FA179FC" w14:textId="77777777" w:rsidR="00B36730" w:rsidRPr="001C389A" w:rsidRDefault="00B36730" w:rsidP="00B36730">
      <w:pPr>
        <w:widowControl w:val="0"/>
        <w:tabs>
          <w:tab w:val="left" w:pos="1440"/>
        </w:tabs>
        <w:rPr>
          <w:rFonts w:cs="Arial"/>
          <w:b/>
          <w:sz w:val="20"/>
        </w:rPr>
      </w:pPr>
    </w:p>
    <w:p w14:paraId="10D18653" w14:textId="77777777" w:rsidR="00B36730" w:rsidRPr="001C389A" w:rsidRDefault="00B36730" w:rsidP="00B36730">
      <w:pPr>
        <w:widowControl w:val="0"/>
        <w:tabs>
          <w:tab w:val="left" w:pos="1440"/>
        </w:tabs>
        <w:rPr>
          <w:rFonts w:cs="Arial"/>
          <w:b/>
          <w:sz w:val="20"/>
        </w:rPr>
      </w:pPr>
    </w:p>
    <w:tbl>
      <w:tblPr>
        <w:tblpPr w:leftFromText="180" w:rightFromText="180" w:vertAnchor="text" w:tblpX="1526" w:tblpY="1"/>
        <w:tblOverlap w:val="never"/>
        <w:tblW w:w="7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351"/>
        <w:gridCol w:w="850"/>
      </w:tblGrid>
      <w:tr w:rsidR="007C03CE" w:rsidRPr="001C389A" w14:paraId="70DB1AB8"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511AE675" w14:textId="77777777" w:rsidR="00B36730" w:rsidRPr="001C389A" w:rsidRDefault="00B36730">
            <w:pPr>
              <w:widowControl w:val="0"/>
              <w:autoSpaceDE w:val="0"/>
              <w:autoSpaceDN w:val="0"/>
              <w:adjustRightInd w:val="0"/>
              <w:rPr>
                <w:rFonts w:cs="Arial"/>
                <w:bCs/>
                <w:sz w:val="20"/>
              </w:rPr>
            </w:pPr>
            <w:r w:rsidRPr="001C389A">
              <w:rPr>
                <w:rFonts w:cs="Arial"/>
                <w:bCs/>
                <w:sz w:val="20"/>
              </w:rPr>
              <w:t>Test No</w:t>
            </w:r>
          </w:p>
          <w:p w14:paraId="1007FB36" w14:textId="77777777" w:rsidR="00B36730" w:rsidRPr="001C389A" w:rsidRDefault="00B36730">
            <w:pPr>
              <w:widowControl w:val="0"/>
              <w:autoSpaceDE w:val="0"/>
              <w:autoSpaceDN w:val="0"/>
              <w:adjustRightInd w:val="0"/>
              <w:rPr>
                <w:rFonts w:cs="Arial"/>
                <w:bCs/>
                <w:sz w:val="20"/>
              </w:rPr>
            </w:pPr>
            <w:r w:rsidRPr="001C389A">
              <w:rPr>
                <w:rFonts w:cs="Arial"/>
                <w:bCs/>
                <w:sz w:val="20"/>
              </w:rPr>
              <w:t xml:space="preserve">(Figure1) </w:t>
            </w:r>
          </w:p>
        </w:tc>
        <w:tc>
          <w:tcPr>
            <w:tcW w:w="5351" w:type="dxa"/>
            <w:tcBorders>
              <w:top w:val="single" w:sz="4" w:space="0" w:color="auto"/>
              <w:left w:val="single" w:sz="4" w:space="0" w:color="auto"/>
              <w:bottom w:val="single" w:sz="4" w:space="0" w:color="auto"/>
              <w:right w:val="single" w:sz="4" w:space="0" w:color="auto"/>
            </w:tcBorders>
            <w:hideMark/>
          </w:tcPr>
          <w:p w14:paraId="1D3CFEE4" w14:textId="77777777" w:rsidR="00B36730" w:rsidRPr="001C389A" w:rsidRDefault="00B36730">
            <w:pPr>
              <w:widowControl w:val="0"/>
              <w:autoSpaceDE w:val="0"/>
              <w:autoSpaceDN w:val="0"/>
              <w:adjustRightInd w:val="0"/>
              <w:rPr>
                <w:rFonts w:cs="Arial"/>
                <w:bCs/>
                <w:sz w:val="20"/>
              </w:rPr>
            </w:pPr>
            <w:r w:rsidRPr="001C389A">
              <w:rPr>
                <w:rFonts w:cs="Arial"/>
                <w:bCs/>
                <w:sz w:val="20"/>
              </w:rPr>
              <w:t xml:space="preserve">Frequency Injection </w:t>
            </w:r>
          </w:p>
        </w:tc>
        <w:tc>
          <w:tcPr>
            <w:tcW w:w="850" w:type="dxa"/>
            <w:tcBorders>
              <w:top w:val="single" w:sz="4" w:space="0" w:color="auto"/>
              <w:left w:val="single" w:sz="4" w:space="0" w:color="auto"/>
              <w:bottom w:val="single" w:sz="4" w:space="0" w:color="auto"/>
              <w:right w:val="single" w:sz="4" w:space="0" w:color="auto"/>
            </w:tcBorders>
            <w:hideMark/>
          </w:tcPr>
          <w:p w14:paraId="480B341D" w14:textId="77777777" w:rsidR="00B36730" w:rsidRPr="001C389A" w:rsidRDefault="00B36730">
            <w:pPr>
              <w:widowControl w:val="0"/>
              <w:autoSpaceDE w:val="0"/>
              <w:autoSpaceDN w:val="0"/>
              <w:adjustRightInd w:val="0"/>
              <w:rPr>
                <w:rFonts w:cs="Arial"/>
                <w:bCs/>
                <w:sz w:val="20"/>
              </w:rPr>
            </w:pPr>
            <w:r w:rsidRPr="001C389A">
              <w:rPr>
                <w:rFonts w:cs="Arial"/>
                <w:bCs/>
                <w:sz w:val="20"/>
              </w:rPr>
              <w:t>Notes</w:t>
            </w:r>
          </w:p>
        </w:tc>
      </w:tr>
      <w:tr w:rsidR="007C03CE" w:rsidRPr="001C389A" w14:paraId="1C4D9521" w14:textId="77777777" w:rsidTr="003F470E">
        <w:tc>
          <w:tcPr>
            <w:tcW w:w="1028" w:type="dxa"/>
            <w:tcBorders>
              <w:top w:val="single" w:sz="4" w:space="0" w:color="auto"/>
              <w:left w:val="single" w:sz="4" w:space="0" w:color="auto"/>
              <w:bottom w:val="single" w:sz="4" w:space="0" w:color="auto"/>
              <w:right w:val="single" w:sz="4" w:space="0" w:color="auto"/>
            </w:tcBorders>
          </w:tcPr>
          <w:p w14:paraId="209CEB0C" w14:textId="77777777" w:rsidR="00B36730" w:rsidRPr="001C389A" w:rsidRDefault="00B36730">
            <w:pPr>
              <w:widowControl w:val="0"/>
              <w:autoSpaceDE w:val="0"/>
              <w:autoSpaceDN w:val="0"/>
              <w:adjustRightInd w:val="0"/>
              <w:rPr>
                <w:rFonts w:cs="Arial"/>
                <w:bCs/>
                <w:sz w:val="20"/>
              </w:rPr>
            </w:pPr>
            <w:r w:rsidRPr="001C389A">
              <w:rPr>
                <w:rFonts w:cs="Arial"/>
                <w:bCs/>
                <w:sz w:val="20"/>
              </w:rPr>
              <w:t>8</w:t>
            </w:r>
          </w:p>
        </w:tc>
        <w:tc>
          <w:tcPr>
            <w:tcW w:w="5351" w:type="dxa"/>
            <w:tcBorders>
              <w:top w:val="single" w:sz="4" w:space="0" w:color="auto"/>
              <w:left w:val="single" w:sz="4" w:space="0" w:color="auto"/>
              <w:bottom w:val="single" w:sz="4" w:space="0" w:color="auto"/>
              <w:right w:val="single" w:sz="4" w:space="0" w:color="auto"/>
            </w:tcBorders>
          </w:tcPr>
          <w:p w14:paraId="3EF1FBE8"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Inject -0.5Hz frequency fall over 10 sec</w:t>
            </w:r>
          </w:p>
          <w:p w14:paraId="6459D73C"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Hold for a further 20 sec</w:t>
            </w:r>
          </w:p>
          <w:p w14:paraId="65A2FE79" w14:textId="77777777" w:rsidR="00EA708F" w:rsidRPr="001C389A" w:rsidRDefault="00B36730">
            <w:pPr>
              <w:widowControl w:val="0"/>
              <w:autoSpaceDE w:val="0"/>
              <w:autoSpaceDN w:val="0"/>
              <w:adjustRightInd w:val="0"/>
              <w:ind w:left="317" w:hanging="317"/>
              <w:rPr>
                <w:rFonts w:cs="Arial"/>
                <w:sz w:val="20"/>
              </w:rPr>
            </w:pPr>
            <w:r w:rsidRPr="001C389A">
              <w:rPr>
                <w:rFonts w:cs="Arial"/>
                <w:sz w:val="20"/>
              </w:rPr>
              <w:t xml:space="preserve">• At 30 sec from the start of the test, Inject a +0.3Hz </w:t>
            </w:r>
          </w:p>
          <w:p w14:paraId="39095474"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frequency rise over 30 sec.</w:t>
            </w:r>
          </w:p>
          <w:p w14:paraId="35F9C094"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Hold until conditions stabilise</w:t>
            </w:r>
          </w:p>
          <w:p w14:paraId="495DD0D2"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2F20E713" w14:textId="77777777" w:rsidR="00B36730" w:rsidRPr="001C389A" w:rsidRDefault="00B36730">
            <w:pPr>
              <w:widowControl w:val="0"/>
              <w:autoSpaceDE w:val="0"/>
              <w:autoSpaceDN w:val="0"/>
              <w:adjustRightInd w:val="0"/>
              <w:rPr>
                <w:rFonts w:cs="Arial"/>
                <w:b/>
                <w:bCs/>
                <w:sz w:val="20"/>
              </w:rPr>
            </w:pPr>
          </w:p>
        </w:tc>
      </w:tr>
      <w:tr w:rsidR="007C03CE" w:rsidRPr="001C389A" w14:paraId="10F57E0A" w14:textId="77777777" w:rsidTr="003F470E">
        <w:tc>
          <w:tcPr>
            <w:tcW w:w="1028" w:type="dxa"/>
            <w:tcBorders>
              <w:top w:val="single" w:sz="4" w:space="0" w:color="auto"/>
              <w:left w:val="single" w:sz="4" w:space="0" w:color="auto"/>
              <w:bottom w:val="single" w:sz="4" w:space="0" w:color="auto"/>
              <w:right w:val="single" w:sz="4" w:space="0" w:color="auto"/>
            </w:tcBorders>
          </w:tcPr>
          <w:p w14:paraId="675EC291" w14:textId="77777777" w:rsidR="00B36730" w:rsidRPr="001C389A" w:rsidRDefault="00B36730">
            <w:pPr>
              <w:widowControl w:val="0"/>
              <w:autoSpaceDE w:val="0"/>
              <w:autoSpaceDN w:val="0"/>
              <w:adjustRightInd w:val="0"/>
              <w:rPr>
                <w:rFonts w:cs="Arial"/>
                <w:bCs/>
                <w:sz w:val="20"/>
              </w:rPr>
            </w:pPr>
            <w:r w:rsidRPr="001C389A">
              <w:rPr>
                <w:rFonts w:cs="Arial"/>
                <w:bCs/>
                <w:sz w:val="20"/>
              </w:rPr>
              <w:t>13</w:t>
            </w:r>
          </w:p>
        </w:tc>
        <w:tc>
          <w:tcPr>
            <w:tcW w:w="5351" w:type="dxa"/>
            <w:tcBorders>
              <w:top w:val="single" w:sz="4" w:space="0" w:color="auto"/>
              <w:left w:val="single" w:sz="4" w:space="0" w:color="auto"/>
              <w:bottom w:val="single" w:sz="4" w:space="0" w:color="auto"/>
              <w:right w:val="single" w:sz="4" w:space="0" w:color="auto"/>
            </w:tcBorders>
          </w:tcPr>
          <w:p w14:paraId="395B1BA1" w14:textId="77777777" w:rsidR="00B36730" w:rsidRPr="001C389A" w:rsidRDefault="00B36730">
            <w:pPr>
              <w:widowControl w:val="0"/>
              <w:autoSpaceDE w:val="0"/>
              <w:autoSpaceDN w:val="0"/>
              <w:adjustRightInd w:val="0"/>
              <w:rPr>
                <w:rFonts w:cs="Arial"/>
                <w:sz w:val="20"/>
              </w:rPr>
            </w:pPr>
            <w:r w:rsidRPr="001C389A">
              <w:rPr>
                <w:rFonts w:cs="Arial"/>
                <w:sz w:val="20"/>
              </w:rPr>
              <w:t>• Inject - 0.5Hz frequency fall over 10 sec</w:t>
            </w:r>
          </w:p>
          <w:p w14:paraId="773FB8FD"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62A8C961"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004277AB" w14:textId="77777777" w:rsidR="00B36730" w:rsidRPr="001C389A" w:rsidRDefault="00B36730">
            <w:pPr>
              <w:widowControl w:val="0"/>
              <w:autoSpaceDE w:val="0"/>
              <w:autoSpaceDN w:val="0"/>
              <w:adjustRightInd w:val="0"/>
              <w:rPr>
                <w:rFonts w:cs="Arial"/>
                <w:b/>
                <w:bCs/>
                <w:sz w:val="20"/>
              </w:rPr>
            </w:pPr>
          </w:p>
        </w:tc>
      </w:tr>
      <w:tr w:rsidR="007C03CE" w:rsidRPr="001C389A" w14:paraId="7009C81B"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34F111D6" w14:textId="77777777" w:rsidR="00B36730" w:rsidRPr="001C389A" w:rsidRDefault="00B36730">
            <w:pPr>
              <w:widowControl w:val="0"/>
              <w:autoSpaceDE w:val="0"/>
              <w:autoSpaceDN w:val="0"/>
              <w:adjustRightInd w:val="0"/>
              <w:rPr>
                <w:rFonts w:cs="Arial"/>
                <w:bCs/>
                <w:sz w:val="20"/>
              </w:rPr>
            </w:pPr>
            <w:r w:rsidRPr="001C389A">
              <w:rPr>
                <w:rFonts w:cs="Arial"/>
                <w:bCs/>
                <w:sz w:val="20"/>
              </w:rPr>
              <w:t>14</w:t>
            </w:r>
          </w:p>
        </w:tc>
        <w:tc>
          <w:tcPr>
            <w:tcW w:w="5351" w:type="dxa"/>
            <w:tcBorders>
              <w:top w:val="single" w:sz="4" w:space="0" w:color="auto"/>
              <w:left w:val="single" w:sz="4" w:space="0" w:color="auto"/>
              <w:bottom w:val="single" w:sz="4" w:space="0" w:color="auto"/>
              <w:right w:val="single" w:sz="4" w:space="0" w:color="auto"/>
            </w:tcBorders>
            <w:hideMark/>
          </w:tcPr>
          <w:p w14:paraId="1F461C89" w14:textId="77777777" w:rsidR="00B36730" w:rsidRPr="001C389A" w:rsidRDefault="00B36730">
            <w:pPr>
              <w:widowControl w:val="0"/>
              <w:autoSpaceDE w:val="0"/>
              <w:autoSpaceDN w:val="0"/>
              <w:adjustRightInd w:val="0"/>
              <w:rPr>
                <w:rFonts w:cs="Arial"/>
                <w:sz w:val="20"/>
              </w:rPr>
            </w:pPr>
            <w:r w:rsidRPr="001C389A">
              <w:rPr>
                <w:rFonts w:cs="Arial"/>
                <w:sz w:val="20"/>
              </w:rPr>
              <w:t>• Inject +0.5Hz frequency rise over 10 sec</w:t>
            </w:r>
          </w:p>
          <w:p w14:paraId="5FC17EFF"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1D31E491"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1E1A3FAE" w14:textId="77777777" w:rsidR="00B36730" w:rsidRPr="001C389A" w:rsidRDefault="00B36730">
            <w:pPr>
              <w:widowControl w:val="0"/>
              <w:autoSpaceDE w:val="0"/>
              <w:autoSpaceDN w:val="0"/>
              <w:adjustRightInd w:val="0"/>
              <w:rPr>
                <w:rFonts w:cs="Arial"/>
                <w:b/>
                <w:bCs/>
                <w:sz w:val="20"/>
              </w:rPr>
            </w:pPr>
          </w:p>
        </w:tc>
      </w:tr>
      <w:tr w:rsidR="007C03CE" w:rsidRPr="001C389A" w14:paraId="11FC5925"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424EA21A" w14:textId="77777777" w:rsidR="00B36730" w:rsidRPr="001C389A" w:rsidRDefault="00B36730">
            <w:pPr>
              <w:widowControl w:val="0"/>
              <w:autoSpaceDE w:val="0"/>
              <w:autoSpaceDN w:val="0"/>
              <w:adjustRightInd w:val="0"/>
              <w:rPr>
                <w:rFonts w:cs="Arial"/>
                <w:bCs/>
                <w:sz w:val="20"/>
              </w:rPr>
            </w:pPr>
            <w:r w:rsidRPr="001C389A">
              <w:rPr>
                <w:rFonts w:cs="Arial"/>
                <w:bCs/>
                <w:sz w:val="20"/>
              </w:rPr>
              <w:t>H</w:t>
            </w:r>
          </w:p>
        </w:tc>
        <w:tc>
          <w:tcPr>
            <w:tcW w:w="5351" w:type="dxa"/>
            <w:tcBorders>
              <w:top w:val="single" w:sz="4" w:space="0" w:color="auto"/>
              <w:left w:val="single" w:sz="4" w:space="0" w:color="auto"/>
              <w:bottom w:val="single" w:sz="4" w:space="0" w:color="auto"/>
              <w:right w:val="single" w:sz="4" w:space="0" w:color="auto"/>
            </w:tcBorders>
            <w:hideMark/>
          </w:tcPr>
          <w:p w14:paraId="5DADA7AB" w14:textId="77777777" w:rsidR="00B36730" w:rsidRPr="001C389A" w:rsidRDefault="00B36730">
            <w:pPr>
              <w:widowControl w:val="0"/>
              <w:autoSpaceDE w:val="0"/>
              <w:autoSpaceDN w:val="0"/>
              <w:adjustRightInd w:val="0"/>
              <w:rPr>
                <w:rFonts w:cs="Arial"/>
                <w:sz w:val="20"/>
              </w:rPr>
            </w:pPr>
            <w:r w:rsidRPr="001C389A">
              <w:rPr>
                <w:rFonts w:cs="Arial"/>
                <w:sz w:val="20"/>
              </w:rPr>
              <w:t>• Inject - 0.5Hz frequency fall as a stepchange</w:t>
            </w:r>
          </w:p>
          <w:p w14:paraId="6A063E5C"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0C933733"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stepchange</w:t>
            </w:r>
          </w:p>
        </w:tc>
        <w:tc>
          <w:tcPr>
            <w:tcW w:w="850" w:type="dxa"/>
            <w:tcBorders>
              <w:top w:val="single" w:sz="4" w:space="0" w:color="auto"/>
              <w:left w:val="single" w:sz="4" w:space="0" w:color="auto"/>
              <w:bottom w:val="single" w:sz="4" w:space="0" w:color="auto"/>
              <w:right w:val="single" w:sz="4" w:space="0" w:color="auto"/>
            </w:tcBorders>
          </w:tcPr>
          <w:p w14:paraId="06B968F6" w14:textId="77777777" w:rsidR="00B36730" w:rsidRPr="001C389A" w:rsidRDefault="00B36730">
            <w:pPr>
              <w:widowControl w:val="0"/>
              <w:autoSpaceDE w:val="0"/>
              <w:autoSpaceDN w:val="0"/>
              <w:adjustRightInd w:val="0"/>
              <w:rPr>
                <w:rFonts w:cs="Arial"/>
                <w:b/>
                <w:bCs/>
                <w:sz w:val="20"/>
              </w:rPr>
            </w:pPr>
          </w:p>
        </w:tc>
      </w:tr>
      <w:tr w:rsidR="007C03CE" w:rsidRPr="001C389A" w14:paraId="2A3235F5"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18F4A7A0" w14:textId="77777777" w:rsidR="00B36730" w:rsidRPr="001C389A" w:rsidRDefault="00B36730">
            <w:pPr>
              <w:widowControl w:val="0"/>
              <w:autoSpaceDE w:val="0"/>
              <w:autoSpaceDN w:val="0"/>
              <w:adjustRightInd w:val="0"/>
              <w:rPr>
                <w:rFonts w:cs="Arial"/>
                <w:bCs/>
                <w:sz w:val="20"/>
              </w:rPr>
            </w:pPr>
            <w:r w:rsidRPr="001C389A">
              <w:rPr>
                <w:rFonts w:cs="Arial"/>
                <w:bCs/>
                <w:sz w:val="20"/>
              </w:rPr>
              <w:t>I</w:t>
            </w:r>
          </w:p>
        </w:tc>
        <w:tc>
          <w:tcPr>
            <w:tcW w:w="5351" w:type="dxa"/>
            <w:tcBorders>
              <w:top w:val="single" w:sz="4" w:space="0" w:color="auto"/>
              <w:left w:val="single" w:sz="4" w:space="0" w:color="auto"/>
              <w:bottom w:val="single" w:sz="4" w:space="0" w:color="auto"/>
              <w:right w:val="single" w:sz="4" w:space="0" w:color="auto"/>
            </w:tcBorders>
            <w:hideMark/>
          </w:tcPr>
          <w:p w14:paraId="7CCF6E07" w14:textId="77777777" w:rsidR="00B36730" w:rsidRPr="001C389A" w:rsidRDefault="00B36730">
            <w:pPr>
              <w:widowControl w:val="0"/>
              <w:autoSpaceDE w:val="0"/>
              <w:autoSpaceDN w:val="0"/>
              <w:adjustRightInd w:val="0"/>
              <w:rPr>
                <w:rFonts w:cs="Arial"/>
                <w:sz w:val="20"/>
              </w:rPr>
            </w:pPr>
            <w:r w:rsidRPr="001C389A">
              <w:rPr>
                <w:rFonts w:cs="Arial"/>
                <w:sz w:val="20"/>
              </w:rPr>
              <w:t>• Inject +0.5Hz frequency rise as a stepchange</w:t>
            </w:r>
          </w:p>
          <w:p w14:paraId="3CBCF8A1"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389B1C85"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stepchange</w:t>
            </w:r>
          </w:p>
        </w:tc>
        <w:tc>
          <w:tcPr>
            <w:tcW w:w="850" w:type="dxa"/>
            <w:tcBorders>
              <w:top w:val="single" w:sz="4" w:space="0" w:color="auto"/>
              <w:left w:val="single" w:sz="4" w:space="0" w:color="auto"/>
              <w:bottom w:val="single" w:sz="4" w:space="0" w:color="auto"/>
              <w:right w:val="single" w:sz="4" w:space="0" w:color="auto"/>
            </w:tcBorders>
          </w:tcPr>
          <w:p w14:paraId="31A1E09A" w14:textId="77777777" w:rsidR="00B36730" w:rsidRPr="001C389A" w:rsidRDefault="00B36730">
            <w:pPr>
              <w:widowControl w:val="0"/>
              <w:autoSpaceDE w:val="0"/>
              <w:autoSpaceDN w:val="0"/>
              <w:adjustRightInd w:val="0"/>
              <w:rPr>
                <w:rFonts w:cs="Arial"/>
                <w:b/>
                <w:bCs/>
                <w:sz w:val="20"/>
              </w:rPr>
            </w:pPr>
          </w:p>
        </w:tc>
      </w:tr>
    </w:tbl>
    <w:p w14:paraId="634CD2D1" w14:textId="77777777" w:rsidR="00B36730" w:rsidRPr="001C389A" w:rsidRDefault="00EA708F" w:rsidP="00B36730">
      <w:pPr>
        <w:widowControl w:val="0"/>
        <w:rPr>
          <w:rFonts w:cs="Arial"/>
          <w:sz w:val="20"/>
        </w:rPr>
      </w:pPr>
      <w:r w:rsidRPr="001C389A">
        <w:rPr>
          <w:rFonts w:cs="Arial"/>
          <w:b/>
          <w:sz w:val="20"/>
        </w:rPr>
        <w:br w:type="textWrapping" w:clear="all"/>
      </w:r>
    </w:p>
    <w:p w14:paraId="15407B76" w14:textId="4D879199"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.6.5</w:t>
      </w:r>
      <w:r w:rsidR="00B36730" w:rsidRPr="001C389A">
        <w:rPr>
          <w:rStyle w:val="DeltaViewInsertion"/>
          <w:rFonts w:cs="Arial"/>
          <w:color w:val="auto"/>
          <w:sz w:val="20"/>
          <w:u w:val="none"/>
        </w:rPr>
        <w:tab/>
        <w:t xml:space="preserve">The recorded results (e.g. Finj, MW and control signals) should be sampled at </w:t>
      </w:r>
      <w:r w:rsidR="00B36730" w:rsidRPr="001C389A">
        <w:rPr>
          <w:rStyle w:val="DeltaViewInsertion"/>
          <w:rFonts w:cs="Arial"/>
          <w:color w:val="auto"/>
          <w:sz w:val="20"/>
          <w:u w:val="none"/>
        </w:rPr>
        <w:lastRenderedPageBreak/>
        <w:t xml:space="preserve">a minimum rate of 1 Hz to allow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The </w:t>
      </w:r>
      <w:r w:rsidR="00025DF8"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shall supply the recordings including data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 Results shall be legible, identifiable by labelling, and shall have appropriate scaling.</w:t>
      </w:r>
    </w:p>
    <w:p w14:paraId="65CD280B" w14:textId="77777777" w:rsidR="00B36730" w:rsidRPr="001C389A" w:rsidRDefault="00B36730" w:rsidP="00B36730">
      <w:pPr>
        <w:widowControl w:val="0"/>
        <w:tabs>
          <w:tab w:val="left" w:pos="1440"/>
        </w:tabs>
        <w:rPr>
          <w:rFonts w:cs="Arial"/>
          <w:b/>
          <w:sz w:val="20"/>
        </w:rPr>
      </w:pPr>
    </w:p>
    <w:p w14:paraId="0A862775" w14:textId="64E97CF6" w:rsidR="00B36730" w:rsidRPr="001C389A" w:rsidRDefault="00B36730" w:rsidP="00B36730">
      <w:pPr>
        <w:widowControl w:val="0"/>
        <w:ind w:left="1418"/>
        <w:rPr>
          <w:rStyle w:val="DeltaViewInsertion"/>
          <w:rFonts w:cs="Arial"/>
          <w:color w:val="auto"/>
          <w:sz w:val="20"/>
          <w:u w:val="none"/>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r w:rsidR="00161A68">
        <w:rPr>
          <w:rStyle w:val="DeltaViewInsertion"/>
          <w:rFonts w:cs="Arial"/>
          <w:b/>
          <w:color w:val="auto"/>
          <w:sz w:val="20"/>
          <w:u w:val="none"/>
        </w:rPr>
        <w:t>.</w:t>
      </w:r>
    </w:p>
    <w:p w14:paraId="57A477D6" w14:textId="77777777" w:rsidR="00B36730" w:rsidRPr="001C389A" w:rsidRDefault="00B36730" w:rsidP="00B36730">
      <w:pPr>
        <w:widowControl w:val="0"/>
        <w:ind w:left="1418"/>
        <w:rPr>
          <w:rFonts w:cs="Arial"/>
          <w:sz w:val="20"/>
        </w:rPr>
      </w:pPr>
    </w:p>
    <w:p w14:paraId="5B963FC1" w14:textId="6C6BD629"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.6.6   The tests are to be conducted at a number of different Module Load Points (MLP). In the case of a </w:t>
      </w:r>
      <w:r w:rsidR="00B36730" w:rsidRPr="001C389A">
        <w:rPr>
          <w:rStyle w:val="DeltaViewInsertion"/>
          <w:rFonts w:ascii="Arial" w:hAnsi="Arial" w:cs="Arial"/>
          <w:b/>
          <w:color w:val="auto"/>
          <w:sz w:val="20"/>
          <w:u w:val="none"/>
        </w:rPr>
        <w:t>Power Park Module</w:t>
      </w:r>
      <w:r w:rsidR="00B36730" w:rsidRPr="001C389A">
        <w:rPr>
          <w:rStyle w:val="DeltaViewInsertion"/>
          <w:rFonts w:ascii="Arial" w:hAnsi="Arial" w:cs="Arial"/>
          <w:color w:val="auto"/>
          <w:sz w:val="20"/>
          <w:u w:val="none"/>
        </w:rPr>
        <w:t xml:space="preserve"> the module load points are conducted as shown below unless agreed otherwise by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w:t>
      </w:r>
    </w:p>
    <w:p w14:paraId="2E18C859" w14:textId="77777777" w:rsidR="00B36730" w:rsidRPr="001C389A" w:rsidRDefault="00B36730" w:rsidP="00B36730">
      <w:pPr>
        <w:rPr>
          <w:rFonts w:cs="Arial"/>
          <w:sz w:val="20"/>
        </w:rPr>
      </w:pPr>
    </w:p>
    <w:tbl>
      <w:tblPr>
        <w:tblW w:w="708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1275"/>
      </w:tblGrid>
      <w:tr w:rsidR="007C03CE" w:rsidRPr="001C389A" w14:paraId="0030E984" w14:textId="77777777" w:rsidTr="003F470E">
        <w:tc>
          <w:tcPr>
            <w:tcW w:w="5812" w:type="dxa"/>
            <w:tcBorders>
              <w:top w:val="single" w:sz="4" w:space="0" w:color="auto"/>
              <w:left w:val="single" w:sz="4" w:space="0" w:color="auto"/>
              <w:bottom w:val="single" w:sz="4" w:space="0" w:color="auto"/>
              <w:right w:val="single" w:sz="4" w:space="0" w:color="auto"/>
            </w:tcBorders>
            <w:hideMark/>
          </w:tcPr>
          <w:p w14:paraId="07CAD421" w14:textId="77777777" w:rsidR="00B36730" w:rsidRPr="001C389A" w:rsidRDefault="00B36730" w:rsidP="00B36730">
            <w:pPr>
              <w:pStyle w:val="Bullet1"/>
              <w:tabs>
                <w:tab w:val="left" w:pos="720"/>
              </w:tabs>
              <w:ind w:left="34" w:firstLine="0"/>
              <w:rPr>
                <w:rFonts w:ascii="Arial" w:hAnsi="Arial" w:cs="Arial"/>
                <w:sz w:val="20"/>
              </w:rPr>
            </w:pPr>
            <w:r w:rsidRPr="001C389A">
              <w:rPr>
                <w:rStyle w:val="DeltaViewInsertion"/>
                <w:rFonts w:ascii="Arial" w:hAnsi="Arial" w:cs="Arial"/>
                <w:color w:val="auto"/>
                <w:sz w:val="20"/>
                <w:u w:val="none"/>
              </w:rPr>
              <w:t xml:space="preserve">Module Load Point 6 </w:t>
            </w:r>
          </w:p>
          <w:p w14:paraId="0B38A8A5" w14:textId="77777777" w:rsidR="00B36730" w:rsidRPr="001C389A" w:rsidRDefault="00B36730" w:rsidP="00B3673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Maximum Export Limit</w:t>
            </w:r>
            <w:r w:rsidRPr="001C389A">
              <w:rPr>
                <w:rStyle w:val="DeltaViewInsertion"/>
                <w:rFonts w:ascii="Arial" w:hAnsi="Arial" w:cs="Arial"/>
                <w:color w:val="auto"/>
                <w:sz w:val="20"/>
                <w:u w:val="none"/>
              </w:rPr>
              <w:t>)</w:t>
            </w:r>
          </w:p>
        </w:tc>
        <w:tc>
          <w:tcPr>
            <w:tcW w:w="1275" w:type="dxa"/>
            <w:tcBorders>
              <w:top w:val="single" w:sz="4" w:space="0" w:color="auto"/>
              <w:left w:val="single" w:sz="4" w:space="0" w:color="auto"/>
              <w:bottom w:val="single" w:sz="4" w:space="0" w:color="auto"/>
              <w:right w:val="single" w:sz="4" w:space="0" w:color="auto"/>
            </w:tcBorders>
            <w:hideMark/>
          </w:tcPr>
          <w:p w14:paraId="17AA6D54"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100% MEL</w:t>
            </w:r>
          </w:p>
        </w:tc>
      </w:tr>
      <w:tr w:rsidR="007C03CE" w:rsidRPr="001C389A" w14:paraId="26C16A97" w14:textId="77777777" w:rsidTr="003F470E">
        <w:tc>
          <w:tcPr>
            <w:tcW w:w="58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F7B10B1"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5</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F3C48CB"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90% MEL</w:t>
            </w:r>
          </w:p>
        </w:tc>
      </w:tr>
      <w:tr w:rsidR="007C03CE" w:rsidRPr="001C389A" w14:paraId="1BF47967" w14:textId="77777777" w:rsidTr="003F470E">
        <w:tc>
          <w:tcPr>
            <w:tcW w:w="58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522EA56"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4</w:t>
            </w:r>
          </w:p>
          <w:p w14:paraId="0784CA06"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(Mid point of Operating Range)</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47076C"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80% MEL</w:t>
            </w:r>
          </w:p>
        </w:tc>
      </w:tr>
      <w:tr w:rsidR="007C03CE" w:rsidRPr="001C389A" w14:paraId="4F2C6FC9" w14:textId="77777777" w:rsidTr="003F470E">
        <w:tc>
          <w:tcPr>
            <w:tcW w:w="58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E21C9E"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3</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97095B7"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MRL+20%</w:t>
            </w:r>
          </w:p>
        </w:tc>
      </w:tr>
      <w:tr w:rsidR="007C03CE" w:rsidRPr="001C389A" w14:paraId="516B7715" w14:textId="77777777" w:rsidTr="003F470E">
        <w:tc>
          <w:tcPr>
            <w:tcW w:w="58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6C957D8" w14:textId="77777777" w:rsidR="00B36730" w:rsidRPr="001C389A" w:rsidRDefault="00B36730" w:rsidP="00B36730">
            <w:pPr>
              <w:pStyle w:val="Bullet1"/>
              <w:tabs>
                <w:tab w:val="left" w:pos="720"/>
              </w:tabs>
              <w:ind w:left="142" w:firstLine="0"/>
              <w:rPr>
                <w:rStyle w:val="DeltaViewInsertion"/>
                <w:rFonts w:ascii="Arial" w:hAnsi="Arial" w:cs="Arial"/>
                <w:color w:val="auto"/>
                <w:sz w:val="20"/>
                <w:u w:val="none"/>
              </w:rPr>
            </w:pPr>
            <w:r w:rsidRPr="001C389A">
              <w:rPr>
                <w:rStyle w:val="DeltaViewInsertion"/>
                <w:rFonts w:ascii="Arial" w:hAnsi="Arial" w:cs="Arial"/>
                <w:color w:val="auto"/>
                <w:sz w:val="20"/>
                <w:u w:val="none"/>
              </w:rPr>
              <w:t>Module Load Point 2</w:t>
            </w:r>
          </w:p>
          <w:p w14:paraId="253BF3E7" w14:textId="77777777" w:rsidR="00057E99" w:rsidRPr="001C389A" w:rsidRDefault="00057E99"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 xml:space="preserve">Lower of MRL +10% or </w:t>
            </w:r>
            <w:r w:rsidRPr="001C389A">
              <w:rPr>
                <w:rStyle w:val="DeltaViewInsertion"/>
                <w:rFonts w:ascii="Arial" w:hAnsi="Arial" w:cs="Arial"/>
                <w:b/>
                <w:color w:val="auto"/>
                <w:sz w:val="20"/>
                <w:u w:val="none"/>
              </w:rPr>
              <w:t>Minimum Stable Operating Level</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808B745"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MRL+10%</w:t>
            </w:r>
            <w:r w:rsidR="00057E99" w:rsidRPr="001C389A">
              <w:rPr>
                <w:rStyle w:val="DeltaViewInsertion"/>
                <w:rFonts w:ascii="Arial" w:hAnsi="Arial" w:cs="Arial"/>
                <w:color w:val="auto"/>
                <w:sz w:val="20"/>
                <w:u w:val="none"/>
              </w:rPr>
              <w:t xml:space="preserve"> or MSOL</w:t>
            </w:r>
          </w:p>
        </w:tc>
      </w:tr>
      <w:tr w:rsidR="00B36730" w:rsidRPr="001C389A" w14:paraId="5B74E3F6" w14:textId="77777777" w:rsidTr="003F470E">
        <w:tc>
          <w:tcPr>
            <w:tcW w:w="58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2C43021"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1</w:t>
            </w:r>
          </w:p>
          <w:p w14:paraId="5B77311C"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Minimum regulating level</w:t>
            </w:r>
            <w:r w:rsidRPr="001C389A">
              <w:rPr>
                <w:rStyle w:val="DeltaViewInsertion"/>
                <w:rFonts w:ascii="Arial" w:hAnsi="Arial" w:cs="Arial"/>
                <w:color w:val="auto"/>
                <w:sz w:val="20"/>
                <w:u w:val="none"/>
              </w:rPr>
              <w:t>)</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6A3F82F"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p>
        </w:tc>
      </w:tr>
    </w:tbl>
    <w:p w14:paraId="2E5A39BF" w14:textId="77777777" w:rsidR="00B36730" w:rsidRPr="001C389A" w:rsidRDefault="00B36730" w:rsidP="00B36730">
      <w:pPr>
        <w:rPr>
          <w:rFonts w:cs="Arial"/>
          <w:sz w:val="20"/>
        </w:rPr>
      </w:pPr>
    </w:p>
    <w:p w14:paraId="56662502" w14:textId="77777777" w:rsidR="00B36730" w:rsidRPr="001C389A" w:rsidRDefault="007E59DD" w:rsidP="00B36730">
      <w:pPr>
        <w:pStyle w:val="Bullet1"/>
        <w:ind w:left="1418" w:hanging="1418"/>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.6.7</w:t>
      </w:r>
      <w:r w:rsidR="00B36730" w:rsidRPr="001C389A">
        <w:rPr>
          <w:rStyle w:val="DeltaViewInsertion"/>
          <w:rFonts w:ascii="Arial" w:hAnsi="Arial" w:cs="Arial"/>
          <w:color w:val="auto"/>
          <w:sz w:val="20"/>
          <w:u w:val="none"/>
        </w:rPr>
        <w:tab/>
        <w:t>The tests are divided into the following two types;</w:t>
      </w:r>
    </w:p>
    <w:p w14:paraId="27A6A8A7" w14:textId="77777777" w:rsidR="00B36730" w:rsidRPr="001C389A" w:rsidRDefault="00B36730" w:rsidP="00B36730">
      <w:pPr>
        <w:widowControl w:val="0"/>
        <w:rPr>
          <w:rFonts w:cs="Arial"/>
          <w:sz w:val="20"/>
        </w:rPr>
      </w:pPr>
    </w:p>
    <w:p w14:paraId="3FA0C9DD" w14:textId="77777777" w:rsidR="00B36730" w:rsidRPr="001C389A" w:rsidRDefault="00B36730" w:rsidP="003B5BF0">
      <w:pPr>
        <w:pStyle w:val="Bullet1"/>
        <w:numPr>
          <w:ilvl w:val="0"/>
          <w:numId w:val="33"/>
        </w:numPr>
        <w:rPr>
          <w:rFonts w:ascii="Arial" w:hAnsi="Arial" w:cs="Arial"/>
          <w:sz w:val="20"/>
        </w:rPr>
      </w:pPr>
      <w:r w:rsidRPr="001C389A">
        <w:rPr>
          <w:rStyle w:val="DeltaViewInsertion"/>
          <w:rFonts w:ascii="Arial" w:hAnsi="Arial" w:cs="Arial"/>
          <w:color w:val="auto"/>
          <w:sz w:val="20"/>
          <w:u w:val="none"/>
        </w:rPr>
        <w:t xml:space="preserve">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 xml:space="preserve">volume tests as per </w:t>
      </w:r>
      <w:r w:rsidR="007E59DD" w:rsidRPr="001C389A">
        <w:rPr>
          <w:rStyle w:val="DeltaViewInsertion"/>
          <w:rFonts w:ascii="Arial" w:hAnsi="Arial" w:cs="Arial"/>
          <w:color w:val="auto"/>
          <w:sz w:val="20"/>
          <w:u w:val="none"/>
        </w:rPr>
        <w:t>ECP.A.</w:t>
      </w:r>
      <w:r w:rsidR="00742DCD" w:rsidRPr="001C389A">
        <w:rPr>
          <w:rStyle w:val="DeltaViewInsertion"/>
          <w:rFonts w:ascii="Arial" w:hAnsi="Arial" w:cs="Arial"/>
          <w:color w:val="auto"/>
          <w:sz w:val="20"/>
          <w:u w:val="none"/>
        </w:rPr>
        <w:t>6</w:t>
      </w:r>
      <w:r w:rsidRPr="001C389A">
        <w:rPr>
          <w:rStyle w:val="DeltaViewInsertion"/>
          <w:rFonts w:ascii="Arial" w:hAnsi="Arial" w:cs="Arial"/>
          <w:color w:val="auto"/>
          <w:sz w:val="20"/>
          <w:u w:val="none"/>
        </w:rPr>
        <w:t>.</w:t>
      </w:r>
      <w:r w:rsidR="00742DCD" w:rsidRPr="001C389A">
        <w:rPr>
          <w:rStyle w:val="DeltaViewInsertion"/>
          <w:rFonts w:ascii="Arial" w:hAnsi="Arial" w:cs="Arial"/>
          <w:color w:val="auto"/>
          <w:sz w:val="20"/>
          <w:u w:val="none"/>
        </w:rPr>
        <w:t>6</w:t>
      </w:r>
      <w:r w:rsidRPr="001C389A">
        <w:rPr>
          <w:rStyle w:val="DeltaViewInsertion"/>
          <w:rFonts w:ascii="Arial" w:hAnsi="Arial" w:cs="Arial"/>
          <w:color w:val="auto"/>
          <w:sz w:val="20"/>
          <w:u w:val="none"/>
        </w:rPr>
        <w:t>. Figure 1. These tests consist of frequency profile and ramp tests</w:t>
      </w:r>
      <w:r w:rsidR="00742DCD" w:rsidRPr="001C389A">
        <w:rPr>
          <w:rStyle w:val="DeltaViewInsertion"/>
          <w:rFonts w:ascii="Arial" w:hAnsi="Arial" w:cs="Arial"/>
          <w:color w:val="auto"/>
          <w:sz w:val="20"/>
          <w:u w:val="none"/>
        </w:rPr>
        <w:t xml:space="preserve"> and adjustments to target frequency setpoint as per ECP.A.6.6 Figure 3.</w:t>
      </w:r>
    </w:p>
    <w:p w14:paraId="166CE9CC" w14:textId="77777777" w:rsidR="00B36730" w:rsidRPr="001C389A" w:rsidRDefault="00B36730" w:rsidP="003B5BF0">
      <w:pPr>
        <w:pStyle w:val="Bullet1"/>
        <w:numPr>
          <w:ilvl w:val="0"/>
          <w:numId w:val="33"/>
        </w:numPr>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System islanding and step response tests as shown by </w:t>
      </w:r>
      <w:r w:rsidR="007E59DD" w:rsidRPr="001C389A">
        <w:rPr>
          <w:rStyle w:val="DeltaViewInsertion"/>
          <w:rFonts w:ascii="Arial" w:hAnsi="Arial" w:cs="Arial"/>
          <w:color w:val="auto"/>
          <w:sz w:val="20"/>
          <w:u w:val="none"/>
        </w:rPr>
        <w:t>ECP.A.6</w:t>
      </w:r>
      <w:r w:rsidRPr="001C389A">
        <w:rPr>
          <w:rStyle w:val="DeltaViewInsertion"/>
          <w:rFonts w:ascii="Arial" w:hAnsi="Arial" w:cs="Arial"/>
          <w:color w:val="auto"/>
          <w:sz w:val="20"/>
          <w:u w:val="none"/>
        </w:rPr>
        <w:t>.6. Figure 2.</w:t>
      </w:r>
    </w:p>
    <w:p w14:paraId="6B51E7A9" w14:textId="77777777" w:rsidR="00B36730" w:rsidRPr="001C389A" w:rsidRDefault="00B36730" w:rsidP="003B5BF0">
      <w:pPr>
        <w:pStyle w:val="Bullet1"/>
        <w:numPr>
          <w:ilvl w:val="0"/>
          <w:numId w:val="33"/>
        </w:numPr>
        <w:tabs>
          <w:tab w:val="num" w:pos="2160"/>
        </w:tabs>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Frequency response tests in </w:t>
      </w:r>
      <w:r w:rsidRPr="001C389A">
        <w:rPr>
          <w:rStyle w:val="DeltaViewInsertion"/>
          <w:rFonts w:ascii="Arial" w:hAnsi="Arial" w:cs="Arial"/>
          <w:b/>
          <w:color w:val="auto"/>
          <w:sz w:val="20"/>
          <w:u w:val="none"/>
        </w:rPr>
        <w:t>Limited Frequency Sensitive Mode (LFSM)</w:t>
      </w:r>
      <w:r w:rsidRPr="001C389A">
        <w:rPr>
          <w:rStyle w:val="DeltaViewInsertion"/>
          <w:rFonts w:ascii="Arial" w:hAnsi="Arial" w:cs="Arial"/>
          <w:color w:val="auto"/>
          <w:sz w:val="20"/>
          <w:u w:val="none"/>
        </w:rPr>
        <w:t xml:space="preserve"> to demonstrate </w:t>
      </w:r>
      <w:r w:rsidRPr="001C389A">
        <w:rPr>
          <w:rStyle w:val="DeltaViewInsertion"/>
          <w:rFonts w:ascii="Arial" w:hAnsi="Arial" w:cs="Arial"/>
          <w:b/>
          <w:color w:val="auto"/>
          <w:sz w:val="20"/>
          <w:u w:val="none"/>
        </w:rPr>
        <w:t>LFSM-O</w:t>
      </w:r>
      <w:r w:rsidRPr="001C389A">
        <w:rPr>
          <w:rStyle w:val="DeltaViewInsertion"/>
          <w:rFonts w:ascii="Arial" w:hAnsi="Arial" w:cs="Arial"/>
          <w:color w:val="auto"/>
          <w:sz w:val="20"/>
          <w:u w:val="none"/>
        </w:rPr>
        <w:t xml:space="preserve"> and </w:t>
      </w:r>
      <w:r w:rsidRPr="001C389A">
        <w:rPr>
          <w:rStyle w:val="DeltaViewInsertion"/>
          <w:rFonts w:ascii="Arial" w:hAnsi="Arial" w:cs="Arial"/>
          <w:b/>
          <w:color w:val="auto"/>
          <w:sz w:val="20"/>
          <w:u w:val="none"/>
        </w:rPr>
        <w:t>LFSM-U</w:t>
      </w:r>
      <w:r w:rsidRPr="001C389A">
        <w:rPr>
          <w:rStyle w:val="DeltaViewInsertion"/>
          <w:rFonts w:ascii="Arial" w:hAnsi="Arial" w:cs="Arial"/>
          <w:color w:val="auto"/>
          <w:sz w:val="20"/>
          <w:u w:val="none"/>
        </w:rPr>
        <w:t xml:space="preserve"> capability as shown by </w:t>
      </w:r>
      <w:r w:rsidR="007E59DD" w:rsidRPr="001C389A">
        <w:rPr>
          <w:rStyle w:val="DeltaViewInsertion"/>
          <w:rFonts w:ascii="Arial" w:hAnsi="Arial" w:cs="Arial"/>
          <w:color w:val="auto"/>
          <w:sz w:val="20"/>
          <w:u w:val="none"/>
        </w:rPr>
        <w:t>ECP.A.6</w:t>
      </w:r>
      <w:r w:rsidRPr="001C389A">
        <w:rPr>
          <w:rStyle w:val="DeltaViewInsertion"/>
          <w:rFonts w:ascii="Arial" w:hAnsi="Arial" w:cs="Arial"/>
          <w:color w:val="auto"/>
          <w:sz w:val="20"/>
          <w:u w:val="none"/>
        </w:rPr>
        <w:t>.6 Figure 2.</w:t>
      </w:r>
    </w:p>
    <w:p w14:paraId="40313335" w14:textId="77777777" w:rsidR="00B36730" w:rsidRPr="001C389A" w:rsidRDefault="00B36730" w:rsidP="00B36730">
      <w:pPr>
        <w:pStyle w:val="Bullet1"/>
        <w:tabs>
          <w:tab w:val="num" w:pos="1843"/>
        </w:tabs>
        <w:ind w:left="1843" w:hanging="403"/>
        <w:rPr>
          <w:rFonts w:ascii="Arial" w:hAnsi="Arial" w:cs="Arial"/>
          <w:sz w:val="20"/>
        </w:rPr>
      </w:pPr>
    </w:p>
    <w:p w14:paraId="3A8658FD" w14:textId="0003D936"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.6.8</w:t>
      </w:r>
      <w:r w:rsidR="00B36730" w:rsidRPr="001C389A">
        <w:rPr>
          <w:rStyle w:val="DeltaViewInsertion"/>
          <w:rFonts w:ascii="Arial" w:hAnsi="Arial" w:cs="Arial"/>
          <w:color w:val="auto"/>
          <w:sz w:val="20"/>
          <w:u w:val="none"/>
        </w:rPr>
        <w:tab/>
        <w:t xml:space="preserve">There should be sufficient time allowed between tests for control systems to reach steady state (depending on available power resource). Where the diagram states ‘HOLD’ the current injection should be maintained until the </w:t>
      </w:r>
      <w:r w:rsidR="00B36730" w:rsidRPr="001C389A">
        <w:rPr>
          <w:rStyle w:val="DeltaViewInsertion"/>
          <w:rFonts w:ascii="Arial" w:hAnsi="Arial" w:cs="Arial"/>
          <w:b/>
          <w:color w:val="auto"/>
          <w:sz w:val="20"/>
          <w:u w:val="none"/>
        </w:rPr>
        <w:t>Active Power</w:t>
      </w:r>
      <w:r w:rsidR="00B36730" w:rsidRPr="001C389A">
        <w:rPr>
          <w:rStyle w:val="DeltaViewInsertion"/>
          <w:rFonts w:ascii="Arial" w:hAnsi="Arial" w:cs="Arial"/>
          <w:color w:val="auto"/>
          <w:sz w:val="20"/>
          <w:u w:val="none"/>
        </w:rPr>
        <w:t xml:space="preserve"> (MW) output of the </w:t>
      </w:r>
      <w:r w:rsidR="00B36730" w:rsidRPr="001C389A">
        <w:rPr>
          <w:rStyle w:val="DeltaViewInsertion"/>
          <w:rFonts w:ascii="Arial" w:hAnsi="Arial" w:cs="Arial"/>
          <w:b/>
          <w:color w:val="auto"/>
          <w:sz w:val="20"/>
          <w:u w:val="none"/>
        </w:rPr>
        <w:t>Power Park Module</w:t>
      </w:r>
      <w:r w:rsidR="00B36730" w:rsidRPr="001C389A">
        <w:rPr>
          <w:rStyle w:val="DeltaViewInsertion"/>
          <w:rFonts w:ascii="Arial" w:hAnsi="Arial" w:cs="Arial"/>
          <w:color w:val="auto"/>
          <w:sz w:val="20"/>
          <w:u w:val="none"/>
        </w:rPr>
        <w:t xml:space="preserve"> has stabilised. All frequency response tests should be removed over the same timescale for which they were applied.</w:t>
      </w:r>
      <w:r w:rsidR="00B36730"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 xml:space="preserve"> may require repeat tests should the response volume be affected by the available power, or if tests give unexpected results.</w:t>
      </w:r>
    </w:p>
    <w:p w14:paraId="4F10A87E" w14:textId="77777777" w:rsidR="00B36730" w:rsidRPr="001C389A" w:rsidRDefault="00B36730" w:rsidP="00B36730">
      <w:pPr>
        <w:rPr>
          <w:rStyle w:val="DeltaViewInsertion"/>
          <w:rFonts w:cs="Arial"/>
          <w:color w:val="auto"/>
          <w:sz w:val="20"/>
          <w:u w:val="none"/>
        </w:rPr>
      </w:pPr>
    </w:p>
    <w:p w14:paraId="4D1CC7A8" w14:textId="77777777" w:rsidR="00B36730" w:rsidRPr="001C389A" w:rsidRDefault="00B36730" w:rsidP="00B36730">
      <w:pPr>
        <w:jc w:val="center"/>
        <w:rPr>
          <w:rStyle w:val="DeltaViewInsertion"/>
          <w:rFonts w:cs="Arial"/>
          <w:color w:val="auto"/>
          <w:sz w:val="20"/>
          <w:u w:val="none"/>
        </w:rPr>
      </w:pPr>
      <w:r w:rsidRPr="001C389A">
        <w:rPr>
          <w:rFonts w:cs="Arial"/>
          <w:noProof/>
          <w:sz w:val="20"/>
          <w:lang w:val="en-US"/>
        </w:rPr>
        <w:lastRenderedPageBreak/>
        <w:drawing>
          <wp:inline distT="0" distB="0" distL="0" distR="0" wp14:anchorId="55DC7397" wp14:editId="054B5CD3">
            <wp:extent cx="5303520" cy="50901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l="13203" t="5122" r="16823" b="1886"/>
                    <a:stretch>
                      <a:fillRect/>
                    </a:stretch>
                  </pic:blipFill>
                  <pic:spPr bwMode="auto">
                    <a:xfrm>
                      <a:off x="0" y="0"/>
                      <a:ext cx="5303520" cy="5090160"/>
                    </a:xfrm>
                    <a:prstGeom prst="rect">
                      <a:avLst/>
                    </a:prstGeom>
                    <a:noFill/>
                    <a:ln>
                      <a:noFill/>
                    </a:ln>
                  </pic:spPr>
                </pic:pic>
              </a:graphicData>
            </a:graphic>
          </wp:inline>
        </w:drawing>
      </w:r>
    </w:p>
    <w:p w14:paraId="642468B9" w14:textId="77777777" w:rsidR="00B36730" w:rsidRPr="001C389A" w:rsidRDefault="00B36730" w:rsidP="00B36730">
      <w:pPr>
        <w:rPr>
          <w:rStyle w:val="DeltaViewInsertion"/>
          <w:rFonts w:cs="Arial"/>
          <w:color w:val="auto"/>
          <w:sz w:val="20"/>
          <w:u w:val="none"/>
        </w:rPr>
      </w:pPr>
    </w:p>
    <w:p w14:paraId="63D2623D" w14:textId="77777777" w:rsidR="00B36730" w:rsidRPr="001C389A" w:rsidRDefault="007E59DD" w:rsidP="00B36730">
      <w:pPr>
        <w:pStyle w:val="Bullet1"/>
        <w:ind w:left="275"/>
        <w:jc w:val="center"/>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 Figure 1 – Frequency </w:t>
      </w:r>
      <w:r w:rsidR="00742DCD" w:rsidRPr="001C389A">
        <w:rPr>
          <w:rStyle w:val="DeltaViewInsertion"/>
          <w:rFonts w:ascii="Arial" w:hAnsi="Arial" w:cs="Arial"/>
          <w:color w:val="auto"/>
          <w:sz w:val="20"/>
          <w:u w:val="none"/>
        </w:rPr>
        <w:t>R</w:t>
      </w:r>
      <w:r w:rsidR="00B36730" w:rsidRPr="001C389A">
        <w:rPr>
          <w:rStyle w:val="DeltaViewInsertion"/>
          <w:rFonts w:ascii="Arial" w:hAnsi="Arial" w:cs="Arial"/>
          <w:color w:val="auto"/>
          <w:sz w:val="20"/>
          <w:u w:val="none"/>
        </w:rPr>
        <w:t xml:space="preserve">esponse </w:t>
      </w:r>
      <w:r w:rsidR="00742DCD" w:rsidRPr="001C389A">
        <w:rPr>
          <w:rStyle w:val="DeltaViewInsertion"/>
          <w:rFonts w:ascii="Arial" w:hAnsi="Arial" w:cs="Arial"/>
          <w:color w:val="auto"/>
          <w:sz w:val="20"/>
          <w:u w:val="none"/>
        </w:rPr>
        <w:t xml:space="preserve">Capability FSM Ramp Response </w:t>
      </w:r>
      <w:r w:rsidR="00B36730" w:rsidRPr="001C389A">
        <w:rPr>
          <w:rStyle w:val="DeltaViewInsertion"/>
          <w:rFonts w:ascii="Arial" w:hAnsi="Arial" w:cs="Arial"/>
          <w:color w:val="auto"/>
          <w:sz w:val="20"/>
          <w:u w:val="none"/>
        </w:rPr>
        <w:t>tests</w:t>
      </w:r>
    </w:p>
    <w:p w14:paraId="190FA09E" w14:textId="77777777" w:rsidR="00B36730" w:rsidRPr="001C389A" w:rsidRDefault="00B36730" w:rsidP="00B36730">
      <w:pPr>
        <w:jc w:val="center"/>
        <w:rPr>
          <w:rStyle w:val="DeltaViewInsertion"/>
          <w:rFonts w:cs="Arial"/>
          <w:color w:val="auto"/>
          <w:sz w:val="20"/>
          <w:u w:val="none"/>
        </w:rPr>
      </w:pPr>
    </w:p>
    <w:p w14:paraId="07919ACE" w14:textId="77777777" w:rsidR="00B36730" w:rsidRPr="001C389A" w:rsidRDefault="00B36730" w:rsidP="00B36730">
      <w:pPr>
        <w:rPr>
          <w:rStyle w:val="DeltaViewInsertion"/>
          <w:rFonts w:cs="Arial"/>
          <w:color w:val="auto"/>
          <w:sz w:val="20"/>
          <w:u w:val="none"/>
        </w:rPr>
      </w:pPr>
    </w:p>
    <w:p w14:paraId="77EC764C" w14:textId="77777777" w:rsidR="00B36730" w:rsidRPr="001C389A" w:rsidRDefault="00B36730" w:rsidP="00B36730">
      <w:pPr>
        <w:jc w:val="center"/>
        <w:rPr>
          <w:rStyle w:val="DeltaViewInsertion"/>
          <w:rFonts w:cs="Arial"/>
          <w:color w:val="auto"/>
          <w:sz w:val="20"/>
          <w:u w:val="none"/>
        </w:rPr>
      </w:pPr>
    </w:p>
    <w:p w14:paraId="45833AEB" w14:textId="77777777" w:rsidR="00B36730" w:rsidRPr="001C389A" w:rsidRDefault="00B36730" w:rsidP="00B36730">
      <w:pPr>
        <w:pStyle w:val="Bullet1"/>
        <w:ind w:left="709" w:hanging="71"/>
        <w:rPr>
          <w:rStyle w:val="DeltaViewInsertion"/>
          <w:rFonts w:ascii="Arial" w:hAnsi="Arial" w:cs="Arial"/>
          <w:color w:val="auto"/>
          <w:sz w:val="20"/>
          <w:u w:val="none"/>
        </w:rPr>
      </w:pPr>
    </w:p>
    <w:p w14:paraId="56782635" w14:textId="77777777" w:rsidR="003931F0" w:rsidRPr="001C389A" w:rsidRDefault="003931F0" w:rsidP="00E30D18">
      <w:pPr>
        <w:pStyle w:val="Bullet1"/>
        <w:ind w:left="638" w:hanging="496"/>
        <w:jc w:val="center"/>
        <w:rPr>
          <w:rStyle w:val="DeltaViewInsertion"/>
          <w:rFonts w:ascii="Arial" w:hAnsi="Arial" w:cs="Arial"/>
          <w:color w:val="auto"/>
          <w:sz w:val="20"/>
          <w:u w:val="none"/>
        </w:rPr>
      </w:pPr>
      <w:r w:rsidRPr="001C389A">
        <w:rPr>
          <w:rFonts w:ascii="Arial" w:hAnsi="Arial" w:cs="Arial"/>
          <w:noProof/>
          <w:sz w:val="20"/>
          <w:lang w:val="en-US" w:eastAsia="en-US"/>
        </w:rPr>
        <w:lastRenderedPageBreak/>
        <w:drawing>
          <wp:inline distT="0" distB="0" distL="0" distR="0" wp14:anchorId="3734AC85" wp14:editId="7ACB480C">
            <wp:extent cx="5391150" cy="4636758"/>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8">
                      <a:extLst>
                        <a:ext uri="{28A0092B-C50C-407E-A947-70E740481C1C}">
                          <a14:useLocalDpi xmlns:a14="http://schemas.microsoft.com/office/drawing/2010/main" val="0"/>
                        </a:ext>
                      </a:extLst>
                    </a:blip>
                    <a:srcRect l="1697" r="10957"/>
                    <a:stretch/>
                  </pic:blipFill>
                  <pic:spPr bwMode="auto">
                    <a:xfrm>
                      <a:off x="0" y="0"/>
                      <a:ext cx="5393195" cy="4638517"/>
                    </a:xfrm>
                    <a:prstGeom prst="rect">
                      <a:avLst/>
                    </a:prstGeom>
                    <a:noFill/>
                    <a:ln>
                      <a:noFill/>
                    </a:ln>
                    <a:extLst>
                      <a:ext uri="{53640926-AAD7-44D8-BBD7-CCE9431645EC}">
                        <a14:shadowObscured xmlns:a14="http://schemas.microsoft.com/office/drawing/2010/main"/>
                      </a:ext>
                    </a:extLst>
                  </pic:spPr>
                </pic:pic>
              </a:graphicData>
            </a:graphic>
          </wp:inline>
        </w:drawing>
      </w:r>
    </w:p>
    <w:p w14:paraId="5A5E9B1D" w14:textId="77777777" w:rsidR="00B36730" w:rsidRPr="001C389A" w:rsidRDefault="007E59DD" w:rsidP="00B36730">
      <w:pPr>
        <w:pStyle w:val="Bullet1"/>
        <w:ind w:left="638" w:firstLine="802"/>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 Figure 2 – </w:t>
      </w:r>
      <w:r w:rsidR="00742DCD" w:rsidRPr="001C389A">
        <w:rPr>
          <w:rStyle w:val="DeltaViewInsertion"/>
          <w:rFonts w:ascii="Arial" w:hAnsi="Arial" w:cs="Arial"/>
          <w:color w:val="auto"/>
          <w:sz w:val="20"/>
          <w:u w:val="none"/>
        </w:rPr>
        <w:t>Frequency Response Capability LFSM-O, LFSM-U, FSM Step</w:t>
      </w:r>
      <w:r w:rsidR="00B54411" w:rsidRPr="001C389A">
        <w:rPr>
          <w:rStyle w:val="DeltaViewInsertion"/>
          <w:rFonts w:ascii="Arial" w:hAnsi="Arial" w:cs="Arial"/>
          <w:color w:val="auto"/>
          <w:sz w:val="20"/>
          <w:u w:val="none"/>
        </w:rPr>
        <w:t xml:space="preserve"> Response</w:t>
      </w:r>
      <w:r w:rsidR="00B36730" w:rsidRPr="001C389A">
        <w:rPr>
          <w:rStyle w:val="DeltaViewInsertion"/>
          <w:rFonts w:ascii="Arial" w:hAnsi="Arial" w:cs="Arial"/>
          <w:color w:val="auto"/>
          <w:sz w:val="20"/>
          <w:u w:val="none"/>
        </w:rPr>
        <w:t xml:space="preserve"> tests</w:t>
      </w:r>
    </w:p>
    <w:p w14:paraId="7A719BE5" w14:textId="77777777" w:rsidR="00B36730" w:rsidRPr="001C389A" w:rsidRDefault="00B36730" w:rsidP="00B36730">
      <w:pPr>
        <w:widowControl w:val="0"/>
        <w:ind w:left="360"/>
        <w:rPr>
          <w:rFonts w:cs="Arial"/>
          <w:sz w:val="20"/>
        </w:rPr>
      </w:pPr>
    </w:p>
    <w:p w14:paraId="7376A3C3"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 xml:space="preserve">* This will generally be +2.0Hz unless an injection of this size causes a reduction in plant output that takes the operating point below </w:t>
      </w:r>
      <w:r w:rsidRPr="001C389A">
        <w:rPr>
          <w:rStyle w:val="DeltaViewInsertion"/>
          <w:rFonts w:cs="Arial"/>
          <w:b/>
          <w:color w:val="auto"/>
          <w:sz w:val="20"/>
          <w:u w:val="none"/>
        </w:rPr>
        <w:t>Minimum Stable Operating Level</w:t>
      </w:r>
      <w:r w:rsidRPr="001C389A">
        <w:rPr>
          <w:rStyle w:val="DeltaViewInsertion"/>
          <w:rFonts w:cs="Arial"/>
          <w:color w:val="auto"/>
          <w:sz w:val="20"/>
          <w:u w:val="none"/>
        </w:rPr>
        <w:t xml:space="preserve"> in which case an appropriate injection should be calculated in accordance with the following:</w:t>
      </w:r>
    </w:p>
    <w:p w14:paraId="29756E8C"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For example 0.9Hz is needed to take an initial output 65% to a final output of 20%.  If the initial output was not 65% and the </w:t>
      </w:r>
      <w:r w:rsidRPr="001C389A">
        <w:rPr>
          <w:rStyle w:val="DeltaViewInsertion"/>
          <w:rFonts w:cs="Arial"/>
          <w:b/>
          <w:color w:val="auto"/>
          <w:sz w:val="20"/>
          <w:u w:val="none"/>
        </w:rPr>
        <w:t xml:space="preserve">Minimum Stable Operating Level </w:t>
      </w:r>
      <w:r w:rsidRPr="001C389A">
        <w:rPr>
          <w:rStyle w:val="DeltaViewInsertion"/>
          <w:rFonts w:cs="Arial"/>
          <w:color w:val="auto"/>
          <w:sz w:val="20"/>
          <w:u w:val="none"/>
        </w:rPr>
        <w:t>is not 20% then the injected step should be adjusted accordingly as shown in the example given below</w:t>
      </w:r>
    </w:p>
    <w:p w14:paraId="191EAA55" w14:textId="77777777" w:rsidR="00B36730" w:rsidRPr="001C389A" w:rsidRDefault="00B36730" w:rsidP="00B36730">
      <w:pPr>
        <w:widowControl w:val="0"/>
        <w:rPr>
          <w:rFonts w:cs="Arial"/>
          <w:sz w:val="20"/>
        </w:rPr>
      </w:pPr>
    </w:p>
    <w:p w14:paraId="48793E91"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Initial Output</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65%</w:t>
      </w:r>
    </w:p>
    <w:p w14:paraId="6E6229A6" w14:textId="77777777" w:rsidR="00B36730" w:rsidRPr="001C389A" w:rsidRDefault="00B36730" w:rsidP="00B36730">
      <w:pPr>
        <w:widowControl w:val="0"/>
        <w:ind w:left="1440"/>
        <w:rPr>
          <w:rFonts w:cs="Arial"/>
          <w:sz w:val="20"/>
        </w:rPr>
      </w:pPr>
      <w:r w:rsidRPr="001C389A">
        <w:rPr>
          <w:rStyle w:val="DeltaViewInsertion"/>
          <w:rFonts w:cs="Arial"/>
          <w:b/>
          <w:color w:val="auto"/>
          <w:sz w:val="20"/>
          <w:u w:val="none"/>
        </w:rPr>
        <w:t xml:space="preserve">Minimum Stable Operating Level </w:t>
      </w:r>
      <w:r w:rsidRPr="001C389A">
        <w:rPr>
          <w:rStyle w:val="DeltaViewInsertion"/>
          <w:rFonts w:cs="Arial"/>
          <w:b/>
          <w:color w:val="auto"/>
          <w:sz w:val="20"/>
          <w:u w:val="none"/>
        </w:rPr>
        <w:tab/>
      </w:r>
      <w:r w:rsidRPr="001C389A">
        <w:rPr>
          <w:rStyle w:val="DeltaViewInsertion"/>
          <w:rFonts w:cs="Arial"/>
          <w:b/>
          <w:color w:val="auto"/>
          <w:sz w:val="20"/>
          <w:u w:val="none"/>
        </w:rPr>
        <w:tab/>
      </w:r>
      <w:r w:rsidRPr="001C389A">
        <w:rPr>
          <w:rStyle w:val="DeltaViewInsertion"/>
          <w:rFonts w:cs="Arial"/>
          <w:b/>
          <w:color w:val="auto"/>
          <w:sz w:val="20"/>
          <w:u w:val="none"/>
        </w:rPr>
        <w:tab/>
      </w:r>
      <w:r w:rsidRPr="001C389A">
        <w:rPr>
          <w:rStyle w:val="DeltaViewInsertion"/>
          <w:rFonts w:cs="Arial"/>
          <w:color w:val="auto"/>
          <w:sz w:val="20"/>
          <w:u w:val="none"/>
        </w:rPr>
        <w:t>20%</w:t>
      </w:r>
    </w:p>
    <w:p w14:paraId="46E4B180"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4%</w:t>
      </w:r>
    </w:p>
    <w:p w14:paraId="4E7A606E"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 xml:space="preserve">Frequency to be injected = (0.65-0.20)x0.04x50 = </w:t>
      </w:r>
      <w:r w:rsidRPr="001C389A">
        <w:rPr>
          <w:rStyle w:val="DeltaViewInsertion"/>
          <w:rFonts w:cs="Arial"/>
          <w:color w:val="auto"/>
          <w:sz w:val="20"/>
          <w:u w:val="none"/>
        </w:rPr>
        <w:tab/>
        <w:t>0.9Hz</w:t>
      </w:r>
    </w:p>
    <w:p w14:paraId="47D22923" w14:textId="77777777" w:rsidR="00B36730" w:rsidRPr="001C389A" w:rsidRDefault="00B36730" w:rsidP="00B36730">
      <w:pPr>
        <w:widowControl w:val="0"/>
        <w:ind w:left="1440"/>
        <w:rPr>
          <w:rFonts w:cs="Arial"/>
          <w:sz w:val="20"/>
        </w:rPr>
      </w:pPr>
    </w:p>
    <w:p w14:paraId="64810100" w14:textId="77777777" w:rsidR="00B36730" w:rsidRPr="001C389A" w:rsidRDefault="00B36730" w:rsidP="00B36730">
      <w:pPr>
        <w:widowControl w:val="0"/>
        <w:ind w:left="1440"/>
        <w:rPr>
          <w:rStyle w:val="DeltaViewInsertion"/>
          <w:rFonts w:cs="Arial"/>
          <w:i/>
          <w:color w:val="auto"/>
          <w:sz w:val="20"/>
          <w:u w:val="none"/>
        </w:rPr>
      </w:pPr>
      <w:r w:rsidRPr="001C389A">
        <w:rPr>
          <w:rStyle w:val="DeltaViewInsertion"/>
          <w:rFonts w:cs="Arial"/>
          <w:color w:val="auto"/>
          <w:sz w:val="20"/>
          <w:u w:val="none"/>
        </w:rPr>
        <w:t xml:space="preserve">** Tests L and M in Figure 2 shall be conducted if in this range of tests the system frequency feedback signal is replaced by the injection signal rather than the injection signal being added to the system frequency signal. The tests will consist of monitoring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during normal system frequency variations without applying any injection. Test N in Figure 2 shall be conducted in all cases. All three tests should be conducted for a period of at least 10 minutes</w:t>
      </w:r>
      <w:r w:rsidRPr="001C389A">
        <w:rPr>
          <w:rStyle w:val="DeltaViewInsertion"/>
          <w:rFonts w:cs="Arial"/>
          <w:i/>
          <w:color w:val="auto"/>
          <w:sz w:val="20"/>
          <w:u w:val="none"/>
        </w:rPr>
        <w:t>.</w:t>
      </w:r>
    </w:p>
    <w:p w14:paraId="44103C4F" w14:textId="77777777" w:rsidR="00B36730" w:rsidRPr="001C389A" w:rsidRDefault="00B36730" w:rsidP="00B36730">
      <w:pPr>
        <w:widowControl w:val="0"/>
        <w:ind w:left="1440"/>
        <w:rPr>
          <w:rStyle w:val="DeltaViewInsertion"/>
          <w:rFonts w:cs="Arial"/>
          <w:color w:val="auto"/>
          <w:sz w:val="20"/>
          <w:u w:val="none"/>
        </w:rPr>
      </w:pPr>
    </w:p>
    <w:p w14:paraId="3DE67E56" w14:textId="77777777" w:rsidR="00B36730" w:rsidRPr="001C389A" w:rsidRDefault="00E74EFA" w:rsidP="00E30D18">
      <w:pPr>
        <w:widowControl w:val="0"/>
        <w:ind w:left="1440" w:hanging="1440"/>
        <w:rPr>
          <w:rStyle w:val="DeltaViewInsertion"/>
          <w:rFonts w:cs="Arial"/>
          <w:color w:val="auto"/>
          <w:sz w:val="20"/>
          <w:u w:val="none"/>
        </w:rPr>
      </w:pPr>
      <w:r w:rsidRPr="001C389A">
        <w:rPr>
          <w:rStyle w:val="DeltaViewInsertion"/>
          <w:rFonts w:cs="Arial"/>
          <w:color w:val="auto"/>
          <w:sz w:val="20"/>
          <w:u w:val="none"/>
        </w:rPr>
        <w:t>ECP.A.6.6.9</w:t>
      </w:r>
      <w:r w:rsidRPr="001C389A">
        <w:rPr>
          <w:rStyle w:val="DeltaViewInsertion"/>
          <w:rFonts w:cs="Arial"/>
          <w:color w:val="auto"/>
          <w:sz w:val="20"/>
          <w:u w:val="none"/>
        </w:rPr>
        <w:tab/>
        <w:t>T</w:t>
      </w:r>
      <w:r w:rsidR="00B36730" w:rsidRPr="001C389A">
        <w:rPr>
          <w:rStyle w:val="DeltaViewInsertion"/>
          <w:rFonts w:cs="Arial"/>
          <w:color w:val="auto"/>
          <w:sz w:val="20"/>
          <w:u w:val="none"/>
        </w:rPr>
        <w:t>he target frequency adjustment facility should be demonstrated from the normal control point within the range of 49.9Hz to 50.1Hz by step changes to the target frequency setpoint</w:t>
      </w:r>
      <w:r w:rsidR="002A7B47" w:rsidRPr="001C389A">
        <w:rPr>
          <w:rStyle w:val="DeltaViewInsertion"/>
          <w:rFonts w:cs="Arial"/>
          <w:color w:val="auto"/>
          <w:sz w:val="20"/>
          <w:u w:val="none"/>
        </w:rPr>
        <w:t xml:space="preserve"> as indicated in ECP.A.6.6 Figure 3.</w:t>
      </w:r>
    </w:p>
    <w:p w14:paraId="4E8988B3" w14:textId="77777777" w:rsidR="00E74EFA" w:rsidRPr="001C389A" w:rsidRDefault="00E74EFA" w:rsidP="00B36730">
      <w:pPr>
        <w:widowControl w:val="0"/>
        <w:ind w:left="1440"/>
        <w:rPr>
          <w:rStyle w:val="DeltaViewInsertion"/>
          <w:rFonts w:cs="Arial"/>
          <w:color w:val="auto"/>
          <w:sz w:val="20"/>
          <w:u w:val="none"/>
        </w:rPr>
      </w:pPr>
    </w:p>
    <w:p w14:paraId="0D4E249B" w14:textId="77777777" w:rsidR="002A7B47" w:rsidRPr="001C389A" w:rsidRDefault="002A7B47" w:rsidP="002A7B47">
      <w:pPr>
        <w:ind w:left="720"/>
        <w:jc w:val="center"/>
        <w:rPr>
          <w:rFonts w:cs="Arial"/>
          <w:i/>
          <w:sz w:val="20"/>
        </w:rPr>
      </w:pPr>
      <w:r w:rsidRPr="001C389A">
        <w:rPr>
          <w:rFonts w:cs="Arial"/>
          <w:i/>
          <w:noProof/>
          <w:snapToGrid/>
          <w:sz w:val="20"/>
          <w:lang w:val="en-US"/>
        </w:rPr>
        <w:drawing>
          <wp:inline distT="0" distB="0" distL="0" distR="0" wp14:anchorId="6397FD7A" wp14:editId="58E41ABE">
            <wp:extent cx="3924300" cy="2072256"/>
            <wp:effectExtent l="0" t="0" r="0" b="444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09DEFF2A" w14:textId="77777777" w:rsidR="002A7B47" w:rsidRPr="001C389A" w:rsidRDefault="002A7B47" w:rsidP="002A7B47">
      <w:pPr>
        <w:ind w:left="720"/>
        <w:jc w:val="center"/>
        <w:rPr>
          <w:rFonts w:cs="Arial"/>
          <w:i/>
          <w:sz w:val="20"/>
        </w:rPr>
      </w:pPr>
    </w:p>
    <w:p w14:paraId="4AEFB238" w14:textId="77777777" w:rsidR="002A7B47" w:rsidRPr="001C389A" w:rsidRDefault="002A7B47" w:rsidP="002A7B47">
      <w:pPr>
        <w:jc w:val="center"/>
        <w:rPr>
          <w:rFonts w:cs="Arial"/>
          <w:i/>
          <w:sz w:val="20"/>
        </w:rPr>
      </w:pPr>
      <w:r w:rsidRPr="001C389A">
        <w:rPr>
          <w:rStyle w:val="DeltaViewInsertion"/>
          <w:rFonts w:cs="Arial"/>
          <w:color w:val="auto"/>
          <w:sz w:val="20"/>
          <w:u w:val="none"/>
        </w:rPr>
        <w:t>ECP.A.6.6. Figure 3 – Target Frequency setting changes</w:t>
      </w:r>
    </w:p>
    <w:p w14:paraId="6894DE84" w14:textId="77777777" w:rsidR="002A7B47" w:rsidRPr="001C389A" w:rsidRDefault="002A7B47" w:rsidP="00B36730">
      <w:pPr>
        <w:widowControl w:val="0"/>
        <w:ind w:left="1440"/>
        <w:rPr>
          <w:rStyle w:val="DeltaViewInsertion"/>
          <w:rFonts w:cs="Arial"/>
          <w:color w:val="auto"/>
          <w:sz w:val="20"/>
          <w:u w:val="none"/>
        </w:rPr>
      </w:pPr>
    </w:p>
    <w:p w14:paraId="3229556E" w14:textId="77777777" w:rsidR="00B36730" w:rsidRPr="001C389A" w:rsidRDefault="007E59DD" w:rsidP="00B36730">
      <w:pPr>
        <w:widowControl w:val="0"/>
        <w:rPr>
          <w:rFonts w:cs="Arial"/>
          <w:b/>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.7</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single"/>
        </w:rPr>
        <w:t>Fault Ride Through Testing</w:t>
      </w:r>
    </w:p>
    <w:p w14:paraId="76BF30E1" w14:textId="77777777" w:rsidR="00B36730" w:rsidRPr="001C389A" w:rsidRDefault="00B36730" w:rsidP="00B36730">
      <w:pPr>
        <w:widowControl w:val="0"/>
        <w:rPr>
          <w:rFonts w:cs="Arial"/>
          <w:b/>
          <w:sz w:val="20"/>
        </w:rPr>
      </w:pPr>
    </w:p>
    <w:p w14:paraId="1FC3125D" w14:textId="77777777"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.7.1    This section describes the procedure for conducting fault ride through tests on a single </w:t>
      </w:r>
      <w:r w:rsidR="00B36730" w:rsidRPr="001C389A">
        <w:rPr>
          <w:rStyle w:val="DeltaViewInsertion"/>
          <w:rFonts w:ascii="Arial" w:hAnsi="Arial" w:cs="Arial"/>
          <w:b/>
          <w:color w:val="auto"/>
          <w:u w:val="none"/>
        </w:rPr>
        <w:t>Power Park Unit</w:t>
      </w:r>
      <w:r w:rsidR="00503078" w:rsidRPr="001C389A">
        <w:rPr>
          <w:rStyle w:val="DeltaViewInsertion"/>
          <w:rFonts w:ascii="Arial" w:hAnsi="Arial" w:cs="Arial"/>
          <w:color w:val="auto"/>
          <w:u w:val="none"/>
        </w:rPr>
        <w:t xml:space="preserve"> a</w:t>
      </w:r>
      <w:r w:rsidR="00A41EB2" w:rsidRPr="001C389A">
        <w:rPr>
          <w:rStyle w:val="DeltaViewInsertion"/>
          <w:rFonts w:ascii="Arial" w:hAnsi="Arial" w:cs="Arial"/>
          <w:color w:val="auto"/>
          <w:u w:val="none"/>
        </w:rPr>
        <w:t xml:space="preserve">s required by ECP.7.2.2(d). </w:t>
      </w:r>
    </w:p>
    <w:p w14:paraId="19A43F8C" w14:textId="77777777" w:rsidR="00B36730" w:rsidRPr="001C389A" w:rsidRDefault="00B36730" w:rsidP="00B36730">
      <w:pPr>
        <w:pStyle w:val="BodyText"/>
        <w:ind w:left="1440"/>
        <w:rPr>
          <w:rFonts w:ascii="Arial" w:hAnsi="Arial" w:cs="Arial"/>
        </w:rPr>
      </w:pPr>
    </w:p>
    <w:p w14:paraId="4D269575" w14:textId="7777777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.7.2    The test circuit will utilise the full </w:t>
      </w:r>
      <w:r w:rsidR="00B36730" w:rsidRPr="001C389A">
        <w:rPr>
          <w:rStyle w:val="DeltaViewInsertion"/>
          <w:rFonts w:ascii="Arial" w:hAnsi="Arial" w:cs="Arial"/>
          <w:b/>
          <w:color w:val="auto"/>
          <w:u w:val="none"/>
        </w:rPr>
        <w:t xml:space="preserve">Power Park Unit </w:t>
      </w:r>
      <w:r w:rsidR="00B36730" w:rsidRPr="001C389A">
        <w:rPr>
          <w:rStyle w:val="DeltaViewInsertion"/>
          <w:rFonts w:ascii="Arial" w:hAnsi="Arial" w:cs="Arial"/>
          <w:color w:val="auto"/>
          <w:u w:val="none"/>
        </w:rPr>
        <w:t xml:space="preserve">with no exclusions (e.g. in the case of a wind turbine it would include the full wind turbine structure) and shall be conducted with sufficient resource available to produce at least 95% of the </w:t>
      </w:r>
      <w:r w:rsidR="00B36730" w:rsidRPr="001C389A">
        <w:rPr>
          <w:rStyle w:val="DeltaViewInsertion"/>
          <w:rFonts w:ascii="Arial" w:hAnsi="Arial" w:cs="Arial"/>
          <w:b/>
          <w:color w:val="auto"/>
          <w:u w:val="none"/>
        </w:rPr>
        <w:t>Maximum Capacity</w:t>
      </w:r>
      <w:r w:rsidR="00B36730" w:rsidRPr="001C389A">
        <w:rPr>
          <w:rStyle w:val="DeltaViewInsertion"/>
          <w:rFonts w:ascii="Arial" w:hAnsi="Arial" w:cs="Arial"/>
          <w:color w:val="auto"/>
          <w:u w:val="none"/>
        </w:rPr>
        <w:t xml:space="preserv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The test will comprise of a number of controlled short circuits applied to a test network to which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is connected, typically comprising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and a test impedance to shield the connected network from voltage dips at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w:t>
      </w:r>
    </w:p>
    <w:p w14:paraId="5C407ACD" w14:textId="77777777" w:rsidR="00B36730" w:rsidRPr="001C389A" w:rsidRDefault="00B36730" w:rsidP="00B36730">
      <w:pPr>
        <w:pStyle w:val="Test"/>
        <w:tabs>
          <w:tab w:val="left" w:pos="720"/>
        </w:tabs>
        <w:ind w:left="1440" w:firstLine="0"/>
        <w:rPr>
          <w:rFonts w:ascii="Arial" w:hAnsi="Arial" w:cs="Arial"/>
          <w:sz w:val="20"/>
        </w:rPr>
      </w:pPr>
    </w:p>
    <w:p w14:paraId="30B3E763" w14:textId="2EB098E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.7.3    In each case the tests should demonstrate the minimum voltage at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or </w:t>
      </w:r>
      <w:r w:rsidR="00B36730" w:rsidRPr="001C389A">
        <w:rPr>
          <w:rStyle w:val="DeltaViewInsertion"/>
          <w:rFonts w:ascii="Arial" w:hAnsi="Arial" w:cs="Arial"/>
          <w:b/>
          <w:color w:val="auto"/>
          <w:u w:val="none"/>
        </w:rPr>
        <w:t>High Voltage</w:t>
      </w:r>
      <w:r w:rsidR="00B36730" w:rsidRPr="001C389A">
        <w:rPr>
          <w:rStyle w:val="DeltaViewInsertion"/>
          <w:rFonts w:ascii="Arial" w:hAnsi="Arial" w:cs="Arial"/>
          <w:color w:val="auto"/>
          <w:u w:val="none"/>
        </w:rPr>
        <w:t xml:space="preserve"> side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which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can withstand for the length of time specified in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.7.5. Any test results provided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should contain sufficient data pre and post fault in order to determine steady state values of all signals, and the power recovery timescales.</w:t>
      </w:r>
    </w:p>
    <w:p w14:paraId="00C07D70" w14:textId="77777777" w:rsidR="00B36730" w:rsidRPr="001C389A" w:rsidRDefault="00B36730" w:rsidP="00B36730">
      <w:pPr>
        <w:pStyle w:val="Test"/>
        <w:tabs>
          <w:tab w:val="left" w:pos="720"/>
        </w:tabs>
        <w:ind w:left="1440" w:firstLine="0"/>
        <w:rPr>
          <w:rFonts w:ascii="Arial" w:hAnsi="Arial" w:cs="Arial"/>
          <w:sz w:val="20"/>
        </w:rPr>
      </w:pPr>
    </w:p>
    <w:p w14:paraId="7398D533" w14:textId="7777777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.7.4    In addition to the signals outlined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.2. the following signals from either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or </w:t>
      </w:r>
      <w:r w:rsidR="00B36730" w:rsidRPr="001C389A">
        <w:rPr>
          <w:rStyle w:val="DeltaViewInsertion"/>
          <w:rFonts w:ascii="Arial" w:hAnsi="Arial" w:cs="Arial"/>
          <w:b/>
          <w:color w:val="auto"/>
          <w:u w:val="none"/>
        </w:rPr>
        <w:t>High Voltage</w:t>
      </w:r>
      <w:r w:rsidR="00B36730" w:rsidRPr="001C389A">
        <w:rPr>
          <w:rStyle w:val="DeltaViewInsertion"/>
          <w:rFonts w:ascii="Arial" w:hAnsi="Arial" w:cs="Arial"/>
          <w:color w:val="auto"/>
          <w:u w:val="none"/>
        </w:rPr>
        <w:t xml:space="preserve"> side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should be provided for this test only:</w:t>
      </w:r>
    </w:p>
    <w:p w14:paraId="4938097A" w14:textId="77777777" w:rsidR="00B36730" w:rsidRPr="001C389A" w:rsidRDefault="00B36730" w:rsidP="00B36730">
      <w:pPr>
        <w:pStyle w:val="Test"/>
        <w:tabs>
          <w:tab w:val="left" w:pos="720"/>
        </w:tabs>
        <w:ind w:left="0" w:firstLine="0"/>
        <w:rPr>
          <w:rFonts w:ascii="Arial" w:hAnsi="Arial" w:cs="Arial"/>
          <w:sz w:val="20"/>
        </w:rPr>
      </w:pPr>
    </w:p>
    <w:p w14:paraId="05D06DC2"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Phase voltages</w:t>
      </w:r>
    </w:p>
    <w:p w14:paraId="280F5630"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Positive phase sequence and negative phase sequence voltages</w:t>
      </w:r>
    </w:p>
    <w:p w14:paraId="6F6A3771"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Phase currents</w:t>
      </w:r>
    </w:p>
    <w:p w14:paraId="58DDD93E"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Positive phase sequence and negative phase sequence currents</w:t>
      </w:r>
    </w:p>
    <w:p w14:paraId="51E40EA4"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Estimate of </w:t>
      </w:r>
      <w:r w:rsidRPr="001C389A">
        <w:rPr>
          <w:rStyle w:val="DeltaViewInsertion"/>
          <w:rFonts w:ascii="Arial" w:hAnsi="Arial" w:cs="Arial"/>
          <w:b/>
          <w:color w:val="auto"/>
          <w:sz w:val="20"/>
          <w:u w:val="none"/>
        </w:rPr>
        <w:t xml:space="preserve">Power Park Unit </w:t>
      </w:r>
      <w:r w:rsidRPr="001C389A">
        <w:rPr>
          <w:rStyle w:val="DeltaViewInsertion"/>
          <w:rFonts w:ascii="Arial" w:hAnsi="Arial" w:cs="Arial"/>
          <w:color w:val="auto"/>
          <w:sz w:val="20"/>
          <w:u w:val="none"/>
        </w:rPr>
        <w:t>negative phase sequence impedance</w:t>
      </w:r>
    </w:p>
    <w:p w14:paraId="351291BB" w14:textId="77777777" w:rsidR="00B36730" w:rsidRPr="001C389A" w:rsidRDefault="00B36730" w:rsidP="003B5BF0">
      <w:pPr>
        <w:pStyle w:val="BodyText"/>
        <w:numPr>
          <w:ilvl w:val="0"/>
          <w:numId w:val="29"/>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MW – </w:t>
      </w:r>
      <w:r w:rsidRPr="001C389A">
        <w:rPr>
          <w:rStyle w:val="DeltaViewInsertion"/>
          <w:rFonts w:ascii="Arial" w:hAnsi="Arial" w:cs="Arial"/>
          <w:b/>
          <w:color w:val="auto"/>
          <w:u w:val="none"/>
        </w:rPr>
        <w:t>Active Power</w:t>
      </w:r>
      <w:r w:rsidR="007E5CD5" w:rsidRPr="001C389A">
        <w:rPr>
          <w:rStyle w:val="DeltaViewInsertion"/>
          <w:rFonts w:ascii="Arial" w:hAnsi="Arial" w:cs="Arial"/>
          <w:color w:val="auto"/>
          <w:u w:val="none"/>
        </w:rPr>
        <w:t xml:space="preserve"> at the</w:t>
      </w:r>
      <w:r w:rsidRPr="001C389A">
        <w:rPr>
          <w:rStyle w:val="DeltaViewInsertion"/>
          <w:rFonts w:ascii="Arial" w:hAnsi="Arial" w:cs="Arial"/>
          <w:color w:val="auto"/>
          <w:u w:val="none"/>
        </w:rPr>
        <w:t xml:space="preserve"> power generating module.</w:t>
      </w:r>
    </w:p>
    <w:p w14:paraId="246D78D8"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MVAr – </w:t>
      </w:r>
      <w:r w:rsidRPr="001C389A">
        <w:rPr>
          <w:rStyle w:val="DeltaViewInsertion"/>
          <w:rFonts w:ascii="Arial" w:hAnsi="Arial" w:cs="Arial"/>
          <w:b/>
          <w:color w:val="auto"/>
          <w:sz w:val="20"/>
          <w:u w:val="none"/>
        </w:rPr>
        <w:t>Reactive Power</w:t>
      </w:r>
      <w:r w:rsidR="007E5CD5" w:rsidRPr="001C389A">
        <w:rPr>
          <w:rStyle w:val="DeltaViewInsertion"/>
          <w:rFonts w:ascii="Arial" w:hAnsi="Arial" w:cs="Arial"/>
          <w:color w:val="auto"/>
          <w:sz w:val="20"/>
          <w:u w:val="none"/>
        </w:rPr>
        <w:t xml:space="preserve"> at the</w:t>
      </w:r>
      <w:r w:rsidRPr="001C389A">
        <w:rPr>
          <w:rStyle w:val="DeltaViewInsertion"/>
          <w:rFonts w:ascii="Arial" w:hAnsi="Arial" w:cs="Arial"/>
          <w:color w:val="auto"/>
          <w:sz w:val="20"/>
          <w:u w:val="none"/>
        </w:rPr>
        <w:t xml:space="preserve"> power generating module.</w:t>
      </w:r>
    </w:p>
    <w:p w14:paraId="16C1BC01"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Mechanical Rotor Speed</w:t>
      </w:r>
    </w:p>
    <w:p w14:paraId="21563B6C"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Real / reactive, current / power Setpoint as appropriate </w:t>
      </w:r>
    </w:p>
    <w:p w14:paraId="04325589"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Fault ride through protection operation (e.g. a crowbar in the case of a doubly fed induction </w:t>
      </w:r>
      <w:r w:rsidR="001F007B" w:rsidRPr="001C389A">
        <w:rPr>
          <w:rStyle w:val="DeltaViewInsertion"/>
          <w:rFonts w:ascii="Arial" w:hAnsi="Arial" w:cs="Arial"/>
          <w:color w:val="auto"/>
          <w:sz w:val="20"/>
          <w:u w:val="none"/>
        </w:rPr>
        <w:t>generator</w:t>
      </w:r>
      <w:r w:rsidRPr="001C389A">
        <w:rPr>
          <w:rStyle w:val="DeltaViewInsertion"/>
          <w:rFonts w:ascii="Arial" w:hAnsi="Arial" w:cs="Arial"/>
          <w:color w:val="auto"/>
          <w:sz w:val="20"/>
          <w:u w:val="none"/>
        </w:rPr>
        <w:t>)</w:t>
      </w:r>
    </w:p>
    <w:p w14:paraId="1A081E32"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Any other signals relevant to the control action of the fault ride through control deemed applicable for model validation.</w:t>
      </w:r>
    </w:p>
    <w:p w14:paraId="447B2B32" w14:textId="77777777" w:rsidR="00B36730" w:rsidRPr="001C389A" w:rsidRDefault="00B36730" w:rsidP="00B36730">
      <w:pPr>
        <w:pStyle w:val="BodyText"/>
        <w:rPr>
          <w:rFonts w:ascii="Arial" w:hAnsi="Arial" w:cs="Arial"/>
        </w:rPr>
      </w:pPr>
    </w:p>
    <w:p w14:paraId="4434FE7F" w14:textId="47E696CF" w:rsidR="00B36730" w:rsidRPr="001C389A" w:rsidRDefault="00B36730" w:rsidP="00B36730">
      <w:pPr>
        <w:pStyle w:val="BodyText"/>
        <w:autoSpaceDE w:val="0"/>
        <w:autoSpaceDN w:val="0"/>
        <w:adjustRightInd w:val="0"/>
        <w:ind w:left="1440"/>
        <w:rPr>
          <w:rFonts w:ascii="Arial" w:hAnsi="Arial" w:cs="Arial"/>
        </w:rPr>
      </w:pPr>
      <w:r w:rsidRPr="001C389A">
        <w:rPr>
          <w:rStyle w:val="DeltaViewInsertion"/>
          <w:rFonts w:ascii="Arial" w:hAnsi="Arial" w:cs="Arial"/>
          <w:color w:val="auto"/>
          <w:u w:val="none"/>
        </w:rPr>
        <w:t>At a suitable frequency rate for fault ride through tests as agreed with</w:t>
      </w:r>
      <w:r w:rsidRPr="001C389A">
        <w:rPr>
          <w:rStyle w:val="DeltaViewInsertion"/>
          <w:rFonts w:ascii="Arial" w:hAnsi="Arial" w:cs="Arial"/>
          <w:b/>
          <w:color w:val="auto"/>
          <w:u w:val="none"/>
        </w:rPr>
        <w:t xml:space="preserve">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w:t>
      </w:r>
    </w:p>
    <w:p w14:paraId="4014261A" w14:textId="77777777" w:rsidR="00B36730" w:rsidRPr="001C389A" w:rsidRDefault="00B36730" w:rsidP="00B36730">
      <w:pPr>
        <w:pStyle w:val="BodyText"/>
        <w:rPr>
          <w:rFonts w:ascii="Arial" w:hAnsi="Arial" w:cs="Arial"/>
        </w:rPr>
      </w:pPr>
      <w:r w:rsidRPr="001C389A">
        <w:rPr>
          <w:rFonts w:ascii="Arial" w:hAnsi="Arial" w:cs="Arial"/>
        </w:rPr>
        <w:t xml:space="preserve"> </w:t>
      </w:r>
    </w:p>
    <w:p w14:paraId="600696B9" w14:textId="77777777" w:rsidR="00B36730" w:rsidRPr="001C389A" w:rsidRDefault="007E59DD" w:rsidP="00B36730">
      <w:pPr>
        <w:pStyle w:val="BodyText"/>
        <w:tabs>
          <w:tab w:val="left" w:pos="1418"/>
        </w:tabs>
        <w:ind w:left="1418" w:hanging="1418"/>
        <w:rPr>
          <w:rStyle w:val="DeltaViewInsertion"/>
          <w:rFonts w:ascii="Arial" w:hAnsi="Arial" w:cs="Arial"/>
          <w:color w:val="auto"/>
          <w:u w:val="none"/>
        </w:rPr>
      </w:pPr>
      <w:r w:rsidRPr="001C389A">
        <w:rPr>
          <w:rStyle w:val="DeltaViewInsertion"/>
          <w:rFonts w:ascii="Arial" w:hAnsi="Arial" w:cs="Arial"/>
          <w:color w:val="auto"/>
          <w:u w:val="none"/>
        </w:rPr>
        <w:lastRenderedPageBreak/>
        <w:t>ECP.A.6</w:t>
      </w:r>
      <w:r w:rsidR="00B36730" w:rsidRPr="001C389A">
        <w:rPr>
          <w:rStyle w:val="DeltaViewInsertion"/>
          <w:rFonts w:ascii="Arial" w:hAnsi="Arial" w:cs="Arial"/>
          <w:color w:val="auto"/>
          <w:u w:val="none"/>
        </w:rPr>
        <w:t>.7.5</w:t>
      </w:r>
      <w:r w:rsidR="00B36730" w:rsidRPr="001C389A">
        <w:rPr>
          <w:rStyle w:val="DeltaViewInsertion"/>
          <w:rFonts w:ascii="Arial" w:hAnsi="Arial" w:cs="Arial"/>
          <w:color w:val="auto"/>
          <w:u w:val="none"/>
        </w:rPr>
        <w:tab/>
        <w:t xml:space="preserve">The tests should be conducted for the times and fault types indicated in </w:t>
      </w:r>
      <w:r w:rsidRPr="001C389A">
        <w:rPr>
          <w:rStyle w:val="DeltaViewInsertion"/>
          <w:rFonts w:ascii="Arial" w:hAnsi="Arial" w:cs="Arial"/>
          <w:color w:val="auto"/>
          <w:u w:val="none"/>
        </w:rPr>
        <w:t>E</w:t>
      </w:r>
      <w:r w:rsidR="00C3538F" w:rsidRPr="001C389A">
        <w:rPr>
          <w:rStyle w:val="DeltaViewInsertion"/>
          <w:rFonts w:ascii="Arial" w:hAnsi="Arial" w:cs="Arial"/>
          <w:color w:val="auto"/>
          <w:u w:val="none"/>
        </w:rPr>
        <w:t>C</w:t>
      </w:r>
      <w:r w:rsidRPr="001C389A">
        <w:rPr>
          <w:rStyle w:val="DeltaViewInsertion"/>
          <w:rFonts w:ascii="Arial" w:hAnsi="Arial" w:cs="Arial"/>
          <w:color w:val="auto"/>
          <w:u w:val="none"/>
        </w:rPr>
        <w:t>C</w:t>
      </w:r>
      <w:r w:rsidR="00C3538F" w:rsidRPr="001C389A">
        <w:rPr>
          <w:rStyle w:val="DeltaViewInsertion"/>
          <w:rFonts w:ascii="Arial" w:hAnsi="Arial" w:cs="Arial"/>
          <w:color w:val="auto"/>
          <w:u w:val="none"/>
        </w:rPr>
        <w:t>.6.3.15 as applicable</w:t>
      </w:r>
      <w:r w:rsidR="00B36730" w:rsidRPr="001C389A">
        <w:rPr>
          <w:rStyle w:val="DeltaViewInsertion"/>
          <w:rFonts w:ascii="Arial" w:hAnsi="Arial" w:cs="Arial"/>
          <w:color w:val="auto"/>
          <w:u w:val="none"/>
        </w:rPr>
        <w:t xml:space="preserve">. </w:t>
      </w:r>
    </w:p>
    <w:p w14:paraId="77D12AE5" w14:textId="77777777" w:rsidR="00B36730" w:rsidRPr="001C389A" w:rsidRDefault="00B36730" w:rsidP="00B36730">
      <w:pPr>
        <w:pStyle w:val="BodyText"/>
        <w:tabs>
          <w:tab w:val="left" w:pos="1418"/>
        </w:tabs>
        <w:ind w:left="1418" w:hanging="1418"/>
        <w:rPr>
          <w:rFonts w:ascii="Arial" w:hAnsi="Arial" w:cs="Arial"/>
        </w:rPr>
      </w:pPr>
    </w:p>
    <w:p w14:paraId="2E677E6A" w14:textId="77777777" w:rsidR="00B36730" w:rsidRPr="001C389A" w:rsidRDefault="00B36730" w:rsidP="00B36730">
      <w:pPr>
        <w:rPr>
          <w:rStyle w:val="DeltaViewInsertion"/>
          <w:rFonts w:cs="Arial"/>
          <w:b/>
          <w:color w:val="auto"/>
          <w:sz w:val="20"/>
          <w:u w:val="none"/>
        </w:rPr>
      </w:pPr>
    </w:p>
    <w:p w14:paraId="53697FA6" w14:textId="77777777" w:rsidR="00B36730" w:rsidRPr="001C389A" w:rsidRDefault="007E59DD" w:rsidP="00B36730">
      <w:pPr>
        <w:ind w:left="1418" w:hanging="1418"/>
        <w:rPr>
          <w:rStyle w:val="DeltaViewInsertion"/>
          <w:rFonts w:cs="Arial"/>
          <w:b/>
          <w:color w:val="auto"/>
          <w:sz w:val="20"/>
          <w:u w:val="none"/>
        </w:rPr>
      </w:pPr>
      <w:r w:rsidRPr="001C389A">
        <w:rPr>
          <w:rFonts w:cs="Arial"/>
          <w:bCs/>
          <w:sz w:val="20"/>
        </w:rPr>
        <w:t>ECP.A.6</w:t>
      </w:r>
      <w:r w:rsidR="00B36730" w:rsidRPr="001C389A">
        <w:rPr>
          <w:rFonts w:cs="Arial"/>
          <w:bCs/>
          <w:sz w:val="20"/>
        </w:rPr>
        <w:t>.8</w:t>
      </w:r>
      <w:r w:rsidR="00B36730" w:rsidRPr="001C389A">
        <w:rPr>
          <w:rFonts w:cs="Arial"/>
          <w:b/>
          <w:bCs/>
          <w:sz w:val="20"/>
        </w:rPr>
        <w:t xml:space="preserve">   </w:t>
      </w:r>
      <w:r w:rsidR="00E86724" w:rsidRPr="001C389A">
        <w:rPr>
          <w:rFonts w:cs="Arial"/>
          <w:b/>
          <w:bCs/>
          <w:sz w:val="20"/>
        </w:rPr>
        <w:tab/>
      </w:r>
      <w:r w:rsidR="00B36730" w:rsidRPr="001C389A">
        <w:rPr>
          <w:rStyle w:val="DeltaViewInsertion"/>
          <w:rFonts w:cs="Arial"/>
          <w:color w:val="auto"/>
          <w:sz w:val="20"/>
          <w:u w:val="single"/>
        </w:rPr>
        <w:t>Reactive Power Transfer / Voltage Control Tests</w:t>
      </w:r>
      <w:r w:rsidR="00B36730" w:rsidRPr="001C389A">
        <w:rPr>
          <w:rStyle w:val="DeltaViewInsertion"/>
          <w:rFonts w:cs="Arial"/>
          <w:b/>
          <w:color w:val="auto"/>
          <w:sz w:val="20"/>
          <w:u w:val="single"/>
        </w:rPr>
        <w:t xml:space="preserve"> </w:t>
      </w:r>
      <w:r w:rsidR="00B36730" w:rsidRPr="001C389A">
        <w:rPr>
          <w:rStyle w:val="DeltaViewInsertion"/>
          <w:rFonts w:cs="Arial"/>
          <w:color w:val="auto"/>
          <w:sz w:val="20"/>
          <w:u w:val="single"/>
        </w:rPr>
        <w:t>for</w:t>
      </w:r>
      <w:r w:rsidR="00B36730" w:rsidRPr="001C389A">
        <w:rPr>
          <w:rStyle w:val="DeltaViewInsertion"/>
          <w:rFonts w:cs="Arial"/>
          <w:b/>
          <w:color w:val="auto"/>
          <w:sz w:val="20"/>
          <w:u w:val="single"/>
        </w:rPr>
        <w:t xml:space="preserve"> Offshore Power Park Modules</w:t>
      </w:r>
    </w:p>
    <w:p w14:paraId="1152E6AA" w14:textId="77777777" w:rsidR="00B36730" w:rsidRPr="001C389A" w:rsidRDefault="00B36730" w:rsidP="00B36730">
      <w:pPr>
        <w:pStyle w:val="BodyText"/>
        <w:rPr>
          <w:rFonts w:ascii="Arial" w:hAnsi="Arial" w:cs="Arial"/>
        </w:rPr>
      </w:pPr>
    </w:p>
    <w:p w14:paraId="3467B5B1" w14:textId="74345009"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.8.1   </w:t>
      </w:r>
      <w:r w:rsidR="00B36730" w:rsidRPr="001C389A">
        <w:rPr>
          <w:rFonts w:ascii="Arial" w:hAnsi="Arial" w:cs="Arial"/>
        </w:rPr>
        <w:t xml:space="preserve">In the case of an </w:t>
      </w:r>
      <w:r w:rsidR="00B36730" w:rsidRPr="001C389A">
        <w:rPr>
          <w:rFonts w:ascii="Arial" w:hAnsi="Arial" w:cs="Arial"/>
          <w:b/>
        </w:rPr>
        <w:t>Offshore Power Park Module</w:t>
      </w:r>
      <w:r w:rsidR="00B36730" w:rsidRPr="001C389A">
        <w:rPr>
          <w:rFonts w:ascii="Arial" w:hAnsi="Arial" w:cs="Arial"/>
        </w:rPr>
        <w:t xml:space="preserve"> which provides all or a portion of the </w:t>
      </w:r>
      <w:r w:rsidR="00B36730" w:rsidRPr="001C389A">
        <w:rPr>
          <w:rFonts w:ascii="Arial" w:hAnsi="Arial" w:cs="Arial"/>
          <w:b/>
        </w:rPr>
        <w:t>Reactive Power</w:t>
      </w:r>
      <w:r w:rsidR="00B36730" w:rsidRPr="001C389A">
        <w:rPr>
          <w:rFonts w:ascii="Arial" w:hAnsi="Arial" w:cs="Arial"/>
        </w:rPr>
        <w:t xml:space="preserve"> capability as described in </w:t>
      </w:r>
      <w:r w:rsidR="0060064A" w:rsidRPr="001C389A">
        <w:rPr>
          <w:rFonts w:ascii="Arial" w:hAnsi="Arial" w:cs="Arial"/>
        </w:rPr>
        <w:t>ECP.6.3.2.</w:t>
      </w:r>
      <w:r w:rsidR="00C3538F" w:rsidRPr="001C389A">
        <w:rPr>
          <w:rFonts w:ascii="Arial" w:hAnsi="Arial" w:cs="Arial"/>
        </w:rPr>
        <w:t>5.2 or ECP.6.3.6</w:t>
      </w:r>
      <w:r w:rsidR="0060064A" w:rsidRPr="001C389A">
        <w:rPr>
          <w:rFonts w:ascii="Arial" w:hAnsi="Arial" w:cs="Arial"/>
        </w:rPr>
        <w:t>.3</w:t>
      </w:r>
      <w:r w:rsidR="00B36730" w:rsidRPr="001C389A">
        <w:rPr>
          <w:rFonts w:ascii="Arial" w:hAnsi="Arial" w:cs="Arial"/>
        </w:rPr>
        <w:t xml:space="preserve"> and / or voltage control requirements as described in </w:t>
      </w:r>
      <w:r w:rsidR="00890380" w:rsidRPr="001C389A">
        <w:rPr>
          <w:rFonts w:ascii="Arial" w:hAnsi="Arial" w:cs="Arial"/>
        </w:rPr>
        <w:t>ECC.</w:t>
      </w:r>
      <w:r w:rsidR="0060064A" w:rsidRPr="001C389A">
        <w:rPr>
          <w:rFonts w:ascii="Arial" w:hAnsi="Arial" w:cs="Arial"/>
        </w:rPr>
        <w:t>6.3.8.5</w:t>
      </w:r>
      <w:r w:rsidR="00B36730" w:rsidRPr="001C389A">
        <w:rPr>
          <w:rFonts w:ascii="Arial" w:hAnsi="Arial" w:cs="Arial"/>
        </w:rPr>
        <w:t xml:space="preserve"> to enable an </w:t>
      </w:r>
      <w:r w:rsidR="00B36730" w:rsidRPr="001C389A">
        <w:rPr>
          <w:rFonts w:ascii="Arial" w:hAnsi="Arial" w:cs="Arial"/>
          <w:b/>
        </w:rPr>
        <w:t xml:space="preserve">Offshore Transmission Licensee </w:t>
      </w:r>
      <w:r w:rsidR="00B36730" w:rsidRPr="001C389A">
        <w:rPr>
          <w:rFonts w:ascii="Arial" w:hAnsi="Arial" w:cs="Arial"/>
        </w:rPr>
        <w:t>to meet the requirements of</w:t>
      </w:r>
      <w:r w:rsidR="00B36730" w:rsidRPr="001C389A">
        <w:rPr>
          <w:rFonts w:ascii="Arial" w:hAnsi="Arial" w:cs="Arial"/>
          <w:b/>
        </w:rPr>
        <w:t xml:space="preserve"> STC </w:t>
      </w:r>
      <w:r w:rsidR="00B36730" w:rsidRPr="001C389A">
        <w:rPr>
          <w:rFonts w:ascii="Arial" w:hAnsi="Arial" w:cs="Arial"/>
        </w:rPr>
        <w:t>Section K</w:t>
      </w:r>
      <w:r w:rsidR="00B36730" w:rsidRPr="001C389A">
        <w:rPr>
          <w:rFonts w:ascii="Arial" w:hAnsi="Arial" w:cs="Arial"/>
          <w:b/>
        </w:rPr>
        <w:t>,</w:t>
      </w:r>
      <w:r w:rsidR="00B36730" w:rsidRPr="001C389A">
        <w:rPr>
          <w:rFonts w:ascii="Arial" w:hAnsi="Arial" w:cs="Arial"/>
        </w:rPr>
        <w:t xml:space="preserve"> the testing, will comprise of the entire control system responding to changes at the onshore </w:t>
      </w:r>
      <w:r w:rsidR="00B36730" w:rsidRPr="001C389A">
        <w:rPr>
          <w:rFonts w:ascii="Arial" w:hAnsi="Arial" w:cs="Arial"/>
          <w:b/>
        </w:rPr>
        <w:t>Interface Point</w:t>
      </w:r>
      <w:r w:rsidR="00B36730" w:rsidRPr="001C389A">
        <w:rPr>
          <w:rFonts w:ascii="Arial" w:hAnsi="Arial" w:cs="Arial"/>
        </w:rPr>
        <w:t xml:space="preserve">. Therefore the tests in this section </w:t>
      </w:r>
      <w:r w:rsidRPr="001C389A">
        <w:rPr>
          <w:rFonts w:ascii="Arial" w:hAnsi="Arial" w:cs="Arial"/>
        </w:rPr>
        <w:t>ECP.A.6</w:t>
      </w:r>
      <w:r w:rsidR="00B36730" w:rsidRPr="001C389A">
        <w:rPr>
          <w:rFonts w:ascii="Arial" w:hAnsi="Arial" w:cs="Arial"/>
        </w:rPr>
        <w:t xml:space="preserve">.8 will not apply. The </w:t>
      </w:r>
      <w:r w:rsidR="001F007B" w:rsidRPr="001C389A">
        <w:rPr>
          <w:rFonts w:ascii="Arial" w:hAnsi="Arial" w:cs="Arial"/>
          <w:b/>
        </w:rPr>
        <w:t>Generator</w:t>
      </w:r>
      <w:r w:rsidR="00B36730" w:rsidRPr="001C389A">
        <w:rPr>
          <w:rFonts w:ascii="Arial" w:hAnsi="Arial" w:cs="Arial"/>
          <w:b/>
        </w:rPr>
        <w:t xml:space="preserve"> </w:t>
      </w:r>
      <w:r w:rsidR="00B36730" w:rsidRPr="001C389A">
        <w:rPr>
          <w:rFonts w:ascii="Arial" w:hAnsi="Arial" w:cs="Arial"/>
        </w:rPr>
        <w:t xml:space="preserve">shall cooperate with the relevant </w:t>
      </w:r>
      <w:r w:rsidR="00B36730" w:rsidRPr="001C389A">
        <w:rPr>
          <w:rFonts w:ascii="Arial" w:hAnsi="Arial" w:cs="Arial"/>
          <w:b/>
        </w:rPr>
        <w:t>Offshore Transmission Licensee</w:t>
      </w:r>
      <w:r w:rsidR="00B36730" w:rsidRPr="001C389A">
        <w:rPr>
          <w:rFonts w:ascii="Arial" w:hAnsi="Arial" w:cs="Arial"/>
        </w:rPr>
        <w:t xml:space="preserve"> to facilitate these tests as required by </w:t>
      </w:r>
      <w:r w:rsidR="00072B13">
        <w:rPr>
          <w:rFonts w:ascii="Arial" w:hAnsi="Arial" w:cs="Arial"/>
          <w:b/>
        </w:rPr>
        <w:t>The Company</w:t>
      </w:r>
      <w:r w:rsidR="00B36730" w:rsidRPr="001C389A">
        <w:rPr>
          <w:rFonts w:ascii="Arial" w:hAnsi="Arial" w:cs="Arial"/>
        </w:rPr>
        <w:t xml:space="preserve">. The testing may be combined with testing of the corresponding </w:t>
      </w:r>
      <w:r w:rsidR="00B36730" w:rsidRPr="001C389A">
        <w:rPr>
          <w:rFonts w:ascii="Arial" w:hAnsi="Arial" w:cs="Arial"/>
          <w:b/>
        </w:rPr>
        <w:t xml:space="preserve">Offshore Transmission Licensee </w:t>
      </w:r>
      <w:r w:rsidR="00B36730" w:rsidRPr="001C389A">
        <w:rPr>
          <w:rFonts w:ascii="Arial" w:hAnsi="Arial" w:cs="Arial"/>
        </w:rPr>
        <w:t>requirements</w:t>
      </w:r>
      <w:r w:rsidR="00B36730" w:rsidRPr="001C389A">
        <w:rPr>
          <w:rFonts w:ascii="Arial" w:hAnsi="Arial" w:cs="Arial"/>
          <w:b/>
        </w:rPr>
        <w:t xml:space="preserve"> </w:t>
      </w:r>
      <w:r w:rsidR="00B36730" w:rsidRPr="001C389A">
        <w:rPr>
          <w:rFonts w:ascii="Arial" w:hAnsi="Arial" w:cs="Arial"/>
        </w:rPr>
        <w:t>under the</w:t>
      </w:r>
      <w:r w:rsidR="00B36730" w:rsidRPr="001C389A">
        <w:rPr>
          <w:rFonts w:ascii="Arial" w:hAnsi="Arial" w:cs="Arial"/>
          <w:b/>
        </w:rPr>
        <w:t xml:space="preserve"> STC. </w:t>
      </w:r>
      <w:r w:rsidR="00B36730" w:rsidRPr="001C389A">
        <w:rPr>
          <w:rFonts w:ascii="Arial" w:hAnsi="Arial" w:cs="Arial"/>
        </w:rPr>
        <w:t xml:space="preserve">The results in relation to the </w:t>
      </w:r>
      <w:r w:rsidR="00B36730" w:rsidRPr="001C389A">
        <w:rPr>
          <w:rFonts w:ascii="Arial" w:hAnsi="Arial" w:cs="Arial"/>
          <w:b/>
        </w:rPr>
        <w:t>Offshore Power Park Module</w:t>
      </w:r>
      <w:r w:rsidR="00B36730" w:rsidRPr="001C389A">
        <w:rPr>
          <w:rFonts w:ascii="Arial" w:hAnsi="Arial" w:cs="Arial"/>
        </w:rPr>
        <w:t xml:space="preserve"> will be assessed against the requirements in the </w:t>
      </w:r>
      <w:r w:rsidR="00B36730" w:rsidRPr="001C389A">
        <w:rPr>
          <w:rFonts w:ascii="Arial" w:hAnsi="Arial" w:cs="Arial"/>
          <w:b/>
        </w:rPr>
        <w:t>Bilateral Agreement</w:t>
      </w:r>
      <w:r w:rsidR="00B36730" w:rsidRPr="001C389A">
        <w:rPr>
          <w:rFonts w:ascii="Arial" w:hAnsi="Arial" w:cs="Arial"/>
        </w:rPr>
        <w:t xml:space="preserve">. </w:t>
      </w:r>
    </w:p>
    <w:p w14:paraId="09B2080B" w14:textId="77777777" w:rsidR="00B36730" w:rsidRPr="001C389A" w:rsidRDefault="00B36730" w:rsidP="00B36730">
      <w:pPr>
        <w:pStyle w:val="BodyText"/>
        <w:ind w:left="1440"/>
        <w:rPr>
          <w:rFonts w:ascii="Arial" w:hAnsi="Arial" w:cs="Arial"/>
        </w:rPr>
      </w:pPr>
    </w:p>
    <w:p w14:paraId="0DEB3F14" w14:textId="175715E8"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.8.2  </w:t>
      </w:r>
      <w:r w:rsidR="00B36730" w:rsidRPr="001C389A">
        <w:rPr>
          <w:rFonts w:ascii="Arial" w:hAnsi="Arial" w:cs="Arial"/>
        </w:rPr>
        <w:t xml:space="preserve">In the case of an </w:t>
      </w:r>
      <w:r w:rsidR="00B36730" w:rsidRPr="001C389A">
        <w:rPr>
          <w:rFonts w:ascii="Arial" w:hAnsi="Arial" w:cs="Arial"/>
          <w:b/>
        </w:rPr>
        <w:t>Offshore Power Park Module</w:t>
      </w:r>
      <w:r w:rsidR="00B36730" w:rsidRPr="001C389A">
        <w:rPr>
          <w:rFonts w:ascii="Arial" w:hAnsi="Arial" w:cs="Arial"/>
        </w:rPr>
        <w:t xml:space="preserve"> which does not provide part of the </w:t>
      </w:r>
      <w:r w:rsidR="00B36730" w:rsidRPr="001C389A">
        <w:rPr>
          <w:rFonts w:ascii="Arial" w:hAnsi="Arial" w:cs="Arial"/>
          <w:b/>
        </w:rPr>
        <w:t>Offshore Transmission Licensee Reactive Power</w:t>
      </w:r>
      <w:r w:rsidR="00B36730" w:rsidRPr="001C389A">
        <w:rPr>
          <w:rFonts w:ascii="Arial" w:hAnsi="Arial" w:cs="Arial"/>
        </w:rPr>
        <w:t xml:space="preserve"> capability the following procedure for conducting </w:t>
      </w:r>
      <w:r w:rsidR="00025DF8" w:rsidRPr="001C389A">
        <w:rPr>
          <w:rFonts w:ascii="Arial" w:hAnsi="Arial" w:cs="Arial"/>
          <w:b/>
        </w:rPr>
        <w:t>Reactive Power</w:t>
      </w:r>
      <w:r w:rsidR="00025DF8" w:rsidRPr="001C389A">
        <w:rPr>
          <w:rFonts w:ascii="Arial" w:hAnsi="Arial" w:cs="Arial"/>
        </w:rPr>
        <w:t xml:space="preserve"> </w:t>
      </w:r>
      <w:r w:rsidR="00B36730" w:rsidRPr="001C389A">
        <w:rPr>
          <w:rFonts w:ascii="Arial" w:hAnsi="Arial" w:cs="Arial"/>
        </w:rPr>
        <w:t xml:space="preserve">transfer control tests on </w:t>
      </w:r>
      <w:r w:rsidR="00B36730" w:rsidRPr="001C389A">
        <w:rPr>
          <w:rFonts w:ascii="Arial" w:hAnsi="Arial" w:cs="Arial"/>
          <w:b/>
        </w:rPr>
        <w:t xml:space="preserve">Offshore Power Park Modules </w:t>
      </w:r>
      <w:r w:rsidR="00B36730" w:rsidRPr="001C389A">
        <w:rPr>
          <w:rFonts w:ascii="Arial" w:hAnsi="Arial" w:cs="Arial"/>
        </w:rPr>
        <w:t xml:space="preserve">and / or voltage control system as per </w:t>
      </w:r>
      <w:r w:rsidR="00B36730" w:rsidRPr="00D4208A">
        <w:rPr>
          <w:rFonts w:ascii="Arial" w:hAnsi="Arial" w:cs="Arial"/>
          <w:rPrChange w:id="823" w:author="Johnson (ESO), Antony" w:date="2019-03-20T15:44:00Z">
            <w:rPr>
              <w:rFonts w:ascii="Arial" w:hAnsi="Arial" w:cs="Arial"/>
            </w:rPr>
          </w:rPrChange>
        </w:rPr>
        <w:t>CC6.3.2(e)(i) and CC6.3.2(e)(</w:t>
      </w:r>
      <w:commentRangeStart w:id="824"/>
      <w:r w:rsidR="00B36730" w:rsidRPr="00D4208A">
        <w:rPr>
          <w:rFonts w:ascii="Arial" w:hAnsi="Arial" w:cs="Arial"/>
          <w:rPrChange w:id="825" w:author="Johnson (ESO), Antony" w:date="2019-03-20T15:44:00Z">
            <w:rPr>
              <w:rFonts w:ascii="Arial" w:hAnsi="Arial" w:cs="Arial"/>
            </w:rPr>
          </w:rPrChange>
        </w:rPr>
        <w:t>ii</w:t>
      </w:r>
      <w:commentRangeEnd w:id="824"/>
      <w:r w:rsidR="00B36730" w:rsidRPr="00D4208A">
        <w:rPr>
          <w:rFonts w:ascii="Arial" w:hAnsi="Arial" w:cs="Arial"/>
          <w:rPrChange w:id="826" w:author="Johnson (ESO), Antony" w:date="2019-03-20T15:44:00Z">
            <w:rPr>
              <w:rFonts w:ascii="Arial" w:hAnsi="Arial" w:cs="Arial"/>
            </w:rPr>
          </w:rPrChange>
        </w:rPr>
        <w:t>)</w:t>
      </w:r>
      <w:bookmarkStart w:id="827" w:name="_GoBack"/>
      <w:bookmarkEnd w:id="827"/>
      <w:r w:rsidR="00B36730" w:rsidRPr="001C389A">
        <w:rPr>
          <w:rFonts w:ascii="Arial" w:hAnsi="Arial" w:cs="Arial"/>
        </w:rPr>
        <w:t xml:space="preserve"> apply. These tests should be carried out prior to 20% of the </w:t>
      </w:r>
      <w:r w:rsidR="00B36730" w:rsidRPr="001C389A">
        <w:rPr>
          <w:rFonts w:ascii="Arial" w:hAnsi="Arial" w:cs="Arial"/>
          <w:b/>
        </w:rPr>
        <w:t>Power Park Units</w:t>
      </w:r>
      <w:r w:rsidR="00B36730" w:rsidRPr="001C389A">
        <w:rPr>
          <w:rFonts w:ascii="Arial" w:hAnsi="Arial" w:cs="Arial"/>
        </w:rPr>
        <w:t xml:space="preserve"> within the </w:t>
      </w:r>
      <w:r w:rsidR="00B36730" w:rsidRPr="001C389A">
        <w:rPr>
          <w:rFonts w:ascii="Arial" w:hAnsi="Arial" w:cs="Arial"/>
          <w:b/>
        </w:rPr>
        <w:t>Offshore Power Park Module</w:t>
      </w:r>
      <w:r w:rsidR="00B36730" w:rsidRPr="001C389A">
        <w:rPr>
          <w:rFonts w:ascii="Arial" w:hAnsi="Arial" w:cs="Arial"/>
        </w:rPr>
        <w:t xml:space="preserve"> being synchronised, and again when at least 95% of the </w:t>
      </w:r>
      <w:r w:rsidR="00B36730" w:rsidRPr="001C389A">
        <w:rPr>
          <w:rFonts w:ascii="Arial" w:hAnsi="Arial" w:cs="Arial"/>
          <w:b/>
        </w:rPr>
        <w:t>Power Park Units</w:t>
      </w:r>
      <w:r w:rsidR="00B36730" w:rsidRPr="001C389A">
        <w:rPr>
          <w:rFonts w:ascii="Arial" w:hAnsi="Arial" w:cs="Arial"/>
        </w:rPr>
        <w:t xml:space="preserve"> within the </w:t>
      </w:r>
      <w:r w:rsidR="00B36730" w:rsidRPr="001C389A">
        <w:rPr>
          <w:rFonts w:ascii="Arial" w:hAnsi="Arial" w:cs="Arial"/>
          <w:b/>
        </w:rPr>
        <w:t>Offshore Power Park Module</w:t>
      </w:r>
      <w:r w:rsidR="00B36730" w:rsidRPr="001C389A">
        <w:rPr>
          <w:rFonts w:ascii="Arial" w:hAnsi="Arial" w:cs="Arial"/>
        </w:rPr>
        <w:t xml:space="preserve"> in service. There should be sufficient power resource forecast to generate at least 85% of the </w:t>
      </w:r>
      <w:r w:rsidR="00B36730" w:rsidRPr="001C389A">
        <w:rPr>
          <w:rFonts w:ascii="Arial" w:hAnsi="Arial" w:cs="Arial"/>
          <w:b/>
        </w:rPr>
        <w:t>Maximum Capacity</w:t>
      </w:r>
      <w:r w:rsidR="00B36730" w:rsidRPr="001C389A">
        <w:rPr>
          <w:rFonts w:ascii="Arial" w:hAnsi="Arial" w:cs="Arial"/>
        </w:rPr>
        <w:t xml:space="preserve"> of the </w:t>
      </w:r>
      <w:r w:rsidR="00B36730" w:rsidRPr="001C389A">
        <w:rPr>
          <w:rFonts w:ascii="Arial" w:hAnsi="Arial" w:cs="Arial"/>
          <w:b/>
        </w:rPr>
        <w:t>Offshore Power Park Module</w:t>
      </w:r>
      <w:r w:rsidR="00B36730" w:rsidRPr="001C389A">
        <w:rPr>
          <w:rFonts w:ascii="Arial" w:hAnsi="Arial" w:cs="Arial"/>
        </w:rPr>
        <w:t xml:space="preserve">. </w:t>
      </w:r>
    </w:p>
    <w:p w14:paraId="14DF94C5" w14:textId="77777777" w:rsidR="00B36730" w:rsidRPr="001C389A" w:rsidRDefault="00B36730" w:rsidP="00B36730">
      <w:pPr>
        <w:pStyle w:val="BodyText"/>
        <w:rPr>
          <w:rFonts w:ascii="Arial" w:hAnsi="Arial" w:cs="Arial"/>
        </w:rPr>
      </w:pPr>
    </w:p>
    <w:p w14:paraId="605B0D60" w14:textId="77777777"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.8.3   </w:t>
      </w:r>
      <w:r w:rsidR="00B36730" w:rsidRPr="001C389A">
        <w:rPr>
          <w:rFonts w:ascii="Arial" w:hAnsi="Arial" w:cs="Arial"/>
        </w:rPr>
        <w:t xml:space="preserve">The </w:t>
      </w:r>
      <w:r w:rsidR="00B36730" w:rsidRPr="001C389A">
        <w:rPr>
          <w:rFonts w:ascii="Arial" w:hAnsi="Arial" w:cs="Arial"/>
          <w:b/>
        </w:rPr>
        <w:t>Reactive Power</w:t>
      </w:r>
      <w:r w:rsidR="00B36730" w:rsidRPr="001C389A">
        <w:rPr>
          <w:rFonts w:ascii="Arial" w:hAnsi="Arial" w:cs="Arial"/>
        </w:rPr>
        <w:t xml:space="preserve"> control system shall be perturbed by a series of system voltage changes and changes to the </w:t>
      </w:r>
      <w:r w:rsidR="00B36730" w:rsidRPr="001C389A">
        <w:rPr>
          <w:rFonts w:ascii="Arial" w:hAnsi="Arial" w:cs="Arial"/>
          <w:b/>
        </w:rPr>
        <w:t>Active Power</w:t>
      </w:r>
      <w:r w:rsidR="00B36730" w:rsidRPr="001C389A">
        <w:rPr>
          <w:rFonts w:ascii="Arial" w:hAnsi="Arial" w:cs="Arial"/>
        </w:rPr>
        <w:t xml:space="preserve"> output of the </w:t>
      </w:r>
      <w:r w:rsidR="00B36730" w:rsidRPr="001C389A">
        <w:rPr>
          <w:rFonts w:ascii="Arial" w:hAnsi="Arial" w:cs="Arial"/>
          <w:b/>
        </w:rPr>
        <w:t>Offshore Power Park Module</w:t>
      </w:r>
      <w:r w:rsidR="00B36730" w:rsidRPr="001C389A">
        <w:rPr>
          <w:rFonts w:ascii="Arial" w:hAnsi="Arial" w:cs="Arial"/>
        </w:rPr>
        <w:t>.</w:t>
      </w:r>
    </w:p>
    <w:p w14:paraId="201D047A" w14:textId="77777777" w:rsidR="00B36730" w:rsidRPr="001C389A" w:rsidRDefault="00B36730" w:rsidP="00B36730">
      <w:pPr>
        <w:pStyle w:val="BodyText"/>
        <w:ind w:left="1440"/>
        <w:rPr>
          <w:rFonts w:ascii="Arial" w:hAnsi="Arial" w:cs="Arial"/>
        </w:rPr>
      </w:pPr>
    </w:p>
    <w:p w14:paraId="144185AE" w14:textId="15EF60B5"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.8.4   </w:t>
      </w:r>
      <w:r w:rsidR="00B36730" w:rsidRPr="001C389A">
        <w:rPr>
          <w:rFonts w:ascii="Arial" w:hAnsi="Arial" w:cs="Arial"/>
        </w:rPr>
        <w:t xml:space="preserve">System voltage changes should be created by a series of multiple upstream transformer taps. The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Fonts w:ascii="Arial" w:hAnsi="Arial" w:cs="Arial"/>
        </w:rPr>
        <w:t xml:space="preserve">should coordinate with </w:t>
      </w:r>
      <w:r w:rsidR="00072B13">
        <w:rPr>
          <w:rFonts w:ascii="Arial" w:hAnsi="Arial" w:cs="Arial"/>
          <w:b/>
        </w:rPr>
        <w:t>The Company</w:t>
      </w:r>
      <w:r w:rsidR="00B36730" w:rsidRPr="001C389A">
        <w:rPr>
          <w:rFonts w:ascii="Arial" w:hAnsi="Arial" w:cs="Arial"/>
        </w:rPr>
        <w:t xml:space="preserve"> or the relevant </w:t>
      </w:r>
      <w:r w:rsidR="00B36730" w:rsidRPr="001C389A">
        <w:rPr>
          <w:rFonts w:ascii="Arial" w:hAnsi="Arial" w:cs="Arial"/>
          <w:b/>
        </w:rPr>
        <w:t>Network Operator</w:t>
      </w:r>
      <w:r w:rsidR="00B36730" w:rsidRPr="001C389A">
        <w:rPr>
          <w:rFonts w:ascii="Arial" w:hAnsi="Arial" w:cs="Arial"/>
        </w:rPr>
        <w:t xml:space="preserve"> in order to conduct the required tests. The time between transformer taps should be at least 10 seconds as per </w:t>
      </w:r>
      <w:r w:rsidRPr="001C389A">
        <w:rPr>
          <w:rFonts w:ascii="Arial" w:hAnsi="Arial" w:cs="Arial"/>
        </w:rPr>
        <w:t>ECP.A.6</w:t>
      </w:r>
      <w:r w:rsidR="00B36730" w:rsidRPr="001C389A">
        <w:rPr>
          <w:rFonts w:ascii="Arial" w:hAnsi="Arial" w:cs="Arial"/>
        </w:rPr>
        <w:t>.8 Figure 1.</w:t>
      </w:r>
    </w:p>
    <w:p w14:paraId="30B21105" w14:textId="77777777" w:rsidR="00B36730" w:rsidRPr="001C389A" w:rsidRDefault="00B36730" w:rsidP="00B36730">
      <w:pPr>
        <w:pStyle w:val="BodyText"/>
        <w:ind w:left="1440"/>
        <w:rPr>
          <w:rFonts w:ascii="Arial" w:hAnsi="Arial" w:cs="Arial"/>
        </w:rPr>
      </w:pPr>
    </w:p>
    <w:p w14:paraId="3A43B81F" w14:textId="77777777"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.8.5   </w:t>
      </w:r>
      <w:r w:rsidR="00B36730" w:rsidRPr="001C389A">
        <w:rPr>
          <w:rFonts w:ascii="Arial" w:hAnsi="Arial" w:cs="Arial"/>
        </w:rPr>
        <w:t xml:space="preserve">The active power output of the </w:t>
      </w:r>
      <w:r w:rsidR="00B36730" w:rsidRPr="001C389A">
        <w:rPr>
          <w:rFonts w:ascii="Arial" w:hAnsi="Arial" w:cs="Arial"/>
          <w:b/>
        </w:rPr>
        <w:t>Offshore Power Park Module</w:t>
      </w:r>
      <w:r w:rsidR="00B36730" w:rsidRPr="001C389A">
        <w:rPr>
          <w:rFonts w:ascii="Arial" w:hAnsi="Arial" w:cs="Arial"/>
        </w:rPr>
        <w:t xml:space="preserve"> should be varied by applying a sufficiently large step to the frequency controller Setpoint/feedback summing junction to cause a 10% change in output of the </w:t>
      </w:r>
      <w:r w:rsidR="00B36730" w:rsidRPr="001C389A">
        <w:rPr>
          <w:rFonts w:ascii="Arial" w:hAnsi="Arial" w:cs="Arial"/>
          <w:b/>
        </w:rPr>
        <w:t>Maximum Capacity</w:t>
      </w:r>
      <w:r w:rsidR="00B36730" w:rsidRPr="001C389A">
        <w:rPr>
          <w:rFonts w:ascii="Arial" w:hAnsi="Arial" w:cs="Arial"/>
        </w:rPr>
        <w:t xml:space="preserve"> of the </w:t>
      </w:r>
      <w:r w:rsidR="00B36730" w:rsidRPr="001C389A">
        <w:rPr>
          <w:rFonts w:ascii="Arial" w:hAnsi="Arial" w:cs="Arial"/>
          <w:b/>
        </w:rPr>
        <w:t xml:space="preserve">Offshore Power Park Module </w:t>
      </w:r>
      <w:r w:rsidR="00B36730" w:rsidRPr="001C389A">
        <w:rPr>
          <w:rFonts w:ascii="Arial" w:hAnsi="Arial" w:cs="Arial"/>
        </w:rPr>
        <w:t xml:space="preserve">in a time not exceeding 10 seconds. This test does not need to be conducted provided that the frequency response tests as outlined in </w:t>
      </w:r>
      <w:r w:rsidRPr="001C389A">
        <w:rPr>
          <w:rFonts w:ascii="Arial" w:hAnsi="Arial" w:cs="Arial"/>
        </w:rPr>
        <w:t>ECP.A.6</w:t>
      </w:r>
      <w:r w:rsidR="00B36730" w:rsidRPr="001C389A">
        <w:rPr>
          <w:rFonts w:ascii="Arial" w:hAnsi="Arial" w:cs="Arial"/>
        </w:rPr>
        <w:t>.6 are completed.</w:t>
      </w:r>
    </w:p>
    <w:p w14:paraId="52FB45CB" w14:textId="77777777" w:rsidR="00B36730" w:rsidRPr="001C389A" w:rsidRDefault="00B36730" w:rsidP="00B36730">
      <w:pPr>
        <w:ind w:left="1418" w:hanging="1418"/>
        <w:rPr>
          <w:rFonts w:cs="Arial"/>
          <w:sz w:val="20"/>
        </w:rPr>
      </w:pPr>
    </w:p>
    <w:p w14:paraId="0CB14FFF" w14:textId="77777777" w:rsidR="00B36730" w:rsidRPr="001C389A" w:rsidRDefault="007E59DD" w:rsidP="00B36730">
      <w:pPr>
        <w:pStyle w:val="BodyText"/>
        <w:rPr>
          <w:rFonts w:ascii="Arial" w:hAnsi="Arial" w:cs="Arial"/>
        </w:rPr>
      </w:pPr>
      <w:r w:rsidRPr="001C389A">
        <w:rPr>
          <w:rFonts w:ascii="Arial" w:hAnsi="Arial" w:cs="Arial"/>
        </w:rPr>
        <w:t>ECP.A.6</w:t>
      </w:r>
      <w:r w:rsidR="00B36730" w:rsidRPr="001C389A">
        <w:rPr>
          <w:rFonts w:ascii="Arial" w:hAnsi="Arial" w:cs="Arial"/>
        </w:rPr>
        <w:t>.8.6    The following diagrams illustrate the tests to be completed:</w:t>
      </w:r>
    </w:p>
    <w:p w14:paraId="0956958C" w14:textId="77777777" w:rsidR="00B36730" w:rsidRPr="001C389A" w:rsidRDefault="00B36730" w:rsidP="00B36730">
      <w:pPr>
        <w:pStyle w:val="BodyText"/>
        <w:rPr>
          <w:rFonts w:ascii="Arial" w:hAnsi="Arial" w:cs="Arial"/>
          <w:b/>
        </w:rPr>
      </w:pPr>
    </w:p>
    <w:p w14:paraId="59B3E045" w14:textId="77777777" w:rsidR="00B36730" w:rsidRPr="001C389A" w:rsidRDefault="00B36730" w:rsidP="00B36730">
      <w:pPr>
        <w:pStyle w:val="BodyText"/>
        <w:jc w:val="center"/>
        <w:rPr>
          <w:rFonts w:ascii="Arial" w:hAnsi="Arial" w:cs="Arial"/>
          <w:b/>
        </w:rPr>
      </w:pPr>
      <w:r w:rsidRPr="001C389A">
        <w:rPr>
          <w:rFonts w:ascii="Arial" w:hAnsi="Arial" w:cs="Arial"/>
          <w:noProof/>
          <w:lang w:val="en-US"/>
        </w:rPr>
        <w:drawing>
          <wp:inline distT="0" distB="0" distL="0" distR="0" wp14:anchorId="41E2DAAB" wp14:editId="36EB9E53">
            <wp:extent cx="3215640" cy="12268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15640" cy="1226820"/>
                    </a:xfrm>
                    <a:prstGeom prst="rect">
                      <a:avLst/>
                    </a:prstGeom>
                    <a:noFill/>
                    <a:ln>
                      <a:noFill/>
                    </a:ln>
                  </pic:spPr>
                </pic:pic>
              </a:graphicData>
            </a:graphic>
          </wp:inline>
        </w:drawing>
      </w:r>
    </w:p>
    <w:p w14:paraId="64AF8AAF" w14:textId="77777777" w:rsidR="00B36730" w:rsidRPr="001C389A" w:rsidRDefault="007E59DD" w:rsidP="00B36730">
      <w:pPr>
        <w:pStyle w:val="BodyText"/>
        <w:ind w:left="720" w:firstLine="720"/>
        <w:rPr>
          <w:rFonts w:ascii="Arial" w:hAnsi="Arial" w:cs="Arial"/>
        </w:rPr>
      </w:pPr>
      <w:r w:rsidRPr="001C389A">
        <w:rPr>
          <w:rFonts w:ascii="Arial" w:hAnsi="Arial" w:cs="Arial"/>
        </w:rPr>
        <w:t>ECP.A.6</w:t>
      </w:r>
      <w:r w:rsidR="00B36730" w:rsidRPr="001C389A">
        <w:rPr>
          <w:rFonts w:ascii="Arial" w:hAnsi="Arial" w:cs="Arial"/>
        </w:rPr>
        <w:t>.8 Figure 1 – Transformer tap sequence for reactive transfer tests</w:t>
      </w:r>
    </w:p>
    <w:p w14:paraId="3D6850B0" w14:textId="77777777" w:rsidR="00B36730" w:rsidRPr="001C389A" w:rsidRDefault="00B36730" w:rsidP="00B36730">
      <w:pPr>
        <w:pStyle w:val="BodyText"/>
        <w:rPr>
          <w:rFonts w:ascii="Arial" w:hAnsi="Arial" w:cs="Arial"/>
        </w:rPr>
      </w:pPr>
    </w:p>
    <w:p w14:paraId="65EC461A" w14:textId="77777777" w:rsidR="00B36730" w:rsidRPr="001C389A" w:rsidRDefault="00B36730" w:rsidP="00B36730">
      <w:pPr>
        <w:pStyle w:val="BodyText"/>
        <w:rPr>
          <w:rFonts w:ascii="Arial" w:hAnsi="Arial" w:cs="Arial"/>
        </w:rPr>
      </w:pPr>
    </w:p>
    <w:p w14:paraId="344A4F4E" w14:textId="77777777" w:rsidR="00B36730" w:rsidRPr="001C389A" w:rsidRDefault="00B36730" w:rsidP="00B36730">
      <w:pPr>
        <w:pStyle w:val="BodyText"/>
        <w:jc w:val="center"/>
        <w:rPr>
          <w:rFonts w:ascii="Arial" w:hAnsi="Arial" w:cs="Arial"/>
        </w:rPr>
      </w:pPr>
      <w:r w:rsidRPr="001C389A">
        <w:rPr>
          <w:rFonts w:ascii="Arial" w:hAnsi="Arial" w:cs="Arial"/>
          <w:noProof/>
          <w:lang w:val="en-US"/>
        </w:rPr>
        <mc:AlternateContent>
          <mc:Choice Requires="wpc">
            <w:drawing>
              <wp:inline distT="0" distB="0" distL="0" distR="0" wp14:anchorId="0825A594" wp14:editId="274DE6EC">
                <wp:extent cx="3743325" cy="1511300"/>
                <wp:effectExtent l="0" t="9525" r="0" b="12700"/>
                <wp:docPr id="78" name="Canvas 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5" name="Line 55"/>
                        <wps:cNvCnPr/>
                        <wps:spPr bwMode="auto">
                          <a:xfrm>
                            <a:off x="649605" y="0"/>
                            <a:ext cx="0" cy="1511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56"/>
                        <wps:cNvCnPr/>
                        <wps:spPr bwMode="auto">
                          <a:xfrm>
                            <a:off x="144780" y="503555"/>
                            <a:ext cx="35286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Text Box 57"/>
                        <wps:cNvSpPr txBox="1">
                          <a:spLocks noChangeArrowheads="1"/>
                        </wps:cNvSpPr>
                        <wps:spPr bwMode="auto">
                          <a:xfrm>
                            <a:off x="0" y="647700"/>
                            <a:ext cx="574675" cy="4591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FAC51" w14:textId="77777777" w:rsidR="00BE035E" w:rsidRDefault="00BE035E" w:rsidP="00B36730">
                              <w:pPr>
                                <w:autoSpaceDE w:val="0"/>
                                <w:autoSpaceDN w:val="0"/>
                                <w:adjustRightInd w:val="0"/>
                                <w:rPr>
                                  <w:rFonts w:cs="Arial"/>
                                  <w:color w:val="000000"/>
                                  <w:sz w:val="16"/>
                                  <w:szCs w:val="16"/>
                                </w:rPr>
                              </w:pPr>
                              <w:r>
                                <w:rPr>
                                  <w:rFonts w:cs="Arial"/>
                                  <w:color w:val="000000"/>
                                  <w:sz w:val="16"/>
                                  <w:szCs w:val="16"/>
                                </w:rPr>
                                <w:t>Active Power Change</w:t>
                              </w:r>
                            </w:p>
                          </w:txbxContent>
                        </wps:txbx>
                        <wps:bodyPr rot="0" vert="horz" wrap="square" lIns="91440" tIns="45720" rIns="91440" bIns="45720" anchor="t" anchorCtr="0" upright="1">
                          <a:noAutofit/>
                        </wps:bodyPr>
                      </wps:wsp>
                      <wps:wsp>
                        <wps:cNvPr id="68" name="Line 58"/>
                        <wps:cNvCnPr/>
                        <wps:spPr bwMode="auto">
                          <a:xfrm>
                            <a:off x="649605" y="431165"/>
                            <a:ext cx="7207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Line 59"/>
                        <wps:cNvCnPr/>
                        <wps:spPr bwMode="auto">
                          <a:xfrm>
                            <a:off x="649605" y="503555"/>
                            <a:ext cx="647700" cy="937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60"/>
                        <wps:cNvCnPr/>
                        <wps:spPr bwMode="auto">
                          <a:xfrm>
                            <a:off x="1297305" y="1440815"/>
                            <a:ext cx="43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Text Box 61"/>
                        <wps:cNvSpPr txBox="1">
                          <a:spLocks noChangeArrowheads="1"/>
                        </wps:cNvSpPr>
                        <wps:spPr bwMode="auto">
                          <a:xfrm>
                            <a:off x="818515" y="142875"/>
                            <a:ext cx="529590" cy="21463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64D7A" w14:textId="77777777" w:rsidR="00BE035E" w:rsidRDefault="00BE035E" w:rsidP="00B36730">
                              <w:pPr>
                                <w:autoSpaceDE w:val="0"/>
                                <w:autoSpaceDN w:val="0"/>
                                <w:adjustRightInd w:val="0"/>
                                <w:rPr>
                                  <w:rFonts w:cs="Arial"/>
                                  <w:color w:val="000000"/>
                                  <w:sz w:val="16"/>
                                  <w:szCs w:val="16"/>
                                </w:rPr>
                              </w:pPr>
                              <w:r>
                                <w:rPr>
                                  <w:rFonts w:cs="Arial"/>
                                  <w:color w:val="000000"/>
                                  <w:sz w:val="16"/>
                                  <w:szCs w:val="16"/>
                                </w:rPr>
                                <w:t>&lt;=10s</w:t>
                              </w:r>
                            </w:p>
                          </w:txbxContent>
                        </wps:txbx>
                        <wps:bodyPr rot="0" vert="horz" wrap="square" lIns="91440" tIns="45720" rIns="91440" bIns="45720" anchor="t" anchorCtr="0" upright="1">
                          <a:noAutofit/>
                        </wps:bodyPr>
                      </wps:wsp>
                      <wps:wsp>
                        <wps:cNvPr id="72" name="Text Box 62"/>
                        <wps:cNvSpPr txBox="1">
                          <a:spLocks noChangeArrowheads="1"/>
                        </wps:cNvSpPr>
                        <wps:spPr bwMode="auto">
                          <a:xfrm>
                            <a:off x="1369060" y="840105"/>
                            <a:ext cx="1681480" cy="346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83B9F" w14:textId="77777777" w:rsidR="00BE035E" w:rsidRDefault="00BE035E" w:rsidP="00B36730">
                              <w:pPr>
                                <w:autoSpaceDE w:val="0"/>
                                <w:autoSpaceDN w:val="0"/>
                                <w:adjustRightInd w:val="0"/>
                                <w:rPr>
                                  <w:rFonts w:cs="Arial"/>
                                  <w:color w:val="000000"/>
                                  <w:sz w:val="16"/>
                                  <w:szCs w:val="16"/>
                                </w:rPr>
                              </w:pPr>
                              <w:r>
                                <w:rPr>
                                  <w:rFonts w:cs="Arial"/>
                                  <w:color w:val="000000"/>
                                  <w:sz w:val="16"/>
                                  <w:szCs w:val="16"/>
                                </w:rPr>
                                <w:t xml:space="preserve">10% of </w:t>
                              </w:r>
                            </w:p>
                            <w:p w14:paraId="1DA43EC5" w14:textId="77777777" w:rsidR="00BE035E" w:rsidRDefault="00BE035E" w:rsidP="00B36730">
                              <w:pPr>
                                <w:autoSpaceDE w:val="0"/>
                                <w:autoSpaceDN w:val="0"/>
                                <w:adjustRightInd w:val="0"/>
                                <w:rPr>
                                  <w:rFonts w:cs="Arial"/>
                                  <w:color w:val="000000"/>
                                  <w:sz w:val="16"/>
                                  <w:szCs w:val="16"/>
                                </w:rPr>
                              </w:pPr>
                              <w:r>
                                <w:rPr>
                                  <w:rFonts w:cs="Arial"/>
                                  <w:color w:val="000000"/>
                                  <w:sz w:val="16"/>
                                  <w:szCs w:val="16"/>
                                </w:rPr>
                                <w:t>Registered Capacity</w:t>
                              </w:r>
                            </w:p>
                          </w:txbxContent>
                        </wps:txbx>
                        <wps:bodyPr rot="0" vert="horz" wrap="square" lIns="91440" tIns="45720" rIns="91440" bIns="45720" anchor="t" anchorCtr="0" upright="1">
                          <a:noAutofit/>
                        </wps:bodyPr>
                      </wps:wsp>
                      <wps:wsp>
                        <wps:cNvPr id="73" name="Line 63"/>
                        <wps:cNvCnPr/>
                        <wps:spPr bwMode="auto">
                          <a:xfrm>
                            <a:off x="1297305" y="576580"/>
                            <a:ext cx="0" cy="8642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 name="Line 64"/>
                        <wps:cNvCnPr/>
                        <wps:spPr bwMode="auto">
                          <a:xfrm>
                            <a:off x="2160905" y="1440815"/>
                            <a:ext cx="287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65"/>
                        <wps:cNvCnPr/>
                        <wps:spPr bwMode="auto">
                          <a:xfrm flipV="1">
                            <a:off x="2449830" y="503555"/>
                            <a:ext cx="645795" cy="937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66"/>
                        <wps:cNvCnPr/>
                        <wps:spPr bwMode="auto">
                          <a:xfrm>
                            <a:off x="1729105" y="1440815"/>
                            <a:ext cx="4318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7" name="Text Box 67"/>
                        <wps:cNvSpPr txBox="1">
                          <a:spLocks noChangeArrowheads="1"/>
                        </wps:cNvSpPr>
                        <wps:spPr bwMode="auto">
                          <a:xfrm>
                            <a:off x="3168650" y="576580"/>
                            <a:ext cx="574675" cy="21399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231CE" w14:textId="77777777" w:rsidR="00BE035E" w:rsidRDefault="00BE035E" w:rsidP="00B36730">
                              <w:pPr>
                                <w:autoSpaceDE w:val="0"/>
                                <w:autoSpaceDN w:val="0"/>
                                <w:adjustRightInd w:val="0"/>
                                <w:rPr>
                                  <w:rFonts w:cs="Arial"/>
                                  <w:color w:val="000000"/>
                                  <w:sz w:val="16"/>
                                  <w:szCs w:val="16"/>
                                </w:rPr>
                              </w:pPr>
                              <w:r>
                                <w:rPr>
                                  <w:rFonts w:cs="Arial"/>
                                  <w:color w:val="000000"/>
                                  <w:sz w:val="16"/>
                                  <w:szCs w:val="16"/>
                                </w:rPr>
                                <w:t>Time</w:t>
                              </w:r>
                            </w:p>
                          </w:txbxContent>
                        </wps:txbx>
                        <wps:bodyPr rot="0" vert="horz" wrap="square" lIns="91440" tIns="45720" rIns="91440" bIns="45720" anchor="t" anchorCtr="0" upright="1">
                          <a:noAutofit/>
                        </wps:bodyPr>
                      </wps:wsp>
                    </wpc:wpc>
                  </a:graphicData>
                </a:graphic>
              </wp:inline>
            </w:drawing>
          </mc:Choice>
          <mc:Fallback>
            <w:pict>
              <v:group w14:anchorId="0825A594" id="Canvas 78" o:spid="_x0000_s1067" editas="canvas" style="width:294.75pt;height:119pt;mso-position-horizontal-relative:char;mso-position-vertical-relative:line" coordsize="37433,15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">
                <v:shape id="_x0000_s1068" type="#_x0000_t75" style="position:absolute;width:37433;height:15113;visibility:visible;mso-wrap-style:square">
                  <v:fill o:detectmouseclick="t"/>
                  <v:path o:connecttype="none"/>
                </v:shape>
                <v:line id="Line 55" o:spid="_x0000_s1069" style="position:absolute;visibility:visible;mso-wrap-style:square" from="6496,0" to="6496,15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Line 56" o:spid="_x0000_s1070" style="position:absolute;visibility:visible;mso-wrap-style:square" from="1447,5035" to="36734,5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"/>
                <v:shapetype id="_x0000_t202" coordsize="21600,21600" o:spt="202" path="m,l,21600r21600,l21600,xe">
                  <v:stroke joinstyle="miter"/>
                  <v:path gradientshapeok="t" o:connecttype="rect"/>
                </v:shapetype>
                <v:shape id="Text Box 57" o:spid="_x0000_s1071" type="#_x0000_t202" style="position:absolute;top:6477;width:5746;height:4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" filled="f" fillcolor="#bbe0e3" stroked="f">
                  <v:textbox>
                    <w:txbxContent>
                      <w:p w14:paraId="69AFAC51" w14:textId="77777777" w:rsidR="00BE035E" w:rsidRDefault="00BE035E" w:rsidP="00B36730">
                        <w:pPr>
                          <w:autoSpaceDE w:val="0"/>
                          <w:autoSpaceDN w:val="0"/>
                          <w:adjustRightInd w:val="0"/>
                          <w:rPr>
                            <w:rFonts w:cs="Arial"/>
                            <w:color w:val="000000"/>
                            <w:sz w:val="16"/>
                            <w:szCs w:val="16"/>
                          </w:rPr>
                        </w:pPr>
                        <w:r>
                          <w:rPr>
                            <w:rFonts w:cs="Arial"/>
                            <w:color w:val="000000"/>
                            <w:sz w:val="16"/>
                            <w:szCs w:val="16"/>
                          </w:rPr>
                          <w:t>Active Power Change</w:t>
                        </w:r>
                      </w:p>
                    </w:txbxContent>
                  </v:textbox>
                </v:shape>
                <v:line id="Line 58" o:spid="_x0000_s1072" style="position:absolute;visibility:visible;mso-wrap-style:square" from="6496,4311" to="13703,4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">
                  <v:stroke startarrow="block" endarrow="block"/>
                </v:line>
                <v:line id="Line 59" o:spid="_x0000_s1073" style="position:absolute;visibility:visible;mso-wrap-style:square" from="6496,5035" to="12973,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line id="Line 60" o:spid="_x0000_s1074" style="position:absolute;visibility:visible;mso-wrap-style:square" from="12973,14408" to="17291,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v:shape id="Text Box 61" o:spid="_x0000_s1075" type="#_x0000_t202" style="position:absolute;left:8185;top:1428;width:5296;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" filled="f" fillcolor="#bbe0e3" stroked="f">
                  <v:textbox>
                    <w:txbxContent>
                      <w:p w14:paraId="2D464D7A" w14:textId="77777777" w:rsidR="00BE035E" w:rsidRDefault="00BE035E" w:rsidP="00B36730">
                        <w:pPr>
                          <w:autoSpaceDE w:val="0"/>
                          <w:autoSpaceDN w:val="0"/>
                          <w:adjustRightInd w:val="0"/>
                          <w:rPr>
                            <w:rFonts w:cs="Arial"/>
                            <w:color w:val="000000"/>
                            <w:sz w:val="16"/>
                            <w:szCs w:val="16"/>
                          </w:rPr>
                        </w:pPr>
                        <w:r>
                          <w:rPr>
                            <w:rFonts w:cs="Arial"/>
                            <w:color w:val="000000"/>
                            <w:sz w:val="16"/>
                            <w:szCs w:val="16"/>
                          </w:rPr>
                          <w:t>&lt;=10s</w:t>
                        </w:r>
                      </w:p>
                    </w:txbxContent>
                  </v:textbox>
                </v:shape>
                <v:shape id="Text Box 62" o:spid="_x0000_s1076" type="#_x0000_t202" style="position:absolute;left:13690;top:8401;width:16815;height:3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" filled="f" fillcolor="#bbe0e3" stroked="f">
                  <v:textbox>
                    <w:txbxContent>
                      <w:p w14:paraId="75C83B9F" w14:textId="77777777" w:rsidR="00BE035E" w:rsidRDefault="00BE035E" w:rsidP="00B36730">
                        <w:pPr>
                          <w:autoSpaceDE w:val="0"/>
                          <w:autoSpaceDN w:val="0"/>
                          <w:adjustRightInd w:val="0"/>
                          <w:rPr>
                            <w:rFonts w:cs="Arial"/>
                            <w:color w:val="000000"/>
                            <w:sz w:val="16"/>
                            <w:szCs w:val="16"/>
                          </w:rPr>
                        </w:pPr>
                        <w:r>
                          <w:rPr>
                            <w:rFonts w:cs="Arial"/>
                            <w:color w:val="000000"/>
                            <w:sz w:val="16"/>
                            <w:szCs w:val="16"/>
                          </w:rPr>
                          <w:t xml:space="preserve">10% of </w:t>
                        </w:r>
                      </w:p>
                      <w:p w14:paraId="1DA43EC5" w14:textId="77777777" w:rsidR="00BE035E" w:rsidRDefault="00BE035E" w:rsidP="00B36730">
                        <w:pPr>
                          <w:autoSpaceDE w:val="0"/>
                          <w:autoSpaceDN w:val="0"/>
                          <w:adjustRightInd w:val="0"/>
                          <w:rPr>
                            <w:rFonts w:cs="Arial"/>
                            <w:color w:val="000000"/>
                            <w:sz w:val="16"/>
                            <w:szCs w:val="16"/>
                          </w:rPr>
                        </w:pPr>
                        <w:r>
                          <w:rPr>
                            <w:rFonts w:cs="Arial"/>
                            <w:color w:val="000000"/>
                            <w:sz w:val="16"/>
                            <w:szCs w:val="16"/>
                          </w:rPr>
                          <w:t>Registered Capacity</w:t>
                        </w:r>
                      </w:p>
                    </w:txbxContent>
                  </v:textbox>
                </v:shape>
                <v:line id="Line 63" o:spid="_x0000_s1077" style="position:absolute;visibility:visible;mso-wrap-style:square" from="12973,5765" to="12973,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">
                  <v:stroke startarrow="block" endarrow="block"/>
                </v:line>
                <v:line id="Line 64" o:spid="_x0000_s1078" style="position:absolute;visibility:visible;mso-wrap-style:square" from="21609,14408" to="24479,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v:line id="Line 65" o:spid="_x0000_s1079" style="position:absolute;flip:y;visibility:visible;mso-wrap-style:square" from="24498,5035" to="30956,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"/>
                <v:line id="Line 66" o:spid="_x0000_s1080" style="position:absolute;visibility:visible;mso-wrap-style:square" from="17291,14408" to="21609,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">
                  <v:stroke dashstyle="dash"/>
                </v:line>
                <v:shape id="Text Box 67" o:spid="_x0000_s1081" type="#_x0000_t202" style="position:absolute;left:31686;top:5765;width:5747;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" filled="f" fillcolor="#bbe0e3" stroked="f">
                  <v:textbox>
                    <w:txbxContent>
                      <w:p w14:paraId="0B2231CE" w14:textId="77777777" w:rsidR="00BE035E" w:rsidRDefault="00BE035E" w:rsidP="00B36730">
                        <w:pPr>
                          <w:autoSpaceDE w:val="0"/>
                          <w:autoSpaceDN w:val="0"/>
                          <w:adjustRightInd w:val="0"/>
                          <w:rPr>
                            <w:rFonts w:cs="Arial"/>
                            <w:color w:val="000000"/>
                            <w:sz w:val="16"/>
                            <w:szCs w:val="16"/>
                          </w:rPr>
                        </w:pPr>
                        <w:r>
                          <w:rPr>
                            <w:rFonts w:cs="Arial"/>
                            <w:color w:val="000000"/>
                            <w:sz w:val="16"/>
                            <w:szCs w:val="16"/>
                          </w:rPr>
                          <w:t>Time</w:t>
                        </w:r>
                      </w:p>
                    </w:txbxContent>
                  </v:textbox>
                </v:shape>
                <w10:anchorlock/>
              </v:group>
            </w:pict>
          </mc:Fallback>
        </mc:AlternateContent>
      </w:r>
    </w:p>
    <w:p w14:paraId="21D1207B" w14:textId="77777777" w:rsidR="00B36730" w:rsidRPr="001C389A" w:rsidRDefault="007E59DD" w:rsidP="00B36730">
      <w:pPr>
        <w:ind w:left="1418"/>
        <w:rPr>
          <w:rFonts w:cs="Arial"/>
          <w:sz w:val="20"/>
        </w:rPr>
      </w:pPr>
      <w:r w:rsidRPr="001C389A">
        <w:rPr>
          <w:rFonts w:cs="Arial"/>
          <w:sz w:val="20"/>
        </w:rPr>
        <w:t>ECP.A.6</w:t>
      </w:r>
      <w:r w:rsidR="00B36730" w:rsidRPr="001C389A">
        <w:rPr>
          <w:rFonts w:cs="Arial"/>
          <w:sz w:val="20"/>
        </w:rPr>
        <w:t>.8 Figure 2 – Active Power ramp for reactive transfer tests</w:t>
      </w:r>
    </w:p>
    <w:p w14:paraId="6ED7CA8C" w14:textId="77777777" w:rsidR="00B36730" w:rsidRPr="001C389A" w:rsidRDefault="00B36730" w:rsidP="00B36730">
      <w:pPr>
        <w:ind w:left="1418" w:hanging="1418"/>
        <w:rPr>
          <w:rFonts w:cs="Arial"/>
          <w:sz w:val="20"/>
        </w:rPr>
      </w:pPr>
    </w:p>
    <w:p w14:paraId="67826214" w14:textId="77777777" w:rsidR="00B36730" w:rsidRPr="001C389A" w:rsidRDefault="00B36730" w:rsidP="00B36730">
      <w:pPr>
        <w:ind w:left="1418" w:hanging="1418"/>
        <w:rPr>
          <w:rFonts w:cs="Arial"/>
          <w:sz w:val="20"/>
        </w:rPr>
      </w:pPr>
    </w:p>
    <w:p w14:paraId="0FF997F9" w14:textId="77777777" w:rsidR="00B36730" w:rsidRPr="001C389A" w:rsidRDefault="00B36730" w:rsidP="00B36730">
      <w:pPr>
        <w:ind w:left="1418" w:hanging="1418"/>
        <w:rPr>
          <w:rFonts w:cs="Arial"/>
          <w:sz w:val="20"/>
        </w:rPr>
      </w:pPr>
    </w:p>
    <w:p w14:paraId="7547E4D9" w14:textId="77777777" w:rsidR="00B36730" w:rsidRPr="001C389A" w:rsidRDefault="00B36730" w:rsidP="00B36730">
      <w:pPr>
        <w:ind w:left="1418" w:hanging="1418"/>
        <w:rPr>
          <w:rFonts w:cs="Arial"/>
          <w:sz w:val="20"/>
        </w:rPr>
      </w:pPr>
    </w:p>
    <w:p w14:paraId="62235E47" w14:textId="77777777" w:rsidR="00B36730" w:rsidRPr="001C389A" w:rsidRDefault="00B36730" w:rsidP="00B36730">
      <w:pPr>
        <w:ind w:left="1418" w:hanging="1418"/>
        <w:rPr>
          <w:rFonts w:cs="Arial"/>
          <w:sz w:val="20"/>
        </w:rPr>
      </w:pPr>
    </w:p>
    <w:p w14:paraId="01E4B6F8" w14:textId="77777777" w:rsidR="00B36730" w:rsidRPr="001C389A" w:rsidRDefault="00B36730" w:rsidP="00B36730">
      <w:pPr>
        <w:ind w:left="1418" w:hanging="1418"/>
        <w:rPr>
          <w:rFonts w:cs="Arial"/>
          <w:sz w:val="20"/>
        </w:rPr>
      </w:pPr>
    </w:p>
    <w:p w14:paraId="3E4BEE28" w14:textId="77777777" w:rsidR="002132D7" w:rsidRPr="001C389A" w:rsidRDefault="00B36730" w:rsidP="002132D7">
      <w:pPr>
        <w:pStyle w:val="Heading1"/>
        <w:ind w:left="0"/>
        <w:jc w:val="center"/>
        <w:rPr>
          <w:rFonts w:cs="Arial"/>
          <w:sz w:val="20"/>
        </w:rPr>
      </w:pPr>
      <w:r w:rsidRPr="001C389A">
        <w:rPr>
          <w:rStyle w:val="DeltaViewInsertion"/>
          <w:rFonts w:cs="Arial"/>
          <w:color w:val="auto"/>
          <w:sz w:val="20"/>
          <w:u w:val="none"/>
        </w:rPr>
        <w:br w:type="page"/>
      </w:r>
      <w:bookmarkStart w:id="828" w:name="_Toc524003916"/>
      <w:r w:rsidR="009232DC" w:rsidRPr="001C389A">
        <w:rPr>
          <w:rStyle w:val="DeltaViewInsertion"/>
          <w:rFonts w:cs="Arial"/>
          <w:b w:val="0"/>
          <w:color w:val="auto"/>
          <w:sz w:val="20"/>
          <w:u w:val="single"/>
        </w:rPr>
        <w:lastRenderedPageBreak/>
        <w:t>APPENDIX</w:t>
      </w:r>
      <w:r w:rsidR="002132D7" w:rsidRPr="001C389A">
        <w:rPr>
          <w:rStyle w:val="DeltaViewInsertion"/>
          <w:rFonts w:cs="Arial"/>
          <w:b w:val="0"/>
          <w:color w:val="auto"/>
          <w:sz w:val="20"/>
          <w:u w:val="single"/>
        </w:rPr>
        <w:t xml:space="preserve"> 7</w:t>
      </w:r>
      <w:bookmarkEnd w:id="828"/>
    </w:p>
    <w:p w14:paraId="01FC58DE" w14:textId="77777777" w:rsidR="002132D7" w:rsidRPr="001C389A" w:rsidRDefault="002132D7" w:rsidP="002132D7">
      <w:pPr>
        <w:jc w:val="center"/>
        <w:rPr>
          <w:rFonts w:cs="Arial"/>
          <w:sz w:val="20"/>
        </w:rPr>
      </w:pPr>
    </w:p>
    <w:p w14:paraId="48E9E915" w14:textId="77777777" w:rsidR="002132D7" w:rsidRPr="001C389A" w:rsidRDefault="009232DC" w:rsidP="00E30D18">
      <w:pPr>
        <w:pStyle w:val="Heading1"/>
        <w:ind w:left="0"/>
        <w:jc w:val="center"/>
        <w:rPr>
          <w:rStyle w:val="DeltaViewInsertion"/>
          <w:rFonts w:cs="Arial"/>
          <w:color w:val="auto"/>
          <w:sz w:val="20"/>
          <w:u w:val="single"/>
        </w:rPr>
      </w:pPr>
      <w:bookmarkStart w:id="829" w:name="_Toc524003917"/>
      <w:r w:rsidRPr="001C389A">
        <w:rPr>
          <w:rStyle w:val="DeltaViewInsertion"/>
          <w:rFonts w:cs="Arial"/>
          <w:b w:val="0"/>
          <w:color w:val="auto"/>
          <w:sz w:val="20"/>
          <w:u w:val="single"/>
        </w:rPr>
        <w:t>COMPLIANCE TESTING FOR HVDC EQUIPMENT</w:t>
      </w:r>
      <w:bookmarkEnd w:id="829"/>
    </w:p>
    <w:p w14:paraId="509F9975" w14:textId="77777777" w:rsidR="002132D7" w:rsidRPr="001C389A" w:rsidRDefault="002132D7" w:rsidP="002132D7">
      <w:pPr>
        <w:jc w:val="center"/>
        <w:rPr>
          <w:rFonts w:cs="Arial"/>
          <w:sz w:val="20"/>
        </w:rPr>
      </w:pPr>
    </w:p>
    <w:p w14:paraId="15CEEB48" w14:textId="77777777" w:rsidR="002132D7" w:rsidRPr="001C389A" w:rsidRDefault="002132D7" w:rsidP="002132D7">
      <w:pPr>
        <w:ind w:left="1418" w:hanging="1418"/>
        <w:rPr>
          <w:rStyle w:val="DeltaViewInsertion"/>
          <w:rFonts w:cs="Arial"/>
          <w:color w:val="auto"/>
          <w:sz w:val="20"/>
          <w:u w:val="none"/>
        </w:rPr>
      </w:pPr>
      <w:r w:rsidRPr="001C389A">
        <w:rPr>
          <w:rStyle w:val="DeltaViewInsertion"/>
          <w:rFonts w:cs="Arial"/>
          <w:color w:val="auto"/>
          <w:sz w:val="20"/>
          <w:u w:val="none"/>
        </w:rPr>
        <w:t>ECP.A.7.1</w:t>
      </w:r>
      <w:r w:rsidRPr="001C389A">
        <w:rPr>
          <w:rStyle w:val="DeltaViewInsertion"/>
          <w:rFonts w:cs="Arial"/>
          <w:color w:val="auto"/>
          <w:sz w:val="20"/>
          <w:u w:val="none"/>
        </w:rPr>
        <w:tab/>
      </w:r>
      <w:r w:rsidRPr="001C389A">
        <w:rPr>
          <w:rStyle w:val="DeltaViewInsertion"/>
          <w:rFonts w:cs="Arial"/>
          <w:color w:val="auto"/>
          <w:sz w:val="20"/>
          <w:u w:val="single"/>
        </w:rPr>
        <w:t>SCOPE</w:t>
      </w:r>
    </w:p>
    <w:p w14:paraId="3E24F176" w14:textId="77777777" w:rsidR="002132D7" w:rsidRPr="001C389A" w:rsidRDefault="002132D7" w:rsidP="002132D7">
      <w:pPr>
        <w:ind w:left="1418" w:hanging="1418"/>
        <w:rPr>
          <w:rStyle w:val="DeltaViewInsertion"/>
          <w:rFonts w:cs="Arial"/>
          <w:color w:val="auto"/>
          <w:sz w:val="20"/>
          <w:u w:val="none"/>
        </w:rPr>
      </w:pPr>
    </w:p>
    <w:p w14:paraId="2A502093" w14:textId="1B5DC7EA" w:rsidR="002132D7" w:rsidRPr="001C389A" w:rsidRDefault="002132D7" w:rsidP="002132D7">
      <w:pPr>
        <w:ind w:left="1418" w:hanging="1418"/>
        <w:rPr>
          <w:rFonts w:cs="Arial"/>
          <w:sz w:val="20"/>
        </w:rPr>
      </w:pPr>
      <w:r w:rsidRPr="001C389A">
        <w:rPr>
          <w:rStyle w:val="DeltaViewInsertion"/>
          <w:rFonts w:cs="Arial"/>
          <w:color w:val="auto"/>
          <w:sz w:val="20"/>
          <w:u w:val="none"/>
        </w:rPr>
        <w:t xml:space="preserve">ECP.A.7.1.1 </w:t>
      </w:r>
      <w:r w:rsidRPr="001C389A">
        <w:rPr>
          <w:rStyle w:val="DeltaViewInsertion"/>
          <w:rFonts w:cs="Arial"/>
          <w:color w:val="auto"/>
          <w:sz w:val="20"/>
          <w:u w:val="none"/>
        </w:rPr>
        <w:tab/>
        <w:t xml:space="preserve">This Appendix outlines the general testing requirements for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s to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The tests specified in this Appendix will normally be sufficient to demonstrate compliance however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may:</w:t>
      </w:r>
    </w:p>
    <w:p w14:paraId="5EFE5FAC" w14:textId="77777777" w:rsidR="002132D7" w:rsidRPr="001C389A" w:rsidRDefault="002132D7" w:rsidP="002132D7">
      <w:pPr>
        <w:ind w:left="1418" w:hanging="1418"/>
        <w:rPr>
          <w:rFonts w:cs="Arial"/>
          <w:sz w:val="20"/>
        </w:rPr>
      </w:pPr>
    </w:p>
    <w:p w14:paraId="5FA93322" w14:textId="77CB0C69"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sufficient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791B7D89" w14:textId="77777777" w:rsidR="002132D7" w:rsidRPr="001C389A" w:rsidRDefault="002132D7" w:rsidP="002132D7">
      <w:pPr>
        <w:tabs>
          <w:tab w:val="num" w:pos="1418"/>
          <w:tab w:val="num" w:pos="1701"/>
        </w:tabs>
        <w:ind w:left="1701" w:hanging="283"/>
        <w:rPr>
          <w:rFonts w:cs="Arial"/>
          <w:sz w:val="20"/>
        </w:rPr>
      </w:pPr>
    </w:p>
    <w:p w14:paraId="2EABD6F9" w14:textId="43A7FF05"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1162DF02" w14:textId="77777777" w:rsidR="002132D7" w:rsidRPr="001C389A" w:rsidRDefault="002132D7" w:rsidP="002132D7">
      <w:pPr>
        <w:tabs>
          <w:tab w:val="num" w:pos="1418"/>
          <w:tab w:val="num" w:pos="1701"/>
        </w:tabs>
        <w:ind w:left="1701" w:hanging="283"/>
        <w:rPr>
          <w:rFonts w:cs="Arial"/>
          <w:sz w:val="20"/>
        </w:rPr>
      </w:pPr>
    </w:p>
    <w:p w14:paraId="19120D52" w14:textId="77777777"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require additional tests if control functions to improve damping of power system oscillations and/or subsynchronous resonance torsional oscillations required by the </w:t>
      </w:r>
      <w:r w:rsidRPr="001C389A">
        <w:rPr>
          <w:rStyle w:val="DeltaViewInsertion"/>
          <w:rFonts w:cs="Arial"/>
          <w:b/>
          <w:color w:val="auto"/>
          <w:sz w:val="20"/>
          <w:u w:val="none"/>
        </w:rPr>
        <w:t xml:space="preserve">Bilateral Agreement </w:t>
      </w:r>
      <w:r w:rsidRPr="001C389A">
        <w:rPr>
          <w:rStyle w:val="DeltaViewInsertion"/>
          <w:rFonts w:cs="Arial"/>
          <w:color w:val="auto"/>
          <w:sz w:val="20"/>
          <w:u w:val="none"/>
        </w:rPr>
        <w:t>or included in the control scheme and active; and/or</w:t>
      </w:r>
    </w:p>
    <w:p w14:paraId="6495C21A" w14:textId="77777777" w:rsidR="002132D7" w:rsidRPr="001C389A" w:rsidRDefault="002132D7" w:rsidP="002132D7">
      <w:pPr>
        <w:tabs>
          <w:tab w:val="num" w:pos="1418"/>
          <w:tab w:val="num" w:pos="1701"/>
        </w:tabs>
        <w:ind w:left="1701" w:hanging="283"/>
        <w:rPr>
          <w:rFonts w:cs="Arial"/>
          <w:sz w:val="20"/>
        </w:rPr>
      </w:pPr>
    </w:p>
    <w:p w14:paraId="60444BF1" w14:textId="5AE4A991"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agree a reduced set of tests for subsequent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following successful completion of the first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 tests in the case of a</w:t>
      </w:r>
      <w:r w:rsidR="00C82C61">
        <w:rPr>
          <w:rStyle w:val="DeltaViewInsertion"/>
          <w:rFonts w:cs="Arial"/>
          <w:color w:val="auto"/>
          <w:sz w:val="20"/>
          <w:u w:val="none"/>
        </w:rPr>
        <w:t>n</w:t>
      </w:r>
      <w:r w:rsidRPr="001C389A">
        <w:rPr>
          <w:rStyle w:val="DeltaViewInsertion"/>
          <w:rFonts w:cs="Arial"/>
          <w:color w:val="auto"/>
          <w:sz w:val="20"/>
          <w:u w:val="none"/>
        </w:rPr>
        <w:t xml:space="preserve"> installation comprising of two or more </w:t>
      </w:r>
      <w:r w:rsidRPr="001C389A">
        <w:rPr>
          <w:rStyle w:val="DeltaViewInsertion"/>
          <w:rFonts w:cs="Arial"/>
          <w:b/>
          <w:color w:val="auto"/>
          <w:sz w:val="20"/>
          <w:u w:val="none"/>
        </w:rPr>
        <w:t xml:space="preserve">HVDC Systems </w:t>
      </w:r>
      <w:r w:rsidRPr="001C389A">
        <w:rPr>
          <w:rStyle w:val="DeltaViewInsertion"/>
          <w:rFonts w:cs="Arial"/>
          <w:color w:val="auto"/>
          <w:sz w:val="20"/>
          <w:u w:val="none"/>
        </w:rPr>
        <w:t>or</w:t>
      </w:r>
      <w:r w:rsidRPr="001C389A">
        <w:rPr>
          <w:rStyle w:val="DeltaViewInsertion"/>
          <w:rFonts w:cs="Arial"/>
          <w:b/>
          <w:color w:val="auto"/>
          <w:sz w:val="20"/>
          <w:u w:val="none"/>
        </w:rPr>
        <w:t xml:space="preserve"> DC Connected Power Park Modules </w:t>
      </w:r>
      <w:r w:rsidRPr="001C389A">
        <w:rPr>
          <w:rStyle w:val="DeltaViewInsertion"/>
          <w:rFonts w:cs="Arial"/>
          <w:color w:val="auto"/>
          <w:sz w:val="20"/>
          <w:u w:val="none"/>
        </w:rPr>
        <w:t xml:space="preserve"> which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372236FD" w14:textId="77777777" w:rsidR="002132D7" w:rsidRPr="001C389A" w:rsidRDefault="002132D7" w:rsidP="002132D7">
      <w:pPr>
        <w:ind w:left="1440"/>
        <w:rPr>
          <w:rFonts w:cs="Arial"/>
          <w:sz w:val="20"/>
        </w:rPr>
      </w:pPr>
    </w:p>
    <w:p w14:paraId="36A46AF7" w14:textId="77777777" w:rsidR="002132D7" w:rsidRPr="001C389A" w:rsidRDefault="002132D7" w:rsidP="002132D7">
      <w:pPr>
        <w:ind w:left="1440"/>
        <w:rPr>
          <w:rFonts w:cs="Arial"/>
          <w:sz w:val="20"/>
        </w:rPr>
      </w:pPr>
      <w:r w:rsidRPr="001C389A">
        <w:rPr>
          <w:rStyle w:val="DeltaViewInsertion"/>
          <w:rFonts w:cs="Arial"/>
          <w:color w:val="auto"/>
          <w:sz w:val="20"/>
          <w:u w:val="none"/>
        </w:rPr>
        <w:t>If:</w:t>
      </w:r>
    </w:p>
    <w:p w14:paraId="5CA86483" w14:textId="77777777" w:rsidR="002132D7" w:rsidRPr="001C389A" w:rsidRDefault="002132D7" w:rsidP="002132D7">
      <w:pPr>
        <w:ind w:left="1440"/>
        <w:rPr>
          <w:rFonts w:cs="Arial"/>
          <w:sz w:val="20"/>
        </w:rPr>
      </w:pPr>
    </w:p>
    <w:p w14:paraId="4324ED2D" w14:textId="77777777" w:rsidR="002132D7" w:rsidRPr="001C389A" w:rsidRDefault="002132D7" w:rsidP="002132D7">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ECP.A.7.1.1(iv) in respect of subsequent </w:t>
      </w:r>
      <w:r w:rsidRPr="001C389A">
        <w:rPr>
          <w:rStyle w:val="DeltaViewInsertion"/>
          <w:rFonts w:cs="Arial"/>
          <w:b/>
          <w:color w:val="auto"/>
          <w:sz w:val="20"/>
          <w:u w:val="none"/>
        </w:rPr>
        <w:t xml:space="preserve">HVDC Systems </w:t>
      </w:r>
      <w:r w:rsidRPr="001C389A">
        <w:rPr>
          <w:rStyle w:val="DeltaViewInsertion"/>
          <w:rFonts w:cs="Arial"/>
          <w:color w:val="auto"/>
          <w:sz w:val="20"/>
          <w:u w:val="none"/>
        </w:rPr>
        <w:t>or</w:t>
      </w:r>
      <w:r w:rsidRPr="001C389A">
        <w:rPr>
          <w:rStyle w:val="DeltaViewInsertion"/>
          <w:rFonts w:cs="Arial"/>
          <w:b/>
          <w:color w:val="auto"/>
          <w:sz w:val="20"/>
          <w:u w:val="none"/>
        </w:rPr>
        <w:t xml:space="preserve"> DC Connected Power Park Modules </w:t>
      </w:r>
      <w:r w:rsidRPr="001C389A">
        <w:rPr>
          <w:rStyle w:val="DeltaViewInsertion"/>
          <w:rFonts w:cs="Arial"/>
          <w:color w:val="auto"/>
          <w:sz w:val="20"/>
          <w:u w:val="none"/>
        </w:rPr>
        <w:t xml:space="preserve">do not replicate the full tests for the first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 or </w:t>
      </w:r>
    </w:p>
    <w:p w14:paraId="7AABAD4A" w14:textId="77777777" w:rsidR="002132D7" w:rsidRPr="001C389A" w:rsidRDefault="002132D7" w:rsidP="002132D7">
      <w:pPr>
        <w:ind w:left="1440"/>
        <w:rPr>
          <w:rFonts w:cs="Arial"/>
          <w:sz w:val="20"/>
        </w:rPr>
      </w:pPr>
    </w:p>
    <w:p w14:paraId="2723D6D6" w14:textId="77777777" w:rsidR="002132D7" w:rsidRPr="001C389A" w:rsidRDefault="002132D7" w:rsidP="002132D7">
      <w:pPr>
        <w:ind w:left="2160" w:hanging="720"/>
        <w:rPr>
          <w:rStyle w:val="DeltaViewInsertion"/>
          <w:rFonts w:cs="Arial"/>
          <w:b/>
          <w:color w:val="auto"/>
          <w:sz w:val="20"/>
          <w:u w:val="none"/>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any of the tests performed pursuant to ECP.A.7.1.1(iv)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 xml:space="preserve">Bilateral </w:t>
      </w:r>
    </w:p>
    <w:p w14:paraId="24F59966" w14:textId="77777777" w:rsidR="002132D7" w:rsidRPr="001C389A" w:rsidRDefault="002132D7" w:rsidP="002132D7">
      <w:pPr>
        <w:ind w:left="2160" w:hanging="720"/>
        <w:rPr>
          <w:rFonts w:cs="Arial"/>
          <w:sz w:val="20"/>
        </w:rPr>
      </w:pPr>
      <w:r w:rsidRPr="001C389A">
        <w:rPr>
          <w:rFonts w:cs="Arial"/>
          <w:sz w:val="20"/>
        </w:rPr>
        <w:tab/>
      </w:r>
    </w:p>
    <w:p w14:paraId="7D0AA6BB" w14:textId="142013DB"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ECP.A.7.1.2</w:t>
      </w:r>
      <w:r w:rsidRPr="001C389A">
        <w:rPr>
          <w:rStyle w:val="DeltaViewInsertion"/>
          <w:rFonts w:ascii="Arial" w:hAnsi="Arial" w:cs="Arial"/>
          <w:color w:val="auto"/>
          <w:u w:val="none"/>
        </w:rPr>
        <w:tab/>
        <w:t xml:space="preserve">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is responsible for carrying out the tests set out in and in accordance with this Appendix and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retains the responsibility for the safety of personnel and plant during the test. The </w:t>
      </w:r>
      <w:r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is responsible for ensuring that suitable arrangements are in place with the </w:t>
      </w:r>
      <w:r w:rsidRPr="001C389A">
        <w:rPr>
          <w:rStyle w:val="DeltaViewInsertion"/>
          <w:rFonts w:ascii="Arial" w:hAnsi="Arial" w:cs="Arial"/>
          <w:b/>
          <w:color w:val="auto"/>
          <w:u w:val="none"/>
        </w:rPr>
        <w:t>Externally Interconnected System Operator</w:t>
      </w:r>
      <w:r w:rsidRPr="001C389A">
        <w:rPr>
          <w:rStyle w:val="DeltaViewInsertion"/>
          <w:rFonts w:ascii="Arial" w:hAnsi="Arial" w:cs="Arial"/>
          <w:color w:val="auto"/>
          <w:u w:val="none"/>
        </w:rPr>
        <w:t xml:space="preserve"> to facilitate testing.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will witness all of the tests outlined or agreed in relation to this Appendix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decides and notifies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otherwise. Reactive Capability tests if required, may be witnessed by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remotely from the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control centre. For all on site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witnessed tests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must ensure suitable representatives from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and / or </w:t>
      </w:r>
      <w:r w:rsidRPr="001C389A">
        <w:rPr>
          <w:rStyle w:val="DeltaViewInsertion"/>
          <w:rFonts w:ascii="Arial" w:hAnsi="Arial" w:cs="Arial"/>
          <w:b/>
          <w:color w:val="auto"/>
          <w:u w:val="none"/>
        </w:rPr>
        <w:t xml:space="preserve">HVDC Equipment </w:t>
      </w:r>
      <w:r w:rsidRPr="001C389A">
        <w:rPr>
          <w:rStyle w:val="DeltaViewInsertion"/>
          <w:rFonts w:ascii="Arial" w:hAnsi="Arial" w:cs="Arial"/>
          <w:color w:val="auto"/>
          <w:u w:val="none"/>
        </w:rPr>
        <w:t xml:space="preserve">manufacturer (if appropriate) are available on site for the entire testing period.  In all cases and in addition to any recording of signals conducted by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shall record all relevant test signals as outlined in ECP.A.4.</w:t>
      </w:r>
    </w:p>
    <w:p w14:paraId="1CAB5B7B" w14:textId="77777777" w:rsidR="002132D7" w:rsidRPr="001C389A" w:rsidRDefault="002132D7" w:rsidP="002132D7">
      <w:pPr>
        <w:pStyle w:val="BodyText"/>
        <w:ind w:left="1440" w:hanging="1440"/>
        <w:rPr>
          <w:rFonts w:ascii="Arial" w:hAnsi="Arial" w:cs="Arial"/>
        </w:rPr>
      </w:pPr>
    </w:p>
    <w:p w14:paraId="74E147C9" w14:textId="2DA671A8"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lastRenderedPageBreak/>
        <w:t>ECP.A.7.1.3</w:t>
      </w:r>
      <w:r w:rsidRPr="001C389A">
        <w:rPr>
          <w:rStyle w:val="DeltaViewInsertion"/>
          <w:rFonts w:ascii="Arial" w:hAnsi="Arial" w:cs="Arial"/>
          <w:color w:val="auto"/>
          <w:u w:val="none"/>
        </w:rPr>
        <w:tab/>
        <w:t xml:space="preserve">In addition to the dynamic signals supplied in ECP.A.4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shall inform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of the following information prior to the commencement of the tests and any changes to the following, if any values change during the tests:</w:t>
      </w:r>
    </w:p>
    <w:p w14:paraId="018BDC84" w14:textId="77777777" w:rsidR="002132D7" w:rsidRPr="001C389A" w:rsidRDefault="002132D7" w:rsidP="002132D7">
      <w:pPr>
        <w:pStyle w:val="BodyText"/>
        <w:ind w:left="1440" w:hanging="1440"/>
        <w:rPr>
          <w:rFonts w:ascii="Arial" w:hAnsi="Arial" w:cs="Arial"/>
        </w:rPr>
      </w:pPr>
    </w:p>
    <w:p w14:paraId="6D97560B" w14:textId="77777777" w:rsidR="002132D7" w:rsidRPr="001C389A" w:rsidRDefault="002132D7" w:rsidP="003B5BF0">
      <w:pPr>
        <w:pStyle w:val="BodyText"/>
        <w:numPr>
          <w:ilvl w:val="0"/>
          <w:numId w:val="31"/>
        </w:numPr>
        <w:tabs>
          <w:tab w:val="clear" w:pos="711"/>
          <w:tab w:val="num" w:pos="1843"/>
        </w:tabs>
        <w:autoSpaceDE w:val="0"/>
        <w:autoSpaceDN w:val="0"/>
        <w:adjustRightInd w:val="0"/>
        <w:snapToGrid w:val="0"/>
        <w:ind w:left="1843" w:hanging="425"/>
        <w:rPr>
          <w:rFonts w:ascii="Arial" w:hAnsi="Arial" w:cs="Arial"/>
        </w:rPr>
      </w:pPr>
      <w:r w:rsidRPr="001C389A">
        <w:rPr>
          <w:rStyle w:val="DeltaViewInsertion"/>
          <w:rFonts w:ascii="Arial" w:hAnsi="Arial" w:cs="Arial"/>
          <w:color w:val="auto"/>
          <w:u w:val="none"/>
        </w:rPr>
        <w:t>All relevant transformer tap numbers.</w:t>
      </w:r>
    </w:p>
    <w:p w14:paraId="61CCD6A3" w14:textId="77777777" w:rsidR="002132D7" w:rsidRPr="001C389A" w:rsidRDefault="002132D7" w:rsidP="002132D7">
      <w:pPr>
        <w:widowControl w:val="0"/>
        <w:rPr>
          <w:rFonts w:cs="Arial"/>
          <w:sz w:val="20"/>
        </w:rPr>
      </w:pPr>
    </w:p>
    <w:p w14:paraId="0A530D26" w14:textId="6562FD3D"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ECP.A.7.1.4 </w:t>
      </w:r>
      <w:r w:rsidRPr="001C389A">
        <w:rPr>
          <w:rStyle w:val="DeltaViewInsertion"/>
          <w:rFonts w:cs="Arial"/>
          <w:color w:val="auto"/>
          <w:sz w:val="20"/>
          <w:u w:val="none"/>
        </w:rPr>
        <w:tab/>
        <w:t xml:space="preserve">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shall submit a detailed schedule of tests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in accordance with CP.6.3.1, and this Appendix.</w:t>
      </w:r>
    </w:p>
    <w:p w14:paraId="2F2C2DCB" w14:textId="77777777" w:rsidR="002132D7" w:rsidRPr="001C389A" w:rsidRDefault="002132D7" w:rsidP="002132D7">
      <w:pPr>
        <w:widowControl w:val="0"/>
        <w:rPr>
          <w:rFonts w:cs="Arial"/>
          <w:sz w:val="20"/>
        </w:rPr>
      </w:pPr>
    </w:p>
    <w:p w14:paraId="4CE5870F"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ECP.A.7.1.5 </w:t>
      </w:r>
      <w:r w:rsidRPr="001C389A">
        <w:rPr>
          <w:rStyle w:val="DeltaViewInsertion"/>
          <w:rFonts w:cs="Arial"/>
          <w:color w:val="auto"/>
          <w:sz w:val="20"/>
          <w:u w:val="none"/>
        </w:rPr>
        <w:tab/>
        <w:t xml:space="preserve">Prior to the testing of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shall complete the </w:t>
      </w:r>
      <w:r w:rsidRPr="001C389A">
        <w:rPr>
          <w:rStyle w:val="DeltaViewInsertion"/>
          <w:rFonts w:cs="Arial"/>
          <w:b/>
          <w:color w:val="auto"/>
          <w:sz w:val="20"/>
          <w:u w:val="none"/>
        </w:rPr>
        <w:t>Integral Equipment Tests</w:t>
      </w:r>
      <w:r w:rsidRPr="001C389A">
        <w:rPr>
          <w:rStyle w:val="DeltaViewInsertion"/>
          <w:rFonts w:cs="Arial"/>
          <w:color w:val="auto"/>
          <w:sz w:val="20"/>
          <w:u w:val="none"/>
        </w:rPr>
        <w:t xml:space="preserve"> procedure in accordance with OC.7.5</w:t>
      </w:r>
    </w:p>
    <w:p w14:paraId="1C7B1AC6" w14:textId="77777777" w:rsidR="002132D7" w:rsidRPr="001C389A" w:rsidRDefault="002132D7" w:rsidP="002132D7">
      <w:pPr>
        <w:widowControl w:val="0"/>
        <w:rPr>
          <w:rFonts w:cs="Arial"/>
          <w:sz w:val="20"/>
        </w:rPr>
      </w:pPr>
    </w:p>
    <w:p w14:paraId="39BEECFB" w14:textId="2FCB5416"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ECP.A.7.1.6 </w:t>
      </w:r>
      <w:r w:rsidRPr="001C389A">
        <w:rPr>
          <w:rStyle w:val="DeltaViewInsertion"/>
          <w:rFonts w:cs="Arial"/>
          <w:color w:val="auto"/>
          <w:sz w:val="20"/>
          <w:u w:val="none"/>
        </w:rPr>
        <w:tab/>
        <w:t xml:space="preserve">Full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testing as required by ECP.7.2 is to be completed as defined in ECP.A.7.2 through to ECP.A.7.5 </w:t>
      </w:r>
    </w:p>
    <w:p w14:paraId="6C9624DC" w14:textId="77777777" w:rsidR="002132D7" w:rsidRPr="001C389A" w:rsidRDefault="002132D7" w:rsidP="002132D7">
      <w:pPr>
        <w:widowControl w:val="0"/>
        <w:ind w:left="1440" w:hanging="1440"/>
        <w:rPr>
          <w:rFonts w:cs="Arial"/>
          <w:sz w:val="20"/>
        </w:rPr>
      </w:pPr>
    </w:p>
    <w:p w14:paraId="5710F74B" w14:textId="2D9ADEFC" w:rsidR="002132D7" w:rsidRPr="001C389A" w:rsidRDefault="002132D7" w:rsidP="002132D7">
      <w:pPr>
        <w:widowControl w:val="0"/>
        <w:ind w:left="1440" w:hanging="1440"/>
        <w:rPr>
          <w:rFonts w:cs="Arial"/>
          <w:sz w:val="20"/>
        </w:rPr>
      </w:pPr>
      <w:r w:rsidRPr="001C389A">
        <w:rPr>
          <w:rFonts w:cs="Arial"/>
          <w:sz w:val="20"/>
        </w:rPr>
        <w:t>ECP.A.7.1.7</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ECP.A.7.2 to ECP.A.7.5 where an </w:t>
      </w:r>
      <w:r w:rsidRPr="001C389A">
        <w:rPr>
          <w:rFonts w:cs="Arial"/>
          <w:b/>
          <w:sz w:val="20"/>
        </w:rPr>
        <w:t>Equipment Certificate</w:t>
      </w:r>
      <w:r w:rsidRPr="001C389A">
        <w:rPr>
          <w:rFonts w:cs="Arial"/>
          <w:sz w:val="20"/>
        </w:rPr>
        <w:t xml:space="preserve"> for </w:t>
      </w:r>
      <w:r w:rsidRPr="001C389A">
        <w:rPr>
          <w:rFonts w:cs="Arial"/>
          <w:b/>
          <w:sz w:val="20"/>
        </w:rPr>
        <w:t>HVDC Equipment</w:t>
      </w:r>
      <w:r w:rsidRPr="001C389A">
        <w:rPr>
          <w:rFonts w:cs="Arial"/>
          <w:sz w:val="20"/>
        </w:rPr>
        <w:t xml:space="preserve"> has been provided which details the characteristics from tests on a representative installation with the same equipment and settings and the performance of the </w:t>
      </w:r>
      <w:r w:rsidRPr="001C389A">
        <w:rPr>
          <w:rFonts w:cs="Arial"/>
          <w:b/>
          <w:sz w:val="20"/>
        </w:rPr>
        <w:t>HVDC Equipment</w:t>
      </w:r>
      <w:r w:rsidRPr="001C389A">
        <w:rPr>
          <w:rFonts w:cs="Arial"/>
          <w:sz w:val="20"/>
        </w:rPr>
        <w:t xml:space="preserve"> can, in </w:t>
      </w:r>
      <w:r w:rsidR="00072B13">
        <w:rPr>
          <w:rFonts w:cs="Arial"/>
          <w:b/>
          <w:sz w:val="20"/>
        </w:rPr>
        <w:t>The Company</w:t>
      </w:r>
      <w:r w:rsidR="00A064CB">
        <w:rPr>
          <w:rFonts w:cs="Arial"/>
          <w:b/>
          <w:sz w:val="20"/>
        </w:rPr>
        <w:t>’</w:t>
      </w:r>
      <w:r w:rsidRPr="005C77B5">
        <w:rPr>
          <w:rFonts w:cs="Arial"/>
          <w:b/>
          <w:sz w:val="20"/>
        </w:rPr>
        <w:t>s</w:t>
      </w:r>
      <w:r w:rsidRPr="001C389A">
        <w:rPr>
          <w:rFonts w:cs="Arial"/>
          <w:sz w:val="20"/>
        </w:rPr>
        <w:t xml:space="preserve"> opinion, reasonably represent that of the installed </w:t>
      </w:r>
      <w:r w:rsidRPr="001C389A">
        <w:rPr>
          <w:rFonts w:cs="Arial"/>
          <w:b/>
          <w:sz w:val="20"/>
        </w:rPr>
        <w:t>HVDC Equipment</w:t>
      </w:r>
      <w:r w:rsidR="0003165D" w:rsidRPr="001C389A">
        <w:rPr>
          <w:rFonts w:cs="Arial"/>
          <w:sz w:val="20"/>
        </w:rPr>
        <w:t xml:space="preserve"> at that site</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Users Data File structure</w:t>
      </w:r>
      <w:r w:rsidRPr="001C389A">
        <w:rPr>
          <w:rFonts w:cs="Arial"/>
          <w:sz w:val="20"/>
        </w:rPr>
        <w:t>.</w:t>
      </w:r>
    </w:p>
    <w:p w14:paraId="40EBDD53" w14:textId="77777777" w:rsidR="002132D7" w:rsidRPr="001C389A" w:rsidRDefault="002132D7" w:rsidP="002132D7">
      <w:pPr>
        <w:widowControl w:val="0"/>
        <w:rPr>
          <w:rFonts w:cs="Arial"/>
          <w:i/>
          <w:sz w:val="20"/>
        </w:rPr>
      </w:pPr>
      <w:r w:rsidRPr="001C389A">
        <w:rPr>
          <w:rFonts w:cs="Arial"/>
          <w:sz w:val="20"/>
        </w:rPr>
        <w:tab/>
      </w:r>
      <w:r w:rsidRPr="001C389A">
        <w:rPr>
          <w:rFonts w:cs="Arial"/>
          <w:sz w:val="20"/>
        </w:rPr>
        <w:tab/>
      </w:r>
    </w:p>
    <w:p w14:paraId="33969444" w14:textId="77777777" w:rsidR="002132D7" w:rsidRPr="001C389A" w:rsidRDefault="002132D7" w:rsidP="002132D7">
      <w:pPr>
        <w:widowControl w:val="0"/>
        <w:tabs>
          <w:tab w:val="left" w:pos="1440"/>
        </w:tabs>
        <w:rPr>
          <w:rFonts w:cs="Arial"/>
          <w:sz w:val="20"/>
        </w:rPr>
      </w:pPr>
      <w:r w:rsidRPr="001C389A">
        <w:rPr>
          <w:rStyle w:val="DeltaViewInsertion"/>
          <w:rFonts w:cs="Arial"/>
          <w:color w:val="auto"/>
          <w:sz w:val="20"/>
          <w:u w:val="none"/>
        </w:rPr>
        <w:t xml:space="preserve">ECP.A.7.2       </w:t>
      </w:r>
      <w:r w:rsidRPr="001C389A">
        <w:rPr>
          <w:rStyle w:val="DeltaViewInsertion"/>
          <w:rFonts w:cs="Arial"/>
          <w:color w:val="auto"/>
          <w:sz w:val="20"/>
          <w:u w:val="single"/>
        </w:rPr>
        <w:t>Reactive Capability Test</w:t>
      </w:r>
    </w:p>
    <w:p w14:paraId="32C2C9BF" w14:textId="77777777" w:rsidR="002132D7" w:rsidRPr="001C389A" w:rsidRDefault="002132D7" w:rsidP="002132D7">
      <w:pPr>
        <w:pStyle w:val="BodyText"/>
        <w:rPr>
          <w:rFonts w:ascii="Arial" w:hAnsi="Arial" w:cs="Arial"/>
        </w:rPr>
      </w:pPr>
    </w:p>
    <w:p w14:paraId="75C28471"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ECP.A.7.2.1  This section details the procedure for demonstrating the reactive capability of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These tests should be scheduled at a time where there are sufficient MW resource forecasted in order to import and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HVDC Equipment</w:t>
      </w:r>
      <w:r w:rsidRPr="001C389A">
        <w:rPr>
          <w:rStyle w:val="DeltaViewInsertion"/>
          <w:rFonts w:cs="Arial"/>
          <w:color w:val="auto"/>
          <w:sz w:val="20"/>
          <w:u w:val="none"/>
        </w:rPr>
        <w:t>.</w:t>
      </w:r>
    </w:p>
    <w:p w14:paraId="425FDE02" w14:textId="77777777" w:rsidR="002132D7" w:rsidRPr="001C389A" w:rsidRDefault="002132D7" w:rsidP="002132D7">
      <w:pPr>
        <w:pStyle w:val="BodyText"/>
        <w:rPr>
          <w:rFonts w:ascii="Arial" w:hAnsi="Arial" w:cs="Arial"/>
        </w:rPr>
      </w:pPr>
    </w:p>
    <w:p w14:paraId="72D4CF69"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ECP.A.7.2.2   The tests shall be performed by modifying the voltage set-point of the voltage control scheme of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by the amount necessary to demonstrate the required reactive range. This is to be conducted for the operating points and durations specified in ECP.A.7.2.5. </w:t>
      </w:r>
    </w:p>
    <w:p w14:paraId="6925E36E" w14:textId="77777777" w:rsidR="002132D7" w:rsidRPr="001C389A" w:rsidRDefault="002132D7" w:rsidP="002132D7">
      <w:pPr>
        <w:pStyle w:val="BodyText"/>
        <w:rPr>
          <w:rFonts w:ascii="Arial" w:hAnsi="Arial" w:cs="Arial"/>
        </w:rPr>
      </w:pPr>
    </w:p>
    <w:p w14:paraId="6D92EF90" w14:textId="296939B9"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ECP.A.7.2.3  </w:t>
      </w:r>
      <w:r w:rsidRPr="001C389A">
        <w:rPr>
          <w:rStyle w:val="DeltaViewInsertion"/>
          <w:rFonts w:cs="Arial"/>
          <w:b/>
          <w:color w:val="auto"/>
          <w:sz w:val="20"/>
          <w:u w:val="none"/>
        </w:rPr>
        <w:t xml:space="preserve">Embedded HVDC System Owners </w:t>
      </w:r>
      <w:r w:rsidRPr="001C389A">
        <w:rPr>
          <w:rStyle w:val="DeltaViewInsertion"/>
          <w:rFonts w:cs="Arial"/>
          <w:color w:val="auto"/>
          <w:sz w:val="20"/>
          <w:u w:val="none"/>
        </w:rPr>
        <w:t xml:space="preserve">should liaise with the relevant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to ensure the following tests will not have an adverse impact upon the </w:t>
      </w:r>
      <w:r w:rsidRPr="001C389A">
        <w:rPr>
          <w:rStyle w:val="DeltaViewInsertion"/>
          <w:rFonts w:cs="Arial"/>
          <w:b/>
          <w:color w:val="auto"/>
          <w:sz w:val="20"/>
          <w:u w:val="none"/>
        </w:rPr>
        <w:t xml:space="preserve">Network Operator’s System </w:t>
      </w:r>
      <w:r w:rsidRPr="001C389A">
        <w:rPr>
          <w:rStyle w:val="DeltaViewInsertion"/>
          <w:rFonts w:cs="Arial"/>
          <w:color w:val="auto"/>
          <w:sz w:val="20"/>
          <w:u w:val="none"/>
        </w:rPr>
        <w:t>as per OC.7.5. In situations where the tests have an adverse impact upon the</w:t>
      </w:r>
      <w:r w:rsidRPr="001C389A">
        <w:rPr>
          <w:rStyle w:val="DeltaViewInsertion"/>
          <w:rFonts w:cs="Arial"/>
          <w:b/>
          <w:color w:val="auto"/>
          <w:sz w:val="20"/>
          <w:u w:val="none"/>
        </w:rPr>
        <w:t xml:space="preserve"> Network Operator’s System</w:t>
      </w:r>
      <w:r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will only require demonstration within the acceptable limits of the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For the avoidance of doubt, these tests do not negate the requirement to produce a complete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performance chart as specified in OC2.4.2.1 </w:t>
      </w:r>
    </w:p>
    <w:p w14:paraId="38FD6A23" w14:textId="77777777" w:rsidR="002132D7" w:rsidRPr="001C389A" w:rsidRDefault="002132D7" w:rsidP="002132D7">
      <w:pPr>
        <w:pStyle w:val="BodyText"/>
        <w:rPr>
          <w:rFonts w:ascii="Arial" w:hAnsi="Arial" w:cs="Arial"/>
        </w:rPr>
      </w:pPr>
    </w:p>
    <w:p w14:paraId="6CDDA03F" w14:textId="44D82F52"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ECP.A.7.2.4  In the case where the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metering point is not at the same location as the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requirement, then an equivalent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for the metering point shall be agreed between 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Pr="001C389A">
        <w:rPr>
          <w:rStyle w:val="DeltaViewInsertion"/>
          <w:rFonts w:cs="Arial"/>
          <w:color w:val="auto"/>
          <w:sz w:val="20"/>
          <w:u w:val="none"/>
        </w:rPr>
        <w:t>.</w:t>
      </w:r>
    </w:p>
    <w:p w14:paraId="0D59816F" w14:textId="77777777" w:rsidR="002132D7" w:rsidRPr="001C389A" w:rsidRDefault="002132D7" w:rsidP="002132D7">
      <w:pPr>
        <w:widowControl w:val="0"/>
        <w:rPr>
          <w:rFonts w:cs="Arial"/>
          <w:b/>
          <w:sz w:val="20"/>
        </w:rPr>
      </w:pPr>
    </w:p>
    <w:p w14:paraId="3DC72C35" w14:textId="77777777" w:rsidR="002132D7" w:rsidRPr="001C389A" w:rsidRDefault="002132D7" w:rsidP="002132D7">
      <w:pPr>
        <w:widowControl w:val="0"/>
        <w:tabs>
          <w:tab w:val="left" w:pos="1440"/>
        </w:tabs>
        <w:ind w:left="1418" w:hanging="1418"/>
        <w:rPr>
          <w:rFonts w:cs="Arial"/>
          <w:sz w:val="20"/>
        </w:rPr>
      </w:pPr>
      <w:r w:rsidRPr="001C389A">
        <w:rPr>
          <w:rStyle w:val="DeltaViewInsertion"/>
          <w:rFonts w:cs="Arial"/>
          <w:color w:val="auto"/>
          <w:sz w:val="20"/>
          <w:u w:val="none"/>
        </w:rPr>
        <w:t xml:space="preserve">ECP.A.7.2.5   The following tests shall be completed for both importing and exporting of Active Power for a </w:t>
      </w:r>
      <w:r w:rsidRPr="001C389A">
        <w:rPr>
          <w:rStyle w:val="DeltaViewInsertion"/>
          <w:rFonts w:cs="Arial"/>
          <w:b/>
          <w:color w:val="auto"/>
          <w:sz w:val="20"/>
          <w:u w:val="none"/>
        </w:rPr>
        <w:t>DC Converter</w:t>
      </w:r>
      <w:r w:rsidRPr="001C389A">
        <w:rPr>
          <w:rStyle w:val="DeltaViewInsertion"/>
          <w:rFonts w:cs="Arial"/>
          <w:color w:val="auto"/>
          <w:sz w:val="20"/>
          <w:u w:val="none"/>
        </w:rPr>
        <w:t xml:space="preserve">: </w:t>
      </w:r>
    </w:p>
    <w:p w14:paraId="1CF7BF87" w14:textId="77777777" w:rsidR="002132D7" w:rsidRPr="001C389A" w:rsidRDefault="002132D7" w:rsidP="002132D7">
      <w:pPr>
        <w:widowControl w:val="0"/>
        <w:rPr>
          <w:rFonts w:cs="Arial"/>
          <w:b/>
          <w:sz w:val="20"/>
        </w:rPr>
      </w:pPr>
    </w:p>
    <w:p w14:paraId="677B6273" w14:textId="77777777" w:rsidR="002132D7" w:rsidRPr="001C389A" w:rsidRDefault="002132D7" w:rsidP="003B5BF0">
      <w:pPr>
        <w:pStyle w:val="Test"/>
        <w:numPr>
          <w:ilvl w:val="0"/>
          <w:numId w:val="37"/>
        </w:numPr>
        <w:tabs>
          <w:tab w:val="clear" w:pos="1021"/>
          <w:tab w:val="left" w:pos="-9"/>
        </w:tabs>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for 60 minutes.</w:t>
      </w:r>
    </w:p>
    <w:p w14:paraId="037CCFC4" w14:textId="77777777" w:rsidR="002132D7" w:rsidRPr="001C389A" w:rsidRDefault="002132D7" w:rsidP="002132D7">
      <w:pPr>
        <w:pStyle w:val="Test"/>
        <w:tabs>
          <w:tab w:val="left" w:pos="-9"/>
        </w:tabs>
        <w:ind w:left="1440" w:firstLine="0"/>
        <w:rPr>
          <w:rFonts w:ascii="Arial" w:hAnsi="Arial" w:cs="Arial"/>
          <w:sz w:val="20"/>
        </w:rPr>
      </w:pPr>
    </w:p>
    <w:p w14:paraId="663B3A96"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09438907" w14:textId="77777777" w:rsidR="002132D7" w:rsidRPr="001C389A" w:rsidRDefault="002132D7" w:rsidP="002132D7">
      <w:pPr>
        <w:pStyle w:val="Test"/>
        <w:tabs>
          <w:tab w:val="left" w:pos="-9"/>
        </w:tabs>
        <w:ind w:left="1440" w:firstLine="0"/>
        <w:rPr>
          <w:rFonts w:ascii="Arial" w:hAnsi="Arial" w:cs="Arial"/>
          <w:sz w:val="20"/>
        </w:rPr>
      </w:pPr>
    </w:p>
    <w:p w14:paraId="7EEC80AB"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lastRenderedPageBreak/>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521129FD" w14:textId="77777777" w:rsidR="002132D7" w:rsidRPr="001C389A" w:rsidRDefault="002132D7" w:rsidP="002132D7">
      <w:pPr>
        <w:pStyle w:val="Test"/>
        <w:tabs>
          <w:tab w:val="left" w:pos="-9"/>
        </w:tabs>
        <w:ind w:left="1440" w:firstLine="0"/>
        <w:rPr>
          <w:rFonts w:ascii="Arial" w:hAnsi="Arial" w:cs="Arial"/>
          <w:sz w:val="20"/>
        </w:rPr>
      </w:pPr>
    </w:p>
    <w:p w14:paraId="7784B123"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388C90F0" w14:textId="77777777" w:rsidR="002132D7" w:rsidRPr="001C389A" w:rsidRDefault="002132D7" w:rsidP="002132D7">
      <w:pPr>
        <w:pStyle w:val="Test"/>
        <w:tabs>
          <w:tab w:val="left" w:pos="-9"/>
        </w:tabs>
        <w:ind w:left="1449" w:firstLine="0"/>
        <w:rPr>
          <w:rFonts w:ascii="Arial" w:hAnsi="Arial" w:cs="Arial"/>
          <w:sz w:val="20"/>
        </w:rPr>
      </w:pPr>
    </w:p>
    <w:p w14:paraId="03A11F88" w14:textId="77777777" w:rsidR="002132D7" w:rsidRPr="001C389A" w:rsidRDefault="002132D7" w:rsidP="003B5BF0">
      <w:pPr>
        <w:pStyle w:val="Test"/>
        <w:numPr>
          <w:ilvl w:val="0"/>
          <w:numId w:val="37"/>
        </w:numPr>
        <w:tabs>
          <w:tab w:val="clear" w:pos="1021"/>
          <w:tab w:val="left" w:pos="-9"/>
        </w:tabs>
        <w:ind w:left="2160"/>
        <w:rPr>
          <w:rStyle w:val="DeltaViewInsertion"/>
          <w:rFonts w:ascii="Arial" w:hAnsi="Arial" w:cs="Arial"/>
          <w:snapToGrid w:val="0"/>
          <w:color w:val="auto"/>
          <w:sz w:val="20"/>
          <w:u w:val="none"/>
          <w:lang w:eastAsia="en-US"/>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Minimum Capacity</w:t>
      </w:r>
      <w:r w:rsidRPr="001C389A">
        <w:rPr>
          <w:rStyle w:val="DeltaViewInsertion"/>
          <w:rFonts w:ascii="Arial" w:hAnsi="Arial" w:cs="Arial"/>
          <w:color w:val="auto"/>
          <w:sz w:val="20"/>
          <w:u w:val="none"/>
        </w:rPr>
        <w:t xml:space="preserve"> and maximum continuous leading Reactive Power for 60 minutes. </w:t>
      </w:r>
    </w:p>
    <w:p w14:paraId="57435DCD" w14:textId="77777777" w:rsidR="002132D7" w:rsidRPr="001C389A" w:rsidRDefault="002132D7" w:rsidP="002132D7">
      <w:pPr>
        <w:pStyle w:val="Test"/>
        <w:tabs>
          <w:tab w:val="clear" w:pos="1021"/>
          <w:tab w:val="left" w:pos="-9"/>
        </w:tabs>
        <w:ind w:left="0" w:firstLine="0"/>
        <w:rPr>
          <w:rFonts w:ascii="Arial" w:hAnsi="Arial" w:cs="Arial"/>
          <w:sz w:val="20"/>
        </w:rPr>
      </w:pPr>
    </w:p>
    <w:p w14:paraId="4E72608E"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Minimum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 </w:t>
      </w:r>
    </w:p>
    <w:p w14:paraId="14EF14AF" w14:textId="77777777" w:rsidR="002132D7" w:rsidRPr="001C389A" w:rsidRDefault="002132D7" w:rsidP="002132D7">
      <w:pPr>
        <w:rPr>
          <w:rStyle w:val="DeltaViewInsertion"/>
          <w:rFonts w:cs="Arial"/>
          <w:color w:val="auto"/>
          <w:sz w:val="20"/>
          <w:u w:val="none"/>
        </w:rPr>
      </w:pPr>
    </w:p>
    <w:p w14:paraId="32F94309" w14:textId="77777777" w:rsidR="002132D7" w:rsidRPr="001C389A" w:rsidRDefault="002132D7" w:rsidP="002132D7">
      <w:pPr>
        <w:pStyle w:val="Test"/>
        <w:tabs>
          <w:tab w:val="left" w:pos="-9"/>
        </w:tabs>
        <w:ind w:left="1440" w:hanging="1440"/>
        <w:rPr>
          <w:rFonts w:ascii="Arial" w:hAnsi="Arial" w:cs="Arial"/>
          <w:sz w:val="20"/>
        </w:rPr>
      </w:pPr>
      <w:r w:rsidRPr="001C389A">
        <w:rPr>
          <w:rStyle w:val="DeltaViewInsertion"/>
          <w:rFonts w:ascii="Arial" w:hAnsi="Arial" w:cs="Arial"/>
          <w:color w:val="auto"/>
          <w:sz w:val="20"/>
          <w:u w:val="none"/>
        </w:rPr>
        <w:t xml:space="preserve">ECP.A.7.2.6    For the avoidance of doubt,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is the export of</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from the</w:t>
      </w:r>
      <w:r w:rsidRPr="001C389A">
        <w:rPr>
          <w:rStyle w:val="DeltaViewInsertion"/>
          <w:rFonts w:ascii="Arial" w:hAnsi="Arial" w:cs="Arial"/>
          <w:b/>
          <w:color w:val="auto"/>
          <w:sz w:val="20"/>
          <w:u w:val="none"/>
        </w:rPr>
        <w:t xml:space="preserve"> HVDC Equipment </w:t>
      </w:r>
      <w:r w:rsidRPr="001C389A">
        <w:rPr>
          <w:rStyle w:val="DeltaViewInsertion"/>
          <w:rFonts w:ascii="Arial" w:hAnsi="Arial" w:cs="Arial"/>
          <w:color w:val="auto"/>
          <w:sz w:val="20"/>
          <w:u w:val="none"/>
        </w:rPr>
        <w:t>to the</w:t>
      </w:r>
      <w:r w:rsidRPr="001C389A">
        <w:rPr>
          <w:rStyle w:val="DeltaViewInsertion"/>
          <w:rFonts w:ascii="Arial" w:hAnsi="Arial" w:cs="Arial"/>
          <w:b/>
          <w:color w:val="auto"/>
          <w:sz w:val="20"/>
          <w:u w:val="none"/>
        </w:rPr>
        <w:t xml:space="preserve"> Total System </w:t>
      </w:r>
      <w:r w:rsidRPr="001C389A">
        <w:rPr>
          <w:rStyle w:val="DeltaViewInsertion"/>
          <w:rFonts w:ascii="Arial" w:hAnsi="Arial" w:cs="Arial"/>
          <w:color w:val="auto"/>
          <w:sz w:val="20"/>
          <w:u w:val="none"/>
        </w:rPr>
        <w:t>and leading</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is the import of</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from the</w:t>
      </w:r>
      <w:r w:rsidRPr="001C389A">
        <w:rPr>
          <w:rStyle w:val="DeltaViewInsertion"/>
          <w:rFonts w:ascii="Arial" w:hAnsi="Arial" w:cs="Arial"/>
          <w:b/>
          <w:color w:val="auto"/>
          <w:sz w:val="20"/>
          <w:u w:val="none"/>
        </w:rPr>
        <w:t xml:space="preserve"> Total System </w:t>
      </w:r>
      <w:r w:rsidRPr="001C389A">
        <w:rPr>
          <w:rStyle w:val="DeltaViewInsertion"/>
          <w:rFonts w:ascii="Arial" w:hAnsi="Arial" w:cs="Arial"/>
          <w:color w:val="auto"/>
          <w:sz w:val="20"/>
          <w:u w:val="none"/>
        </w:rPr>
        <w:t>to the</w:t>
      </w:r>
      <w:r w:rsidRPr="001C389A">
        <w:rPr>
          <w:rStyle w:val="DeltaViewInsertion"/>
          <w:rFonts w:ascii="Arial" w:hAnsi="Arial" w:cs="Arial"/>
          <w:b/>
          <w:color w:val="auto"/>
          <w:sz w:val="20"/>
          <w:u w:val="none"/>
        </w:rPr>
        <w:t xml:space="preserve"> HVDC Equipment.</w:t>
      </w:r>
    </w:p>
    <w:p w14:paraId="1F8D725C" w14:textId="77777777" w:rsidR="002132D7" w:rsidRPr="001C389A" w:rsidRDefault="002132D7" w:rsidP="002132D7">
      <w:pPr>
        <w:rPr>
          <w:rFonts w:cs="Arial"/>
          <w:sz w:val="20"/>
        </w:rPr>
      </w:pPr>
    </w:p>
    <w:p w14:paraId="1068EED8" w14:textId="77777777" w:rsidR="002132D7" w:rsidRPr="001C389A" w:rsidRDefault="002132D7" w:rsidP="002132D7">
      <w:pPr>
        <w:ind w:left="1418" w:hanging="1418"/>
        <w:rPr>
          <w:rFonts w:cs="Arial"/>
          <w:sz w:val="20"/>
        </w:rPr>
      </w:pPr>
      <w:r w:rsidRPr="001C389A">
        <w:rPr>
          <w:rStyle w:val="DeltaViewInsertion"/>
          <w:rFonts w:cs="Arial"/>
          <w:color w:val="auto"/>
          <w:sz w:val="20"/>
          <w:u w:val="none"/>
        </w:rPr>
        <w:t>ECP.A.7.3</w:t>
      </w:r>
      <w:r w:rsidRPr="001C389A">
        <w:rPr>
          <w:rStyle w:val="DeltaViewInsertion"/>
          <w:rFonts w:cs="Arial"/>
          <w:color w:val="auto"/>
          <w:sz w:val="20"/>
          <w:u w:val="none"/>
        </w:rPr>
        <w:tab/>
        <w:t xml:space="preserve">Not Used       </w:t>
      </w:r>
    </w:p>
    <w:p w14:paraId="249F8985" w14:textId="77777777" w:rsidR="002132D7" w:rsidRPr="001C389A" w:rsidRDefault="002132D7" w:rsidP="002132D7">
      <w:pPr>
        <w:ind w:left="1418" w:hanging="1418"/>
        <w:rPr>
          <w:rFonts w:cs="Arial"/>
          <w:sz w:val="20"/>
        </w:rPr>
      </w:pPr>
    </w:p>
    <w:p w14:paraId="176B7DDF" w14:textId="77777777" w:rsidR="002132D7" w:rsidRPr="001C389A" w:rsidRDefault="002132D7" w:rsidP="002132D7">
      <w:pPr>
        <w:jc w:val="left"/>
        <w:rPr>
          <w:rStyle w:val="DeltaViewInsertion"/>
          <w:rFonts w:cs="Arial"/>
          <w:color w:val="auto"/>
          <w:sz w:val="20"/>
          <w:u w:val="none"/>
        </w:rPr>
      </w:pPr>
      <w:r w:rsidRPr="001C389A">
        <w:rPr>
          <w:rStyle w:val="DeltaViewInsertion"/>
          <w:rFonts w:cs="Arial"/>
          <w:color w:val="auto"/>
          <w:sz w:val="20"/>
          <w:u w:val="none"/>
        </w:rPr>
        <w:br w:type="page"/>
      </w:r>
    </w:p>
    <w:p w14:paraId="11C8A397" w14:textId="77777777" w:rsidR="002132D7" w:rsidRPr="001C389A" w:rsidRDefault="002132D7" w:rsidP="002132D7">
      <w:pPr>
        <w:widowControl w:val="0"/>
        <w:tabs>
          <w:tab w:val="left" w:pos="1440"/>
        </w:tabs>
        <w:rPr>
          <w:rFonts w:cs="Arial"/>
          <w:sz w:val="20"/>
        </w:rPr>
      </w:pPr>
      <w:r w:rsidRPr="001C389A">
        <w:rPr>
          <w:rStyle w:val="DeltaViewInsertion"/>
          <w:rFonts w:cs="Arial"/>
          <w:color w:val="auto"/>
          <w:sz w:val="20"/>
          <w:u w:val="none"/>
        </w:rPr>
        <w:lastRenderedPageBreak/>
        <w:t xml:space="preserve">ECP.A.7.4       </w:t>
      </w:r>
      <w:r w:rsidRPr="001C389A">
        <w:rPr>
          <w:rStyle w:val="DeltaViewInsertion"/>
          <w:rFonts w:cs="Arial"/>
          <w:color w:val="auto"/>
          <w:sz w:val="20"/>
          <w:u w:val="single"/>
        </w:rPr>
        <w:t>Voltage Control Tests</w:t>
      </w:r>
    </w:p>
    <w:p w14:paraId="59388795" w14:textId="77777777" w:rsidR="002132D7" w:rsidRPr="001C389A" w:rsidRDefault="002132D7" w:rsidP="002132D7">
      <w:pPr>
        <w:pStyle w:val="BodyText"/>
        <w:rPr>
          <w:rFonts w:ascii="Arial" w:hAnsi="Arial" w:cs="Arial"/>
        </w:rPr>
      </w:pPr>
    </w:p>
    <w:p w14:paraId="68B65404" w14:textId="77777777" w:rsidR="002132D7" w:rsidRPr="001C389A" w:rsidRDefault="002132D7" w:rsidP="002132D7">
      <w:pPr>
        <w:pStyle w:val="BodyText"/>
        <w:ind w:left="1440" w:hanging="1440"/>
        <w:rPr>
          <w:rFonts w:ascii="Arial" w:hAnsi="Arial" w:cs="Arial"/>
        </w:rPr>
      </w:pPr>
      <w:r w:rsidRPr="001C389A">
        <w:rPr>
          <w:rStyle w:val="DeltaViewInsertion"/>
          <w:rFonts w:ascii="Arial" w:hAnsi="Arial" w:cs="Arial"/>
          <w:color w:val="auto"/>
          <w:u w:val="none"/>
        </w:rPr>
        <w:t xml:space="preserve">ECP.A.7.4.1  This section details the procedure for conducting voltage control tests on </w:t>
      </w:r>
      <w:r w:rsidRPr="001C389A">
        <w:rPr>
          <w:rStyle w:val="DeltaViewInsertion"/>
          <w:rFonts w:ascii="Arial" w:hAnsi="Arial" w:cs="Arial"/>
          <w:b/>
          <w:color w:val="auto"/>
          <w:u w:val="none"/>
        </w:rPr>
        <w:t xml:space="preserve">HVDC Equipment. </w:t>
      </w:r>
      <w:r w:rsidRPr="001C389A">
        <w:rPr>
          <w:rStyle w:val="DeltaViewInsertion"/>
          <w:rFonts w:ascii="Arial" w:hAnsi="Arial" w:cs="Arial"/>
          <w:color w:val="auto"/>
          <w:u w:val="none"/>
        </w:rPr>
        <w:t xml:space="preserve">These tests should be scheduled at a time where there are sufficient MW resource in order to import and export  </w:t>
      </w:r>
      <w:r w:rsidRPr="001C389A">
        <w:rPr>
          <w:rStyle w:val="DeltaViewInsertion"/>
          <w:rFonts w:ascii="Arial" w:hAnsi="Arial" w:cs="Arial"/>
          <w:b/>
          <w:color w:val="auto"/>
          <w:u w:val="none"/>
        </w:rPr>
        <w:t>Maximum Capacity</w:t>
      </w:r>
      <w:r w:rsidRPr="001C389A">
        <w:rPr>
          <w:rStyle w:val="DeltaViewInsertion"/>
          <w:rFonts w:ascii="Arial" w:hAnsi="Arial" w:cs="Arial"/>
          <w:color w:val="auto"/>
          <w:u w:val="none"/>
        </w:rPr>
        <w:t xml:space="preserve"> of the </w:t>
      </w:r>
      <w:r w:rsidRPr="001C389A">
        <w:rPr>
          <w:rStyle w:val="DeltaViewInsertion"/>
          <w:rFonts w:ascii="Arial" w:hAnsi="Arial" w:cs="Arial"/>
          <w:b/>
          <w:color w:val="auto"/>
          <w:u w:val="none"/>
        </w:rPr>
        <w:t xml:space="preserve">HVDC Equipment </w:t>
      </w:r>
      <w:r w:rsidRPr="001C389A">
        <w:rPr>
          <w:rStyle w:val="DeltaViewInsertion"/>
          <w:rFonts w:ascii="Arial" w:hAnsi="Arial" w:cs="Arial"/>
          <w:color w:val="auto"/>
          <w:u w:val="none"/>
        </w:rPr>
        <w:t xml:space="preserve">. An </w:t>
      </w:r>
      <w:r w:rsidRPr="001C389A">
        <w:rPr>
          <w:rStyle w:val="DeltaViewInsertion"/>
          <w:rFonts w:ascii="Arial" w:hAnsi="Arial" w:cs="Arial"/>
          <w:b/>
          <w:color w:val="auto"/>
          <w:u w:val="none"/>
        </w:rPr>
        <w:t xml:space="preserve">Embedded HVDC System Owner </w:t>
      </w:r>
      <w:r w:rsidRPr="001C389A">
        <w:rPr>
          <w:rStyle w:val="DeltaViewInsertion"/>
          <w:rFonts w:ascii="Arial" w:hAnsi="Arial" w:cs="Arial"/>
          <w:color w:val="auto"/>
          <w:u w:val="none"/>
        </w:rPr>
        <w:t xml:space="preserve">should also liaise with the relevant </w:t>
      </w:r>
      <w:r w:rsidRPr="001C389A">
        <w:rPr>
          <w:rStyle w:val="DeltaViewInsertion"/>
          <w:rFonts w:ascii="Arial" w:hAnsi="Arial" w:cs="Arial"/>
          <w:b/>
          <w:color w:val="auto"/>
          <w:u w:val="none"/>
        </w:rPr>
        <w:t>Network Operator</w:t>
      </w:r>
      <w:r w:rsidRPr="001C389A">
        <w:rPr>
          <w:rStyle w:val="DeltaViewInsertion"/>
          <w:rFonts w:ascii="Arial" w:hAnsi="Arial" w:cs="Arial"/>
          <w:color w:val="auto"/>
          <w:u w:val="none"/>
        </w:rPr>
        <w:t xml:space="preserve"> to ensure all requirements covered in this section will not have a detrimental effect on the </w:t>
      </w:r>
      <w:r w:rsidRPr="001C389A">
        <w:rPr>
          <w:rStyle w:val="DeltaViewInsertion"/>
          <w:rFonts w:ascii="Arial" w:hAnsi="Arial" w:cs="Arial"/>
          <w:b/>
          <w:color w:val="auto"/>
          <w:u w:val="none"/>
        </w:rPr>
        <w:t>Network Operator’s System</w:t>
      </w:r>
      <w:r w:rsidRPr="001C389A">
        <w:rPr>
          <w:rStyle w:val="DeltaViewInsertion"/>
          <w:rFonts w:ascii="Arial" w:hAnsi="Arial" w:cs="Arial"/>
          <w:color w:val="auto"/>
          <w:u w:val="none"/>
        </w:rPr>
        <w:t xml:space="preserve">.  </w:t>
      </w:r>
    </w:p>
    <w:p w14:paraId="35C20514" w14:textId="77777777" w:rsidR="002132D7" w:rsidRPr="001C389A" w:rsidRDefault="002132D7" w:rsidP="002132D7">
      <w:pPr>
        <w:pStyle w:val="BodyText"/>
        <w:rPr>
          <w:rFonts w:ascii="Arial" w:hAnsi="Arial" w:cs="Arial"/>
        </w:rPr>
      </w:pPr>
    </w:p>
    <w:p w14:paraId="6F49B21F"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ECP.A.7.4.2  The voltage control system shall be perturbed with a series of step injections to the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 voltage Setpoint, and where possible, multiple up-stream transformer taps. </w:t>
      </w:r>
    </w:p>
    <w:p w14:paraId="794331A4" w14:textId="77777777" w:rsidR="002132D7" w:rsidRPr="001C389A" w:rsidRDefault="002132D7" w:rsidP="002132D7">
      <w:pPr>
        <w:pStyle w:val="BodyText"/>
        <w:rPr>
          <w:rFonts w:ascii="Arial" w:hAnsi="Arial" w:cs="Arial"/>
        </w:rPr>
      </w:pPr>
    </w:p>
    <w:p w14:paraId="21D44D73" w14:textId="349C30B6" w:rsidR="002132D7" w:rsidRPr="001C389A" w:rsidRDefault="002132D7" w:rsidP="002132D7">
      <w:pPr>
        <w:widowControl w:val="0"/>
        <w:ind w:left="1440" w:hanging="1440"/>
        <w:rPr>
          <w:rFonts w:cs="Arial"/>
          <w:i/>
          <w:sz w:val="20"/>
        </w:rPr>
      </w:pPr>
      <w:r w:rsidRPr="001C389A">
        <w:rPr>
          <w:rStyle w:val="DeltaViewInsertion"/>
          <w:rFonts w:cs="Arial"/>
          <w:color w:val="auto"/>
          <w:sz w:val="20"/>
          <w:u w:val="none"/>
        </w:rPr>
        <w:t xml:space="preserve">ECP.A.7.4.3  For steps initiated using network tap changers 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will need to coordinate with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or the relevant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as appropriate. The time between transformer taps shall be at least 10 seconds as per ECP.A.7.4 Figure 1.</w:t>
      </w:r>
    </w:p>
    <w:p w14:paraId="68AC0BC4" w14:textId="77777777" w:rsidR="002132D7" w:rsidRPr="001C389A" w:rsidRDefault="002132D7" w:rsidP="002132D7">
      <w:pPr>
        <w:pStyle w:val="BodyText"/>
        <w:rPr>
          <w:rFonts w:ascii="Arial" w:hAnsi="Arial" w:cs="Arial"/>
        </w:rPr>
      </w:pPr>
    </w:p>
    <w:p w14:paraId="2B4C59FC"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ECP.A.7.4.4  For step injection into the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 voltage Setpoint, steps of ±1% and ±2% shall be applied to the voltage control system Setpoint summing junction. The injection shall be maintained for 10 seconds as per ECP.A.7.4 Figure 2.</w:t>
      </w:r>
    </w:p>
    <w:p w14:paraId="2B24F516" w14:textId="77777777" w:rsidR="002132D7" w:rsidRPr="001C389A" w:rsidRDefault="002132D7" w:rsidP="002132D7">
      <w:pPr>
        <w:pStyle w:val="BodyText"/>
        <w:rPr>
          <w:rFonts w:ascii="Arial" w:hAnsi="Arial" w:cs="Arial"/>
        </w:rPr>
      </w:pPr>
    </w:p>
    <w:p w14:paraId="43DB0CFB"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ECP.A.7.4.5  Where the voltage control system comprises of discretely switched plant and apparatus additional tests will be required to demonstrate that its performance is in accordance with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and </w:t>
      </w:r>
      <w:r w:rsidRPr="001C389A">
        <w:rPr>
          <w:rStyle w:val="DeltaViewInsertion"/>
          <w:rFonts w:cs="Arial"/>
          <w:b/>
          <w:color w:val="auto"/>
          <w:sz w:val="20"/>
          <w:u w:val="none"/>
        </w:rPr>
        <w:t xml:space="preserve">Bilateral Agreement </w:t>
      </w:r>
      <w:r w:rsidRPr="001C389A">
        <w:rPr>
          <w:rStyle w:val="DeltaViewInsertion"/>
          <w:rFonts w:cs="Arial"/>
          <w:color w:val="auto"/>
          <w:sz w:val="20"/>
          <w:u w:val="none"/>
        </w:rPr>
        <w:t>requirements.</w:t>
      </w:r>
    </w:p>
    <w:p w14:paraId="458DD7AB" w14:textId="77777777" w:rsidR="002132D7" w:rsidRPr="001C389A" w:rsidRDefault="002132D7" w:rsidP="002132D7">
      <w:pPr>
        <w:widowControl w:val="0"/>
        <w:rPr>
          <w:rFonts w:cs="Arial"/>
          <w:b/>
          <w:sz w:val="20"/>
        </w:rPr>
      </w:pPr>
    </w:p>
    <w:p w14:paraId="6D9796D5" w14:textId="77777777" w:rsidR="002132D7" w:rsidRPr="001C389A" w:rsidRDefault="002132D7" w:rsidP="002132D7">
      <w:pPr>
        <w:pStyle w:val="BodyText"/>
        <w:rPr>
          <w:rFonts w:ascii="Arial" w:hAnsi="Arial" w:cs="Arial"/>
        </w:rPr>
      </w:pPr>
      <w:r w:rsidRPr="001C389A">
        <w:rPr>
          <w:rStyle w:val="DeltaViewInsertion"/>
          <w:rFonts w:ascii="Arial" w:hAnsi="Arial" w:cs="Arial"/>
          <w:color w:val="auto"/>
          <w:u w:val="none"/>
        </w:rPr>
        <w:t>ECP.A.7.4.6    Tests to be completed:</w:t>
      </w:r>
    </w:p>
    <w:p w14:paraId="6B824FCE" w14:textId="77777777" w:rsidR="002132D7" w:rsidRPr="001C389A" w:rsidRDefault="002132D7" w:rsidP="002132D7">
      <w:pPr>
        <w:pStyle w:val="BodyText"/>
        <w:rPr>
          <w:rFonts w:ascii="Arial" w:hAnsi="Arial" w:cs="Arial"/>
          <w:b/>
        </w:rPr>
      </w:pPr>
    </w:p>
    <w:p w14:paraId="013C775E" w14:textId="77777777" w:rsidR="002132D7" w:rsidRPr="001C389A" w:rsidRDefault="002132D7" w:rsidP="002132D7">
      <w:pPr>
        <w:pStyle w:val="BodyText"/>
        <w:rPr>
          <w:rFonts w:ascii="Arial" w:hAnsi="Arial" w:cs="Arial"/>
        </w:rPr>
      </w:pPr>
      <w:r w:rsidRPr="001C389A">
        <w:rPr>
          <w:rStyle w:val="DeltaViewInsertion"/>
          <w:rFonts w:ascii="Arial" w:hAnsi="Arial" w:cs="Arial"/>
          <w:b/>
          <w:color w:val="auto"/>
          <w:u w:val="none"/>
        </w:rPr>
        <w:tab/>
      </w:r>
      <w:r w:rsidRPr="001C389A">
        <w:rPr>
          <w:rStyle w:val="DeltaViewInsertion"/>
          <w:rFonts w:ascii="Arial" w:hAnsi="Arial" w:cs="Arial"/>
          <w:color w:val="auto"/>
          <w:u w:val="none"/>
        </w:rPr>
        <w:t>(i)</w:t>
      </w:r>
      <w:r w:rsidRPr="001C389A">
        <w:rPr>
          <w:rStyle w:val="DeltaViewInsertion"/>
          <w:rFonts w:ascii="Arial" w:hAnsi="Arial" w:cs="Arial"/>
          <w:color w:val="auto"/>
          <w:u w:val="none"/>
        </w:rPr>
        <w:tab/>
      </w:r>
    </w:p>
    <w:p w14:paraId="07BC096C" w14:textId="77777777" w:rsidR="002132D7" w:rsidRPr="001C389A" w:rsidRDefault="002132D7" w:rsidP="002132D7">
      <w:pPr>
        <w:pStyle w:val="BodyText"/>
        <w:rPr>
          <w:rFonts w:ascii="Arial" w:hAnsi="Arial" w:cs="Arial"/>
        </w:rPr>
      </w:pPr>
    </w:p>
    <w:p w14:paraId="53C23785" w14:textId="77777777" w:rsidR="002132D7" w:rsidRPr="001C389A" w:rsidRDefault="002132D7" w:rsidP="002132D7">
      <w:pPr>
        <w:widowControl w:val="0"/>
        <w:rPr>
          <w:rFonts w:cs="Arial"/>
          <w:b/>
          <w:sz w:val="20"/>
        </w:rPr>
      </w:pPr>
      <w:r w:rsidRPr="001C389A">
        <w:rPr>
          <w:rFonts w:cs="Arial"/>
          <w:noProof/>
          <w:sz w:val="20"/>
          <w:lang w:val="en-US"/>
        </w:rPr>
        <mc:AlternateContent>
          <mc:Choice Requires="wps">
            <w:drawing>
              <wp:anchor distT="0" distB="0" distL="114300" distR="114300" simplePos="0" relativeHeight="251659264" behindDoc="0" locked="0" layoutInCell="1" allowOverlap="1" wp14:anchorId="72A0C280" wp14:editId="1C528F61">
                <wp:simplePos x="0" y="0"/>
                <wp:positionH relativeFrom="column">
                  <wp:posOffset>0</wp:posOffset>
                </wp:positionH>
                <wp:positionV relativeFrom="paragraph">
                  <wp:posOffset>27940</wp:posOffset>
                </wp:positionV>
                <wp:extent cx="76200" cy="208280"/>
                <wp:effectExtent l="0" t="0" r="0" b="190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D8EE3" w14:textId="77777777" w:rsidR="00BE035E" w:rsidRDefault="00BE035E"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0C280" id="Rectangle 50" o:spid="_x0000_s1082" style="position:absolute;left:0;text-align:left;margin-left:0;margin-top:2.2pt;width:6pt;height:16.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" filled="f" stroked="f">
                <v:textbox inset="0,0,0,0">
                  <w:txbxContent>
                    <w:p w14:paraId="7CDD8EE3" w14:textId="77777777" w:rsidR="00BE035E" w:rsidRDefault="00BE035E" w:rsidP="002132D7"/>
                  </w:txbxContent>
                </v:textbox>
              </v:rect>
            </w:pict>
          </mc:Fallback>
        </mc:AlternateContent>
      </w:r>
      <w:r w:rsidRPr="001C389A">
        <w:rPr>
          <w:rFonts w:cs="Arial"/>
          <w:noProof/>
          <w:sz w:val="20"/>
          <w:lang w:val="en-US"/>
        </w:rPr>
        <mc:AlternateContent>
          <mc:Choice Requires="wps">
            <w:drawing>
              <wp:anchor distT="0" distB="0" distL="114300" distR="114300" simplePos="0" relativeHeight="251661312" behindDoc="0" locked="0" layoutInCell="1" allowOverlap="1" wp14:anchorId="26533EDA" wp14:editId="629EF707">
                <wp:simplePos x="0" y="0"/>
                <wp:positionH relativeFrom="column">
                  <wp:posOffset>102235</wp:posOffset>
                </wp:positionH>
                <wp:positionV relativeFrom="paragraph">
                  <wp:posOffset>61595</wp:posOffset>
                </wp:positionV>
                <wp:extent cx="76200" cy="340995"/>
                <wp:effectExtent l="0" t="4445" r="2540" b="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57CB4" w14:textId="77777777" w:rsidR="00BE035E" w:rsidRDefault="00BE035E"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3EDA" id="Rectangle 49" o:spid="_x0000_s1083" style="position:absolute;left:0;text-align:left;margin-left:8.05pt;margin-top:4.85pt;width:6pt;height:26.8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" filled="f" stroked="f">
                <v:textbox inset="0,0,0,0">
                  <w:txbxContent>
                    <w:p w14:paraId="01757CB4" w14:textId="77777777" w:rsidR="00BE035E" w:rsidRDefault="00BE035E" w:rsidP="002132D7"/>
                  </w:txbxContent>
                </v:textbox>
              </v:rect>
            </w:pict>
          </mc:Fallback>
        </mc:AlternateContent>
      </w:r>
      <w:r w:rsidRPr="001C389A">
        <w:rPr>
          <w:rFonts w:cs="Arial"/>
          <w:noProof/>
          <w:sz w:val="20"/>
          <w:lang w:val="en-US"/>
        </w:rPr>
        <mc:AlternateContent>
          <mc:Choice Requires="wps">
            <w:drawing>
              <wp:anchor distT="0" distB="0" distL="114300" distR="114300" simplePos="0" relativeHeight="251665408" behindDoc="0" locked="0" layoutInCell="1" allowOverlap="1" wp14:anchorId="0777AC7A" wp14:editId="15206B23">
                <wp:simplePos x="0" y="0"/>
                <wp:positionH relativeFrom="column">
                  <wp:posOffset>1924050</wp:posOffset>
                </wp:positionH>
                <wp:positionV relativeFrom="paragraph">
                  <wp:posOffset>14605</wp:posOffset>
                </wp:positionV>
                <wp:extent cx="76200" cy="593090"/>
                <wp:effectExtent l="0" t="0" r="0" b="190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C1BE7" w14:textId="77777777" w:rsidR="00BE035E" w:rsidRDefault="00BE035E"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7AC7A" id="Rectangle 48" o:spid="_x0000_s1084" style="position:absolute;left:0;text-align:left;margin-left:151.5pt;margin-top:1.15pt;width:6pt;height:46.7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" filled="f" stroked="f">
                <v:textbox inset="0,0,0,0">
                  <w:txbxContent>
                    <w:p w14:paraId="40BC1BE7" w14:textId="77777777" w:rsidR="00BE035E" w:rsidRDefault="00BE035E" w:rsidP="002132D7"/>
                  </w:txbxContent>
                </v:textbox>
              </v:rect>
            </w:pict>
          </mc:Fallback>
        </mc:AlternateContent>
      </w:r>
      <w:r w:rsidRPr="001C389A">
        <w:rPr>
          <w:rFonts w:cs="Arial"/>
          <w:noProof/>
          <w:sz w:val="20"/>
          <w:lang w:val="en-US"/>
        </w:rPr>
        <mc:AlternateContent>
          <mc:Choice Requires="wps">
            <w:drawing>
              <wp:anchor distT="0" distB="0" distL="114300" distR="114300" simplePos="0" relativeHeight="251667456" behindDoc="0" locked="0" layoutInCell="1" allowOverlap="1" wp14:anchorId="17BAD4A4" wp14:editId="757C5085">
                <wp:simplePos x="0" y="0"/>
                <wp:positionH relativeFrom="column">
                  <wp:posOffset>2050415</wp:posOffset>
                </wp:positionH>
                <wp:positionV relativeFrom="paragraph">
                  <wp:posOffset>127000</wp:posOffset>
                </wp:positionV>
                <wp:extent cx="114300" cy="299085"/>
                <wp:effectExtent l="2540" t="3175" r="0" b="254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59EC1" w14:textId="77777777" w:rsidR="00BE035E" w:rsidRDefault="00BE035E" w:rsidP="002132D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AD4A4" id="Rectangle 47" o:spid="_x0000_s1085" style="position:absolute;left:0;text-align:left;margin-left:161.45pt;margin-top:10pt;width:9pt;height:2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" filled="f" stroked="f">
                <v:textbox inset="0,0,0,0">
                  <w:txbxContent>
                    <w:p w14:paraId="5D359EC1" w14:textId="77777777" w:rsidR="00BE035E" w:rsidRDefault="00BE035E" w:rsidP="002132D7"/>
                  </w:txbxContent>
                </v:textbox>
              </v:rect>
            </w:pict>
          </mc:Fallback>
        </mc:AlternateContent>
      </w:r>
      <w:r w:rsidRPr="001C389A">
        <w:rPr>
          <w:rFonts w:cs="Arial"/>
          <w:noProof/>
          <w:sz w:val="20"/>
          <w:lang w:val="en-US"/>
        </w:rPr>
        <mc:AlternateContent>
          <mc:Choice Requires="wps">
            <w:drawing>
              <wp:anchor distT="0" distB="0" distL="114300" distR="114300" simplePos="0" relativeHeight="251663360" behindDoc="0" locked="0" layoutInCell="1" allowOverlap="1" wp14:anchorId="3D2A0051" wp14:editId="0F5B02F6">
                <wp:simplePos x="0" y="0"/>
                <wp:positionH relativeFrom="column">
                  <wp:posOffset>532765</wp:posOffset>
                </wp:positionH>
                <wp:positionV relativeFrom="paragraph">
                  <wp:posOffset>61595</wp:posOffset>
                </wp:positionV>
                <wp:extent cx="76200" cy="208280"/>
                <wp:effectExtent l="0" t="4445" r="635"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49388" w14:textId="77777777" w:rsidR="00BE035E" w:rsidRDefault="00BE035E"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A0051" id="Rectangle 46" o:spid="_x0000_s1086" style="position:absolute;left:0;text-align:left;margin-left:41.95pt;margin-top:4.85pt;width:6pt;height:16.4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" filled="f" stroked="f">
                <v:textbox inset="0,0,0,0">
                  <w:txbxContent>
                    <w:p w14:paraId="57549388" w14:textId="77777777" w:rsidR="00BE035E" w:rsidRDefault="00BE035E" w:rsidP="002132D7"/>
                  </w:txbxContent>
                </v:textbox>
              </v:rect>
            </w:pict>
          </mc:Fallback>
        </mc:AlternateContent>
      </w:r>
    </w:p>
    <w:p w14:paraId="5CD8D300" w14:textId="77777777" w:rsidR="002132D7" w:rsidRPr="001C389A" w:rsidRDefault="002132D7" w:rsidP="002132D7">
      <w:pPr>
        <w:widowControl w:val="0"/>
        <w:tabs>
          <w:tab w:val="left" w:pos="1440"/>
        </w:tabs>
        <w:rPr>
          <w:rFonts w:cs="Arial"/>
          <w:sz w:val="20"/>
        </w:rPr>
      </w:pPr>
    </w:p>
    <w:p w14:paraId="05239BE4" w14:textId="77777777" w:rsidR="002132D7" w:rsidRPr="001C389A" w:rsidRDefault="002132D7" w:rsidP="002132D7">
      <w:pPr>
        <w:widowControl w:val="0"/>
        <w:tabs>
          <w:tab w:val="left" w:pos="1440"/>
        </w:tabs>
        <w:jc w:val="center"/>
        <w:rPr>
          <w:rFonts w:cs="Arial"/>
          <w:sz w:val="20"/>
        </w:rPr>
      </w:pPr>
      <w:r w:rsidRPr="001C389A">
        <w:rPr>
          <w:rFonts w:cs="Arial"/>
          <w:noProof/>
          <w:sz w:val="20"/>
          <w:lang w:val="en-US"/>
        </w:rPr>
        <mc:AlternateContent>
          <mc:Choice Requires="wpg">
            <w:drawing>
              <wp:inline distT="0" distB="0" distL="0" distR="0" wp14:anchorId="318D618C" wp14:editId="17E40AF5">
                <wp:extent cx="3219450" cy="1901190"/>
                <wp:effectExtent l="0" t="0" r="0" b="381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11" name="AutoShape 3"/>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4"/>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F9F26" w14:textId="77777777" w:rsidR="00BE035E" w:rsidRDefault="00BE035E" w:rsidP="002132D7">
                              <w:pPr>
                                <w:pStyle w:val="DeltaViewTableBody"/>
                                <w:jc w:val="both"/>
                                <w:rPr>
                                  <w:sz w:val="22"/>
                                  <w:szCs w:val="22"/>
                                  <w:lang w:val="en-GB"/>
                                </w:rPr>
                              </w:pPr>
                              <w:r>
                                <w:rPr>
                                  <w:sz w:val="22"/>
                                  <w:szCs w:val="22"/>
                                </w:rPr>
                                <w:t xml:space="preserve"> </w:t>
                              </w:r>
                            </w:p>
                          </w:txbxContent>
                        </wps:txbx>
                        <wps:bodyPr rot="0" vert="horz" wrap="none" lIns="0" tIns="0" rIns="0" bIns="0" anchor="t" anchorCtr="0" upright="1">
                          <a:noAutofit/>
                        </wps:bodyPr>
                      </wps:wsp>
                      <wps:wsp>
                        <wps:cNvPr id="13" name="Line 5"/>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4" name="Line 6"/>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5" name="Line 7"/>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6" name="Line 8"/>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7" name="Line 9"/>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 name="Line 10"/>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0" name="Line 12"/>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1" name="Line 13"/>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2" name="Line 14"/>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 name="Line 15"/>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 name="Line 16"/>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5" name="Line 17"/>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6" name="Line 18"/>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7" name="Line 19"/>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8" name="Line 20"/>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Line 21"/>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Line 22"/>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 name="Line 23"/>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24"/>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45AC7" w14:textId="77777777" w:rsidR="00BE035E" w:rsidRDefault="00BE035E" w:rsidP="002132D7">
                              <w:pPr>
                                <w:pStyle w:val="DeltaViewTableBody"/>
                                <w:jc w:val="both"/>
                                <w:rPr>
                                  <w:sz w:val="22"/>
                                  <w:szCs w:val="18"/>
                                  <w:lang w:val="en-GB"/>
                                </w:rPr>
                              </w:pPr>
                              <w:r>
                                <w:rPr>
                                  <w:rFonts w:cs="Arial"/>
                                  <w:sz w:val="18"/>
                                  <w:szCs w:val="18"/>
                                </w:rPr>
                                <w:t>Time</w:t>
                              </w:r>
                            </w:p>
                          </w:txbxContent>
                        </wps:txbx>
                        <wps:bodyPr rot="0" vert="horz" wrap="square" lIns="0" tIns="0" rIns="0" bIns="0" anchor="t" anchorCtr="0" upright="1">
                          <a:noAutofit/>
                        </wps:bodyPr>
                      </wps:wsp>
                      <wps:wsp>
                        <wps:cNvPr id="33" name="Rectangle 25"/>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93334" w14:textId="77777777" w:rsidR="00BE035E" w:rsidRDefault="00BE035E" w:rsidP="002132D7">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34" name="Rectangle 26"/>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72ADB" w14:textId="77777777" w:rsidR="00BE035E" w:rsidRDefault="00BE035E" w:rsidP="002132D7">
                              <w:pPr>
                                <w:pStyle w:val="DeltaViewTableBody"/>
                                <w:jc w:val="both"/>
                                <w:rPr>
                                  <w:sz w:val="22"/>
                                  <w:szCs w:val="18"/>
                                  <w:lang w:val="en-GB"/>
                                </w:rPr>
                              </w:pPr>
                              <w:r>
                                <w:rPr>
                                  <w:rFonts w:cs="Arial"/>
                                  <w:sz w:val="18"/>
                                  <w:szCs w:val="18"/>
                                </w:rPr>
                                <w:t>Voltage</w:t>
                              </w:r>
                            </w:p>
                          </w:txbxContent>
                        </wps:txbx>
                        <wps:bodyPr rot="0" vert="horz" wrap="none" lIns="0" tIns="0" rIns="0" bIns="0" anchor="t" anchorCtr="0" upright="1">
                          <a:noAutofit/>
                        </wps:bodyPr>
                      </wps:wsp>
                      <wps:wsp>
                        <wps:cNvPr id="35" name="Rectangle 27"/>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65C14" w14:textId="77777777" w:rsidR="00BE035E" w:rsidRDefault="00BE035E" w:rsidP="002132D7">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36" name="Rectangle 28"/>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8CF55" w14:textId="77777777" w:rsidR="00BE035E" w:rsidRDefault="00BE035E" w:rsidP="002132D7">
                              <w:pPr>
                                <w:pStyle w:val="DeltaViewTableBody"/>
                                <w:rPr>
                                  <w:rFonts w:cs="Arial"/>
                                  <w:sz w:val="22"/>
                                  <w:szCs w:val="22"/>
                                </w:rPr>
                              </w:pPr>
                              <w:r>
                                <w:rPr>
                                  <w:rFonts w:cs="Arial"/>
                                  <w:sz w:val="22"/>
                                  <w:szCs w:val="22"/>
                                </w:rPr>
                                <w:t>10s</w:t>
                              </w:r>
                            </w:p>
                            <w:p w14:paraId="0676ADD9" w14:textId="77777777" w:rsidR="00BE035E" w:rsidRDefault="00BE035E" w:rsidP="002132D7">
                              <w:pPr>
                                <w:pStyle w:val="DeltaViewTableBody"/>
                                <w:rPr>
                                  <w:sz w:val="22"/>
                                  <w:szCs w:val="22"/>
                                  <w:lang w:val="en-GB"/>
                                </w:rPr>
                              </w:pPr>
                              <w:r>
                                <w:rPr>
                                  <w:rFonts w:cs="Arial"/>
                                  <w:sz w:val="22"/>
                                  <w:szCs w:val="22"/>
                                </w:rPr>
                                <w:t>minimum</w:t>
                              </w:r>
                            </w:p>
                          </w:txbxContent>
                        </wps:txbx>
                        <wps:bodyPr rot="0" vert="horz" wrap="none" lIns="0" tIns="0" rIns="0" bIns="0" anchor="t" anchorCtr="0" upright="1">
                          <a:noAutofit/>
                        </wps:bodyPr>
                      </wps:wsp>
                      <wps:wsp>
                        <wps:cNvPr id="37" name="Rectangle 29"/>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BE703" w14:textId="77777777" w:rsidR="00BE035E" w:rsidRDefault="00BE035E" w:rsidP="002132D7">
                              <w:pPr>
                                <w:pStyle w:val="DeltaViewTableBody"/>
                                <w:jc w:val="center"/>
                                <w:rPr>
                                  <w:sz w:val="22"/>
                                  <w:lang w:val="en-GB"/>
                                </w:rPr>
                              </w:pPr>
                            </w:p>
                          </w:txbxContent>
                        </wps:txbx>
                        <wps:bodyPr rot="0" vert="horz" wrap="square" lIns="0" tIns="0" rIns="0" bIns="0" anchor="t" anchorCtr="0" upright="1">
                          <a:noAutofit/>
                        </wps:bodyPr>
                      </wps:wsp>
                      <wps:wsp>
                        <wps:cNvPr id="38" name="Freeform 30"/>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9" name="Freeform 31"/>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0" name="Rectangle 32"/>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F10A6" w14:textId="77777777" w:rsidR="00BE035E" w:rsidRDefault="00BE035E" w:rsidP="002132D7">
                              <w:pPr>
                                <w:pStyle w:val="DeltaViewTableBody"/>
                                <w:jc w:val="both"/>
                                <w:rPr>
                                  <w:sz w:val="22"/>
                                  <w:szCs w:val="22"/>
                                  <w:lang w:val="en-GB"/>
                                </w:rPr>
                              </w:pPr>
                              <w:r>
                                <w:rPr>
                                  <w:rFonts w:cs="Arial"/>
                                  <w:sz w:val="22"/>
                                  <w:szCs w:val="22"/>
                                </w:rPr>
                                <w:t>1 tap</w:t>
                              </w:r>
                            </w:p>
                          </w:txbxContent>
                        </wps:txbx>
                        <wps:bodyPr rot="0" vert="horz" wrap="none" lIns="0" tIns="0" rIns="0" bIns="0" anchor="t" anchorCtr="0" upright="1">
                          <a:noAutofit/>
                        </wps:bodyPr>
                      </wps:wsp>
                      <wps:wsp>
                        <wps:cNvPr id="41" name="Rectangle 33"/>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301C1" w14:textId="77777777" w:rsidR="00BE035E" w:rsidRDefault="00BE035E" w:rsidP="002132D7">
                              <w:pPr>
                                <w:pStyle w:val="DeltaViewTableBody"/>
                                <w:jc w:val="both"/>
                                <w:rPr>
                                  <w:sz w:val="22"/>
                                  <w:szCs w:val="22"/>
                                  <w:lang w:val="en-GB"/>
                                </w:rPr>
                              </w:pPr>
                              <w:r>
                                <w:rPr>
                                  <w:rFonts w:cs="Arial"/>
                                  <w:sz w:val="22"/>
                                  <w:szCs w:val="22"/>
                                </w:rPr>
                                <w:t xml:space="preserve"> </w:t>
                              </w:r>
                            </w:p>
                          </w:txbxContent>
                        </wps:txbx>
                        <wps:bodyPr rot="0" vert="horz" wrap="none" lIns="0" tIns="0" rIns="0" bIns="0" anchor="t" anchorCtr="0" upright="1">
                          <a:noAutofit/>
                        </wps:bodyPr>
                      </wps:wsp>
                      <wps:wsp>
                        <wps:cNvPr id="42" name="Line 34"/>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3" name="Line 35"/>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4" name="Line 36"/>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5" name="Line 37"/>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8D618C" id="Group 10" o:spid="_x0000_s1087" style="width:253.5pt;height:149.7pt;mso-position-horizontal-relative:char;mso-position-vertical-relative:line" coordorigin="1282,8100" coordsize="507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">
                <v:rect id="AutoShape 3" o:spid="_x0000_s1088" style="position:absolute;left:1282;top:8100;width:5070;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o:lock v:ext="edit" aspectratio="t"/>
                </v:rect>
                <v:rect id="Rectangle 4" o:spid="_x0000_s1089" style="position:absolute;left:1282;top:8100;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" filled="f" stroked="f">
                  <v:textbox inset="0,0,0,0">
                    <w:txbxContent>
                      <w:p w14:paraId="139F9F26" w14:textId="77777777" w:rsidR="00BE035E" w:rsidRDefault="00BE035E" w:rsidP="002132D7">
                        <w:pPr>
                          <w:pStyle w:val="DeltaViewTableBody"/>
                          <w:jc w:val="both"/>
                          <w:rPr>
                            <w:sz w:val="22"/>
                            <w:szCs w:val="22"/>
                            <w:lang w:val="en-GB"/>
                          </w:rPr>
                        </w:pPr>
                        <w:r>
                          <w:rPr>
                            <w:sz w:val="22"/>
                            <w:szCs w:val="22"/>
                          </w:rPr>
                          <w:t xml:space="preserve"> </w:t>
                        </w:r>
                      </w:p>
                    </w:txbxContent>
                  </v:textbox>
                </v:rect>
                <v:line id="Line 5" o:spid="_x0000_s1090" style="position:absolute;visibility:visible;mso-wrap-style:square" from="2214,8164" to="2215,9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">
                  <v:stroke endcap="round"/>
                </v:line>
                <v:line id="Line 6" o:spid="_x0000_s1091" style="position:absolute;visibility:visible;mso-wrap-style:square" from="1808,8541" to="601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">
                  <v:stroke endcap="round"/>
                </v:line>
                <v:line id="Line 7" o:spid="_x0000_s1092" style="position:absolute;flip:y;visibility:visible;mso-wrap-style:square" from="2456,8389" to="245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" strokeweight="2.25pt"/>
                <v:line id="Line 8" o:spid="_x0000_s1093" style="position:absolute;visibility:visible;mso-wrap-style:square" from="2456,8389" to="2831,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" strokeweight="2.25pt"/>
                <v:line id="Line 9" o:spid="_x0000_s1094" style="position:absolute;visibility:visible;mso-wrap-style:square" from="3612,8541" to="3973,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" strokeweight="2.25pt"/>
                <v:line id="Line 10" o:spid="_x0000_s1095" style="position:absolute;flip:y;visibility:visible;mso-wrap-style:square" from="2845,8236" to="2846,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" strokeweight="2.25pt"/>
                <v:line id="Line 11" o:spid="_x0000_s1096" style="position:absolute;visibility:visible;mso-wrap-style:square" from="2845,8236" to="3221,8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" strokeweight="2.25pt"/>
                <v:line id="Line 12" o:spid="_x0000_s1097" style="position:absolute;flip:y;visibility:visible;mso-wrap-style:square" from="3222,8237" to="3223,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" strokeweight="2.25pt"/>
                <v:line id="Line 13" o:spid="_x0000_s1098" style="position:absolute;visibility:visible;mso-wrap-style:square" from="3222,8389" to="3598,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" strokeweight="2.25pt"/>
                <v:line id="Line 14" o:spid="_x0000_s1099" style="position:absolute;flip:y;visibility:visible;mso-wrap-style:square" from="3613,8389" to="3614,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" strokeweight="2.25pt"/>
                <v:line id="Line 15" o:spid="_x0000_s1100" style="position:absolute;visibility:visible;mso-wrap-style:square" from="3613,8541" to="3989,8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" strokeweight="2.25pt"/>
                <v:line id="Line 16" o:spid="_x0000_s1101" style="position:absolute;flip:y;visibility:visible;mso-wrap-style:square" from="3989,8541" to="3990,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" strokeweight="2.25pt"/>
                <v:line id="Line 17" o:spid="_x0000_s1102" style="position:absolute;visibility:visible;mso-wrap-style:square" from="3989,8693" to="4365,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" strokeweight="2.25pt"/>
                <v:line id="Line 18" o:spid="_x0000_s1103" style="position:absolute;flip:y;visibility:visible;mso-wrap-style:square" from="4365,8685" to="436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" strokeweight="2.25pt"/>
                <v:line id="Line 19" o:spid="_x0000_s1104" style="position:absolute;visibility:visible;mso-wrap-style:square" from="4365,8837" to="4741,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" strokeweight="2.25pt"/>
                <v:line id="Line 20" o:spid="_x0000_s1105" style="position:absolute;flip:y;visibility:visible;mso-wrap-style:square" from="4726,8685" to="4727,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" strokeweight="2.25pt"/>
                <v:line id="Line 21" o:spid="_x0000_s1106" style="position:absolute;visibility:visible;mso-wrap-style:square" from="4726,8685" to="5101,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" strokeweight="2.25pt"/>
                <v:line id="Line 22" o:spid="_x0000_s1107" style="position:absolute;flip:y;visibility:visible;mso-wrap-style:square" from="5101,8533" to="5102,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" strokeweight="2.25pt"/>
                <v:line id="Line 23" o:spid="_x0000_s1108" style="position:absolute;visibility:visible;mso-wrap-style:square" from="5101,8533" to="5476,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" strokeweight="2.25pt"/>
                <v:rect id="Rectangle 24" o:spid="_x0000_s1109" style="position:absolute;left:5531;top:8597;width:611;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0E445AC7" w14:textId="77777777" w:rsidR="00BE035E" w:rsidRDefault="00BE035E" w:rsidP="002132D7">
                        <w:pPr>
                          <w:pStyle w:val="DeltaViewTableBody"/>
                          <w:jc w:val="both"/>
                          <w:rPr>
                            <w:sz w:val="22"/>
                            <w:szCs w:val="18"/>
                            <w:lang w:val="en-GB"/>
                          </w:rPr>
                        </w:pPr>
                        <w:r>
                          <w:rPr>
                            <w:rFonts w:cs="Arial"/>
                            <w:sz w:val="18"/>
                            <w:szCs w:val="18"/>
                          </w:rPr>
                          <w:t>Time</w:t>
                        </w:r>
                      </w:p>
                    </w:txbxContent>
                  </v:textbox>
                </v:rect>
                <v:rect id="Rectangle 25" o:spid="_x0000_s1110" style="position:absolute;left:5979;top:8597;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" filled="f" stroked="f">
                  <v:textbox inset="0,0,0,0">
                    <w:txbxContent>
                      <w:p w14:paraId="1C293334" w14:textId="77777777" w:rsidR="00BE035E" w:rsidRDefault="00BE035E" w:rsidP="002132D7">
                        <w:pPr>
                          <w:pStyle w:val="DeltaViewTableBody"/>
                          <w:jc w:val="both"/>
                          <w:rPr>
                            <w:sz w:val="22"/>
                            <w:szCs w:val="18"/>
                            <w:lang w:val="en-GB"/>
                          </w:rPr>
                        </w:pPr>
                        <w:r>
                          <w:rPr>
                            <w:rFonts w:cs="Arial"/>
                            <w:sz w:val="18"/>
                            <w:szCs w:val="18"/>
                          </w:rPr>
                          <w:t xml:space="preserve"> </w:t>
                        </w:r>
                      </w:p>
                    </w:txbxContent>
                  </v:textbox>
                </v:rect>
                <v:rect id="Rectangle 26" o:spid="_x0000_s1111" style="position:absolute;left:1443;top:8141;width:61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" filled="f" stroked="f">
                  <v:textbox inset="0,0,0,0">
                    <w:txbxContent>
                      <w:p w14:paraId="11772ADB" w14:textId="77777777" w:rsidR="00BE035E" w:rsidRDefault="00BE035E" w:rsidP="002132D7">
                        <w:pPr>
                          <w:pStyle w:val="DeltaViewTableBody"/>
                          <w:jc w:val="both"/>
                          <w:rPr>
                            <w:sz w:val="22"/>
                            <w:szCs w:val="18"/>
                            <w:lang w:val="en-GB"/>
                          </w:rPr>
                        </w:pPr>
                        <w:r>
                          <w:rPr>
                            <w:rFonts w:cs="Arial"/>
                            <w:sz w:val="18"/>
                            <w:szCs w:val="18"/>
                          </w:rPr>
                          <w:t>Voltage</w:t>
                        </w:r>
                      </w:p>
                    </w:txbxContent>
                  </v:textbox>
                </v:rect>
                <v:rect id="Rectangle 27" o:spid="_x0000_s1112" style="position:absolute;left:2121;top:8141;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" filled="f" stroked="f">
                  <v:textbox inset="0,0,0,0">
                    <w:txbxContent>
                      <w:p w14:paraId="45265C14" w14:textId="77777777" w:rsidR="00BE035E" w:rsidRDefault="00BE035E" w:rsidP="002132D7">
                        <w:pPr>
                          <w:pStyle w:val="DeltaViewTableBody"/>
                          <w:jc w:val="both"/>
                          <w:rPr>
                            <w:sz w:val="22"/>
                            <w:szCs w:val="18"/>
                            <w:lang w:val="en-GB"/>
                          </w:rPr>
                        </w:pPr>
                        <w:r>
                          <w:rPr>
                            <w:rFonts w:cs="Arial"/>
                            <w:sz w:val="18"/>
                            <w:szCs w:val="18"/>
                          </w:rPr>
                          <w:t xml:space="preserve"> </w:t>
                        </w:r>
                      </w:p>
                    </w:txbxContent>
                  </v:textbox>
                </v:rect>
                <v:rect id="Rectangle 28" o:spid="_x0000_s1113" style="position:absolute;left:4312;top:9360;width:893;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" filled="f" stroked="f">
                  <v:textbox inset="0,0,0,0">
                    <w:txbxContent>
                      <w:p w14:paraId="0838CF55" w14:textId="77777777" w:rsidR="00BE035E" w:rsidRDefault="00BE035E" w:rsidP="002132D7">
                        <w:pPr>
                          <w:pStyle w:val="DeltaViewTableBody"/>
                          <w:rPr>
                            <w:rFonts w:cs="Arial"/>
                            <w:sz w:val="22"/>
                            <w:szCs w:val="22"/>
                          </w:rPr>
                        </w:pPr>
                        <w:r>
                          <w:rPr>
                            <w:rFonts w:cs="Arial"/>
                            <w:sz w:val="22"/>
                            <w:szCs w:val="22"/>
                          </w:rPr>
                          <w:t>10s</w:t>
                        </w:r>
                      </w:p>
                      <w:p w14:paraId="0676ADD9" w14:textId="77777777" w:rsidR="00BE035E" w:rsidRDefault="00BE035E" w:rsidP="002132D7">
                        <w:pPr>
                          <w:pStyle w:val="DeltaViewTableBody"/>
                          <w:rPr>
                            <w:sz w:val="22"/>
                            <w:szCs w:val="22"/>
                            <w:lang w:val="en-GB"/>
                          </w:rPr>
                        </w:pPr>
                        <w:r>
                          <w:rPr>
                            <w:rFonts w:cs="Arial"/>
                            <w:sz w:val="22"/>
                            <w:szCs w:val="22"/>
                          </w:rPr>
                          <w:t>minimum</w:t>
                        </w:r>
                      </w:p>
                    </w:txbxContent>
                  </v:textbox>
                </v:rect>
                <v:rect id="Rectangle 29" o:spid="_x0000_s1114" style="position:absolute;left:4511;top:9000;width:18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14:paraId="75FBE703" w14:textId="77777777" w:rsidR="00BE035E" w:rsidRDefault="00BE035E" w:rsidP="002132D7">
                        <w:pPr>
                          <w:pStyle w:val="DeltaViewTableBody"/>
                          <w:jc w:val="center"/>
                          <w:rPr>
                            <w:sz w:val="22"/>
                            <w:lang w:val="en-GB"/>
                          </w:rPr>
                        </w:pPr>
                      </w:p>
                    </w:txbxContent>
                  </v:textbox>
                </v:rect>
                <v:shape id="Freeform 30" o:spid="_x0000_s1115" style="position:absolute;left:4342;top:9000;width:376;height:194;visibility:visible;mso-wrap-style:square;v-text-anchor:top" coordsize="25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" path="m666,333r1167,c1870,333,1900,363,1900,400v,37,-30,66,-67,66l666,466v-36,,-66,-29,-66,-66c600,363,630,333,666,333xm800,800l,400,800,r,800xm1700,r800,400l1700,800,1700,xe" fillcolor="black" strokeweight=".1pt">
                  <v:stroke joinstyle="bevel"/>
                  <v:path arrowok="t" o:connecttype="custom" o:connectlocs="100,81;276,81;286,97;276,113;100,113;90,97;100,81;120,194;0,97;120,0;120,194;256,0;376,97;256,194;256,0" o:connectangles="0,0,0,0,0,0,0,0,0,0,0,0,0,0,0"/>
                  <o:lock v:ext="edit" verticies="t"/>
                </v:shape>
                <v:shape id="Freeform 31" o:spid="_x0000_s1116" style="position:absolute;left:3622;top:8640;width:180;height:226;visibility:visible;mso-wrap-style:square;v-text-anchor:top" coordsize="80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" path="m466,666r,867c466,1570,437,1600,400,1600v-37,,-67,-30,-67,-67l333,666v,-36,30,-66,67,-66c437,600,466,630,466,666xm,800l400,,800,800,,800xm800,1400l400,2200,,1400r800,xe" fillcolor="black" strokeweight=".1pt">
                  <v:stroke joinstyle="bevel"/>
                  <v:path arrowok="t" o:connecttype="custom" o:connectlocs="105,68;105,157;90,164;75,157;75,68;90,62;105,68;0,82;90,0;180,82;0,82;180,144;90,226;0,144;180,144" o:connectangles="0,0,0,0,0,0,0,0,0,0,0,0,0,0,0"/>
                  <o:lock v:ext="edit" verticies="t"/>
                </v:shape>
                <v:rect id="Rectangle 32" o:spid="_x0000_s1117" style="position:absolute;left:3066;top:8720;width:490;height: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" filled="f" stroked="f">
                  <v:textbox inset="0,0,0,0">
                    <w:txbxContent>
                      <w:p w14:paraId="63BF10A6" w14:textId="77777777" w:rsidR="00BE035E" w:rsidRDefault="00BE035E" w:rsidP="002132D7">
                        <w:pPr>
                          <w:pStyle w:val="DeltaViewTableBody"/>
                          <w:jc w:val="both"/>
                          <w:rPr>
                            <w:sz w:val="22"/>
                            <w:szCs w:val="22"/>
                            <w:lang w:val="en-GB"/>
                          </w:rPr>
                        </w:pPr>
                        <w:r>
                          <w:rPr>
                            <w:rFonts w:cs="Arial"/>
                            <w:sz w:val="22"/>
                            <w:szCs w:val="22"/>
                          </w:rPr>
                          <w:t>1 tap</w:t>
                        </w:r>
                      </w:p>
                    </w:txbxContent>
                  </v:textbox>
                </v:rect>
                <v:rect id="Rectangle 33" o:spid="_x0000_s1118" style="position:absolute;left:3603;top:8719;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" filled="f" stroked="f">
                  <v:textbox inset="0,0,0,0">
                    <w:txbxContent>
                      <w:p w14:paraId="63C301C1" w14:textId="77777777" w:rsidR="00BE035E" w:rsidRDefault="00BE035E" w:rsidP="002132D7">
                        <w:pPr>
                          <w:pStyle w:val="DeltaViewTableBody"/>
                          <w:jc w:val="both"/>
                          <w:rPr>
                            <w:sz w:val="22"/>
                            <w:szCs w:val="22"/>
                            <w:lang w:val="en-GB"/>
                          </w:rPr>
                        </w:pPr>
                        <w:r>
                          <w:rPr>
                            <w:rFonts w:cs="Arial"/>
                            <w:sz w:val="22"/>
                            <w:szCs w:val="22"/>
                          </w:rPr>
                          <w:t xml:space="preserve"> </w:t>
                        </w:r>
                      </w:p>
                    </w:txbxContent>
                  </v:textbox>
                </v:rect>
                <v:line id="Line 34" o:spid="_x0000_s1119" style="position:absolute;visibility:visible;mso-wrap-style:square" from="3622,8640" to="3848,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">
                  <v:stroke endcap="round"/>
                </v:line>
                <v:line id="Line 35" o:spid="_x0000_s1120" style="position:absolute;visibility:visible;mso-wrap-style:square" from="4364,8869" to="4365,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EYwwAAANsAAAAPAAAAZHJzL2Rvd25yZXYueG1sRI9Ba4NA&#10;FITvhfyH5QV6a9akoR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W3SxGMMAAADbAAAADwAA&#10;AAAAAAAAAAAAAAAHAgAAZHJzL2Rvd25yZXYueG1sUEsFBgAAAAADAAMAtwAAAPcCAAAAAA==&#10;">
                  <v:stroke endcap="round"/>
                </v:line>
                <v:line id="Line 36" o:spid="_x0000_s1121" style="position:absolute;visibility:visible;mso-wrap-style:square" from="4725,8869" to="472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">
                  <v:stroke endcap="round"/>
                </v:line>
                <v:line id="Line 37" o:spid="_x0000_s1122" style="position:absolute;visibility:visible;mso-wrap-style:square" from="3702,8861" to="421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">
                  <v:stroke endcap="round"/>
                </v:line>
                <w10:anchorlock/>
              </v:group>
            </w:pict>
          </mc:Fallback>
        </mc:AlternateContent>
      </w:r>
    </w:p>
    <w:p w14:paraId="42203B17" w14:textId="77777777" w:rsidR="002132D7" w:rsidRPr="001C389A" w:rsidRDefault="002132D7" w:rsidP="003F470E">
      <w:pPr>
        <w:pStyle w:val="BodyText"/>
        <w:keepNext/>
        <w:rPr>
          <w:rFonts w:ascii="Arial" w:hAnsi="Arial" w:cs="Arial"/>
        </w:rPr>
      </w:pPr>
      <w:r w:rsidRPr="001C389A">
        <w:rPr>
          <w:rStyle w:val="DeltaViewInsertion"/>
          <w:rFonts w:ascii="Arial" w:hAnsi="Arial" w:cs="Arial"/>
          <w:color w:val="auto"/>
          <w:u w:val="none"/>
        </w:rPr>
        <w:lastRenderedPageBreak/>
        <w:t>ECP.A.7.4 Figure 1 – Transformer tap sequence for voltage control tests</w:t>
      </w:r>
    </w:p>
    <w:p w14:paraId="6987C336" w14:textId="77777777" w:rsidR="002132D7" w:rsidRPr="001C389A" w:rsidRDefault="002132D7" w:rsidP="003F470E">
      <w:pPr>
        <w:keepNext/>
        <w:widowControl w:val="0"/>
        <w:tabs>
          <w:tab w:val="left" w:pos="720"/>
          <w:tab w:val="left" w:pos="1440"/>
        </w:tabs>
        <w:rPr>
          <w:rStyle w:val="DeltaViewInsertion"/>
          <w:rFonts w:cs="Arial"/>
          <w:color w:val="auto"/>
          <w:sz w:val="20"/>
          <w:u w:val="none"/>
        </w:rPr>
      </w:pPr>
    </w:p>
    <w:p w14:paraId="1858D100" w14:textId="77777777" w:rsidR="002132D7" w:rsidRPr="001C389A" w:rsidRDefault="002132D7" w:rsidP="003F470E">
      <w:pPr>
        <w:keepNext/>
        <w:widowControl w:val="0"/>
        <w:tabs>
          <w:tab w:val="left" w:pos="720"/>
          <w:tab w:val="left" w:pos="1440"/>
        </w:tabs>
        <w:rPr>
          <w:rFonts w:cs="Arial"/>
          <w:sz w:val="20"/>
        </w:rPr>
      </w:pPr>
      <w:r w:rsidRPr="001C389A">
        <w:rPr>
          <w:rStyle w:val="DeltaViewInsertion"/>
          <w:rFonts w:cs="Arial"/>
          <w:color w:val="auto"/>
          <w:sz w:val="20"/>
          <w:u w:val="none"/>
        </w:rPr>
        <w:tab/>
        <w:t>(ii)</w:t>
      </w:r>
      <w:r w:rsidRPr="001C389A">
        <w:rPr>
          <w:rStyle w:val="DeltaViewInsertion"/>
          <w:rFonts w:cs="Arial"/>
          <w:color w:val="auto"/>
          <w:sz w:val="20"/>
          <w:u w:val="none"/>
        </w:rPr>
        <w:tab/>
      </w:r>
    </w:p>
    <w:p w14:paraId="2256B36F" w14:textId="77777777" w:rsidR="002132D7" w:rsidRPr="001C389A" w:rsidRDefault="002132D7" w:rsidP="003F470E">
      <w:pPr>
        <w:keepNext/>
        <w:widowControl w:val="0"/>
        <w:tabs>
          <w:tab w:val="left" w:pos="1440"/>
        </w:tabs>
        <w:rPr>
          <w:rFonts w:cs="Arial"/>
          <w:sz w:val="20"/>
        </w:rPr>
      </w:pPr>
    </w:p>
    <w:p w14:paraId="732E7945" w14:textId="77777777" w:rsidR="002132D7" w:rsidRPr="001C389A" w:rsidRDefault="002132D7" w:rsidP="003F470E">
      <w:pPr>
        <w:keepNext/>
        <w:widowControl w:val="0"/>
        <w:tabs>
          <w:tab w:val="left" w:pos="1440"/>
        </w:tabs>
        <w:jc w:val="center"/>
        <w:rPr>
          <w:rFonts w:cs="Arial"/>
          <w:sz w:val="20"/>
        </w:rPr>
      </w:pPr>
      <w:r w:rsidRPr="001C389A">
        <w:rPr>
          <w:rFonts w:cs="Arial"/>
          <w:noProof/>
          <w:sz w:val="20"/>
          <w:lang w:val="en-US"/>
        </w:rPr>
        <w:drawing>
          <wp:inline distT="0" distB="0" distL="0" distR="0" wp14:anchorId="22851D57" wp14:editId="67C35F41">
            <wp:extent cx="3337560" cy="14782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7560" cy="1478280"/>
                    </a:xfrm>
                    <a:prstGeom prst="rect">
                      <a:avLst/>
                    </a:prstGeom>
                    <a:noFill/>
                    <a:ln>
                      <a:noFill/>
                    </a:ln>
                  </pic:spPr>
                </pic:pic>
              </a:graphicData>
            </a:graphic>
          </wp:inline>
        </w:drawing>
      </w:r>
    </w:p>
    <w:p w14:paraId="58EF4500" w14:textId="77777777" w:rsidR="002132D7" w:rsidRPr="001C389A" w:rsidRDefault="002132D7" w:rsidP="003F470E">
      <w:pPr>
        <w:keepNext/>
        <w:widowControl w:val="0"/>
        <w:tabs>
          <w:tab w:val="left" w:pos="1440"/>
        </w:tabs>
        <w:rPr>
          <w:rFonts w:cs="Arial"/>
          <w:sz w:val="20"/>
        </w:rPr>
      </w:pPr>
      <w:r w:rsidRPr="001C389A">
        <w:rPr>
          <w:rStyle w:val="DeltaViewInsertion"/>
          <w:rFonts w:cs="Arial"/>
          <w:color w:val="auto"/>
          <w:sz w:val="20"/>
          <w:u w:val="none"/>
        </w:rPr>
        <w:tab/>
        <w:t>ECP.A.7.4 Figure 2 – Step injection sequence for voltage control tests</w:t>
      </w:r>
    </w:p>
    <w:p w14:paraId="6E36F16E" w14:textId="77777777" w:rsidR="002132D7" w:rsidRPr="001C389A" w:rsidRDefault="002132D7" w:rsidP="002132D7">
      <w:pPr>
        <w:widowControl w:val="0"/>
        <w:tabs>
          <w:tab w:val="left" w:pos="1440"/>
        </w:tabs>
        <w:rPr>
          <w:rFonts w:cs="Arial"/>
          <w:sz w:val="20"/>
        </w:rPr>
      </w:pPr>
    </w:p>
    <w:p w14:paraId="4CD90065" w14:textId="77777777" w:rsidR="002132D7" w:rsidRPr="001C389A" w:rsidRDefault="002132D7" w:rsidP="00E30D18">
      <w:pPr>
        <w:jc w:val="left"/>
        <w:rPr>
          <w:rFonts w:cs="Arial"/>
          <w:sz w:val="20"/>
        </w:rPr>
      </w:pPr>
      <w:r w:rsidRPr="001C389A">
        <w:rPr>
          <w:rStyle w:val="DeltaViewInsertion"/>
          <w:rFonts w:cs="Arial"/>
          <w:color w:val="auto"/>
          <w:sz w:val="20"/>
          <w:u w:val="none"/>
        </w:rPr>
        <w:t xml:space="preserve">ECP.A.7.5       </w:t>
      </w:r>
      <w:r w:rsidRPr="001C389A">
        <w:rPr>
          <w:rStyle w:val="DeltaViewInsertion"/>
          <w:rFonts w:cs="Arial"/>
          <w:color w:val="auto"/>
          <w:sz w:val="20"/>
          <w:u w:val="single"/>
        </w:rPr>
        <w:t>Frequency Response Tests</w:t>
      </w:r>
    </w:p>
    <w:p w14:paraId="3BF11136" w14:textId="77777777" w:rsidR="002132D7" w:rsidRPr="001C389A" w:rsidRDefault="002132D7" w:rsidP="002132D7">
      <w:pPr>
        <w:widowControl w:val="0"/>
        <w:tabs>
          <w:tab w:val="left" w:pos="1440"/>
        </w:tabs>
        <w:rPr>
          <w:rFonts w:cs="Arial"/>
          <w:b/>
          <w:sz w:val="20"/>
        </w:rPr>
      </w:pPr>
    </w:p>
    <w:p w14:paraId="2A2E1B63" w14:textId="4B118D7B"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ECP.A.7.5.1 </w:t>
      </w:r>
      <w:r w:rsidRPr="001C389A">
        <w:rPr>
          <w:rStyle w:val="DeltaViewInsertion"/>
          <w:rFonts w:cs="Arial"/>
          <w:color w:val="auto"/>
          <w:sz w:val="20"/>
          <w:u w:val="none"/>
        </w:rPr>
        <w:tab/>
        <w:t>This section describes the procedure for performing frequency response testing on</w:t>
      </w:r>
      <w:r w:rsidRPr="001C389A">
        <w:rPr>
          <w:rStyle w:val="DeltaViewInsertion"/>
          <w:rFonts w:cs="Arial"/>
          <w:b/>
          <w:color w:val="auto"/>
          <w:sz w:val="20"/>
          <w:u w:val="none"/>
        </w:rPr>
        <w:t xml:space="preserve"> HVDC Equipment</w:t>
      </w:r>
      <w:r w:rsidRPr="001C389A">
        <w:rPr>
          <w:rStyle w:val="DeltaViewInsertion"/>
          <w:rFonts w:cs="Arial"/>
          <w:color w:val="auto"/>
          <w:sz w:val="20"/>
          <w:u w:val="none"/>
        </w:rPr>
        <w:t xml:space="preserve">. These tests should be scheduled at a time where there are sufficient MW resource in order to import and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The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is responsible for ensuring that suitable arrangements are in place with the </w:t>
      </w:r>
      <w:r w:rsidRPr="001C389A">
        <w:rPr>
          <w:rStyle w:val="DeltaViewInsertion"/>
          <w:rFonts w:cs="Arial"/>
          <w:b/>
          <w:color w:val="auto"/>
          <w:sz w:val="20"/>
          <w:u w:val="none"/>
        </w:rPr>
        <w:t>Externally Interconnected System Operator</w:t>
      </w:r>
      <w:r w:rsidRPr="001C389A">
        <w:rPr>
          <w:rStyle w:val="DeltaViewInsertion"/>
          <w:rFonts w:cs="Arial"/>
          <w:color w:val="auto"/>
          <w:sz w:val="20"/>
          <w:u w:val="none"/>
        </w:rPr>
        <w:t xml:space="preserve"> to facilitate the active power changes required by these tests </w:t>
      </w:r>
    </w:p>
    <w:p w14:paraId="45DD657A" w14:textId="77777777" w:rsidR="002132D7" w:rsidRPr="001C389A" w:rsidRDefault="002132D7" w:rsidP="002132D7">
      <w:pPr>
        <w:widowControl w:val="0"/>
        <w:rPr>
          <w:rFonts w:cs="Arial"/>
          <w:sz w:val="20"/>
        </w:rPr>
      </w:pPr>
    </w:p>
    <w:p w14:paraId="598AE238"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ECP.A.7.5.2  The frequency controller shall be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or </w:t>
      </w:r>
      <w:r w:rsidRPr="001C389A">
        <w:rPr>
          <w:rStyle w:val="DeltaViewInsertion"/>
          <w:rFonts w:cs="Arial"/>
          <w:b/>
          <w:color w:val="auto"/>
          <w:sz w:val="20"/>
          <w:u w:val="none"/>
        </w:rPr>
        <w:t xml:space="preserve">Limited Frequency Sensitive Mode </w:t>
      </w:r>
      <w:r w:rsidRPr="001C389A">
        <w:rPr>
          <w:rStyle w:val="DeltaViewInsertion"/>
          <w:rFonts w:cs="Arial"/>
          <w:color w:val="auto"/>
          <w:sz w:val="20"/>
          <w:u w:val="none"/>
        </w:rPr>
        <w:t xml:space="preserve">as appropriate for each test. Simulated frequency deviation signals shall be injected into the frequency controller Setpoint/feedback summing junction. If the injected frequency signal replaces rather than sums with the real system frequency signal then the additional tests outlined in ECP.A.7.5.6 shall be performed with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in normal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monitoring actual system frequency, over a period of at least 10 minutes. The aim of this additional test is to verify that the control system correctly measures the real system frequency for normal variations over a period of time. </w:t>
      </w:r>
    </w:p>
    <w:p w14:paraId="40156392" w14:textId="77777777" w:rsidR="002132D7" w:rsidRPr="001C389A" w:rsidRDefault="002132D7" w:rsidP="002132D7">
      <w:pPr>
        <w:widowControl w:val="0"/>
        <w:rPr>
          <w:rFonts w:cs="Arial"/>
          <w:sz w:val="20"/>
        </w:rPr>
      </w:pPr>
    </w:p>
    <w:p w14:paraId="0F99C118" w14:textId="77777777"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ECP.A.7.5.3</w:t>
      </w:r>
      <w:r w:rsidRPr="001C389A">
        <w:rPr>
          <w:rStyle w:val="DeltaViewInsertion"/>
          <w:rFonts w:ascii="Arial" w:hAnsi="Arial" w:cs="Arial"/>
          <w:color w:val="auto"/>
          <w:u w:val="none"/>
        </w:rPr>
        <w:tab/>
        <w:t xml:space="preserve">In addition to the frequency response requirements it is necessary to demonstrate the </w:t>
      </w:r>
      <w:r w:rsidRPr="001C389A">
        <w:rPr>
          <w:rStyle w:val="DeltaViewInsertion"/>
          <w:rFonts w:ascii="Arial" w:hAnsi="Arial" w:cs="Arial"/>
          <w:b/>
          <w:color w:val="auto"/>
          <w:u w:val="none"/>
        </w:rPr>
        <w:t>HVDC Equipment</w:t>
      </w:r>
      <w:r w:rsidRPr="001C389A">
        <w:rPr>
          <w:rStyle w:val="DeltaViewInsertion"/>
          <w:rFonts w:ascii="Arial" w:hAnsi="Arial" w:cs="Arial"/>
          <w:color w:val="auto"/>
          <w:u w:val="none"/>
        </w:rPr>
        <w:t xml:space="preserve"> ability to deliver a requested steady state power output which is not impacted by power source variation as per ECC.6.3.9. This test shall be conducted in </w:t>
      </w:r>
      <w:r w:rsidRPr="001C389A">
        <w:rPr>
          <w:rStyle w:val="DeltaViewInsertion"/>
          <w:rFonts w:ascii="Arial" w:hAnsi="Arial" w:cs="Arial"/>
          <w:b/>
          <w:color w:val="auto"/>
          <w:u w:val="none"/>
        </w:rPr>
        <w:t xml:space="preserve">Limited Frequency Sensitive Mode </w:t>
      </w:r>
      <w:r w:rsidRPr="001C389A">
        <w:rPr>
          <w:rStyle w:val="DeltaViewInsertion"/>
          <w:rFonts w:ascii="Arial" w:hAnsi="Arial" w:cs="Arial"/>
          <w:color w:val="auto"/>
          <w:u w:val="none"/>
        </w:rPr>
        <w:t>at a part-loaded output for a period of 10 minutes as per ECP.A.7.5.6.</w:t>
      </w:r>
    </w:p>
    <w:p w14:paraId="18915C29" w14:textId="77777777" w:rsidR="002132D7" w:rsidRPr="001C389A" w:rsidRDefault="002132D7" w:rsidP="002132D7">
      <w:pPr>
        <w:pStyle w:val="Heading8"/>
        <w:numPr>
          <w:ilvl w:val="0"/>
          <w:numId w:val="0"/>
        </w:numPr>
        <w:ind w:left="720" w:firstLine="720"/>
        <w:rPr>
          <w:rStyle w:val="DeltaViewInsertion"/>
          <w:rFonts w:ascii="Arial" w:hAnsi="Arial" w:cs="Arial"/>
          <w:snapToGrid w:val="0"/>
          <w:color w:val="auto"/>
          <w:sz w:val="20"/>
          <w:u w:val="none"/>
        </w:rPr>
      </w:pPr>
      <w:r w:rsidRPr="001C389A">
        <w:rPr>
          <w:rStyle w:val="DeltaViewInsertion"/>
          <w:rFonts w:ascii="Arial" w:hAnsi="Arial" w:cs="Arial"/>
          <w:snapToGrid w:val="0"/>
          <w:color w:val="auto"/>
          <w:sz w:val="20"/>
          <w:u w:val="none"/>
        </w:rPr>
        <w:t>Preliminary Frequency Response Testing</w:t>
      </w:r>
    </w:p>
    <w:p w14:paraId="1B894B57" w14:textId="77777777" w:rsidR="002132D7" w:rsidRPr="001C389A" w:rsidRDefault="002132D7" w:rsidP="002132D7">
      <w:pPr>
        <w:rPr>
          <w:rFonts w:cs="Arial"/>
          <w:sz w:val="20"/>
        </w:rPr>
      </w:pPr>
    </w:p>
    <w:p w14:paraId="7D1C1627" w14:textId="53DF9B66" w:rsidR="002132D7" w:rsidRPr="001C389A" w:rsidRDefault="002132D7" w:rsidP="002132D7">
      <w:pPr>
        <w:widowControl w:val="0"/>
        <w:ind w:left="1440" w:hanging="1440"/>
        <w:rPr>
          <w:rStyle w:val="DeltaViewInsertion"/>
          <w:rFonts w:cs="Arial"/>
          <w:color w:val="auto"/>
          <w:sz w:val="20"/>
          <w:u w:val="none"/>
        </w:rPr>
      </w:pPr>
      <w:r w:rsidRPr="001C389A">
        <w:rPr>
          <w:rStyle w:val="DeltaViewInsertion"/>
          <w:rFonts w:cs="Arial"/>
          <w:color w:val="auto"/>
          <w:sz w:val="20"/>
          <w:u w:val="none"/>
        </w:rPr>
        <w:t>ECP.A.7.5.4</w:t>
      </w:r>
      <w:r w:rsidRPr="001C389A">
        <w:rPr>
          <w:rStyle w:val="DeltaViewInsertion"/>
          <w:rFonts w:cs="Arial"/>
          <w:color w:val="auto"/>
          <w:sz w:val="20"/>
          <w:u w:val="none"/>
        </w:rPr>
        <w:tab/>
        <w:t xml:space="preserve">Prior to conducting the full set of tests as per ECP.A.7.5.6, </w:t>
      </w:r>
      <w:r w:rsidRPr="001C389A">
        <w:rPr>
          <w:rStyle w:val="DeltaViewInsertion"/>
          <w:rFonts w:cs="Arial"/>
          <w:b/>
          <w:color w:val="auto"/>
          <w:sz w:val="20"/>
          <w:u w:val="none"/>
        </w:rPr>
        <w:t>HVDC System Owners</w:t>
      </w:r>
      <w:r w:rsidR="00400EC3">
        <w:rPr>
          <w:rStyle w:val="DeltaViewInsertion"/>
          <w:rFonts w:cs="Arial"/>
          <w:b/>
          <w:color w:val="auto"/>
          <w:sz w:val="20"/>
          <w:u w:val="none"/>
        </w:rPr>
        <w:t xml:space="preserve"> </w:t>
      </w:r>
      <w:r w:rsidRPr="001C389A">
        <w:rPr>
          <w:rStyle w:val="DeltaViewInsertion"/>
          <w:rFonts w:cs="Arial"/>
          <w:color w:val="auto"/>
          <w:sz w:val="20"/>
          <w:u w:val="none"/>
        </w:rPr>
        <w:t xml:space="preserve">are required to conduct a preliminary set of tests below to confirm the frequency injection method is correct and the plant control performance is within expectation. The test numbers refer to Figure 1 below. These tests should be scheduled at a time where there are sufficient MW resource in order to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from the </w:t>
      </w:r>
      <w:r w:rsidRPr="001C389A">
        <w:rPr>
          <w:rStyle w:val="DeltaViewInsertion"/>
          <w:rFonts w:cs="Arial"/>
          <w:b/>
          <w:color w:val="auto"/>
          <w:sz w:val="20"/>
          <w:u w:val="none"/>
        </w:rPr>
        <w:t>HVDC Equipment</w:t>
      </w:r>
      <w:r w:rsidRPr="001C389A">
        <w:rPr>
          <w:rStyle w:val="DeltaViewInsertion"/>
          <w:rFonts w:cs="Arial"/>
          <w:color w:val="auto"/>
          <w:sz w:val="20"/>
          <w:u w:val="none"/>
        </w:rPr>
        <w:t>. The following frequency injections shall be applied when operating at module load point 4.</w:t>
      </w:r>
    </w:p>
    <w:p w14:paraId="398AD64C" w14:textId="77777777" w:rsidR="002132D7" w:rsidRPr="001C389A" w:rsidRDefault="002132D7" w:rsidP="002132D7">
      <w:pPr>
        <w:jc w:val="left"/>
        <w:rPr>
          <w:rFonts w:cs="Arial"/>
          <w:sz w:val="20"/>
        </w:rPr>
      </w:pPr>
      <w:r w:rsidRPr="001C389A">
        <w:rPr>
          <w:rFonts w:cs="Arial"/>
          <w:sz w:val="20"/>
        </w:rPr>
        <w:br w:type="page"/>
      </w:r>
    </w:p>
    <w:p w14:paraId="1E4BEC77" w14:textId="77777777" w:rsidR="002132D7" w:rsidRPr="001C389A" w:rsidRDefault="002132D7" w:rsidP="002132D7">
      <w:pPr>
        <w:widowControl w:val="0"/>
        <w:ind w:left="1440" w:hanging="1440"/>
        <w:rPr>
          <w:rFonts w:cs="Arial"/>
          <w:sz w:val="20"/>
        </w:rPr>
      </w:pPr>
    </w:p>
    <w:tbl>
      <w:tblPr>
        <w:tblW w:w="694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067"/>
        <w:gridCol w:w="851"/>
      </w:tblGrid>
      <w:tr w:rsidR="007C03CE" w:rsidRPr="001C389A" w14:paraId="41A1ED2E"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61BB5650"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Test No</w:t>
            </w:r>
          </w:p>
          <w:p w14:paraId="6AEB2708"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 xml:space="preserve">(Figure1) </w:t>
            </w:r>
          </w:p>
        </w:tc>
        <w:tc>
          <w:tcPr>
            <w:tcW w:w="5067" w:type="dxa"/>
            <w:tcBorders>
              <w:top w:val="single" w:sz="4" w:space="0" w:color="auto"/>
              <w:left w:val="single" w:sz="4" w:space="0" w:color="auto"/>
              <w:bottom w:val="single" w:sz="4" w:space="0" w:color="auto"/>
              <w:right w:val="single" w:sz="4" w:space="0" w:color="auto"/>
            </w:tcBorders>
            <w:hideMark/>
          </w:tcPr>
          <w:p w14:paraId="5A45544B"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 xml:space="preserve">Frequency Injection </w:t>
            </w:r>
          </w:p>
        </w:tc>
        <w:tc>
          <w:tcPr>
            <w:tcW w:w="851" w:type="dxa"/>
            <w:tcBorders>
              <w:top w:val="single" w:sz="4" w:space="0" w:color="auto"/>
              <w:left w:val="single" w:sz="4" w:space="0" w:color="auto"/>
              <w:bottom w:val="single" w:sz="4" w:space="0" w:color="auto"/>
              <w:right w:val="single" w:sz="4" w:space="0" w:color="auto"/>
            </w:tcBorders>
            <w:hideMark/>
          </w:tcPr>
          <w:p w14:paraId="30BF9AC9"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Notes</w:t>
            </w:r>
          </w:p>
        </w:tc>
      </w:tr>
      <w:tr w:rsidR="007C03CE" w:rsidRPr="001C389A" w14:paraId="10C4EC85" w14:textId="77777777" w:rsidTr="003F470E">
        <w:tc>
          <w:tcPr>
            <w:tcW w:w="1028" w:type="dxa"/>
            <w:tcBorders>
              <w:top w:val="single" w:sz="4" w:space="0" w:color="auto"/>
              <w:left w:val="single" w:sz="4" w:space="0" w:color="auto"/>
              <w:bottom w:val="single" w:sz="4" w:space="0" w:color="auto"/>
              <w:right w:val="single" w:sz="4" w:space="0" w:color="auto"/>
            </w:tcBorders>
          </w:tcPr>
          <w:p w14:paraId="7C14E795"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8</w:t>
            </w:r>
          </w:p>
        </w:tc>
        <w:tc>
          <w:tcPr>
            <w:tcW w:w="5067" w:type="dxa"/>
            <w:tcBorders>
              <w:top w:val="single" w:sz="4" w:space="0" w:color="auto"/>
              <w:left w:val="single" w:sz="4" w:space="0" w:color="auto"/>
              <w:bottom w:val="single" w:sz="4" w:space="0" w:color="auto"/>
              <w:right w:val="single" w:sz="4" w:space="0" w:color="auto"/>
            </w:tcBorders>
          </w:tcPr>
          <w:p w14:paraId="49053238"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Inject -0.5Hz frequency fall over 10 sec</w:t>
            </w:r>
          </w:p>
          <w:p w14:paraId="6764682E"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Hold for a further 20 sec</w:t>
            </w:r>
          </w:p>
          <w:p w14:paraId="11FDA4C0"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At 30 sec from the start of the test, Inject a +0.3Hz frequency rise over 30 sec.</w:t>
            </w:r>
          </w:p>
          <w:p w14:paraId="4AA60CC7"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Hold until conditions stabilise</w:t>
            </w:r>
          </w:p>
          <w:p w14:paraId="5F44FC84"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74984611"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4E92DF1F" w14:textId="77777777" w:rsidTr="003F470E">
        <w:tc>
          <w:tcPr>
            <w:tcW w:w="1028" w:type="dxa"/>
            <w:tcBorders>
              <w:top w:val="single" w:sz="4" w:space="0" w:color="auto"/>
              <w:left w:val="single" w:sz="4" w:space="0" w:color="auto"/>
              <w:bottom w:val="single" w:sz="4" w:space="0" w:color="auto"/>
              <w:right w:val="single" w:sz="4" w:space="0" w:color="auto"/>
            </w:tcBorders>
          </w:tcPr>
          <w:p w14:paraId="6DB264FC"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13</w:t>
            </w:r>
          </w:p>
        </w:tc>
        <w:tc>
          <w:tcPr>
            <w:tcW w:w="5067" w:type="dxa"/>
            <w:tcBorders>
              <w:top w:val="single" w:sz="4" w:space="0" w:color="auto"/>
              <w:left w:val="single" w:sz="4" w:space="0" w:color="auto"/>
              <w:bottom w:val="single" w:sz="4" w:space="0" w:color="auto"/>
              <w:right w:val="single" w:sz="4" w:space="0" w:color="auto"/>
            </w:tcBorders>
          </w:tcPr>
          <w:p w14:paraId="6FD8FA00" w14:textId="77777777" w:rsidR="002132D7" w:rsidRPr="001C389A" w:rsidRDefault="002132D7" w:rsidP="000A46B0">
            <w:pPr>
              <w:widowControl w:val="0"/>
              <w:autoSpaceDE w:val="0"/>
              <w:autoSpaceDN w:val="0"/>
              <w:adjustRightInd w:val="0"/>
              <w:rPr>
                <w:rFonts w:cs="Arial"/>
                <w:sz w:val="20"/>
              </w:rPr>
            </w:pPr>
            <w:r w:rsidRPr="001C389A">
              <w:rPr>
                <w:rFonts w:cs="Arial"/>
                <w:sz w:val="20"/>
              </w:rPr>
              <w:t>• Inject - 0.5Hz frequency fall over 10 sec</w:t>
            </w:r>
          </w:p>
          <w:p w14:paraId="71FBC5E9"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62E47BD8"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72700593"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2021930A"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738698E0"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14</w:t>
            </w:r>
          </w:p>
        </w:tc>
        <w:tc>
          <w:tcPr>
            <w:tcW w:w="5067" w:type="dxa"/>
            <w:tcBorders>
              <w:top w:val="single" w:sz="4" w:space="0" w:color="auto"/>
              <w:left w:val="single" w:sz="4" w:space="0" w:color="auto"/>
              <w:bottom w:val="single" w:sz="4" w:space="0" w:color="auto"/>
              <w:right w:val="single" w:sz="4" w:space="0" w:color="auto"/>
            </w:tcBorders>
            <w:hideMark/>
          </w:tcPr>
          <w:p w14:paraId="0DA3C9CE" w14:textId="77777777" w:rsidR="002132D7" w:rsidRPr="001C389A" w:rsidRDefault="002132D7" w:rsidP="000A46B0">
            <w:pPr>
              <w:widowControl w:val="0"/>
              <w:autoSpaceDE w:val="0"/>
              <w:autoSpaceDN w:val="0"/>
              <w:adjustRightInd w:val="0"/>
              <w:rPr>
                <w:rFonts w:cs="Arial"/>
                <w:sz w:val="20"/>
              </w:rPr>
            </w:pPr>
            <w:r w:rsidRPr="001C389A">
              <w:rPr>
                <w:rFonts w:cs="Arial"/>
                <w:sz w:val="20"/>
              </w:rPr>
              <w:t>• Inject +0.5Hz frequency rise over 10 sec</w:t>
            </w:r>
          </w:p>
          <w:p w14:paraId="5F81A433"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0B85137E"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0B498FE2"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265A1883"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4312BA7A"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H</w:t>
            </w:r>
          </w:p>
        </w:tc>
        <w:tc>
          <w:tcPr>
            <w:tcW w:w="5067" w:type="dxa"/>
            <w:tcBorders>
              <w:top w:val="single" w:sz="4" w:space="0" w:color="auto"/>
              <w:left w:val="single" w:sz="4" w:space="0" w:color="auto"/>
              <w:bottom w:val="single" w:sz="4" w:space="0" w:color="auto"/>
              <w:right w:val="single" w:sz="4" w:space="0" w:color="auto"/>
            </w:tcBorders>
            <w:hideMark/>
          </w:tcPr>
          <w:p w14:paraId="4088BDFA" w14:textId="77777777" w:rsidR="002132D7" w:rsidRPr="001C389A" w:rsidRDefault="002132D7" w:rsidP="000A46B0">
            <w:pPr>
              <w:widowControl w:val="0"/>
              <w:autoSpaceDE w:val="0"/>
              <w:autoSpaceDN w:val="0"/>
              <w:adjustRightInd w:val="0"/>
              <w:rPr>
                <w:rFonts w:cs="Arial"/>
                <w:sz w:val="20"/>
              </w:rPr>
            </w:pPr>
            <w:r w:rsidRPr="001C389A">
              <w:rPr>
                <w:rFonts w:cs="Arial"/>
                <w:sz w:val="20"/>
              </w:rPr>
              <w:t>• Inject - 0.5Hz frequency fall as a stepchange</w:t>
            </w:r>
          </w:p>
          <w:p w14:paraId="58ECE9A0"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13CB75BF"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stepchange</w:t>
            </w:r>
          </w:p>
        </w:tc>
        <w:tc>
          <w:tcPr>
            <w:tcW w:w="851" w:type="dxa"/>
            <w:tcBorders>
              <w:top w:val="single" w:sz="4" w:space="0" w:color="auto"/>
              <w:left w:val="single" w:sz="4" w:space="0" w:color="auto"/>
              <w:bottom w:val="single" w:sz="4" w:space="0" w:color="auto"/>
              <w:right w:val="single" w:sz="4" w:space="0" w:color="auto"/>
            </w:tcBorders>
          </w:tcPr>
          <w:p w14:paraId="7F70D2F6" w14:textId="77777777" w:rsidR="002132D7" w:rsidRPr="001C389A" w:rsidRDefault="002132D7" w:rsidP="000A46B0">
            <w:pPr>
              <w:widowControl w:val="0"/>
              <w:autoSpaceDE w:val="0"/>
              <w:autoSpaceDN w:val="0"/>
              <w:adjustRightInd w:val="0"/>
              <w:rPr>
                <w:rFonts w:cs="Arial"/>
                <w:b/>
                <w:bCs/>
                <w:sz w:val="20"/>
              </w:rPr>
            </w:pPr>
          </w:p>
        </w:tc>
      </w:tr>
      <w:tr w:rsidR="002132D7" w:rsidRPr="001C389A" w14:paraId="7F232C57"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696B17DA"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I</w:t>
            </w:r>
          </w:p>
        </w:tc>
        <w:tc>
          <w:tcPr>
            <w:tcW w:w="5067" w:type="dxa"/>
            <w:tcBorders>
              <w:top w:val="single" w:sz="4" w:space="0" w:color="auto"/>
              <w:left w:val="single" w:sz="4" w:space="0" w:color="auto"/>
              <w:bottom w:val="single" w:sz="4" w:space="0" w:color="auto"/>
              <w:right w:val="single" w:sz="4" w:space="0" w:color="auto"/>
            </w:tcBorders>
            <w:hideMark/>
          </w:tcPr>
          <w:p w14:paraId="4C7F0439" w14:textId="77777777" w:rsidR="002132D7" w:rsidRPr="001C389A" w:rsidRDefault="002132D7" w:rsidP="000A46B0">
            <w:pPr>
              <w:widowControl w:val="0"/>
              <w:autoSpaceDE w:val="0"/>
              <w:autoSpaceDN w:val="0"/>
              <w:adjustRightInd w:val="0"/>
              <w:rPr>
                <w:rFonts w:cs="Arial"/>
                <w:sz w:val="20"/>
              </w:rPr>
            </w:pPr>
            <w:r w:rsidRPr="001C389A">
              <w:rPr>
                <w:rFonts w:cs="Arial"/>
                <w:sz w:val="20"/>
              </w:rPr>
              <w:t>• Inject +0.5Hz frequency rise as a stepchange</w:t>
            </w:r>
          </w:p>
          <w:p w14:paraId="3FD1EC7A"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7369E221"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stepchange</w:t>
            </w:r>
          </w:p>
        </w:tc>
        <w:tc>
          <w:tcPr>
            <w:tcW w:w="851" w:type="dxa"/>
            <w:tcBorders>
              <w:top w:val="single" w:sz="4" w:space="0" w:color="auto"/>
              <w:left w:val="single" w:sz="4" w:space="0" w:color="auto"/>
              <w:bottom w:val="single" w:sz="4" w:space="0" w:color="auto"/>
              <w:right w:val="single" w:sz="4" w:space="0" w:color="auto"/>
            </w:tcBorders>
          </w:tcPr>
          <w:p w14:paraId="4014F5B6" w14:textId="77777777" w:rsidR="002132D7" w:rsidRPr="001C389A" w:rsidRDefault="002132D7" w:rsidP="000A46B0">
            <w:pPr>
              <w:widowControl w:val="0"/>
              <w:autoSpaceDE w:val="0"/>
              <w:autoSpaceDN w:val="0"/>
              <w:adjustRightInd w:val="0"/>
              <w:rPr>
                <w:rFonts w:cs="Arial"/>
                <w:b/>
                <w:bCs/>
                <w:sz w:val="20"/>
              </w:rPr>
            </w:pPr>
          </w:p>
        </w:tc>
      </w:tr>
    </w:tbl>
    <w:p w14:paraId="03691506" w14:textId="77777777" w:rsidR="002132D7" w:rsidRPr="001C389A" w:rsidRDefault="002132D7" w:rsidP="002132D7">
      <w:pPr>
        <w:widowControl w:val="0"/>
        <w:tabs>
          <w:tab w:val="left" w:pos="1440"/>
        </w:tabs>
        <w:rPr>
          <w:rFonts w:cs="Arial"/>
          <w:b/>
          <w:sz w:val="20"/>
        </w:rPr>
      </w:pPr>
    </w:p>
    <w:p w14:paraId="71582DC4" w14:textId="77777777" w:rsidR="002132D7" w:rsidRPr="001C389A" w:rsidRDefault="002132D7" w:rsidP="002132D7">
      <w:pPr>
        <w:widowControl w:val="0"/>
        <w:tabs>
          <w:tab w:val="left" w:pos="1440"/>
        </w:tabs>
        <w:rPr>
          <w:rFonts w:cs="Arial"/>
          <w:b/>
          <w:sz w:val="20"/>
        </w:rPr>
      </w:pPr>
    </w:p>
    <w:p w14:paraId="5EE0A6F2" w14:textId="77777777" w:rsidR="002132D7" w:rsidRPr="001C389A" w:rsidRDefault="002132D7" w:rsidP="002132D7">
      <w:pPr>
        <w:widowControl w:val="0"/>
        <w:rPr>
          <w:rFonts w:cs="Arial"/>
          <w:sz w:val="20"/>
        </w:rPr>
      </w:pPr>
    </w:p>
    <w:p w14:paraId="6B717DBC" w14:textId="760E54B9"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ECP.A.7.5.5</w:t>
      </w:r>
      <w:r w:rsidRPr="001C389A">
        <w:rPr>
          <w:rStyle w:val="DeltaViewInsertion"/>
          <w:rFonts w:cs="Arial"/>
          <w:color w:val="auto"/>
          <w:sz w:val="20"/>
          <w:u w:val="none"/>
        </w:rPr>
        <w:tab/>
        <w:t xml:space="preserve">The recorded results (e.g. Finj, MW and control signals) should be sampled at a minimum rate of 1 Hz to allow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The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shall supply the recordings including data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in an electronic spreadsheet format. Results shall be legible, identifiable by labelling, and shall have appropriate scaling.</w:t>
      </w:r>
    </w:p>
    <w:p w14:paraId="7BF17DBE" w14:textId="77777777" w:rsidR="002132D7" w:rsidRPr="001C389A" w:rsidRDefault="002132D7" w:rsidP="002132D7">
      <w:pPr>
        <w:widowControl w:val="0"/>
        <w:tabs>
          <w:tab w:val="left" w:pos="1440"/>
        </w:tabs>
        <w:rPr>
          <w:rFonts w:cs="Arial"/>
          <w:b/>
          <w:sz w:val="20"/>
        </w:rPr>
      </w:pPr>
    </w:p>
    <w:p w14:paraId="7A71EA51" w14:textId="1ED538FE" w:rsidR="002132D7" w:rsidRPr="001C389A" w:rsidRDefault="002132D7" w:rsidP="002132D7">
      <w:pPr>
        <w:widowControl w:val="0"/>
        <w:ind w:left="1418"/>
        <w:rPr>
          <w:rStyle w:val="DeltaViewInsertion"/>
          <w:rFonts w:cs="Arial"/>
          <w:color w:val="auto"/>
          <w:sz w:val="20"/>
          <w:u w:val="none"/>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p>
    <w:p w14:paraId="7F370ED9" w14:textId="77777777" w:rsidR="002132D7" w:rsidRPr="001C389A" w:rsidRDefault="002132D7" w:rsidP="002132D7">
      <w:pPr>
        <w:widowControl w:val="0"/>
        <w:ind w:left="1418"/>
        <w:rPr>
          <w:rFonts w:cs="Arial"/>
          <w:sz w:val="20"/>
        </w:rPr>
      </w:pPr>
    </w:p>
    <w:p w14:paraId="7E418A8C" w14:textId="74F81E72" w:rsidR="002132D7" w:rsidRPr="001C389A" w:rsidRDefault="002132D7" w:rsidP="002132D7">
      <w:pPr>
        <w:pStyle w:val="Bullet1"/>
        <w:ind w:left="1440" w:hanging="1440"/>
        <w:rPr>
          <w:rFonts w:ascii="Arial" w:hAnsi="Arial" w:cs="Arial"/>
          <w:sz w:val="20"/>
        </w:rPr>
      </w:pPr>
      <w:r w:rsidRPr="001C389A">
        <w:rPr>
          <w:rStyle w:val="DeltaViewInsertion"/>
          <w:rFonts w:ascii="Arial" w:hAnsi="Arial" w:cs="Arial"/>
          <w:color w:val="auto"/>
          <w:sz w:val="20"/>
          <w:u w:val="none"/>
        </w:rPr>
        <w:t xml:space="preserve">ECP.A.7.5.6   The tests are to be conducted at a number of different Module Load Points (MLP). In the case of </w:t>
      </w:r>
      <w:r w:rsidRPr="001C389A">
        <w:rPr>
          <w:rStyle w:val="DeltaViewInsertion"/>
          <w:rFonts w:ascii="Arial" w:hAnsi="Arial" w:cs="Arial"/>
          <w:b/>
          <w:color w:val="auto"/>
          <w:sz w:val="20"/>
          <w:u w:val="none"/>
        </w:rPr>
        <w:t xml:space="preserve">HVDC Equipment </w:t>
      </w:r>
      <w:r w:rsidRPr="001C389A">
        <w:rPr>
          <w:rStyle w:val="DeltaViewInsertion"/>
          <w:rFonts w:ascii="Arial" w:hAnsi="Arial" w:cs="Arial"/>
          <w:color w:val="auto"/>
          <w:sz w:val="20"/>
          <w:u w:val="none"/>
        </w:rPr>
        <w:t xml:space="preserve">the load points are conducted as shown below unless agreed otherwise by </w:t>
      </w:r>
      <w:r w:rsidR="00072B13">
        <w:rPr>
          <w:rStyle w:val="DeltaViewInsertion"/>
          <w:rFonts w:ascii="Arial" w:hAnsi="Arial" w:cs="Arial"/>
          <w:b/>
          <w:color w:val="auto"/>
          <w:sz w:val="20"/>
          <w:u w:val="none"/>
        </w:rPr>
        <w:t>The Company</w:t>
      </w:r>
      <w:r w:rsidRPr="001C389A">
        <w:rPr>
          <w:rStyle w:val="DeltaViewInsertion"/>
          <w:rFonts w:ascii="Arial" w:hAnsi="Arial" w:cs="Arial"/>
          <w:color w:val="auto"/>
          <w:sz w:val="20"/>
          <w:u w:val="none"/>
        </w:rPr>
        <w:t>.</w:t>
      </w:r>
    </w:p>
    <w:p w14:paraId="336D1678" w14:textId="77777777" w:rsidR="002132D7" w:rsidRPr="001C389A" w:rsidRDefault="002132D7" w:rsidP="002132D7">
      <w:pPr>
        <w:widowControl w:val="0"/>
        <w:rPr>
          <w:rFonts w:cs="Arial"/>
          <w:b/>
          <w:sz w:val="20"/>
        </w:rPr>
      </w:pPr>
    </w:p>
    <w:tbl>
      <w:tblPr>
        <w:tblW w:w="6948"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0"/>
        <w:gridCol w:w="1418"/>
      </w:tblGrid>
      <w:tr w:rsidR="007C03CE" w:rsidRPr="001C389A" w14:paraId="6922803B" w14:textId="77777777" w:rsidTr="000A46B0">
        <w:tc>
          <w:tcPr>
            <w:tcW w:w="5528" w:type="dxa"/>
            <w:tcBorders>
              <w:top w:val="single" w:sz="4" w:space="0" w:color="auto"/>
              <w:left w:val="single" w:sz="4" w:space="0" w:color="auto"/>
              <w:bottom w:val="single" w:sz="4" w:space="0" w:color="auto"/>
              <w:right w:val="single" w:sz="4" w:space="0" w:color="auto"/>
            </w:tcBorders>
            <w:hideMark/>
          </w:tcPr>
          <w:p w14:paraId="7B03CBF0" w14:textId="77777777" w:rsidR="002132D7" w:rsidRPr="001C389A" w:rsidRDefault="002132D7" w:rsidP="000A46B0">
            <w:pPr>
              <w:pStyle w:val="Bullet1"/>
              <w:tabs>
                <w:tab w:val="left" w:pos="720"/>
              </w:tabs>
              <w:ind w:left="34" w:firstLine="0"/>
              <w:rPr>
                <w:rFonts w:ascii="Arial" w:hAnsi="Arial" w:cs="Arial"/>
                <w:sz w:val="20"/>
              </w:rPr>
            </w:pPr>
            <w:r w:rsidRPr="001C389A">
              <w:rPr>
                <w:rStyle w:val="DeltaViewInsertion"/>
                <w:rFonts w:ascii="Arial" w:hAnsi="Arial" w:cs="Arial"/>
                <w:color w:val="auto"/>
                <w:sz w:val="20"/>
                <w:u w:val="none"/>
              </w:rPr>
              <w:t xml:space="preserve">Module Load Point 6 </w:t>
            </w:r>
          </w:p>
          <w:p w14:paraId="5BB3A7ED" w14:textId="77777777" w:rsidR="002132D7" w:rsidRPr="001C389A" w:rsidRDefault="002132D7" w:rsidP="000A46B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Maximum Export Limit</w:t>
            </w:r>
            <w:r w:rsidRPr="001C389A">
              <w:rPr>
                <w:rStyle w:val="DeltaViewInsertion"/>
                <w:rFonts w:ascii="Arial" w:hAnsi="Arial" w:cs="Arial"/>
                <w:color w:val="auto"/>
                <w:sz w:val="20"/>
                <w:u w:val="none"/>
              </w:rPr>
              <w:t>)</w:t>
            </w:r>
          </w:p>
        </w:tc>
        <w:tc>
          <w:tcPr>
            <w:tcW w:w="1418" w:type="dxa"/>
            <w:tcBorders>
              <w:top w:val="single" w:sz="4" w:space="0" w:color="auto"/>
              <w:left w:val="single" w:sz="4" w:space="0" w:color="auto"/>
              <w:bottom w:val="single" w:sz="4" w:space="0" w:color="auto"/>
              <w:right w:val="single" w:sz="4" w:space="0" w:color="auto"/>
            </w:tcBorders>
            <w:hideMark/>
          </w:tcPr>
          <w:p w14:paraId="163E251D"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100% MEL</w:t>
            </w:r>
          </w:p>
        </w:tc>
      </w:tr>
      <w:tr w:rsidR="007C03CE" w:rsidRPr="001C389A" w14:paraId="10CE7D62" w14:textId="77777777" w:rsidTr="000A46B0">
        <w:tc>
          <w:tcPr>
            <w:tcW w:w="55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B9E4833"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5</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244B487"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90% MEL</w:t>
            </w:r>
          </w:p>
        </w:tc>
      </w:tr>
      <w:tr w:rsidR="007C03CE" w:rsidRPr="001C389A" w14:paraId="367A6759" w14:textId="77777777" w:rsidTr="000A46B0">
        <w:tc>
          <w:tcPr>
            <w:tcW w:w="55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CACC003"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4</w:t>
            </w:r>
          </w:p>
          <w:p w14:paraId="6A4F21C2"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(Mid point of Operating Range)</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8CEF42D"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80% MEL</w:t>
            </w:r>
          </w:p>
        </w:tc>
      </w:tr>
      <w:tr w:rsidR="007C03CE" w:rsidRPr="001C389A" w14:paraId="1B20C739" w14:textId="77777777" w:rsidTr="000A46B0">
        <w:tc>
          <w:tcPr>
            <w:tcW w:w="55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0DB84B2"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3</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07E5F74"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MRL+20%</w:t>
            </w:r>
          </w:p>
        </w:tc>
      </w:tr>
      <w:tr w:rsidR="007C03CE" w:rsidRPr="001C389A" w14:paraId="0AB084CF" w14:textId="77777777" w:rsidTr="000A46B0">
        <w:tc>
          <w:tcPr>
            <w:tcW w:w="55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387A6A1"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2</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6104EED"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MRL+10%</w:t>
            </w:r>
          </w:p>
        </w:tc>
      </w:tr>
      <w:tr w:rsidR="002132D7" w:rsidRPr="001C389A" w14:paraId="1FCB9A8A" w14:textId="77777777" w:rsidTr="000A46B0">
        <w:tc>
          <w:tcPr>
            <w:tcW w:w="55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0E3C135"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1</w:t>
            </w:r>
          </w:p>
          <w:p w14:paraId="2C77D716"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Minimum regulating level</w:t>
            </w:r>
            <w:r w:rsidRPr="001C389A">
              <w:rPr>
                <w:rStyle w:val="DeltaViewInsertion"/>
                <w:rFonts w:ascii="Arial" w:hAnsi="Arial" w:cs="Arial"/>
                <w:color w:val="auto"/>
                <w:sz w:val="20"/>
                <w:u w:val="none"/>
              </w:rPr>
              <w:t>)</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832FC0" w14:textId="77777777"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p>
        </w:tc>
      </w:tr>
    </w:tbl>
    <w:p w14:paraId="60F4660A" w14:textId="77777777" w:rsidR="002132D7" w:rsidRPr="001C389A" w:rsidRDefault="002132D7" w:rsidP="002132D7">
      <w:pPr>
        <w:widowControl w:val="0"/>
        <w:rPr>
          <w:rFonts w:cs="Arial"/>
          <w:b/>
          <w:sz w:val="20"/>
        </w:rPr>
      </w:pPr>
    </w:p>
    <w:p w14:paraId="1AFB7988" w14:textId="77777777" w:rsidR="002132D7" w:rsidRPr="001C389A" w:rsidRDefault="002132D7" w:rsidP="002132D7">
      <w:pPr>
        <w:rPr>
          <w:rFonts w:cs="Arial"/>
          <w:sz w:val="20"/>
        </w:rPr>
      </w:pPr>
    </w:p>
    <w:p w14:paraId="3C721F76" w14:textId="77777777" w:rsidR="002132D7" w:rsidRPr="001C389A" w:rsidRDefault="002132D7" w:rsidP="002132D7">
      <w:pPr>
        <w:jc w:val="left"/>
        <w:rPr>
          <w:rStyle w:val="DeltaViewInsertion"/>
          <w:rFonts w:cs="Arial"/>
          <w:snapToGrid/>
          <w:color w:val="auto"/>
          <w:sz w:val="20"/>
          <w:u w:val="none"/>
          <w:lang w:eastAsia="en-GB"/>
        </w:rPr>
      </w:pPr>
      <w:r w:rsidRPr="001C389A">
        <w:rPr>
          <w:rStyle w:val="DeltaViewInsertion"/>
          <w:rFonts w:cs="Arial"/>
          <w:color w:val="auto"/>
          <w:sz w:val="20"/>
          <w:u w:val="none"/>
        </w:rPr>
        <w:br w:type="page"/>
      </w:r>
    </w:p>
    <w:p w14:paraId="012DCF88" w14:textId="77777777" w:rsidR="002132D7" w:rsidRPr="001C389A" w:rsidRDefault="002132D7" w:rsidP="002132D7">
      <w:pPr>
        <w:pStyle w:val="Bullet1"/>
        <w:ind w:left="1418" w:hanging="1418"/>
        <w:rPr>
          <w:rFonts w:ascii="Arial" w:hAnsi="Arial" w:cs="Arial"/>
          <w:sz w:val="20"/>
        </w:rPr>
      </w:pPr>
      <w:r w:rsidRPr="001C389A">
        <w:rPr>
          <w:rStyle w:val="DeltaViewInsertion"/>
          <w:rFonts w:ascii="Arial" w:hAnsi="Arial" w:cs="Arial"/>
          <w:color w:val="auto"/>
          <w:sz w:val="20"/>
          <w:u w:val="none"/>
        </w:rPr>
        <w:lastRenderedPageBreak/>
        <w:t>ECP.A.7.5.7</w:t>
      </w:r>
      <w:r w:rsidRPr="001C389A">
        <w:rPr>
          <w:rStyle w:val="DeltaViewInsertion"/>
          <w:rFonts w:ascii="Arial" w:hAnsi="Arial" w:cs="Arial"/>
          <w:color w:val="auto"/>
          <w:sz w:val="20"/>
          <w:u w:val="none"/>
        </w:rPr>
        <w:tab/>
        <w:t>The tests are divided into the following two types;</w:t>
      </w:r>
    </w:p>
    <w:p w14:paraId="557F49D4" w14:textId="77777777" w:rsidR="002132D7" w:rsidRPr="001C389A" w:rsidRDefault="002132D7" w:rsidP="002132D7">
      <w:pPr>
        <w:widowControl w:val="0"/>
        <w:rPr>
          <w:rFonts w:cs="Arial"/>
          <w:sz w:val="20"/>
        </w:rPr>
      </w:pPr>
    </w:p>
    <w:p w14:paraId="0F40376A" w14:textId="77777777" w:rsidR="002132D7" w:rsidRPr="001C389A" w:rsidRDefault="002132D7" w:rsidP="002132D7">
      <w:pPr>
        <w:pStyle w:val="Bullet1"/>
        <w:tabs>
          <w:tab w:val="num" w:pos="1843"/>
        </w:tabs>
        <w:ind w:left="1843" w:hanging="403"/>
        <w:rPr>
          <w:rFonts w:ascii="Arial" w:hAnsi="Arial" w:cs="Arial"/>
          <w:sz w:val="20"/>
        </w:rPr>
      </w:pPr>
      <w:r w:rsidRPr="001C389A">
        <w:rPr>
          <w:rStyle w:val="DeltaViewInsertion"/>
          <w:rFonts w:ascii="Arial" w:hAnsi="Arial" w:cs="Arial"/>
          <w:color w:val="auto"/>
          <w:sz w:val="20"/>
          <w:u w:val="none"/>
        </w:rPr>
        <w:t xml:space="preserve">(i)   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volume tests as per ECP.A.7.5. Figure 1. These tests consist of frequency profile and ramp tests</w:t>
      </w:r>
      <w:r w:rsidR="00742DCD" w:rsidRPr="001C389A">
        <w:rPr>
          <w:rStyle w:val="DeltaViewInsertion"/>
          <w:rFonts w:ascii="Arial" w:hAnsi="Arial" w:cs="Arial"/>
          <w:color w:val="auto"/>
          <w:sz w:val="20"/>
          <w:u w:val="none"/>
        </w:rPr>
        <w:t xml:space="preserve"> and adjustments to target frequency setpoint as per ECP.A.7.5 Figure 3</w:t>
      </w:r>
    </w:p>
    <w:p w14:paraId="2D9AA3F1" w14:textId="77777777" w:rsidR="002132D7" w:rsidRPr="001C389A" w:rsidRDefault="002132D7" w:rsidP="002132D7">
      <w:pPr>
        <w:pStyle w:val="Bullet1"/>
        <w:tabs>
          <w:tab w:val="num" w:pos="1843"/>
        </w:tabs>
        <w:ind w:left="1843" w:hanging="403"/>
        <w:rPr>
          <w:rFonts w:ascii="Arial" w:hAnsi="Arial" w:cs="Arial"/>
          <w:sz w:val="20"/>
        </w:rPr>
      </w:pPr>
      <w:r w:rsidRPr="001C389A">
        <w:rPr>
          <w:rStyle w:val="DeltaViewInsertion"/>
          <w:rFonts w:ascii="Arial" w:hAnsi="Arial" w:cs="Arial"/>
          <w:color w:val="auto"/>
          <w:sz w:val="20"/>
          <w:u w:val="none"/>
        </w:rPr>
        <w:t xml:space="preserve">(ii)   System islanding and step response tests as shown by ECP.A.7.5 Figure 2 </w:t>
      </w:r>
    </w:p>
    <w:p w14:paraId="20902480" w14:textId="77777777" w:rsidR="002132D7" w:rsidRPr="001C389A" w:rsidRDefault="002132D7" w:rsidP="002132D7">
      <w:pPr>
        <w:pStyle w:val="Bullet1"/>
        <w:ind w:left="357" w:firstLine="0"/>
        <w:rPr>
          <w:rFonts w:ascii="Arial" w:hAnsi="Arial" w:cs="Arial"/>
          <w:sz w:val="20"/>
        </w:rPr>
      </w:pPr>
      <w:r w:rsidRPr="001C389A">
        <w:rPr>
          <w:rStyle w:val="DeltaViewInsertion"/>
          <w:rFonts w:ascii="Arial" w:hAnsi="Arial" w:cs="Arial"/>
          <w:color w:val="auto"/>
          <w:sz w:val="20"/>
          <w:u w:val="none"/>
        </w:rPr>
        <w:t xml:space="preserve">ECP.A.7.5. </w:t>
      </w:r>
      <w:r w:rsidRPr="001C389A">
        <w:rPr>
          <w:rFonts w:ascii="Arial" w:hAnsi="Arial" w:cs="Arial"/>
          <w:sz w:val="20"/>
        </w:rPr>
        <w:t>Fig 1 and 2 are shown for the Importing of Active Power, simulated frequency polarity should be reversed when exporting Active Power.</w:t>
      </w:r>
    </w:p>
    <w:p w14:paraId="54D51512" w14:textId="77777777" w:rsidR="002132D7" w:rsidRPr="001C389A" w:rsidRDefault="002132D7" w:rsidP="002132D7">
      <w:pPr>
        <w:pStyle w:val="Bullet1"/>
        <w:ind w:left="357" w:firstLine="0"/>
        <w:rPr>
          <w:rFonts w:ascii="Arial" w:hAnsi="Arial" w:cs="Arial"/>
          <w:sz w:val="20"/>
        </w:rPr>
      </w:pPr>
      <w:r w:rsidRPr="001C389A">
        <w:rPr>
          <w:rFonts w:ascii="Arial" w:hAnsi="Arial" w:cs="Arial"/>
          <w:sz w:val="20"/>
        </w:rPr>
        <w:t xml:space="preserve"> </w:t>
      </w:r>
    </w:p>
    <w:p w14:paraId="0D9633D3" w14:textId="6DB4E1C3" w:rsidR="002132D7" w:rsidRPr="001C389A" w:rsidRDefault="002132D7" w:rsidP="002132D7">
      <w:pPr>
        <w:pStyle w:val="Bullet1"/>
        <w:ind w:left="1440" w:hanging="1440"/>
        <w:rPr>
          <w:rFonts w:ascii="Arial" w:hAnsi="Arial" w:cs="Arial"/>
          <w:sz w:val="20"/>
        </w:rPr>
      </w:pPr>
      <w:r w:rsidRPr="001C389A">
        <w:rPr>
          <w:rStyle w:val="DeltaViewInsertion"/>
          <w:rFonts w:ascii="Arial" w:hAnsi="Arial" w:cs="Arial"/>
          <w:color w:val="auto"/>
          <w:sz w:val="20"/>
          <w:u w:val="none"/>
        </w:rPr>
        <w:t>ECP.A.7.5.8</w:t>
      </w:r>
      <w:r w:rsidRPr="001C389A">
        <w:rPr>
          <w:rStyle w:val="DeltaViewInsertion"/>
          <w:rFonts w:ascii="Arial" w:hAnsi="Arial" w:cs="Arial"/>
          <w:color w:val="auto"/>
          <w:sz w:val="20"/>
          <w:u w:val="none"/>
        </w:rPr>
        <w:tab/>
        <w:t xml:space="preserve">There should be sufficient time allowed between tests for control systems to reach steady state (depending on available power resource). Where the diagram states ‘HOLD’ the current injection should be maintained until the </w:t>
      </w:r>
      <w:r w:rsidRPr="001C389A">
        <w:rPr>
          <w:rStyle w:val="DeltaViewInsertion"/>
          <w:rFonts w:ascii="Arial" w:hAnsi="Arial" w:cs="Arial"/>
          <w:b/>
          <w:color w:val="auto"/>
          <w:sz w:val="20"/>
          <w:u w:val="none"/>
        </w:rPr>
        <w:t>Active Power</w:t>
      </w:r>
      <w:r w:rsidRPr="001C389A">
        <w:rPr>
          <w:rStyle w:val="DeltaViewInsertion"/>
          <w:rFonts w:ascii="Arial" w:hAnsi="Arial" w:cs="Arial"/>
          <w:color w:val="auto"/>
          <w:sz w:val="20"/>
          <w:u w:val="none"/>
        </w:rPr>
        <w:t xml:space="preserve"> (MW) output of the </w:t>
      </w:r>
      <w:r w:rsidRPr="001C389A">
        <w:rPr>
          <w:rStyle w:val="DeltaViewInsertion"/>
          <w:rFonts w:ascii="Arial" w:hAnsi="Arial" w:cs="Arial"/>
          <w:b/>
          <w:color w:val="auto"/>
          <w:sz w:val="20"/>
          <w:u w:val="none"/>
        </w:rPr>
        <w:t>HVDC Equipment</w:t>
      </w:r>
      <w:r w:rsidRPr="001C389A">
        <w:rPr>
          <w:rStyle w:val="DeltaViewInsertion"/>
          <w:rFonts w:ascii="Arial" w:hAnsi="Arial" w:cs="Arial"/>
          <w:color w:val="auto"/>
          <w:sz w:val="20"/>
          <w:u w:val="none"/>
        </w:rPr>
        <w:t xml:space="preserve"> has stabilised. All frequency response tests should be removed over the same timescale for which they were applied.</w:t>
      </w:r>
      <w:r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Pr="001C389A">
        <w:rPr>
          <w:rStyle w:val="DeltaViewInsertion"/>
          <w:rFonts w:ascii="Arial" w:hAnsi="Arial" w:cs="Arial"/>
          <w:color w:val="auto"/>
          <w:sz w:val="20"/>
          <w:u w:val="none"/>
        </w:rPr>
        <w:t xml:space="preserve"> may require repeat tests should the response volume be affected by the available power, or if tests give unexpected results.</w:t>
      </w:r>
    </w:p>
    <w:p w14:paraId="564EE8C9" w14:textId="77777777" w:rsidR="002132D7" w:rsidRPr="001C389A" w:rsidRDefault="002132D7" w:rsidP="002132D7">
      <w:pPr>
        <w:rPr>
          <w:rStyle w:val="DeltaViewInsertion"/>
          <w:rFonts w:cs="Arial"/>
          <w:color w:val="auto"/>
          <w:sz w:val="20"/>
          <w:u w:val="none"/>
        </w:rPr>
      </w:pPr>
    </w:p>
    <w:p w14:paraId="2C455DA2" w14:textId="77777777" w:rsidR="002132D7" w:rsidRPr="001C389A" w:rsidRDefault="00866BCF">
      <w:pPr>
        <w:jc w:val="center"/>
        <w:rPr>
          <w:rStyle w:val="DeltaViewInsertion"/>
          <w:rFonts w:cs="Arial"/>
          <w:snapToGrid/>
          <w:color w:val="auto"/>
          <w:sz w:val="20"/>
          <w:u w:val="none"/>
          <w:lang w:eastAsia="en-GB"/>
        </w:rPr>
      </w:pPr>
      <w:r w:rsidRPr="001C389A">
        <w:rPr>
          <w:rFonts w:cs="Arial"/>
          <w:noProof/>
          <w:sz w:val="20"/>
          <w:lang w:val="en-US"/>
        </w:rPr>
        <w:drawing>
          <wp:inline distT="0" distB="0" distL="0" distR="0" wp14:anchorId="4D2A39D9" wp14:editId="67FA0F9F">
            <wp:extent cx="5276850" cy="5046453"/>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80569" cy="5050009"/>
                    </a:xfrm>
                    <a:prstGeom prst="rect">
                      <a:avLst/>
                    </a:prstGeom>
                    <a:noFill/>
                    <a:ln>
                      <a:noFill/>
                    </a:ln>
                  </pic:spPr>
                </pic:pic>
              </a:graphicData>
            </a:graphic>
          </wp:inline>
        </w:drawing>
      </w:r>
    </w:p>
    <w:p w14:paraId="7C25D7EE" w14:textId="77777777" w:rsidR="002132D7" w:rsidRPr="001C389A" w:rsidRDefault="002132D7" w:rsidP="002132D7">
      <w:pPr>
        <w:rPr>
          <w:rStyle w:val="DeltaViewInsertion"/>
          <w:rFonts w:cs="Arial"/>
          <w:color w:val="auto"/>
          <w:sz w:val="20"/>
          <w:u w:val="none"/>
        </w:rPr>
      </w:pPr>
    </w:p>
    <w:p w14:paraId="52D9BB9F" w14:textId="77777777" w:rsidR="002132D7" w:rsidRPr="001C389A" w:rsidRDefault="002132D7" w:rsidP="002132D7">
      <w:pPr>
        <w:pStyle w:val="Bullet1"/>
        <w:ind w:left="275"/>
        <w:jc w:val="center"/>
        <w:rPr>
          <w:rFonts w:ascii="Arial" w:hAnsi="Arial" w:cs="Arial"/>
          <w:sz w:val="20"/>
        </w:rPr>
      </w:pPr>
      <w:r w:rsidRPr="001C389A">
        <w:rPr>
          <w:rStyle w:val="DeltaViewInsertion"/>
          <w:rFonts w:ascii="Arial" w:hAnsi="Arial" w:cs="Arial"/>
          <w:color w:val="auto"/>
          <w:sz w:val="20"/>
          <w:u w:val="none"/>
        </w:rPr>
        <w:t xml:space="preserve">ECP.A.7.5. Figure 1 – Frequency </w:t>
      </w:r>
      <w:r w:rsidR="00742DCD" w:rsidRPr="001C389A">
        <w:rPr>
          <w:rStyle w:val="DeltaViewInsertion"/>
          <w:rFonts w:ascii="Arial" w:hAnsi="Arial" w:cs="Arial"/>
          <w:color w:val="auto"/>
          <w:sz w:val="20"/>
          <w:u w:val="none"/>
        </w:rPr>
        <w:t>R</w:t>
      </w:r>
      <w:r w:rsidRPr="001C389A">
        <w:rPr>
          <w:rStyle w:val="DeltaViewInsertion"/>
          <w:rFonts w:ascii="Arial" w:hAnsi="Arial" w:cs="Arial"/>
          <w:color w:val="auto"/>
          <w:sz w:val="20"/>
          <w:u w:val="none"/>
        </w:rPr>
        <w:t xml:space="preserve">esponse </w:t>
      </w:r>
      <w:r w:rsidR="00742DCD" w:rsidRPr="001C389A">
        <w:rPr>
          <w:rStyle w:val="DeltaViewInsertion"/>
          <w:rFonts w:ascii="Arial" w:hAnsi="Arial" w:cs="Arial"/>
          <w:color w:val="auto"/>
          <w:sz w:val="20"/>
          <w:u w:val="none"/>
        </w:rPr>
        <w:t xml:space="preserve">Capability FSM Ramp Response </w:t>
      </w:r>
      <w:r w:rsidRPr="001C389A">
        <w:rPr>
          <w:rStyle w:val="DeltaViewInsertion"/>
          <w:rFonts w:ascii="Arial" w:hAnsi="Arial" w:cs="Arial"/>
          <w:color w:val="auto"/>
          <w:sz w:val="20"/>
          <w:u w:val="none"/>
        </w:rPr>
        <w:t>tests</w:t>
      </w:r>
    </w:p>
    <w:p w14:paraId="05FFADD7" w14:textId="77777777" w:rsidR="002132D7" w:rsidRPr="001C389A" w:rsidRDefault="002132D7" w:rsidP="002132D7">
      <w:pPr>
        <w:jc w:val="left"/>
        <w:rPr>
          <w:rStyle w:val="DeltaViewInsertion"/>
          <w:rFonts w:cs="Arial"/>
          <w:color w:val="auto"/>
          <w:sz w:val="20"/>
          <w:u w:val="none"/>
        </w:rPr>
      </w:pPr>
      <w:r w:rsidRPr="001C389A">
        <w:rPr>
          <w:rStyle w:val="DeltaViewInsertion"/>
          <w:rFonts w:cs="Arial"/>
          <w:color w:val="auto"/>
          <w:sz w:val="20"/>
          <w:u w:val="none"/>
        </w:rPr>
        <w:br w:type="page"/>
      </w:r>
    </w:p>
    <w:p w14:paraId="3CBCB3DF" w14:textId="77777777" w:rsidR="002132D7" w:rsidRPr="001C389A" w:rsidRDefault="002132D7" w:rsidP="002132D7">
      <w:pPr>
        <w:jc w:val="center"/>
        <w:rPr>
          <w:rStyle w:val="DeltaViewInsertion"/>
          <w:rFonts w:cs="Arial"/>
          <w:color w:val="auto"/>
          <w:sz w:val="20"/>
          <w:u w:val="none"/>
        </w:rPr>
      </w:pPr>
    </w:p>
    <w:p w14:paraId="2E4D56A4" w14:textId="77777777" w:rsidR="002132D7" w:rsidRPr="001C389A" w:rsidRDefault="002132D7" w:rsidP="00E30D18">
      <w:pPr>
        <w:jc w:val="center"/>
        <w:rPr>
          <w:rStyle w:val="DeltaViewInsertion"/>
          <w:rFonts w:cs="Arial"/>
          <w:color w:val="auto"/>
          <w:sz w:val="20"/>
          <w:u w:val="none"/>
        </w:rPr>
      </w:pPr>
      <w:r w:rsidRPr="001C389A">
        <w:rPr>
          <w:rFonts w:cs="Arial"/>
          <w:noProof/>
          <w:sz w:val="20"/>
          <w:lang w:val="en-US"/>
        </w:rPr>
        <w:drawing>
          <wp:inline distT="0" distB="0" distL="0" distR="0" wp14:anchorId="7F364623" wp14:editId="602DA4D3">
            <wp:extent cx="5429250" cy="4736808"/>
            <wp:effectExtent l="0" t="0" r="0" b="698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2330" r="11648"/>
                    <a:stretch/>
                  </pic:blipFill>
                  <pic:spPr bwMode="auto">
                    <a:xfrm>
                      <a:off x="0" y="0"/>
                      <a:ext cx="5427766" cy="4735513"/>
                    </a:xfrm>
                    <a:prstGeom prst="rect">
                      <a:avLst/>
                    </a:prstGeom>
                    <a:noFill/>
                    <a:ln>
                      <a:noFill/>
                    </a:ln>
                    <a:extLst>
                      <a:ext uri="{53640926-AAD7-44D8-BBD7-CCE9431645EC}">
                        <a14:shadowObscured xmlns:a14="http://schemas.microsoft.com/office/drawing/2010/main"/>
                      </a:ext>
                    </a:extLst>
                  </pic:spPr>
                </pic:pic>
              </a:graphicData>
            </a:graphic>
          </wp:inline>
        </w:drawing>
      </w:r>
    </w:p>
    <w:p w14:paraId="6801A93E" w14:textId="77777777" w:rsidR="002132D7" w:rsidRPr="001C389A" w:rsidRDefault="002132D7" w:rsidP="003F470E">
      <w:pPr>
        <w:pStyle w:val="Bullet1"/>
        <w:ind w:left="638" w:firstLine="802"/>
        <w:jc w:val="center"/>
        <w:rPr>
          <w:rFonts w:ascii="Arial" w:hAnsi="Arial" w:cs="Arial"/>
          <w:sz w:val="20"/>
        </w:rPr>
      </w:pPr>
      <w:r w:rsidRPr="001C389A">
        <w:rPr>
          <w:rStyle w:val="DeltaViewInsertion"/>
          <w:rFonts w:ascii="Arial" w:hAnsi="Arial" w:cs="Arial"/>
          <w:color w:val="auto"/>
          <w:sz w:val="20"/>
          <w:u w:val="none"/>
        </w:rPr>
        <w:t xml:space="preserve">ECP.A.7.5. Figure 2 – </w:t>
      </w:r>
      <w:r w:rsidR="00742DCD" w:rsidRPr="001C389A">
        <w:rPr>
          <w:rStyle w:val="DeltaViewInsertion"/>
          <w:rFonts w:ascii="Arial" w:hAnsi="Arial" w:cs="Arial"/>
          <w:color w:val="auto"/>
          <w:sz w:val="20"/>
          <w:u w:val="none"/>
        </w:rPr>
        <w:t>Frequency Response Capability LFSM-O, LFSM-U, FSM Step R</w:t>
      </w:r>
      <w:r w:rsidRPr="001C389A">
        <w:rPr>
          <w:rStyle w:val="DeltaViewInsertion"/>
          <w:rFonts w:ascii="Arial" w:hAnsi="Arial" w:cs="Arial"/>
          <w:color w:val="auto"/>
          <w:sz w:val="20"/>
          <w:u w:val="none"/>
        </w:rPr>
        <w:t>esponse tests</w:t>
      </w:r>
    </w:p>
    <w:p w14:paraId="22C69D4C" w14:textId="77777777" w:rsidR="002132D7" w:rsidRPr="001C389A" w:rsidRDefault="002132D7" w:rsidP="002132D7">
      <w:pPr>
        <w:widowControl w:val="0"/>
        <w:ind w:left="360"/>
        <w:rPr>
          <w:rFonts w:cs="Arial"/>
          <w:sz w:val="20"/>
        </w:rPr>
      </w:pPr>
    </w:p>
    <w:p w14:paraId="388D240F" w14:textId="77777777" w:rsidR="002132D7" w:rsidRPr="001C389A" w:rsidRDefault="002132D7" w:rsidP="002132D7">
      <w:pPr>
        <w:widowControl w:val="0"/>
        <w:ind w:left="1440"/>
        <w:rPr>
          <w:rFonts w:cs="Arial"/>
          <w:sz w:val="20"/>
        </w:rPr>
      </w:pPr>
      <w:r w:rsidRPr="001C389A">
        <w:rPr>
          <w:rStyle w:val="DeltaViewInsertion"/>
          <w:rFonts w:cs="Arial"/>
          <w:color w:val="auto"/>
          <w:sz w:val="20"/>
          <w:u w:val="none"/>
        </w:rPr>
        <w:t xml:space="preserve">* This will generally be +2.0Hz unless an injection of this size causes a reduction in plant output that takes the operating point below </w:t>
      </w:r>
      <w:r w:rsidRPr="001C389A">
        <w:rPr>
          <w:rStyle w:val="DeltaViewInsertion"/>
          <w:rFonts w:cs="Arial"/>
          <w:b/>
          <w:color w:val="auto"/>
          <w:sz w:val="20"/>
          <w:u w:val="none"/>
        </w:rPr>
        <w:t xml:space="preserve">Minimum Capacity </w:t>
      </w:r>
      <w:r w:rsidRPr="001C389A">
        <w:rPr>
          <w:rStyle w:val="DeltaViewInsertion"/>
          <w:rFonts w:cs="Arial"/>
          <w:color w:val="auto"/>
          <w:sz w:val="20"/>
          <w:u w:val="none"/>
        </w:rPr>
        <w:t>in which case an appropriate injection should be calculated in accordance with the following:</w:t>
      </w:r>
    </w:p>
    <w:p w14:paraId="19AD16D0" w14:textId="77777777" w:rsidR="002132D7" w:rsidRPr="001C389A" w:rsidRDefault="002132D7" w:rsidP="002132D7">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For example 0.9Hz is needed to take an initial output 65% to a final output of 20%.  If the initial output was not 65% and the </w:t>
      </w:r>
      <w:r w:rsidRPr="001C389A">
        <w:rPr>
          <w:rStyle w:val="DeltaViewInsertion"/>
          <w:rFonts w:cs="Arial"/>
          <w:b/>
          <w:color w:val="auto"/>
          <w:sz w:val="20"/>
          <w:u w:val="none"/>
        </w:rPr>
        <w:t xml:space="preserve">Minimum Capacity </w:t>
      </w:r>
      <w:r w:rsidRPr="001C389A">
        <w:rPr>
          <w:rStyle w:val="DeltaViewInsertion"/>
          <w:rFonts w:cs="Arial"/>
          <w:color w:val="auto"/>
          <w:sz w:val="20"/>
          <w:u w:val="none"/>
        </w:rPr>
        <w:t>is not 20% then the injected step should be adjusted accordingly as shown in the example given below</w:t>
      </w:r>
    </w:p>
    <w:p w14:paraId="2050E85B" w14:textId="77777777" w:rsidR="002132D7" w:rsidRPr="001C389A" w:rsidRDefault="002132D7" w:rsidP="002132D7">
      <w:pPr>
        <w:widowControl w:val="0"/>
        <w:rPr>
          <w:rFonts w:cs="Arial"/>
          <w:sz w:val="20"/>
        </w:rPr>
      </w:pPr>
    </w:p>
    <w:p w14:paraId="5AEEA6C6" w14:textId="77777777" w:rsidR="002132D7" w:rsidRPr="001C389A" w:rsidRDefault="002132D7" w:rsidP="002132D7">
      <w:pPr>
        <w:widowControl w:val="0"/>
        <w:ind w:left="1440"/>
        <w:rPr>
          <w:rFonts w:cs="Arial"/>
          <w:sz w:val="20"/>
        </w:rPr>
      </w:pPr>
      <w:r w:rsidRPr="001C389A">
        <w:rPr>
          <w:rStyle w:val="DeltaViewInsertion"/>
          <w:rFonts w:cs="Arial"/>
          <w:color w:val="auto"/>
          <w:sz w:val="20"/>
          <w:u w:val="none"/>
        </w:rPr>
        <w:t>Initial Ou</w:t>
      </w:r>
      <w:r w:rsidR="007D117F" w:rsidRPr="001C389A">
        <w:rPr>
          <w:rStyle w:val="DeltaViewInsertion"/>
          <w:rFonts w:cs="Arial"/>
          <w:color w:val="auto"/>
          <w:sz w:val="20"/>
          <w:u w:val="none"/>
        </w:rPr>
        <w:t>tput</w:t>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Pr="001C389A">
        <w:rPr>
          <w:rStyle w:val="DeltaViewInsertion"/>
          <w:rFonts w:cs="Arial"/>
          <w:color w:val="auto"/>
          <w:sz w:val="20"/>
          <w:u w:val="none"/>
        </w:rPr>
        <w:tab/>
        <w:t>65%</w:t>
      </w:r>
    </w:p>
    <w:p w14:paraId="1080F138" w14:textId="77777777" w:rsidR="002132D7" w:rsidRPr="001C389A" w:rsidRDefault="002132D7" w:rsidP="002132D7">
      <w:pPr>
        <w:widowControl w:val="0"/>
        <w:ind w:left="1440"/>
        <w:rPr>
          <w:rFonts w:cs="Arial"/>
          <w:sz w:val="20"/>
        </w:rPr>
      </w:pPr>
      <w:r w:rsidRPr="001C389A">
        <w:rPr>
          <w:rStyle w:val="DeltaViewInsertion"/>
          <w:rFonts w:cs="Arial"/>
          <w:b/>
          <w:color w:val="auto"/>
          <w:sz w:val="20"/>
          <w:u w:val="none"/>
        </w:rPr>
        <w:t xml:space="preserve">Minimum Capacity </w:t>
      </w:r>
      <w:r w:rsidRPr="001C389A">
        <w:rPr>
          <w:rStyle w:val="DeltaViewInsertion"/>
          <w:rFonts w:cs="Arial"/>
          <w:b/>
          <w:color w:val="auto"/>
          <w:sz w:val="20"/>
          <w:u w:val="none"/>
        </w:rPr>
        <w:tab/>
      </w:r>
      <w:r w:rsidRPr="001C389A">
        <w:rPr>
          <w:rStyle w:val="DeltaViewInsertion"/>
          <w:rFonts w:cs="Arial"/>
          <w:b/>
          <w:color w:val="auto"/>
          <w:sz w:val="20"/>
          <w:u w:val="none"/>
        </w:rPr>
        <w:tab/>
      </w:r>
      <w:r w:rsidR="007D117F" w:rsidRPr="001C389A">
        <w:rPr>
          <w:rStyle w:val="DeltaViewInsertion"/>
          <w:rFonts w:cs="Arial"/>
          <w:b/>
          <w:color w:val="auto"/>
          <w:sz w:val="20"/>
          <w:u w:val="none"/>
        </w:rPr>
        <w:tab/>
      </w:r>
      <w:r w:rsidRPr="001C389A">
        <w:rPr>
          <w:rStyle w:val="DeltaViewInsertion"/>
          <w:rFonts w:cs="Arial"/>
          <w:color w:val="auto"/>
          <w:sz w:val="20"/>
          <w:u w:val="none"/>
        </w:rPr>
        <w:t>20%</w:t>
      </w:r>
    </w:p>
    <w:p w14:paraId="3DB2AB6A" w14:textId="77777777" w:rsidR="002132D7" w:rsidRPr="001C389A" w:rsidRDefault="007D117F" w:rsidP="002132D7">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002132D7" w:rsidRPr="001C389A">
        <w:rPr>
          <w:rStyle w:val="DeltaViewInsertion"/>
          <w:rFonts w:cs="Arial"/>
          <w:color w:val="auto"/>
          <w:sz w:val="20"/>
          <w:u w:val="none"/>
        </w:rPr>
        <w:tab/>
        <w:t>4%</w:t>
      </w:r>
    </w:p>
    <w:p w14:paraId="0A66D295" w14:textId="77777777" w:rsidR="002132D7" w:rsidRPr="001C389A" w:rsidRDefault="002132D7" w:rsidP="002132D7">
      <w:pPr>
        <w:widowControl w:val="0"/>
        <w:ind w:left="1440"/>
        <w:rPr>
          <w:rFonts w:cs="Arial"/>
          <w:sz w:val="20"/>
        </w:rPr>
      </w:pPr>
      <w:r w:rsidRPr="001C389A">
        <w:rPr>
          <w:rStyle w:val="DeltaViewInsertion"/>
          <w:rFonts w:cs="Arial"/>
          <w:color w:val="auto"/>
          <w:sz w:val="20"/>
          <w:u w:val="none"/>
        </w:rPr>
        <w:t xml:space="preserve">Frequency to be injected = </w:t>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Pr="001C389A">
        <w:rPr>
          <w:rStyle w:val="DeltaViewInsertion"/>
          <w:rFonts w:cs="Arial"/>
          <w:color w:val="auto"/>
          <w:sz w:val="20"/>
          <w:u w:val="none"/>
        </w:rPr>
        <w:t>(0.65-0.20)x0.04x50 = 0.9Hz</w:t>
      </w:r>
    </w:p>
    <w:p w14:paraId="25A96623" w14:textId="77777777" w:rsidR="002132D7" w:rsidRPr="001C389A" w:rsidRDefault="002132D7" w:rsidP="002132D7">
      <w:pPr>
        <w:widowControl w:val="0"/>
        <w:ind w:left="1440"/>
        <w:rPr>
          <w:rFonts w:cs="Arial"/>
          <w:sz w:val="20"/>
        </w:rPr>
      </w:pPr>
    </w:p>
    <w:p w14:paraId="6EC0158B" w14:textId="77777777" w:rsidR="002132D7" w:rsidRPr="001C389A" w:rsidRDefault="002132D7" w:rsidP="002132D7">
      <w:pPr>
        <w:widowControl w:val="0"/>
        <w:ind w:left="1440"/>
        <w:rPr>
          <w:rStyle w:val="DeltaViewInsertion"/>
          <w:rFonts w:cs="Arial"/>
          <w:i/>
          <w:color w:val="auto"/>
          <w:sz w:val="20"/>
          <w:u w:val="none"/>
        </w:rPr>
      </w:pPr>
      <w:r w:rsidRPr="001C389A">
        <w:rPr>
          <w:rStyle w:val="DeltaViewInsertion"/>
          <w:rFonts w:cs="Arial"/>
          <w:color w:val="auto"/>
          <w:sz w:val="20"/>
          <w:u w:val="none"/>
        </w:rPr>
        <w:t xml:space="preserve">** Tests L and M in Figure 2 shall be conducted if in this range of tests the system frequency feedback signal is replaced by the injection signal rather than the injection signal being added to the system frequency signal. The tests will consist of monitoring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during normal system frequency variations without applying any injection. Test N in Figure 2 shall be conducted in all cases. All three tests should be conducted for a period of at least 10 minutes</w:t>
      </w:r>
      <w:r w:rsidRPr="001C389A">
        <w:rPr>
          <w:rStyle w:val="DeltaViewInsertion"/>
          <w:rFonts w:cs="Arial"/>
          <w:i/>
          <w:color w:val="auto"/>
          <w:sz w:val="20"/>
          <w:u w:val="none"/>
        </w:rPr>
        <w:t>.</w:t>
      </w:r>
    </w:p>
    <w:p w14:paraId="5A07649D" w14:textId="77777777" w:rsidR="002132D7" w:rsidRPr="001C389A" w:rsidRDefault="002132D7" w:rsidP="002132D7">
      <w:pPr>
        <w:widowControl w:val="0"/>
        <w:ind w:left="1440"/>
        <w:rPr>
          <w:rStyle w:val="DeltaViewInsertion"/>
          <w:rFonts w:cs="Arial"/>
          <w:color w:val="auto"/>
          <w:sz w:val="20"/>
          <w:u w:val="none"/>
        </w:rPr>
      </w:pPr>
    </w:p>
    <w:p w14:paraId="68ABC342" w14:textId="77777777" w:rsidR="002132D7" w:rsidRPr="001C389A" w:rsidRDefault="002132D7" w:rsidP="002132D7">
      <w:pPr>
        <w:widowControl w:val="0"/>
        <w:ind w:left="1440" w:hanging="1440"/>
        <w:rPr>
          <w:rStyle w:val="DeltaViewInsertion"/>
          <w:rFonts w:cs="Arial"/>
          <w:color w:val="auto"/>
          <w:sz w:val="20"/>
          <w:u w:val="none"/>
        </w:rPr>
      </w:pPr>
      <w:r w:rsidRPr="001C389A">
        <w:rPr>
          <w:rStyle w:val="DeltaViewInsertion"/>
          <w:rFonts w:cs="Arial"/>
          <w:color w:val="auto"/>
          <w:sz w:val="20"/>
          <w:u w:val="none"/>
        </w:rPr>
        <w:t>ECP.A.7.5.9</w:t>
      </w:r>
      <w:r w:rsidRPr="001C389A">
        <w:rPr>
          <w:rStyle w:val="DeltaViewInsertion"/>
          <w:rFonts w:cs="Arial"/>
          <w:color w:val="auto"/>
          <w:sz w:val="20"/>
          <w:u w:val="none"/>
        </w:rPr>
        <w:tab/>
        <w:t xml:space="preserve">The target frequency adjustment facility should be demonstrated from the normal control point within the range of 49.9Hz to 50.1Hz by step changes to </w:t>
      </w:r>
      <w:r w:rsidRPr="001C389A">
        <w:rPr>
          <w:rStyle w:val="DeltaViewInsertion"/>
          <w:rFonts w:cs="Arial"/>
          <w:color w:val="auto"/>
          <w:sz w:val="20"/>
          <w:u w:val="none"/>
        </w:rPr>
        <w:lastRenderedPageBreak/>
        <w:t>the target frequency setpoint</w:t>
      </w:r>
      <w:r w:rsidR="002A7B47" w:rsidRPr="001C389A">
        <w:rPr>
          <w:rStyle w:val="DeltaViewInsertion"/>
          <w:rFonts w:cs="Arial"/>
          <w:color w:val="auto"/>
          <w:sz w:val="20"/>
          <w:u w:val="none"/>
        </w:rPr>
        <w:t xml:space="preserve"> as indicated in ECP.A.7.5 Figure 3.</w:t>
      </w:r>
    </w:p>
    <w:p w14:paraId="206EAE38" w14:textId="77777777" w:rsidR="002A7B47" w:rsidRPr="001C389A" w:rsidRDefault="002A7B47" w:rsidP="002132D7">
      <w:pPr>
        <w:widowControl w:val="0"/>
        <w:ind w:left="1440" w:hanging="1440"/>
        <w:rPr>
          <w:rStyle w:val="DeltaViewInsertion"/>
          <w:rFonts w:cs="Arial"/>
          <w:color w:val="auto"/>
          <w:sz w:val="20"/>
          <w:u w:val="none"/>
        </w:rPr>
      </w:pPr>
    </w:p>
    <w:p w14:paraId="511E5BC1" w14:textId="77777777" w:rsidR="002132D7" w:rsidRPr="001C389A" w:rsidRDefault="002A7B47" w:rsidP="003F470E">
      <w:pPr>
        <w:ind w:left="720"/>
        <w:jc w:val="center"/>
        <w:rPr>
          <w:rFonts w:cs="Arial"/>
          <w:i/>
          <w:sz w:val="20"/>
        </w:rPr>
      </w:pPr>
      <w:r w:rsidRPr="001C389A">
        <w:rPr>
          <w:rFonts w:cs="Arial"/>
          <w:i/>
          <w:noProof/>
          <w:snapToGrid/>
          <w:sz w:val="20"/>
          <w:lang w:val="en-US"/>
        </w:rPr>
        <w:drawing>
          <wp:inline distT="0" distB="0" distL="0" distR="0" wp14:anchorId="52191316" wp14:editId="26FE0411">
            <wp:extent cx="3924300" cy="2072256"/>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14B2EAE9" w14:textId="77777777" w:rsidR="002A7B47" w:rsidRPr="001C389A" w:rsidRDefault="002A7B47" w:rsidP="003F470E">
      <w:pPr>
        <w:ind w:left="720"/>
        <w:jc w:val="center"/>
        <w:rPr>
          <w:rFonts w:cs="Arial"/>
          <w:i/>
          <w:sz w:val="20"/>
        </w:rPr>
      </w:pPr>
    </w:p>
    <w:p w14:paraId="2EEAA06C" w14:textId="77777777" w:rsidR="002A7B47" w:rsidRPr="001C389A" w:rsidRDefault="002A7B47" w:rsidP="003F470E">
      <w:pPr>
        <w:jc w:val="center"/>
        <w:rPr>
          <w:rFonts w:cs="Arial"/>
          <w:i/>
          <w:sz w:val="20"/>
        </w:rPr>
      </w:pPr>
      <w:r w:rsidRPr="001C389A">
        <w:rPr>
          <w:rStyle w:val="DeltaViewInsertion"/>
          <w:rFonts w:cs="Arial"/>
          <w:color w:val="auto"/>
          <w:sz w:val="20"/>
          <w:u w:val="none"/>
        </w:rPr>
        <w:t>ECP.A.7.5. Figure 3 – Target Frequency setting changes</w:t>
      </w:r>
    </w:p>
    <w:p w14:paraId="7A19166A" w14:textId="77777777" w:rsidR="002132D7" w:rsidRPr="001C389A" w:rsidRDefault="002132D7" w:rsidP="002132D7">
      <w:pPr>
        <w:tabs>
          <w:tab w:val="left" w:pos="1566"/>
          <w:tab w:val="left" w:pos="2286"/>
          <w:tab w:val="left" w:pos="2736"/>
          <w:tab w:val="left" w:pos="3600"/>
          <w:tab w:val="left" w:pos="4608"/>
          <w:tab w:val="left" w:pos="5904"/>
        </w:tabs>
        <w:rPr>
          <w:rFonts w:cs="Arial"/>
          <w:sz w:val="20"/>
        </w:rPr>
      </w:pPr>
    </w:p>
    <w:p w14:paraId="58B81C13" w14:textId="77777777" w:rsidR="004501CD" w:rsidRDefault="004501CD">
      <w:pPr>
        <w:jc w:val="left"/>
        <w:rPr>
          <w:rFonts w:cs="Arial"/>
          <w:sz w:val="20"/>
        </w:rPr>
      </w:pPr>
      <w:r>
        <w:rPr>
          <w:rFonts w:cs="Arial"/>
          <w:sz w:val="20"/>
        </w:rPr>
        <w:br w:type="page"/>
      </w:r>
    </w:p>
    <w:p w14:paraId="66A1EBA5" w14:textId="77777777" w:rsidR="004501CD" w:rsidRPr="0055008D" w:rsidRDefault="004501CD" w:rsidP="004501CD">
      <w:pPr>
        <w:pStyle w:val="Heading1"/>
        <w:tabs>
          <w:tab w:val="clear" w:pos="90"/>
        </w:tabs>
        <w:ind w:left="0"/>
        <w:jc w:val="center"/>
        <w:rPr>
          <w:rStyle w:val="DeltaViewInsertion"/>
          <w:b w:val="0"/>
          <w:color w:val="auto"/>
          <w:szCs w:val="22"/>
          <w:u w:val="single"/>
        </w:rPr>
      </w:pPr>
      <w:bookmarkStart w:id="830" w:name="_Toc511041311"/>
      <w:bookmarkStart w:id="831" w:name="_Toc524003918"/>
      <w:r w:rsidRPr="0055008D">
        <w:rPr>
          <w:rStyle w:val="DeltaViewInsertion"/>
          <w:b w:val="0"/>
          <w:color w:val="auto"/>
          <w:szCs w:val="22"/>
          <w:u w:val="single"/>
        </w:rPr>
        <w:lastRenderedPageBreak/>
        <w:t xml:space="preserve">APPENDIX </w:t>
      </w:r>
      <w:r>
        <w:rPr>
          <w:rStyle w:val="DeltaViewInsertion"/>
          <w:b w:val="0"/>
          <w:color w:val="auto"/>
          <w:szCs w:val="22"/>
          <w:u w:val="single"/>
        </w:rPr>
        <w:t>8</w:t>
      </w:r>
      <w:bookmarkEnd w:id="830"/>
      <w:bookmarkEnd w:id="831"/>
    </w:p>
    <w:p w14:paraId="6CD9F52D" w14:textId="77777777" w:rsidR="004501CD" w:rsidRDefault="004501CD" w:rsidP="004501CD">
      <w:pPr>
        <w:pStyle w:val="Heading1"/>
        <w:tabs>
          <w:tab w:val="clear" w:pos="90"/>
        </w:tabs>
        <w:ind w:left="0"/>
        <w:jc w:val="center"/>
        <w:rPr>
          <w:b w:val="0"/>
        </w:rPr>
      </w:pPr>
      <w:bookmarkStart w:id="832" w:name="_Toc511041312"/>
      <w:bookmarkStart w:id="833" w:name="_Toc524003919"/>
      <w:r>
        <w:rPr>
          <w:b w:val="0"/>
          <w:u w:val="single"/>
        </w:rPr>
        <w:t xml:space="preserve">SIMULATION STUDIES AND COMPLIANCE TESTING FOR </w:t>
      </w:r>
      <w:r w:rsidRPr="00341F97">
        <w:rPr>
          <w:b w:val="0"/>
          <w:u w:val="single"/>
        </w:rPr>
        <w:t>NETWORK OPERATORS AND NON-EMBEDDED CUSTOMERS PLANT AND APPARATUS</w:t>
      </w:r>
      <w:bookmarkEnd w:id="832"/>
      <w:bookmarkEnd w:id="833"/>
    </w:p>
    <w:p w14:paraId="009FB032" w14:textId="77777777" w:rsidR="004501CD" w:rsidRDefault="004501CD" w:rsidP="004501CD"/>
    <w:p w14:paraId="0937108F" w14:textId="77777777" w:rsidR="004501CD" w:rsidRDefault="004501CD" w:rsidP="004501CD">
      <w:pPr>
        <w:ind w:left="1440" w:hanging="1440"/>
      </w:pPr>
      <w:r w:rsidRPr="00BA2EFB">
        <w:rPr>
          <w:rStyle w:val="DeltaViewInsertion"/>
          <w:color w:val="auto"/>
          <w:szCs w:val="22"/>
          <w:u w:val="none"/>
        </w:rPr>
        <w:t>ECP.A.</w:t>
      </w:r>
      <w:r>
        <w:rPr>
          <w:rStyle w:val="DeltaViewInsertion"/>
          <w:color w:val="auto"/>
          <w:szCs w:val="22"/>
          <w:u w:val="none"/>
        </w:rPr>
        <w:t>8</w:t>
      </w:r>
      <w:r w:rsidRPr="00BA2EFB">
        <w:rPr>
          <w:rStyle w:val="DeltaViewInsertion"/>
          <w:color w:val="auto"/>
          <w:szCs w:val="22"/>
          <w:u w:val="none"/>
        </w:rPr>
        <w:t>.1</w:t>
      </w:r>
      <w:r>
        <w:rPr>
          <w:rStyle w:val="DeltaViewInsertion"/>
          <w:color w:val="auto"/>
          <w:szCs w:val="22"/>
          <w:u w:val="none"/>
        </w:rPr>
        <w:tab/>
      </w:r>
      <w:r w:rsidRPr="00BA2EFB">
        <w:rPr>
          <w:u w:val="single"/>
        </w:rPr>
        <w:t xml:space="preserve">Compliance testing for disconnection and reconnection of </w:t>
      </w:r>
      <w:r w:rsidRPr="005C2793">
        <w:rPr>
          <w:u w:val="single"/>
        </w:rPr>
        <w:t xml:space="preserve">Network Operator’s Plant and Apparatus </w:t>
      </w:r>
    </w:p>
    <w:p w14:paraId="2082FFBD" w14:textId="77777777" w:rsidR="004501CD" w:rsidRDefault="004501CD" w:rsidP="004501CD"/>
    <w:p w14:paraId="5C99C711" w14:textId="77777777" w:rsidR="004501CD" w:rsidRPr="00936B1F" w:rsidRDefault="004501CD" w:rsidP="004501CD">
      <w:pPr>
        <w:ind w:left="1440" w:hanging="1440"/>
      </w:pPr>
      <w:r w:rsidRPr="00BA2EFB">
        <w:rPr>
          <w:rStyle w:val="DeltaViewInsertion"/>
          <w:color w:val="auto"/>
          <w:szCs w:val="22"/>
          <w:u w:val="none"/>
        </w:rPr>
        <w:t>ECP</w:t>
      </w:r>
      <w:r w:rsidRPr="0009406B">
        <w:rPr>
          <w:rStyle w:val="DeltaViewInsertion"/>
          <w:color w:val="auto"/>
          <w:szCs w:val="22"/>
          <w:u w:val="none"/>
        </w:rPr>
        <w:t>.A</w:t>
      </w:r>
      <w:r w:rsidRPr="00BA2EFB">
        <w:rPr>
          <w:rStyle w:val="DeltaViewInsertion"/>
          <w:color w:val="auto"/>
          <w:szCs w:val="22"/>
          <w:u w:val="none"/>
        </w:rPr>
        <w:t>.</w:t>
      </w:r>
      <w:r>
        <w:rPr>
          <w:rStyle w:val="DeltaViewInsertion"/>
          <w:color w:val="auto"/>
          <w:szCs w:val="22"/>
          <w:u w:val="none"/>
        </w:rPr>
        <w:t>8.</w:t>
      </w:r>
      <w:r w:rsidRPr="00BA2EFB">
        <w:rPr>
          <w:rStyle w:val="DeltaViewInsertion"/>
          <w:color w:val="auto"/>
          <w:szCs w:val="22"/>
          <w:u w:val="none"/>
        </w:rPr>
        <w:t>1.1</w:t>
      </w:r>
      <w:r>
        <w:rPr>
          <w:rStyle w:val="DeltaViewInsertion"/>
          <w:color w:val="auto"/>
          <w:szCs w:val="22"/>
          <w:u w:val="none"/>
        </w:rPr>
        <w:tab/>
      </w:r>
      <w:r w:rsidRPr="00440782">
        <w:rPr>
          <w:rStyle w:val="DeltaViewInsertion"/>
          <w:b/>
          <w:color w:val="auto"/>
          <w:szCs w:val="22"/>
          <w:u w:val="none"/>
        </w:rPr>
        <w:t>Network Operators</w:t>
      </w:r>
      <w:r w:rsidRPr="008279DD">
        <w:rPr>
          <w:rStyle w:val="DeltaViewInsertion"/>
          <w:color w:val="auto"/>
          <w:szCs w:val="22"/>
          <w:u w:val="none"/>
        </w:rPr>
        <w:t xml:space="preserve"> </w:t>
      </w:r>
      <w:r>
        <w:t xml:space="preserve">shall comply with the </w:t>
      </w:r>
      <w:r w:rsidRPr="00936B1F">
        <w:t xml:space="preserve">following applicable requirements in respect of </w:t>
      </w:r>
      <w:r w:rsidRPr="00524B5D">
        <w:rPr>
          <w:b/>
        </w:rPr>
        <w:t>EU Grid Supply Points</w:t>
      </w:r>
      <w:r w:rsidRPr="00936B1F">
        <w:t xml:space="preserve">: </w:t>
      </w:r>
    </w:p>
    <w:p w14:paraId="1276D1B9" w14:textId="77777777" w:rsidR="004501CD" w:rsidRPr="00936B1F" w:rsidRDefault="004501CD" w:rsidP="003B5BF0">
      <w:pPr>
        <w:pStyle w:val="ListParagraph"/>
        <w:numPr>
          <w:ilvl w:val="0"/>
          <w:numId w:val="44"/>
        </w:numPr>
      </w:pPr>
      <w:r w:rsidRPr="00936B1F">
        <w:t>Demand disconnection schemes;</w:t>
      </w:r>
    </w:p>
    <w:p w14:paraId="73586FA2" w14:textId="77777777" w:rsidR="004501CD" w:rsidRDefault="004501CD" w:rsidP="003B5BF0">
      <w:pPr>
        <w:pStyle w:val="ListParagraph"/>
        <w:numPr>
          <w:ilvl w:val="0"/>
          <w:numId w:val="44"/>
        </w:numPr>
      </w:pPr>
      <w:r>
        <w:t>Synchronising; and/or</w:t>
      </w:r>
    </w:p>
    <w:p w14:paraId="22BF9A5B" w14:textId="77777777" w:rsidR="004501CD" w:rsidRDefault="004501CD" w:rsidP="003B5BF0">
      <w:pPr>
        <w:pStyle w:val="ListParagraph"/>
        <w:numPr>
          <w:ilvl w:val="0"/>
          <w:numId w:val="44"/>
        </w:numPr>
      </w:pPr>
      <w:r>
        <w:t>low frequency demand disconnection;</w:t>
      </w:r>
    </w:p>
    <w:p w14:paraId="2B915C51" w14:textId="77777777" w:rsidR="004501CD" w:rsidRDefault="004501CD" w:rsidP="004501CD">
      <w:pPr>
        <w:ind w:left="1440" w:hanging="1440"/>
      </w:pPr>
    </w:p>
    <w:p w14:paraId="028F5F4E"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2</w:t>
      </w:r>
      <w:r>
        <w:rPr>
          <w:rStyle w:val="DeltaViewInsertion"/>
          <w:color w:val="auto"/>
          <w:szCs w:val="22"/>
          <w:u w:val="none"/>
        </w:rPr>
        <w:tab/>
        <w:t xml:space="preserve">The requirements for demand </w:t>
      </w:r>
      <w:r>
        <w:t xml:space="preserve">disconnection, other than low frequency demand disconnection, are pursuant to the requirements of the </w:t>
      </w:r>
      <w:r w:rsidRPr="00524B5D">
        <w:rPr>
          <w:b/>
        </w:rPr>
        <w:t>Bilateral Agreement</w:t>
      </w:r>
      <w:r>
        <w:rPr>
          <w:b/>
        </w:rPr>
        <w:t xml:space="preserve">. </w:t>
      </w:r>
      <w:r>
        <w:t xml:space="preserve">Any requirements for testing shall be agreed with the </w:t>
      </w:r>
      <w:r w:rsidRPr="00524B5D">
        <w:rPr>
          <w:b/>
        </w:rPr>
        <w:t>User</w:t>
      </w:r>
      <w:r>
        <w:rPr>
          <w:b/>
        </w:rPr>
        <w:t xml:space="preserve"> </w:t>
      </w:r>
      <w:r w:rsidRPr="00524B5D">
        <w:t>where such requirements are applicable</w:t>
      </w:r>
      <w:r>
        <w:t>.</w:t>
      </w:r>
    </w:p>
    <w:p w14:paraId="5147D893" w14:textId="77777777" w:rsidR="004501CD" w:rsidRDefault="004501CD" w:rsidP="004501CD">
      <w:pPr>
        <w:ind w:left="1440" w:hanging="1440"/>
      </w:pPr>
    </w:p>
    <w:p w14:paraId="4C4C63CF" w14:textId="77777777" w:rsidR="004501CD" w:rsidRPr="00524B5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3</w:t>
      </w:r>
      <w:r>
        <w:rPr>
          <w:rStyle w:val="DeltaViewInsertion"/>
          <w:color w:val="auto"/>
          <w:szCs w:val="22"/>
          <w:u w:val="none"/>
        </w:rPr>
        <w:tab/>
        <w:t>The requirements for synchronising</w:t>
      </w:r>
      <w:r>
        <w:t xml:space="preserve"> (where applicable) shall be pursuant to the requirements of the </w:t>
      </w:r>
      <w:r w:rsidRPr="00C3126E">
        <w:rPr>
          <w:b/>
        </w:rPr>
        <w:t>Bilateral Agreement</w:t>
      </w:r>
      <w:r>
        <w:rPr>
          <w:b/>
        </w:rPr>
        <w:t xml:space="preserve"> </w:t>
      </w:r>
      <w:r w:rsidRPr="007B1A61">
        <w:t>an</w:t>
      </w:r>
      <w:r>
        <w:t>d</w:t>
      </w:r>
      <w:r w:rsidRPr="00524B5D">
        <w:t xml:space="preserve"> ECC.6.2.3.10. </w:t>
      </w:r>
      <w:r>
        <w:t xml:space="preserve">Any requirements for testing (as applicable) shall be agreed with the </w:t>
      </w:r>
      <w:r w:rsidRPr="00C3126E">
        <w:rPr>
          <w:b/>
        </w:rPr>
        <w:t>User</w:t>
      </w:r>
      <w:r>
        <w:rPr>
          <w:b/>
        </w:rPr>
        <w:t xml:space="preserve"> </w:t>
      </w:r>
      <w:r>
        <w:t>and carried out during the commissioning process.</w:t>
      </w:r>
    </w:p>
    <w:p w14:paraId="299DD5F7" w14:textId="77777777" w:rsidR="004501CD" w:rsidRDefault="004501CD" w:rsidP="004501CD"/>
    <w:p w14:paraId="27262F70"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4</w:t>
      </w:r>
      <w:r>
        <w:rPr>
          <w:rStyle w:val="DeltaViewInsertion"/>
          <w:color w:val="auto"/>
          <w:szCs w:val="22"/>
          <w:u w:val="none"/>
        </w:rPr>
        <w:tab/>
      </w:r>
      <w:r w:rsidRPr="00440782">
        <w:rPr>
          <w:b/>
        </w:rPr>
        <w:t>Network Operators</w:t>
      </w:r>
      <w:r>
        <w:t xml:space="preserve"> who are </w:t>
      </w:r>
      <w:r w:rsidRPr="00524B5D">
        <w:rPr>
          <w:b/>
        </w:rPr>
        <w:t>EU Code Users</w:t>
      </w:r>
      <w:r>
        <w:t xml:space="preserve"> must demonstrate compliance with the low frequency demand disconnection requirements of ECC.6.4.3, ECC.A.5 and OC.6.6 for their entire distribution </w:t>
      </w:r>
      <w:r w:rsidRPr="00524B5D">
        <w:rPr>
          <w:b/>
        </w:rPr>
        <w:t>System</w:t>
      </w:r>
      <w:r>
        <w:t>.</w:t>
      </w:r>
      <w:r w:rsidDel="00897ED2">
        <w:rPr>
          <w:rStyle w:val="CommentReference"/>
        </w:rPr>
        <w:t xml:space="preserve"> </w:t>
      </w:r>
    </w:p>
    <w:p w14:paraId="7EF692D5" w14:textId="77777777" w:rsidR="004501CD" w:rsidRDefault="004501CD" w:rsidP="004501CD">
      <w:pPr>
        <w:ind w:left="1440" w:hanging="1440"/>
      </w:pPr>
    </w:p>
    <w:p w14:paraId="546BE997"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5</w:t>
      </w:r>
      <w:r>
        <w:rPr>
          <w:rStyle w:val="DeltaViewInsertion"/>
          <w:color w:val="auto"/>
          <w:szCs w:val="22"/>
          <w:u w:val="none"/>
        </w:rPr>
        <w:tab/>
      </w:r>
      <w:r>
        <w:t xml:space="preserve">An equipment certificate may be submitted to </w:t>
      </w:r>
      <w:r>
        <w:rPr>
          <w:b/>
        </w:rPr>
        <w:t xml:space="preserve">NGET </w:t>
      </w:r>
      <w:r>
        <w:t xml:space="preserve">instead of part of the tests provided for in </w:t>
      </w: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1.1</w:t>
      </w:r>
      <w:r>
        <w:t>.</w:t>
      </w:r>
    </w:p>
    <w:p w14:paraId="4AED3B91" w14:textId="77777777" w:rsidR="004501CD" w:rsidRDefault="004501CD" w:rsidP="004501CD">
      <w:pPr>
        <w:ind w:left="1440" w:hanging="1440"/>
      </w:pPr>
    </w:p>
    <w:p w14:paraId="0A13113B" w14:textId="77777777" w:rsidR="004501CD" w:rsidRDefault="004501CD" w:rsidP="004501CD"/>
    <w:p w14:paraId="1888B8F6" w14:textId="7777777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2</w:t>
      </w:r>
      <w:r w:rsidRPr="00992312">
        <w:t xml:space="preserve"> </w:t>
      </w:r>
      <w:r>
        <w:tab/>
      </w:r>
      <w:r w:rsidRPr="00BA2EFB">
        <w:rPr>
          <w:u w:val="single"/>
        </w:rPr>
        <w:t xml:space="preserve">Compliance testing for </w:t>
      </w:r>
      <w:r>
        <w:rPr>
          <w:u w:val="single"/>
        </w:rPr>
        <w:t>operational metering at EU Grid Supply Points</w:t>
      </w:r>
    </w:p>
    <w:p w14:paraId="502C7581" w14:textId="77777777" w:rsidR="004501CD" w:rsidRDefault="004501CD" w:rsidP="004501CD"/>
    <w:p w14:paraId="54A4C249" w14:textId="7777777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2</w:t>
      </w:r>
      <w:r>
        <w:t>.1</w:t>
      </w:r>
      <w:r>
        <w:tab/>
      </w:r>
      <w:r>
        <w:rPr>
          <w:rStyle w:val="DeltaViewInsertion"/>
          <w:color w:val="auto"/>
          <w:szCs w:val="22"/>
          <w:u w:val="none"/>
        </w:rPr>
        <w:t xml:space="preserve">The requirements for </w:t>
      </w:r>
      <w:r>
        <w:t xml:space="preserve">operational metering (where required) shall be pursuant to the requirements of the </w:t>
      </w:r>
      <w:r w:rsidRPr="00C3126E">
        <w:rPr>
          <w:b/>
        </w:rPr>
        <w:t>Bilateral Agreement</w:t>
      </w:r>
      <w:r>
        <w:rPr>
          <w:b/>
        </w:rPr>
        <w:t xml:space="preserve"> </w:t>
      </w:r>
      <w:r w:rsidRPr="007B1A61">
        <w:t>an</w:t>
      </w:r>
      <w:r>
        <w:t>d</w:t>
      </w:r>
      <w:r w:rsidRPr="00C3126E">
        <w:t xml:space="preserve"> ECC.6.</w:t>
      </w:r>
      <w:r>
        <w:t>5.6</w:t>
      </w:r>
      <w:r w:rsidRPr="00C3126E">
        <w:t xml:space="preserve">. </w:t>
      </w:r>
      <w:r>
        <w:t xml:space="preserve">Any applicable requirements for testing shall be agreed with the </w:t>
      </w:r>
      <w:r w:rsidRPr="00C3126E">
        <w:rPr>
          <w:b/>
        </w:rPr>
        <w:t>User</w:t>
      </w:r>
      <w:r>
        <w:rPr>
          <w:b/>
        </w:rPr>
        <w:t xml:space="preserve"> </w:t>
      </w:r>
      <w:r>
        <w:t xml:space="preserve">and carried out during the commissioning process. An </w:t>
      </w:r>
      <w:r w:rsidRPr="00524B5D">
        <w:rPr>
          <w:b/>
        </w:rPr>
        <w:t>Equipment Certificate</w:t>
      </w:r>
      <w:r>
        <w:t xml:space="preserve"> may be used for this purpose where agreed with </w:t>
      </w:r>
      <w:r w:rsidRPr="00524B5D">
        <w:rPr>
          <w:b/>
        </w:rPr>
        <w:t>NGET</w:t>
      </w:r>
      <w:r>
        <w:t>.</w:t>
      </w:r>
    </w:p>
    <w:p w14:paraId="4FBE3DFD" w14:textId="77777777" w:rsidR="004501CD" w:rsidRDefault="004501CD" w:rsidP="004501CD">
      <w:pPr>
        <w:ind w:left="1440" w:hanging="1440"/>
      </w:pPr>
    </w:p>
    <w:p w14:paraId="505CFA16" w14:textId="77777777" w:rsidR="004501CD" w:rsidRDefault="004501CD" w:rsidP="004501CD">
      <w:pPr>
        <w:ind w:left="1440" w:hanging="1440"/>
      </w:pPr>
      <w:r w:rsidRPr="00142ADD">
        <w:rPr>
          <w:rStyle w:val="DeltaViewInsertion"/>
          <w:color w:val="auto"/>
          <w:szCs w:val="22"/>
          <w:u w:val="none"/>
        </w:rPr>
        <w:t xml:space="preserve"> </w:t>
      </w: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3</w:t>
      </w:r>
      <w:r>
        <w:rPr>
          <w:rStyle w:val="DeltaViewInsertion"/>
          <w:color w:val="auto"/>
          <w:szCs w:val="22"/>
          <w:u w:val="none"/>
        </w:rPr>
        <w:tab/>
      </w:r>
      <w:r w:rsidRPr="00BA2EFB">
        <w:rPr>
          <w:u w:val="single"/>
        </w:rPr>
        <w:t>Compliance testing for disconnection and reconnection of Non-Embedded Customers Plant and Apparatus</w:t>
      </w:r>
    </w:p>
    <w:p w14:paraId="19F2FC68" w14:textId="77777777" w:rsidR="004501CD" w:rsidRDefault="004501CD" w:rsidP="004501CD">
      <w:pPr>
        <w:ind w:left="1440" w:hanging="1440"/>
      </w:pPr>
    </w:p>
    <w:p w14:paraId="19C9D02A" w14:textId="77777777" w:rsidR="004501CD" w:rsidRDefault="004501CD" w:rsidP="004501CD"/>
    <w:p w14:paraId="6E439F71" w14:textId="77777777" w:rsidR="004501CD" w:rsidRDefault="004501CD" w:rsidP="004501CD">
      <w:pPr>
        <w:ind w:left="1440" w:hanging="1440"/>
      </w:pPr>
      <w:r w:rsidRPr="00BA2EFB">
        <w:rPr>
          <w:rStyle w:val="DeltaViewInsertion"/>
          <w:color w:val="auto"/>
          <w:szCs w:val="22"/>
          <w:u w:val="none"/>
        </w:rPr>
        <w:t>ECP</w:t>
      </w:r>
      <w:r w:rsidRPr="0009406B">
        <w:rPr>
          <w:rStyle w:val="DeltaViewInsertion"/>
          <w:color w:val="auto"/>
          <w:szCs w:val="22"/>
          <w:u w:val="none"/>
        </w:rPr>
        <w:t>.A</w:t>
      </w:r>
      <w:r w:rsidRPr="00BA2EFB">
        <w:rPr>
          <w:rStyle w:val="DeltaViewInsertion"/>
          <w:color w:val="auto"/>
          <w:szCs w:val="22"/>
          <w:u w:val="none"/>
        </w:rPr>
        <w:t>.</w:t>
      </w:r>
      <w:r>
        <w:rPr>
          <w:rStyle w:val="DeltaViewInsertion"/>
          <w:color w:val="auto"/>
          <w:szCs w:val="22"/>
          <w:u w:val="none"/>
        </w:rPr>
        <w:t>8.3</w:t>
      </w:r>
      <w:r w:rsidRPr="00BA2EFB">
        <w:rPr>
          <w:rStyle w:val="DeltaViewInsertion"/>
          <w:color w:val="auto"/>
          <w:szCs w:val="22"/>
          <w:u w:val="none"/>
        </w:rPr>
        <w:t>.1</w:t>
      </w:r>
      <w:r>
        <w:rPr>
          <w:rStyle w:val="DeltaViewInsertion"/>
          <w:color w:val="auto"/>
          <w:szCs w:val="22"/>
          <w:u w:val="none"/>
        </w:rPr>
        <w:tab/>
      </w:r>
      <w:r>
        <w:rPr>
          <w:rStyle w:val="DeltaViewInsertion"/>
          <w:b/>
          <w:color w:val="auto"/>
          <w:szCs w:val="22"/>
          <w:u w:val="none"/>
        </w:rPr>
        <w:t>Non-Embedded Customers</w:t>
      </w:r>
      <w:r w:rsidRPr="008279DD">
        <w:rPr>
          <w:rStyle w:val="DeltaViewInsertion"/>
          <w:color w:val="auto"/>
          <w:szCs w:val="22"/>
          <w:u w:val="none"/>
        </w:rPr>
        <w:t xml:space="preserve"> </w:t>
      </w:r>
      <w:r>
        <w:t xml:space="preserve">shall comply with the following requirements where applicable: </w:t>
      </w:r>
    </w:p>
    <w:p w14:paraId="33489721" w14:textId="77777777" w:rsidR="004501CD" w:rsidRDefault="004501CD" w:rsidP="003B5BF0">
      <w:pPr>
        <w:pStyle w:val="ListParagraph"/>
        <w:numPr>
          <w:ilvl w:val="0"/>
          <w:numId w:val="47"/>
        </w:numPr>
      </w:pPr>
      <w:r>
        <w:t>Demand disconnection schemes;</w:t>
      </w:r>
    </w:p>
    <w:p w14:paraId="02DAA82E" w14:textId="77777777" w:rsidR="004501CD" w:rsidRDefault="004501CD" w:rsidP="003B5BF0">
      <w:pPr>
        <w:pStyle w:val="ListParagraph"/>
        <w:numPr>
          <w:ilvl w:val="0"/>
          <w:numId w:val="47"/>
        </w:numPr>
      </w:pPr>
      <w:r>
        <w:t>Synchronising; and/or</w:t>
      </w:r>
    </w:p>
    <w:p w14:paraId="1972A25D" w14:textId="77777777" w:rsidR="004501CD" w:rsidRDefault="004501CD" w:rsidP="003B5BF0">
      <w:pPr>
        <w:pStyle w:val="ListParagraph"/>
        <w:numPr>
          <w:ilvl w:val="0"/>
          <w:numId w:val="47"/>
        </w:numPr>
      </w:pPr>
      <w:r>
        <w:t>low frequency demand disconnection;</w:t>
      </w:r>
    </w:p>
    <w:p w14:paraId="5DCB7F5C" w14:textId="77777777" w:rsidR="004501CD" w:rsidRDefault="004501CD" w:rsidP="004501CD">
      <w:pPr>
        <w:ind w:left="1440" w:hanging="1440"/>
      </w:pPr>
    </w:p>
    <w:p w14:paraId="62E1D864"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2</w:t>
      </w:r>
      <w:r>
        <w:rPr>
          <w:rStyle w:val="DeltaViewInsertion"/>
          <w:color w:val="auto"/>
          <w:szCs w:val="22"/>
          <w:u w:val="none"/>
        </w:rPr>
        <w:tab/>
        <w:t xml:space="preserve">The requirements for demand </w:t>
      </w:r>
      <w:r>
        <w:t xml:space="preserve">disconnection, other than low frequency demand disconnection, are pursuant to the requirements of the </w:t>
      </w:r>
      <w:r w:rsidRPr="00C3126E">
        <w:rPr>
          <w:b/>
        </w:rPr>
        <w:t>Bilateral Agreement</w:t>
      </w:r>
      <w:r>
        <w:rPr>
          <w:b/>
        </w:rPr>
        <w:t xml:space="preserve">. </w:t>
      </w:r>
      <w:r>
        <w:t xml:space="preserve">Any requirements for testing shall be agreed with the </w:t>
      </w:r>
      <w:r w:rsidRPr="00C3126E">
        <w:rPr>
          <w:b/>
        </w:rPr>
        <w:t>User</w:t>
      </w:r>
      <w:r>
        <w:t>.</w:t>
      </w:r>
    </w:p>
    <w:p w14:paraId="0D376AB8" w14:textId="77777777" w:rsidR="004501CD" w:rsidRDefault="004501CD" w:rsidP="004501CD">
      <w:pPr>
        <w:ind w:left="1440" w:hanging="1440"/>
      </w:pPr>
    </w:p>
    <w:p w14:paraId="2205C806" w14:textId="77777777" w:rsidR="004501CD" w:rsidRPr="00C3126E"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3</w:t>
      </w:r>
      <w:r>
        <w:rPr>
          <w:rStyle w:val="DeltaViewInsertion"/>
          <w:color w:val="auto"/>
          <w:szCs w:val="22"/>
          <w:u w:val="none"/>
        </w:rPr>
        <w:tab/>
        <w:t>The requirements for synchronising</w:t>
      </w:r>
      <w:r>
        <w:t xml:space="preserve"> (where applicable) shall be pursuant to the requirements of the </w:t>
      </w:r>
      <w:r w:rsidRPr="00C3126E">
        <w:rPr>
          <w:b/>
        </w:rPr>
        <w:t>Bilateral Agreement</w:t>
      </w:r>
      <w:r>
        <w:rPr>
          <w:b/>
        </w:rPr>
        <w:t xml:space="preserve"> </w:t>
      </w:r>
      <w:r w:rsidRPr="007B1A61">
        <w:t>an</w:t>
      </w:r>
      <w:r>
        <w:t>d</w:t>
      </w:r>
      <w:r w:rsidRPr="00C3126E">
        <w:t xml:space="preserve"> ECC.6.2.3.10. </w:t>
      </w:r>
      <w:r>
        <w:t xml:space="preserve">Any requirements for testing (as applicable) shall be agreed with the </w:t>
      </w:r>
      <w:r w:rsidRPr="00C3126E">
        <w:rPr>
          <w:b/>
        </w:rPr>
        <w:t>User</w:t>
      </w:r>
      <w:r>
        <w:rPr>
          <w:b/>
        </w:rPr>
        <w:t xml:space="preserve"> </w:t>
      </w:r>
      <w:r>
        <w:t>and carried out during the commissioning process.</w:t>
      </w:r>
    </w:p>
    <w:p w14:paraId="52D743FA" w14:textId="77777777" w:rsidR="004501CD" w:rsidRDefault="004501CD" w:rsidP="004501CD"/>
    <w:p w14:paraId="2757B7B2"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4</w:t>
      </w:r>
      <w:r>
        <w:rPr>
          <w:rStyle w:val="DeltaViewInsertion"/>
          <w:color w:val="auto"/>
          <w:szCs w:val="22"/>
          <w:u w:val="none"/>
        </w:rPr>
        <w:tab/>
      </w:r>
      <w:r>
        <w:rPr>
          <w:rStyle w:val="DeltaViewInsertion"/>
          <w:b/>
          <w:color w:val="auto"/>
          <w:szCs w:val="22"/>
          <w:u w:val="none"/>
        </w:rPr>
        <w:t>Non-Embedded Customers</w:t>
      </w:r>
      <w:r w:rsidRPr="008279DD">
        <w:rPr>
          <w:rStyle w:val="DeltaViewInsertion"/>
          <w:color w:val="auto"/>
          <w:szCs w:val="22"/>
          <w:u w:val="none"/>
        </w:rPr>
        <w:t xml:space="preserve"> </w:t>
      </w:r>
      <w:r>
        <w:t xml:space="preserve">who are </w:t>
      </w:r>
      <w:r w:rsidRPr="00C3126E">
        <w:rPr>
          <w:b/>
        </w:rPr>
        <w:t>EU Code Users</w:t>
      </w:r>
      <w:r>
        <w:rPr>
          <w:b/>
        </w:rPr>
        <w:t xml:space="preserve"> </w:t>
      </w:r>
      <w:r w:rsidRPr="00524B5D">
        <w:t>must</w:t>
      </w:r>
      <w:r>
        <w:t xml:space="preserve"> demonstrate compliance with the low frequency demand disconnection requirements of ECC.6.4.3, ECC.A.5 and OC.6.6 of their </w:t>
      </w:r>
      <w:r w:rsidRPr="00524B5D">
        <w:rPr>
          <w:b/>
        </w:rPr>
        <w:t>System</w:t>
      </w:r>
      <w:r w:rsidRPr="00524B5D">
        <w:t>.</w:t>
      </w:r>
    </w:p>
    <w:p w14:paraId="6B2EF463" w14:textId="77777777" w:rsidR="004501CD" w:rsidRDefault="004501CD" w:rsidP="004501CD">
      <w:pPr>
        <w:ind w:left="1440" w:hanging="1440"/>
      </w:pPr>
    </w:p>
    <w:p w14:paraId="03627A2C"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5</w:t>
      </w:r>
      <w:r>
        <w:rPr>
          <w:rStyle w:val="DeltaViewInsertion"/>
          <w:color w:val="auto"/>
          <w:szCs w:val="22"/>
          <w:u w:val="none"/>
        </w:rPr>
        <w:tab/>
      </w:r>
      <w:r>
        <w:t xml:space="preserve">An equipment certificate may be submitted to </w:t>
      </w:r>
      <w:r>
        <w:rPr>
          <w:b/>
        </w:rPr>
        <w:t xml:space="preserve">NGET </w:t>
      </w:r>
      <w:r>
        <w:t xml:space="preserve">instead of part of the tests provided for in </w:t>
      </w: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.1</w:t>
      </w:r>
      <w:r>
        <w:t>.</w:t>
      </w:r>
    </w:p>
    <w:p w14:paraId="73F5955D" w14:textId="77777777" w:rsidR="004501CD" w:rsidRDefault="004501CD" w:rsidP="004501CD">
      <w:pPr>
        <w:ind w:left="1440" w:hanging="1440"/>
      </w:pPr>
    </w:p>
    <w:p w14:paraId="2F701782" w14:textId="7777777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4</w:t>
      </w:r>
      <w:r w:rsidRPr="00992312">
        <w:t xml:space="preserve"> </w:t>
      </w:r>
      <w:r>
        <w:tab/>
      </w:r>
      <w:r w:rsidRPr="00BA2EFB">
        <w:rPr>
          <w:u w:val="single"/>
        </w:rPr>
        <w:t xml:space="preserve">Compliance testing for </w:t>
      </w:r>
      <w:r>
        <w:rPr>
          <w:u w:val="single"/>
        </w:rPr>
        <w:t xml:space="preserve">operational metering on </w:t>
      </w:r>
      <w:r w:rsidRPr="000259FD">
        <w:rPr>
          <w:u w:val="single"/>
        </w:rPr>
        <w:t>Non-Embedded Customers Plant and Apparatus</w:t>
      </w:r>
    </w:p>
    <w:p w14:paraId="7A42A07A" w14:textId="77777777" w:rsidR="004501CD" w:rsidRDefault="004501CD" w:rsidP="004501CD"/>
    <w:p w14:paraId="691368BF" w14:textId="7777777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4</w:t>
      </w:r>
      <w:r>
        <w:t>.1</w:t>
      </w:r>
      <w:r>
        <w:tab/>
      </w:r>
      <w:r>
        <w:rPr>
          <w:rStyle w:val="DeltaViewInsertion"/>
          <w:color w:val="auto"/>
          <w:szCs w:val="22"/>
          <w:u w:val="none"/>
        </w:rPr>
        <w:t xml:space="preserve">The requirements for </w:t>
      </w:r>
      <w:r>
        <w:t xml:space="preserve">operational metering (where required)) shall be pursuant to the requirements of the </w:t>
      </w:r>
      <w:r w:rsidRPr="00C3126E">
        <w:rPr>
          <w:b/>
        </w:rPr>
        <w:t>Bilateral Agreement</w:t>
      </w:r>
      <w:r>
        <w:rPr>
          <w:b/>
        </w:rPr>
        <w:t xml:space="preserve"> </w:t>
      </w:r>
      <w:r w:rsidRPr="007B1A61">
        <w:t>an</w:t>
      </w:r>
      <w:r>
        <w:t>d</w:t>
      </w:r>
      <w:r w:rsidRPr="00C3126E">
        <w:t xml:space="preserve"> ECC.6.</w:t>
      </w:r>
      <w:r>
        <w:t>5.6</w:t>
      </w:r>
      <w:r w:rsidRPr="00C3126E">
        <w:t xml:space="preserve">. </w:t>
      </w:r>
      <w:r>
        <w:t xml:space="preserve">Any applicable requirements for testing shall be agreed with the </w:t>
      </w:r>
      <w:r w:rsidRPr="00C3126E">
        <w:rPr>
          <w:b/>
        </w:rPr>
        <w:t>User</w:t>
      </w:r>
      <w:r>
        <w:rPr>
          <w:b/>
        </w:rPr>
        <w:t xml:space="preserve"> </w:t>
      </w:r>
      <w:r>
        <w:t xml:space="preserve">and carried out during the commissioning process.  An </w:t>
      </w:r>
      <w:r w:rsidRPr="00CD2B00">
        <w:rPr>
          <w:b/>
        </w:rPr>
        <w:t>Equipment Certificate</w:t>
      </w:r>
      <w:r>
        <w:t xml:space="preserve"> may be used for this purpose where agreed with </w:t>
      </w:r>
      <w:r w:rsidRPr="00CD2B00">
        <w:rPr>
          <w:b/>
        </w:rPr>
        <w:t>NGET</w:t>
      </w:r>
      <w:r>
        <w:t>.</w:t>
      </w:r>
    </w:p>
    <w:p w14:paraId="28A64E1D" w14:textId="77777777" w:rsidR="004501CD" w:rsidRDefault="004501CD" w:rsidP="004501CD">
      <w:pPr>
        <w:ind w:left="1440" w:hanging="1440"/>
      </w:pPr>
    </w:p>
    <w:p w14:paraId="0F0F8980" w14:textId="77777777" w:rsidR="004501CD" w:rsidRDefault="004501CD" w:rsidP="004501CD"/>
    <w:p w14:paraId="621ABA9B" w14:textId="77777777" w:rsidR="004501CD" w:rsidRDefault="004501CD" w:rsidP="004501CD">
      <w:pPr>
        <w:ind w:left="1440" w:hanging="1440"/>
      </w:pPr>
    </w:p>
    <w:p w14:paraId="3675B49C" w14:textId="77777777" w:rsidR="004501CD" w:rsidRPr="00524B5D" w:rsidRDefault="004501CD" w:rsidP="004501CD">
      <w:pPr>
        <w:tabs>
          <w:tab w:val="left" w:pos="1296"/>
          <w:tab w:val="left" w:pos="2016"/>
          <w:tab w:val="left" w:pos="2736"/>
        </w:tabs>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rsidRPr="00524B5D">
        <w:rPr>
          <w:rFonts w:cs="Arial"/>
          <w:szCs w:val="22"/>
        </w:rPr>
        <w:tab/>
      </w:r>
      <w:r w:rsidRPr="00524B5D">
        <w:rPr>
          <w:rFonts w:cs="Arial"/>
          <w:szCs w:val="22"/>
          <w:u w:val="single"/>
        </w:rPr>
        <w:t>Common Provisions on Compliance Simulations</w:t>
      </w:r>
    </w:p>
    <w:p w14:paraId="5C9E9884" w14:textId="77777777" w:rsidR="004501CD" w:rsidRPr="00524B5D" w:rsidRDefault="004501CD" w:rsidP="004501CD">
      <w:pPr>
        <w:tabs>
          <w:tab w:val="left" w:pos="1296"/>
          <w:tab w:val="left" w:pos="2016"/>
          <w:tab w:val="left" w:pos="2736"/>
        </w:tabs>
        <w:ind w:left="1296" w:hanging="1296"/>
        <w:rPr>
          <w:rFonts w:cs="Arial"/>
          <w:szCs w:val="22"/>
        </w:rPr>
      </w:pPr>
    </w:p>
    <w:p w14:paraId="4B4DE39B" w14:textId="77777777" w:rsidR="004501CD" w:rsidRDefault="004501CD" w:rsidP="004501CD">
      <w:pPr>
        <w:tabs>
          <w:tab w:val="left" w:pos="1296"/>
          <w:tab w:val="left" w:pos="2016"/>
          <w:tab w:val="left" w:pos="2736"/>
        </w:tabs>
        <w:ind w:left="1296" w:hanging="1296"/>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.1</w:t>
      </w:r>
      <w:r w:rsidRPr="00524B5D">
        <w:rPr>
          <w:rFonts w:cs="Arial"/>
          <w:szCs w:val="22"/>
        </w:rPr>
        <w:tab/>
      </w:r>
      <w:r>
        <w:rPr>
          <w:rFonts w:cs="Arial"/>
          <w:b/>
          <w:szCs w:val="22"/>
        </w:rPr>
        <w:t>Users</w:t>
      </w:r>
      <w:r w:rsidRPr="00524B5D">
        <w:rPr>
          <w:rFonts w:cs="Arial"/>
          <w:szCs w:val="22"/>
        </w:rPr>
        <w:t xml:space="preserve"> are required to </w:t>
      </w:r>
      <w:r>
        <w:rPr>
          <w:rFonts w:cs="Arial"/>
          <w:szCs w:val="22"/>
        </w:rPr>
        <w:t>provide</w:t>
      </w:r>
      <w:r w:rsidRPr="00524B5D">
        <w:rPr>
          <w:rFonts w:cs="Arial"/>
          <w:szCs w:val="22"/>
        </w:rPr>
        <w:t xml:space="preserve"> </w:t>
      </w:r>
      <w:r w:rsidRPr="005525FA">
        <w:rPr>
          <w:rFonts w:cs="Arial"/>
          <w:szCs w:val="22"/>
        </w:rPr>
        <w:t>simulation</w:t>
      </w:r>
      <w:r>
        <w:rPr>
          <w:rFonts w:cs="Arial"/>
          <w:szCs w:val="22"/>
        </w:rPr>
        <w:t xml:space="preserve"> </w:t>
      </w:r>
      <w:r w:rsidRPr="005525FA">
        <w:rPr>
          <w:rFonts w:cs="Arial"/>
          <w:szCs w:val="22"/>
        </w:rPr>
        <w:t>studies</w:t>
      </w:r>
      <w:r>
        <w:rPr>
          <w:rFonts w:cs="Arial"/>
          <w:szCs w:val="22"/>
        </w:rPr>
        <w:t xml:space="preserve"> or equivalent information </w:t>
      </w:r>
      <w:r w:rsidRPr="00524B5D">
        <w:rPr>
          <w:rFonts w:cs="Arial"/>
          <w:szCs w:val="22"/>
        </w:rPr>
        <w:t xml:space="preserve">to the satisfaction of </w:t>
      </w:r>
      <w:r w:rsidRPr="00524B5D">
        <w:rPr>
          <w:rFonts w:cs="Arial"/>
          <w:b/>
          <w:szCs w:val="22"/>
        </w:rPr>
        <w:t>NGET</w:t>
      </w:r>
      <w:r>
        <w:rPr>
          <w:rFonts w:cs="Arial"/>
          <w:b/>
          <w:szCs w:val="22"/>
        </w:rPr>
        <w:t xml:space="preserve"> </w:t>
      </w:r>
      <w:r w:rsidRPr="00524B5D">
        <w:rPr>
          <w:rFonts w:cs="Arial"/>
          <w:szCs w:val="22"/>
        </w:rPr>
        <w:t>in the following circumstances</w:t>
      </w:r>
      <w:r w:rsidRPr="001476BC">
        <w:rPr>
          <w:rFonts w:cs="Arial"/>
          <w:szCs w:val="22"/>
        </w:rPr>
        <w:t>.</w:t>
      </w:r>
    </w:p>
    <w:p w14:paraId="0621A17B" w14:textId="77777777" w:rsidR="004501CD" w:rsidRDefault="004501CD" w:rsidP="004501CD">
      <w:pPr>
        <w:tabs>
          <w:tab w:val="left" w:pos="1296"/>
          <w:tab w:val="left" w:pos="2016"/>
          <w:tab w:val="left" w:pos="2736"/>
        </w:tabs>
        <w:ind w:left="1296" w:hanging="1296"/>
        <w:rPr>
          <w:rFonts w:cs="Arial"/>
          <w:szCs w:val="22"/>
        </w:rPr>
      </w:pPr>
    </w:p>
    <w:p w14:paraId="533C9BF0" w14:textId="77777777" w:rsidR="004501CD" w:rsidRPr="00936B1F" w:rsidRDefault="004501CD" w:rsidP="003B5BF0">
      <w:pPr>
        <w:pStyle w:val="ListParagraph"/>
        <w:numPr>
          <w:ilvl w:val="0"/>
          <w:numId w:val="46"/>
        </w:numPr>
      </w:pPr>
      <w:r w:rsidRPr="00936B1F">
        <w:t xml:space="preserve">a new connection to the </w:t>
      </w:r>
      <w:r w:rsidRPr="0062201E">
        <w:rPr>
          <w:b/>
        </w:rPr>
        <w:t>Transmission System</w:t>
      </w:r>
      <w:r w:rsidRPr="00936B1F">
        <w:t xml:space="preserve"> is required forming part of an </w:t>
      </w:r>
      <w:r w:rsidRPr="00524B5D">
        <w:rPr>
          <w:b/>
        </w:rPr>
        <w:t>EU Grid Supply Point</w:t>
      </w:r>
      <w:r w:rsidRPr="00936B1F">
        <w:t>;</w:t>
      </w:r>
    </w:p>
    <w:p w14:paraId="57371F20" w14:textId="77777777" w:rsidR="004501CD" w:rsidRPr="00524B5D" w:rsidRDefault="004501CD" w:rsidP="003B5BF0">
      <w:pPr>
        <w:pStyle w:val="ListParagraph"/>
        <w:numPr>
          <w:ilvl w:val="0"/>
          <w:numId w:val="46"/>
        </w:numPr>
      </w:pPr>
      <w:r w:rsidRPr="00936B1F">
        <w:t xml:space="preserve">a </w:t>
      </w:r>
      <w:r w:rsidRPr="00936B1F">
        <w:rPr>
          <w:b/>
        </w:rPr>
        <w:t>Substantial Modification</w:t>
      </w:r>
      <w:r w:rsidRPr="00936B1F">
        <w:t xml:space="preserve"> takes place at an </w:t>
      </w:r>
      <w:r w:rsidRPr="00936B1F">
        <w:rPr>
          <w:b/>
        </w:rPr>
        <w:t>EU Grid Supply Point</w:t>
      </w:r>
    </w:p>
    <w:p w14:paraId="78B1FFC3" w14:textId="77777777" w:rsidR="004501CD" w:rsidRPr="00524B5D" w:rsidRDefault="004501CD" w:rsidP="003B5BF0">
      <w:pPr>
        <w:pStyle w:val="ListParagraph"/>
        <w:numPr>
          <w:ilvl w:val="0"/>
          <w:numId w:val="46"/>
        </w:numPr>
        <w:rPr>
          <w:rFonts w:cs="Arial"/>
          <w:szCs w:val="22"/>
        </w:rPr>
      </w:pPr>
      <w:r w:rsidRPr="00524B5D">
        <w:rPr>
          <w:b/>
        </w:rPr>
        <w:t xml:space="preserve">NGET </w:t>
      </w:r>
      <w:r w:rsidRPr="00936B1F">
        <w:t>becomes aware of a potential non-</w:t>
      </w:r>
      <w:r w:rsidRPr="00524B5D">
        <w:t xml:space="preserve">compliance by the </w:t>
      </w:r>
      <w:r w:rsidRPr="00936B1F">
        <w:rPr>
          <w:b/>
        </w:rPr>
        <w:t xml:space="preserve">Network Operator </w:t>
      </w:r>
      <w:r w:rsidRPr="00936B1F">
        <w:t xml:space="preserve">or </w:t>
      </w:r>
      <w:r w:rsidRPr="00936B1F">
        <w:rPr>
          <w:b/>
        </w:rPr>
        <w:t xml:space="preserve">Non-Embedded Customer </w:t>
      </w:r>
      <w:r w:rsidRPr="00524B5D">
        <w:t>at an</w:t>
      </w:r>
      <w:r w:rsidRPr="00936B1F">
        <w:rPr>
          <w:b/>
        </w:rPr>
        <w:t xml:space="preserve"> EU Grid Supply Point</w:t>
      </w:r>
      <w:r w:rsidRPr="00524B5D">
        <w:t>.</w:t>
      </w:r>
    </w:p>
    <w:p w14:paraId="5FADE6AE" w14:textId="77777777" w:rsidR="004501CD" w:rsidRPr="00524B5D" w:rsidRDefault="004501CD" w:rsidP="004501CD">
      <w:pPr>
        <w:tabs>
          <w:tab w:val="left" w:pos="1296"/>
          <w:tab w:val="left" w:pos="2016"/>
          <w:tab w:val="left" w:pos="2736"/>
        </w:tabs>
        <w:ind w:left="1296" w:hanging="1296"/>
        <w:rPr>
          <w:rFonts w:cs="Arial"/>
          <w:szCs w:val="22"/>
        </w:rPr>
      </w:pPr>
    </w:p>
    <w:p w14:paraId="2D779161" w14:textId="77777777" w:rsidR="004501CD" w:rsidRPr="00524B5D" w:rsidRDefault="004501CD" w:rsidP="004501CD">
      <w:pPr>
        <w:tabs>
          <w:tab w:val="left" w:pos="1296"/>
          <w:tab w:val="left" w:pos="2016"/>
          <w:tab w:val="left" w:pos="2736"/>
        </w:tabs>
        <w:ind w:left="1296" w:hanging="1296"/>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.2</w:t>
      </w:r>
      <w:r>
        <w:tab/>
      </w:r>
      <w:r w:rsidRPr="00524B5D">
        <w:rPr>
          <w:rFonts w:cs="Arial"/>
          <w:szCs w:val="22"/>
        </w:rPr>
        <w:t xml:space="preserve">Notwithstanding the requirements of </w:t>
      </w: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.1,</w:t>
      </w:r>
      <w:r w:rsidRPr="00524B5D">
        <w:rPr>
          <w:rFonts w:cs="Arial"/>
          <w:szCs w:val="22"/>
        </w:rPr>
        <w:t xml:space="preserve"> </w:t>
      </w:r>
      <w:r w:rsidRPr="00524B5D">
        <w:rPr>
          <w:rFonts w:cs="Arial"/>
          <w:b/>
          <w:szCs w:val="22"/>
        </w:rPr>
        <w:t xml:space="preserve">NGET </w:t>
      </w:r>
      <w:r w:rsidRPr="00524B5D">
        <w:rPr>
          <w:rFonts w:cs="Arial"/>
          <w:szCs w:val="22"/>
        </w:rPr>
        <w:t>shall be entitled to:-</w:t>
      </w:r>
    </w:p>
    <w:p w14:paraId="5F110CDB" w14:textId="77777777" w:rsidR="004501CD" w:rsidRPr="00524B5D" w:rsidRDefault="004501CD" w:rsidP="004501CD">
      <w:pPr>
        <w:tabs>
          <w:tab w:val="left" w:pos="1296"/>
          <w:tab w:val="left" w:pos="2016"/>
          <w:tab w:val="left" w:pos="2736"/>
        </w:tabs>
        <w:ind w:left="1296" w:hanging="1296"/>
        <w:rPr>
          <w:rFonts w:cs="Arial"/>
          <w:szCs w:val="22"/>
        </w:rPr>
      </w:pPr>
    </w:p>
    <w:p w14:paraId="2C270680" w14:textId="77777777" w:rsidR="004501CD" w:rsidRPr="00524B5D" w:rsidRDefault="004501CD" w:rsidP="003B5BF0">
      <w:pPr>
        <w:widowControl w:val="0"/>
        <w:numPr>
          <w:ilvl w:val="0"/>
          <w:numId w:val="45"/>
        </w:numPr>
        <w:tabs>
          <w:tab w:val="left" w:pos="1296"/>
          <w:tab w:val="left" w:pos="1701"/>
          <w:tab w:val="left" w:pos="2736"/>
        </w:tabs>
        <w:snapToGrid w:val="0"/>
        <w:spacing w:line="264" w:lineRule="auto"/>
        <w:rPr>
          <w:rFonts w:cs="Arial"/>
          <w:szCs w:val="22"/>
        </w:rPr>
      </w:pPr>
      <w:r w:rsidRPr="00524B5D">
        <w:rPr>
          <w:rFonts w:cs="Arial"/>
          <w:szCs w:val="22"/>
        </w:rPr>
        <w:t xml:space="preserve">Allow the </w:t>
      </w:r>
      <w:r>
        <w:rPr>
          <w:b/>
        </w:rPr>
        <w:t xml:space="preserve">Network Operator </w:t>
      </w:r>
      <w:r>
        <w:t xml:space="preserve">or </w:t>
      </w:r>
      <w:r>
        <w:rPr>
          <w:b/>
        </w:rPr>
        <w:t>Non-Embedded Customer</w:t>
      </w:r>
      <w:r w:rsidRPr="00305D16">
        <w:rPr>
          <w:rFonts w:cs="Arial"/>
          <w:szCs w:val="22"/>
        </w:rPr>
        <w:t xml:space="preserve"> </w:t>
      </w:r>
      <w:r w:rsidRPr="00524B5D">
        <w:rPr>
          <w:rFonts w:cs="Arial"/>
          <w:szCs w:val="22"/>
        </w:rPr>
        <w:t>to carry out an alternative set of</w:t>
      </w:r>
      <w:r>
        <w:rPr>
          <w:rFonts w:cs="Arial"/>
          <w:szCs w:val="22"/>
        </w:rPr>
        <w:t xml:space="preserve"> simulations (or equivalent information)</w:t>
      </w:r>
      <w:r w:rsidRPr="00524B5D">
        <w:rPr>
          <w:rFonts w:cs="Arial"/>
          <w:szCs w:val="22"/>
        </w:rPr>
        <w:t xml:space="preserve"> provided that they demonstrate that the </w:t>
      </w:r>
      <w:r>
        <w:rPr>
          <w:b/>
        </w:rPr>
        <w:t xml:space="preserve">Network Operators </w:t>
      </w:r>
      <w:r>
        <w:t xml:space="preserve">or </w:t>
      </w:r>
      <w:r>
        <w:rPr>
          <w:b/>
        </w:rPr>
        <w:t>Non-Embedded Customers</w:t>
      </w:r>
      <w:r w:rsidRPr="00524B5D">
        <w:rPr>
          <w:rFonts w:cs="Arial"/>
          <w:b/>
          <w:szCs w:val="22"/>
        </w:rPr>
        <w:t xml:space="preserve"> Plant</w:t>
      </w:r>
      <w:r w:rsidRPr="00524B5D">
        <w:rPr>
          <w:rFonts w:cs="Arial"/>
          <w:szCs w:val="22"/>
        </w:rPr>
        <w:t xml:space="preserve"> and </w:t>
      </w:r>
      <w:r w:rsidRPr="00524B5D">
        <w:rPr>
          <w:rFonts w:cs="Arial"/>
          <w:b/>
          <w:szCs w:val="22"/>
        </w:rPr>
        <w:t>Apparatus</w:t>
      </w:r>
      <w:r w:rsidRPr="00524B5D">
        <w:rPr>
          <w:rFonts w:cs="Arial"/>
          <w:szCs w:val="22"/>
        </w:rPr>
        <w:t xml:space="preserve"> is capable of satisfying the </w:t>
      </w:r>
      <w:r>
        <w:rPr>
          <w:rFonts w:cs="Arial"/>
          <w:szCs w:val="22"/>
        </w:rPr>
        <w:t xml:space="preserve">applicable </w:t>
      </w:r>
      <w:r w:rsidRPr="00524B5D">
        <w:rPr>
          <w:rFonts w:cs="Arial"/>
          <w:szCs w:val="22"/>
        </w:rPr>
        <w:t xml:space="preserve">requirements of the </w:t>
      </w:r>
      <w:r>
        <w:rPr>
          <w:rFonts w:cs="Arial"/>
          <w:b/>
          <w:szCs w:val="22"/>
        </w:rPr>
        <w:t>Data Registration Code</w:t>
      </w:r>
      <w:r>
        <w:rPr>
          <w:rFonts w:cs="Arial"/>
          <w:szCs w:val="22"/>
        </w:rPr>
        <w:t>.</w:t>
      </w:r>
    </w:p>
    <w:p w14:paraId="70312747" w14:textId="77777777" w:rsidR="004501CD" w:rsidRPr="00524B5D" w:rsidRDefault="004501CD" w:rsidP="004501CD">
      <w:pPr>
        <w:tabs>
          <w:tab w:val="left" w:pos="1296"/>
          <w:tab w:val="left" w:pos="1701"/>
          <w:tab w:val="left" w:pos="2736"/>
        </w:tabs>
        <w:ind w:left="1650"/>
        <w:rPr>
          <w:rFonts w:cs="Arial"/>
          <w:szCs w:val="22"/>
        </w:rPr>
      </w:pPr>
    </w:p>
    <w:p w14:paraId="28BCB346" w14:textId="77777777" w:rsidR="004501CD" w:rsidRPr="00524B5D" w:rsidRDefault="004501CD" w:rsidP="003B5BF0">
      <w:pPr>
        <w:widowControl w:val="0"/>
        <w:numPr>
          <w:ilvl w:val="0"/>
          <w:numId w:val="45"/>
        </w:numPr>
        <w:tabs>
          <w:tab w:val="left" w:pos="1296"/>
          <w:tab w:val="left" w:pos="1701"/>
          <w:tab w:val="left" w:pos="2736"/>
        </w:tabs>
        <w:snapToGrid w:val="0"/>
        <w:spacing w:line="264" w:lineRule="auto"/>
        <w:rPr>
          <w:rFonts w:cs="Arial"/>
          <w:szCs w:val="22"/>
        </w:rPr>
      </w:pPr>
      <w:r w:rsidRPr="00524B5D">
        <w:rPr>
          <w:rFonts w:cs="Arial"/>
          <w:szCs w:val="22"/>
        </w:rPr>
        <w:t xml:space="preserve">Require the </w:t>
      </w:r>
      <w:r>
        <w:rPr>
          <w:b/>
        </w:rPr>
        <w:t xml:space="preserve">Network Operator </w:t>
      </w:r>
      <w:r>
        <w:t xml:space="preserve">or </w:t>
      </w:r>
      <w:r>
        <w:rPr>
          <w:b/>
        </w:rPr>
        <w:t>Non-Embedded Customer</w:t>
      </w:r>
      <w:r w:rsidRPr="00305D16">
        <w:rPr>
          <w:rFonts w:cs="Arial"/>
          <w:szCs w:val="22"/>
        </w:rPr>
        <w:t xml:space="preserve"> </w:t>
      </w:r>
      <w:r w:rsidRPr="00524B5D">
        <w:rPr>
          <w:rFonts w:cs="Arial"/>
          <w:szCs w:val="22"/>
        </w:rPr>
        <w:t>to carry out additional or alternative simulations</w:t>
      </w:r>
      <w:r>
        <w:rPr>
          <w:rFonts w:cs="Arial"/>
          <w:szCs w:val="22"/>
        </w:rPr>
        <w:t xml:space="preserve"> (or equivalent information)</w:t>
      </w:r>
      <w:r w:rsidRPr="00524B5D">
        <w:rPr>
          <w:rFonts w:cs="Arial"/>
          <w:szCs w:val="22"/>
        </w:rPr>
        <w:t xml:space="preserve"> to those specified in </w:t>
      </w: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 xml:space="preserve">.1 </w:t>
      </w:r>
      <w:r w:rsidRPr="00524B5D">
        <w:rPr>
          <w:rFonts w:cs="Arial"/>
          <w:szCs w:val="22"/>
        </w:rPr>
        <w:t>where they would otherwise be insufficient to demonstrate</w:t>
      </w:r>
      <w:r>
        <w:rPr>
          <w:rFonts w:cs="Arial"/>
          <w:szCs w:val="22"/>
        </w:rPr>
        <w:t xml:space="preserve"> compliance</w:t>
      </w:r>
      <w:r w:rsidRPr="00524B5D">
        <w:rPr>
          <w:rFonts w:cs="Arial"/>
          <w:szCs w:val="22"/>
        </w:rPr>
        <w:t xml:space="preserve">. </w:t>
      </w:r>
    </w:p>
    <w:p w14:paraId="6A364E3B" w14:textId="77777777" w:rsidR="004501CD" w:rsidRPr="00524B5D" w:rsidRDefault="004501CD" w:rsidP="004501CD">
      <w:pPr>
        <w:tabs>
          <w:tab w:val="left" w:pos="1296"/>
          <w:tab w:val="left" w:pos="1701"/>
          <w:tab w:val="left" w:pos="2736"/>
        </w:tabs>
        <w:rPr>
          <w:rFonts w:cs="Arial"/>
          <w:szCs w:val="22"/>
        </w:rPr>
      </w:pPr>
    </w:p>
    <w:p w14:paraId="40642A6A" w14:textId="77777777" w:rsidR="004501CD" w:rsidRPr="00C3126E" w:rsidRDefault="004501CD" w:rsidP="003B5BF0">
      <w:pPr>
        <w:widowControl w:val="0"/>
        <w:numPr>
          <w:ilvl w:val="0"/>
          <w:numId w:val="45"/>
        </w:numPr>
        <w:tabs>
          <w:tab w:val="left" w:pos="1296"/>
          <w:tab w:val="left" w:pos="1701"/>
          <w:tab w:val="left" w:pos="2736"/>
        </w:tabs>
        <w:snapToGrid w:val="0"/>
        <w:spacing w:line="264" w:lineRule="auto"/>
        <w:rPr>
          <w:rFonts w:cs="Arial"/>
          <w:szCs w:val="22"/>
        </w:rPr>
      </w:pPr>
      <w:r w:rsidRPr="00524B5D">
        <w:rPr>
          <w:rFonts w:cs="Arial"/>
          <w:b/>
          <w:szCs w:val="22"/>
        </w:rPr>
        <w:lastRenderedPageBreak/>
        <w:t>NGET</w:t>
      </w:r>
      <w:r w:rsidRPr="00524B5D">
        <w:rPr>
          <w:rFonts w:cs="Arial"/>
          <w:szCs w:val="22"/>
        </w:rPr>
        <w:t xml:space="preserve"> may check that the </w:t>
      </w:r>
      <w:r>
        <w:rPr>
          <w:b/>
        </w:rPr>
        <w:t xml:space="preserve">Network Operator </w:t>
      </w:r>
      <w:r>
        <w:t xml:space="preserve">or </w:t>
      </w:r>
      <w:r>
        <w:rPr>
          <w:b/>
        </w:rPr>
        <w:t>Non-Embedded Customer</w:t>
      </w:r>
      <w:r w:rsidRPr="00305D16">
        <w:rPr>
          <w:rFonts w:cs="Arial"/>
          <w:szCs w:val="22"/>
        </w:rPr>
        <w:t xml:space="preserve"> </w:t>
      </w:r>
      <w:r w:rsidRPr="00524B5D">
        <w:rPr>
          <w:rFonts w:cs="Arial"/>
          <w:szCs w:val="22"/>
        </w:rPr>
        <w:t xml:space="preserve">complies with the requirements of the </w:t>
      </w:r>
      <w:r>
        <w:rPr>
          <w:rFonts w:cs="Arial"/>
          <w:b/>
          <w:szCs w:val="22"/>
        </w:rPr>
        <w:t>Grid Code</w:t>
      </w:r>
      <w:r w:rsidRPr="00524B5D">
        <w:rPr>
          <w:rFonts w:cs="Arial"/>
          <w:szCs w:val="22"/>
        </w:rPr>
        <w:t xml:space="preserve"> by carrying out its own compliance simulations based on the simulation reports, models and test measurements</w:t>
      </w:r>
      <w:r>
        <w:rPr>
          <w:rFonts w:cs="Arial"/>
          <w:szCs w:val="22"/>
        </w:rPr>
        <w:t xml:space="preserve"> submitted under the</w:t>
      </w:r>
      <w:r w:rsidRPr="00CA7272">
        <w:rPr>
          <w:rFonts w:cs="Arial"/>
          <w:b/>
          <w:szCs w:val="22"/>
        </w:rPr>
        <w:t xml:space="preserve"> </w:t>
      </w:r>
      <w:r>
        <w:rPr>
          <w:rFonts w:cs="Arial"/>
          <w:b/>
          <w:szCs w:val="22"/>
        </w:rPr>
        <w:t>Data Registration Code</w:t>
      </w:r>
      <w:r>
        <w:rPr>
          <w:rFonts w:cs="Arial"/>
          <w:szCs w:val="22"/>
        </w:rPr>
        <w:t>.</w:t>
      </w:r>
    </w:p>
    <w:p w14:paraId="5DBBFD72" w14:textId="77777777" w:rsidR="004501CD" w:rsidRPr="00524B5D" w:rsidRDefault="004501CD" w:rsidP="004501CD">
      <w:pPr>
        <w:tabs>
          <w:tab w:val="left" w:pos="1296"/>
          <w:tab w:val="left" w:pos="1701"/>
          <w:tab w:val="left" w:pos="2736"/>
        </w:tabs>
        <w:ind w:left="1290" w:hanging="1290"/>
        <w:rPr>
          <w:rFonts w:cs="Arial"/>
          <w:szCs w:val="22"/>
        </w:rPr>
      </w:pPr>
      <w:r>
        <w:rPr>
          <w:rFonts w:cs="Arial"/>
          <w:szCs w:val="22"/>
        </w:rPr>
        <w:t xml:space="preserve"> </w:t>
      </w:r>
      <w:r w:rsidRPr="00524B5D">
        <w:rPr>
          <w:rFonts w:cs="Arial"/>
          <w:szCs w:val="22"/>
        </w:rPr>
        <w:t>.</w:t>
      </w:r>
    </w:p>
    <w:p w14:paraId="0FF6EF8F" w14:textId="77777777" w:rsidR="004501CD" w:rsidRPr="00524B5D" w:rsidRDefault="004501CD" w:rsidP="004501CD">
      <w:pPr>
        <w:tabs>
          <w:tab w:val="left" w:pos="1296"/>
          <w:tab w:val="left" w:pos="1701"/>
          <w:tab w:val="left" w:pos="2736"/>
        </w:tabs>
        <w:ind w:left="1290" w:hanging="1290"/>
        <w:rPr>
          <w:rFonts w:cs="Arial"/>
          <w:szCs w:val="22"/>
        </w:rPr>
      </w:pPr>
    </w:p>
    <w:p w14:paraId="0F50FF11" w14:textId="77777777" w:rsidR="004501CD" w:rsidRPr="00524B5D" w:rsidRDefault="004501CD" w:rsidP="004501CD">
      <w:pPr>
        <w:tabs>
          <w:tab w:val="left" w:pos="1296"/>
          <w:tab w:val="left" w:pos="1418"/>
          <w:tab w:val="left" w:pos="2736"/>
        </w:tabs>
        <w:ind w:left="1418" w:hanging="1418"/>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.3</w:t>
      </w:r>
      <w:r>
        <w:tab/>
      </w:r>
      <w:r>
        <w:tab/>
      </w:r>
      <w:r w:rsidRPr="00524B5D">
        <w:rPr>
          <w:rFonts w:cs="Arial"/>
          <w:b/>
          <w:szCs w:val="22"/>
        </w:rPr>
        <w:t>NGET</w:t>
      </w:r>
      <w:r w:rsidRPr="00524B5D">
        <w:rPr>
          <w:rFonts w:cs="Arial"/>
          <w:szCs w:val="22"/>
        </w:rPr>
        <w:t xml:space="preserve"> will supply </w:t>
      </w:r>
      <w:r>
        <w:rPr>
          <w:rFonts w:cs="Arial"/>
          <w:szCs w:val="22"/>
        </w:rPr>
        <w:t xml:space="preserve">(under PC.A.8) </w:t>
      </w:r>
      <w:r w:rsidRPr="00524B5D">
        <w:rPr>
          <w:rFonts w:cs="Arial"/>
          <w:szCs w:val="22"/>
        </w:rPr>
        <w:t xml:space="preserve">upon request to the </w:t>
      </w:r>
      <w:r>
        <w:rPr>
          <w:b/>
        </w:rPr>
        <w:t xml:space="preserve">Network Operator </w:t>
      </w:r>
      <w:r>
        <w:t xml:space="preserve">or </w:t>
      </w:r>
      <w:r>
        <w:rPr>
          <w:b/>
        </w:rPr>
        <w:t>Non-Embedded Customer</w:t>
      </w:r>
      <w:r w:rsidRPr="00524B5D">
        <w:rPr>
          <w:rFonts w:cs="Arial"/>
          <w:szCs w:val="22"/>
        </w:rPr>
        <w:t xml:space="preserve">, data to enable the </w:t>
      </w:r>
      <w:r>
        <w:rPr>
          <w:b/>
        </w:rPr>
        <w:t xml:space="preserve">Network Operator </w:t>
      </w:r>
      <w:r>
        <w:t xml:space="preserve">or </w:t>
      </w:r>
      <w:r>
        <w:rPr>
          <w:b/>
        </w:rPr>
        <w:t>Non-Embedded Customer</w:t>
      </w:r>
      <w:r w:rsidRPr="00524B5D">
        <w:rPr>
          <w:rFonts w:cs="Arial"/>
          <w:szCs w:val="22"/>
        </w:rPr>
        <w:t xml:space="preserve"> to carry out the required simulatio</w:t>
      </w:r>
      <w:r w:rsidRPr="00A6621A">
        <w:rPr>
          <w:rFonts w:cs="Arial"/>
          <w:szCs w:val="22"/>
        </w:rPr>
        <w:t>ns</w:t>
      </w:r>
      <w:r>
        <w:rPr>
          <w:rFonts w:cs="Arial"/>
          <w:szCs w:val="22"/>
        </w:rPr>
        <w:t xml:space="preserve"> or supply the equivalent information required under the </w:t>
      </w:r>
      <w:r>
        <w:rPr>
          <w:rFonts w:cs="Arial"/>
          <w:b/>
          <w:szCs w:val="22"/>
        </w:rPr>
        <w:t>Data Registration Code</w:t>
      </w:r>
      <w:r>
        <w:rPr>
          <w:rFonts w:cs="Arial"/>
          <w:szCs w:val="22"/>
        </w:rPr>
        <w:t>.</w:t>
      </w:r>
    </w:p>
    <w:p w14:paraId="3155F8E8" w14:textId="77777777" w:rsidR="004501CD" w:rsidRDefault="004501CD" w:rsidP="004501CD">
      <w:pPr>
        <w:ind w:left="1440" w:hanging="1440"/>
      </w:pPr>
    </w:p>
    <w:p w14:paraId="4A3AABEE" w14:textId="77777777" w:rsidR="004501CD" w:rsidRDefault="004501CD" w:rsidP="004501CD">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6</w:t>
      </w:r>
      <w:r>
        <w:rPr>
          <w:rStyle w:val="DeltaViewInsertion"/>
          <w:color w:val="auto"/>
          <w:szCs w:val="22"/>
          <w:u w:val="none"/>
        </w:rPr>
        <w:tab/>
      </w:r>
      <w:r w:rsidRPr="00BA2EFB">
        <w:rPr>
          <w:u w:val="single"/>
        </w:rPr>
        <w:t xml:space="preserve">Compliance simulations for </w:t>
      </w:r>
      <w:r>
        <w:rPr>
          <w:u w:val="single"/>
        </w:rPr>
        <w:t>EU Grid Supply Points</w:t>
      </w:r>
    </w:p>
    <w:p w14:paraId="47E2A686" w14:textId="77777777" w:rsidR="004501CD" w:rsidRDefault="004501CD" w:rsidP="004501CD"/>
    <w:p w14:paraId="5D1B2D15" w14:textId="77777777" w:rsidR="004501CD" w:rsidRDefault="004501CD" w:rsidP="004501CD">
      <w:pPr>
        <w:tabs>
          <w:tab w:val="left" w:pos="0"/>
        </w:tabs>
        <w:ind w:left="1418" w:hanging="1418"/>
      </w:pPr>
      <w:r w:rsidRPr="009555EB">
        <w:rPr>
          <w:rStyle w:val="DeltaViewInsertion"/>
          <w:color w:val="auto"/>
          <w:szCs w:val="22"/>
          <w:u w:val="none"/>
        </w:rPr>
        <w:t>ECP.A.8.6.</w:t>
      </w:r>
      <w:r>
        <w:t>1</w:t>
      </w:r>
      <w:r>
        <w:tab/>
      </w:r>
      <w:r w:rsidRPr="009555EB">
        <w:rPr>
          <w:b/>
        </w:rPr>
        <w:t>Networks Operators</w:t>
      </w:r>
      <w:r>
        <w:rPr>
          <w:b/>
        </w:rPr>
        <w:t xml:space="preserve"> </w:t>
      </w:r>
      <w:r w:rsidRPr="00524B5D">
        <w:t>who are also</w:t>
      </w:r>
      <w:r>
        <w:rPr>
          <w:b/>
        </w:rPr>
        <w:t xml:space="preserve"> EU Code </w:t>
      </w:r>
      <w:r w:rsidRPr="00936B1F">
        <w:rPr>
          <w:b/>
        </w:rPr>
        <w:t>Users</w:t>
      </w:r>
      <w:r w:rsidRPr="00524B5D">
        <w:t>,</w:t>
      </w:r>
      <w:r w:rsidRPr="00936B1F">
        <w:rPr>
          <w:b/>
        </w:rPr>
        <w:t xml:space="preserve"> </w:t>
      </w:r>
      <w:r w:rsidRPr="00524B5D">
        <w:t xml:space="preserve">are required </w:t>
      </w:r>
      <w:r w:rsidRPr="00936B1F">
        <w:t xml:space="preserve">to provide simulation studies (or </w:t>
      </w:r>
      <w:r>
        <w:t xml:space="preserve">make available </w:t>
      </w:r>
      <w:r w:rsidRPr="00936B1F">
        <w:t>equivalent information) at each</w:t>
      </w:r>
      <w:r w:rsidRPr="00524B5D">
        <w:rPr>
          <w:b/>
        </w:rPr>
        <w:t xml:space="preserve"> EU Grid Supply Point</w:t>
      </w:r>
      <w:r>
        <w:t xml:space="preserve"> to demonstrate compliance with the </w:t>
      </w:r>
      <w:r w:rsidRPr="00524B5D">
        <w:rPr>
          <w:b/>
        </w:rPr>
        <w:t>Reactive Power</w:t>
      </w:r>
      <w:r>
        <w:t xml:space="preserve"> capability requirements set out in </w:t>
      </w:r>
      <w:r w:rsidRPr="00221F81">
        <w:t>ECC</w:t>
      </w:r>
      <w:r>
        <w:t xml:space="preserve">.6.4.5. The study or equivalent information provided shall include a steady state simulation model under both maximum and minimum demand conditions.  In addition, the model or equivalent information provided shall include the conditions when </w:t>
      </w:r>
      <w:r w:rsidRPr="00936B1F">
        <w:t xml:space="preserve">the </w:t>
      </w:r>
      <w:r w:rsidRPr="00524B5D">
        <w:rPr>
          <w:b/>
        </w:rPr>
        <w:t>Reactive Power</w:t>
      </w:r>
      <w:r w:rsidRPr="00936B1F">
        <w:t xml:space="preserve"> export is at an </w:t>
      </w:r>
      <w:r w:rsidRPr="00524B5D">
        <w:rPr>
          <w:b/>
        </w:rPr>
        <w:t>Active Power</w:t>
      </w:r>
      <w:r w:rsidRPr="00936B1F">
        <w:t xml:space="preserve"> flow of less than 25% of the </w:t>
      </w:r>
      <w:r w:rsidRPr="00524B5D">
        <w:rPr>
          <w:b/>
        </w:rPr>
        <w:t>Maximum Import Capability</w:t>
      </w:r>
      <w:r w:rsidRPr="00936B1F">
        <w:t xml:space="preserve"> as</w:t>
      </w:r>
      <w:r>
        <w:t xml:space="preserve"> detailed under </w:t>
      </w:r>
      <w:r w:rsidRPr="00524B5D">
        <w:rPr>
          <w:rFonts w:cs="Arial"/>
          <w:szCs w:val="22"/>
        </w:rPr>
        <w:t>ECC.6.4.5.2</w:t>
      </w:r>
      <w:r>
        <w:rPr>
          <w:rFonts w:cs="Arial"/>
          <w:szCs w:val="22"/>
        </w:rPr>
        <w:t xml:space="preserve">. In all cases the models or equivalent information submitted shall be agreed and approved with </w:t>
      </w:r>
      <w:r w:rsidRPr="00524B5D">
        <w:rPr>
          <w:rFonts w:cs="Arial"/>
          <w:b/>
          <w:szCs w:val="22"/>
        </w:rPr>
        <w:t>NGET</w:t>
      </w:r>
      <w:r>
        <w:rPr>
          <w:rFonts w:cs="Arial"/>
          <w:szCs w:val="22"/>
        </w:rPr>
        <w:t>.</w:t>
      </w:r>
      <w:r>
        <w:t xml:space="preserve">  </w:t>
      </w:r>
    </w:p>
    <w:p w14:paraId="769D66A0" w14:textId="77777777" w:rsidR="004501CD" w:rsidRDefault="004501CD" w:rsidP="004501CD">
      <w:pPr>
        <w:ind w:left="1440" w:hanging="1440"/>
      </w:pPr>
    </w:p>
    <w:p w14:paraId="0F770CD4" w14:textId="77777777" w:rsidR="004501CD" w:rsidRDefault="004501CD" w:rsidP="004501CD">
      <w:pPr>
        <w:ind w:left="1440" w:hanging="1440"/>
      </w:pPr>
    </w:p>
    <w:p w14:paraId="6533C880" w14:textId="7777777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7</w:t>
      </w:r>
      <w:r>
        <w:rPr>
          <w:rStyle w:val="DeltaViewInsertion"/>
          <w:color w:val="auto"/>
          <w:szCs w:val="22"/>
          <w:u w:val="none"/>
        </w:rPr>
        <w:tab/>
      </w:r>
      <w:r w:rsidRPr="00BA2EFB">
        <w:rPr>
          <w:u w:val="single"/>
        </w:rPr>
        <w:t xml:space="preserve">Compliance simulations for Non-Embedded Customers Plant and Apparatus </w:t>
      </w:r>
    </w:p>
    <w:p w14:paraId="0E9FCC24" w14:textId="77777777" w:rsidR="004501CD" w:rsidRDefault="004501CD" w:rsidP="004501CD">
      <w:pPr>
        <w:tabs>
          <w:tab w:val="left" w:pos="0"/>
        </w:tabs>
        <w:ind w:left="1418" w:hanging="1418"/>
      </w:pPr>
      <w:r w:rsidRPr="00BA4F3E">
        <w:rPr>
          <w:rStyle w:val="DeltaViewInsertion"/>
          <w:color w:val="auto"/>
          <w:szCs w:val="22"/>
          <w:u w:val="none"/>
        </w:rPr>
        <w:t>ECP.A.8.7.</w:t>
      </w:r>
      <w:r w:rsidRPr="00BA4F3E">
        <w:t>1</w:t>
      </w:r>
      <w:r w:rsidRPr="00BA4F3E">
        <w:tab/>
      </w:r>
      <w:r>
        <w:tab/>
      </w:r>
      <w:r>
        <w:rPr>
          <w:b/>
        </w:rPr>
        <w:t xml:space="preserve">None Embedded Customers </w:t>
      </w:r>
      <w:r w:rsidRPr="00A264F7">
        <w:t>who are also</w:t>
      </w:r>
      <w:r>
        <w:rPr>
          <w:b/>
        </w:rPr>
        <w:t xml:space="preserve"> EU Code Users </w:t>
      </w:r>
      <w:r w:rsidRPr="00A264F7">
        <w:t>are required at</w:t>
      </w:r>
      <w:r>
        <w:t xml:space="preserve"> </w:t>
      </w:r>
      <w:r w:rsidRPr="00A264F7">
        <w:t>each</w:t>
      </w:r>
      <w:r>
        <w:rPr>
          <w:b/>
        </w:rPr>
        <w:t xml:space="preserve"> </w:t>
      </w:r>
      <w:r w:rsidRPr="00A264F7">
        <w:rPr>
          <w:b/>
        </w:rPr>
        <w:t>EU Grid Supply Point</w:t>
      </w:r>
      <w:r w:rsidRPr="009555EB">
        <w:rPr>
          <w:b/>
        </w:rPr>
        <w:t xml:space="preserve"> </w:t>
      </w:r>
      <w:r>
        <w:t>to provide simulation</w:t>
      </w:r>
      <w:r>
        <w:tab/>
        <w:t>studies (or equivalent</w:t>
      </w:r>
      <w:r>
        <w:tab/>
        <w:t xml:space="preserve">information) to demonstrate compliance with the </w:t>
      </w:r>
      <w:r w:rsidRPr="00A264F7">
        <w:rPr>
          <w:b/>
        </w:rPr>
        <w:t>Reactive Power</w:t>
      </w:r>
      <w:r>
        <w:t xml:space="preserve"> capability requirements set out in </w:t>
      </w:r>
      <w:r w:rsidRPr="00221F81">
        <w:t>ECC</w:t>
      </w:r>
      <w:r>
        <w:t xml:space="preserve">.6.4.5. The study or equivalent information provided shall include a steady state simulation model under both maximum and minimum demand conditions and with and without on-site generation.  </w:t>
      </w:r>
      <w:r>
        <w:rPr>
          <w:rFonts w:cs="Arial"/>
          <w:szCs w:val="22"/>
        </w:rPr>
        <w:t xml:space="preserve">In all cases the models or equivalent information submitted shall be agreed and approved with </w:t>
      </w:r>
      <w:r w:rsidRPr="00A264F7">
        <w:rPr>
          <w:rFonts w:cs="Arial"/>
          <w:b/>
          <w:szCs w:val="22"/>
        </w:rPr>
        <w:t>NGET</w:t>
      </w:r>
      <w:r>
        <w:rPr>
          <w:rFonts w:cs="Arial"/>
          <w:szCs w:val="22"/>
        </w:rPr>
        <w:t>.</w:t>
      </w:r>
      <w:r>
        <w:t xml:space="preserve">    </w:t>
      </w:r>
    </w:p>
    <w:p w14:paraId="23673B4D" w14:textId="77777777" w:rsidR="004501CD" w:rsidRDefault="004501CD" w:rsidP="004501CD"/>
    <w:p w14:paraId="4A5AB19E" w14:textId="77777777" w:rsidR="004501CD" w:rsidRDefault="004501CD" w:rsidP="004501CD">
      <w:pPr>
        <w:tabs>
          <w:tab w:val="left" w:pos="0"/>
        </w:tabs>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8</w:t>
      </w:r>
      <w:r>
        <w:rPr>
          <w:rStyle w:val="DeltaViewInsertion"/>
          <w:color w:val="auto"/>
          <w:szCs w:val="22"/>
          <w:u w:val="none"/>
        </w:rPr>
        <w:tab/>
      </w:r>
      <w:r w:rsidRPr="00BA2EFB">
        <w:rPr>
          <w:u w:val="single"/>
        </w:rPr>
        <w:t xml:space="preserve">Compliance monitoring </w:t>
      </w:r>
      <w:r w:rsidRPr="00524B5D">
        <w:rPr>
          <w:u w:val="single"/>
        </w:rPr>
        <w:t>at EU Grid Supply Points</w:t>
      </w:r>
    </w:p>
    <w:p w14:paraId="145CE087" w14:textId="77777777" w:rsidR="004501CD" w:rsidRDefault="004501CD" w:rsidP="004501CD"/>
    <w:p w14:paraId="4A1E649F" w14:textId="77777777" w:rsidR="004501CD" w:rsidRDefault="004501CD" w:rsidP="004501CD">
      <w:pPr>
        <w:tabs>
          <w:tab w:val="left" w:pos="0"/>
        </w:tabs>
        <w:ind w:left="1418" w:hanging="1418"/>
      </w:pPr>
      <w:r w:rsidRPr="00B44008">
        <w:rPr>
          <w:rStyle w:val="DeltaViewInsertion"/>
          <w:color w:val="auto"/>
          <w:szCs w:val="22"/>
          <w:u w:val="none"/>
        </w:rPr>
        <w:t>ECP.A.8.8.1</w:t>
      </w:r>
      <w:r>
        <w:rPr>
          <w:rStyle w:val="DeltaViewInsertion"/>
          <w:color w:val="auto"/>
          <w:szCs w:val="22"/>
          <w:u w:val="none"/>
        </w:rPr>
        <w:tab/>
      </w:r>
      <w:r w:rsidRPr="00B44008">
        <w:rPr>
          <w:rStyle w:val="DeltaViewInsertion"/>
          <w:color w:val="auto"/>
          <w:szCs w:val="22"/>
          <w:u w:val="none"/>
        </w:rPr>
        <w:t>To satisfy the requirements of ECC.6.4.5</w:t>
      </w:r>
      <w:r w:rsidRPr="00524B5D">
        <w:rPr>
          <w:rStyle w:val="DeltaViewInsertion"/>
          <w:color w:val="auto"/>
          <w:szCs w:val="22"/>
          <w:u w:val="none"/>
        </w:rPr>
        <w:t>,</w:t>
      </w:r>
      <w:r w:rsidRPr="00B44008">
        <w:rPr>
          <w:rStyle w:val="DeltaViewInsertion"/>
          <w:b/>
          <w:color w:val="auto"/>
          <w:szCs w:val="22"/>
          <w:u w:val="none"/>
        </w:rPr>
        <w:t xml:space="preserve"> </w:t>
      </w:r>
      <w:r>
        <w:rPr>
          <w:rStyle w:val="DeltaViewInsertion"/>
          <w:b/>
          <w:color w:val="auto"/>
          <w:szCs w:val="22"/>
          <w:u w:val="none"/>
        </w:rPr>
        <w:t xml:space="preserve">EU Code Users </w:t>
      </w:r>
      <w:r w:rsidRPr="00524B5D">
        <w:rPr>
          <w:rStyle w:val="DeltaViewInsertion"/>
          <w:color w:val="auto"/>
          <w:szCs w:val="22"/>
          <w:u w:val="none"/>
        </w:rPr>
        <w:t>who are</w:t>
      </w:r>
      <w:r>
        <w:rPr>
          <w:rStyle w:val="DeltaViewInsertion"/>
          <w:color w:val="auto"/>
          <w:szCs w:val="22"/>
          <w:u w:val="none"/>
        </w:rPr>
        <w:t xml:space="preserve"> </w:t>
      </w:r>
      <w:r w:rsidRPr="00936B1F">
        <w:rPr>
          <w:rStyle w:val="DeltaViewInsertion"/>
          <w:color w:val="auto"/>
          <w:szCs w:val="22"/>
          <w:u w:val="none"/>
        </w:rPr>
        <w:t>either</w:t>
      </w:r>
      <w:r>
        <w:rPr>
          <w:rStyle w:val="DeltaViewInsertion"/>
          <w:b/>
          <w:color w:val="auto"/>
          <w:szCs w:val="22"/>
          <w:u w:val="none"/>
        </w:rPr>
        <w:t xml:space="preserve"> </w:t>
      </w:r>
      <w:r w:rsidRPr="00B44008">
        <w:rPr>
          <w:rStyle w:val="DeltaViewInsertion"/>
          <w:b/>
          <w:color w:val="auto"/>
          <w:szCs w:val="22"/>
          <w:u w:val="none"/>
        </w:rPr>
        <w:t xml:space="preserve">Network </w:t>
      </w:r>
      <w:r w:rsidRPr="00936B1F">
        <w:rPr>
          <w:rStyle w:val="DeltaViewInsertion"/>
          <w:b/>
          <w:color w:val="auto"/>
          <w:szCs w:val="22"/>
          <w:u w:val="none"/>
        </w:rPr>
        <w:t>Op</w:t>
      </w:r>
      <w:r w:rsidRPr="00936B1F">
        <w:rPr>
          <w:b/>
        </w:rPr>
        <w:t>erators</w:t>
      </w:r>
      <w:r w:rsidRPr="00936B1F">
        <w:t xml:space="preserve"> or</w:t>
      </w:r>
      <w:r>
        <w:t xml:space="preserve"> </w:t>
      </w:r>
      <w:r w:rsidRPr="00524B5D">
        <w:rPr>
          <w:b/>
        </w:rPr>
        <w:t>Non-Embedded Customers</w:t>
      </w:r>
      <w:r>
        <w:t xml:space="preserve"> shall ensure their </w:t>
      </w:r>
      <w:r w:rsidRPr="00524B5D">
        <w:rPr>
          <w:b/>
        </w:rPr>
        <w:t>Plant</w:t>
      </w:r>
      <w:r>
        <w:t xml:space="preserve"> and </w:t>
      </w:r>
      <w:r w:rsidRPr="00524B5D">
        <w:rPr>
          <w:b/>
        </w:rPr>
        <w:t>Apparatus</w:t>
      </w:r>
      <w:r>
        <w:t xml:space="preserve"> is</w:t>
      </w:r>
      <w:r>
        <w:tab/>
        <w:t xml:space="preserve">equipped (where applicable) with the necessary equipment to measure the </w:t>
      </w:r>
      <w:r w:rsidRPr="00524B5D">
        <w:rPr>
          <w:b/>
        </w:rPr>
        <w:t>Active</w:t>
      </w:r>
      <w:r w:rsidRPr="00B44008">
        <w:rPr>
          <w:b/>
        </w:rPr>
        <w:t xml:space="preserve"> Power</w:t>
      </w:r>
      <w:r>
        <w:t xml:space="preserve"> and </w:t>
      </w:r>
      <w:r w:rsidRPr="00524B5D">
        <w:rPr>
          <w:b/>
        </w:rPr>
        <w:t xml:space="preserve">Reactive </w:t>
      </w:r>
      <w:r>
        <w:rPr>
          <w:b/>
        </w:rPr>
        <w:tab/>
      </w:r>
      <w:r w:rsidRPr="00524B5D">
        <w:rPr>
          <w:b/>
        </w:rPr>
        <w:t>Power</w:t>
      </w:r>
      <w:r>
        <w:t>,</w:t>
      </w:r>
      <w:r w:rsidDel="00355F55">
        <w:rPr>
          <w:rStyle w:val="CommentReference"/>
        </w:rPr>
        <w:t xml:space="preserve"> </w:t>
      </w:r>
      <w:r>
        <w:t xml:space="preserve">at each </w:t>
      </w:r>
      <w:r w:rsidRPr="00B44008">
        <w:rPr>
          <w:rStyle w:val="DeltaViewInsertion"/>
          <w:b/>
          <w:color w:val="auto"/>
          <w:szCs w:val="22"/>
          <w:u w:val="none"/>
        </w:rPr>
        <w:t>EU Grid Supply Point</w:t>
      </w:r>
      <w:r w:rsidRPr="00524B5D">
        <w:rPr>
          <w:rStyle w:val="DeltaViewInsertion"/>
          <w:color w:val="auto"/>
          <w:szCs w:val="22"/>
          <w:u w:val="none"/>
        </w:rPr>
        <w:t>.</w:t>
      </w:r>
      <w:r w:rsidRPr="00724FB8">
        <w:t xml:space="preserve"> </w:t>
      </w:r>
      <w:r>
        <w:t xml:space="preserve">The requirement for and time frame for compliance monitoring shall be agreed between </w:t>
      </w:r>
      <w:r w:rsidRPr="00524B5D">
        <w:rPr>
          <w:b/>
        </w:rPr>
        <w:t>NGET</w:t>
      </w:r>
      <w:r>
        <w:t xml:space="preserve"> and the </w:t>
      </w:r>
      <w:r w:rsidRPr="00524B5D">
        <w:rPr>
          <w:b/>
        </w:rPr>
        <w:t>EU Code</w:t>
      </w:r>
      <w:r>
        <w:t xml:space="preserve"> </w:t>
      </w:r>
      <w:r w:rsidRPr="00524B5D">
        <w:rPr>
          <w:b/>
        </w:rPr>
        <w:t>User</w:t>
      </w:r>
      <w:r>
        <w:t xml:space="preserve"> for each </w:t>
      </w:r>
      <w:r w:rsidRPr="00524B5D">
        <w:rPr>
          <w:b/>
        </w:rPr>
        <w:t>EU Grid Supply Point</w:t>
      </w:r>
      <w:r>
        <w:t>.</w:t>
      </w:r>
    </w:p>
    <w:p w14:paraId="18F1F921" w14:textId="77777777" w:rsidR="004501CD" w:rsidRDefault="004501CD" w:rsidP="00E30D18">
      <w:pPr>
        <w:jc w:val="center"/>
        <w:rPr>
          <w:rFonts w:cs="Arial"/>
          <w:sz w:val="20"/>
        </w:rPr>
      </w:pPr>
    </w:p>
    <w:p w14:paraId="26151430" w14:textId="77777777" w:rsidR="00277C1E" w:rsidRPr="00277C1E" w:rsidRDefault="00277C1E" w:rsidP="00277C1E">
      <w:pPr>
        <w:pStyle w:val="Heading1"/>
        <w:tabs>
          <w:tab w:val="clear" w:pos="90"/>
        </w:tabs>
        <w:ind w:left="0"/>
        <w:jc w:val="center"/>
        <w:rPr>
          <w:rStyle w:val="DeltaViewInsertion"/>
          <w:b w:val="0"/>
          <w:color w:val="auto"/>
          <w:sz w:val="20"/>
          <w:u w:val="single"/>
        </w:rPr>
      </w:pPr>
      <w:r>
        <w:rPr>
          <w:rFonts w:cs="Arial"/>
          <w:sz w:val="20"/>
        </w:rPr>
        <w:br w:type="page"/>
      </w:r>
      <w:r w:rsidRPr="00277C1E">
        <w:rPr>
          <w:rStyle w:val="DeltaViewInsertion"/>
          <w:b w:val="0"/>
          <w:color w:val="auto"/>
          <w:sz w:val="20"/>
          <w:u w:val="single"/>
        </w:rPr>
        <w:lastRenderedPageBreak/>
        <w:t>APPENDIX 8</w:t>
      </w:r>
    </w:p>
    <w:p w14:paraId="11B42E3C" w14:textId="77777777" w:rsidR="00277C1E" w:rsidRPr="00277C1E" w:rsidRDefault="00277C1E" w:rsidP="00277C1E">
      <w:pPr>
        <w:pStyle w:val="Heading1"/>
        <w:tabs>
          <w:tab w:val="clear" w:pos="90"/>
        </w:tabs>
        <w:ind w:left="0"/>
        <w:jc w:val="center"/>
        <w:rPr>
          <w:b w:val="0"/>
          <w:sz w:val="20"/>
        </w:rPr>
      </w:pPr>
      <w:r w:rsidRPr="00277C1E">
        <w:rPr>
          <w:b w:val="0"/>
          <w:sz w:val="20"/>
          <w:u w:val="single"/>
        </w:rPr>
        <w:t>SIMULATION STUDIES AND COMPLIANCE TESTING FOR NETWORK OPERATORS AND NON-EMBEDDED CUSTOMERS PLANT AND APPARATUS</w:t>
      </w:r>
    </w:p>
    <w:p w14:paraId="485E817F" w14:textId="77777777" w:rsidR="00277C1E" w:rsidRPr="00277C1E" w:rsidRDefault="00277C1E" w:rsidP="00277C1E">
      <w:pPr>
        <w:rPr>
          <w:sz w:val="20"/>
        </w:rPr>
      </w:pPr>
    </w:p>
    <w:p w14:paraId="6C9ACCD6" w14:textId="77777777" w:rsidR="00277C1E" w:rsidRPr="00277C1E" w:rsidRDefault="00277C1E" w:rsidP="00277C1E">
      <w:pPr>
        <w:ind w:left="1440" w:hanging="1440"/>
        <w:rPr>
          <w:sz w:val="20"/>
        </w:rPr>
      </w:pPr>
      <w:r w:rsidRPr="00277C1E">
        <w:rPr>
          <w:rStyle w:val="DeltaViewInsertion"/>
          <w:color w:val="auto"/>
          <w:sz w:val="20"/>
          <w:u w:val="none"/>
        </w:rPr>
        <w:t>ECP.A.8.1</w:t>
      </w:r>
      <w:r w:rsidRPr="00277C1E">
        <w:rPr>
          <w:rStyle w:val="DeltaViewInsertion"/>
          <w:color w:val="auto"/>
          <w:sz w:val="20"/>
          <w:u w:val="none"/>
        </w:rPr>
        <w:tab/>
      </w:r>
      <w:r w:rsidRPr="00277C1E">
        <w:rPr>
          <w:sz w:val="20"/>
          <w:u w:val="single"/>
        </w:rPr>
        <w:t xml:space="preserve">Compliance testing for disconnection and reconnection of Network Operator’s Plant and Apparatus </w:t>
      </w:r>
    </w:p>
    <w:p w14:paraId="09B11692" w14:textId="77777777" w:rsidR="00277C1E" w:rsidRPr="00277C1E" w:rsidRDefault="00277C1E" w:rsidP="00277C1E">
      <w:pPr>
        <w:rPr>
          <w:sz w:val="20"/>
        </w:rPr>
      </w:pPr>
    </w:p>
    <w:p w14:paraId="69BB9702" w14:textId="77777777" w:rsidR="00277C1E" w:rsidRPr="00277C1E" w:rsidRDefault="00277C1E" w:rsidP="00277C1E">
      <w:pPr>
        <w:ind w:left="1440" w:hanging="1440"/>
        <w:rPr>
          <w:sz w:val="20"/>
        </w:rPr>
      </w:pPr>
      <w:r w:rsidRPr="00277C1E">
        <w:rPr>
          <w:rStyle w:val="DeltaViewInsertion"/>
          <w:color w:val="auto"/>
          <w:sz w:val="20"/>
          <w:u w:val="none"/>
        </w:rPr>
        <w:t>ECP.A.8.1.1</w:t>
      </w:r>
      <w:r w:rsidRPr="00277C1E">
        <w:rPr>
          <w:rStyle w:val="DeltaViewInsertion"/>
          <w:color w:val="auto"/>
          <w:sz w:val="20"/>
          <w:u w:val="none"/>
        </w:rPr>
        <w:tab/>
      </w:r>
      <w:r w:rsidRPr="00277C1E">
        <w:rPr>
          <w:rStyle w:val="DeltaViewInsertion"/>
          <w:b/>
          <w:color w:val="auto"/>
          <w:sz w:val="20"/>
          <w:u w:val="none"/>
        </w:rPr>
        <w:t>Network Operators</w:t>
      </w:r>
      <w:r w:rsidRPr="00277C1E">
        <w:rPr>
          <w:rStyle w:val="DeltaViewInsertion"/>
          <w:color w:val="auto"/>
          <w:sz w:val="20"/>
          <w:u w:val="none"/>
        </w:rPr>
        <w:t xml:space="preserve"> </w:t>
      </w:r>
      <w:r w:rsidRPr="00277C1E">
        <w:rPr>
          <w:sz w:val="20"/>
        </w:rPr>
        <w:t xml:space="preserve">shall comply with the following applicable requirements in respect of </w:t>
      </w:r>
      <w:r w:rsidRPr="00277C1E">
        <w:rPr>
          <w:b/>
          <w:sz w:val="20"/>
        </w:rPr>
        <w:t>EU Grid Supply Points</w:t>
      </w:r>
      <w:r w:rsidRPr="00277C1E">
        <w:rPr>
          <w:sz w:val="20"/>
        </w:rPr>
        <w:t xml:space="preserve">: </w:t>
      </w:r>
    </w:p>
    <w:p w14:paraId="5C9D1BDD" w14:textId="77777777" w:rsidR="00277C1E" w:rsidRPr="00277C1E" w:rsidRDefault="00277C1E" w:rsidP="00277C1E">
      <w:pPr>
        <w:pStyle w:val="ListParagraph"/>
        <w:numPr>
          <w:ilvl w:val="0"/>
          <w:numId w:val="44"/>
        </w:numPr>
        <w:rPr>
          <w:sz w:val="20"/>
        </w:rPr>
      </w:pPr>
      <w:r w:rsidRPr="00277C1E">
        <w:rPr>
          <w:sz w:val="20"/>
        </w:rPr>
        <w:t>Demand disconnection schemes;</w:t>
      </w:r>
    </w:p>
    <w:p w14:paraId="1242DBF5" w14:textId="77777777" w:rsidR="00277C1E" w:rsidRPr="00277C1E" w:rsidRDefault="00277C1E" w:rsidP="00277C1E">
      <w:pPr>
        <w:pStyle w:val="ListParagraph"/>
        <w:numPr>
          <w:ilvl w:val="0"/>
          <w:numId w:val="44"/>
        </w:numPr>
        <w:rPr>
          <w:sz w:val="20"/>
        </w:rPr>
      </w:pPr>
      <w:r w:rsidRPr="00277C1E">
        <w:rPr>
          <w:sz w:val="20"/>
        </w:rPr>
        <w:t>Synchronising; and/or</w:t>
      </w:r>
    </w:p>
    <w:p w14:paraId="29FD0459" w14:textId="77777777" w:rsidR="00277C1E" w:rsidRPr="00277C1E" w:rsidRDefault="00277C1E" w:rsidP="00277C1E">
      <w:pPr>
        <w:pStyle w:val="ListParagraph"/>
        <w:numPr>
          <w:ilvl w:val="0"/>
          <w:numId w:val="44"/>
        </w:numPr>
        <w:rPr>
          <w:sz w:val="20"/>
        </w:rPr>
      </w:pPr>
      <w:r w:rsidRPr="00277C1E">
        <w:rPr>
          <w:sz w:val="20"/>
        </w:rPr>
        <w:t>low frequency demand disconnection;</w:t>
      </w:r>
    </w:p>
    <w:p w14:paraId="6A9C829A" w14:textId="77777777" w:rsidR="00277C1E" w:rsidRPr="00277C1E" w:rsidRDefault="00277C1E" w:rsidP="00277C1E">
      <w:pPr>
        <w:ind w:left="1440" w:hanging="1440"/>
        <w:rPr>
          <w:sz w:val="20"/>
        </w:rPr>
      </w:pPr>
    </w:p>
    <w:p w14:paraId="114B3799" w14:textId="77777777" w:rsidR="00277C1E" w:rsidRPr="00277C1E" w:rsidRDefault="00277C1E" w:rsidP="00277C1E">
      <w:pPr>
        <w:ind w:left="1440" w:hanging="1440"/>
        <w:rPr>
          <w:sz w:val="20"/>
        </w:rPr>
      </w:pPr>
      <w:r w:rsidRPr="00277C1E">
        <w:rPr>
          <w:rStyle w:val="DeltaViewInsertion"/>
          <w:color w:val="auto"/>
          <w:sz w:val="20"/>
          <w:u w:val="none"/>
        </w:rPr>
        <w:t>ECP.A.8.1.2</w:t>
      </w:r>
      <w:r w:rsidRPr="00277C1E">
        <w:rPr>
          <w:rStyle w:val="DeltaViewInsertion"/>
          <w:color w:val="auto"/>
          <w:sz w:val="20"/>
          <w:u w:val="none"/>
        </w:rPr>
        <w:tab/>
        <w:t xml:space="preserve">The requirements for demand </w:t>
      </w:r>
      <w:r w:rsidRPr="00277C1E">
        <w:rPr>
          <w:sz w:val="20"/>
        </w:rPr>
        <w:t xml:space="preserve">disconnection, other than low frequency demand disconnection, are pursuant to the requirements of the </w:t>
      </w:r>
      <w:r w:rsidRPr="00277C1E">
        <w:rPr>
          <w:b/>
          <w:sz w:val="20"/>
        </w:rPr>
        <w:t xml:space="preserve">Bilateral Agreement. </w:t>
      </w:r>
      <w:r w:rsidRPr="00277C1E">
        <w:rPr>
          <w:sz w:val="20"/>
        </w:rPr>
        <w:t xml:space="preserve">Any requirements for testing shall be agreed with the </w:t>
      </w:r>
      <w:r w:rsidRPr="00277C1E">
        <w:rPr>
          <w:b/>
          <w:sz w:val="20"/>
        </w:rPr>
        <w:t xml:space="preserve">User </w:t>
      </w:r>
      <w:r w:rsidRPr="00277C1E">
        <w:rPr>
          <w:sz w:val="20"/>
        </w:rPr>
        <w:t>where such requirements are applicable.</w:t>
      </w:r>
    </w:p>
    <w:p w14:paraId="0DA0A068" w14:textId="77777777" w:rsidR="00277C1E" w:rsidRPr="00277C1E" w:rsidRDefault="00277C1E" w:rsidP="00277C1E">
      <w:pPr>
        <w:ind w:left="1440" w:hanging="1440"/>
        <w:rPr>
          <w:sz w:val="20"/>
        </w:rPr>
      </w:pPr>
    </w:p>
    <w:p w14:paraId="6636759E" w14:textId="77777777" w:rsidR="00277C1E" w:rsidRPr="00277C1E" w:rsidRDefault="00277C1E" w:rsidP="00277C1E">
      <w:pPr>
        <w:ind w:left="1440" w:hanging="1440"/>
        <w:rPr>
          <w:sz w:val="20"/>
        </w:rPr>
      </w:pPr>
      <w:r w:rsidRPr="00277C1E">
        <w:rPr>
          <w:rStyle w:val="DeltaViewInsertion"/>
          <w:color w:val="auto"/>
          <w:sz w:val="20"/>
          <w:u w:val="none"/>
        </w:rPr>
        <w:t>ECP.A.8.1.3</w:t>
      </w:r>
      <w:r w:rsidRPr="00277C1E">
        <w:rPr>
          <w:rStyle w:val="DeltaViewInsertion"/>
          <w:color w:val="auto"/>
          <w:sz w:val="20"/>
          <w:u w:val="none"/>
        </w:rPr>
        <w:tab/>
        <w:t>The requirements for synchronising</w:t>
      </w:r>
      <w:r w:rsidRPr="00277C1E">
        <w:rPr>
          <w:sz w:val="20"/>
        </w:rPr>
        <w:t xml:space="preserve"> (where applicable) shall be pursuant to the requirements of the </w:t>
      </w:r>
      <w:r w:rsidRPr="00277C1E">
        <w:rPr>
          <w:b/>
          <w:sz w:val="20"/>
        </w:rPr>
        <w:t xml:space="preserve">Bilateral Agreement </w:t>
      </w:r>
      <w:r w:rsidRPr="00277C1E">
        <w:rPr>
          <w:sz w:val="20"/>
        </w:rPr>
        <w:t xml:space="preserve">and ECC.6.2.3.10. Any requirements for testing (as applicable) shall be agreed with the </w:t>
      </w:r>
      <w:r w:rsidRPr="00277C1E">
        <w:rPr>
          <w:b/>
          <w:sz w:val="20"/>
        </w:rPr>
        <w:t xml:space="preserve">User </w:t>
      </w:r>
      <w:r w:rsidRPr="00277C1E">
        <w:rPr>
          <w:sz w:val="20"/>
        </w:rPr>
        <w:t>and carried out during the commissioning process.</w:t>
      </w:r>
    </w:p>
    <w:p w14:paraId="524B254F" w14:textId="77777777" w:rsidR="00277C1E" w:rsidRPr="00277C1E" w:rsidRDefault="00277C1E" w:rsidP="00277C1E">
      <w:pPr>
        <w:rPr>
          <w:sz w:val="20"/>
        </w:rPr>
      </w:pPr>
    </w:p>
    <w:p w14:paraId="27E32BA8" w14:textId="77777777" w:rsidR="00277C1E" w:rsidRPr="00277C1E" w:rsidRDefault="00277C1E" w:rsidP="00277C1E">
      <w:pPr>
        <w:ind w:left="1440" w:hanging="1440"/>
        <w:rPr>
          <w:sz w:val="20"/>
        </w:rPr>
      </w:pPr>
      <w:r w:rsidRPr="00277C1E">
        <w:rPr>
          <w:rStyle w:val="DeltaViewInsertion"/>
          <w:color w:val="auto"/>
          <w:sz w:val="20"/>
          <w:u w:val="none"/>
        </w:rPr>
        <w:t>ECP.A.8.1.4</w:t>
      </w:r>
      <w:r w:rsidRPr="00277C1E">
        <w:rPr>
          <w:rStyle w:val="DeltaViewInsertion"/>
          <w:color w:val="auto"/>
          <w:sz w:val="20"/>
          <w:u w:val="none"/>
        </w:rPr>
        <w:tab/>
      </w:r>
      <w:r w:rsidRPr="00277C1E">
        <w:rPr>
          <w:b/>
          <w:sz w:val="20"/>
        </w:rPr>
        <w:t>Network Operators</w:t>
      </w:r>
      <w:r w:rsidRPr="00277C1E">
        <w:rPr>
          <w:sz w:val="20"/>
        </w:rPr>
        <w:t xml:space="preserve"> who are </w:t>
      </w:r>
      <w:r w:rsidRPr="00277C1E">
        <w:rPr>
          <w:b/>
          <w:sz w:val="20"/>
        </w:rPr>
        <w:t>EU Code Users</w:t>
      </w:r>
      <w:r w:rsidRPr="00277C1E">
        <w:rPr>
          <w:sz w:val="20"/>
        </w:rPr>
        <w:t xml:space="preserve"> must demonstrate compliance with the low frequency demand disconnection requirements of ECC.6.4.3, ECC.A.5 and OC.6.6 for their entire distribution </w:t>
      </w:r>
      <w:r w:rsidRPr="00277C1E">
        <w:rPr>
          <w:b/>
          <w:sz w:val="20"/>
        </w:rPr>
        <w:t>System</w:t>
      </w:r>
      <w:r w:rsidRPr="00277C1E">
        <w:rPr>
          <w:sz w:val="20"/>
        </w:rPr>
        <w:t>.</w:t>
      </w:r>
      <w:r w:rsidRPr="00277C1E" w:rsidDel="00897ED2">
        <w:rPr>
          <w:rStyle w:val="CommentReference"/>
          <w:sz w:val="20"/>
          <w:szCs w:val="20"/>
        </w:rPr>
        <w:t xml:space="preserve"> </w:t>
      </w:r>
    </w:p>
    <w:p w14:paraId="510E8B58" w14:textId="77777777" w:rsidR="00277C1E" w:rsidRPr="00277C1E" w:rsidRDefault="00277C1E" w:rsidP="00277C1E">
      <w:pPr>
        <w:ind w:left="1440" w:hanging="1440"/>
        <w:rPr>
          <w:sz w:val="20"/>
        </w:rPr>
      </w:pPr>
    </w:p>
    <w:p w14:paraId="36049B77" w14:textId="77777777" w:rsidR="00277C1E" w:rsidRPr="00277C1E" w:rsidRDefault="00277C1E" w:rsidP="00277C1E">
      <w:pPr>
        <w:ind w:left="1440" w:hanging="1440"/>
        <w:rPr>
          <w:sz w:val="20"/>
        </w:rPr>
      </w:pPr>
      <w:r w:rsidRPr="00277C1E">
        <w:rPr>
          <w:rStyle w:val="DeltaViewInsertion"/>
          <w:color w:val="auto"/>
          <w:sz w:val="20"/>
          <w:u w:val="none"/>
        </w:rPr>
        <w:t>ECP.A.8.1.5</w:t>
      </w:r>
      <w:r w:rsidRPr="00277C1E">
        <w:rPr>
          <w:rStyle w:val="DeltaViewInsertion"/>
          <w:color w:val="auto"/>
          <w:sz w:val="20"/>
          <w:u w:val="none"/>
        </w:rPr>
        <w:tab/>
      </w:r>
      <w:r w:rsidRPr="00277C1E">
        <w:rPr>
          <w:sz w:val="20"/>
        </w:rPr>
        <w:t xml:space="preserve">An equipment certificate may be submitted to </w:t>
      </w:r>
      <w:r w:rsidRPr="00277C1E">
        <w:rPr>
          <w:b/>
          <w:sz w:val="20"/>
        </w:rPr>
        <w:t xml:space="preserve">NGET </w:t>
      </w:r>
      <w:r w:rsidRPr="00277C1E">
        <w:rPr>
          <w:sz w:val="20"/>
        </w:rPr>
        <w:t xml:space="preserve">instead of part of the tests provided for in </w:t>
      </w:r>
      <w:r w:rsidRPr="00277C1E">
        <w:rPr>
          <w:rStyle w:val="DeltaViewInsertion"/>
          <w:color w:val="auto"/>
          <w:sz w:val="20"/>
          <w:u w:val="none"/>
        </w:rPr>
        <w:t>ECP.A.8.1.1</w:t>
      </w:r>
      <w:r w:rsidRPr="00277C1E">
        <w:rPr>
          <w:sz w:val="20"/>
        </w:rPr>
        <w:t>.</w:t>
      </w:r>
    </w:p>
    <w:p w14:paraId="69CCFEAB" w14:textId="77777777" w:rsidR="00277C1E" w:rsidRPr="00277C1E" w:rsidRDefault="00277C1E" w:rsidP="00277C1E">
      <w:pPr>
        <w:ind w:left="1440" w:hanging="1440"/>
        <w:rPr>
          <w:sz w:val="20"/>
        </w:rPr>
      </w:pPr>
    </w:p>
    <w:p w14:paraId="7852C92C" w14:textId="77777777" w:rsidR="00277C1E" w:rsidRPr="00277C1E" w:rsidRDefault="00277C1E" w:rsidP="00277C1E">
      <w:pPr>
        <w:rPr>
          <w:sz w:val="20"/>
        </w:rPr>
      </w:pPr>
    </w:p>
    <w:p w14:paraId="1AFCA222" w14:textId="77777777" w:rsidR="00277C1E" w:rsidRPr="00277C1E" w:rsidRDefault="00277C1E" w:rsidP="00277C1E">
      <w:pPr>
        <w:ind w:left="1440" w:hanging="1440"/>
        <w:rPr>
          <w:sz w:val="20"/>
        </w:rPr>
      </w:pPr>
      <w:r w:rsidRPr="00277C1E">
        <w:rPr>
          <w:rStyle w:val="DeltaViewInsertion"/>
          <w:color w:val="auto"/>
          <w:sz w:val="20"/>
          <w:u w:val="none"/>
        </w:rPr>
        <w:t>ECP.A.8.2</w:t>
      </w:r>
      <w:r w:rsidRPr="00277C1E">
        <w:rPr>
          <w:sz w:val="20"/>
        </w:rPr>
        <w:t xml:space="preserve"> </w:t>
      </w:r>
      <w:r w:rsidRPr="00277C1E">
        <w:rPr>
          <w:sz w:val="20"/>
        </w:rPr>
        <w:tab/>
      </w:r>
      <w:r w:rsidRPr="00277C1E">
        <w:rPr>
          <w:sz w:val="20"/>
          <w:u w:val="single"/>
        </w:rPr>
        <w:t>Compliance testing for operational metering at EU Grid Supply Points</w:t>
      </w:r>
    </w:p>
    <w:p w14:paraId="68E4C3A6" w14:textId="77777777" w:rsidR="00277C1E" w:rsidRPr="00277C1E" w:rsidRDefault="00277C1E" w:rsidP="00277C1E">
      <w:pPr>
        <w:rPr>
          <w:sz w:val="20"/>
        </w:rPr>
      </w:pPr>
    </w:p>
    <w:p w14:paraId="2B329438" w14:textId="77777777" w:rsidR="00277C1E" w:rsidRPr="00277C1E" w:rsidRDefault="00277C1E" w:rsidP="00277C1E">
      <w:pPr>
        <w:ind w:left="1440" w:hanging="1440"/>
        <w:rPr>
          <w:sz w:val="20"/>
        </w:rPr>
      </w:pPr>
      <w:r w:rsidRPr="00277C1E">
        <w:rPr>
          <w:rStyle w:val="DeltaViewInsertion"/>
          <w:color w:val="auto"/>
          <w:sz w:val="20"/>
          <w:u w:val="none"/>
        </w:rPr>
        <w:t>ECP.A.8.2</w:t>
      </w:r>
      <w:r w:rsidRPr="00277C1E">
        <w:rPr>
          <w:sz w:val="20"/>
        </w:rPr>
        <w:t>.1</w:t>
      </w:r>
      <w:r w:rsidRPr="00277C1E">
        <w:rPr>
          <w:sz w:val="20"/>
        </w:rPr>
        <w:tab/>
      </w:r>
      <w:r w:rsidRPr="00277C1E">
        <w:rPr>
          <w:rStyle w:val="DeltaViewInsertion"/>
          <w:color w:val="auto"/>
          <w:sz w:val="20"/>
          <w:u w:val="none"/>
        </w:rPr>
        <w:t xml:space="preserve">The requirements for </w:t>
      </w:r>
      <w:r w:rsidRPr="00277C1E">
        <w:rPr>
          <w:sz w:val="20"/>
        </w:rPr>
        <w:t xml:space="preserve">operational metering (where required) shall be pursuant to the requirements of the </w:t>
      </w:r>
      <w:r w:rsidRPr="00277C1E">
        <w:rPr>
          <w:b/>
          <w:sz w:val="20"/>
        </w:rPr>
        <w:t xml:space="preserve">Bilateral Agreement </w:t>
      </w:r>
      <w:r w:rsidRPr="00277C1E">
        <w:rPr>
          <w:sz w:val="20"/>
        </w:rPr>
        <w:t xml:space="preserve">and ECC.6.5.6. Any applicable requirements for testing shall be agreed with the </w:t>
      </w:r>
      <w:r w:rsidRPr="00277C1E">
        <w:rPr>
          <w:b/>
          <w:sz w:val="20"/>
        </w:rPr>
        <w:t xml:space="preserve">User </w:t>
      </w:r>
      <w:r w:rsidRPr="00277C1E">
        <w:rPr>
          <w:sz w:val="20"/>
        </w:rPr>
        <w:t xml:space="preserve">and carried out during the commissioning process. An </w:t>
      </w:r>
      <w:r w:rsidRPr="00277C1E">
        <w:rPr>
          <w:b/>
          <w:sz w:val="20"/>
        </w:rPr>
        <w:t>Equipment Certificate</w:t>
      </w:r>
      <w:r w:rsidRPr="00277C1E">
        <w:rPr>
          <w:sz w:val="20"/>
        </w:rPr>
        <w:t xml:space="preserve"> may be used for this purpose where agreed with </w:t>
      </w:r>
      <w:r w:rsidRPr="00277C1E">
        <w:rPr>
          <w:b/>
          <w:sz w:val="20"/>
        </w:rPr>
        <w:t>NGET</w:t>
      </w:r>
      <w:r w:rsidRPr="00277C1E">
        <w:rPr>
          <w:sz w:val="20"/>
        </w:rPr>
        <w:t>.</w:t>
      </w:r>
    </w:p>
    <w:p w14:paraId="4E6CE4CF" w14:textId="77777777" w:rsidR="00277C1E" w:rsidRPr="00277C1E" w:rsidRDefault="00277C1E" w:rsidP="00277C1E">
      <w:pPr>
        <w:ind w:left="1440" w:hanging="1440"/>
        <w:rPr>
          <w:sz w:val="20"/>
        </w:rPr>
      </w:pPr>
    </w:p>
    <w:p w14:paraId="4292C971" w14:textId="77777777" w:rsidR="00277C1E" w:rsidRPr="00277C1E" w:rsidRDefault="00277C1E" w:rsidP="00277C1E">
      <w:pPr>
        <w:ind w:left="1440" w:hanging="1440"/>
        <w:rPr>
          <w:sz w:val="20"/>
        </w:rPr>
      </w:pPr>
      <w:r w:rsidRPr="00277C1E">
        <w:rPr>
          <w:rStyle w:val="DeltaViewInsertion"/>
          <w:color w:val="auto"/>
          <w:sz w:val="20"/>
          <w:u w:val="none"/>
        </w:rPr>
        <w:t xml:space="preserve"> ECP.A.8.3</w:t>
      </w:r>
      <w:r w:rsidRPr="00277C1E">
        <w:rPr>
          <w:rStyle w:val="DeltaViewInsertion"/>
          <w:color w:val="auto"/>
          <w:sz w:val="20"/>
          <w:u w:val="none"/>
        </w:rPr>
        <w:tab/>
      </w:r>
      <w:r w:rsidRPr="00277C1E">
        <w:rPr>
          <w:sz w:val="20"/>
          <w:u w:val="single"/>
        </w:rPr>
        <w:t>Compliance testing for disconnection and reconnection of Non-Embedded Customers Plant and Apparatus</w:t>
      </w:r>
    </w:p>
    <w:p w14:paraId="1446D1A4" w14:textId="77777777" w:rsidR="00277C1E" w:rsidRPr="00277C1E" w:rsidRDefault="00277C1E" w:rsidP="00277C1E">
      <w:pPr>
        <w:ind w:left="1440" w:hanging="1440"/>
        <w:rPr>
          <w:sz w:val="20"/>
        </w:rPr>
      </w:pPr>
    </w:p>
    <w:p w14:paraId="7BE52F08" w14:textId="77777777" w:rsidR="00277C1E" w:rsidRPr="00277C1E" w:rsidRDefault="00277C1E" w:rsidP="00277C1E">
      <w:pPr>
        <w:rPr>
          <w:sz w:val="20"/>
        </w:rPr>
      </w:pPr>
    </w:p>
    <w:p w14:paraId="224A376D" w14:textId="77777777" w:rsidR="00277C1E" w:rsidRPr="00277C1E" w:rsidRDefault="00277C1E" w:rsidP="00277C1E">
      <w:pPr>
        <w:ind w:left="1440" w:hanging="1440"/>
        <w:rPr>
          <w:sz w:val="20"/>
        </w:rPr>
      </w:pPr>
      <w:r w:rsidRPr="00277C1E">
        <w:rPr>
          <w:rStyle w:val="DeltaViewInsertion"/>
          <w:color w:val="auto"/>
          <w:sz w:val="20"/>
          <w:u w:val="none"/>
        </w:rPr>
        <w:t>ECP.A.8.3.1</w:t>
      </w:r>
      <w:r w:rsidRPr="00277C1E">
        <w:rPr>
          <w:rStyle w:val="DeltaViewInsertion"/>
          <w:color w:val="auto"/>
          <w:sz w:val="20"/>
          <w:u w:val="none"/>
        </w:rPr>
        <w:tab/>
      </w:r>
      <w:r w:rsidRPr="00277C1E">
        <w:rPr>
          <w:rStyle w:val="DeltaViewInsertion"/>
          <w:b/>
          <w:color w:val="auto"/>
          <w:sz w:val="20"/>
          <w:u w:val="none"/>
        </w:rPr>
        <w:t>Non-Embedded Customers</w:t>
      </w:r>
      <w:r w:rsidRPr="00277C1E">
        <w:rPr>
          <w:rStyle w:val="DeltaViewInsertion"/>
          <w:color w:val="auto"/>
          <w:sz w:val="20"/>
          <w:u w:val="none"/>
        </w:rPr>
        <w:t xml:space="preserve"> </w:t>
      </w:r>
      <w:r w:rsidRPr="00277C1E">
        <w:rPr>
          <w:sz w:val="20"/>
        </w:rPr>
        <w:t xml:space="preserve">shall comply with the following requirements where applicable: </w:t>
      </w:r>
    </w:p>
    <w:p w14:paraId="143D0B45" w14:textId="77777777" w:rsidR="00277C1E" w:rsidRPr="00277C1E" w:rsidRDefault="00277C1E" w:rsidP="00277C1E">
      <w:pPr>
        <w:pStyle w:val="ListParagraph"/>
        <w:numPr>
          <w:ilvl w:val="0"/>
          <w:numId w:val="47"/>
        </w:numPr>
        <w:rPr>
          <w:sz w:val="20"/>
        </w:rPr>
      </w:pPr>
      <w:r w:rsidRPr="00277C1E">
        <w:rPr>
          <w:sz w:val="20"/>
        </w:rPr>
        <w:t>Demand disconnection schemes;</w:t>
      </w:r>
    </w:p>
    <w:p w14:paraId="04E6122A" w14:textId="77777777" w:rsidR="00277C1E" w:rsidRPr="00277C1E" w:rsidRDefault="00277C1E" w:rsidP="00277C1E">
      <w:pPr>
        <w:pStyle w:val="ListParagraph"/>
        <w:numPr>
          <w:ilvl w:val="0"/>
          <w:numId w:val="47"/>
        </w:numPr>
        <w:rPr>
          <w:sz w:val="20"/>
        </w:rPr>
      </w:pPr>
      <w:r w:rsidRPr="00277C1E">
        <w:rPr>
          <w:sz w:val="20"/>
        </w:rPr>
        <w:t>Synchronising; and/or</w:t>
      </w:r>
    </w:p>
    <w:p w14:paraId="09537C4D" w14:textId="77777777" w:rsidR="00277C1E" w:rsidRPr="00277C1E" w:rsidRDefault="00277C1E" w:rsidP="00277C1E">
      <w:pPr>
        <w:pStyle w:val="ListParagraph"/>
        <w:numPr>
          <w:ilvl w:val="0"/>
          <w:numId w:val="47"/>
        </w:numPr>
        <w:rPr>
          <w:sz w:val="20"/>
        </w:rPr>
      </w:pPr>
      <w:r w:rsidRPr="00277C1E">
        <w:rPr>
          <w:sz w:val="20"/>
        </w:rPr>
        <w:t>low frequency demand disconnection;</w:t>
      </w:r>
    </w:p>
    <w:p w14:paraId="62D43B6F" w14:textId="77777777" w:rsidR="00277C1E" w:rsidRPr="00277C1E" w:rsidRDefault="00277C1E" w:rsidP="00277C1E">
      <w:pPr>
        <w:ind w:left="1440" w:hanging="1440"/>
        <w:rPr>
          <w:sz w:val="20"/>
        </w:rPr>
      </w:pPr>
    </w:p>
    <w:p w14:paraId="02F90AA3" w14:textId="77777777" w:rsidR="00277C1E" w:rsidRPr="00277C1E" w:rsidRDefault="00277C1E" w:rsidP="00277C1E">
      <w:pPr>
        <w:ind w:left="1440" w:hanging="1440"/>
        <w:rPr>
          <w:sz w:val="20"/>
        </w:rPr>
      </w:pPr>
      <w:r w:rsidRPr="00277C1E">
        <w:rPr>
          <w:rStyle w:val="DeltaViewInsertion"/>
          <w:color w:val="auto"/>
          <w:sz w:val="20"/>
          <w:u w:val="none"/>
        </w:rPr>
        <w:t>ECP.A.8.3.2</w:t>
      </w:r>
      <w:r w:rsidRPr="00277C1E">
        <w:rPr>
          <w:rStyle w:val="DeltaViewInsertion"/>
          <w:color w:val="auto"/>
          <w:sz w:val="20"/>
          <w:u w:val="none"/>
        </w:rPr>
        <w:tab/>
        <w:t xml:space="preserve">The requirements for demand </w:t>
      </w:r>
      <w:r w:rsidRPr="00277C1E">
        <w:rPr>
          <w:sz w:val="20"/>
        </w:rPr>
        <w:t xml:space="preserve">disconnection, other than low frequency demand disconnection, are pursuant to the requirements of the </w:t>
      </w:r>
      <w:r w:rsidRPr="00277C1E">
        <w:rPr>
          <w:b/>
          <w:sz w:val="20"/>
        </w:rPr>
        <w:t xml:space="preserve">Bilateral Agreement. </w:t>
      </w:r>
      <w:r w:rsidRPr="00277C1E">
        <w:rPr>
          <w:sz w:val="20"/>
        </w:rPr>
        <w:t xml:space="preserve">Any requirements for testing shall be agreed with the </w:t>
      </w:r>
      <w:r w:rsidRPr="00277C1E">
        <w:rPr>
          <w:b/>
          <w:sz w:val="20"/>
        </w:rPr>
        <w:t>User</w:t>
      </w:r>
      <w:r w:rsidRPr="00277C1E">
        <w:rPr>
          <w:sz w:val="20"/>
        </w:rPr>
        <w:t>.</w:t>
      </w:r>
    </w:p>
    <w:p w14:paraId="2719C59D" w14:textId="77777777" w:rsidR="00277C1E" w:rsidRPr="00277C1E" w:rsidRDefault="00277C1E" w:rsidP="00277C1E">
      <w:pPr>
        <w:ind w:left="1440" w:hanging="1440"/>
        <w:rPr>
          <w:sz w:val="20"/>
        </w:rPr>
      </w:pPr>
    </w:p>
    <w:p w14:paraId="22BEECEF" w14:textId="77777777" w:rsidR="00277C1E" w:rsidRPr="00277C1E" w:rsidRDefault="00277C1E" w:rsidP="00277C1E">
      <w:pPr>
        <w:ind w:left="1440" w:hanging="1440"/>
        <w:rPr>
          <w:sz w:val="20"/>
        </w:rPr>
      </w:pPr>
      <w:r w:rsidRPr="00277C1E">
        <w:rPr>
          <w:rStyle w:val="DeltaViewInsertion"/>
          <w:color w:val="auto"/>
          <w:sz w:val="20"/>
          <w:u w:val="none"/>
        </w:rPr>
        <w:t>ECP.A.8.3.3</w:t>
      </w:r>
      <w:r w:rsidRPr="00277C1E">
        <w:rPr>
          <w:rStyle w:val="DeltaViewInsertion"/>
          <w:color w:val="auto"/>
          <w:sz w:val="20"/>
          <w:u w:val="none"/>
        </w:rPr>
        <w:tab/>
        <w:t>The requirements for synchronising</w:t>
      </w:r>
      <w:r w:rsidRPr="00277C1E">
        <w:rPr>
          <w:sz w:val="20"/>
        </w:rPr>
        <w:t xml:space="preserve"> (where applicable) shall be pursuant to the requirements of the </w:t>
      </w:r>
      <w:r w:rsidRPr="00277C1E">
        <w:rPr>
          <w:b/>
          <w:sz w:val="20"/>
        </w:rPr>
        <w:t xml:space="preserve">Bilateral Agreement </w:t>
      </w:r>
      <w:r w:rsidRPr="00277C1E">
        <w:rPr>
          <w:sz w:val="20"/>
        </w:rPr>
        <w:t xml:space="preserve">and ECC.6.2.3.10. Any requirements for testing (as applicable) shall be agreed with the </w:t>
      </w:r>
      <w:r w:rsidRPr="00277C1E">
        <w:rPr>
          <w:b/>
          <w:sz w:val="20"/>
        </w:rPr>
        <w:t xml:space="preserve">User </w:t>
      </w:r>
      <w:r w:rsidRPr="00277C1E">
        <w:rPr>
          <w:sz w:val="20"/>
        </w:rPr>
        <w:t>and carried out during the commissioning process.</w:t>
      </w:r>
    </w:p>
    <w:p w14:paraId="11944F97" w14:textId="77777777" w:rsidR="00277C1E" w:rsidRPr="00277C1E" w:rsidRDefault="00277C1E" w:rsidP="00277C1E">
      <w:pPr>
        <w:rPr>
          <w:sz w:val="20"/>
        </w:rPr>
      </w:pPr>
    </w:p>
    <w:p w14:paraId="01BE0144" w14:textId="77777777" w:rsidR="00277C1E" w:rsidRPr="00277C1E" w:rsidRDefault="00277C1E" w:rsidP="00277C1E">
      <w:pPr>
        <w:ind w:left="1440" w:hanging="1440"/>
        <w:rPr>
          <w:sz w:val="20"/>
        </w:rPr>
      </w:pPr>
      <w:r w:rsidRPr="00277C1E">
        <w:rPr>
          <w:rStyle w:val="DeltaViewInsertion"/>
          <w:color w:val="auto"/>
          <w:sz w:val="20"/>
          <w:u w:val="none"/>
        </w:rPr>
        <w:lastRenderedPageBreak/>
        <w:t>ECP.A.8.3.4</w:t>
      </w:r>
      <w:r w:rsidRPr="00277C1E">
        <w:rPr>
          <w:rStyle w:val="DeltaViewInsertion"/>
          <w:color w:val="auto"/>
          <w:sz w:val="20"/>
          <w:u w:val="none"/>
        </w:rPr>
        <w:tab/>
      </w:r>
      <w:r w:rsidRPr="00277C1E">
        <w:rPr>
          <w:rStyle w:val="DeltaViewInsertion"/>
          <w:b/>
          <w:color w:val="auto"/>
          <w:sz w:val="20"/>
          <w:u w:val="none"/>
        </w:rPr>
        <w:t>Non-Embedded Customers</w:t>
      </w:r>
      <w:r w:rsidRPr="00277C1E">
        <w:rPr>
          <w:rStyle w:val="DeltaViewInsertion"/>
          <w:color w:val="auto"/>
          <w:sz w:val="20"/>
          <w:u w:val="none"/>
        </w:rPr>
        <w:t xml:space="preserve"> </w:t>
      </w:r>
      <w:r w:rsidRPr="00277C1E">
        <w:rPr>
          <w:sz w:val="20"/>
        </w:rPr>
        <w:t xml:space="preserve">who are </w:t>
      </w:r>
      <w:r w:rsidRPr="00277C1E">
        <w:rPr>
          <w:b/>
          <w:sz w:val="20"/>
        </w:rPr>
        <w:t xml:space="preserve">EU Code Users </w:t>
      </w:r>
      <w:r w:rsidRPr="00277C1E">
        <w:rPr>
          <w:sz w:val="20"/>
        </w:rPr>
        <w:t xml:space="preserve">must demonstrate compliance with the low frequency demand disconnection requirements of ECC.6.4.3, ECC.A.5 and OC.6.6 of their </w:t>
      </w:r>
      <w:r w:rsidRPr="00277C1E">
        <w:rPr>
          <w:b/>
          <w:sz w:val="20"/>
        </w:rPr>
        <w:t>System</w:t>
      </w:r>
      <w:r w:rsidRPr="00277C1E">
        <w:rPr>
          <w:sz w:val="20"/>
        </w:rPr>
        <w:t>.</w:t>
      </w:r>
    </w:p>
    <w:p w14:paraId="71434406" w14:textId="77777777" w:rsidR="00277C1E" w:rsidRPr="00277C1E" w:rsidRDefault="00277C1E" w:rsidP="00277C1E">
      <w:pPr>
        <w:ind w:left="1440" w:hanging="1440"/>
        <w:rPr>
          <w:sz w:val="20"/>
        </w:rPr>
      </w:pPr>
    </w:p>
    <w:p w14:paraId="3C958E79" w14:textId="77777777" w:rsidR="00277C1E" w:rsidRPr="00277C1E" w:rsidRDefault="00277C1E" w:rsidP="00277C1E">
      <w:pPr>
        <w:ind w:left="1440" w:hanging="1440"/>
        <w:rPr>
          <w:sz w:val="20"/>
        </w:rPr>
      </w:pPr>
      <w:r w:rsidRPr="00277C1E">
        <w:rPr>
          <w:rStyle w:val="DeltaViewInsertion"/>
          <w:color w:val="auto"/>
          <w:sz w:val="20"/>
          <w:u w:val="none"/>
        </w:rPr>
        <w:t>ECP.A.8.3.5</w:t>
      </w:r>
      <w:r w:rsidRPr="00277C1E">
        <w:rPr>
          <w:rStyle w:val="DeltaViewInsertion"/>
          <w:color w:val="auto"/>
          <w:sz w:val="20"/>
          <w:u w:val="none"/>
        </w:rPr>
        <w:tab/>
      </w:r>
      <w:r w:rsidRPr="00277C1E">
        <w:rPr>
          <w:sz w:val="20"/>
        </w:rPr>
        <w:t xml:space="preserve">An equipment certificate may be submitted to </w:t>
      </w:r>
      <w:r w:rsidRPr="00277C1E">
        <w:rPr>
          <w:b/>
          <w:sz w:val="20"/>
        </w:rPr>
        <w:t xml:space="preserve">NGET </w:t>
      </w:r>
      <w:r w:rsidRPr="00277C1E">
        <w:rPr>
          <w:sz w:val="20"/>
        </w:rPr>
        <w:t xml:space="preserve">instead of part of the tests provided for in </w:t>
      </w:r>
      <w:r w:rsidRPr="00277C1E">
        <w:rPr>
          <w:rStyle w:val="DeltaViewInsertion"/>
          <w:color w:val="auto"/>
          <w:sz w:val="20"/>
          <w:u w:val="none"/>
        </w:rPr>
        <w:t>ECP.A.8.3.1</w:t>
      </w:r>
      <w:r w:rsidRPr="00277C1E">
        <w:rPr>
          <w:sz w:val="20"/>
        </w:rPr>
        <w:t>.</w:t>
      </w:r>
    </w:p>
    <w:p w14:paraId="50877EEA" w14:textId="77777777" w:rsidR="00277C1E" w:rsidRPr="00277C1E" w:rsidRDefault="00277C1E" w:rsidP="00277C1E">
      <w:pPr>
        <w:ind w:left="1440" w:hanging="1440"/>
        <w:rPr>
          <w:sz w:val="20"/>
        </w:rPr>
      </w:pPr>
    </w:p>
    <w:p w14:paraId="791CB15E" w14:textId="77777777" w:rsidR="00277C1E" w:rsidRPr="00277C1E" w:rsidRDefault="00277C1E" w:rsidP="00277C1E">
      <w:pPr>
        <w:ind w:left="1440" w:hanging="1440"/>
        <w:rPr>
          <w:sz w:val="20"/>
        </w:rPr>
      </w:pPr>
      <w:r w:rsidRPr="00277C1E">
        <w:rPr>
          <w:rStyle w:val="DeltaViewInsertion"/>
          <w:color w:val="auto"/>
          <w:sz w:val="20"/>
          <w:u w:val="none"/>
        </w:rPr>
        <w:t>ECP.A.8.4</w:t>
      </w:r>
      <w:r w:rsidRPr="00277C1E">
        <w:rPr>
          <w:sz w:val="20"/>
        </w:rPr>
        <w:t xml:space="preserve"> </w:t>
      </w:r>
      <w:r w:rsidRPr="00277C1E">
        <w:rPr>
          <w:sz w:val="20"/>
        </w:rPr>
        <w:tab/>
      </w:r>
      <w:r w:rsidRPr="00277C1E">
        <w:rPr>
          <w:sz w:val="20"/>
          <w:u w:val="single"/>
        </w:rPr>
        <w:t>Compliance testing for operational metering on Non-Embedded Customers Plant and Apparatus</w:t>
      </w:r>
    </w:p>
    <w:p w14:paraId="5CCD6599" w14:textId="77777777" w:rsidR="00277C1E" w:rsidRPr="00277C1E" w:rsidRDefault="00277C1E" w:rsidP="00277C1E">
      <w:pPr>
        <w:rPr>
          <w:sz w:val="20"/>
        </w:rPr>
      </w:pPr>
    </w:p>
    <w:p w14:paraId="4EBF8190" w14:textId="77777777" w:rsidR="00277C1E" w:rsidRPr="00277C1E" w:rsidRDefault="00277C1E" w:rsidP="00277C1E">
      <w:pPr>
        <w:ind w:left="1440" w:hanging="1440"/>
        <w:rPr>
          <w:sz w:val="20"/>
        </w:rPr>
      </w:pPr>
      <w:r w:rsidRPr="00277C1E">
        <w:rPr>
          <w:rStyle w:val="DeltaViewInsertion"/>
          <w:color w:val="auto"/>
          <w:sz w:val="20"/>
          <w:u w:val="none"/>
        </w:rPr>
        <w:t>ECP.A.8.4</w:t>
      </w:r>
      <w:r w:rsidRPr="00277C1E">
        <w:rPr>
          <w:sz w:val="20"/>
        </w:rPr>
        <w:t>.1</w:t>
      </w:r>
      <w:r w:rsidRPr="00277C1E">
        <w:rPr>
          <w:sz w:val="20"/>
        </w:rPr>
        <w:tab/>
      </w:r>
      <w:r w:rsidRPr="00277C1E">
        <w:rPr>
          <w:rStyle w:val="DeltaViewInsertion"/>
          <w:color w:val="auto"/>
          <w:sz w:val="20"/>
          <w:u w:val="none"/>
        </w:rPr>
        <w:t xml:space="preserve">The requirements for </w:t>
      </w:r>
      <w:r w:rsidRPr="00277C1E">
        <w:rPr>
          <w:sz w:val="20"/>
        </w:rPr>
        <w:t xml:space="preserve">operational metering (where required)) shall be pursuant to the requirements of the </w:t>
      </w:r>
      <w:r w:rsidRPr="00277C1E">
        <w:rPr>
          <w:b/>
          <w:sz w:val="20"/>
        </w:rPr>
        <w:t xml:space="preserve">Bilateral Agreement </w:t>
      </w:r>
      <w:r w:rsidRPr="00277C1E">
        <w:rPr>
          <w:sz w:val="20"/>
        </w:rPr>
        <w:t xml:space="preserve">and ECC.6.5.6. Any applicable requirements for testing shall be agreed with the </w:t>
      </w:r>
      <w:r w:rsidRPr="00277C1E">
        <w:rPr>
          <w:b/>
          <w:sz w:val="20"/>
        </w:rPr>
        <w:t xml:space="preserve">User </w:t>
      </w:r>
      <w:r w:rsidRPr="00277C1E">
        <w:rPr>
          <w:sz w:val="20"/>
        </w:rPr>
        <w:t xml:space="preserve">and carried out during the commissioning process.  An </w:t>
      </w:r>
      <w:r w:rsidRPr="00277C1E">
        <w:rPr>
          <w:b/>
          <w:sz w:val="20"/>
        </w:rPr>
        <w:t>Equipment Certificate</w:t>
      </w:r>
      <w:r w:rsidRPr="00277C1E">
        <w:rPr>
          <w:sz w:val="20"/>
        </w:rPr>
        <w:t xml:space="preserve"> may be used for this purpose where agreed with </w:t>
      </w:r>
      <w:r w:rsidRPr="00277C1E">
        <w:rPr>
          <w:b/>
          <w:sz w:val="20"/>
        </w:rPr>
        <w:t>NGET</w:t>
      </w:r>
      <w:r w:rsidRPr="00277C1E">
        <w:rPr>
          <w:sz w:val="20"/>
        </w:rPr>
        <w:t>.</w:t>
      </w:r>
    </w:p>
    <w:p w14:paraId="23DA4921" w14:textId="77777777" w:rsidR="00277C1E" w:rsidRPr="00277C1E" w:rsidRDefault="00277C1E" w:rsidP="00277C1E">
      <w:pPr>
        <w:ind w:left="1440" w:hanging="1440"/>
        <w:rPr>
          <w:sz w:val="20"/>
        </w:rPr>
      </w:pPr>
    </w:p>
    <w:p w14:paraId="08344C56" w14:textId="77777777" w:rsidR="00277C1E" w:rsidRPr="00277C1E" w:rsidRDefault="00277C1E" w:rsidP="00277C1E">
      <w:pPr>
        <w:rPr>
          <w:sz w:val="20"/>
        </w:rPr>
      </w:pPr>
    </w:p>
    <w:p w14:paraId="59612E72" w14:textId="77777777" w:rsidR="00277C1E" w:rsidRPr="00277C1E" w:rsidRDefault="00277C1E" w:rsidP="00277C1E">
      <w:pPr>
        <w:ind w:left="1440" w:hanging="1440"/>
        <w:rPr>
          <w:sz w:val="20"/>
        </w:rPr>
      </w:pPr>
    </w:p>
    <w:p w14:paraId="003FB5E4" w14:textId="77777777" w:rsidR="00277C1E" w:rsidRPr="00277C1E" w:rsidRDefault="00277C1E" w:rsidP="00277C1E">
      <w:pPr>
        <w:tabs>
          <w:tab w:val="left" w:pos="1296"/>
          <w:tab w:val="left" w:pos="2016"/>
          <w:tab w:val="left" w:pos="2736"/>
        </w:tabs>
        <w:rPr>
          <w:rFonts w:cs="Arial"/>
          <w:sz w:val="20"/>
        </w:rPr>
      </w:pPr>
      <w:r w:rsidRPr="00277C1E">
        <w:rPr>
          <w:rStyle w:val="DeltaViewInsertion"/>
          <w:color w:val="auto"/>
          <w:sz w:val="20"/>
          <w:u w:val="none"/>
        </w:rPr>
        <w:t>ECP.A.8.5</w:t>
      </w:r>
      <w:r w:rsidRPr="00277C1E">
        <w:rPr>
          <w:rFonts w:cs="Arial"/>
          <w:sz w:val="20"/>
        </w:rPr>
        <w:tab/>
      </w:r>
      <w:r w:rsidRPr="00277C1E">
        <w:rPr>
          <w:rFonts w:cs="Arial"/>
          <w:sz w:val="20"/>
          <w:u w:val="single"/>
        </w:rPr>
        <w:t>Common Provisions on Compliance Simulations</w:t>
      </w:r>
    </w:p>
    <w:p w14:paraId="2731A394" w14:textId="77777777" w:rsidR="00277C1E" w:rsidRPr="00277C1E" w:rsidRDefault="00277C1E" w:rsidP="00277C1E">
      <w:pPr>
        <w:tabs>
          <w:tab w:val="left" w:pos="1296"/>
          <w:tab w:val="left" w:pos="2016"/>
          <w:tab w:val="left" w:pos="2736"/>
        </w:tabs>
        <w:ind w:left="1296" w:hanging="1296"/>
        <w:rPr>
          <w:rFonts w:cs="Arial"/>
          <w:sz w:val="20"/>
        </w:rPr>
      </w:pPr>
    </w:p>
    <w:p w14:paraId="365D1DA3" w14:textId="77777777" w:rsidR="00277C1E" w:rsidRPr="00277C1E" w:rsidRDefault="00277C1E" w:rsidP="00277C1E">
      <w:pPr>
        <w:tabs>
          <w:tab w:val="left" w:pos="1296"/>
          <w:tab w:val="left" w:pos="2016"/>
          <w:tab w:val="left" w:pos="2736"/>
        </w:tabs>
        <w:ind w:left="1296" w:hanging="1296"/>
        <w:rPr>
          <w:rFonts w:cs="Arial"/>
          <w:sz w:val="20"/>
        </w:rPr>
      </w:pPr>
      <w:r w:rsidRPr="00277C1E">
        <w:rPr>
          <w:rStyle w:val="DeltaViewInsertion"/>
          <w:color w:val="auto"/>
          <w:sz w:val="20"/>
          <w:u w:val="none"/>
        </w:rPr>
        <w:t>ECP.A.8.5</w:t>
      </w:r>
      <w:r w:rsidRPr="00277C1E">
        <w:rPr>
          <w:sz w:val="20"/>
        </w:rPr>
        <w:t>.1</w:t>
      </w:r>
      <w:r w:rsidRPr="00277C1E">
        <w:rPr>
          <w:rFonts w:cs="Arial"/>
          <w:sz w:val="20"/>
        </w:rPr>
        <w:tab/>
      </w:r>
      <w:r w:rsidRPr="00277C1E">
        <w:rPr>
          <w:rFonts w:cs="Arial"/>
          <w:b/>
          <w:sz w:val="20"/>
        </w:rPr>
        <w:t>Users</w:t>
      </w:r>
      <w:r w:rsidRPr="00277C1E">
        <w:rPr>
          <w:rFonts w:cs="Arial"/>
          <w:sz w:val="20"/>
        </w:rPr>
        <w:t xml:space="preserve"> are required to provide simulation studies or equivalent information to the satisfaction of </w:t>
      </w:r>
      <w:r w:rsidRPr="00277C1E">
        <w:rPr>
          <w:rFonts w:cs="Arial"/>
          <w:b/>
          <w:sz w:val="20"/>
        </w:rPr>
        <w:t xml:space="preserve">NGET </w:t>
      </w:r>
      <w:r w:rsidRPr="00277C1E">
        <w:rPr>
          <w:rFonts w:cs="Arial"/>
          <w:sz w:val="20"/>
        </w:rPr>
        <w:t>in the following circumstances.</w:t>
      </w:r>
    </w:p>
    <w:p w14:paraId="2D46D946" w14:textId="77777777" w:rsidR="00277C1E" w:rsidRPr="00277C1E" w:rsidRDefault="00277C1E" w:rsidP="00277C1E">
      <w:pPr>
        <w:tabs>
          <w:tab w:val="left" w:pos="1296"/>
          <w:tab w:val="left" w:pos="2016"/>
          <w:tab w:val="left" w:pos="2736"/>
        </w:tabs>
        <w:ind w:left="1296" w:hanging="1296"/>
        <w:rPr>
          <w:rFonts w:cs="Arial"/>
          <w:sz w:val="20"/>
        </w:rPr>
      </w:pPr>
    </w:p>
    <w:p w14:paraId="120A0ADB" w14:textId="77777777" w:rsidR="00277C1E" w:rsidRPr="00277C1E" w:rsidRDefault="00277C1E" w:rsidP="00277C1E">
      <w:pPr>
        <w:pStyle w:val="ListParagraph"/>
        <w:numPr>
          <w:ilvl w:val="0"/>
          <w:numId w:val="46"/>
        </w:numPr>
        <w:rPr>
          <w:sz w:val="20"/>
        </w:rPr>
      </w:pPr>
      <w:r w:rsidRPr="00277C1E">
        <w:rPr>
          <w:sz w:val="20"/>
        </w:rPr>
        <w:t xml:space="preserve">a new connection to the </w:t>
      </w:r>
      <w:r w:rsidRPr="00277C1E">
        <w:rPr>
          <w:b/>
          <w:sz w:val="20"/>
        </w:rPr>
        <w:t>Transmission System</w:t>
      </w:r>
      <w:r w:rsidRPr="00277C1E">
        <w:rPr>
          <w:sz w:val="20"/>
        </w:rPr>
        <w:t xml:space="preserve"> is required forming part of an </w:t>
      </w:r>
      <w:r w:rsidRPr="00277C1E">
        <w:rPr>
          <w:b/>
          <w:sz w:val="20"/>
        </w:rPr>
        <w:t>EU Grid Supply Point</w:t>
      </w:r>
      <w:r w:rsidRPr="00277C1E">
        <w:rPr>
          <w:sz w:val="20"/>
        </w:rPr>
        <w:t>;</w:t>
      </w:r>
    </w:p>
    <w:p w14:paraId="264F1E6B" w14:textId="77777777" w:rsidR="00277C1E" w:rsidRPr="00277C1E" w:rsidRDefault="00277C1E" w:rsidP="00277C1E">
      <w:pPr>
        <w:pStyle w:val="ListParagraph"/>
        <w:numPr>
          <w:ilvl w:val="0"/>
          <w:numId w:val="46"/>
        </w:numPr>
        <w:rPr>
          <w:sz w:val="20"/>
        </w:rPr>
      </w:pPr>
      <w:r w:rsidRPr="00277C1E">
        <w:rPr>
          <w:sz w:val="20"/>
        </w:rPr>
        <w:t xml:space="preserve">a </w:t>
      </w:r>
      <w:r w:rsidRPr="00277C1E">
        <w:rPr>
          <w:b/>
          <w:sz w:val="20"/>
        </w:rPr>
        <w:t>Substantial Modification</w:t>
      </w:r>
      <w:r w:rsidRPr="00277C1E">
        <w:rPr>
          <w:sz w:val="20"/>
        </w:rPr>
        <w:t xml:space="preserve"> takes place at an </w:t>
      </w:r>
      <w:r w:rsidRPr="00277C1E">
        <w:rPr>
          <w:b/>
          <w:sz w:val="20"/>
        </w:rPr>
        <w:t>EU Grid Supply Point</w:t>
      </w:r>
    </w:p>
    <w:p w14:paraId="444EC4D0" w14:textId="77777777" w:rsidR="00277C1E" w:rsidRPr="00277C1E" w:rsidRDefault="00277C1E" w:rsidP="00277C1E">
      <w:pPr>
        <w:pStyle w:val="ListParagraph"/>
        <w:numPr>
          <w:ilvl w:val="0"/>
          <w:numId w:val="46"/>
        </w:numPr>
        <w:rPr>
          <w:rFonts w:cs="Arial"/>
          <w:sz w:val="20"/>
        </w:rPr>
      </w:pPr>
      <w:r w:rsidRPr="00277C1E">
        <w:rPr>
          <w:b/>
          <w:sz w:val="20"/>
        </w:rPr>
        <w:t xml:space="preserve">NGET </w:t>
      </w:r>
      <w:r w:rsidRPr="00277C1E">
        <w:rPr>
          <w:sz w:val="20"/>
        </w:rPr>
        <w:t xml:space="preserve">becomes aware of a potential non-compliance by the </w:t>
      </w:r>
      <w:r w:rsidRPr="00277C1E">
        <w:rPr>
          <w:b/>
          <w:sz w:val="20"/>
        </w:rPr>
        <w:t xml:space="preserve">Network Operator </w:t>
      </w:r>
      <w:r w:rsidRPr="00277C1E">
        <w:rPr>
          <w:sz w:val="20"/>
        </w:rPr>
        <w:t xml:space="preserve">or </w:t>
      </w:r>
      <w:r w:rsidRPr="00277C1E">
        <w:rPr>
          <w:b/>
          <w:sz w:val="20"/>
        </w:rPr>
        <w:t xml:space="preserve">Non-Embedded Customer </w:t>
      </w:r>
      <w:r w:rsidRPr="00277C1E">
        <w:rPr>
          <w:sz w:val="20"/>
        </w:rPr>
        <w:t>at an</w:t>
      </w:r>
      <w:r w:rsidRPr="00277C1E">
        <w:rPr>
          <w:b/>
          <w:sz w:val="20"/>
        </w:rPr>
        <w:t xml:space="preserve"> EU Grid Supply Point</w:t>
      </w:r>
      <w:r w:rsidRPr="00277C1E">
        <w:rPr>
          <w:sz w:val="20"/>
        </w:rPr>
        <w:t>.</w:t>
      </w:r>
    </w:p>
    <w:p w14:paraId="1CE14684" w14:textId="77777777" w:rsidR="00277C1E" w:rsidRPr="00277C1E" w:rsidRDefault="00277C1E" w:rsidP="00277C1E">
      <w:pPr>
        <w:tabs>
          <w:tab w:val="left" w:pos="1296"/>
          <w:tab w:val="left" w:pos="2016"/>
          <w:tab w:val="left" w:pos="2736"/>
        </w:tabs>
        <w:ind w:left="1296" w:hanging="1296"/>
        <w:rPr>
          <w:rFonts w:cs="Arial"/>
          <w:sz w:val="20"/>
        </w:rPr>
      </w:pPr>
    </w:p>
    <w:p w14:paraId="095AFF76" w14:textId="77777777" w:rsidR="00277C1E" w:rsidRPr="00277C1E" w:rsidRDefault="00277C1E" w:rsidP="00277C1E">
      <w:pPr>
        <w:tabs>
          <w:tab w:val="left" w:pos="1296"/>
          <w:tab w:val="left" w:pos="2016"/>
          <w:tab w:val="left" w:pos="2736"/>
        </w:tabs>
        <w:ind w:left="1296" w:hanging="1296"/>
        <w:rPr>
          <w:rFonts w:cs="Arial"/>
          <w:sz w:val="20"/>
        </w:rPr>
      </w:pPr>
      <w:r w:rsidRPr="00277C1E">
        <w:rPr>
          <w:rStyle w:val="DeltaViewInsertion"/>
          <w:color w:val="auto"/>
          <w:sz w:val="20"/>
          <w:u w:val="none"/>
        </w:rPr>
        <w:t>ECP.A.8.5</w:t>
      </w:r>
      <w:r w:rsidRPr="00277C1E">
        <w:rPr>
          <w:sz w:val="20"/>
        </w:rPr>
        <w:t>.2</w:t>
      </w:r>
      <w:r w:rsidRPr="00277C1E">
        <w:rPr>
          <w:sz w:val="20"/>
        </w:rPr>
        <w:tab/>
      </w:r>
      <w:r w:rsidRPr="00277C1E">
        <w:rPr>
          <w:rFonts w:cs="Arial"/>
          <w:sz w:val="20"/>
        </w:rPr>
        <w:t xml:space="preserve">Notwithstanding the requirements of </w:t>
      </w:r>
      <w:r w:rsidRPr="00277C1E">
        <w:rPr>
          <w:rStyle w:val="DeltaViewInsertion"/>
          <w:color w:val="auto"/>
          <w:sz w:val="20"/>
          <w:u w:val="none"/>
        </w:rPr>
        <w:t>ECP.A.8.5</w:t>
      </w:r>
      <w:r w:rsidRPr="00277C1E">
        <w:rPr>
          <w:sz w:val="20"/>
        </w:rPr>
        <w:t>.1,</w:t>
      </w:r>
      <w:r w:rsidRPr="00277C1E">
        <w:rPr>
          <w:rFonts w:cs="Arial"/>
          <w:sz w:val="20"/>
        </w:rPr>
        <w:t xml:space="preserve"> </w:t>
      </w:r>
      <w:r w:rsidRPr="00277C1E">
        <w:rPr>
          <w:rFonts w:cs="Arial"/>
          <w:b/>
          <w:sz w:val="20"/>
        </w:rPr>
        <w:t xml:space="preserve">NGET </w:t>
      </w:r>
      <w:r w:rsidRPr="00277C1E">
        <w:rPr>
          <w:rFonts w:cs="Arial"/>
          <w:sz w:val="20"/>
        </w:rPr>
        <w:t>shall be entitled to:-</w:t>
      </w:r>
    </w:p>
    <w:p w14:paraId="03070C9D" w14:textId="77777777" w:rsidR="00277C1E" w:rsidRPr="00277C1E" w:rsidRDefault="00277C1E" w:rsidP="00277C1E">
      <w:pPr>
        <w:tabs>
          <w:tab w:val="left" w:pos="1296"/>
          <w:tab w:val="left" w:pos="2016"/>
          <w:tab w:val="left" w:pos="2736"/>
        </w:tabs>
        <w:ind w:left="1296" w:hanging="1296"/>
        <w:rPr>
          <w:rFonts w:cs="Arial"/>
          <w:sz w:val="20"/>
        </w:rPr>
      </w:pPr>
    </w:p>
    <w:p w14:paraId="407BA619" w14:textId="77777777" w:rsidR="00277C1E" w:rsidRPr="00277C1E" w:rsidRDefault="00277C1E" w:rsidP="00277C1E">
      <w:pPr>
        <w:widowControl w:val="0"/>
        <w:numPr>
          <w:ilvl w:val="0"/>
          <w:numId w:val="45"/>
        </w:numPr>
        <w:tabs>
          <w:tab w:val="left" w:pos="1296"/>
          <w:tab w:val="left" w:pos="1701"/>
          <w:tab w:val="left" w:pos="2736"/>
        </w:tabs>
        <w:snapToGrid w:val="0"/>
        <w:spacing w:line="264" w:lineRule="auto"/>
        <w:rPr>
          <w:rFonts w:cs="Arial"/>
          <w:sz w:val="20"/>
        </w:rPr>
      </w:pPr>
      <w:r w:rsidRPr="00277C1E">
        <w:rPr>
          <w:rFonts w:cs="Arial"/>
          <w:sz w:val="20"/>
        </w:rPr>
        <w:t xml:space="preserve">Allow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to carry out an alternative set of simulations (or equivalent information) provided that they demonstrate that the </w:t>
      </w:r>
      <w:r w:rsidRPr="00277C1E">
        <w:rPr>
          <w:b/>
          <w:sz w:val="20"/>
        </w:rPr>
        <w:t xml:space="preserve">Network Operators </w:t>
      </w:r>
      <w:r w:rsidRPr="00277C1E">
        <w:rPr>
          <w:sz w:val="20"/>
        </w:rPr>
        <w:t xml:space="preserve">or </w:t>
      </w:r>
      <w:r w:rsidRPr="00277C1E">
        <w:rPr>
          <w:b/>
          <w:sz w:val="20"/>
        </w:rPr>
        <w:t>Non-Embedded Customers</w:t>
      </w:r>
      <w:r w:rsidRPr="00277C1E">
        <w:rPr>
          <w:rFonts w:cs="Arial"/>
          <w:b/>
          <w:sz w:val="20"/>
        </w:rPr>
        <w:t xml:space="preserve"> Plant</w:t>
      </w:r>
      <w:r w:rsidRPr="00277C1E">
        <w:rPr>
          <w:rFonts w:cs="Arial"/>
          <w:sz w:val="20"/>
        </w:rPr>
        <w:t xml:space="preserve"> and </w:t>
      </w:r>
      <w:r w:rsidRPr="00277C1E">
        <w:rPr>
          <w:rFonts w:cs="Arial"/>
          <w:b/>
          <w:sz w:val="20"/>
        </w:rPr>
        <w:t>Apparatus</w:t>
      </w:r>
      <w:r w:rsidRPr="00277C1E">
        <w:rPr>
          <w:rFonts w:cs="Arial"/>
          <w:sz w:val="20"/>
        </w:rPr>
        <w:t xml:space="preserve"> is capable of satisfying the applicable requirements of the </w:t>
      </w:r>
      <w:r w:rsidRPr="00277C1E">
        <w:rPr>
          <w:rFonts w:cs="Arial"/>
          <w:b/>
          <w:sz w:val="20"/>
        </w:rPr>
        <w:t>Data Registration Code</w:t>
      </w:r>
      <w:r w:rsidRPr="00277C1E">
        <w:rPr>
          <w:rFonts w:cs="Arial"/>
          <w:sz w:val="20"/>
        </w:rPr>
        <w:t>.</w:t>
      </w:r>
    </w:p>
    <w:p w14:paraId="629FD65D" w14:textId="77777777" w:rsidR="00277C1E" w:rsidRPr="00277C1E" w:rsidRDefault="00277C1E" w:rsidP="00277C1E">
      <w:pPr>
        <w:tabs>
          <w:tab w:val="left" w:pos="1296"/>
          <w:tab w:val="left" w:pos="1701"/>
          <w:tab w:val="left" w:pos="2736"/>
        </w:tabs>
        <w:ind w:left="1650"/>
        <w:rPr>
          <w:rFonts w:cs="Arial"/>
          <w:sz w:val="20"/>
        </w:rPr>
      </w:pPr>
    </w:p>
    <w:p w14:paraId="28EF90FE" w14:textId="77777777" w:rsidR="00277C1E" w:rsidRPr="00277C1E" w:rsidRDefault="00277C1E" w:rsidP="00277C1E">
      <w:pPr>
        <w:widowControl w:val="0"/>
        <w:numPr>
          <w:ilvl w:val="0"/>
          <w:numId w:val="45"/>
        </w:numPr>
        <w:tabs>
          <w:tab w:val="left" w:pos="1296"/>
          <w:tab w:val="left" w:pos="1701"/>
          <w:tab w:val="left" w:pos="2736"/>
        </w:tabs>
        <w:snapToGrid w:val="0"/>
        <w:spacing w:line="264" w:lineRule="auto"/>
        <w:rPr>
          <w:rFonts w:cs="Arial"/>
          <w:sz w:val="20"/>
        </w:rPr>
      </w:pPr>
      <w:r w:rsidRPr="00277C1E">
        <w:rPr>
          <w:rFonts w:cs="Arial"/>
          <w:sz w:val="20"/>
        </w:rPr>
        <w:t xml:space="preserve">Require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to carry out additional or alternative simulations (or equivalent information) to those specified in </w:t>
      </w:r>
      <w:r w:rsidRPr="00277C1E">
        <w:rPr>
          <w:rStyle w:val="DeltaViewInsertion"/>
          <w:color w:val="auto"/>
          <w:sz w:val="20"/>
          <w:u w:val="none"/>
        </w:rPr>
        <w:t>ECP.A.8.5</w:t>
      </w:r>
      <w:r w:rsidRPr="00277C1E">
        <w:rPr>
          <w:sz w:val="20"/>
        </w:rPr>
        <w:t xml:space="preserve">.1 </w:t>
      </w:r>
      <w:r w:rsidRPr="00277C1E">
        <w:rPr>
          <w:rFonts w:cs="Arial"/>
          <w:sz w:val="20"/>
        </w:rPr>
        <w:t xml:space="preserve">where they would otherwise be insufficient to demonstrate compliance. </w:t>
      </w:r>
    </w:p>
    <w:p w14:paraId="099A26A2" w14:textId="77777777" w:rsidR="00277C1E" w:rsidRPr="00277C1E" w:rsidRDefault="00277C1E" w:rsidP="00277C1E">
      <w:pPr>
        <w:tabs>
          <w:tab w:val="left" w:pos="1296"/>
          <w:tab w:val="left" w:pos="1701"/>
          <w:tab w:val="left" w:pos="2736"/>
        </w:tabs>
        <w:rPr>
          <w:rFonts w:cs="Arial"/>
          <w:sz w:val="20"/>
        </w:rPr>
      </w:pPr>
    </w:p>
    <w:p w14:paraId="79C8DDD4" w14:textId="77777777" w:rsidR="00277C1E" w:rsidRPr="00277C1E" w:rsidRDefault="00277C1E" w:rsidP="00277C1E">
      <w:pPr>
        <w:widowControl w:val="0"/>
        <w:numPr>
          <w:ilvl w:val="0"/>
          <w:numId w:val="45"/>
        </w:numPr>
        <w:tabs>
          <w:tab w:val="left" w:pos="1296"/>
          <w:tab w:val="left" w:pos="1701"/>
          <w:tab w:val="left" w:pos="2736"/>
        </w:tabs>
        <w:snapToGrid w:val="0"/>
        <w:spacing w:line="264" w:lineRule="auto"/>
        <w:rPr>
          <w:rFonts w:cs="Arial"/>
          <w:sz w:val="20"/>
        </w:rPr>
      </w:pPr>
      <w:r w:rsidRPr="00277C1E">
        <w:rPr>
          <w:rFonts w:cs="Arial"/>
          <w:b/>
          <w:sz w:val="20"/>
        </w:rPr>
        <w:t>NGET</w:t>
      </w:r>
      <w:r w:rsidRPr="00277C1E">
        <w:rPr>
          <w:rFonts w:cs="Arial"/>
          <w:sz w:val="20"/>
        </w:rPr>
        <w:t xml:space="preserve"> may check that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complies with the requirements of the </w:t>
      </w:r>
      <w:r w:rsidRPr="00277C1E">
        <w:rPr>
          <w:rFonts w:cs="Arial"/>
          <w:b/>
          <w:sz w:val="20"/>
        </w:rPr>
        <w:t>Grid Code</w:t>
      </w:r>
      <w:r w:rsidRPr="00277C1E">
        <w:rPr>
          <w:rFonts w:cs="Arial"/>
          <w:sz w:val="20"/>
        </w:rPr>
        <w:t xml:space="preserve"> by carrying out its own compliance simulations based on the simulation reports, models and test measurements submitted under the</w:t>
      </w:r>
      <w:r w:rsidRPr="00277C1E">
        <w:rPr>
          <w:rFonts w:cs="Arial"/>
          <w:b/>
          <w:sz w:val="20"/>
        </w:rPr>
        <w:t xml:space="preserve"> Data Registration Code</w:t>
      </w:r>
      <w:r w:rsidRPr="00277C1E">
        <w:rPr>
          <w:rFonts w:cs="Arial"/>
          <w:sz w:val="20"/>
        </w:rPr>
        <w:t>.</w:t>
      </w:r>
    </w:p>
    <w:p w14:paraId="29F30B13" w14:textId="77777777" w:rsidR="00277C1E" w:rsidRPr="00277C1E" w:rsidRDefault="00277C1E" w:rsidP="00277C1E">
      <w:pPr>
        <w:tabs>
          <w:tab w:val="left" w:pos="1296"/>
          <w:tab w:val="left" w:pos="1701"/>
          <w:tab w:val="left" w:pos="2736"/>
        </w:tabs>
        <w:ind w:left="1290" w:hanging="1290"/>
        <w:rPr>
          <w:rFonts w:cs="Arial"/>
          <w:sz w:val="20"/>
        </w:rPr>
      </w:pPr>
      <w:r w:rsidRPr="00277C1E">
        <w:rPr>
          <w:rFonts w:cs="Arial"/>
          <w:sz w:val="20"/>
        </w:rPr>
        <w:t xml:space="preserve"> .</w:t>
      </w:r>
    </w:p>
    <w:p w14:paraId="6BFC9185" w14:textId="77777777" w:rsidR="00277C1E" w:rsidRPr="00277C1E" w:rsidRDefault="00277C1E" w:rsidP="00277C1E">
      <w:pPr>
        <w:tabs>
          <w:tab w:val="left" w:pos="1296"/>
          <w:tab w:val="left" w:pos="1701"/>
          <w:tab w:val="left" w:pos="2736"/>
        </w:tabs>
        <w:ind w:left="1290" w:hanging="1290"/>
        <w:rPr>
          <w:rFonts w:cs="Arial"/>
          <w:sz w:val="20"/>
        </w:rPr>
      </w:pPr>
    </w:p>
    <w:p w14:paraId="53678F4E" w14:textId="77777777" w:rsidR="00277C1E" w:rsidRPr="00277C1E" w:rsidRDefault="00277C1E" w:rsidP="00277C1E">
      <w:pPr>
        <w:tabs>
          <w:tab w:val="left" w:pos="1296"/>
          <w:tab w:val="left" w:pos="1418"/>
          <w:tab w:val="left" w:pos="2736"/>
        </w:tabs>
        <w:ind w:left="1418" w:hanging="1418"/>
        <w:rPr>
          <w:rFonts w:cs="Arial"/>
          <w:sz w:val="20"/>
        </w:rPr>
      </w:pPr>
      <w:r w:rsidRPr="00277C1E">
        <w:rPr>
          <w:rStyle w:val="DeltaViewInsertion"/>
          <w:color w:val="auto"/>
          <w:sz w:val="20"/>
          <w:u w:val="none"/>
        </w:rPr>
        <w:t>ECP.A.8.5</w:t>
      </w:r>
      <w:r w:rsidRPr="00277C1E">
        <w:rPr>
          <w:sz w:val="20"/>
        </w:rPr>
        <w:t>.3</w:t>
      </w:r>
      <w:r w:rsidRPr="00277C1E">
        <w:rPr>
          <w:sz w:val="20"/>
        </w:rPr>
        <w:tab/>
      </w:r>
      <w:r w:rsidRPr="00277C1E">
        <w:rPr>
          <w:sz w:val="20"/>
        </w:rPr>
        <w:tab/>
      </w:r>
      <w:r w:rsidRPr="00277C1E">
        <w:rPr>
          <w:rFonts w:cs="Arial"/>
          <w:b/>
          <w:sz w:val="20"/>
        </w:rPr>
        <w:t>NGET</w:t>
      </w:r>
      <w:r w:rsidRPr="00277C1E">
        <w:rPr>
          <w:rFonts w:cs="Arial"/>
          <w:sz w:val="20"/>
        </w:rPr>
        <w:t xml:space="preserve"> will supply (under PC.A.8) upon request to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data to enable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to carry out the required simulations or supply the equivalent information required under the </w:t>
      </w:r>
      <w:r w:rsidRPr="00277C1E">
        <w:rPr>
          <w:rFonts w:cs="Arial"/>
          <w:b/>
          <w:sz w:val="20"/>
        </w:rPr>
        <w:t>Data Registration Code</w:t>
      </w:r>
      <w:r w:rsidRPr="00277C1E">
        <w:rPr>
          <w:rFonts w:cs="Arial"/>
          <w:sz w:val="20"/>
        </w:rPr>
        <w:t>.</w:t>
      </w:r>
    </w:p>
    <w:p w14:paraId="46F18411" w14:textId="77777777" w:rsidR="00277C1E" w:rsidRPr="00277C1E" w:rsidRDefault="00277C1E" w:rsidP="00277C1E">
      <w:pPr>
        <w:ind w:left="1440" w:hanging="1440"/>
        <w:rPr>
          <w:sz w:val="20"/>
        </w:rPr>
      </w:pPr>
    </w:p>
    <w:p w14:paraId="3A646D1F" w14:textId="77777777" w:rsidR="00277C1E" w:rsidRPr="00277C1E" w:rsidRDefault="00277C1E" w:rsidP="00277C1E">
      <w:pPr>
        <w:rPr>
          <w:sz w:val="20"/>
        </w:rPr>
      </w:pPr>
      <w:r w:rsidRPr="00277C1E">
        <w:rPr>
          <w:rStyle w:val="DeltaViewInsertion"/>
          <w:color w:val="auto"/>
          <w:sz w:val="20"/>
          <w:u w:val="none"/>
        </w:rPr>
        <w:t>ECP.A.8.6</w:t>
      </w:r>
      <w:r w:rsidRPr="00277C1E">
        <w:rPr>
          <w:rStyle w:val="DeltaViewInsertion"/>
          <w:color w:val="auto"/>
          <w:sz w:val="20"/>
          <w:u w:val="none"/>
        </w:rPr>
        <w:tab/>
      </w:r>
      <w:r w:rsidRPr="00277C1E">
        <w:rPr>
          <w:sz w:val="20"/>
          <w:u w:val="single"/>
        </w:rPr>
        <w:t>Compliance simulations for EU Grid Supply Points</w:t>
      </w:r>
    </w:p>
    <w:p w14:paraId="39BB1C26" w14:textId="77777777" w:rsidR="00277C1E" w:rsidRPr="00277C1E" w:rsidRDefault="00277C1E" w:rsidP="00277C1E">
      <w:pPr>
        <w:rPr>
          <w:sz w:val="20"/>
        </w:rPr>
      </w:pPr>
    </w:p>
    <w:p w14:paraId="5A33A822" w14:textId="77777777" w:rsidR="00277C1E" w:rsidRPr="00277C1E" w:rsidRDefault="00277C1E" w:rsidP="00277C1E">
      <w:pPr>
        <w:tabs>
          <w:tab w:val="left" w:pos="0"/>
        </w:tabs>
        <w:ind w:left="1418" w:hanging="1418"/>
        <w:rPr>
          <w:sz w:val="20"/>
        </w:rPr>
      </w:pPr>
      <w:r w:rsidRPr="00277C1E">
        <w:rPr>
          <w:rStyle w:val="DeltaViewInsertion"/>
          <w:color w:val="auto"/>
          <w:sz w:val="20"/>
          <w:u w:val="none"/>
        </w:rPr>
        <w:t>ECP.A.8.6.</w:t>
      </w:r>
      <w:r w:rsidRPr="00277C1E">
        <w:rPr>
          <w:sz w:val="20"/>
        </w:rPr>
        <w:t>1</w:t>
      </w:r>
      <w:r w:rsidRPr="00277C1E">
        <w:rPr>
          <w:sz w:val="20"/>
        </w:rPr>
        <w:tab/>
      </w:r>
      <w:r w:rsidRPr="00277C1E">
        <w:rPr>
          <w:b/>
          <w:sz w:val="20"/>
        </w:rPr>
        <w:t xml:space="preserve">Networks Operators </w:t>
      </w:r>
      <w:r w:rsidRPr="00277C1E">
        <w:rPr>
          <w:sz w:val="20"/>
        </w:rPr>
        <w:t>who are also</w:t>
      </w:r>
      <w:r w:rsidRPr="00277C1E">
        <w:rPr>
          <w:b/>
          <w:sz w:val="20"/>
        </w:rPr>
        <w:t xml:space="preserve"> EU Code Users</w:t>
      </w:r>
      <w:r w:rsidRPr="00277C1E">
        <w:rPr>
          <w:sz w:val="20"/>
        </w:rPr>
        <w:t>,</w:t>
      </w:r>
      <w:r w:rsidRPr="00277C1E">
        <w:rPr>
          <w:b/>
          <w:sz w:val="20"/>
        </w:rPr>
        <w:t xml:space="preserve"> </w:t>
      </w:r>
      <w:r w:rsidRPr="00277C1E">
        <w:rPr>
          <w:sz w:val="20"/>
        </w:rPr>
        <w:t>are required to provide simulation studies (or make available equivalent information) at each</w:t>
      </w:r>
      <w:r w:rsidRPr="00277C1E">
        <w:rPr>
          <w:b/>
          <w:sz w:val="20"/>
        </w:rPr>
        <w:t xml:space="preserve"> EU Grid Supply Point</w:t>
      </w:r>
      <w:r w:rsidRPr="00277C1E">
        <w:rPr>
          <w:sz w:val="20"/>
        </w:rPr>
        <w:t xml:space="preserve"> to demonstrate compliance with the </w:t>
      </w:r>
      <w:r w:rsidRPr="00277C1E">
        <w:rPr>
          <w:b/>
          <w:sz w:val="20"/>
        </w:rPr>
        <w:t>Reactive Power</w:t>
      </w:r>
      <w:r w:rsidRPr="00277C1E">
        <w:rPr>
          <w:sz w:val="20"/>
        </w:rPr>
        <w:t xml:space="preserve"> capability requirements set out in ECC.6.4.5. The study or equivalent information </w:t>
      </w:r>
      <w:r w:rsidRPr="00277C1E">
        <w:rPr>
          <w:sz w:val="20"/>
        </w:rPr>
        <w:lastRenderedPageBreak/>
        <w:t xml:space="preserve">provided shall include a steady state simulation model under both maximum and minimum demand conditions.  In addition, the model or equivalent information provided shall include the conditions when the </w:t>
      </w:r>
      <w:r w:rsidRPr="00277C1E">
        <w:rPr>
          <w:b/>
          <w:sz w:val="20"/>
        </w:rPr>
        <w:t>Reactive Power</w:t>
      </w:r>
      <w:r w:rsidRPr="00277C1E">
        <w:rPr>
          <w:sz w:val="20"/>
        </w:rPr>
        <w:t xml:space="preserve"> export is at an </w:t>
      </w:r>
      <w:r w:rsidRPr="00277C1E">
        <w:rPr>
          <w:b/>
          <w:sz w:val="20"/>
        </w:rPr>
        <w:t>Active Power</w:t>
      </w:r>
      <w:r w:rsidRPr="00277C1E">
        <w:rPr>
          <w:sz w:val="20"/>
        </w:rPr>
        <w:t xml:space="preserve"> flow of less than 25% of the </w:t>
      </w:r>
      <w:r w:rsidRPr="00277C1E">
        <w:rPr>
          <w:b/>
          <w:sz w:val="20"/>
        </w:rPr>
        <w:t>Maximum Import Capability</w:t>
      </w:r>
      <w:r w:rsidRPr="00277C1E">
        <w:rPr>
          <w:sz w:val="20"/>
        </w:rPr>
        <w:t xml:space="preserve"> as detailed under </w:t>
      </w:r>
      <w:r w:rsidRPr="00277C1E">
        <w:rPr>
          <w:rFonts w:cs="Arial"/>
          <w:sz w:val="20"/>
        </w:rPr>
        <w:t xml:space="preserve">ECC.6.4.5.2. In all cases the models or equivalent information submitted shall be agreed and approved with </w:t>
      </w:r>
      <w:r w:rsidRPr="00277C1E">
        <w:rPr>
          <w:rFonts w:cs="Arial"/>
          <w:b/>
          <w:sz w:val="20"/>
        </w:rPr>
        <w:t>NGET</w:t>
      </w:r>
      <w:r w:rsidRPr="00277C1E">
        <w:rPr>
          <w:rFonts w:cs="Arial"/>
          <w:sz w:val="20"/>
        </w:rPr>
        <w:t>.</w:t>
      </w:r>
      <w:r w:rsidRPr="00277C1E">
        <w:rPr>
          <w:sz w:val="20"/>
        </w:rPr>
        <w:t xml:space="preserve">  </w:t>
      </w:r>
    </w:p>
    <w:p w14:paraId="0AC60163" w14:textId="77777777" w:rsidR="00277C1E" w:rsidRPr="00277C1E" w:rsidRDefault="00277C1E" w:rsidP="00277C1E">
      <w:pPr>
        <w:ind w:left="1440" w:hanging="1440"/>
        <w:rPr>
          <w:sz w:val="20"/>
        </w:rPr>
      </w:pPr>
    </w:p>
    <w:p w14:paraId="692FEF0E" w14:textId="77777777" w:rsidR="00277C1E" w:rsidRPr="00277C1E" w:rsidRDefault="00277C1E" w:rsidP="00277C1E">
      <w:pPr>
        <w:ind w:left="1440" w:hanging="1440"/>
        <w:rPr>
          <w:sz w:val="20"/>
        </w:rPr>
      </w:pPr>
    </w:p>
    <w:p w14:paraId="6EF2DFD9" w14:textId="77777777" w:rsidR="00277C1E" w:rsidRPr="00277C1E" w:rsidRDefault="00277C1E" w:rsidP="00277C1E">
      <w:pPr>
        <w:ind w:left="1440" w:hanging="1440"/>
        <w:rPr>
          <w:sz w:val="20"/>
        </w:rPr>
      </w:pPr>
      <w:r w:rsidRPr="00277C1E">
        <w:rPr>
          <w:rStyle w:val="DeltaViewInsertion"/>
          <w:color w:val="auto"/>
          <w:sz w:val="20"/>
          <w:u w:val="none"/>
        </w:rPr>
        <w:t>ECP.A.8.7</w:t>
      </w:r>
      <w:r w:rsidRPr="00277C1E">
        <w:rPr>
          <w:rStyle w:val="DeltaViewInsertion"/>
          <w:color w:val="auto"/>
          <w:sz w:val="20"/>
          <w:u w:val="none"/>
        </w:rPr>
        <w:tab/>
      </w:r>
      <w:r w:rsidRPr="00277C1E">
        <w:rPr>
          <w:sz w:val="20"/>
          <w:u w:val="single"/>
        </w:rPr>
        <w:t xml:space="preserve">Compliance simulations for Non-Embedded Customers Plant and Apparatus </w:t>
      </w:r>
    </w:p>
    <w:p w14:paraId="76827A05" w14:textId="77777777" w:rsidR="00277C1E" w:rsidRPr="00277C1E" w:rsidRDefault="00277C1E" w:rsidP="00277C1E">
      <w:pPr>
        <w:tabs>
          <w:tab w:val="left" w:pos="0"/>
        </w:tabs>
        <w:ind w:left="1418" w:hanging="1418"/>
        <w:rPr>
          <w:sz w:val="20"/>
        </w:rPr>
      </w:pPr>
      <w:r w:rsidRPr="00277C1E">
        <w:rPr>
          <w:rStyle w:val="DeltaViewInsertion"/>
          <w:color w:val="auto"/>
          <w:sz w:val="20"/>
          <w:u w:val="none"/>
        </w:rPr>
        <w:t>ECP.A.8.7.</w:t>
      </w:r>
      <w:r w:rsidRPr="00277C1E">
        <w:rPr>
          <w:sz w:val="20"/>
        </w:rPr>
        <w:t>1</w:t>
      </w:r>
      <w:r w:rsidRPr="00277C1E">
        <w:rPr>
          <w:sz w:val="20"/>
        </w:rPr>
        <w:tab/>
      </w:r>
      <w:r w:rsidRPr="00277C1E">
        <w:rPr>
          <w:sz w:val="20"/>
        </w:rPr>
        <w:tab/>
      </w:r>
      <w:r w:rsidRPr="00277C1E">
        <w:rPr>
          <w:b/>
          <w:sz w:val="20"/>
        </w:rPr>
        <w:t xml:space="preserve">None Embedded Customers </w:t>
      </w:r>
      <w:r w:rsidRPr="00277C1E">
        <w:rPr>
          <w:sz w:val="20"/>
        </w:rPr>
        <w:t>who are also</w:t>
      </w:r>
      <w:r w:rsidRPr="00277C1E">
        <w:rPr>
          <w:b/>
          <w:sz w:val="20"/>
        </w:rPr>
        <w:t xml:space="preserve"> EU Code Users </w:t>
      </w:r>
      <w:r w:rsidRPr="00277C1E">
        <w:rPr>
          <w:sz w:val="20"/>
        </w:rPr>
        <w:t>are required at each</w:t>
      </w:r>
      <w:r w:rsidRPr="00277C1E">
        <w:rPr>
          <w:b/>
          <w:sz w:val="20"/>
        </w:rPr>
        <w:t xml:space="preserve"> EU Grid Supply Point </w:t>
      </w:r>
      <w:r w:rsidRPr="00277C1E">
        <w:rPr>
          <w:sz w:val="20"/>
        </w:rPr>
        <w:t>to provide simulation</w:t>
      </w:r>
      <w:r w:rsidRPr="00277C1E">
        <w:rPr>
          <w:sz w:val="20"/>
        </w:rPr>
        <w:tab/>
        <w:t>studies (or equivalent</w:t>
      </w:r>
      <w:r w:rsidRPr="00277C1E">
        <w:rPr>
          <w:sz w:val="20"/>
        </w:rPr>
        <w:tab/>
        <w:t xml:space="preserve">information) to demonstrate compliance with the </w:t>
      </w:r>
      <w:r w:rsidRPr="00277C1E">
        <w:rPr>
          <w:b/>
          <w:sz w:val="20"/>
        </w:rPr>
        <w:t>Reactive Power</w:t>
      </w:r>
      <w:r w:rsidRPr="00277C1E">
        <w:rPr>
          <w:sz w:val="20"/>
        </w:rPr>
        <w:t xml:space="preserve"> capability requirements set out in ECC.6.4.5. The study or equivalent information provided shall include a steady state simulation model under both maximum and minimum demand conditions and with and without on-site generation.  </w:t>
      </w:r>
      <w:r w:rsidRPr="00277C1E">
        <w:rPr>
          <w:rFonts w:cs="Arial"/>
          <w:sz w:val="20"/>
        </w:rPr>
        <w:t xml:space="preserve">In all cases the models or equivalent information submitted shall be agreed and approved with </w:t>
      </w:r>
      <w:r w:rsidRPr="00277C1E">
        <w:rPr>
          <w:rFonts w:cs="Arial"/>
          <w:b/>
          <w:sz w:val="20"/>
        </w:rPr>
        <w:t>NGET</w:t>
      </w:r>
      <w:r w:rsidRPr="00277C1E">
        <w:rPr>
          <w:rFonts w:cs="Arial"/>
          <w:sz w:val="20"/>
        </w:rPr>
        <w:t>.</w:t>
      </w:r>
      <w:r w:rsidRPr="00277C1E">
        <w:rPr>
          <w:sz w:val="20"/>
        </w:rPr>
        <w:t xml:space="preserve">    </w:t>
      </w:r>
    </w:p>
    <w:p w14:paraId="06900B21" w14:textId="77777777" w:rsidR="00277C1E" w:rsidRPr="00277C1E" w:rsidRDefault="00277C1E" w:rsidP="00277C1E">
      <w:pPr>
        <w:rPr>
          <w:sz w:val="20"/>
        </w:rPr>
      </w:pPr>
    </w:p>
    <w:p w14:paraId="5F07A776" w14:textId="77777777" w:rsidR="00277C1E" w:rsidRPr="00277C1E" w:rsidRDefault="00277C1E" w:rsidP="00277C1E">
      <w:pPr>
        <w:tabs>
          <w:tab w:val="left" w:pos="0"/>
        </w:tabs>
        <w:rPr>
          <w:sz w:val="20"/>
        </w:rPr>
      </w:pPr>
      <w:r w:rsidRPr="00277C1E">
        <w:rPr>
          <w:rStyle w:val="DeltaViewInsertion"/>
          <w:color w:val="auto"/>
          <w:sz w:val="20"/>
          <w:u w:val="none"/>
        </w:rPr>
        <w:t>ECP.A.8.8</w:t>
      </w:r>
      <w:r w:rsidRPr="00277C1E">
        <w:rPr>
          <w:rStyle w:val="DeltaViewInsertion"/>
          <w:color w:val="auto"/>
          <w:sz w:val="20"/>
          <w:u w:val="none"/>
        </w:rPr>
        <w:tab/>
      </w:r>
      <w:r w:rsidRPr="00277C1E">
        <w:rPr>
          <w:sz w:val="20"/>
          <w:u w:val="single"/>
        </w:rPr>
        <w:t>Compliance monitoring at EU Grid Supply Points</w:t>
      </w:r>
    </w:p>
    <w:p w14:paraId="43B035BB" w14:textId="77777777" w:rsidR="00277C1E" w:rsidRPr="00277C1E" w:rsidRDefault="00277C1E" w:rsidP="00277C1E">
      <w:pPr>
        <w:rPr>
          <w:sz w:val="20"/>
        </w:rPr>
      </w:pPr>
    </w:p>
    <w:p w14:paraId="5A0A14EF" w14:textId="77777777" w:rsidR="00277C1E" w:rsidRPr="00277C1E" w:rsidRDefault="00277C1E" w:rsidP="00277C1E">
      <w:pPr>
        <w:tabs>
          <w:tab w:val="left" w:pos="0"/>
        </w:tabs>
        <w:ind w:left="1418" w:hanging="1418"/>
        <w:rPr>
          <w:sz w:val="20"/>
        </w:rPr>
      </w:pPr>
      <w:r w:rsidRPr="00277C1E">
        <w:rPr>
          <w:rStyle w:val="DeltaViewInsertion"/>
          <w:color w:val="auto"/>
          <w:sz w:val="20"/>
          <w:u w:val="none"/>
        </w:rPr>
        <w:t>ECP.A.8.8.1</w:t>
      </w:r>
      <w:r w:rsidRPr="00277C1E">
        <w:rPr>
          <w:rStyle w:val="DeltaViewInsertion"/>
          <w:color w:val="auto"/>
          <w:sz w:val="20"/>
          <w:u w:val="none"/>
        </w:rPr>
        <w:tab/>
        <w:t>To satisfy the requirements of ECC.6.4.5,</w:t>
      </w:r>
      <w:r w:rsidRPr="00277C1E">
        <w:rPr>
          <w:rStyle w:val="DeltaViewInsertion"/>
          <w:b/>
          <w:color w:val="auto"/>
          <w:sz w:val="20"/>
          <w:u w:val="none"/>
        </w:rPr>
        <w:t xml:space="preserve"> EU Code Users </w:t>
      </w:r>
      <w:r w:rsidRPr="00277C1E">
        <w:rPr>
          <w:rStyle w:val="DeltaViewInsertion"/>
          <w:color w:val="auto"/>
          <w:sz w:val="20"/>
          <w:u w:val="none"/>
        </w:rPr>
        <w:t>who are either</w:t>
      </w:r>
      <w:r w:rsidRPr="00277C1E">
        <w:rPr>
          <w:rStyle w:val="DeltaViewInsertion"/>
          <w:b/>
          <w:color w:val="auto"/>
          <w:sz w:val="20"/>
          <w:u w:val="none"/>
        </w:rPr>
        <w:t xml:space="preserve"> Network Op</w:t>
      </w:r>
      <w:r w:rsidRPr="00277C1E">
        <w:rPr>
          <w:b/>
          <w:sz w:val="20"/>
        </w:rPr>
        <w:t>erators</w:t>
      </w:r>
      <w:r w:rsidRPr="00277C1E">
        <w:rPr>
          <w:sz w:val="20"/>
        </w:rPr>
        <w:t xml:space="preserve"> or </w:t>
      </w:r>
      <w:r w:rsidRPr="00277C1E">
        <w:rPr>
          <w:b/>
          <w:sz w:val="20"/>
        </w:rPr>
        <w:t>Non-Embedded Customers</w:t>
      </w:r>
      <w:r w:rsidRPr="00277C1E">
        <w:rPr>
          <w:sz w:val="20"/>
        </w:rPr>
        <w:t xml:space="preserve"> shall ensure their </w:t>
      </w:r>
      <w:r w:rsidRPr="00277C1E">
        <w:rPr>
          <w:b/>
          <w:sz w:val="20"/>
        </w:rPr>
        <w:t>Plant</w:t>
      </w:r>
      <w:r w:rsidRPr="00277C1E">
        <w:rPr>
          <w:sz w:val="20"/>
        </w:rPr>
        <w:t xml:space="preserve"> and </w:t>
      </w:r>
      <w:r w:rsidRPr="00277C1E">
        <w:rPr>
          <w:b/>
          <w:sz w:val="20"/>
        </w:rPr>
        <w:t>Apparatus</w:t>
      </w:r>
      <w:r w:rsidRPr="00277C1E">
        <w:rPr>
          <w:sz w:val="20"/>
        </w:rPr>
        <w:t xml:space="preserve"> is</w:t>
      </w:r>
      <w:r w:rsidRPr="00277C1E">
        <w:rPr>
          <w:sz w:val="20"/>
        </w:rPr>
        <w:tab/>
        <w:t xml:space="preserve">equipped (where applicable) with the necessary equipment to measure the </w:t>
      </w:r>
      <w:r w:rsidRPr="00277C1E">
        <w:rPr>
          <w:b/>
          <w:sz w:val="20"/>
        </w:rPr>
        <w:t>Active Power</w:t>
      </w:r>
      <w:r w:rsidRPr="00277C1E">
        <w:rPr>
          <w:sz w:val="20"/>
        </w:rPr>
        <w:t xml:space="preserve"> and </w:t>
      </w:r>
      <w:r w:rsidRPr="00277C1E">
        <w:rPr>
          <w:b/>
          <w:sz w:val="20"/>
        </w:rPr>
        <w:t xml:space="preserve">Reactive </w:t>
      </w:r>
      <w:r w:rsidRPr="00277C1E">
        <w:rPr>
          <w:b/>
          <w:sz w:val="20"/>
        </w:rPr>
        <w:tab/>
        <w:t>Power</w:t>
      </w:r>
      <w:r w:rsidRPr="00277C1E">
        <w:rPr>
          <w:sz w:val="20"/>
        </w:rPr>
        <w:t>,</w:t>
      </w:r>
      <w:r w:rsidRPr="00277C1E" w:rsidDel="00355F55">
        <w:rPr>
          <w:rStyle w:val="CommentReference"/>
          <w:sz w:val="20"/>
          <w:szCs w:val="20"/>
        </w:rPr>
        <w:t xml:space="preserve"> </w:t>
      </w:r>
      <w:r w:rsidRPr="00277C1E">
        <w:rPr>
          <w:sz w:val="20"/>
        </w:rPr>
        <w:t xml:space="preserve">at each </w:t>
      </w:r>
      <w:r w:rsidRPr="00277C1E">
        <w:rPr>
          <w:rStyle w:val="DeltaViewInsertion"/>
          <w:b/>
          <w:color w:val="auto"/>
          <w:sz w:val="20"/>
          <w:u w:val="none"/>
        </w:rPr>
        <w:t>EU Grid Supply Point</w:t>
      </w:r>
      <w:r w:rsidRPr="00277C1E">
        <w:rPr>
          <w:rStyle w:val="DeltaViewInsertion"/>
          <w:color w:val="auto"/>
          <w:sz w:val="20"/>
          <w:u w:val="none"/>
        </w:rPr>
        <w:t>.</w:t>
      </w:r>
      <w:r w:rsidRPr="00277C1E">
        <w:rPr>
          <w:sz w:val="20"/>
        </w:rPr>
        <w:t xml:space="preserve"> The requirement for and time frame for compliance monitoring shall be agreed between </w:t>
      </w:r>
      <w:r w:rsidRPr="00277C1E">
        <w:rPr>
          <w:b/>
          <w:sz w:val="20"/>
        </w:rPr>
        <w:t>NGET</w:t>
      </w:r>
      <w:r w:rsidRPr="00277C1E">
        <w:rPr>
          <w:sz w:val="20"/>
        </w:rPr>
        <w:t xml:space="preserve"> and the </w:t>
      </w:r>
      <w:r w:rsidRPr="00277C1E">
        <w:rPr>
          <w:b/>
          <w:sz w:val="20"/>
        </w:rPr>
        <w:t>EU Code</w:t>
      </w:r>
      <w:r w:rsidRPr="00277C1E">
        <w:rPr>
          <w:sz w:val="20"/>
        </w:rPr>
        <w:t xml:space="preserve"> </w:t>
      </w:r>
      <w:r w:rsidRPr="00277C1E">
        <w:rPr>
          <w:b/>
          <w:sz w:val="20"/>
        </w:rPr>
        <w:t>User</w:t>
      </w:r>
      <w:r w:rsidRPr="00277C1E">
        <w:rPr>
          <w:sz w:val="20"/>
        </w:rPr>
        <w:t xml:space="preserve"> for each </w:t>
      </w:r>
      <w:r w:rsidRPr="00277C1E">
        <w:rPr>
          <w:b/>
          <w:sz w:val="20"/>
        </w:rPr>
        <w:t>EU Grid Supply Point</w:t>
      </w:r>
      <w:r w:rsidRPr="00277C1E">
        <w:rPr>
          <w:sz w:val="20"/>
        </w:rPr>
        <w:t>.</w:t>
      </w:r>
    </w:p>
    <w:p w14:paraId="315990A4" w14:textId="77777777" w:rsidR="00277C1E" w:rsidRPr="00277C1E" w:rsidRDefault="00277C1E">
      <w:pPr>
        <w:jc w:val="left"/>
        <w:rPr>
          <w:rFonts w:cs="Arial"/>
          <w:sz w:val="20"/>
        </w:rPr>
      </w:pPr>
    </w:p>
    <w:p w14:paraId="2F7DCFC7" w14:textId="0941835F" w:rsidR="004D5743" w:rsidRPr="001C389A" w:rsidRDefault="002132D7" w:rsidP="00E30D18">
      <w:pPr>
        <w:jc w:val="center"/>
        <w:rPr>
          <w:rFonts w:cs="Arial"/>
          <w:sz w:val="20"/>
        </w:rPr>
      </w:pPr>
      <w:r w:rsidRPr="001C389A">
        <w:rPr>
          <w:rFonts w:cs="Arial"/>
          <w:sz w:val="20"/>
        </w:rPr>
        <w:t>&lt; End of ECP &gt;</w:t>
      </w:r>
    </w:p>
    <w:p w14:paraId="0898D518" w14:textId="77777777" w:rsidR="00C02DA0" w:rsidRPr="001C389A" w:rsidRDefault="00C02DA0" w:rsidP="00E30D18">
      <w:pPr>
        <w:jc w:val="center"/>
        <w:rPr>
          <w:rFonts w:cs="Arial"/>
          <w:sz w:val="20"/>
        </w:rPr>
      </w:pPr>
    </w:p>
    <w:p w14:paraId="6A33BE5A" w14:textId="77777777" w:rsidR="00C02DA0" w:rsidRPr="001C389A" w:rsidRDefault="00C02DA0" w:rsidP="00E30D18">
      <w:pPr>
        <w:jc w:val="center"/>
        <w:rPr>
          <w:rFonts w:cs="Arial"/>
          <w:sz w:val="20"/>
        </w:rPr>
      </w:pPr>
    </w:p>
    <w:p w14:paraId="5E1A6B38" w14:textId="77777777" w:rsidR="00C02DA0" w:rsidRPr="001C389A" w:rsidRDefault="00C02DA0" w:rsidP="00E30D18">
      <w:pPr>
        <w:jc w:val="center"/>
        <w:rPr>
          <w:rFonts w:cs="Arial"/>
          <w:sz w:val="20"/>
        </w:rPr>
      </w:pPr>
    </w:p>
    <w:p w14:paraId="2FE70ACF" w14:textId="77777777" w:rsidR="005537A9" w:rsidRDefault="005537A9" w:rsidP="00E30D18">
      <w:pPr>
        <w:jc w:val="center"/>
        <w:rPr>
          <w:rFonts w:cs="Arial"/>
          <w:sz w:val="20"/>
        </w:rPr>
        <w:sectPr w:rsidR="005537A9" w:rsidSect="00187767">
          <w:footerReference w:type="default" r:id="rId24"/>
          <w:pgSz w:w="11906" w:h="16838"/>
          <w:pgMar w:top="1440" w:right="1797" w:bottom="1440" w:left="1797" w:header="709" w:footer="454" w:gutter="0"/>
          <w:cols w:space="708"/>
          <w:docGrid w:linePitch="360"/>
        </w:sectPr>
      </w:pPr>
    </w:p>
    <w:p w14:paraId="36902C18" w14:textId="1A61AAED" w:rsidR="00C02DA0" w:rsidRPr="001C389A" w:rsidRDefault="00C02DA0" w:rsidP="00E30D18">
      <w:pPr>
        <w:jc w:val="center"/>
        <w:rPr>
          <w:rFonts w:cs="Arial"/>
          <w:sz w:val="20"/>
        </w:rPr>
      </w:pPr>
    </w:p>
    <w:sectPr w:rsidR="00C02DA0" w:rsidRPr="001C389A" w:rsidSect="00187767">
      <w:footerReference w:type="default" r:id="rId25"/>
      <w:pgSz w:w="11906" w:h="16838"/>
      <w:pgMar w:top="1440" w:right="1797" w:bottom="1440" w:left="1797"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43524" w14:textId="77777777" w:rsidR="002140BE" w:rsidRDefault="002140BE">
      <w:r>
        <w:separator/>
      </w:r>
    </w:p>
  </w:endnote>
  <w:endnote w:type="continuationSeparator" w:id="0">
    <w:p w14:paraId="43A9AEA1" w14:textId="77777777" w:rsidR="002140BE" w:rsidRDefault="0021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MT">
    <w:altName w:val="Garamond"/>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5659236"/>
      <w:docPartObj>
        <w:docPartGallery w:val="Page Numbers (Bottom of Page)"/>
        <w:docPartUnique/>
      </w:docPartObj>
    </w:sdtPr>
    <w:sdtContent>
      <w:sdt>
        <w:sdtPr>
          <w:id w:val="1385986361"/>
          <w:docPartObj>
            <w:docPartGallery w:val="Page Numbers (Top of Page)"/>
            <w:docPartUnique/>
          </w:docPartObj>
        </w:sdtPr>
        <w:sdtContent>
          <w:p w14:paraId="1D9B9E6A" w14:textId="6C518619" w:rsidR="00BE035E" w:rsidRDefault="00BE035E" w:rsidP="00461B76">
            <w:pPr>
              <w:tabs>
                <w:tab w:val="center" w:pos="4820"/>
                <w:tab w:val="right" w:pos="9639"/>
              </w:tabs>
              <w:rPr>
                <w:sz w:val="16"/>
                <w:szCs w:val="16"/>
              </w:rPr>
            </w:pPr>
            <w:r w:rsidRPr="00461B76">
              <w:rPr>
                <w:sz w:val="16"/>
                <w:szCs w:val="16"/>
              </w:rPr>
              <w:t xml:space="preserve"> </w:t>
            </w:r>
            <w:r>
              <w:rPr>
                <w:sz w:val="16"/>
                <w:szCs w:val="16"/>
              </w:rPr>
              <w:t>Issue 5 Revision 25</w:t>
            </w:r>
            <w:r>
              <w:rPr>
                <w:sz w:val="16"/>
                <w:szCs w:val="16"/>
              </w:rPr>
              <w:tab/>
              <w:t>ECP</w:t>
            </w:r>
            <w:r w:rsidRPr="004C0D15">
              <w:rPr>
                <w:sz w:val="16"/>
                <w:szCs w:val="16"/>
              </w:rPr>
              <w:tab/>
            </w:r>
            <w:r>
              <w:rPr>
                <w:sz w:val="16"/>
                <w:szCs w:val="16"/>
              </w:rPr>
              <w:t>7 September</w:t>
            </w:r>
            <w:r w:rsidRPr="000E1F17">
              <w:rPr>
                <w:sz w:val="16"/>
                <w:szCs w:val="16"/>
              </w:rPr>
              <w:t xml:space="preserve"> 2018</w:t>
            </w:r>
          </w:p>
          <w:p w14:paraId="7619141C" w14:textId="6E0CB2FB" w:rsidR="00BE035E" w:rsidRDefault="00BE035E" w:rsidP="00461B76">
            <w:pPr>
              <w:tabs>
                <w:tab w:val="center" w:pos="4820"/>
                <w:tab w:val="right" w:pos="9639"/>
              </w:tabs>
            </w:pPr>
            <w:r>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D4208A">
              <w:rPr>
                <w:rStyle w:val="PageNumber"/>
                <w:noProof/>
                <w:sz w:val="16"/>
                <w:szCs w:val="16"/>
              </w:rPr>
              <w:t>80</w:t>
            </w:r>
            <w:r w:rsidRPr="004A040A">
              <w:rPr>
                <w:rStyle w:val="PageNumber"/>
                <w:sz w:val="16"/>
                <w:szCs w:val="16"/>
              </w:rPr>
              <w:fldChar w:fldCharType="end"/>
            </w:r>
            <w:r>
              <w:rPr>
                <w:rStyle w:val="PageNumber"/>
                <w:sz w:val="16"/>
                <w:szCs w:val="16"/>
              </w:rPr>
              <w:t xml:space="preserve"> of 67</w:t>
            </w:r>
          </w:p>
          <w:p w14:paraId="3B2568F6" w14:textId="77777777" w:rsidR="00BE035E" w:rsidRDefault="00BE035E">
            <w:pPr>
              <w:pStyle w:val="Footer"/>
              <w:jc w:val="center"/>
            </w:pPr>
          </w:p>
        </w:sdtContent>
      </w:sdt>
    </w:sdtContent>
  </w:sdt>
  <w:p w14:paraId="253889B3" w14:textId="77777777" w:rsidR="00BE035E" w:rsidRDefault="00BE03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750228"/>
      <w:docPartObj>
        <w:docPartGallery w:val="Page Numbers (Bottom of Page)"/>
        <w:docPartUnique/>
      </w:docPartObj>
    </w:sdtPr>
    <w:sdtContent>
      <w:sdt>
        <w:sdtPr>
          <w:id w:val="247697234"/>
          <w:docPartObj>
            <w:docPartGallery w:val="Page Numbers (Top of Page)"/>
            <w:docPartUnique/>
          </w:docPartObj>
        </w:sdtPr>
        <w:sdtContent>
          <w:p w14:paraId="5411AE28" w14:textId="51F9D83F" w:rsidR="00BE035E" w:rsidRDefault="00BE035E" w:rsidP="00461B76">
            <w:pPr>
              <w:tabs>
                <w:tab w:val="center" w:pos="4820"/>
                <w:tab w:val="right" w:pos="9639"/>
              </w:tabs>
              <w:rPr>
                <w:sz w:val="16"/>
                <w:szCs w:val="16"/>
              </w:rPr>
            </w:pPr>
          </w:p>
          <w:p w14:paraId="455327D9" w14:textId="25B8F66F" w:rsidR="00BE035E" w:rsidRDefault="00BE035E" w:rsidP="00461B76">
            <w:pPr>
              <w:tabs>
                <w:tab w:val="center" w:pos="4820"/>
                <w:tab w:val="right" w:pos="9639"/>
              </w:tabs>
            </w:pPr>
            <w:r>
              <w:rPr>
                <w:rStyle w:val="PageNumber"/>
                <w:sz w:val="16"/>
                <w:szCs w:val="16"/>
              </w:rPr>
              <w:tab/>
            </w:r>
          </w:p>
          <w:p w14:paraId="222C7837" w14:textId="77777777" w:rsidR="00BE035E" w:rsidRDefault="00BE035E">
            <w:pPr>
              <w:pStyle w:val="Footer"/>
              <w:jc w:val="center"/>
            </w:pPr>
          </w:p>
        </w:sdtContent>
      </w:sdt>
    </w:sdtContent>
  </w:sdt>
  <w:p w14:paraId="1F0C9B4B" w14:textId="77777777" w:rsidR="00BE035E" w:rsidRDefault="00BE03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AECA3" w14:textId="77777777" w:rsidR="002140BE" w:rsidRDefault="002140BE">
      <w:r>
        <w:separator/>
      </w:r>
    </w:p>
  </w:footnote>
  <w:footnote w:type="continuationSeparator" w:id="0">
    <w:p w14:paraId="50194407" w14:textId="77777777" w:rsidR="002140BE" w:rsidRDefault="00214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singleLevel"/>
    <w:tmpl w:val="00000000"/>
    <w:lvl w:ilvl="0">
      <w:start w:val="1"/>
      <w:numFmt w:val="decimal"/>
      <w:pStyle w:val="1"/>
      <w:lvlText w:val="%1."/>
      <w:lvlJc w:val="left"/>
      <w:pPr>
        <w:tabs>
          <w:tab w:val="num" w:pos="720"/>
        </w:tabs>
      </w:pPr>
      <w:rPr>
        <w:rFonts w:ascii="Times New Roman" w:hAnsi="Times New Roman"/>
        <w:sz w:val="24"/>
      </w:rPr>
    </w:lvl>
  </w:abstractNum>
  <w:abstractNum w:abstractNumId="3" w15:restartNumberingAfterBreak="0">
    <w:nsid w:val="00962DBE"/>
    <w:multiLevelType w:val="hybridMultilevel"/>
    <w:tmpl w:val="5C7A37F4"/>
    <w:lvl w:ilvl="0" w:tplc="DE96B19C">
      <w:start w:val="1"/>
      <w:numFmt w:val="lowerRoman"/>
      <w:lvlText w:val="(%1)"/>
      <w:lvlJc w:val="left"/>
      <w:pPr>
        <w:tabs>
          <w:tab w:val="num" w:pos="2138"/>
        </w:tabs>
        <w:ind w:left="2138" w:hanging="720"/>
      </w:pPr>
      <w:rPr>
        <w:rFonts w:ascii="Arial" w:hAnsi="Arial" w:cs="Times New Roman" w:hint="default"/>
        <w:spacing w:val="0"/>
      </w:rPr>
    </w:lvl>
    <w:lvl w:ilvl="1" w:tplc="FFFFFFFF">
      <w:start w:val="1"/>
      <w:numFmt w:val="lowerLetter"/>
      <w:lvlText w:val="%2."/>
      <w:lvlJc w:val="left"/>
      <w:pPr>
        <w:tabs>
          <w:tab w:val="num" w:pos="2498"/>
        </w:tabs>
        <w:ind w:left="2498" w:hanging="360"/>
      </w:pPr>
      <w:rPr>
        <w:rFonts w:cs="Times New Roman"/>
        <w:spacing w:val="0"/>
      </w:rPr>
    </w:lvl>
    <w:lvl w:ilvl="2" w:tplc="FFFFFFFF">
      <w:start w:val="1"/>
      <w:numFmt w:val="lowerRoman"/>
      <w:lvlText w:val="%3."/>
      <w:lvlJc w:val="right"/>
      <w:pPr>
        <w:tabs>
          <w:tab w:val="num" w:pos="3218"/>
        </w:tabs>
        <w:ind w:left="3218" w:hanging="180"/>
      </w:pPr>
      <w:rPr>
        <w:rFonts w:cs="Times New Roman"/>
        <w:spacing w:val="0"/>
      </w:rPr>
    </w:lvl>
    <w:lvl w:ilvl="3" w:tplc="FFFFFFFF">
      <w:start w:val="1"/>
      <w:numFmt w:val="decimal"/>
      <w:lvlText w:val="%4."/>
      <w:lvlJc w:val="left"/>
      <w:pPr>
        <w:tabs>
          <w:tab w:val="num" w:pos="3938"/>
        </w:tabs>
        <w:ind w:left="3938" w:hanging="360"/>
      </w:pPr>
      <w:rPr>
        <w:rFonts w:cs="Times New Roman"/>
        <w:spacing w:val="0"/>
      </w:rPr>
    </w:lvl>
    <w:lvl w:ilvl="4" w:tplc="FFFFFFFF">
      <w:start w:val="1"/>
      <w:numFmt w:val="lowerLetter"/>
      <w:lvlText w:val="%5."/>
      <w:lvlJc w:val="left"/>
      <w:pPr>
        <w:tabs>
          <w:tab w:val="num" w:pos="4658"/>
        </w:tabs>
        <w:ind w:left="4658" w:hanging="360"/>
      </w:pPr>
      <w:rPr>
        <w:rFonts w:cs="Times New Roman"/>
        <w:spacing w:val="0"/>
      </w:rPr>
    </w:lvl>
    <w:lvl w:ilvl="5" w:tplc="FFFFFFFF">
      <w:start w:val="1"/>
      <w:numFmt w:val="lowerRoman"/>
      <w:lvlText w:val="%6."/>
      <w:lvlJc w:val="right"/>
      <w:pPr>
        <w:tabs>
          <w:tab w:val="num" w:pos="5378"/>
        </w:tabs>
        <w:ind w:left="5378" w:hanging="180"/>
      </w:pPr>
      <w:rPr>
        <w:rFonts w:cs="Times New Roman"/>
        <w:spacing w:val="0"/>
      </w:rPr>
    </w:lvl>
    <w:lvl w:ilvl="6" w:tplc="FFFFFFFF">
      <w:start w:val="1"/>
      <w:numFmt w:val="decimal"/>
      <w:lvlText w:val="%7."/>
      <w:lvlJc w:val="left"/>
      <w:pPr>
        <w:tabs>
          <w:tab w:val="num" w:pos="6098"/>
        </w:tabs>
        <w:ind w:left="6098" w:hanging="360"/>
      </w:pPr>
      <w:rPr>
        <w:rFonts w:cs="Times New Roman"/>
        <w:spacing w:val="0"/>
      </w:rPr>
    </w:lvl>
    <w:lvl w:ilvl="7" w:tplc="FFFFFFFF">
      <w:start w:val="1"/>
      <w:numFmt w:val="lowerLetter"/>
      <w:lvlText w:val="%8."/>
      <w:lvlJc w:val="left"/>
      <w:pPr>
        <w:tabs>
          <w:tab w:val="num" w:pos="6818"/>
        </w:tabs>
        <w:ind w:left="6818" w:hanging="360"/>
      </w:pPr>
      <w:rPr>
        <w:rFonts w:cs="Times New Roman"/>
        <w:spacing w:val="0"/>
      </w:rPr>
    </w:lvl>
    <w:lvl w:ilvl="8" w:tplc="FFFFFFFF">
      <w:start w:val="1"/>
      <w:numFmt w:val="lowerRoman"/>
      <w:lvlText w:val="%9."/>
      <w:lvlJc w:val="right"/>
      <w:pPr>
        <w:tabs>
          <w:tab w:val="num" w:pos="7538"/>
        </w:tabs>
        <w:ind w:left="7538" w:hanging="180"/>
      </w:pPr>
      <w:rPr>
        <w:rFonts w:cs="Times New Roman"/>
        <w:spacing w:val="0"/>
      </w:rPr>
    </w:lvl>
  </w:abstractNum>
  <w:abstractNum w:abstractNumId="4" w15:restartNumberingAfterBreak="0">
    <w:nsid w:val="0396366E"/>
    <w:multiLevelType w:val="hybridMultilevel"/>
    <w:tmpl w:val="B882CAC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A5E45"/>
    <w:multiLevelType w:val="hybridMultilevel"/>
    <w:tmpl w:val="0B506C88"/>
    <w:lvl w:ilvl="0" w:tplc="89D64498">
      <w:start w:val="1"/>
      <w:numFmt w:val="lowerRoman"/>
      <w:lvlText w:val="(%1)"/>
      <w:lvlJc w:val="left"/>
      <w:pPr>
        <w:ind w:left="2145" w:hanging="720"/>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0CE846FE"/>
    <w:multiLevelType w:val="hybridMultilevel"/>
    <w:tmpl w:val="957C2D9C"/>
    <w:lvl w:ilvl="0" w:tplc="0D303A00">
      <w:start w:val="1"/>
      <w:numFmt w:val="lowerRoman"/>
      <w:lvlText w:val="(%1)"/>
      <w:lvlJc w:val="left"/>
      <w:pPr>
        <w:ind w:left="2280" w:hanging="720"/>
      </w:pPr>
      <w:rPr>
        <w:rFonts w:hint="default"/>
      </w:rPr>
    </w:lvl>
    <w:lvl w:ilvl="1" w:tplc="08090019">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7" w15:restartNumberingAfterBreak="0">
    <w:nsid w:val="135029E7"/>
    <w:multiLevelType w:val="hybridMultilevel"/>
    <w:tmpl w:val="95207832"/>
    <w:lvl w:ilvl="0" w:tplc="EAD6B144">
      <w:start w:val="1"/>
      <w:numFmt w:val="lowerRoman"/>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8" w15:restartNumberingAfterBreak="0">
    <w:nsid w:val="17BE19D2"/>
    <w:multiLevelType w:val="hybridMultilevel"/>
    <w:tmpl w:val="BCC45C16"/>
    <w:lvl w:ilvl="0" w:tplc="2F96FED2">
      <w:start w:val="1"/>
      <w:numFmt w:val="lowerLetter"/>
      <w:lvlText w:val="(%1)"/>
      <w:lvlJc w:val="left"/>
      <w:pPr>
        <w:tabs>
          <w:tab w:val="num" w:pos="1926"/>
        </w:tabs>
        <w:ind w:left="1926" w:hanging="360"/>
      </w:pPr>
      <w:rPr>
        <w:rFonts w:cs="Times New Roman" w:hint="eastAsia"/>
        <w:spacing w:val="0"/>
      </w:rPr>
    </w:lvl>
    <w:lvl w:ilvl="1" w:tplc="08090003">
      <w:start w:val="1"/>
      <w:numFmt w:val="lowerLetter"/>
      <w:lvlText w:val="%2."/>
      <w:lvlJc w:val="left"/>
      <w:pPr>
        <w:tabs>
          <w:tab w:val="num" w:pos="2646"/>
        </w:tabs>
        <w:ind w:left="2646" w:hanging="360"/>
      </w:pPr>
      <w:rPr>
        <w:rFonts w:cs="Times New Roman"/>
        <w:spacing w:val="0"/>
      </w:rPr>
    </w:lvl>
    <w:lvl w:ilvl="2" w:tplc="08090005">
      <w:start w:val="1"/>
      <w:numFmt w:val="lowerRoman"/>
      <w:lvlText w:val="%3."/>
      <w:lvlJc w:val="right"/>
      <w:pPr>
        <w:tabs>
          <w:tab w:val="num" w:pos="3366"/>
        </w:tabs>
        <w:ind w:left="3366" w:hanging="180"/>
      </w:pPr>
      <w:rPr>
        <w:rFonts w:cs="Times New Roman"/>
        <w:spacing w:val="0"/>
      </w:rPr>
    </w:lvl>
    <w:lvl w:ilvl="3" w:tplc="08090001">
      <w:start w:val="1"/>
      <w:numFmt w:val="decimal"/>
      <w:lvlText w:val="%4."/>
      <w:lvlJc w:val="left"/>
      <w:pPr>
        <w:tabs>
          <w:tab w:val="num" w:pos="4086"/>
        </w:tabs>
        <w:ind w:left="4086" w:hanging="360"/>
      </w:pPr>
      <w:rPr>
        <w:rFonts w:cs="Times New Roman"/>
        <w:spacing w:val="0"/>
      </w:rPr>
    </w:lvl>
    <w:lvl w:ilvl="4" w:tplc="08090003">
      <w:start w:val="1"/>
      <w:numFmt w:val="lowerLetter"/>
      <w:lvlText w:val="%5."/>
      <w:lvlJc w:val="left"/>
      <w:pPr>
        <w:tabs>
          <w:tab w:val="num" w:pos="4806"/>
        </w:tabs>
        <w:ind w:left="4806" w:hanging="360"/>
      </w:pPr>
      <w:rPr>
        <w:rFonts w:cs="Times New Roman"/>
        <w:spacing w:val="0"/>
      </w:rPr>
    </w:lvl>
    <w:lvl w:ilvl="5" w:tplc="08090005">
      <w:start w:val="1"/>
      <w:numFmt w:val="lowerRoman"/>
      <w:lvlText w:val="%6."/>
      <w:lvlJc w:val="right"/>
      <w:pPr>
        <w:tabs>
          <w:tab w:val="num" w:pos="5526"/>
        </w:tabs>
        <w:ind w:left="5526" w:hanging="180"/>
      </w:pPr>
      <w:rPr>
        <w:rFonts w:cs="Times New Roman"/>
        <w:spacing w:val="0"/>
      </w:rPr>
    </w:lvl>
    <w:lvl w:ilvl="6" w:tplc="08090001">
      <w:start w:val="1"/>
      <w:numFmt w:val="decimal"/>
      <w:lvlText w:val="%7."/>
      <w:lvlJc w:val="left"/>
      <w:pPr>
        <w:tabs>
          <w:tab w:val="num" w:pos="6246"/>
        </w:tabs>
        <w:ind w:left="6246" w:hanging="360"/>
      </w:pPr>
      <w:rPr>
        <w:rFonts w:cs="Times New Roman"/>
        <w:spacing w:val="0"/>
      </w:rPr>
    </w:lvl>
    <w:lvl w:ilvl="7" w:tplc="08090003">
      <w:start w:val="1"/>
      <w:numFmt w:val="lowerLetter"/>
      <w:lvlText w:val="%8."/>
      <w:lvlJc w:val="left"/>
      <w:pPr>
        <w:tabs>
          <w:tab w:val="num" w:pos="6966"/>
        </w:tabs>
        <w:ind w:left="6966" w:hanging="360"/>
      </w:pPr>
      <w:rPr>
        <w:rFonts w:cs="Times New Roman"/>
        <w:spacing w:val="0"/>
      </w:rPr>
    </w:lvl>
    <w:lvl w:ilvl="8" w:tplc="08090005">
      <w:start w:val="1"/>
      <w:numFmt w:val="lowerRoman"/>
      <w:lvlText w:val="%9."/>
      <w:lvlJc w:val="right"/>
      <w:pPr>
        <w:tabs>
          <w:tab w:val="num" w:pos="7686"/>
        </w:tabs>
        <w:ind w:left="7686" w:hanging="180"/>
      </w:pPr>
      <w:rPr>
        <w:rFonts w:cs="Times New Roman"/>
        <w:spacing w:val="0"/>
      </w:rPr>
    </w:lvl>
  </w:abstractNum>
  <w:abstractNum w:abstractNumId="9" w15:restartNumberingAfterBreak="0">
    <w:nsid w:val="189969D0"/>
    <w:multiLevelType w:val="hybridMultilevel"/>
    <w:tmpl w:val="9CD04490"/>
    <w:lvl w:ilvl="0" w:tplc="DF207746">
      <w:start w:val="1"/>
      <w:numFmt w:val="lowerRoman"/>
      <w:lvlText w:val="(%1)"/>
      <w:lvlJc w:val="left"/>
      <w:pPr>
        <w:tabs>
          <w:tab w:val="num" w:pos="1860"/>
        </w:tabs>
        <w:ind w:left="1860" w:hanging="720"/>
      </w:pPr>
      <w:rPr>
        <w:rFonts w:cs="Times New Roman" w:hint="eastAsia"/>
        <w:spacing w:val="0"/>
      </w:rPr>
    </w:lvl>
    <w:lvl w:ilvl="1" w:tplc="08090019">
      <w:start w:val="1"/>
      <w:numFmt w:val="lowerLetter"/>
      <w:lvlText w:val="%2."/>
      <w:lvlJc w:val="left"/>
      <w:pPr>
        <w:tabs>
          <w:tab w:val="num" w:pos="2220"/>
        </w:tabs>
        <w:ind w:left="2220" w:hanging="360"/>
      </w:pPr>
      <w:rPr>
        <w:rFonts w:cs="Times New Roman"/>
        <w:spacing w:val="0"/>
      </w:rPr>
    </w:lvl>
    <w:lvl w:ilvl="2" w:tplc="0809001B">
      <w:start w:val="1"/>
      <w:numFmt w:val="lowerRoman"/>
      <w:lvlText w:val="%3."/>
      <w:lvlJc w:val="right"/>
      <w:pPr>
        <w:tabs>
          <w:tab w:val="num" w:pos="2940"/>
        </w:tabs>
        <w:ind w:left="2940" w:hanging="180"/>
      </w:pPr>
      <w:rPr>
        <w:rFonts w:cs="Times New Roman"/>
        <w:spacing w:val="0"/>
      </w:rPr>
    </w:lvl>
    <w:lvl w:ilvl="3" w:tplc="0809000F">
      <w:start w:val="1"/>
      <w:numFmt w:val="decimal"/>
      <w:lvlText w:val="%4."/>
      <w:lvlJc w:val="left"/>
      <w:pPr>
        <w:tabs>
          <w:tab w:val="num" w:pos="3660"/>
        </w:tabs>
        <w:ind w:left="3660" w:hanging="360"/>
      </w:pPr>
      <w:rPr>
        <w:rFonts w:cs="Times New Roman"/>
        <w:spacing w:val="0"/>
      </w:rPr>
    </w:lvl>
    <w:lvl w:ilvl="4" w:tplc="08090019">
      <w:start w:val="1"/>
      <w:numFmt w:val="lowerLetter"/>
      <w:lvlText w:val="%5."/>
      <w:lvlJc w:val="left"/>
      <w:pPr>
        <w:tabs>
          <w:tab w:val="num" w:pos="4380"/>
        </w:tabs>
        <w:ind w:left="4380" w:hanging="360"/>
      </w:pPr>
      <w:rPr>
        <w:rFonts w:cs="Times New Roman"/>
        <w:spacing w:val="0"/>
      </w:rPr>
    </w:lvl>
    <w:lvl w:ilvl="5" w:tplc="0809001B">
      <w:start w:val="1"/>
      <w:numFmt w:val="lowerRoman"/>
      <w:lvlText w:val="%6."/>
      <w:lvlJc w:val="right"/>
      <w:pPr>
        <w:tabs>
          <w:tab w:val="num" w:pos="5100"/>
        </w:tabs>
        <w:ind w:left="5100" w:hanging="180"/>
      </w:pPr>
      <w:rPr>
        <w:rFonts w:cs="Times New Roman"/>
        <w:spacing w:val="0"/>
      </w:rPr>
    </w:lvl>
    <w:lvl w:ilvl="6" w:tplc="0809000F">
      <w:start w:val="1"/>
      <w:numFmt w:val="decimal"/>
      <w:lvlText w:val="%7."/>
      <w:lvlJc w:val="left"/>
      <w:pPr>
        <w:tabs>
          <w:tab w:val="num" w:pos="5820"/>
        </w:tabs>
        <w:ind w:left="5820" w:hanging="360"/>
      </w:pPr>
      <w:rPr>
        <w:rFonts w:cs="Times New Roman"/>
        <w:spacing w:val="0"/>
      </w:rPr>
    </w:lvl>
    <w:lvl w:ilvl="7" w:tplc="08090019">
      <w:start w:val="1"/>
      <w:numFmt w:val="lowerLetter"/>
      <w:lvlText w:val="%8."/>
      <w:lvlJc w:val="left"/>
      <w:pPr>
        <w:tabs>
          <w:tab w:val="num" w:pos="6540"/>
        </w:tabs>
        <w:ind w:left="6540" w:hanging="360"/>
      </w:pPr>
      <w:rPr>
        <w:rFonts w:cs="Times New Roman"/>
        <w:spacing w:val="0"/>
      </w:rPr>
    </w:lvl>
    <w:lvl w:ilvl="8" w:tplc="0809001B">
      <w:start w:val="1"/>
      <w:numFmt w:val="lowerRoman"/>
      <w:lvlText w:val="%9."/>
      <w:lvlJc w:val="right"/>
      <w:pPr>
        <w:tabs>
          <w:tab w:val="num" w:pos="7260"/>
        </w:tabs>
        <w:ind w:left="7260" w:hanging="180"/>
      </w:pPr>
      <w:rPr>
        <w:rFonts w:cs="Times New Roman"/>
        <w:spacing w:val="0"/>
      </w:rPr>
    </w:lvl>
  </w:abstractNum>
  <w:abstractNum w:abstractNumId="10" w15:restartNumberingAfterBreak="0">
    <w:nsid w:val="1FAA76D8"/>
    <w:multiLevelType w:val="hybridMultilevel"/>
    <w:tmpl w:val="4F9A2DFA"/>
    <w:lvl w:ilvl="0" w:tplc="D050177C">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11" w15:restartNumberingAfterBreak="0">
    <w:nsid w:val="23884490"/>
    <w:multiLevelType w:val="hybridMultilevel"/>
    <w:tmpl w:val="8A4C16FE"/>
    <w:lvl w:ilvl="0" w:tplc="8322241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8940C4EA">
      <w:start w:val="1"/>
      <w:numFmt w:val="lowerLetter"/>
      <w:lvlText w:val="(%5)"/>
      <w:lvlJc w:val="left"/>
      <w:pPr>
        <w:tabs>
          <w:tab w:val="num" w:pos="2880"/>
        </w:tabs>
        <w:ind w:left="2880" w:hanging="360"/>
      </w:pPr>
      <w:rPr>
        <w:rFonts w:cs="Times New Roman"/>
        <w:b w:val="0"/>
        <w:i w:val="0"/>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12" w15:restartNumberingAfterBreak="0">
    <w:nsid w:val="26B0558F"/>
    <w:multiLevelType w:val="hybridMultilevel"/>
    <w:tmpl w:val="23C8FDEE"/>
    <w:lvl w:ilvl="0" w:tplc="D5B4DD76">
      <w:start w:val="1"/>
      <w:numFmt w:val="lowerRoman"/>
      <w:lvlText w:val="(%1)"/>
      <w:lvlJc w:val="left"/>
      <w:pPr>
        <w:tabs>
          <w:tab w:val="num" w:pos="2160"/>
        </w:tabs>
        <w:ind w:left="2160" w:hanging="720"/>
      </w:pPr>
      <w:rPr>
        <w:rFonts w:cs="Times New Roman" w:hint="eastAsia"/>
        <w:color w:val="auto"/>
        <w:spacing w:val="0"/>
        <w:u w:val="none"/>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3" w15:restartNumberingAfterBreak="0">
    <w:nsid w:val="28D10998"/>
    <w:multiLevelType w:val="hybridMultilevel"/>
    <w:tmpl w:val="2E6410F6"/>
    <w:lvl w:ilvl="0" w:tplc="1280057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29A43221"/>
    <w:multiLevelType w:val="singleLevel"/>
    <w:tmpl w:val="F24627DC"/>
    <w:lvl w:ilvl="0">
      <w:start w:val="4"/>
      <w:numFmt w:val="lowerLetter"/>
      <w:lvlText w:val="(%1)"/>
      <w:lvlJc w:val="left"/>
      <w:pPr>
        <w:tabs>
          <w:tab w:val="num" w:pos="2376"/>
        </w:tabs>
        <w:ind w:left="2376" w:hanging="810"/>
      </w:pPr>
      <w:rPr>
        <w:rFonts w:hint="default"/>
        <w:b w:val="0"/>
      </w:rPr>
    </w:lvl>
  </w:abstractNum>
  <w:abstractNum w:abstractNumId="15" w15:restartNumberingAfterBreak="0">
    <w:nsid w:val="2CE80EFB"/>
    <w:multiLevelType w:val="hybridMultilevel"/>
    <w:tmpl w:val="1372588C"/>
    <w:lvl w:ilvl="0" w:tplc="4B7AE8DA">
      <w:start w:val="1"/>
      <w:numFmt w:val="lowerRoman"/>
      <w:lvlText w:val="(%1)"/>
      <w:lvlJc w:val="left"/>
      <w:pPr>
        <w:tabs>
          <w:tab w:val="num" w:pos="2700"/>
        </w:tabs>
        <w:ind w:left="2700" w:hanging="720"/>
      </w:pPr>
      <w:rPr>
        <w:rFonts w:cs="Times New Roman" w:hint="eastAsia"/>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16" w15:restartNumberingAfterBreak="0">
    <w:nsid w:val="2EB75649"/>
    <w:multiLevelType w:val="hybridMultilevel"/>
    <w:tmpl w:val="9982C108"/>
    <w:lvl w:ilvl="0" w:tplc="A736728A">
      <w:start w:val="1"/>
      <w:numFmt w:val="lowerLetter"/>
      <w:lvlText w:val="(%1)"/>
      <w:lvlJc w:val="left"/>
      <w:pPr>
        <w:ind w:left="1920" w:hanging="360"/>
      </w:pPr>
      <w:rPr>
        <w:rFonts w:hint="default"/>
        <w:b w:val="0"/>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7" w15:restartNumberingAfterBreak="0">
    <w:nsid w:val="2F812500"/>
    <w:multiLevelType w:val="hybridMultilevel"/>
    <w:tmpl w:val="DAD828CE"/>
    <w:lvl w:ilvl="0" w:tplc="DD0A68A8">
      <w:start w:val="1"/>
      <w:numFmt w:val="lowerRoman"/>
      <w:lvlText w:val="(%1)"/>
      <w:lvlJc w:val="left"/>
      <w:pPr>
        <w:tabs>
          <w:tab w:val="num" w:pos="2160"/>
        </w:tabs>
        <w:ind w:left="2160" w:hanging="720"/>
      </w:pPr>
      <w:rPr>
        <w:rFonts w:cs="Times New Roman"/>
        <w:b w:val="0"/>
        <w:i w:val="0"/>
        <w:spacing w:val="0"/>
      </w:rPr>
    </w:lvl>
    <w:lvl w:ilvl="1" w:tplc="08090019">
      <w:start w:val="1"/>
      <w:numFmt w:val="lowerLetter"/>
      <w:lvlText w:val="%2."/>
      <w:lvlJc w:val="left"/>
      <w:pPr>
        <w:tabs>
          <w:tab w:val="num" w:pos="1440"/>
        </w:tabs>
        <w:ind w:left="1440" w:hanging="360"/>
      </w:pPr>
      <w:rPr>
        <w:rFonts w:cs="Times New Roman"/>
        <w:spacing w:val="0"/>
      </w:rPr>
    </w:lvl>
    <w:lvl w:ilvl="2" w:tplc="0809001B">
      <w:start w:val="1"/>
      <w:numFmt w:val="lowerRoman"/>
      <w:lvlText w:val="%3."/>
      <w:lvlJc w:val="right"/>
      <w:pPr>
        <w:tabs>
          <w:tab w:val="num" w:pos="2160"/>
        </w:tabs>
        <w:ind w:left="2160" w:hanging="180"/>
      </w:pPr>
      <w:rPr>
        <w:rFonts w:cs="Times New Roman"/>
        <w:spacing w:val="0"/>
      </w:rPr>
    </w:lvl>
    <w:lvl w:ilvl="3" w:tplc="0809000F">
      <w:start w:val="1"/>
      <w:numFmt w:val="decimal"/>
      <w:lvlText w:val="%4."/>
      <w:lvlJc w:val="left"/>
      <w:pPr>
        <w:tabs>
          <w:tab w:val="num" w:pos="2880"/>
        </w:tabs>
        <w:ind w:left="2880" w:hanging="360"/>
      </w:pPr>
      <w:rPr>
        <w:rFonts w:cs="Times New Roman"/>
        <w:spacing w:val="0"/>
      </w:rPr>
    </w:lvl>
    <w:lvl w:ilvl="4" w:tplc="08090019">
      <w:start w:val="1"/>
      <w:numFmt w:val="lowerLetter"/>
      <w:lvlText w:val="%5."/>
      <w:lvlJc w:val="left"/>
      <w:pPr>
        <w:tabs>
          <w:tab w:val="num" w:pos="3600"/>
        </w:tabs>
        <w:ind w:left="3600" w:hanging="360"/>
      </w:pPr>
      <w:rPr>
        <w:rFonts w:cs="Times New Roman"/>
        <w:spacing w:val="0"/>
      </w:rPr>
    </w:lvl>
    <w:lvl w:ilvl="5" w:tplc="0809001B">
      <w:start w:val="1"/>
      <w:numFmt w:val="lowerRoman"/>
      <w:lvlText w:val="%6."/>
      <w:lvlJc w:val="right"/>
      <w:pPr>
        <w:tabs>
          <w:tab w:val="num" w:pos="4320"/>
        </w:tabs>
        <w:ind w:left="4320" w:hanging="180"/>
      </w:pPr>
      <w:rPr>
        <w:rFonts w:cs="Times New Roman"/>
        <w:spacing w:val="0"/>
      </w:rPr>
    </w:lvl>
    <w:lvl w:ilvl="6" w:tplc="0809000F">
      <w:start w:val="1"/>
      <w:numFmt w:val="decimal"/>
      <w:lvlText w:val="%7."/>
      <w:lvlJc w:val="left"/>
      <w:pPr>
        <w:tabs>
          <w:tab w:val="num" w:pos="5040"/>
        </w:tabs>
        <w:ind w:left="5040" w:hanging="360"/>
      </w:pPr>
      <w:rPr>
        <w:rFonts w:cs="Times New Roman"/>
        <w:spacing w:val="0"/>
      </w:rPr>
    </w:lvl>
    <w:lvl w:ilvl="7" w:tplc="08090019">
      <w:start w:val="1"/>
      <w:numFmt w:val="lowerLetter"/>
      <w:lvlText w:val="%8."/>
      <w:lvlJc w:val="left"/>
      <w:pPr>
        <w:tabs>
          <w:tab w:val="num" w:pos="5760"/>
        </w:tabs>
        <w:ind w:left="5760" w:hanging="360"/>
      </w:pPr>
      <w:rPr>
        <w:rFonts w:cs="Times New Roman"/>
        <w:spacing w:val="0"/>
      </w:rPr>
    </w:lvl>
    <w:lvl w:ilvl="8" w:tplc="0809001B">
      <w:start w:val="1"/>
      <w:numFmt w:val="lowerRoman"/>
      <w:lvlText w:val="%9."/>
      <w:lvlJc w:val="right"/>
      <w:pPr>
        <w:tabs>
          <w:tab w:val="num" w:pos="6480"/>
        </w:tabs>
        <w:ind w:left="6480" w:hanging="180"/>
      </w:pPr>
      <w:rPr>
        <w:rFonts w:cs="Times New Roman"/>
        <w:spacing w:val="0"/>
      </w:rPr>
    </w:lvl>
  </w:abstractNum>
  <w:abstractNum w:abstractNumId="18" w15:restartNumberingAfterBreak="0">
    <w:nsid w:val="30C652AD"/>
    <w:multiLevelType w:val="hybridMultilevel"/>
    <w:tmpl w:val="A43E6748"/>
    <w:lvl w:ilvl="0" w:tplc="18E67E88">
      <w:start w:val="100"/>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19" w15:restartNumberingAfterBreak="0">
    <w:nsid w:val="3BCD7113"/>
    <w:multiLevelType w:val="hybridMultilevel"/>
    <w:tmpl w:val="C908D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4F68E4"/>
    <w:multiLevelType w:val="hybridMultilevel"/>
    <w:tmpl w:val="4CC69F90"/>
    <w:lvl w:ilvl="0" w:tplc="EB34DF08">
      <w:start w:val="1"/>
      <w:numFmt w:val="lowerLetter"/>
      <w:lvlText w:val="(%1)"/>
      <w:lvlJc w:val="left"/>
      <w:pPr>
        <w:tabs>
          <w:tab w:val="num" w:pos="1800"/>
        </w:tabs>
        <w:ind w:left="1800" w:hanging="360"/>
      </w:pPr>
      <w:rPr>
        <w:rFonts w:cs="Times New Roman"/>
        <w:spacing w:val="0"/>
      </w:rPr>
    </w:lvl>
    <w:lvl w:ilvl="1" w:tplc="08090003">
      <w:start w:val="1"/>
      <w:numFmt w:val="lowerLetter"/>
      <w:lvlText w:val="%2."/>
      <w:lvlJc w:val="left"/>
      <w:pPr>
        <w:tabs>
          <w:tab w:val="num" w:pos="1440"/>
        </w:tabs>
        <w:ind w:left="1440" w:hanging="360"/>
      </w:pPr>
      <w:rPr>
        <w:rFonts w:cs="Times New Roman"/>
        <w:spacing w:val="0"/>
      </w:rPr>
    </w:lvl>
    <w:lvl w:ilvl="2" w:tplc="08090005">
      <w:start w:val="1"/>
      <w:numFmt w:val="lowerRoman"/>
      <w:lvlText w:val="%3."/>
      <w:lvlJc w:val="right"/>
      <w:pPr>
        <w:tabs>
          <w:tab w:val="num" w:pos="2160"/>
        </w:tabs>
        <w:ind w:left="2160" w:hanging="180"/>
      </w:pPr>
      <w:rPr>
        <w:rFonts w:cs="Times New Roman"/>
        <w:spacing w:val="0"/>
      </w:rPr>
    </w:lvl>
    <w:lvl w:ilvl="3" w:tplc="08090001">
      <w:start w:val="1"/>
      <w:numFmt w:val="decimal"/>
      <w:lvlText w:val="%4."/>
      <w:lvlJc w:val="left"/>
      <w:pPr>
        <w:tabs>
          <w:tab w:val="num" w:pos="2880"/>
        </w:tabs>
        <w:ind w:left="2880" w:hanging="360"/>
      </w:pPr>
      <w:rPr>
        <w:rFonts w:cs="Times New Roman"/>
        <w:spacing w:val="0"/>
      </w:rPr>
    </w:lvl>
    <w:lvl w:ilvl="4" w:tplc="08090003">
      <w:start w:val="1"/>
      <w:numFmt w:val="lowerLetter"/>
      <w:lvlText w:val="%5."/>
      <w:lvlJc w:val="left"/>
      <w:pPr>
        <w:tabs>
          <w:tab w:val="num" w:pos="3600"/>
        </w:tabs>
        <w:ind w:left="3600" w:hanging="360"/>
      </w:pPr>
      <w:rPr>
        <w:rFonts w:cs="Times New Roman"/>
        <w:spacing w:val="0"/>
      </w:rPr>
    </w:lvl>
    <w:lvl w:ilvl="5" w:tplc="08090005">
      <w:start w:val="1"/>
      <w:numFmt w:val="lowerRoman"/>
      <w:lvlText w:val="%6."/>
      <w:lvlJc w:val="right"/>
      <w:pPr>
        <w:tabs>
          <w:tab w:val="num" w:pos="4320"/>
        </w:tabs>
        <w:ind w:left="4320" w:hanging="180"/>
      </w:pPr>
      <w:rPr>
        <w:rFonts w:cs="Times New Roman"/>
        <w:spacing w:val="0"/>
      </w:rPr>
    </w:lvl>
    <w:lvl w:ilvl="6" w:tplc="08090001">
      <w:start w:val="1"/>
      <w:numFmt w:val="decimal"/>
      <w:lvlText w:val="%7."/>
      <w:lvlJc w:val="left"/>
      <w:pPr>
        <w:tabs>
          <w:tab w:val="num" w:pos="5040"/>
        </w:tabs>
        <w:ind w:left="5040" w:hanging="360"/>
      </w:pPr>
      <w:rPr>
        <w:rFonts w:cs="Times New Roman"/>
        <w:spacing w:val="0"/>
      </w:rPr>
    </w:lvl>
    <w:lvl w:ilvl="7" w:tplc="08090003">
      <w:start w:val="1"/>
      <w:numFmt w:val="lowerLetter"/>
      <w:lvlText w:val="%8."/>
      <w:lvlJc w:val="left"/>
      <w:pPr>
        <w:tabs>
          <w:tab w:val="num" w:pos="5760"/>
        </w:tabs>
        <w:ind w:left="5760" w:hanging="360"/>
      </w:pPr>
      <w:rPr>
        <w:rFonts w:cs="Times New Roman"/>
        <w:spacing w:val="0"/>
      </w:rPr>
    </w:lvl>
    <w:lvl w:ilvl="8" w:tplc="08090005">
      <w:start w:val="1"/>
      <w:numFmt w:val="lowerRoman"/>
      <w:lvlText w:val="%9."/>
      <w:lvlJc w:val="right"/>
      <w:pPr>
        <w:tabs>
          <w:tab w:val="num" w:pos="6480"/>
        </w:tabs>
        <w:ind w:left="6480" w:hanging="180"/>
      </w:pPr>
      <w:rPr>
        <w:rFonts w:cs="Times New Roman"/>
        <w:spacing w:val="0"/>
      </w:rPr>
    </w:lvl>
  </w:abstractNum>
  <w:abstractNum w:abstractNumId="21" w15:restartNumberingAfterBreak="0">
    <w:nsid w:val="3D7026FC"/>
    <w:multiLevelType w:val="hybridMultilevel"/>
    <w:tmpl w:val="5FCEBD84"/>
    <w:lvl w:ilvl="0" w:tplc="FDEAB4B0">
      <w:start w:val="1"/>
      <w:numFmt w:val="lowerRoman"/>
      <w:lvlText w:val="%1)"/>
      <w:lvlJc w:val="right"/>
      <w:pPr>
        <w:tabs>
          <w:tab w:val="num" w:pos="180"/>
        </w:tabs>
        <w:ind w:left="180" w:hanging="180"/>
      </w:pPr>
      <w:rPr>
        <w:u w:val="double"/>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2" w15:restartNumberingAfterBreak="0">
    <w:nsid w:val="41C02C75"/>
    <w:multiLevelType w:val="hybridMultilevel"/>
    <w:tmpl w:val="2E6410F6"/>
    <w:lvl w:ilvl="0" w:tplc="1280057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308590A"/>
    <w:multiLevelType w:val="hybridMultilevel"/>
    <w:tmpl w:val="B00A1CEC"/>
    <w:lvl w:ilvl="0" w:tplc="0BD8B96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2520"/>
        </w:tabs>
        <w:ind w:left="2520" w:hanging="360"/>
      </w:pPr>
      <w:rPr>
        <w:rFonts w:cs="Times New Roman"/>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24" w15:restartNumberingAfterBreak="0">
    <w:nsid w:val="43D46347"/>
    <w:multiLevelType w:val="hybridMultilevel"/>
    <w:tmpl w:val="E33C264C"/>
    <w:lvl w:ilvl="0" w:tplc="18A012DE">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397BB1"/>
    <w:multiLevelType w:val="hybridMultilevel"/>
    <w:tmpl w:val="DEA05C9E"/>
    <w:lvl w:ilvl="0" w:tplc="029EB88C">
      <w:start w:val="1"/>
      <w:numFmt w:val="lowerLetter"/>
      <w:lvlText w:val="(%1)"/>
      <w:lvlJc w:val="left"/>
      <w:pPr>
        <w:tabs>
          <w:tab w:val="num" w:pos="1800"/>
        </w:tabs>
        <w:ind w:left="1800" w:hanging="360"/>
      </w:pPr>
      <w:rPr>
        <w:rFonts w:cs="Times New Roman" w:hint="eastAsia"/>
        <w:spacing w:val="0"/>
      </w:rPr>
    </w:lvl>
    <w:lvl w:ilvl="1" w:tplc="B5B44FD0">
      <w:start w:val="1"/>
      <w:numFmt w:val="lowerRoman"/>
      <w:lvlText w:val="(%2)"/>
      <w:lvlJc w:val="left"/>
      <w:pPr>
        <w:tabs>
          <w:tab w:val="num" w:pos="2880"/>
        </w:tabs>
        <w:ind w:left="2880" w:hanging="720"/>
      </w:pPr>
      <w:rPr>
        <w:rFonts w:cs="Times New Roman" w:hint="eastAsia"/>
        <w:b w:val="0"/>
        <w:i w:val="0"/>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26" w15:restartNumberingAfterBreak="0">
    <w:nsid w:val="452D021C"/>
    <w:multiLevelType w:val="hybridMultilevel"/>
    <w:tmpl w:val="47002B3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019AD"/>
    <w:multiLevelType w:val="hybridMultilevel"/>
    <w:tmpl w:val="CA64E788"/>
    <w:lvl w:ilvl="0" w:tplc="EB06E444">
      <w:start w:val="500"/>
      <w:numFmt w:val="lowerRoman"/>
      <w:lvlText w:val="(%1)"/>
      <w:lvlJc w:val="left"/>
      <w:pPr>
        <w:ind w:left="2340" w:hanging="720"/>
      </w:pPr>
      <w:rPr>
        <w:rFonts w:hint="default"/>
      </w:rPr>
    </w:lvl>
    <w:lvl w:ilvl="1" w:tplc="08090019" w:tentative="1">
      <w:start w:val="1"/>
      <w:numFmt w:val="lowerLetter"/>
      <w:lvlText w:val="%2."/>
      <w:lvlJc w:val="left"/>
      <w:pPr>
        <w:ind w:left="2700" w:hanging="360"/>
      </w:pPr>
    </w:lvl>
    <w:lvl w:ilvl="2" w:tplc="0809001B">
      <w:start w:val="1"/>
      <w:numFmt w:val="lowerRoman"/>
      <w:lvlText w:val="%3."/>
      <w:lvlJc w:val="right"/>
      <w:pPr>
        <w:ind w:left="3420" w:hanging="180"/>
      </w:pPr>
    </w:lvl>
    <w:lvl w:ilvl="3" w:tplc="0809000F">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8" w15:restartNumberingAfterBreak="0">
    <w:nsid w:val="4C257A9C"/>
    <w:multiLevelType w:val="hybridMultilevel"/>
    <w:tmpl w:val="69BA8A4E"/>
    <w:lvl w:ilvl="0" w:tplc="08090001">
      <w:start w:val="1"/>
      <w:numFmt w:val="lowerRoman"/>
      <w:lvlText w:val="(%1)"/>
      <w:lvlJc w:val="left"/>
      <w:pPr>
        <w:tabs>
          <w:tab w:val="num" w:pos="2160"/>
        </w:tabs>
        <w:ind w:left="2160" w:hanging="720"/>
      </w:pPr>
      <w:rPr>
        <w:rFonts w:cs="Times New Roman"/>
        <w:b w:val="0"/>
        <w:i w:val="0"/>
        <w:color w:val="000000"/>
        <w:spacing w:val="0"/>
      </w:rPr>
    </w:lvl>
    <w:lvl w:ilvl="1" w:tplc="08090003">
      <w:start w:val="1"/>
      <w:numFmt w:val="bullet"/>
      <w:lvlText w:val="o"/>
      <w:lvlJc w:val="left"/>
      <w:pPr>
        <w:tabs>
          <w:tab w:val="num" w:pos="1440"/>
        </w:tabs>
        <w:ind w:left="1440" w:hanging="360"/>
      </w:pPr>
      <w:rPr>
        <w:rFonts w:ascii="Courier New" w:hAnsi="Courier New" w:cs="Times New Roman" w:hint="default"/>
        <w:spacing w:val="0"/>
      </w:rPr>
    </w:lvl>
    <w:lvl w:ilvl="2" w:tplc="08090005">
      <w:start w:val="1"/>
      <w:numFmt w:val="bullet"/>
      <w:lvlText w:val=""/>
      <w:lvlJc w:val="left"/>
      <w:pPr>
        <w:tabs>
          <w:tab w:val="num" w:pos="2160"/>
        </w:tabs>
        <w:ind w:left="2160" w:hanging="360"/>
      </w:pPr>
      <w:rPr>
        <w:rFonts w:ascii="Wingdings" w:hAnsi="Wingdings" w:hint="default"/>
        <w:spacing w:val="0"/>
      </w:rPr>
    </w:lvl>
    <w:lvl w:ilvl="3" w:tplc="08090001">
      <w:start w:val="1"/>
      <w:numFmt w:val="bullet"/>
      <w:lvlText w:val=""/>
      <w:lvlJc w:val="left"/>
      <w:pPr>
        <w:tabs>
          <w:tab w:val="num" w:pos="2880"/>
        </w:tabs>
        <w:ind w:left="2880" w:hanging="360"/>
      </w:pPr>
      <w:rPr>
        <w:rFonts w:ascii="Symbol" w:hAnsi="Symbol" w:hint="default"/>
        <w:spacing w:val="0"/>
      </w:rPr>
    </w:lvl>
    <w:lvl w:ilvl="4" w:tplc="08090003">
      <w:start w:val="1"/>
      <w:numFmt w:val="bullet"/>
      <w:lvlText w:val="o"/>
      <w:lvlJc w:val="left"/>
      <w:pPr>
        <w:tabs>
          <w:tab w:val="num" w:pos="3600"/>
        </w:tabs>
        <w:ind w:left="3600" w:hanging="360"/>
      </w:pPr>
      <w:rPr>
        <w:rFonts w:ascii="Courier New" w:hAnsi="Courier New" w:cs="Times New Roman" w:hint="default"/>
        <w:spacing w:val="0"/>
      </w:rPr>
    </w:lvl>
    <w:lvl w:ilvl="5" w:tplc="08090005">
      <w:start w:val="1"/>
      <w:numFmt w:val="bullet"/>
      <w:lvlText w:val=""/>
      <w:lvlJc w:val="left"/>
      <w:pPr>
        <w:tabs>
          <w:tab w:val="num" w:pos="4320"/>
        </w:tabs>
        <w:ind w:left="4320" w:hanging="360"/>
      </w:pPr>
      <w:rPr>
        <w:rFonts w:ascii="Wingdings" w:hAnsi="Wingdings" w:hint="default"/>
        <w:spacing w:val="0"/>
      </w:rPr>
    </w:lvl>
    <w:lvl w:ilvl="6" w:tplc="08090001">
      <w:start w:val="1"/>
      <w:numFmt w:val="bullet"/>
      <w:lvlText w:val=""/>
      <w:lvlJc w:val="left"/>
      <w:pPr>
        <w:tabs>
          <w:tab w:val="num" w:pos="5040"/>
        </w:tabs>
        <w:ind w:left="5040" w:hanging="360"/>
      </w:pPr>
      <w:rPr>
        <w:rFonts w:ascii="Symbol" w:hAnsi="Symbol" w:hint="default"/>
        <w:spacing w:val="0"/>
      </w:rPr>
    </w:lvl>
    <w:lvl w:ilvl="7" w:tplc="08090003">
      <w:start w:val="1"/>
      <w:numFmt w:val="bullet"/>
      <w:lvlText w:val="o"/>
      <w:lvlJc w:val="left"/>
      <w:pPr>
        <w:tabs>
          <w:tab w:val="num" w:pos="5760"/>
        </w:tabs>
        <w:ind w:left="5760" w:hanging="360"/>
      </w:pPr>
      <w:rPr>
        <w:rFonts w:ascii="Courier New" w:hAnsi="Courier New" w:cs="Times New Roman" w:hint="default"/>
        <w:spacing w:val="0"/>
      </w:rPr>
    </w:lvl>
    <w:lvl w:ilvl="8" w:tplc="08090005">
      <w:start w:val="1"/>
      <w:numFmt w:val="bullet"/>
      <w:lvlText w:val=""/>
      <w:lvlJc w:val="left"/>
      <w:pPr>
        <w:tabs>
          <w:tab w:val="num" w:pos="6480"/>
        </w:tabs>
        <w:ind w:left="6480" w:hanging="360"/>
      </w:pPr>
      <w:rPr>
        <w:rFonts w:ascii="Wingdings" w:hAnsi="Wingdings" w:hint="default"/>
        <w:spacing w:val="0"/>
      </w:rPr>
    </w:lvl>
  </w:abstractNum>
  <w:abstractNum w:abstractNumId="29" w15:restartNumberingAfterBreak="0">
    <w:nsid w:val="51056ED1"/>
    <w:multiLevelType w:val="hybridMultilevel"/>
    <w:tmpl w:val="2FF8B184"/>
    <w:lvl w:ilvl="0" w:tplc="BEA668F4">
      <w:start w:val="1"/>
      <w:numFmt w:val="lowerRoman"/>
      <w:lvlText w:val="(%1)"/>
      <w:lvlJc w:val="left"/>
      <w:pPr>
        <w:ind w:left="2558" w:hanging="720"/>
      </w:pPr>
      <w:rPr>
        <w:rFonts w:asciiTheme="minorHAnsi" w:hAnsiTheme="minorHAnsi" w:hint="default"/>
        <w:b w:val="0"/>
        <w:color w:val="auto"/>
      </w:rPr>
    </w:lvl>
    <w:lvl w:ilvl="1" w:tplc="08090019" w:tentative="1">
      <w:start w:val="1"/>
      <w:numFmt w:val="lowerLetter"/>
      <w:lvlText w:val="%2."/>
      <w:lvlJc w:val="left"/>
      <w:pPr>
        <w:ind w:left="2918" w:hanging="360"/>
      </w:pPr>
    </w:lvl>
    <w:lvl w:ilvl="2" w:tplc="0809001B" w:tentative="1">
      <w:start w:val="1"/>
      <w:numFmt w:val="lowerRoman"/>
      <w:lvlText w:val="%3."/>
      <w:lvlJc w:val="right"/>
      <w:pPr>
        <w:ind w:left="3638" w:hanging="180"/>
      </w:pPr>
    </w:lvl>
    <w:lvl w:ilvl="3" w:tplc="0809000F" w:tentative="1">
      <w:start w:val="1"/>
      <w:numFmt w:val="decimal"/>
      <w:lvlText w:val="%4."/>
      <w:lvlJc w:val="left"/>
      <w:pPr>
        <w:ind w:left="4358" w:hanging="360"/>
      </w:pPr>
    </w:lvl>
    <w:lvl w:ilvl="4" w:tplc="08090019" w:tentative="1">
      <w:start w:val="1"/>
      <w:numFmt w:val="lowerLetter"/>
      <w:lvlText w:val="%5."/>
      <w:lvlJc w:val="left"/>
      <w:pPr>
        <w:ind w:left="5078" w:hanging="360"/>
      </w:pPr>
    </w:lvl>
    <w:lvl w:ilvl="5" w:tplc="0809001B" w:tentative="1">
      <w:start w:val="1"/>
      <w:numFmt w:val="lowerRoman"/>
      <w:lvlText w:val="%6."/>
      <w:lvlJc w:val="right"/>
      <w:pPr>
        <w:ind w:left="5798" w:hanging="180"/>
      </w:pPr>
    </w:lvl>
    <w:lvl w:ilvl="6" w:tplc="0809000F" w:tentative="1">
      <w:start w:val="1"/>
      <w:numFmt w:val="decimal"/>
      <w:lvlText w:val="%7."/>
      <w:lvlJc w:val="left"/>
      <w:pPr>
        <w:ind w:left="6518" w:hanging="360"/>
      </w:pPr>
    </w:lvl>
    <w:lvl w:ilvl="7" w:tplc="08090019" w:tentative="1">
      <w:start w:val="1"/>
      <w:numFmt w:val="lowerLetter"/>
      <w:lvlText w:val="%8."/>
      <w:lvlJc w:val="left"/>
      <w:pPr>
        <w:ind w:left="7238" w:hanging="360"/>
      </w:pPr>
    </w:lvl>
    <w:lvl w:ilvl="8" w:tplc="0809001B" w:tentative="1">
      <w:start w:val="1"/>
      <w:numFmt w:val="lowerRoman"/>
      <w:lvlText w:val="%9."/>
      <w:lvlJc w:val="right"/>
      <w:pPr>
        <w:ind w:left="7958" w:hanging="180"/>
      </w:pPr>
    </w:lvl>
  </w:abstractNum>
  <w:abstractNum w:abstractNumId="30" w15:restartNumberingAfterBreak="0">
    <w:nsid w:val="51D529D6"/>
    <w:multiLevelType w:val="hybridMultilevel"/>
    <w:tmpl w:val="53AECFAC"/>
    <w:lvl w:ilvl="0" w:tplc="AE14D420">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1A494C"/>
    <w:multiLevelType w:val="hybridMultilevel"/>
    <w:tmpl w:val="15E8C93E"/>
    <w:lvl w:ilvl="0" w:tplc="82FC8628">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32" w15:restartNumberingAfterBreak="0">
    <w:nsid w:val="531A651C"/>
    <w:multiLevelType w:val="hybridMultilevel"/>
    <w:tmpl w:val="E94CC87E"/>
    <w:lvl w:ilvl="0" w:tplc="08090001">
      <w:start w:val="1"/>
      <w:numFmt w:val="bullet"/>
      <w:lvlText w:val=""/>
      <w:lvlJc w:val="left"/>
      <w:pPr>
        <w:tabs>
          <w:tab w:val="num" w:pos="720"/>
        </w:tabs>
        <w:ind w:left="720" w:hanging="360"/>
      </w:pPr>
      <w:rPr>
        <w:rFonts w:ascii="Symbol" w:hAnsi="Symbol" w:hint="default"/>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33" w15:restartNumberingAfterBreak="0">
    <w:nsid w:val="56B65A11"/>
    <w:multiLevelType w:val="hybridMultilevel"/>
    <w:tmpl w:val="0762836E"/>
    <w:lvl w:ilvl="0" w:tplc="A57C35FA">
      <w:start w:val="1"/>
      <w:numFmt w:val="lowerRoman"/>
      <w:lvlText w:val="(%1)"/>
      <w:lvlJc w:val="left"/>
      <w:pPr>
        <w:ind w:left="2016" w:hanging="720"/>
      </w:pPr>
      <w:rPr>
        <w:rFonts w:hint="default"/>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34"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35" w15:restartNumberingAfterBreak="0">
    <w:nsid w:val="59123F57"/>
    <w:multiLevelType w:val="hybridMultilevel"/>
    <w:tmpl w:val="6540AA00"/>
    <w:lvl w:ilvl="0" w:tplc="46FA50D4">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FFFFFFFF">
      <w:start w:val="1"/>
      <w:numFmt w:val="lowerLetter"/>
      <w:lvlText w:val="%5."/>
      <w:lvlJc w:val="left"/>
      <w:pPr>
        <w:tabs>
          <w:tab w:val="num" w:pos="2880"/>
        </w:tabs>
        <w:ind w:left="2880" w:hanging="360"/>
      </w:pPr>
      <w:rPr>
        <w:rFonts w:cs="Times New Roman"/>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36" w15:restartNumberingAfterBreak="0">
    <w:nsid w:val="5A8D1DAA"/>
    <w:multiLevelType w:val="hybridMultilevel"/>
    <w:tmpl w:val="5FBADDBC"/>
    <w:lvl w:ilvl="0" w:tplc="1656306C">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872120"/>
    <w:multiLevelType w:val="hybridMultilevel"/>
    <w:tmpl w:val="967EE0AC"/>
    <w:lvl w:ilvl="0" w:tplc="B40240CE">
      <w:start w:val="1"/>
      <w:numFmt w:val="lowerLetter"/>
      <w:lvlText w:val="(%1)"/>
      <w:lvlJc w:val="left"/>
      <w:pPr>
        <w:ind w:left="2160" w:hanging="60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38" w15:restartNumberingAfterBreak="0">
    <w:nsid w:val="5D4144D7"/>
    <w:multiLevelType w:val="hybridMultilevel"/>
    <w:tmpl w:val="CBD09CE2"/>
    <w:lvl w:ilvl="0" w:tplc="2ABAA21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9" w15:restartNumberingAfterBreak="0">
    <w:nsid w:val="60B83464"/>
    <w:multiLevelType w:val="hybridMultilevel"/>
    <w:tmpl w:val="3EDE350E"/>
    <w:lvl w:ilvl="0" w:tplc="D45EB150">
      <w:start w:val="1"/>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2427" w:hanging="360"/>
      </w:pPr>
    </w:lvl>
    <w:lvl w:ilvl="2" w:tplc="0809001B" w:tentative="1">
      <w:start w:val="1"/>
      <w:numFmt w:val="lowerRoman"/>
      <w:lvlText w:val="%3."/>
      <w:lvlJc w:val="right"/>
      <w:pPr>
        <w:ind w:left="3147" w:hanging="180"/>
      </w:pPr>
    </w:lvl>
    <w:lvl w:ilvl="3" w:tplc="0809000F" w:tentative="1">
      <w:start w:val="1"/>
      <w:numFmt w:val="decimal"/>
      <w:lvlText w:val="%4."/>
      <w:lvlJc w:val="left"/>
      <w:pPr>
        <w:ind w:left="3867" w:hanging="360"/>
      </w:pPr>
    </w:lvl>
    <w:lvl w:ilvl="4" w:tplc="08090019" w:tentative="1">
      <w:start w:val="1"/>
      <w:numFmt w:val="lowerLetter"/>
      <w:lvlText w:val="%5."/>
      <w:lvlJc w:val="left"/>
      <w:pPr>
        <w:ind w:left="4587" w:hanging="360"/>
      </w:pPr>
    </w:lvl>
    <w:lvl w:ilvl="5" w:tplc="0809001B" w:tentative="1">
      <w:start w:val="1"/>
      <w:numFmt w:val="lowerRoman"/>
      <w:lvlText w:val="%6."/>
      <w:lvlJc w:val="right"/>
      <w:pPr>
        <w:ind w:left="5307" w:hanging="180"/>
      </w:pPr>
    </w:lvl>
    <w:lvl w:ilvl="6" w:tplc="0809000F" w:tentative="1">
      <w:start w:val="1"/>
      <w:numFmt w:val="decimal"/>
      <w:lvlText w:val="%7."/>
      <w:lvlJc w:val="left"/>
      <w:pPr>
        <w:ind w:left="6027" w:hanging="360"/>
      </w:pPr>
    </w:lvl>
    <w:lvl w:ilvl="7" w:tplc="08090019" w:tentative="1">
      <w:start w:val="1"/>
      <w:numFmt w:val="lowerLetter"/>
      <w:lvlText w:val="%8."/>
      <w:lvlJc w:val="left"/>
      <w:pPr>
        <w:ind w:left="6747" w:hanging="360"/>
      </w:pPr>
    </w:lvl>
    <w:lvl w:ilvl="8" w:tplc="0809001B" w:tentative="1">
      <w:start w:val="1"/>
      <w:numFmt w:val="lowerRoman"/>
      <w:lvlText w:val="%9."/>
      <w:lvlJc w:val="right"/>
      <w:pPr>
        <w:ind w:left="7467" w:hanging="180"/>
      </w:pPr>
    </w:lvl>
  </w:abstractNum>
  <w:abstractNum w:abstractNumId="40" w15:restartNumberingAfterBreak="0">
    <w:nsid w:val="62F92632"/>
    <w:multiLevelType w:val="hybridMultilevel"/>
    <w:tmpl w:val="221E637E"/>
    <w:lvl w:ilvl="0" w:tplc="24B224A2">
      <w:start w:val="1"/>
      <w:numFmt w:val="lowerRoman"/>
      <w:lvlText w:val="(%1)"/>
      <w:lvlJc w:val="left"/>
      <w:pPr>
        <w:tabs>
          <w:tab w:val="num" w:pos="2370"/>
        </w:tabs>
        <w:ind w:left="2370" w:hanging="810"/>
      </w:pPr>
      <w:rPr>
        <w:rFonts w:cs="Times New Roman" w:hint="eastAsia"/>
        <w:b w:val="0"/>
        <w:i w:val="0"/>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50F4BD2"/>
    <w:multiLevelType w:val="hybridMultilevel"/>
    <w:tmpl w:val="5C7A37F4"/>
    <w:lvl w:ilvl="0" w:tplc="DE96B19C">
      <w:start w:val="1"/>
      <w:numFmt w:val="lowerRoman"/>
      <w:lvlText w:val="(%1)"/>
      <w:lvlJc w:val="left"/>
      <w:pPr>
        <w:tabs>
          <w:tab w:val="num" w:pos="711"/>
        </w:tabs>
        <w:ind w:left="711" w:hanging="720"/>
      </w:pPr>
      <w:rPr>
        <w:rFonts w:ascii="Arial" w:hAnsi="Arial" w:cs="Times New Roman" w:hint="default"/>
        <w:spacing w:val="0"/>
      </w:rPr>
    </w:lvl>
    <w:lvl w:ilvl="1" w:tplc="FFFFFFFF">
      <w:start w:val="1"/>
      <w:numFmt w:val="lowerLetter"/>
      <w:lvlText w:val="%2."/>
      <w:lvlJc w:val="left"/>
      <w:pPr>
        <w:tabs>
          <w:tab w:val="num" w:pos="1071"/>
        </w:tabs>
        <w:ind w:left="1071" w:hanging="360"/>
      </w:pPr>
      <w:rPr>
        <w:rFonts w:cs="Times New Roman"/>
        <w:spacing w:val="0"/>
      </w:rPr>
    </w:lvl>
    <w:lvl w:ilvl="2" w:tplc="FFFFFFFF">
      <w:start w:val="1"/>
      <w:numFmt w:val="lowerRoman"/>
      <w:lvlText w:val="%3."/>
      <w:lvlJc w:val="right"/>
      <w:pPr>
        <w:tabs>
          <w:tab w:val="num" w:pos="1791"/>
        </w:tabs>
        <w:ind w:left="1791" w:hanging="180"/>
      </w:pPr>
      <w:rPr>
        <w:rFonts w:cs="Times New Roman"/>
        <w:spacing w:val="0"/>
      </w:rPr>
    </w:lvl>
    <w:lvl w:ilvl="3" w:tplc="FFFFFFFF">
      <w:start w:val="1"/>
      <w:numFmt w:val="decimal"/>
      <w:lvlText w:val="%4."/>
      <w:lvlJc w:val="left"/>
      <w:pPr>
        <w:tabs>
          <w:tab w:val="num" w:pos="2511"/>
        </w:tabs>
        <w:ind w:left="2511" w:hanging="360"/>
      </w:pPr>
      <w:rPr>
        <w:rFonts w:cs="Times New Roman"/>
        <w:spacing w:val="0"/>
      </w:rPr>
    </w:lvl>
    <w:lvl w:ilvl="4" w:tplc="FFFFFFFF">
      <w:start w:val="1"/>
      <w:numFmt w:val="lowerLetter"/>
      <w:lvlText w:val="%5."/>
      <w:lvlJc w:val="left"/>
      <w:pPr>
        <w:tabs>
          <w:tab w:val="num" w:pos="3231"/>
        </w:tabs>
        <w:ind w:left="3231" w:hanging="360"/>
      </w:pPr>
      <w:rPr>
        <w:rFonts w:cs="Times New Roman"/>
        <w:spacing w:val="0"/>
      </w:rPr>
    </w:lvl>
    <w:lvl w:ilvl="5" w:tplc="FFFFFFFF">
      <w:start w:val="1"/>
      <w:numFmt w:val="lowerRoman"/>
      <w:lvlText w:val="%6."/>
      <w:lvlJc w:val="right"/>
      <w:pPr>
        <w:tabs>
          <w:tab w:val="num" w:pos="3951"/>
        </w:tabs>
        <w:ind w:left="3951" w:hanging="180"/>
      </w:pPr>
      <w:rPr>
        <w:rFonts w:cs="Times New Roman"/>
        <w:spacing w:val="0"/>
      </w:rPr>
    </w:lvl>
    <w:lvl w:ilvl="6" w:tplc="FFFFFFFF">
      <w:start w:val="1"/>
      <w:numFmt w:val="decimal"/>
      <w:lvlText w:val="%7."/>
      <w:lvlJc w:val="left"/>
      <w:pPr>
        <w:tabs>
          <w:tab w:val="num" w:pos="4671"/>
        </w:tabs>
        <w:ind w:left="4671" w:hanging="360"/>
      </w:pPr>
      <w:rPr>
        <w:rFonts w:cs="Times New Roman"/>
        <w:spacing w:val="0"/>
      </w:rPr>
    </w:lvl>
    <w:lvl w:ilvl="7" w:tplc="FFFFFFFF">
      <w:start w:val="1"/>
      <w:numFmt w:val="lowerLetter"/>
      <w:lvlText w:val="%8."/>
      <w:lvlJc w:val="left"/>
      <w:pPr>
        <w:tabs>
          <w:tab w:val="num" w:pos="5391"/>
        </w:tabs>
        <w:ind w:left="5391" w:hanging="360"/>
      </w:pPr>
      <w:rPr>
        <w:rFonts w:cs="Times New Roman"/>
        <w:spacing w:val="0"/>
      </w:rPr>
    </w:lvl>
    <w:lvl w:ilvl="8" w:tplc="FFFFFFFF">
      <w:start w:val="1"/>
      <w:numFmt w:val="lowerRoman"/>
      <w:lvlText w:val="%9."/>
      <w:lvlJc w:val="right"/>
      <w:pPr>
        <w:tabs>
          <w:tab w:val="num" w:pos="6111"/>
        </w:tabs>
        <w:ind w:left="6111" w:hanging="180"/>
      </w:pPr>
      <w:rPr>
        <w:rFonts w:cs="Times New Roman"/>
        <w:spacing w:val="0"/>
      </w:rPr>
    </w:lvl>
  </w:abstractNum>
  <w:abstractNum w:abstractNumId="42" w15:restartNumberingAfterBreak="0">
    <w:nsid w:val="65431B13"/>
    <w:multiLevelType w:val="singleLevel"/>
    <w:tmpl w:val="3E906ABE"/>
    <w:lvl w:ilvl="0">
      <w:start w:val="1"/>
      <w:numFmt w:val="lowerRoman"/>
      <w:lvlText w:val="(%1)"/>
      <w:lvlJc w:val="left"/>
      <w:pPr>
        <w:tabs>
          <w:tab w:val="num" w:pos="3759"/>
        </w:tabs>
        <w:ind w:left="3759" w:hanging="1005"/>
      </w:pPr>
      <w:rPr>
        <w:rFonts w:cs="Times New Roman" w:hint="eastAsia"/>
        <w:spacing w:val="0"/>
      </w:rPr>
    </w:lvl>
  </w:abstractNum>
  <w:abstractNum w:abstractNumId="43" w15:restartNumberingAfterBreak="0">
    <w:nsid w:val="68E44513"/>
    <w:multiLevelType w:val="hybridMultilevel"/>
    <w:tmpl w:val="D9CC1896"/>
    <w:lvl w:ilvl="0" w:tplc="893C68F6">
      <w:start w:val="1"/>
      <w:numFmt w:val="lowerRoman"/>
      <w:lvlText w:val="(%1)"/>
      <w:lvlJc w:val="left"/>
      <w:pPr>
        <w:tabs>
          <w:tab w:val="num" w:pos="711"/>
        </w:tabs>
        <w:ind w:left="711" w:hanging="720"/>
      </w:pPr>
      <w:rPr>
        <w:rFonts w:cs="Times New Roman"/>
        <w:b w:val="0"/>
        <w:i w:val="0"/>
        <w:color w:val="auto"/>
        <w:spacing w:val="0"/>
        <w:u w:val="double"/>
      </w:rPr>
    </w:lvl>
    <w:lvl w:ilvl="1" w:tplc="08090019">
      <w:start w:val="1"/>
      <w:numFmt w:val="lowerLetter"/>
      <w:lvlText w:val="%2."/>
      <w:lvlJc w:val="left"/>
      <w:pPr>
        <w:tabs>
          <w:tab w:val="num" w:pos="-9"/>
        </w:tabs>
        <w:ind w:left="-9" w:hanging="360"/>
      </w:pPr>
    </w:lvl>
    <w:lvl w:ilvl="2" w:tplc="0809001B">
      <w:start w:val="1"/>
      <w:numFmt w:val="lowerRoman"/>
      <w:lvlText w:val="%3."/>
      <w:lvlJc w:val="right"/>
      <w:pPr>
        <w:tabs>
          <w:tab w:val="num" w:pos="711"/>
        </w:tabs>
        <w:ind w:left="711" w:hanging="180"/>
      </w:pPr>
    </w:lvl>
    <w:lvl w:ilvl="3" w:tplc="0809000F">
      <w:start w:val="1"/>
      <w:numFmt w:val="decimal"/>
      <w:lvlText w:val="%4."/>
      <w:lvlJc w:val="left"/>
      <w:pPr>
        <w:tabs>
          <w:tab w:val="num" w:pos="1431"/>
        </w:tabs>
        <w:ind w:left="1431" w:hanging="360"/>
      </w:pPr>
    </w:lvl>
    <w:lvl w:ilvl="4" w:tplc="08090019">
      <w:start w:val="1"/>
      <w:numFmt w:val="lowerLetter"/>
      <w:lvlText w:val="%5."/>
      <w:lvlJc w:val="left"/>
      <w:pPr>
        <w:tabs>
          <w:tab w:val="num" w:pos="2151"/>
        </w:tabs>
        <w:ind w:left="2151" w:hanging="360"/>
      </w:pPr>
    </w:lvl>
    <w:lvl w:ilvl="5" w:tplc="0809001B">
      <w:start w:val="1"/>
      <w:numFmt w:val="lowerRoman"/>
      <w:lvlText w:val="%6."/>
      <w:lvlJc w:val="right"/>
      <w:pPr>
        <w:tabs>
          <w:tab w:val="num" w:pos="2871"/>
        </w:tabs>
        <w:ind w:left="2871" w:hanging="180"/>
      </w:pPr>
    </w:lvl>
    <w:lvl w:ilvl="6" w:tplc="0809000F">
      <w:start w:val="1"/>
      <w:numFmt w:val="decimal"/>
      <w:lvlText w:val="%7."/>
      <w:lvlJc w:val="left"/>
      <w:pPr>
        <w:tabs>
          <w:tab w:val="num" w:pos="3591"/>
        </w:tabs>
        <w:ind w:left="3591" w:hanging="360"/>
      </w:pPr>
    </w:lvl>
    <w:lvl w:ilvl="7" w:tplc="08090019">
      <w:start w:val="1"/>
      <w:numFmt w:val="lowerLetter"/>
      <w:lvlText w:val="%8."/>
      <w:lvlJc w:val="left"/>
      <w:pPr>
        <w:tabs>
          <w:tab w:val="num" w:pos="4311"/>
        </w:tabs>
        <w:ind w:left="4311" w:hanging="360"/>
      </w:pPr>
    </w:lvl>
    <w:lvl w:ilvl="8" w:tplc="0809001B">
      <w:start w:val="1"/>
      <w:numFmt w:val="lowerRoman"/>
      <w:lvlText w:val="%9."/>
      <w:lvlJc w:val="right"/>
      <w:pPr>
        <w:tabs>
          <w:tab w:val="num" w:pos="5031"/>
        </w:tabs>
        <w:ind w:left="5031" w:hanging="180"/>
      </w:pPr>
    </w:lvl>
  </w:abstractNum>
  <w:abstractNum w:abstractNumId="44" w15:restartNumberingAfterBreak="0">
    <w:nsid w:val="6A562D23"/>
    <w:multiLevelType w:val="hybridMultilevel"/>
    <w:tmpl w:val="7A0CA61E"/>
    <w:lvl w:ilvl="0" w:tplc="6CAA1EBC">
      <w:start w:val="1"/>
      <w:numFmt w:val="lowerRoman"/>
      <w:lvlText w:val="(%1)"/>
      <w:lvlJc w:val="left"/>
      <w:pPr>
        <w:ind w:left="2640" w:hanging="72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45" w15:restartNumberingAfterBreak="0">
    <w:nsid w:val="71907899"/>
    <w:multiLevelType w:val="hybridMultilevel"/>
    <w:tmpl w:val="54C0BE22"/>
    <w:lvl w:ilvl="0" w:tplc="6DB052F0">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46" w15:restartNumberingAfterBreak="0">
    <w:nsid w:val="7600338C"/>
    <w:multiLevelType w:val="hybridMultilevel"/>
    <w:tmpl w:val="2FE281B6"/>
    <w:lvl w:ilvl="0" w:tplc="834C977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7" w15:restartNumberingAfterBreak="0">
    <w:nsid w:val="784D65CC"/>
    <w:multiLevelType w:val="hybridMultilevel"/>
    <w:tmpl w:val="BF46788A"/>
    <w:lvl w:ilvl="0" w:tplc="3E906ABE">
      <w:start w:val="1"/>
      <w:numFmt w:val="lowerRoman"/>
      <w:lvlText w:val="(%1)"/>
      <w:lvlJc w:val="left"/>
      <w:pPr>
        <w:tabs>
          <w:tab w:val="num" w:pos="2370"/>
        </w:tabs>
        <w:ind w:left="2370" w:hanging="810"/>
      </w:pPr>
      <w:rPr>
        <w:rFonts w:cs="Times New Roman" w:hint="eastAsia"/>
        <w:b w:val="0"/>
        <w:i w:val="0"/>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85E0A6F"/>
    <w:multiLevelType w:val="hybridMultilevel"/>
    <w:tmpl w:val="E2B85732"/>
    <w:lvl w:ilvl="0" w:tplc="904E8078">
      <w:start w:val="1"/>
      <w:numFmt w:val="lowerLetter"/>
      <w:lvlText w:val="(%1)"/>
      <w:lvlJc w:val="left"/>
      <w:pPr>
        <w:tabs>
          <w:tab w:val="num" w:pos="2880"/>
        </w:tabs>
        <w:ind w:left="2880" w:hanging="360"/>
      </w:pPr>
      <w:rPr>
        <w:rFonts w:cs="Times New Roman"/>
        <w:spacing w:val="0"/>
      </w:rPr>
    </w:lvl>
    <w:lvl w:ilvl="1" w:tplc="08090003">
      <w:start w:val="1"/>
      <w:numFmt w:val="lowerLetter"/>
      <w:lvlText w:val="%2."/>
      <w:lvlJc w:val="left"/>
      <w:pPr>
        <w:tabs>
          <w:tab w:val="num" w:pos="2520"/>
        </w:tabs>
        <w:ind w:left="2520" w:hanging="360"/>
      </w:pPr>
      <w:rPr>
        <w:rFonts w:cs="Times New Roman"/>
        <w:spacing w:val="0"/>
      </w:rPr>
    </w:lvl>
    <w:lvl w:ilvl="2" w:tplc="08090005">
      <w:start w:val="1"/>
      <w:numFmt w:val="lowerRoman"/>
      <w:lvlText w:val="%3."/>
      <w:lvlJc w:val="right"/>
      <w:pPr>
        <w:tabs>
          <w:tab w:val="num" w:pos="3240"/>
        </w:tabs>
        <w:ind w:left="3240" w:hanging="180"/>
      </w:pPr>
      <w:rPr>
        <w:rFonts w:cs="Times New Roman"/>
        <w:spacing w:val="0"/>
      </w:rPr>
    </w:lvl>
    <w:lvl w:ilvl="3" w:tplc="08090001">
      <w:start w:val="1"/>
      <w:numFmt w:val="decimal"/>
      <w:lvlText w:val="%4."/>
      <w:lvlJc w:val="left"/>
      <w:pPr>
        <w:tabs>
          <w:tab w:val="num" w:pos="3960"/>
        </w:tabs>
        <w:ind w:left="3960" w:hanging="360"/>
      </w:pPr>
      <w:rPr>
        <w:rFonts w:cs="Times New Roman"/>
        <w:spacing w:val="0"/>
      </w:rPr>
    </w:lvl>
    <w:lvl w:ilvl="4" w:tplc="08090003">
      <w:start w:val="1"/>
      <w:numFmt w:val="lowerLetter"/>
      <w:lvlText w:val="%5."/>
      <w:lvlJc w:val="left"/>
      <w:pPr>
        <w:tabs>
          <w:tab w:val="num" w:pos="4680"/>
        </w:tabs>
        <w:ind w:left="4680" w:hanging="360"/>
      </w:pPr>
      <w:rPr>
        <w:rFonts w:cs="Times New Roman"/>
        <w:spacing w:val="0"/>
      </w:rPr>
    </w:lvl>
    <w:lvl w:ilvl="5" w:tplc="08090005">
      <w:start w:val="1"/>
      <w:numFmt w:val="lowerRoman"/>
      <w:lvlText w:val="%6."/>
      <w:lvlJc w:val="right"/>
      <w:pPr>
        <w:tabs>
          <w:tab w:val="num" w:pos="5400"/>
        </w:tabs>
        <w:ind w:left="5400" w:hanging="180"/>
      </w:pPr>
      <w:rPr>
        <w:rFonts w:cs="Times New Roman"/>
        <w:spacing w:val="0"/>
      </w:rPr>
    </w:lvl>
    <w:lvl w:ilvl="6" w:tplc="08090001">
      <w:start w:val="1"/>
      <w:numFmt w:val="decimal"/>
      <w:lvlText w:val="%7."/>
      <w:lvlJc w:val="left"/>
      <w:pPr>
        <w:tabs>
          <w:tab w:val="num" w:pos="6120"/>
        </w:tabs>
        <w:ind w:left="6120" w:hanging="360"/>
      </w:pPr>
      <w:rPr>
        <w:rFonts w:cs="Times New Roman"/>
        <w:spacing w:val="0"/>
      </w:rPr>
    </w:lvl>
    <w:lvl w:ilvl="7" w:tplc="08090003">
      <w:start w:val="1"/>
      <w:numFmt w:val="lowerLetter"/>
      <w:lvlText w:val="%8."/>
      <w:lvlJc w:val="left"/>
      <w:pPr>
        <w:tabs>
          <w:tab w:val="num" w:pos="6840"/>
        </w:tabs>
        <w:ind w:left="6840" w:hanging="360"/>
      </w:pPr>
      <w:rPr>
        <w:rFonts w:cs="Times New Roman"/>
        <w:spacing w:val="0"/>
      </w:rPr>
    </w:lvl>
    <w:lvl w:ilvl="8" w:tplc="08090005">
      <w:start w:val="1"/>
      <w:numFmt w:val="lowerRoman"/>
      <w:lvlText w:val="%9."/>
      <w:lvlJc w:val="right"/>
      <w:pPr>
        <w:tabs>
          <w:tab w:val="num" w:pos="7560"/>
        </w:tabs>
        <w:ind w:left="7560" w:hanging="180"/>
      </w:pPr>
      <w:rPr>
        <w:rFonts w:cs="Times New Roman"/>
        <w:spacing w:val="0"/>
      </w:rPr>
    </w:lvl>
  </w:abstractNum>
  <w:abstractNum w:abstractNumId="49" w15:restartNumberingAfterBreak="0">
    <w:nsid w:val="7A795749"/>
    <w:multiLevelType w:val="hybridMultilevel"/>
    <w:tmpl w:val="CBD09CE2"/>
    <w:lvl w:ilvl="0" w:tplc="2ABAA21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50" w15:restartNumberingAfterBreak="0">
    <w:nsid w:val="7BBF16A8"/>
    <w:multiLevelType w:val="hybridMultilevel"/>
    <w:tmpl w:val="76EEFCFE"/>
    <w:lvl w:ilvl="0" w:tplc="752C7966">
      <w:start w:val="1"/>
      <w:numFmt w:val="lowerLetter"/>
      <w:lvlText w:val="(%1)"/>
      <w:lvlJc w:val="left"/>
      <w:pPr>
        <w:ind w:left="1650" w:hanging="360"/>
      </w:pPr>
      <w:rPr>
        <w:rFonts w:cs="Times New Roman"/>
      </w:rPr>
    </w:lvl>
    <w:lvl w:ilvl="1" w:tplc="08090019">
      <w:start w:val="1"/>
      <w:numFmt w:val="lowerLetter"/>
      <w:lvlText w:val="%2."/>
      <w:lvlJc w:val="left"/>
      <w:pPr>
        <w:ind w:left="2370" w:hanging="360"/>
      </w:pPr>
      <w:rPr>
        <w:rFonts w:cs="Times New Roman"/>
      </w:rPr>
    </w:lvl>
    <w:lvl w:ilvl="2" w:tplc="0809001B">
      <w:start w:val="1"/>
      <w:numFmt w:val="lowerRoman"/>
      <w:lvlText w:val="%3."/>
      <w:lvlJc w:val="right"/>
      <w:pPr>
        <w:ind w:left="3090" w:hanging="180"/>
      </w:pPr>
      <w:rPr>
        <w:rFonts w:cs="Times New Roman"/>
      </w:rPr>
    </w:lvl>
    <w:lvl w:ilvl="3" w:tplc="0809000F">
      <w:start w:val="1"/>
      <w:numFmt w:val="decimal"/>
      <w:lvlText w:val="%4."/>
      <w:lvlJc w:val="left"/>
      <w:pPr>
        <w:ind w:left="3810" w:hanging="360"/>
      </w:pPr>
      <w:rPr>
        <w:rFonts w:cs="Times New Roman"/>
      </w:rPr>
    </w:lvl>
    <w:lvl w:ilvl="4" w:tplc="08090019">
      <w:start w:val="1"/>
      <w:numFmt w:val="lowerLetter"/>
      <w:lvlText w:val="%5."/>
      <w:lvlJc w:val="left"/>
      <w:pPr>
        <w:ind w:left="4530" w:hanging="360"/>
      </w:pPr>
      <w:rPr>
        <w:rFonts w:cs="Times New Roman"/>
      </w:rPr>
    </w:lvl>
    <w:lvl w:ilvl="5" w:tplc="0809001B">
      <w:start w:val="1"/>
      <w:numFmt w:val="lowerRoman"/>
      <w:lvlText w:val="%6."/>
      <w:lvlJc w:val="right"/>
      <w:pPr>
        <w:ind w:left="5250" w:hanging="180"/>
      </w:pPr>
      <w:rPr>
        <w:rFonts w:cs="Times New Roman"/>
      </w:rPr>
    </w:lvl>
    <w:lvl w:ilvl="6" w:tplc="0809000F">
      <w:start w:val="1"/>
      <w:numFmt w:val="decimal"/>
      <w:lvlText w:val="%7."/>
      <w:lvlJc w:val="left"/>
      <w:pPr>
        <w:ind w:left="5970" w:hanging="360"/>
      </w:pPr>
      <w:rPr>
        <w:rFonts w:cs="Times New Roman"/>
      </w:rPr>
    </w:lvl>
    <w:lvl w:ilvl="7" w:tplc="08090019">
      <w:start w:val="1"/>
      <w:numFmt w:val="lowerLetter"/>
      <w:lvlText w:val="%8."/>
      <w:lvlJc w:val="left"/>
      <w:pPr>
        <w:ind w:left="6690" w:hanging="360"/>
      </w:pPr>
      <w:rPr>
        <w:rFonts w:cs="Times New Roman"/>
      </w:rPr>
    </w:lvl>
    <w:lvl w:ilvl="8" w:tplc="0809001B">
      <w:start w:val="1"/>
      <w:numFmt w:val="lowerRoman"/>
      <w:lvlText w:val="%9."/>
      <w:lvlJc w:val="right"/>
      <w:pPr>
        <w:ind w:left="7410" w:hanging="180"/>
      </w:pPr>
      <w:rPr>
        <w:rFonts w:cs="Times New Roman"/>
      </w:rPr>
    </w:lvl>
  </w:abstractNum>
  <w:abstractNum w:abstractNumId="51" w15:restartNumberingAfterBreak="0">
    <w:nsid w:val="7D9627C0"/>
    <w:multiLevelType w:val="hybridMultilevel"/>
    <w:tmpl w:val="69321308"/>
    <w:lvl w:ilvl="0" w:tplc="BCA4785C">
      <w:start w:val="4"/>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
  </w:num>
  <w:num w:numId="3">
    <w:abstractNumId w:val="2"/>
    <w:lvlOverride w:ilvl="0">
      <w:lvl w:ilvl="0">
        <w:start w:val="1"/>
        <w:numFmt w:val="decimal"/>
        <w:pStyle w:val="1"/>
        <w:lvlText w:val="%1."/>
        <w:lvlJc w:val="left"/>
        <w:pPr>
          <w:tabs>
            <w:tab w:val="num" w:pos="360"/>
          </w:tabs>
          <w:ind w:left="0" w:firstLine="0"/>
        </w:pPr>
        <w:rPr>
          <w:b w:val="0"/>
          <w:i w:val="0"/>
        </w:rPr>
      </w:lvl>
    </w:lvlOverride>
  </w:num>
  <w:num w:numId="4">
    <w:abstractNumId w:val="0"/>
  </w:num>
  <w:num w:numId="5">
    <w:abstractNumId w:val="42"/>
    <w:lvlOverride w:ilvl="0">
      <w:lvl w:ilvl="0">
        <w:start w:val="1"/>
        <w:numFmt w:val="lowerRoman"/>
        <w:lvlText w:val="(%1)"/>
        <w:lvlJc w:val="left"/>
        <w:pPr>
          <w:tabs>
            <w:tab w:val="num" w:pos="3759"/>
          </w:tabs>
          <w:ind w:left="3759" w:hanging="1005"/>
        </w:pPr>
        <w:rPr>
          <w:rFonts w:cs="Times New Roman" w:hint="eastAsia"/>
          <w:color w:val="auto"/>
          <w:spacing w:val="0"/>
          <w:u w:val="none"/>
        </w:rPr>
      </w:lvl>
    </w:lvlOverride>
  </w:num>
  <w:num w:numId="6">
    <w:abstractNumId w:val="9"/>
    <w:lvlOverride w:ilvl="0">
      <w:lvl w:ilvl="0" w:tplc="DF207746">
        <w:start w:val="1"/>
        <w:numFmt w:val="lowerRoman"/>
        <w:lvlText w:val="(%1)"/>
        <w:lvlJc w:val="left"/>
        <w:pPr>
          <w:tabs>
            <w:tab w:val="num" w:pos="1860"/>
          </w:tabs>
          <w:ind w:left="1860" w:hanging="720"/>
        </w:pPr>
        <w:rPr>
          <w:rFonts w:cs="Times New Roman" w:hint="eastAsia"/>
          <w:color w:val="auto"/>
          <w:spacing w:val="0"/>
          <w:u w:val="none"/>
        </w:rPr>
      </w:lvl>
    </w:lvlOverride>
    <w:lvlOverride w:ilvl="1">
      <w:lvl w:ilvl="1" w:tplc="08090019">
        <w:start w:val="1"/>
        <w:numFmt w:val="lowerLetter"/>
        <w:lvlText w:val="%2."/>
        <w:lvlJc w:val="left"/>
        <w:pPr>
          <w:tabs>
            <w:tab w:val="num" w:pos="2220"/>
          </w:tabs>
          <w:ind w:left="2220" w:hanging="360"/>
        </w:pPr>
        <w:rPr>
          <w:rFonts w:cs="Times New Roman"/>
          <w:color w:val="0000FF"/>
          <w:spacing w:val="0"/>
          <w:u w:val="double"/>
        </w:rPr>
      </w:lvl>
    </w:lvlOverride>
    <w:lvlOverride w:ilvl="2">
      <w:lvl w:ilvl="2" w:tplc="0809001B">
        <w:start w:val="1"/>
        <w:numFmt w:val="lowerRoman"/>
        <w:lvlText w:val="%3."/>
        <w:lvlJc w:val="right"/>
        <w:pPr>
          <w:tabs>
            <w:tab w:val="num" w:pos="2940"/>
          </w:tabs>
          <w:ind w:left="2940" w:hanging="180"/>
        </w:pPr>
        <w:rPr>
          <w:rFonts w:cs="Times New Roman"/>
          <w:color w:val="0000FF"/>
          <w:spacing w:val="0"/>
          <w:u w:val="double"/>
        </w:rPr>
      </w:lvl>
    </w:lvlOverride>
    <w:lvlOverride w:ilvl="3">
      <w:lvl w:ilvl="3" w:tplc="0809000F">
        <w:start w:val="1"/>
        <w:numFmt w:val="decimal"/>
        <w:lvlText w:val="%4."/>
        <w:lvlJc w:val="left"/>
        <w:pPr>
          <w:tabs>
            <w:tab w:val="num" w:pos="3660"/>
          </w:tabs>
          <w:ind w:left="3660" w:hanging="360"/>
        </w:pPr>
        <w:rPr>
          <w:rFonts w:cs="Times New Roman"/>
          <w:color w:val="0000FF"/>
          <w:spacing w:val="0"/>
          <w:u w:val="double"/>
        </w:rPr>
      </w:lvl>
    </w:lvlOverride>
    <w:lvlOverride w:ilvl="4">
      <w:lvl w:ilvl="4" w:tplc="08090019">
        <w:start w:val="1"/>
        <w:numFmt w:val="lowerLetter"/>
        <w:lvlText w:val="%5."/>
        <w:lvlJc w:val="left"/>
        <w:pPr>
          <w:tabs>
            <w:tab w:val="num" w:pos="4380"/>
          </w:tabs>
          <w:ind w:left="4380" w:hanging="360"/>
        </w:pPr>
        <w:rPr>
          <w:rFonts w:cs="Times New Roman"/>
          <w:color w:val="0000FF"/>
          <w:spacing w:val="0"/>
          <w:u w:val="double"/>
        </w:rPr>
      </w:lvl>
    </w:lvlOverride>
    <w:lvlOverride w:ilvl="5">
      <w:lvl w:ilvl="5" w:tplc="0809001B">
        <w:start w:val="1"/>
        <w:numFmt w:val="lowerRoman"/>
        <w:lvlText w:val="%6."/>
        <w:lvlJc w:val="right"/>
        <w:pPr>
          <w:tabs>
            <w:tab w:val="num" w:pos="5100"/>
          </w:tabs>
          <w:ind w:left="5100" w:hanging="180"/>
        </w:pPr>
        <w:rPr>
          <w:rFonts w:cs="Times New Roman"/>
          <w:color w:val="0000FF"/>
          <w:spacing w:val="0"/>
          <w:u w:val="double"/>
        </w:rPr>
      </w:lvl>
    </w:lvlOverride>
    <w:lvlOverride w:ilvl="6">
      <w:lvl w:ilvl="6" w:tplc="0809000F">
        <w:start w:val="1"/>
        <w:numFmt w:val="decimal"/>
        <w:lvlText w:val="%7."/>
        <w:lvlJc w:val="left"/>
        <w:pPr>
          <w:tabs>
            <w:tab w:val="num" w:pos="5820"/>
          </w:tabs>
          <w:ind w:left="5820" w:hanging="360"/>
        </w:pPr>
        <w:rPr>
          <w:rFonts w:cs="Times New Roman"/>
          <w:color w:val="0000FF"/>
          <w:spacing w:val="0"/>
          <w:u w:val="double"/>
        </w:rPr>
      </w:lvl>
    </w:lvlOverride>
    <w:lvlOverride w:ilvl="7">
      <w:lvl w:ilvl="7" w:tplc="08090019">
        <w:start w:val="1"/>
        <w:numFmt w:val="lowerLetter"/>
        <w:lvlText w:val="%8."/>
        <w:lvlJc w:val="left"/>
        <w:pPr>
          <w:tabs>
            <w:tab w:val="num" w:pos="6540"/>
          </w:tabs>
          <w:ind w:left="6540" w:hanging="360"/>
        </w:pPr>
        <w:rPr>
          <w:rFonts w:cs="Times New Roman"/>
          <w:color w:val="0000FF"/>
          <w:spacing w:val="0"/>
          <w:u w:val="double"/>
        </w:rPr>
      </w:lvl>
    </w:lvlOverride>
    <w:lvlOverride w:ilvl="8">
      <w:lvl w:ilvl="8" w:tplc="0809001B">
        <w:start w:val="1"/>
        <w:numFmt w:val="lowerRoman"/>
        <w:lvlText w:val="%9."/>
        <w:lvlJc w:val="right"/>
        <w:pPr>
          <w:tabs>
            <w:tab w:val="num" w:pos="7260"/>
          </w:tabs>
          <w:ind w:left="7260" w:hanging="180"/>
        </w:pPr>
        <w:rPr>
          <w:rFonts w:cs="Times New Roman"/>
          <w:color w:val="0000FF"/>
          <w:spacing w:val="0"/>
          <w:u w:val="double"/>
        </w:rPr>
      </w:lvl>
    </w:lvlOverride>
  </w:num>
  <w:num w:numId="7">
    <w:abstractNumId w:val="34"/>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8">
    <w:abstractNumId w:val="8"/>
    <w:lvlOverride w:ilvl="0">
      <w:lvl w:ilvl="0" w:tplc="2F96FED2">
        <w:start w:val="1"/>
        <w:numFmt w:val="lowerLetter"/>
        <w:lvlText w:val="(%1)"/>
        <w:lvlJc w:val="left"/>
        <w:pPr>
          <w:tabs>
            <w:tab w:val="num" w:pos="1926"/>
          </w:tabs>
          <w:ind w:left="1926" w:hanging="360"/>
        </w:pPr>
        <w:rPr>
          <w:rFonts w:cs="Times New Roman" w:hint="eastAsia"/>
          <w:color w:val="auto"/>
          <w:spacing w:val="0"/>
          <w:u w:val="none"/>
        </w:rPr>
      </w:lvl>
    </w:lvlOverride>
    <w:lvlOverride w:ilvl="1">
      <w:lvl w:ilvl="1" w:tplc="08090003">
        <w:start w:val="1"/>
        <w:numFmt w:val="lowerLetter"/>
        <w:lvlText w:val="%2."/>
        <w:lvlJc w:val="left"/>
        <w:pPr>
          <w:tabs>
            <w:tab w:val="num" w:pos="2646"/>
          </w:tabs>
          <w:ind w:left="2646" w:hanging="360"/>
        </w:pPr>
        <w:rPr>
          <w:rFonts w:cs="Times New Roman"/>
          <w:color w:val="0000FF"/>
          <w:spacing w:val="0"/>
          <w:u w:val="double"/>
        </w:rPr>
      </w:lvl>
    </w:lvlOverride>
    <w:lvlOverride w:ilvl="2">
      <w:lvl w:ilvl="2" w:tplc="08090005">
        <w:start w:val="1"/>
        <w:numFmt w:val="lowerRoman"/>
        <w:lvlText w:val="%3."/>
        <w:lvlJc w:val="right"/>
        <w:pPr>
          <w:tabs>
            <w:tab w:val="num" w:pos="3366"/>
          </w:tabs>
          <w:ind w:left="3366" w:hanging="180"/>
        </w:pPr>
        <w:rPr>
          <w:rFonts w:cs="Times New Roman"/>
          <w:color w:val="0000FF"/>
          <w:spacing w:val="0"/>
          <w:u w:val="double"/>
        </w:rPr>
      </w:lvl>
    </w:lvlOverride>
    <w:lvlOverride w:ilvl="3">
      <w:lvl w:ilvl="3" w:tplc="08090001">
        <w:start w:val="1"/>
        <w:numFmt w:val="decimal"/>
        <w:lvlText w:val="%4."/>
        <w:lvlJc w:val="left"/>
        <w:pPr>
          <w:tabs>
            <w:tab w:val="num" w:pos="4086"/>
          </w:tabs>
          <w:ind w:left="4086" w:hanging="360"/>
        </w:pPr>
        <w:rPr>
          <w:rFonts w:cs="Times New Roman"/>
          <w:color w:val="0000FF"/>
          <w:spacing w:val="0"/>
          <w:u w:val="double"/>
        </w:rPr>
      </w:lvl>
    </w:lvlOverride>
    <w:lvlOverride w:ilvl="4">
      <w:lvl w:ilvl="4" w:tplc="08090003">
        <w:start w:val="1"/>
        <w:numFmt w:val="lowerLetter"/>
        <w:lvlText w:val="%5."/>
        <w:lvlJc w:val="left"/>
        <w:pPr>
          <w:tabs>
            <w:tab w:val="num" w:pos="4806"/>
          </w:tabs>
          <w:ind w:left="4806" w:hanging="360"/>
        </w:pPr>
        <w:rPr>
          <w:rFonts w:cs="Times New Roman"/>
          <w:color w:val="0000FF"/>
          <w:spacing w:val="0"/>
          <w:u w:val="double"/>
        </w:rPr>
      </w:lvl>
    </w:lvlOverride>
    <w:lvlOverride w:ilvl="5">
      <w:lvl w:ilvl="5" w:tplc="08090005">
        <w:start w:val="1"/>
        <w:numFmt w:val="lowerRoman"/>
        <w:lvlText w:val="%6."/>
        <w:lvlJc w:val="right"/>
        <w:pPr>
          <w:tabs>
            <w:tab w:val="num" w:pos="5526"/>
          </w:tabs>
          <w:ind w:left="5526" w:hanging="180"/>
        </w:pPr>
        <w:rPr>
          <w:rFonts w:cs="Times New Roman"/>
          <w:color w:val="0000FF"/>
          <w:spacing w:val="0"/>
          <w:u w:val="double"/>
        </w:rPr>
      </w:lvl>
    </w:lvlOverride>
    <w:lvlOverride w:ilvl="6">
      <w:lvl w:ilvl="6" w:tplc="08090001">
        <w:start w:val="1"/>
        <w:numFmt w:val="decimal"/>
        <w:lvlText w:val="%7."/>
        <w:lvlJc w:val="left"/>
        <w:pPr>
          <w:tabs>
            <w:tab w:val="num" w:pos="6246"/>
          </w:tabs>
          <w:ind w:left="6246" w:hanging="360"/>
        </w:pPr>
        <w:rPr>
          <w:rFonts w:cs="Times New Roman"/>
          <w:color w:val="0000FF"/>
          <w:spacing w:val="0"/>
          <w:u w:val="double"/>
        </w:rPr>
      </w:lvl>
    </w:lvlOverride>
    <w:lvlOverride w:ilvl="7">
      <w:lvl w:ilvl="7" w:tplc="08090003">
        <w:start w:val="1"/>
        <w:numFmt w:val="lowerLetter"/>
        <w:lvlText w:val="%8."/>
        <w:lvlJc w:val="left"/>
        <w:pPr>
          <w:tabs>
            <w:tab w:val="num" w:pos="6966"/>
          </w:tabs>
          <w:ind w:left="6966" w:hanging="360"/>
        </w:pPr>
        <w:rPr>
          <w:rFonts w:cs="Times New Roman"/>
          <w:color w:val="0000FF"/>
          <w:spacing w:val="0"/>
          <w:u w:val="double"/>
        </w:rPr>
      </w:lvl>
    </w:lvlOverride>
    <w:lvlOverride w:ilvl="8">
      <w:lvl w:ilvl="8" w:tplc="08090005">
        <w:start w:val="1"/>
        <w:numFmt w:val="lowerRoman"/>
        <w:lvlText w:val="%9."/>
        <w:lvlJc w:val="right"/>
        <w:pPr>
          <w:tabs>
            <w:tab w:val="num" w:pos="7686"/>
          </w:tabs>
          <w:ind w:left="7686" w:hanging="180"/>
        </w:pPr>
        <w:rPr>
          <w:rFonts w:cs="Times New Roman"/>
          <w:color w:val="0000FF"/>
          <w:spacing w:val="0"/>
          <w:u w:val="double"/>
        </w:rPr>
      </w:lvl>
    </w:lvlOverride>
  </w:num>
  <w:num w:numId="9">
    <w:abstractNumId w:val="25"/>
    <w:lvlOverride w:ilvl="0">
      <w:lvl w:ilvl="0" w:tplc="029EB88C">
        <w:start w:val="1"/>
        <w:numFmt w:val="lowerLetter"/>
        <w:lvlText w:val="(%1)"/>
        <w:lvlJc w:val="left"/>
        <w:pPr>
          <w:tabs>
            <w:tab w:val="num" w:pos="1800"/>
          </w:tabs>
          <w:ind w:left="1800" w:hanging="360"/>
        </w:pPr>
        <w:rPr>
          <w:rFonts w:cs="Times New Roman" w:hint="eastAsia"/>
          <w:color w:val="auto"/>
          <w:spacing w:val="0"/>
          <w:u w:val="none"/>
        </w:rPr>
      </w:lvl>
    </w:lvlOverride>
    <w:lvlOverride w:ilvl="1">
      <w:lvl w:ilvl="1" w:tplc="B5B44FD0">
        <w:start w:val="1"/>
        <w:numFmt w:val="lowerRoman"/>
        <w:lvlText w:val="(%2)"/>
        <w:lvlJc w:val="left"/>
        <w:pPr>
          <w:tabs>
            <w:tab w:val="num" w:pos="2880"/>
          </w:tabs>
          <w:ind w:left="2880" w:hanging="720"/>
        </w:pPr>
        <w:rPr>
          <w:rFonts w:cs="Times New Roman" w:hint="eastAsia"/>
          <w:b w:val="0"/>
          <w:i w:val="0"/>
          <w:strike w:val="0"/>
          <w:color w:val="auto"/>
          <w:spacing w:val="0"/>
          <w:u w:val="non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0">
    <w:abstractNumId w:val="15"/>
    <w:lvlOverride w:ilvl="0">
      <w:lvl w:ilvl="0" w:tplc="4B7AE8DA">
        <w:start w:val="1"/>
        <w:numFmt w:val="lowerRoman"/>
        <w:lvlText w:val="(%1)"/>
        <w:lvlJc w:val="left"/>
        <w:pPr>
          <w:tabs>
            <w:tab w:val="num" w:pos="2700"/>
          </w:tabs>
          <w:ind w:left="2700" w:hanging="720"/>
        </w:pPr>
        <w:rPr>
          <w:rFonts w:cs="Times New Roman" w:hint="eastAsia"/>
          <w:color w:val="auto"/>
          <w:spacing w:val="0"/>
          <w:u w:val="non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1">
    <w:abstractNumId w:val="18"/>
  </w:num>
  <w:num w:numId="12">
    <w:abstractNumId w:val="12"/>
  </w:num>
  <w:num w:numId="13">
    <w:abstractNumId w:val="27"/>
  </w:num>
  <w:num w:numId="14">
    <w:abstractNumId w:val="47"/>
  </w:num>
  <w:num w:numId="15">
    <w:abstractNumId w:val="36"/>
  </w:num>
  <w:num w:numId="16">
    <w:abstractNumId w:val="30"/>
  </w:num>
  <w:num w:numId="17">
    <w:abstractNumId w:val="24"/>
  </w:num>
  <w:num w:numId="18">
    <w:abstractNumId w:val="4"/>
  </w:num>
  <w:num w:numId="19">
    <w:abstractNumId w:val="26"/>
  </w:num>
  <w:num w:numId="20">
    <w:abstractNumId w:val="19"/>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 w:ilvl="0" w:tplc="8322241C">
        <w:start w:val="1"/>
        <w:numFmt w:val="lowerRoman"/>
        <w:lvlText w:val="(%1)"/>
        <w:lvlJc w:val="left"/>
        <w:pPr>
          <w:tabs>
            <w:tab w:val="num" w:pos="2160"/>
          </w:tabs>
          <w:ind w:left="2160" w:hanging="720"/>
        </w:pPr>
        <w:rPr>
          <w:rFonts w:cs="Times New Roman"/>
          <w:b w:val="0"/>
          <w:i w:val="0"/>
          <w:color w:val="auto"/>
          <w:spacing w:val="0"/>
          <w:u w:val="doubl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8940C4EA">
        <w:start w:val="1"/>
        <w:numFmt w:val="lowerLetter"/>
        <w:lvlText w:val="(%5)"/>
        <w:lvlJc w:val="left"/>
        <w:pPr>
          <w:tabs>
            <w:tab w:val="num" w:pos="2880"/>
          </w:tabs>
          <w:ind w:left="2880" w:hanging="360"/>
        </w:pPr>
        <w:rPr>
          <w:rFonts w:cs="Times New Roman"/>
          <w:b w:val="0"/>
          <w:i w:val="0"/>
          <w:color w:val="auto"/>
          <w:spacing w:val="0"/>
          <w:u w:val="doubl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23">
    <w:abstractNumId w:val="48"/>
    <w:lvlOverride w:ilvl="0">
      <w:lvl w:ilvl="0" w:tplc="904E8078">
        <w:start w:val="1"/>
        <w:numFmt w:val="lowerLetter"/>
        <w:lvlText w:val="(%1)"/>
        <w:lvlJc w:val="left"/>
        <w:pPr>
          <w:tabs>
            <w:tab w:val="num" w:pos="2880"/>
          </w:tabs>
          <w:ind w:left="2880" w:hanging="360"/>
        </w:pPr>
        <w:rPr>
          <w:rFonts w:cs="Times New Roman"/>
          <w:color w:val="auto"/>
          <w:spacing w:val="0"/>
          <w:u w:val="double"/>
        </w:rPr>
      </w:lvl>
    </w:lvlOverride>
    <w:lvlOverride w:ilvl="1">
      <w:lvl w:ilvl="1" w:tplc="08090003">
        <w:start w:val="1"/>
        <w:numFmt w:val="lowerLetter"/>
        <w:lvlText w:val="%2."/>
        <w:lvlJc w:val="left"/>
        <w:pPr>
          <w:tabs>
            <w:tab w:val="num" w:pos="2520"/>
          </w:tabs>
          <w:ind w:left="2520" w:hanging="360"/>
        </w:pPr>
        <w:rPr>
          <w:rFonts w:cs="Times New Roman"/>
          <w:color w:val="0000FF"/>
          <w:spacing w:val="0"/>
          <w:u w:val="double"/>
        </w:rPr>
      </w:lvl>
    </w:lvlOverride>
    <w:lvlOverride w:ilvl="2">
      <w:lvl w:ilvl="2" w:tplc="08090005">
        <w:start w:val="1"/>
        <w:numFmt w:val="lowerRoman"/>
        <w:lvlText w:val="%3."/>
        <w:lvlJc w:val="right"/>
        <w:pPr>
          <w:tabs>
            <w:tab w:val="num" w:pos="3240"/>
          </w:tabs>
          <w:ind w:left="3240" w:hanging="180"/>
        </w:pPr>
        <w:rPr>
          <w:rFonts w:cs="Times New Roman"/>
          <w:color w:val="0000FF"/>
          <w:spacing w:val="0"/>
          <w:u w:val="double"/>
        </w:rPr>
      </w:lvl>
    </w:lvlOverride>
    <w:lvlOverride w:ilvl="3">
      <w:lvl w:ilvl="3" w:tplc="08090001">
        <w:start w:val="1"/>
        <w:numFmt w:val="decimal"/>
        <w:lvlText w:val="%4."/>
        <w:lvlJc w:val="left"/>
        <w:pPr>
          <w:tabs>
            <w:tab w:val="num" w:pos="3960"/>
          </w:tabs>
          <w:ind w:left="3960" w:hanging="360"/>
        </w:pPr>
        <w:rPr>
          <w:rFonts w:cs="Times New Roman"/>
          <w:color w:val="0000FF"/>
          <w:spacing w:val="0"/>
          <w:u w:val="double"/>
        </w:rPr>
      </w:lvl>
    </w:lvlOverride>
    <w:lvlOverride w:ilvl="4">
      <w:lvl w:ilvl="4" w:tplc="08090003">
        <w:start w:val="1"/>
        <w:numFmt w:val="lowerLetter"/>
        <w:lvlText w:val="%5."/>
        <w:lvlJc w:val="left"/>
        <w:pPr>
          <w:tabs>
            <w:tab w:val="num" w:pos="4680"/>
          </w:tabs>
          <w:ind w:left="4680" w:hanging="360"/>
        </w:pPr>
        <w:rPr>
          <w:rFonts w:cs="Times New Roman"/>
          <w:color w:val="0000FF"/>
          <w:spacing w:val="0"/>
          <w:u w:val="double"/>
        </w:rPr>
      </w:lvl>
    </w:lvlOverride>
    <w:lvlOverride w:ilvl="5">
      <w:lvl w:ilvl="5" w:tplc="08090005">
        <w:start w:val="1"/>
        <w:numFmt w:val="lowerRoman"/>
        <w:lvlText w:val="%6."/>
        <w:lvlJc w:val="right"/>
        <w:pPr>
          <w:tabs>
            <w:tab w:val="num" w:pos="5400"/>
          </w:tabs>
          <w:ind w:left="5400" w:hanging="180"/>
        </w:pPr>
        <w:rPr>
          <w:rFonts w:cs="Times New Roman"/>
          <w:color w:val="0000FF"/>
          <w:spacing w:val="0"/>
          <w:u w:val="double"/>
        </w:rPr>
      </w:lvl>
    </w:lvlOverride>
    <w:lvlOverride w:ilvl="6">
      <w:lvl w:ilvl="6" w:tplc="08090001">
        <w:start w:val="1"/>
        <w:numFmt w:val="decimal"/>
        <w:lvlText w:val="%7."/>
        <w:lvlJc w:val="left"/>
        <w:pPr>
          <w:tabs>
            <w:tab w:val="num" w:pos="6120"/>
          </w:tabs>
          <w:ind w:left="6120" w:hanging="360"/>
        </w:pPr>
        <w:rPr>
          <w:rFonts w:cs="Times New Roman"/>
          <w:color w:val="0000FF"/>
          <w:spacing w:val="0"/>
          <w:u w:val="double"/>
        </w:rPr>
      </w:lvl>
    </w:lvlOverride>
    <w:lvlOverride w:ilvl="7">
      <w:lvl w:ilvl="7" w:tplc="08090003">
        <w:start w:val="1"/>
        <w:numFmt w:val="lowerLetter"/>
        <w:lvlText w:val="%8."/>
        <w:lvlJc w:val="left"/>
        <w:pPr>
          <w:tabs>
            <w:tab w:val="num" w:pos="6840"/>
          </w:tabs>
          <w:ind w:left="6840" w:hanging="360"/>
        </w:pPr>
        <w:rPr>
          <w:rFonts w:cs="Times New Roman"/>
          <w:color w:val="0000FF"/>
          <w:spacing w:val="0"/>
          <w:u w:val="double"/>
        </w:rPr>
      </w:lvl>
    </w:lvlOverride>
    <w:lvlOverride w:ilvl="8">
      <w:lvl w:ilvl="8" w:tplc="08090005">
        <w:start w:val="1"/>
        <w:numFmt w:val="lowerRoman"/>
        <w:lvlText w:val="%9."/>
        <w:lvlJc w:val="right"/>
        <w:pPr>
          <w:tabs>
            <w:tab w:val="num" w:pos="7560"/>
          </w:tabs>
          <w:ind w:left="7560" w:hanging="180"/>
        </w:pPr>
        <w:rPr>
          <w:rFonts w:cs="Times New Roman"/>
          <w:color w:val="0000FF"/>
          <w:spacing w:val="0"/>
          <w:u w:val="double"/>
        </w:rPr>
      </w:lvl>
    </w:lvlOverride>
  </w:num>
  <w:num w:numId="24">
    <w:abstractNumId w:val="23"/>
    <w:lvlOverride w:ilvl="0">
      <w:lvl w:ilvl="0" w:tplc="0BD8B96C">
        <w:start w:val="1"/>
        <w:numFmt w:val="lowerRoman"/>
        <w:lvlText w:val="(%1)"/>
        <w:lvlJc w:val="left"/>
        <w:pPr>
          <w:tabs>
            <w:tab w:val="num" w:pos="2138"/>
          </w:tabs>
          <w:ind w:left="2138" w:hanging="720"/>
        </w:pPr>
        <w:rPr>
          <w:rFonts w:cs="Times New Roman"/>
          <w:b w:val="0"/>
          <w:i w:val="0"/>
          <w:color w:val="auto"/>
          <w:spacing w:val="0"/>
          <w:u w:val="none"/>
        </w:rPr>
      </w:lvl>
    </w:lvlOverride>
    <w:lvlOverride w:ilvl="1">
      <w:lvl w:ilvl="1" w:tplc="FFFFFFFF">
        <w:start w:val="1"/>
        <w:numFmt w:val="lowerLetter"/>
        <w:lvlText w:val="%2."/>
        <w:lvlJc w:val="left"/>
        <w:pPr>
          <w:tabs>
            <w:tab w:val="num" w:pos="2498"/>
          </w:tabs>
          <w:ind w:left="2498" w:hanging="360"/>
        </w:pPr>
        <w:rPr>
          <w:rFonts w:cs="Times New Roman"/>
          <w:color w:val="0000FF"/>
          <w:spacing w:val="0"/>
          <w:u w:val="double"/>
        </w:rPr>
      </w:lvl>
    </w:lvlOverride>
    <w:lvlOverride w:ilvl="2">
      <w:lvl w:ilvl="2" w:tplc="FFFFFFFF">
        <w:start w:val="1"/>
        <w:numFmt w:val="lowerRoman"/>
        <w:lvlText w:val="%3."/>
        <w:lvlJc w:val="right"/>
        <w:pPr>
          <w:tabs>
            <w:tab w:val="num" w:pos="3218"/>
          </w:tabs>
          <w:ind w:left="3218" w:hanging="180"/>
        </w:pPr>
        <w:rPr>
          <w:rFonts w:cs="Times New Roman"/>
          <w:color w:val="0000FF"/>
          <w:spacing w:val="0"/>
          <w:u w:val="double"/>
        </w:rPr>
      </w:lvl>
    </w:lvlOverride>
    <w:lvlOverride w:ilvl="3">
      <w:lvl w:ilvl="3" w:tplc="FFFFFFFF">
        <w:start w:val="1"/>
        <w:numFmt w:val="decimal"/>
        <w:lvlText w:val="%4."/>
        <w:lvlJc w:val="left"/>
        <w:pPr>
          <w:tabs>
            <w:tab w:val="num" w:pos="3938"/>
          </w:tabs>
          <w:ind w:left="3938" w:hanging="360"/>
        </w:pPr>
        <w:rPr>
          <w:rFonts w:cs="Times New Roman"/>
          <w:color w:val="0000FF"/>
          <w:spacing w:val="0"/>
          <w:u w:val="double"/>
        </w:rPr>
      </w:lvl>
    </w:lvlOverride>
    <w:lvlOverride w:ilvl="4">
      <w:lvl w:ilvl="4" w:tplc="FFFFFFFF">
        <w:start w:val="1"/>
        <w:numFmt w:val="lowerLetter"/>
        <w:lvlText w:val="%5."/>
        <w:lvlJc w:val="left"/>
        <w:pPr>
          <w:tabs>
            <w:tab w:val="num" w:pos="4658"/>
          </w:tabs>
          <w:ind w:left="4658" w:hanging="360"/>
        </w:pPr>
        <w:rPr>
          <w:rFonts w:cs="Times New Roman"/>
          <w:color w:val="0000FF"/>
          <w:spacing w:val="0"/>
          <w:u w:val="double"/>
        </w:rPr>
      </w:lvl>
    </w:lvlOverride>
    <w:lvlOverride w:ilvl="5">
      <w:lvl w:ilvl="5" w:tplc="FFFFFFFF">
        <w:start w:val="1"/>
        <w:numFmt w:val="lowerRoman"/>
        <w:lvlText w:val="%6."/>
        <w:lvlJc w:val="right"/>
        <w:pPr>
          <w:tabs>
            <w:tab w:val="num" w:pos="5378"/>
          </w:tabs>
          <w:ind w:left="5378" w:hanging="180"/>
        </w:pPr>
        <w:rPr>
          <w:rFonts w:cs="Times New Roman"/>
          <w:color w:val="0000FF"/>
          <w:spacing w:val="0"/>
          <w:u w:val="double"/>
        </w:rPr>
      </w:lvl>
    </w:lvlOverride>
    <w:lvlOverride w:ilvl="6">
      <w:lvl w:ilvl="6" w:tplc="FFFFFFFF">
        <w:start w:val="1"/>
        <w:numFmt w:val="decimal"/>
        <w:lvlText w:val="%7."/>
        <w:lvlJc w:val="left"/>
        <w:pPr>
          <w:tabs>
            <w:tab w:val="num" w:pos="6098"/>
          </w:tabs>
          <w:ind w:left="6098" w:hanging="360"/>
        </w:pPr>
        <w:rPr>
          <w:rFonts w:cs="Times New Roman"/>
          <w:color w:val="0000FF"/>
          <w:spacing w:val="0"/>
          <w:u w:val="double"/>
        </w:rPr>
      </w:lvl>
    </w:lvlOverride>
    <w:lvlOverride w:ilvl="7">
      <w:lvl w:ilvl="7" w:tplc="FFFFFFFF">
        <w:start w:val="1"/>
        <w:numFmt w:val="lowerLetter"/>
        <w:lvlText w:val="%8."/>
        <w:lvlJc w:val="left"/>
        <w:pPr>
          <w:tabs>
            <w:tab w:val="num" w:pos="6818"/>
          </w:tabs>
          <w:ind w:left="6818" w:hanging="360"/>
        </w:pPr>
        <w:rPr>
          <w:rFonts w:cs="Times New Roman"/>
          <w:color w:val="0000FF"/>
          <w:spacing w:val="0"/>
          <w:u w:val="double"/>
        </w:rPr>
      </w:lvl>
    </w:lvlOverride>
    <w:lvlOverride w:ilvl="8">
      <w:lvl w:ilvl="8" w:tplc="FFFFFFFF">
        <w:start w:val="1"/>
        <w:numFmt w:val="lowerRoman"/>
        <w:lvlText w:val="%9."/>
        <w:lvlJc w:val="right"/>
        <w:pPr>
          <w:tabs>
            <w:tab w:val="num" w:pos="7538"/>
          </w:tabs>
          <w:ind w:left="7538" w:hanging="180"/>
        </w:pPr>
        <w:rPr>
          <w:rFonts w:cs="Times New Roman"/>
          <w:color w:val="0000FF"/>
          <w:spacing w:val="0"/>
          <w:u w:val="double"/>
        </w:rPr>
      </w:lvl>
    </w:lvlOverride>
  </w:num>
  <w:num w:numId="25">
    <w:abstractNumId w:val="17"/>
    <w:lvlOverride w:ilvl="0">
      <w:lvl w:ilvl="0" w:tplc="DD0A68A8">
        <w:start w:val="1"/>
        <w:numFmt w:val="lowerRoman"/>
        <w:lvlText w:val="%1)"/>
        <w:lvlJc w:val="right"/>
        <w:pPr>
          <w:tabs>
            <w:tab w:val="num" w:pos="180"/>
          </w:tabs>
          <w:ind w:left="180" w:hanging="180"/>
        </w:pPr>
        <w:rPr>
          <w:rFonts w:cs="Times New Roman"/>
          <w:b w:val="0"/>
          <w:i w:val="0"/>
          <w:color w:val="auto"/>
          <w:spacing w:val="0"/>
          <w:u w:val="double"/>
        </w:rPr>
      </w:lvl>
    </w:lvlOverride>
    <w:lvlOverride w:ilvl="1">
      <w:lvl w:ilvl="1" w:tplc="08090019">
        <w:start w:val="1"/>
        <w:numFmt w:val="lowerLetter"/>
        <w:lvlText w:val="%2."/>
        <w:lvlJc w:val="left"/>
        <w:pPr>
          <w:tabs>
            <w:tab w:val="num" w:pos="1440"/>
          </w:tabs>
          <w:ind w:left="1440" w:hanging="360"/>
        </w:pPr>
        <w:rPr>
          <w:rFonts w:cs="Times New Roman"/>
          <w:spacing w:val="0"/>
        </w:rPr>
      </w:lvl>
    </w:lvlOverride>
    <w:lvlOverride w:ilvl="2">
      <w:lvl w:ilvl="2" w:tplc="0809001B">
        <w:start w:val="1"/>
        <w:numFmt w:val="lowerRoman"/>
        <w:lvlText w:val="%3."/>
        <w:lvlJc w:val="right"/>
        <w:pPr>
          <w:tabs>
            <w:tab w:val="num" w:pos="2160"/>
          </w:tabs>
          <w:ind w:left="2160" w:hanging="180"/>
        </w:pPr>
        <w:rPr>
          <w:rFonts w:cs="Times New Roman"/>
          <w:spacing w:val="0"/>
        </w:rPr>
      </w:lvl>
    </w:lvlOverride>
    <w:lvlOverride w:ilvl="3">
      <w:lvl w:ilvl="3" w:tplc="0809000F">
        <w:start w:val="1"/>
        <w:numFmt w:val="decimal"/>
        <w:lvlText w:val="%4."/>
        <w:lvlJc w:val="left"/>
        <w:pPr>
          <w:tabs>
            <w:tab w:val="num" w:pos="2880"/>
          </w:tabs>
          <w:ind w:left="2880" w:hanging="360"/>
        </w:pPr>
        <w:rPr>
          <w:rFonts w:cs="Times New Roman"/>
          <w:spacing w:val="0"/>
        </w:rPr>
      </w:lvl>
    </w:lvlOverride>
    <w:lvlOverride w:ilvl="4">
      <w:lvl w:ilvl="4" w:tplc="08090019">
        <w:start w:val="1"/>
        <w:numFmt w:val="lowerLetter"/>
        <w:lvlText w:val="%5."/>
        <w:lvlJc w:val="left"/>
        <w:pPr>
          <w:tabs>
            <w:tab w:val="num" w:pos="3600"/>
          </w:tabs>
          <w:ind w:left="3600" w:hanging="360"/>
        </w:pPr>
        <w:rPr>
          <w:rFonts w:cs="Times New Roman"/>
          <w:spacing w:val="0"/>
        </w:rPr>
      </w:lvl>
    </w:lvlOverride>
    <w:lvlOverride w:ilvl="5">
      <w:lvl w:ilvl="5" w:tplc="0809001B">
        <w:start w:val="1"/>
        <w:numFmt w:val="lowerRoman"/>
        <w:lvlText w:val="%6."/>
        <w:lvlJc w:val="right"/>
        <w:pPr>
          <w:tabs>
            <w:tab w:val="num" w:pos="4320"/>
          </w:tabs>
          <w:ind w:left="4320" w:hanging="180"/>
        </w:pPr>
        <w:rPr>
          <w:rFonts w:cs="Times New Roman"/>
          <w:spacing w:val="0"/>
        </w:rPr>
      </w:lvl>
    </w:lvlOverride>
    <w:lvlOverride w:ilvl="6">
      <w:lvl w:ilvl="6" w:tplc="0809000F">
        <w:start w:val="1"/>
        <w:numFmt w:val="decimal"/>
        <w:lvlText w:val="%7."/>
        <w:lvlJc w:val="left"/>
        <w:pPr>
          <w:tabs>
            <w:tab w:val="num" w:pos="5040"/>
          </w:tabs>
          <w:ind w:left="5040" w:hanging="360"/>
        </w:pPr>
        <w:rPr>
          <w:rFonts w:cs="Times New Roman"/>
          <w:spacing w:val="0"/>
        </w:rPr>
      </w:lvl>
    </w:lvlOverride>
    <w:lvlOverride w:ilvl="7">
      <w:lvl w:ilvl="7" w:tplc="08090019">
        <w:start w:val="1"/>
        <w:numFmt w:val="lowerLetter"/>
        <w:lvlText w:val="%8."/>
        <w:lvlJc w:val="left"/>
        <w:pPr>
          <w:tabs>
            <w:tab w:val="num" w:pos="5760"/>
          </w:tabs>
          <w:ind w:left="5760" w:hanging="360"/>
        </w:pPr>
        <w:rPr>
          <w:rFonts w:cs="Times New Roman"/>
          <w:spacing w:val="0"/>
        </w:rPr>
      </w:lvl>
    </w:lvlOverride>
    <w:lvlOverride w:ilvl="8">
      <w:lvl w:ilvl="8" w:tplc="0809001B">
        <w:start w:val="1"/>
        <w:numFmt w:val="lowerRoman"/>
        <w:lvlText w:val="%9."/>
        <w:lvlJc w:val="right"/>
        <w:pPr>
          <w:tabs>
            <w:tab w:val="num" w:pos="6480"/>
          </w:tabs>
          <w:ind w:left="6480" w:hanging="180"/>
        </w:pPr>
        <w:rPr>
          <w:rFonts w:cs="Times New Roman"/>
          <w:spacing w:val="0"/>
        </w:rPr>
      </w:lvl>
    </w:lvlOverride>
  </w:num>
  <w:num w:numId="26">
    <w:abstractNumId w:val="35"/>
    <w:lvlOverride w:ilvl="0">
      <w:lvl w:ilvl="0" w:tplc="46FA50D4">
        <w:start w:val="1"/>
        <w:numFmt w:val="lowerRoman"/>
        <w:lvlText w:val="(%1)"/>
        <w:lvlJc w:val="left"/>
        <w:pPr>
          <w:tabs>
            <w:tab w:val="num" w:pos="2160"/>
          </w:tabs>
          <w:ind w:left="2160" w:hanging="720"/>
        </w:pPr>
        <w:rPr>
          <w:rFonts w:cs="Times New Roman"/>
          <w:b w:val="0"/>
          <w:i w:val="0"/>
          <w:color w:val="auto"/>
          <w:spacing w:val="0"/>
          <w:u w:val="non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FFFFFFFF">
        <w:start w:val="1"/>
        <w:numFmt w:val="lowerLetter"/>
        <w:lvlText w:val="%5."/>
        <w:lvlJc w:val="left"/>
        <w:pPr>
          <w:tabs>
            <w:tab w:val="num" w:pos="2880"/>
          </w:tabs>
          <w:ind w:left="2880" w:hanging="360"/>
        </w:pPr>
        <w:rPr>
          <w:rFonts w:cs="Times New Roman"/>
          <w:color w:val="0000FF"/>
          <w:spacing w:val="0"/>
          <w:u w:val="doubl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27">
    <w:abstractNumId w:val="20"/>
    <w:lvlOverride w:ilvl="0">
      <w:lvl w:ilvl="0" w:tplc="EB34DF08">
        <w:start w:val="1"/>
        <w:numFmt w:val="lowerLetter"/>
        <w:lvlText w:val="(%1)"/>
        <w:lvlJc w:val="left"/>
        <w:pPr>
          <w:tabs>
            <w:tab w:val="num" w:pos="1800"/>
          </w:tabs>
          <w:ind w:left="1800" w:hanging="360"/>
        </w:pPr>
        <w:rPr>
          <w:rFonts w:cs="Times New Roman"/>
          <w:color w:val="auto"/>
          <w:spacing w:val="0"/>
          <w:u w:val="double"/>
        </w:rPr>
      </w:lvl>
    </w:lvlOverride>
    <w:lvlOverride w:ilvl="1">
      <w:lvl w:ilvl="1" w:tplc="08090003">
        <w:start w:val="1"/>
        <w:numFmt w:val="lowerLetter"/>
        <w:lvlText w:val="%2."/>
        <w:lvlJc w:val="left"/>
        <w:pPr>
          <w:tabs>
            <w:tab w:val="num" w:pos="1440"/>
          </w:tabs>
          <w:ind w:left="1440" w:hanging="360"/>
        </w:pPr>
        <w:rPr>
          <w:rFonts w:cs="Times New Roman"/>
          <w:color w:val="0000FF"/>
          <w:spacing w:val="0"/>
          <w:u w:val="double"/>
        </w:rPr>
      </w:lvl>
    </w:lvlOverride>
    <w:lvlOverride w:ilvl="2">
      <w:lvl w:ilvl="2" w:tplc="08090005">
        <w:start w:val="1"/>
        <w:numFmt w:val="lowerRoman"/>
        <w:lvlText w:val="%3."/>
        <w:lvlJc w:val="right"/>
        <w:pPr>
          <w:tabs>
            <w:tab w:val="num" w:pos="2160"/>
          </w:tabs>
          <w:ind w:left="2160" w:hanging="180"/>
        </w:pPr>
        <w:rPr>
          <w:rFonts w:cs="Times New Roman"/>
          <w:color w:val="0000FF"/>
          <w:spacing w:val="0"/>
          <w:u w:val="double"/>
        </w:rPr>
      </w:lvl>
    </w:lvlOverride>
    <w:lvlOverride w:ilvl="3">
      <w:lvl w:ilvl="3" w:tplc="08090001">
        <w:start w:val="1"/>
        <w:numFmt w:val="decimal"/>
        <w:lvlText w:val="%4."/>
        <w:lvlJc w:val="left"/>
        <w:pPr>
          <w:tabs>
            <w:tab w:val="num" w:pos="2880"/>
          </w:tabs>
          <w:ind w:left="2880" w:hanging="360"/>
        </w:pPr>
        <w:rPr>
          <w:rFonts w:cs="Times New Roman"/>
          <w:color w:val="0000FF"/>
          <w:spacing w:val="0"/>
          <w:u w:val="double"/>
        </w:rPr>
      </w:lvl>
    </w:lvlOverride>
    <w:lvlOverride w:ilvl="4">
      <w:lvl w:ilvl="4" w:tplc="08090003">
        <w:start w:val="1"/>
        <w:numFmt w:val="lowerLetter"/>
        <w:lvlText w:val="%5."/>
        <w:lvlJc w:val="left"/>
        <w:pPr>
          <w:tabs>
            <w:tab w:val="num" w:pos="3600"/>
          </w:tabs>
          <w:ind w:left="3600" w:hanging="360"/>
        </w:pPr>
        <w:rPr>
          <w:rFonts w:cs="Times New Roman"/>
          <w:color w:val="0000FF"/>
          <w:spacing w:val="0"/>
          <w:u w:val="double"/>
        </w:rPr>
      </w:lvl>
    </w:lvlOverride>
    <w:lvlOverride w:ilvl="5">
      <w:lvl w:ilvl="5" w:tplc="08090005">
        <w:start w:val="1"/>
        <w:numFmt w:val="lowerRoman"/>
        <w:lvlText w:val="%6."/>
        <w:lvlJc w:val="right"/>
        <w:pPr>
          <w:tabs>
            <w:tab w:val="num" w:pos="4320"/>
          </w:tabs>
          <w:ind w:left="4320" w:hanging="180"/>
        </w:pPr>
        <w:rPr>
          <w:rFonts w:cs="Times New Roman"/>
          <w:color w:val="0000FF"/>
          <w:spacing w:val="0"/>
          <w:u w:val="double"/>
        </w:rPr>
      </w:lvl>
    </w:lvlOverride>
    <w:lvlOverride w:ilvl="6">
      <w:lvl w:ilvl="6" w:tplc="08090001">
        <w:start w:val="1"/>
        <w:numFmt w:val="decimal"/>
        <w:lvlText w:val="%7."/>
        <w:lvlJc w:val="left"/>
        <w:pPr>
          <w:tabs>
            <w:tab w:val="num" w:pos="5040"/>
          </w:tabs>
          <w:ind w:left="5040" w:hanging="360"/>
        </w:pPr>
        <w:rPr>
          <w:rFonts w:cs="Times New Roman"/>
          <w:color w:val="0000FF"/>
          <w:spacing w:val="0"/>
          <w:u w:val="double"/>
        </w:rPr>
      </w:lvl>
    </w:lvlOverride>
    <w:lvlOverride w:ilvl="7">
      <w:lvl w:ilvl="7" w:tplc="08090003">
        <w:start w:val="1"/>
        <w:numFmt w:val="lowerLetter"/>
        <w:lvlText w:val="%8."/>
        <w:lvlJc w:val="left"/>
        <w:pPr>
          <w:tabs>
            <w:tab w:val="num" w:pos="5760"/>
          </w:tabs>
          <w:ind w:left="5760" w:hanging="360"/>
        </w:pPr>
        <w:rPr>
          <w:rFonts w:cs="Times New Roman"/>
          <w:color w:val="0000FF"/>
          <w:spacing w:val="0"/>
          <w:u w:val="double"/>
        </w:rPr>
      </w:lvl>
    </w:lvlOverride>
    <w:lvlOverride w:ilvl="8">
      <w:lvl w:ilvl="8" w:tplc="08090005">
        <w:start w:val="1"/>
        <w:numFmt w:val="lowerRoman"/>
        <w:lvlText w:val="%9."/>
        <w:lvlJc w:val="right"/>
        <w:pPr>
          <w:tabs>
            <w:tab w:val="num" w:pos="6480"/>
          </w:tabs>
          <w:ind w:left="6480" w:hanging="180"/>
        </w:pPr>
        <w:rPr>
          <w:rFonts w:cs="Times New Roman"/>
          <w:color w:val="0000FF"/>
          <w:spacing w:val="0"/>
          <w:u w:val="double"/>
        </w:rPr>
      </w:lvl>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lvlOverride w:ilvl="2"/>
    <w:lvlOverride w:ilvl="3"/>
    <w:lvlOverride w:ilvl="4"/>
    <w:lvlOverride w:ilvl="5"/>
    <w:lvlOverride w:ilvl="6"/>
    <w:lvlOverride w:ilvl="7"/>
    <w:lvlOverride w:ilvl="8"/>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49"/>
  </w:num>
  <w:num w:numId="34">
    <w:abstractNumId w:val="46"/>
  </w:num>
  <w:num w:numId="35">
    <w:abstractNumId w:val="40"/>
  </w:num>
  <w:num w:numId="36">
    <w:abstractNumId w:val="39"/>
  </w:num>
  <w:num w:numId="37">
    <w:abstractNumId w:val="3"/>
  </w:num>
  <w:num w:numId="38">
    <w:abstractNumId w:val="10"/>
  </w:num>
  <w:num w:numId="39">
    <w:abstractNumId w:val="31"/>
  </w:num>
  <w:num w:numId="40">
    <w:abstractNumId w:val="16"/>
  </w:num>
  <w:num w:numId="41">
    <w:abstractNumId w:val="6"/>
  </w:num>
  <w:num w:numId="42">
    <w:abstractNumId w:val="37"/>
  </w:num>
  <w:num w:numId="43">
    <w:abstractNumId w:val="7"/>
  </w:num>
  <w:num w:numId="44">
    <w:abstractNumId w:val="13"/>
  </w:num>
  <w:num w:numId="45">
    <w:abstractNumId w:val="50"/>
  </w:num>
  <w:num w:numId="46">
    <w:abstractNumId w:val="33"/>
  </w:num>
  <w:num w:numId="47">
    <w:abstractNumId w:val="22"/>
  </w:num>
  <w:num w:numId="48">
    <w:abstractNumId w:val="51"/>
  </w:num>
  <w:num w:numId="49">
    <w:abstractNumId w:val="5"/>
  </w:num>
  <w:num w:numId="50">
    <w:abstractNumId w:val="45"/>
  </w:num>
  <w:num w:numId="51">
    <w:abstractNumId w:val="44"/>
  </w:num>
  <w:num w:numId="52">
    <w:abstractNumId w:val="2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son, Antony">
    <w15:presenceInfo w15:providerId="AD" w15:userId="S-1-5-21-852109325-4236797708-1392725387-35155"/>
  </w15:person>
  <w15:person w15:author="Johnson (ESO), Antony">
    <w15:presenceInfo w15:providerId="AD" w15:userId="S-1-5-21-852109325-4236797708-1392725387-351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A7"/>
    <w:rsid w:val="00001E34"/>
    <w:rsid w:val="00006A6D"/>
    <w:rsid w:val="000075BF"/>
    <w:rsid w:val="00007724"/>
    <w:rsid w:val="00011D3C"/>
    <w:rsid w:val="00013B28"/>
    <w:rsid w:val="00016AE8"/>
    <w:rsid w:val="000174CA"/>
    <w:rsid w:val="00025DF8"/>
    <w:rsid w:val="00026630"/>
    <w:rsid w:val="0003165D"/>
    <w:rsid w:val="00031F46"/>
    <w:rsid w:val="00032B6B"/>
    <w:rsid w:val="000340D4"/>
    <w:rsid w:val="00034352"/>
    <w:rsid w:val="000410F7"/>
    <w:rsid w:val="00042A5D"/>
    <w:rsid w:val="000444BC"/>
    <w:rsid w:val="00050509"/>
    <w:rsid w:val="0005351D"/>
    <w:rsid w:val="00055194"/>
    <w:rsid w:val="00057E99"/>
    <w:rsid w:val="000609D7"/>
    <w:rsid w:val="0006564B"/>
    <w:rsid w:val="00070CED"/>
    <w:rsid w:val="000723CA"/>
    <w:rsid w:val="00072B13"/>
    <w:rsid w:val="0007554D"/>
    <w:rsid w:val="000761C7"/>
    <w:rsid w:val="000824A3"/>
    <w:rsid w:val="00087A64"/>
    <w:rsid w:val="0009104D"/>
    <w:rsid w:val="00094B5E"/>
    <w:rsid w:val="0009608F"/>
    <w:rsid w:val="000A2897"/>
    <w:rsid w:val="000A2C76"/>
    <w:rsid w:val="000A3D3A"/>
    <w:rsid w:val="000A46B0"/>
    <w:rsid w:val="000A6644"/>
    <w:rsid w:val="000A6885"/>
    <w:rsid w:val="000B099E"/>
    <w:rsid w:val="000B09CC"/>
    <w:rsid w:val="000B1206"/>
    <w:rsid w:val="000B31CF"/>
    <w:rsid w:val="000B44B4"/>
    <w:rsid w:val="000B46E0"/>
    <w:rsid w:val="000C3171"/>
    <w:rsid w:val="000C382F"/>
    <w:rsid w:val="000C41A7"/>
    <w:rsid w:val="000C5A19"/>
    <w:rsid w:val="000D0FAA"/>
    <w:rsid w:val="000D2129"/>
    <w:rsid w:val="000D2936"/>
    <w:rsid w:val="000D4B39"/>
    <w:rsid w:val="000D4DED"/>
    <w:rsid w:val="000E47F3"/>
    <w:rsid w:val="000E4890"/>
    <w:rsid w:val="000F0695"/>
    <w:rsid w:val="000F0B76"/>
    <w:rsid w:val="000F4024"/>
    <w:rsid w:val="000F5E0D"/>
    <w:rsid w:val="0010357F"/>
    <w:rsid w:val="00104162"/>
    <w:rsid w:val="00105F09"/>
    <w:rsid w:val="00111B6C"/>
    <w:rsid w:val="00115F65"/>
    <w:rsid w:val="00116C1D"/>
    <w:rsid w:val="001177ED"/>
    <w:rsid w:val="00121AEE"/>
    <w:rsid w:val="00126708"/>
    <w:rsid w:val="00140D18"/>
    <w:rsid w:val="00141D98"/>
    <w:rsid w:val="001448B2"/>
    <w:rsid w:val="0014610E"/>
    <w:rsid w:val="00151788"/>
    <w:rsid w:val="00153C94"/>
    <w:rsid w:val="00154387"/>
    <w:rsid w:val="00157AB5"/>
    <w:rsid w:val="00160476"/>
    <w:rsid w:val="00161A68"/>
    <w:rsid w:val="0016480D"/>
    <w:rsid w:val="00166896"/>
    <w:rsid w:val="00170608"/>
    <w:rsid w:val="0017321A"/>
    <w:rsid w:val="00182DF8"/>
    <w:rsid w:val="00183411"/>
    <w:rsid w:val="00187767"/>
    <w:rsid w:val="001A0E61"/>
    <w:rsid w:val="001A4AFA"/>
    <w:rsid w:val="001A6B8D"/>
    <w:rsid w:val="001B0EB1"/>
    <w:rsid w:val="001B1887"/>
    <w:rsid w:val="001B7B79"/>
    <w:rsid w:val="001B7BFA"/>
    <w:rsid w:val="001C206C"/>
    <w:rsid w:val="001C389A"/>
    <w:rsid w:val="001C7E3B"/>
    <w:rsid w:val="001E08A4"/>
    <w:rsid w:val="001E3799"/>
    <w:rsid w:val="001F007B"/>
    <w:rsid w:val="001F77E7"/>
    <w:rsid w:val="00202E5E"/>
    <w:rsid w:val="00210343"/>
    <w:rsid w:val="002132D7"/>
    <w:rsid w:val="002140BE"/>
    <w:rsid w:val="002163CB"/>
    <w:rsid w:val="00216FC4"/>
    <w:rsid w:val="00222856"/>
    <w:rsid w:val="002232F4"/>
    <w:rsid w:val="00225B92"/>
    <w:rsid w:val="00235EBF"/>
    <w:rsid w:val="002362BA"/>
    <w:rsid w:val="002375B0"/>
    <w:rsid w:val="00241A4B"/>
    <w:rsid w:val="0024373A"/>
    <w:rsid w:val="00246690"/>
    <w:rsid w:val="0024730B"/>
    <w:rsid w:val="002517CA"/>
    <w:rsid w:val="00252F8E"/>
    <w:rsid w:val="00255CA6"/>
    <w:rsid w:val="002560C8"/>
    <w:rsid w:val="002611C8"/>
    <w:rsid w:val="0026120E"/>
    <w:rsid w:val="0026221F"/>
    <w:rsid w:val="002673C5"/>
    <w:rsid w:val="00267F8D"/>
    <w:rsid w:val="002711DC"/>
    <w:rsid w:val="00271A3D"/>
    <w:rsid w:val="00277C1E"/>
    <w:rsid w:val="002841EB"/>
    <w:rsid w:val="00294669"/>
    <w:rsid w:val="0029666B"/>
    <w:rsid w:val="002A0DAB"/>
    <w:rsid w:val="002A4E76"/>
    <w:rsid w:val="002A5442"/>
    <w:rsid w:val="002A7B47"/>
    <w:rsid w:val="002B2B38"/>
    <w:rsid w:val="002B51F5"/>
    <w:rsid w:val="002B78C3"/>
    <w:rsid w:val="002B7F1F"/>
    <w:rsid w:val="002C4955"/>
    <w:rsid w:val="002C728D"/>
    <w:rsid w:val="002D1F64"/>
    <w:rsid w:val="002D2562"/>
    <w:rsid w:val="002D32AB"/>
    <w:rsid w:val="002D6091"/>
    <w:rsid w:val="002D7329"/>
    <w:rsid w:val="002E0EBF"/>
    <w:rsid w:val="002E5445"/>
    <w:rsid w:val="002E69CE"/>
    <w:rsid w:val="002F0A3E"/>
    <w:rsid w:val="002F3D0E"/>
    <w:rsid w:val="002F580B"/>
    <w:rsid w:val="002F5F51"/>
    <w:rsid w:val="00300446"/>
    <w:rsid w:val="00300704"/>
    <w:rsid w:val="0030359F"/>
    <w:rsid w:val="00306022"/>
    <w:rsid w:val="00306228"/>
    <w:rsid w:val="00306476"/>
    <w:rsid w:val="00310665"/>
    <w:rsid w:val="00310754"/>
    <w:rsid w:val="00311739"/>
    <w:rsid w:val="003129AE"/>
    <w:rsid w:val="00312D35"/>
    <w:rsid w:val="0031557F"/>
    <w:rsid w:val="00321904"/>
    <w:rsid w:val="00324873"/>
    <w:rsid w:val="00326217"/>
    <w:rsid w:val="003264AA"/>
    <w:rsid w:val="00333ABF"/>
    <w:rsid w:val="00334422"/>
    <w:rsid w:val="0033666D"/>
    <w:rsid w:val="0034221E"/>
    <w:rsid w:val="0035135A"/>
    <w:rsid w:val="00354E06"/>
    <w:rsid w:val="003554E0"/>
    <w:rsid w:val="00357E13"/>
    <w:rsid w:val="0036094C"/>
    <w:rsid w:val="0036306B"/>
    <w:rsid w:val="00363574"/>
    <w:rsid w:val="00374372"/>
    <w:rsid w:val="003755BF"/>
    <w:rsid w:val="003755D6"/>
    <w:rsid w:val="00390488"/>
    <w:rsid w:val="00391169"/>
    <w:rsid w:val="003931F0"/>
    <w:rsid w:val="0039648F"/>
    <w:rsid w:val="003A374F"/>
    <w:rsid w:val="003B08BA"/>
    <w:rsid w:val="003B16B2"/>
    <w:rsid w:val="003B288C"/>
    <w:rsid w:val="003B5BF0"/>
    <w:rsid w:val="003C0D38"/>
    <w:rsid w:val="003C4685"/>
    <w:rsid w:val="003C5EC6"/>
    <w:rsid w:val="003C75E9"/>
    <w:rsid w:val="003D256A"/>
    <w:rsid w:val="003D2AB5"/>
    <w:rsid w:val="003D3620"/>
    <w:rsid w:val="003D36D0"/>
    <w:rsid w:val="003D521F"/>
    <w:rsid w:val="003D5EAC"/>
    <w:rsid w:val="003D7500"/>
    <w:rsid w:val="003D7964"/>
    <w:rsid w:val="003D7DBA"/>
    <w:rsid w:val="003E3154"/>
    <w:rsid w:val="003E3BA9"/>
    <w:rsid w:val="003E6386"/>
    <w:rsid w:val="003F21DA"/>
    <w:rsid w:val="003F3408"/>
    <w:rsid w:val="003F399B"/>
    <w:rsid w:val="003F4438"/>
    <w:rsid w:val="003F470E"/>
    <w:rsid w:val="00400EC3"/>
    <w:rsid w:val="00401304"/>
    <w:rsid w:val="00404283"/>
    <w:rsid w:val="00406C4D"/>
    <w:rsid w:val="004110F3"/>
    <w:rsid w:val="00412B5F"/>
    <w:rsid w:val="00414B66"/>
    <w:rsid w:val="00420009"/>
    <w:rsid w:val="004217B0"/>
    <w:rsid w:val="004240F0"/>
    <w:rsid w:val="00425354"/>
    <w:rsid w:val="00430019"/>
    <w:rsid w:val="00432764"/>
    <w:rsid w:val="004351A0"/>
    <w:rsid w:val="0043524F"/>
    <w:rsid w:val="004353E6"/>
    <w:rsid w:val="00436976"/>
    <w:rsid w:val="004402F5"/>
    <w:rsid w:val="00441B30"/>
    <w:rsid w:val="0044355C"/>
    <w:rsid w:val="004501CD"/>
    <w:rsid w:val="004511F2"/>
    <w:rsid w:val="00457B24"/>
    <w:rsid w:val="00461AEF"/>
    <w:rsid w:val="00461B76"/>
    <w:rsid w:val="00464748"/>
    <w:rsid w:val="00470DE6"/>
    <w:rsid w:val="00471362"/>
    <w:rsid w:val="0047373A"/>
    <w:rsid w:val="00480FC4"/>
    <w:rsid w:val="00483EA0"/>
    <w:rsid w:val="004840AD"/>
    <w:rsid w:val="0048488B"/>
    <w:rsid w:val="004863E3"/>
    <w:rsid w:val="00491844"/>
    <w:rsid w:val="0049247F"/>
    <w:rsid w:val="00492B6B"/>
    <w:rsid w:val="00492C6C"/>
    <w:rsid w:val="0049324E"/>
    <w:rsid w:val="00493417"/>
    <w:rsid w:val="004945E0"/>
    <w:rsid w:val="004A1213"/>
    <w:rsid w:val="004A37B6"/>
    <w:rsid w:val="004A6C54"/>
    <w:rsid w:val="004B3D8C"/>
    <w:rsid w:val="004B3FD4"/>
    <w:rsid w:val="004B5DD3"/>
    <w:rsid w:val="004C0D82"/>
    <w:rsid w:val="004C2954"/>
    <w:rsid w:val="004C729F"/>
    <w:rsid w:val="004D05A1"/>
    <w:rsid w:val="004D0A06"/>
    <w:rsid w:val="004D1529"/>
    <w:rsid w:val="004D5743"/>
    <w:rsid w:val="004E4D4C"/>
    <w:rsid w:val="004F0A2B"/>
    <w:rsid w:val="00502B26"/>
    <w:rsid w:val="00503078"/>
    <w:rsid w:val="005036C1"/>
    <w:rsid w:val="005050FF"/>
    <w:rsid w:val="00513CA1"/>
    <w:rsid w:val="00515136"/>
    <w:rsid w:val="005161BD"/>
    <w:rsid w:val="005176C7"/>
    <w:rsid w:val="00526485"/>
    <w:rsid w:val="00526969"/>
    <w:rsid w:val="00534ED1"/>
    <w:rsid w:val="00536CA4"/>
    <w:rsid w:val="00540013"/>
    <w:rsid w:val="005435C6"/>
    <w:rsid w:val="00543EDB"/>
    <w:rsid w:val="0054602E"/>
    <w:rsid w:val="00546F9A"/>
    <w:rsid w:val="0055008D"/>
    <w:rsid w:val="00552A21"/>
    <w:rsid w:val="005537A9"/>
    <w:rsid w:val="00563FF9"/>
    <w:rsid w:val="00571571"/>
    <w:rsid w:val="00571DCE"/>
    <w:rsid w:val="00572676"/>
    <w:rsid w:val="00585705"/>
    <w:rsid w:val="00585BEC"/>
    <w:rsid w:val="00585FAB"/>
    <w:rsid w:val="00587759"/>
    <w:rsid w:val="005954B0"/>
    <w:rsid w:val="00596288"/>
    <w:rsid w:val="005A107E"/>
    <w:rsid w:val="005A22AC"/>
    <w:rsid w:val="005A258E"/>
    <w:rsid w:val="005A25FC"/>
    <w:rsid w:val="005A6F33"/>
    <w:rsid w:val="005B35DB"/>
    <w:rsid w:val="005B4089"/>
    <w:rsid w:val="005B57FC"/>
    <w:rsid w:val="005B6A14"/>
    <w:rsid w:val="005C5642"/>
    <w:rsid w:val="005C5650"/>
    <w:rsid w:val="005C77B5"/>
    <w:rsid w:val="005D0460"/>
    <w:rsid w:val="005D0DA0"/>
    <w:rsid w:val="005D1B2B"/>
    <w:rsid w:val="005D4FBF"/>
    <w:rsid w:val="005E04A2"/>
    <w:rsid w:val="005E35A1"/>
    <w:rsid w:val="005E41E0"/>
    <w:rsid w:val="005E48F6"/>
    <w:rsid w:val="005E7200"/>
    <w:rsid w:val="005E78B1"/>
    <w:rsid w:val="005F45AF"/>
    <w:rsid w:val="005F6992"/>
    <w:rsid w:val="0060064A"/>
    <w:rsid w:val="006027EE"/>
    <w:rsid w:val="0060283B"/>
    <w:rsid w:val="0060404B"/>
    <w:rsid w:val="00604123"/>
    <w:rsid w:val="00605B9C"/>
    <w:rsid w:val="006070DB"/>
    <w:rsid w:val="0060719B"/>
    <w:rsid w:val="00607416"/>
    <w:rsid w:val="00610AB2"/>
    <w:rsid w:val="0062246D"/>
    <w:rsid w:val="00630EBB"/>
    <w:rsid w:val="006318AB"/>
    <w:rsid w:val="006322BF"/>
    <w:rsid w:val="00635651"/>
    <w:rsid w:val="00635EB1"/>
    <w:rsid w:val="0064643C"/>
    <w:rsid w:val="006472C1"/>
    <w:rsid w:val="00652A4A"/>
    <w:rsid w:val="0065454D"/>
    <w:rsid w:val="0065764C"/>
    <w:rsid w:val="00660728"/>
    <w:rsid w:val="00662BAA"/>
    <w:rsid w:val="00676A05"/>
    <w:rsid w:val="00680B08"/>
    <w:rsid w:val="00681928"/>
    <w:rsid w:val="00684F8E"/>
    <w:rsid w:val="006905DF"/>
    <w:rsid w:val="006927B2"/>
    <w:rsid w:val="00695C52"/>
    <w:rsid w:val="006A0E84"/>
    <w:rsid w:val="006A198F"/>
    <w:rsid w:val="006A60EF"/>
    <w:rsid w:val="006B0955"/>
    <w:rsid w:val="006B17F7"/>
    <w:rsid w:val="006B3797"/>
    <w:rsid w:val="006C3674"/>
    <w:rsid w:val="006D0262"/>
    <w:rsid w:val="006D08BF"/>
    <w:rsid w:val="006D444F"/>
    <w:rsid w:val="006D46D5"/>
    <w:rsid w:val="006D53DF"/>
    <w:rsid w:val="006D71C4"/>
    <w:rsid w:val="006E1C46"/>
    <w:rsid w:val="006E1D10"/>
    <w:rsid w:val="006F38AF"/>
    <w:rsid w:val="00705711"/>
    <w:rsid w:val="00720C7A"/>
    <w:rsid w:val="0072127E"/>
    <w:rsid w:val="007231EC"/>
    <w:rsid w:val="0072451B"/>
    <w:rsid w:val="0072608C"/>
    <w:rsid w:val="0073156D"/>
    <w:rsid w:val="00731880"/>
    <w:rsid w:val="00735BC7"/>
    <w:rsid w:val="00736FDE"/>
    <w:rsid w:val="00737C6A"/>
    <w:rsid w:val="00741857"/>
    <w:rsid w:val="007419F8"/>
    <w:rsid w:val="00742DCD"/>
    <w:rsid w:val="00747333"/>
    <w:rsid w:val="007503C3"/>
    <w:rsid w:val="00751CD8"/>
    <w:rsid w:val="00752DAC"/>
    <w:rsid w:val="00756888"/>
    <w:rsid w:val="00760F33"/>
    <w:rsid w:val="00763A9B"/>
    <w:rsid w:val="0076436E"/>
    <w:rsid w:val="00765426"/>
    <w:rsid w:val="007655FE"/>
    <w:rsid w:val="00767402"/>
    <w:rsid w:val="00767DC2"/>
    <w:rsid w:val="00776F36"/>
    <w:rsid w:val="007778DA"/>
    <w:rsid w:val="00777DAD"/>
    <w:rsid w:val="007917C7"/>
    <w:rsid w:val="007919E1"/>
    <w:rsid w:val="007936CE"/>
    <w:rsid w:val="0079550F"/>
    <w:rsid w:val="0079712F"/>
    <w:rsid w:val="007A3579"/>
    <w:rsid w:val="007A4C4E"/>
    <w:rsid w:val="007A5510"/>
    <w:rsid w:val="007A7910"/>
    <w:rsid w:val="007B048B"/>
    <w:rsid w:val="007C03CE"/>
    <w:rsid w:val="007C1A86"/>
    <w:rsid w:val="007C249E"/>
    <w:rsid w:val="007D117F"/>
    <w:rsid w:val="007D54A8"/>
    <w:rsid w:val="007E3C16"/>
    <w:rsid w:val="007E59DD"/>
    <w:rsid w:val="007E5CD5"/>
    <w:rsid w:val="007E77B3"/>
    <w:rsid w:val="007F1B67"/>
    <w:rsid w:val="007F28B2"/>
    <w:rsid w:val="007F3BD1"/>
    <w:rsid w:val="007F5773"/>
    <w:rsid w:val="007F5BDF"/>
    <w:rsid w:val="008007C9"/>
    <w:rsid w:val="00806096"/>
    <w:rsid w:val="00806B38"/>
    <w:rsid w:val="0081032A"/>
    <w:rsid w:val="0081105F"/>
    <w:rsid w:val="008113A4"/>
    <w:rsid w:val="0081279B"/>
    <w:rsid w:val="00815AD6"/>
    <w:rsid w:val="00817029"/>
    <w:rsid w:val="0081716D"/>
    <w:rsid w:val="00821B2C"/>
    <w:rsid w:val="008224FD"/>
    <w:rsid w:val="00825269"/>
    <w:rsid w:val="008257D9"/>
    <w:rsid w:val="00833BBF"/>
    <w:rsid w:val="00836A05"/>
    <w:rsid w:val="00840F08"/>
    <w:rsid w:val="00843AA8"/>
    <w:rsid w:val="00844FE8"/>
    <w:rsid w:val="00850D80"/>
    <w:rsid w:val="00852731"/>
    <w:rsid w:val="00860BB6"/>
    <w:rsid w:val="00862619"/>
    <w:rsid w:val="00864EF2"/>
    <w:rsid w:val="00866770"/>
    <w:rsid w:val="00866BCF"/>
    <w:rsid w:val="00872A15"/>
    <w:rsid w:val="00876956"/>
    <w:rsid w:val="00890380"/>
    <w:rsid w:val="008907EF"/>
    <w:rsid w:val="00891B1F"/>
    <w:rsid w:val="00896ED3"/>
    <w:rsid w:val="008B3B44"/>
    <w:rsid w:val="008B4FDA"/>
    <w:rsid w:val="008B6D3F"/>
    <w:rsid w:val="008B780C"/>
    <w:rsid w:val="008C2897"/>
    <w:rsid w:val="008D10BF"/>
    <w:rsid w:val="008D4019"/>
    <w:rsid w:val="008D56DD"/>
    <w:rsid w:val="008E0ADF"/>
    <w:rsid w:val="008E0F25"/>
    <w:rsid w:val="008E1B43"/>
    <w:rsid w:val="008F270E"/>
    <w:rsid w:val="008F49DD"/>
    <w:rsid w:val="00900983"/>
    <w:rsid w:val="009033AA"/>
    <w:rsid w:val="009127B5"/>
    <w:rsid w:val="0091616B"/>
    <w:rsid w:val="00916DAA"/>
    <w:rsid w:val="00921062"/>
    <w:rsid w:val="009232DC"/>
    <w:rsid w:val="0093030E"/>
    <w:rsid w:val="00944797"/>
    <w:rsid w:val="00944ACB"/>
    <w:rsid w:val="00950C77"/>
    <w:rsid w:val="00951560"/>
    <w:rsid w:val="009545D3"/>
    <w:rsid w:val="00954E30"/>
    <w:rsid w:val="00955EAD"/>
    <w:rsid w:val="00961C86"/>
    <w:rsid w:val="00966159"/>
    <w:rsid w:val="009673FB"/>
    <w:rsid w:val="0096778A"/>
    <w:rsid w:val="0097168F"/>
    <w:rsid w:val="00971BE4"/>
    <w:rsid w:val="00971C95"/>
    <w:rsid w:val="0097419C"/>
    <w:rsid w:val="009805D1"/>
    <w:rsid w:val="009847DC"/>
    <w:rsid w:val="00985216"/>
    <w:rsid w:val="00991EC8"/>
    <w:rsid w:val="009923C9"/>
    <w:rsid w:val="00994705"/>
    <w:rsid w:val="009A1C83"/>
    <w:rsid w:val="009B26ED"/>
    <w:rsid w:val="009B3E2C"/>
    <w:rsid w:val="009B4B7F"/>
    <w:rsid w:val="009B5367"/>
    <w:rsid w:val="009B70EE"/>
    <w:rsid w:val="009C0E08"/>
    <w:rsid w:val="009C0FA0"/>
    <w:rsid w:val="009C2EA6"/>
    <w:rsid w:val="009C5855"/>
    <w:rsid w:val="009D03AC"/>
    <w:rsid w:val="009D559D"/>
    <w:rsid w:val="009E0C94"/>
    <w:rsid w:val="009E1449"/>
    <w:rsid w:val="009E3412"/>
    <w:rsid w:val="009E439C"/>
    <w:rsid w:val="009E4CEF"/>
    <w:rsid w:val="009E4F8E"/>
    <w:rsid w:val="009F0232"/>
    <w:rsid w:val="009F4228"/>
    <w:rsid w:val="00A040EF"/>
    <w:rsid w:val="00A064CB"/>
    <w:rsid w:val="00A11B5B"/>
    <w:rsid w:val="00A12DA1"/>
    <w:rsid w:val="00A23421"/>
    <w:rsid w:val="00A23FAD"/>
    <w:rsid w:val="00A25D3E"/>
    <w:rsid w:val="00A2651F"/>
    <w:rsid w:val="00A27421"/>
    <w:rsid w:val="00A33F90"/>
    <w:rsid w:val="00A41CB5"/>
    <w:rsid w:val="00A41EB2"/>
    <w:rsid w:val="00A450E2"/>
    <w:rsid w:val="00A45559"/>
    <w:rsid w:val="00A4557E"/>
    <w:rsid w:val="00A45DEA"/>
    <w:rsid w:val="00A46183"/>
    <w:rsid w:val="00A50DD3"/>
    <w:rsid w:val="00A516F4"/>
    <w:rsid w:val="00A5452E"/>
    <w:rsid w:val="00A67F39"/>
    <w:rsid w:val="00A70B73"/>
    <w:rsid w:val="00A753D1"/>
    <w:rsid w:val="00A76AC6"/>
    <w:rsid w:val="00A77D62"/>
    <w:rsid w:val="00A77F91"/>
    <w:rsid w:val="00A81727"/>
    <w:rsid w:val="00A83022"/>
    <w:rsid w:val="00A86ACB"/>
    <w:rsid w:val="00A941FA"/>
    <w:rsid w:val="00A94FC9"/>
    <w:rsid w:val="00A977BE"/>
    <w:rsid w:val="00AA1092"/>
    <w:rsid w:val="00AA5AC0"/>
    <w:rsid w:val="00AA6F58"/>
    <w:rsid w:val="00AA7032"/>
    <w:rsid w:val="00AB43D8"/>
    <w:rsid w:val="00AB60C4"/>
    <w:rsid w:val="00AD18C1"/>
    <w:rsid w:val="00AD1B31"/>
    <w:rsid w:val="00AD4811"/>
    <w:rsid w:val="00AD50B7"/>
    <w:rsid w:val="00AD51E2"/>
    <w:rsid w:val="00AD5CAF"/>
    <w:rsid w:val="00AE1825"/>
    <w:rsid w:val="00AE1E0D"/>
    <w:rsid w:val="00AE2587"/>
    <w:rsid w:val="00AE349C"/>
    <w:rsid w:val="00AE3598"/>
    <w:rsid w:val="00AE3ADD"/>
    <w:rsid w:val="00AE3EA0"/>
    <w:rsid w:val="00AE6C3E"/>
    <w:rsid w:val="00AF214C"/>
    <w:rsid w:val="00AF3F4A"/>
    <w:rsid w:val="00B005A4"/>
    <w:rsid w:val="00B00A6F"/>
    <w:rsid w:val="00B029D5"/>
    <w:rsid w:val="00B05F79"/>
    <w:rsid w:val="00B060D8"/>
    <w:rsid w:val="00B079AD"/>
    <w:rsid w:val="00B10231"/>
    <w:rsid w:val="00B11577"/>
    <w:rsid w:val="00B119D8"/>
    <w:rsid w:val="00B13A68"/>
    <w:rsid w:val="00B1586F"/>
    <w:rsid w:val="00B23E46"/>
    <w:rsid w:val="00B27C7A"/>
    <w:rsid w:val="00B341BB"/>
    <w:rsid w:val="00B36730"/>
    <w:rsid w:val="00B40C5A"/>
    <w:rsid w:val="00B5299F"/>
    <w:rsid w:val="00B54411"/>
    <w:rsid w:val="00B544D4"/>
    <w:rsid w:val="00B55C32"/>
    <w:rsid w:val="00B55C39"/>
    <w:rsid w:val="00B6161F"/>
    <w:rsid w:val="00B65BA2"/>
    <w:rsid w:val="00B670C3"/>
    <w:rsid w:val="00B70EDA"/>
    <w:rsid w:val="00B71167"/>
    <w:rsid w:val="00B73CBC"/>
    <w:rsid w:val="00B73F98"/>
    <w:rsid w:val="00B757FE"/>
    <w:rsid w:val="00B760FF"/>
    <w:rsid w:val="00B76822"/>
    <w:rsid w:val="00B76ED2"/>
    <w:rsid w:val="00B80163"/>
    <w:rsid w:val="00B802ED"/>
    <w:rsid w:val="00B8098F"/>
    <w:rsid w:val="00B80C23"/>
    <w:rsid w:val="00B84F00"/>
    <w:rsid w:val="00B85185"/>
    <w:rsid w:val="00B92193"/>
    <w:rsid w:val="00B944EA"/>
    <w:rsid w:val="00B97D3C"/>
    <w:rsid w:val="00BA2798"/>
    <w:rsid w:val="00BA2F7E"/>
    <w:rsid w:val="00BA456C"/>
    <w:rsid w:val="00BA6DDF"/>
    <w:rsid w:val="00BB2751"/>
    <w:rsid w:val="00BC3A9F"/>
    <w:rsid w:val="00BC3E0A"/>
    <w:rsid w:val="00BC4700"/>
    <w:rsid w:val="00BC492F"/>
    <w:rsid w:val="00BC7E13"/>
    <w:rsid w:val="00BD11E2"/>
    <w:rsid w:val="00BD1E63"/>
    <w:rsid w:val="00BE035E"/>
    <w:rsid w:val="00BE28FF"/>
    <w:rsid w:val="00BE5E02"/>
    <w:rsid w:val="00BF5F42"/>
    <w:rsid w:val="00BF7330"/>
    <w:rsid w:val="00C01E6D"/>
    <w:rsid w:val="00C02CEC"/>
    <w:rsid w:val="00C02DA0"/>
    <w:rsid w:val="00C04F34"/>
    <w:rsid w:val="00C05A3C"/>
    <w:rsid w:val="00C14E29"/>
    <w:rsid w:val="00C1613C"/>
    <w:rsid w:val="00C17A8C"/>
    <w:rsid w:val="00C23E31"/>
    <w:rsid w:val="00C27031"/>
    <w:rsid w:val="00C33309"/>
    <w:rsid w:val="00C340A2"/>
    <w:rsid w:val="00C3538F"/>
    <w:rsid w:val="00C36921"/>
    <w:rsid w:val="00C36A0C"/>
    <w:rsid w:val="00C4073E"/>
    <w:rsid w:val="00C515F7"/>
    <w:rsid w:val="00C51BA1"/>
    <w:rsid w:val="00C56D2D"/>
    <w:rsid w:val="00C61B36"/>
    <w:rsid w:val="00C622B1"/>
    <w:rsid w:val="00C66FBF"/>
    <w:rsid w:val="00C674E8"/>
    <w:rsid w:val="00C70E4C"/>
    <w:rsid w:val="00C74030"/>
    <w:rsid w:val="00C74B04"/>
    <w:rsid w:val="00C75256"/>
    <w:rsid w:val="00C762D6"/>
    <w:rsid w:val="00C76488"/>
    <w:rsid w:val="00C76648"/>
    <w:rsid w:val="00C76D28"/>
    <w:rsid w:val="00C77895"/>
    <w:rsid w:val="00C82C61"/>
    <w:rsid w:val="00C8367C"/>
    <w:rsid w:val="00C84D17"/>
    <w:rsid w:val="00CA2A82"/>
    <w:rsid w:val="00CA5C76"/>
    <w:rsid w:val="00CA6FFF"/>
    <w:rsid w:val="00CA7905"/>
    <w:rsid w:val="00CB37D2"/>
    <w:rsid w:val="00CB3A97"/>
    <w:rsid w:val="00CB502C"/>
    <w:rsid w:val="00CB5C8B"/>
    <w:rsid w:val="00CB6598"/>
    <w:rsid w:val="00CB6E42"/>
    <w:rsid w:val="00CB7B02"/>
    <w:rsid w:val="00CC2993"/>
    <w:rsid w:val="00CC5D6A"/>
    <w:rsid w:val="00CD1423"/>
    <w:rsid w:val="00CD4780"/>
    <w:rsid w:val="00CE0C43"/>
    <w:rsid w:val="00CE114B"/>
    <w:rsid w:val="00CE6FE5"/>
    <w:rsid w:val="00CE7D27"/>
    <w:rsid w:val="00CF094F"/>
    <w:rsid w:val="00CF1FFB"/>
    <w:rsid w:val="00D077AB"/>
    <w:rsid w:val="00D1374B"/>
    <w:rsid w:val="00D1577E"/>
    <w:rsid w:val="00D16D8E"/>
    <w:rsid w:val="00D237DD"/>
    <w:rsid w:val="00D2673A"/>
    <w:rsid w:val="00D30EAE"/>
    <w:rsid w:val="00D31A41"/>
    <w:rsid w:val="00D31EA0"/>
    <w:rsid w:val="00D331AC"/>
    <w:rsid w:val="00D34402"/>
    <w:rsid w:val="00D35857"/>
    <w:rsid w:val="00D376EA"/>
    <w:rsid w:val="00D41018"/>
    <w:rsid w:val="00D410AC"/>
    <w:rsid w:val="00D41D26"/>
    <w:rsid w:val="00D4208A"/>
    <w:rsid w:val="00D43D90"/>
    <w:rsid w:val="00D440D2"/>
    <w:rsid w:val="00D44547"/>
    <w:rsid w:val="00D47D4F"/>
    <w:rsid w:val="00D519E0"/>
    <w:rsid w:val="00D60780"/>
    <w:rsid w:val="00D6326E"/>
    <w:rsid w:val="00D64A52"/>
    <w:rsid w:val="00D662B0"/>
    <w:rsid w:val="00D67622"/>
    <w:rsid w:val="00D71C7E"/>
    <w:rsid w:val="00D75DC7"/>
    <w:rsid w:val="00D75EFA"/>
    <w:rsid w:val="00D76193"/>
    <w:rsid w:val="00D76EFA"/>
    <w:rsid w:val="00D77D3C"/>
    <w:rsid w:val="00D8002A"/>
    <w:rsid w:val="00D80610"/>
    <w:rsid w:val="00D84667"/>
    <w:rsid w:val="00D901F2"/>
    <w:rsid w:val="00D91CD5"/>
    <w:rsid w:val="00D93625"/>
    <w:rsid w:val="00D976EE"/>
    <w:rsid w:val="00DA2015"/>
    <w:rsid w:val="00DA4C49"/>
    <w:rsid w:val="00DA5DC5"/>
    <w:rsid w:val="00DC5AB0"/>
    <w:rsid w:val="00DD1F63"/>
    <w:rsid w:val="00DD79EE"/>
    <w:rsid w:val="00DE1922"/>
    <w:rsid w:val="00DF0BBE"/>
    <w:rsid w:val="00DF26EB"/>
    <w:rsid w:val="00E11532"/>
    <w:rsid w:val="00E120F9"/>
    <w:rsid w:val="00E16F83"/>
    <w:rsid w:val="00E170F6"/>
    <w:rsid w:val="00E206F1"/>
    <w:rsid w:val="00E22E71"/>
    <w:rsid w:val="00E23DC9"/>
    <w:rsid w:val="00E23EB4"/>
    <w:rsid w:val="00E2771F"/>
    <w:rsid w:val="00E30D18"/>
    <w:rsid w:val="00E326F2"/>
    <w:rsid w:val="00E32A00"/>
    <w:rsid w:val="00E32E00"/>
    <w:rsid w:val="00E3427B"/>
    <w:rsid w:val="00E35D33"/>
    <w:rsid w:val="00E51FAE"/>
    <w:rsid w:val="00E52F1B"/>
    <w:rsid w:val="00E53F47"/>
    <w:rsid w:val="00E57797"/>
    <w:rsid w:val="00E57D21"/>
    <w:rsid w:val="00E60B54"/>
    <w:rsid w:val="00E6557D"/>
    <w:rsid w:val="00E677FF"/>
    <w:rsid w:val="00E7392E"/>
    <w:rsid w:val="00E74EFA"/>
    <w:rsid w:val="00E77C8A"/>
    <w:rsid w:val="00E82CE9"/>
    <w:rsid w:val="00E8301C"/>
    <w:rsid w:val="00E853C8"/>
    <w:rsid w:val="00E86724"/>
    <w:rsid w:val="00E8738B"/>
    <w:rsid w:val="00E908DB"/>
    <w:rsid w:val="00E930C7"/>
    <w:rsid w:val="00E94D6D"/>
    <w:rsid w:val="00E94E0F"/>
    <w:rsid w:val="00EA0EAB"/>
    <w:rsid w:val="00EA1BD4"/>
    <w:rsid w:val="00EA467C"/>
    <w:rsid w:val="00EA5F66"/>
    <w:rsid w:val="00EA708F"/>
    <w:rsid w:val="00EB3A22"/>
    <w:rsid w:val="00EB3D0A"/>
    <w:rsid w:val="00EC0E12"/>
    <w:rsid w:val="00EC2C1B"/>
    <w:rsid w:val="00EC2EAE"/>
    <w:rsid w:val="00EC7605"/>
    <w:rsid w:val="00ED3510"/>
    <w:rsid w:val="00ED7528"/>
    <w:rsid w:val="00EE1405"/>
    <w:rsid w:val="00EE2947"/>
    <w:rsid w:val="00EE715C"/>
    <w:rsid w:val="00EF0E99"/>
    <w:rsid w:val="00EF0FC2"/>
    <w:rsid w:val="00EF126D"/>
    <w:rsid w:val="00EF265E"/>
    <w:rsid w:val="00EF30C3"/>
    <w:rsid w:val="00EF34E5"/>
    <w:rsid w:val="00EF3D03"/>
    <w:rsid w:val="00EF4605"/>
    <w:rsid w:val="00EF46E7"/>
    <w:rsid w:val="00EF5B58"/>
    <w:rsid w:val="00EF7890"/>
    <w:rsid w:val="00EF7D8B"/>
    <w:rsid w:val="00F046A5"/>
    <w:rsid w:val="00F064D2"/>
    <w:rsid w:val="00F106A1"/>
    <w:rsid w:val="00F15D1C"/>
    <w:rsid w:val="00F15D2F"/>
    <w:rsid w:val="00F162BF"/>
    <w:rsid w:val="00F17BB9"/>
    <w:rsid w:val="00F23912"/>
    <w:rsid w:val="00F320CA"/>
    <w:rsid w:val="00F4043B"/>
    <w:rsid w:val="00F4101E"/>
    <w:rsid w:val="00F4243A"/>
    <w:rsid w:val="00F43820"/>
    <w:rsid w:val="00F4504A"/>
    <w:rsid w:val="00F4577C"/>
    <w:rsid w:val="00F47412"/>
    <w:rsid w:val="00F47B17"/>
    <w:rsid w:val="00F50226"/>
    <w:rsid w:val="00F50870"/>
    <w:rsid w:val="00F524EC"/>
    <w:rsid w:val="00F53067"/>
    <w:rsid w:val="00F54538"/>
    <w:rsid w:val="00F576A3"/>
    <w:rsid w:val="00F61AE7"/>
    <w:rsid w:val="00F67873"/>
    <w:rsid w:val="00F70B90"/>
    <w:rsid w:val="00F749CA"/>
    <w:rsid w:val="00F750CC"/>
    <w:rsid w:val="00F91EC5"/>
    <w:rsid w:val="00F9699A"/>
    <w:rsid w:val="00FA1B24"/>
    <w:rsid w:val="00FA36DD"/>
    <w:rsid w:val="00FA6759"/>
    <w:rsid w:val="00FB33F8"/>
    <w:rsid w:val="00FB7FB6"/>
    <w:rsid w:val="00FC180B"/>
    <w:rsid w:val="00FC2212"/>
    <w:rsid w:val="00FD173A"/>
    <w:rsid w:val="00FD371C"/>
    <w:rsid w:val="00FD783D"/>
    <w:rsid w:val="00FE7AD5"/>
    <w:rsid w:val="00FF21C6"/>
    <w:rsid w:val="00FF369E"/>
    <w:rsid w:val="00FF42C7"/>
    <w:rsid w:val="00FF4846"/>
    <w:rsid w:val="00FF5AC9"/>
    <w:rsid w:val="00FF72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785906"/>
  <w15:docId w15:val="{4187DB75-7C60-40F3-BED4-F296A62B5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C41A7"/>
    <w:pPr>
      <w:jc w:val="both"/>
    </w:pPr>
    <w:rPr>
      <w:rFonts w:ascii="Arial" w:hAnsi="Arial"/>
      <w:snapToGrid w:val="0"/>
      <w:sz w:val="22"/>
      <w:lang w:eastAsia="en-US"/>
    </w:rPr>
  </w:style>
  <w:style w:type="paragraph" w:styleId="Heading1">
    <w:name w:val="heading 1"/>
    <w:basedOn w:val="Normal"/>
    <w:next w:val="Normal"/>
    <w:link w:val="Heading1Char1"/>
    <w:qFormat/>
    <w:rsid w:val="000C41A7"/>
    <w:pPr>
      <w:keepNext/>
      <w:tabs>
        <w:tab w:val="left" w:pos="90"/>
      </w:tabs>
      <w:ind w:left="270"/>
      <w:outlineLvl w:val="0"/>
    </w:pPr>
    <w:rPr>
      <w:b/>
    </w:rPr>
  </w:style>
  <w:style w:type="paragraph" w:styleId="Heading2">
    <w:name w:val="heading 2"/>
    <w:basedOn w:val="Normal"/>
    <w:next w:val="Normal"/>
    <w:link w:val="Heading2Char"/>
    <w:qFormat/>
    <w:rsid w:val="000C41A7"/>
    <w:pPr>
      <w:keepNext/>
      <w:tabs>
        <w:tab w:val="center" w:pos="5089"/>
        <w:tab w:val="left" w:pos="5904"/>
      </w:tabs>
      <w:jc w:val="center"/>
      <w:outlineLvl w:val="1"/>
    </w:pPr>
    <w:rPr>
      <w:u w:val="single"/>
    </w:rPr>
  </w:style>
  <w:style w:type="paragraph" w:styleId="Heading3">
    <w:name w:val="heading 3"/>
    <w:basedOn w:val="Normal"/>
    <w:next w:val="Normal"/>
    <w:link w:val="Heading3Char"/>
    <w:qFormat/>
    <w:rsid w:val="000C41A7"/>
    <w:pPr>
      <w:keepNext/>
      <w:tabs>
        <w:tab w:val="center" w:pos="5089"/>
        <w:tab w:val="left" w:pos="5904"/>
      </w:tabs>
      <w:jc w:val="center"/>
      <w:outlineLvl w:val="2"/>
    </w:pPr>
    <w:rPr>
      <w:b/>
      <w:u w:val="single"/>
    </w:rPr>
  </w:style>
  <w:style w:type="paragraph" w:styleId="Heading4">
    <w:name w:val="heading 4"/>
    <w:basedOn w:val="Normal"/>
    <w:link w:val="Heading4Char"/>
    <w:qFormat/>
    <w:rsid w:val="000C41A7"/>
    <w:pPr>
      <w:numPr>
        <w:ilvl w:val="3"/>
        <w:numId w:val="2"/>
      </w:numPr>
      <w:spacing w:after="240"/>
      <w:jc w:val="left"/>
      <w:outlineLvl w:val="3"/>
    </w:pPr>
    <w:rPr>
      <w:rFonts w:ascii="Garamond MT" w:hAnsi="Garamond MT"/>
      <w:snapToGrid/>
      <w:sz w:val="24"/>
    </w:rPr>
  </w:style>
  <w:style w:type="paragraph" w:styleId="Heading5">
    <w:name w:val="heading 5"/>
    <w:basedOn w:val="Normal"/>
    <w:link w:val="Heading5Char"/>
    <w:qFormat/>
    <w:rsid w:val="000C41A7"/>
    <w:pPr>
      <w:numPr>
        <w:ilvl w:val="4"/>
        <w:numId w:val="2"/>
      </w:numPr>
      <w:spacing w:after="240"/>
      <w:jc w:val="left"/>
      <w:outlineLvl w:val="4"/>
    </w:pPr>
    <w:rPr>
      <w:rFonts w:ascii="Garamond MT" w:hAnsi="Garamond MT"/>
      <w:snapToGrid/>
      <w:sz w:val="24"/>
    </w:rPr>
  </w:style>
  <w:style w:type="paragraph" w:styleId="Heading6">
    <w:name w:val="heading 6"/>
    <w:basedOn w:val="Normal"/>
    <w:next w:val="Normal"/>
    <w:link w:val="Heading6Char"/>
    <w:qFormat/>
    <w:rsid w:val="000C41A7"/>
    <w:pPr>
      <w:numPr>
        <w:ilvl w:val="5"/>
        <w:numId w:val="2"/>
      </w:numPr>
      <w:spacing w:after="240"/>
      <w:jc w:val="left"/>
      <w:outlineLvl w:val="5"/>
    </w:pPr>
    <w:rPr>
      <w:rFonts w:ascii="Garamond MT" w:hAnsi="Garamond MT"/>
      <w:snapToGrid/>
      <w:sz w:val="24"/>
    </w:rPr>
  </w:style>
  <w:style w:type="paragraph" w:styleId="Heading7">
    <w:name w:val="heading 7"/>
    <w:aliases w:val="Appendix 1"/>
    <w:basedOn w:val="Normal"/>
    <w:next w:val="Normal"/>
    <w:link w:val="Heading7Char"/>
    <w:qFormat/>
    <w:rsid w:val="000C41A7"/>
    <w:pPr>
      <w:numPr>
        <w:ilvl w:val="6"/>
        <w:numId w:val="2"/>
      </w:numPr>
      <w:spacing w:after="240"/>
      <w:jc w:val="left"/>
      <w:outlineLvl w:val="6"/>
    </w:pPr>
    <w:rPr>
      <w:rFonts w:ascii="Garamond MT" w:hAnsi="Garamond MT"/>
      <w:snapToGrid/>
      <w:sz w:val="24"/>
    </w:rPr>
  </w:style>
  <w:style w:type="paragraph" w:styleId="Heading8">
    <w:name w:val="heading 8"/>
    <w:aliases w:val="Appendix 2"/>
    <w:basedOn w:val="Normal"/>
    <w:next w:val="Normal"/>
    <w:link w:val="Heading8Char"/>
    <w:qFormat/>
    <w:rsid w:val="000C41A7"/>
    <w:pPr>
      <w:numPr>
        <w:ilvl w:val="7"/>
        <w:numId w:val="2"/>
      </w:numPr>
      <w:spacing w:before="240" w:after="60"/>
      <w:jc w:val="left"/>
      <w:outlineLvl w:val="7"/>
    </w:pPr>
    <w:rPr>
      <w:rFonts w:ascii="Garamond MT" w:hAnsi="Garamond MT"/>
      <w:snapToGrid/>
      <w:sz w:val="24"/>
    </w:rPr>
  </w:style>
  <w:style w:type="paragraph" w:styleId="Heading9">
    <w:name w:val="heading 9"/>
    <w:aliases w:val="Appendix 3"/>
    <w:basedOn w:val="Normal"/>
    <w:next w:val="Normal"/>
    <w:link w:val="Heading9Char"/>
    <w:qFormat/>
    <w:rsid w:val="000C41A7"/>
    <w:pPr>
      <w:numPr>
        <w:ilvl w:val="8"/>
        <w:numId w:val="2"/>
      </w:numPr>
      <w:spacing w:before="240" w:after="60"/>
      <w:jc w:val="left"/>
      <w:outlineLvl w:val="8"/>
    </w:pPr>
    <w:rPr>
      <w:rFonts w:ascii="Garamond MT" w:hAnsi="Garamond MT"/>
      <w:snapToGri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57D21"/>
    <w:rPr>
      <w:rFonts w:ascii="Arial" w:hAnsi="Arial"/>
      <w:b/>
      <w:snapToGrid w:val="0"/>
      <w:sz w:val="22"/>
      <w:lang w:val="en-GB" w:eastAsia="en-US" w:bidi="ar-SA"/>
    </w:rPr>
  </w:style>
  <w:style w:type="character" w:customStyle="1" w:styleId="Heading2Char">
    <w:name w:val="Heading 2 Char"/>
    <w:basedOn w:val="DefaultParagraphFont"/>
    <w:link w:val="Heading2"/>
    <w:rsid w:val="00B36730"/>
    <w:rPr>
      <w:rFonts w:ascii="Arial" w:hAnsi="Arial"/>
      <w:snapToGrid w:val="0"/>
      <w:sz w:val="22"/>
      <w:u w:val="single"/>
      <w:lang w:eastAsia="en-US"/>
    </w:rPr>
  </w:style>
  <w:style w:type="character" w:customStyle="1" w:styleId="Heading3Char">
    <w:name w:val="Heading 3 Char"/>
    <w:basedOn w:val="DefaultParagraphFont"/>
    <w:link w:val="Heading3"/>
    <w:rsid w:val="00B36730"/>
    <w:rPr>
      <w:rFonts w:ascii="Arial" w:hAnsi="Arial"/>
      <w:b/>
      <w:snapToGrid w:val="0"/>
      <w:sz w:val="22"/>
      <w:u w:val="single"/>
      <w:lang w:eastAsia="en-US"/>
    </w:rPr>
  </w:style>
  <w:style w:type="character" w:customStyle="1" w:styleId="Heading4Char">
    <w:name w:val="Heading 4 Char"/>
    <w:basedOn w:val="DefaultParagraphFont"/>
    <w:link w:val="Heading4"/>
    <w:rsid w:val="00B36730"/>
    <w:rPr>
      <w:rFonts w:ascii="Garamond MT" w:hAnsi="Garamond MT"/>
      <w:sz w:val="24"/>
      <w:lang w:eastAsia="en-US"/>
    </w:rPr>
  </w:style>
  <w:style w:type="character" w:customStyle="1" w:styleId="Heading5Char">
    <w:name w:val="Heading 5 Char"/>
    <w:basedOn w:val="DefaultParagraphFont"/>
    <w:link w:val="Heading5"/>
    <w:rsid w:val="00B36730"/>
    <w:rPr>
      <w:rFonts w:ascii="Garamond MT" w:hAnsi="Garamond MT"/>
      <w:sz w:val="24"/>
      <w:lang w:eastAsia="en-US"/>
    </w:rPr>
  </w:style>
  <w:style w:type="character" w:customStyle="1" w:styleId="Heading6Char">
    <w:name w:val="Heading 6 Char"/>
    <w:basedOn w:val="DefaultParagraphFont"/>
    <w:link w:val="Heading6"/>
    <w:rsid w:val="00B36730"/>
    <w:rPr>
      <w:rFonts w:ascii="Garamond MT" w:hAnsi="Garamond MT"/>
      <w:sz w:val="24"/>
      <w:lang w:eastAsia="en-US"/>
    </w:rPr>
  </w:style>
  <w:style w:type="character" w:customStyle="1" w:styleId="Heading7Char">
    <w:name w:val="Heading 7 Char"/>
    <w:aliases w:val="Appendix 1 Char1"/>
    <w:basedOn w:val="DefaultParagraphFont"/>
    <w:link w:val="Heading7"/>
    <w:rsid w:val="00B36730"/>
    <w:rPr>
      <w:rFonts w:ascii="Garamond MT" w:hAnsi="Garamond MT"/>
      <w:sz w:val="24"/>
      <w:lang w:eastAsia="en-US"/>
    </w:rPr>
  </w:style>
  <w:style w:type="character" w:customStyle="1" w:styleId="Heading8Char">
    <w:name w:val="Heading 8 Char"/>
    <w:aliases w:val="Appendix 2 Char"/>
    <w:basedOn w:val="DefaultParagraphFont"/>
    <w:link w:val="Heading8"/>
    <w:rsid w:val="00B36730"/>
    <w:rPr>
      <w:rFonts w:ascii="Garamond MT" w:hAnsi="Garamond MT"/>
      <w:sz w:val="24"/>
      <w:lang w:eastAsia="en-US"/>
    </w:rPr>
  </w:style>
  <w:style w:type="character" w:customStyle="1" w:styleId="Heading9Char">
    <w:name w:val="Heading 9 Char"/>
    <w:aliases w:val="Appendix 3 Char1"/>
    <w:basedOn w:val="DefaultParagraphFont"/>
    <w:link w:val="Heading9"/>
    <w:rsid w:val="00B36730"/>
    <w:rPr>
      <w:rFonts w:ascii="Garamond MT" w:hAnsi="Garamond MT"/>
      <w:sz w:val="24"/>
      <w:lang w:eastAsia="en-US"/>
    </w:rPr>
  </w:style>
  <w:style w:type="character" w:customStyle="1" w:styleId="DeltaViewInsertion">
    <w:name w:val="DeltaView Insertion"/>
    <w:rsid w:val="000C41A7"/>
    <w:rPr>
      <w:color w:val="0000FF"/>
      <w:spacing w:val="0"/>
      <w:u w:val="double"/>
    </w:rPr>
  </w:style>
  <w:style w:type="paragraph" w:styleId="BalloonText">
    <w:name w:val="Balloon Text"/>
    <w:basedOn w:val="Normal"/>
    <w:link w:val="BalloonTextChar"/>
    <w:semiHidden/>
    <w:rsid w:val="000C41A7"/>
    <w:rPr>
      <w:rFonts w:ascii="Tahoma" w:hAnsi="Tahoma" w:cs="Tahoma"/>
      <w:sz w:val="16"/>
      <w:szCs w:val="16"/>
    </w:rPr>
  </w:style>
  <w:style w:type="character" w:customStyle="1" w:styleId="BalloonTextChar">
    <w:name w:val="Balloon Text Char"/>
    <w:basedOn w:val="DefaultParagraphFont"/>
    <w:link w:val="BalloonText"/>
    <w:semiHidden/>
    <w:rsid w:val="00B36730"/>
    <w:rPr>
      <w:rFonts w:ascii="Tahoma" w:hAnsi="Tahoma" w:cs="Tahoma"/>
      <w:snapToGrid w:val="0"/>
      <w:sz w:val="16"/>
      <w:szCs w:val="16"/>
      <w:lang w:eastAsia="en-US"/>
    </w:rPr>
  </w:style>
  <w:style w:type="character" w:styleId="FootnoteReference">
    <w:name w:val="footnote reference"/>
    <w:semiHidden/>
    <w:rsid w:val="000C41A7"/>
    <w:rPr>
      <w:rFonts w:ascii="Arial" w:hAnsi="Arial"/>
      <w:vertAlign w:val="superscript"/>
    </w:rPr>
  </w:style>
  <w:style w:type="paragraph" w:styleId="Header">
    <w:name w:val="header"/>
    <w:basedOn w:val="Normal"/>
    <w:link w:val="HeaderChar"/>
    <w:rsid w:val="000C41A7"/>
    <w:pPr>
      <w:tabs>
        <w:tab w:val="center" w:pos="4153"/>
        <w:tab w:val="right" w:pos="8306"/>
      </w:tabs>
    </w:pPr>
  </w:style>
  <w:style w:type="character" w:customStyle="1" w:styleId="HeaderChar">
    <w:name w:val="Header Char"/>
    <w:basedOn w:val="DefaultParagraphFont"/>
    <w:link w:val="Header"/>
    <w:rsid w:val="00B36730"/>
    <w:rPr>
      <w:rFonts w:ascii="Arial" w:hAnsi="Arial"/>
      <w:snapToGrid w:val="0"/>
      <w:sz w:val="22"/>
      <w:lang w:eastAsia="en-US"/>
    </w:rPr>
  </w:style>
  <w:style w:type="paragraph" w:styleId="Footer">
    <w:name w:val="footer"/>
    <w:basedOn w:val="Normal"/>
    <w:link w:val="FooterChar"/>
    <w:uiPriority w:val="99"/>
    <w:rsid w:val="000C41A7"/>
    <w:pPr>
      <w:tabs>
        <w:tab w:val="center" w:pos="4153"/>
        <w:tab w:val="right" w:pos="8306"/>
      </w:tabs>
    </w:pPr>
  </w:style>
  <w:style w:type="character" w:customStyle="1" w:styleId="FooterChar">
    <w:name w:val="Footer Char"/>
    <w:basedOn w:val="DefaultParagraphFont"/>
    <w:link w:val="Footer"/>
    <w:uiPriority w:val="99"/>
    <w:rsid w:val="00B36730"/>
    <w:rPr>
      <w:rFonts w:ascii="Arial" w:hAnsi="Arial"/>
      <w:snapToGrid w:val="0"/>
      <w:sz w:val="22"/>
      <w:lang w:eastAsia="en-US"/>
    </w:rPr>
  </w:style>
  <w:style w:type="paragraph" w:styleId="BodyText">
    <w:name w:val="Body Text"/>
    <w:basedOn w:val="Normal"/>
    <w:rsid w:val="000C41A7"/>
    <w:rPr>
      <w:rFonts w:ascii="Times New Roman" w:hAnsi="Times New Roman"/>
      <w:snapToGrid/>
      <w:sz w:val="20"/>
    </w:rPr>
  </w:style>
  <w:style w:type="paragraph" w:styleId="BodyTextIndent">
    <w:name w:val="Body Text Indent"/>
    <w:basedOn w:val="Normal"/>
    <w:link w:val="BodyTextIndentChar"/>
    <w:rsid w:val="000C41A7"/>
    <w:pPr>
      <w:tabs>
        <w:tab w:val="left" w:pos="2160"/>
        <w:tab w:val="left" w:pos="2736"/>
        <w:tab w:val="left" w:pos="3456"/>
        <w:tab w:val="left" w:pos="4608"/>
        <w:tab w:val="left" w:pos="5904"/>
        <w:tab w:val="left" w:pos="6624"/>
      </w:tabs>
      <w:ind w:left="3456" w:hanging="36"/>
    </w:pPr>
    <w:rPr>
      <w:sz w:val="23"/>
    </w:rPr>
  </w:style>
  <w:style w:type="character" w:customStyle="1" w:styleId="BodyTextIndentChar">
    <w:name w:val="Body Text Indent Char"/>
    <w:basedOn w:val="DefaultParagraphFont"/>
    <w:link w:val="BodyTextIndent"/>
    <w:rsid w:val="00B36730"/>
    <w:rPr>
      <w:rFonts w:ascii="Arial" w:hAnsi="Arial"/>
      <w:snapToGrid w:val="0"/>
      <w:sz w:val="23"/>
      <w:lang w:eastAsia="en-US"/>
    </w:rPr>
  </w:style>
  <w:style w:type="paragraph" w:customStyle="1" w:styleId="Style1">
    <w:name w:val="Style1"/>
    <w:basedOn w:val="Normal"/>
    <w:rsid w:val="000C41A7"/>
    <w:pPr>
      <w:tabs>
        <w:tab w:val="left" w:pos="1566"/>
        <w:tab w:val="left" w:pos="2250"/>
        <w:tab w:val="left" w:pos="2610"/>
        <w:tab w:val="left" w:pos="3600"/>
        <w:tab w:val="left" w:pos="4356"/>
        <w:tab w:val="left" w:pos="5904"/>
      </w:tabs>
      <w:ind w:left="2610" w:hanging="1044"/>
    </w:pPr>
  </w:style>
  <w:style w:type="paragraph" w:styleId="FootnoteText">
    <w:name w:val="footnote text"/>
    <w:basedOn w:val="Normal"/>
    <w:link w:val="FootnoteTextChar"/>
    <w:semiHidden/>
    <w:rsid w:val="000C41A7"/>
    <w:rPr>
      <w:sz w:val="20"/>
    </w:rPr>
  </w:style>
  <w:style w:type="character" w:customStyle="1" w:styleId="FootnoteTextChar">
    <w:name w:val="Footnote Text Char"/>
    <w:basedOn w:val="DefaultParagraphFont"/>
    <w:link w:val="FootnoteText"/>
    <w:semiHidden/>
    <w:rsid w:val="00B36730"/>
    <w:rPr>
      <w:rFonts w:ascii="Arial" w:hAnsi="Arial"/>
      <w:snapToGrid w:val="0"/>
      <w:lang w:eastAsia="en-US"/>
    </w:rPr>
  </w:style>
  <w:style w:type="paragraph" w:styleId="BodyTextIndent2">
    <w:name w:val="Body Text Indent 2"/>
    <w:basedOn w:val="Normal"/>
    <w:link w:val="BodyTextIndent2Char"/>
    <w:rsid w:val="000C41A7"/>
    <w:pPr>
      <w:tabs>
        <w:tab w:val="left" w:pos="2160"/>
        <w:tab w:val="left" w:pos="2736"/>
        <w:tab w:val="left" w:pos="3456"/>
        <w:tab w:val="left" w:pos="4608"/>
        <w:tab w:val="left" w:pos="5904"/>
        <w:tab w:val="left" w:pos="6624"/>
      </w:tabs>
      <w:ind w:left="3456" w:hanging="720"/>
    </w:pPr>
  </w:style>
  <w:style w:type="character" w:customStyle="1" w:styleId="BodyTextIndent2Char">
    <w:name w:val="Body Text Indent 2 Char"/>
    <w:basedOn w:val="DefaultParagraphFont"/>
    <w:link w:val="BodyTextIndent2"/>
    <w:rsid w:val="00B36730"/>
    <w:rPr>
      <w:rFonts w:ascii="Arial" w:hAnsi="Arial"/>
      <w:snapToGrid w:val="0"/>
      <w:sz w:val="22"/>
      <w:lang w:eastAsia="en-US"/>
    </w:rPr>
  </w:style>
  <w:style w:type="paragraph" w:styleId="BodyText2">
    <w:name w:val="Body Text 2"/>
    <w:basedOn w:val="Normal"/>
    <w:link w:val="BodyText2Char"/>
    <w:rsid w:val="000C41A7"/>
    <w:rPr>
      <w:color w:val="000000"/>
      <w:sz w:val="16"/>
    </w:rPr>
  </w:style>
  <w:style w:type="character" w:customStyle="1" w:styleId="BodyText2Char">
    <w:name w:val="Body Text 2 Char"/>
    <w:basedOn w:val="DefaultParagraphFont"/>
    <w:link w:val="BodyText2"/>
    <w:rsid w:val="00B36730"/>
    <w:rPr>
      <w:rFonts w:ascii="Arial" w:hAnsi="Arial"/>
      <w:snapToGrid w:val="0"/>
      <w:color w:val="000000"/>
      <w:sz w:val="16"/>
      <w:lang w:eastAsia="en-US"/>
    </w:rPr>
  </w:style>
  <w:style w:type="paragraph" w:styleId="Title">
    <w:name w:val="Title"/>
    <w:basedOn w:val="Normal"/>
    <w:link w:val="TitleChar"/>
    <w:qFormat/>
    <w:rsid w:val="000C41A7"/>
    <w:pPr>
      <w:tabs>
        <w:tab w:val="center" w:pos="5089"/>
        <w:tab w:val="left" w:pos="5904"/>
      </w:tabs>
      <w:jc w:val="center"/>
    </w:pPr>
    <w:rPr>
      <w:b/>
    </w:rPr>
  </w:style>
  <w:style w:type="character" w:customStyle="1" w:styleId="TitleChar">
    <w:name w:val="Title Char"/>
    <w:basedOn w:val="DefaultParagraphFont"/>
    <w:link w:val="Title"/>
    <w:rsid w:val="00B36730"/>
    <w:rPr>
      <w:rFonts w:ascii="Arial" w:hAnsi="Arial"/>
      <w:b/>
      <w:snapToGrid w:val="0"/>
      <w:sz w:val="22"/>
      <w:lang w:eastAsia="en-US"/>
    </w:rPr>
  </w:style>
  <w:style w:type="paragraph" w:styleId="Subtitle">
    <w:name w:val="Subtitle"/>
    <w:basedOn w:val="Normal"/>
    <w:link w:val="SubtitleChar"/>
    <w:qFormat/>
    <w:rsid w:val="000C41A7"/>
    <w:pPr>
      <w:tabs>
        <w:tab w:val="center" w:pos="5089"/>
        <w:tab w:val="left" w:pos="5904"/>
      </w:tabs>
      <w:jc w:val="center"/>
    </w:pPr>
    <w:rPr>
      <w:sz w:val="32"/>
    </w:rPr>
  </w:style>
  <w:style w:type="character" w:customStyle="1" w:styleId="SubtitleChar">
    <w:name w:val="Subtitle Char"/>
    <w:basedOn w:val="DefaultParagraphFont"/>
    <w:link w:val="Subtitle"/>
    <w:rsid w:val="00B36730"/>
    <w:rPr>
      <w:rFonts w:ascii="Arial" w:hAnsi="Arial"/>
      <w:snapToGrid w:val="0"/>
      <w:sz w:val="32"/>
      <w:lang w:eastAsia="en-US"/>
    </w:rPr>
  </w:style>
  <w:style w:type="paragraph" w:styleId="TOC1">
    <w:name w:val="toc 1"/>
    <w:basedOn w:val="Normal"/>
    <w:next w:val="Normal"/>
    <w:autoRedefine/>
    <w:uiPriority w:val="39"/>
    <w:rsid w:val="00B80C23"/>
    <w:pPr>
      <w:tabs>
        <w:tab w:val="right" w:leader="dot" w:pos="8647"/>
      </w:tabs>
      <w:spacing w:before="120" w:after="120"/>
      <w:ind w:left="1418" w:right="-335" w:hanging="1418"/>
      <w:jc w:val="left"/>
    </w:pPr>
  </w:style>
  <w:style w:type="paragraph" w:styleId="TOC2">
    <w:name w:val="toc 2"/>
    <w:basedOn w:val="Normal"/>
    <w:next w:val="Normal"/>
    <w:autoRedefine/>
    <w:uiPriority w:val="39"/>
    <w:rsid w:val="00F17BB9"/>
    <w:pPr>
      <w:tabs>
        <w:tab w:val="left" w:pos="1418"/>
        <w:tab w:val="right" w:leader="dot" w:pos="8647"/>
      </w:tabs>
      <w:spacing w:before="60" w:after="60"/>
      <w:ind w:left="1378" w:right="964" w:hanging="1378"/>
    </w:pPr>
    <w:rPr>
      <w:noProof/>
    </w:rPr>
  </w:style>
  <w:style w:type="paragraph" w:styleId="TOC3">
    <w:name w:val="toc 3"/>
    <w:basedOn w:val="Normal"/>
    <w:next w:val="Normal"/>
    <w:autoRedefine/>
    <w:uiPriority w:val="39"/>
    <w:rsid w:val="000C41A7"/>
    <w:pPr>
      <w:tabs>
        <w:tab w:val="right" w:leader="dot" w:pos="9736"/>
      </w:tabs>
      <w:spacing w:after="20"/>
      <w:ind w:left="2127" w:right="720" w:hanging="1078"/>
      <w:jc w:val="left"/>
    </w:pPr>
    <w:rPr>
      <w:noProof/>
    </w:rPr>
  </w:style>
  <w:style w:type="paragraph" w:styleId="TOC4">
    <w:name w:val="toc 4"/>
    <w:basedOn w:val="Normal"/>
    <w:next w:val="Normal"/>
    <w:autoRedefine/>
    <w:semiHidden/>
    <w:rsid w:val="000C41A7"/>
    <w:pPr>
      <w:ind w:left="660"/>
    </w:pPr>
  </w:style>
  <w:style w:type="paragraph" w:styleId="TOC5">
    <w:name w:val="toc 5"/>
    <w:basedOn w:val="Normal"/>
    <w:next w:val="Normal"/>
    <w:autoRedefine/>
    <w:semiHidden/>
    <w:rsid w:val="000C41A7"/>
    <w:pPr>
      <w:ind w:left="880"/>
    </w:pPr>
  </w:style>
  <w:style w:type="paragraph" w:styleId="TOC6">
    <w:name w:val="toc 6"/>
    <w:basedOn w:val="Normal"/>
    <w:next w:val="Normal"/>
    <w:autoRedefine/>
    <w:semiHidden/>
    <w:rsid w:val="000C41A7"/>
    <w:pPr>
      <w:ind w:left="1100"/>
    </w:pPr>
  </w:style>
  <w:style w:type="paragraph" w:styleId="TOC7">
    <w:name w:val="toc 7"/>
    <w:basedOn w:val="Normal"/>
    <w:next w:val="Normal"/>
    <w:autoRedefine/>
    <w:semiHidden/>
    <w:rsid w:val="000C41A7"/>
    <w:pPr>
      <w:ind w:left="1320"/>
    </w:pPr>
  </w:style>
  <w:style w:type="paragraph" w:styleId="TOC8">
    <w:name w:val="toc 8"/>
    <w:basedOn w:val="Normal"/>
    <w:next w:val="Normal"/>
    <w:autoRedefine/>
    <w:semiHidden/>
    <w:rsid w:val="000C41A7"/>
    <w:pPr>
      <w:ind w:left="1540"/>
    </w:pPr>
  </w:style>
  <w:style w:type="paragraph" w:styleId="TOC9">
    <w:name w:val="toc 9"/>
    <w:basedOn w:val="Normal"/>
    <w:next w:val="Normal"/>
    <w:autoRedefine/>
    <w:semiHidden/>
    <w:rsid w:val="000C41A7"/>
    <w:pPr>
      <w:ind w:left="1760"/>
    </w:pPr>
  </w:style>
  <w:style w:type="character" w:styleId="PageNumber">
    <w:name w:val="page number"/>
    <w:basedOn w:val="DefaultParagraphFont"/>
    <w:rsid w:val="000C41A7"/>
  </w:style>
  <w:style w:type="paragraph" w:styleId="DocumentMap">
    <w:name w:val="Document Map"/>
    <w:basedOn w:val="Normal"/>
    <w:link w:val="DocumentMapChar"/>
    <w:semiHidden/>
    <w:rsid w:val="000C41A7"/>
    <w:pPr>
      <w:shd w:val="clear" w:color="auto" w:fill="000080"/>
    </w:pPr>
    <w:rPr>
      <w:rFonts w:ascii="Tahoma" w:hAnsi="Tahoma"/>
    </w:rPr>
  </w:style>
  <w:style w:type="character" w:customStyle="1" w:styleId="DocumentMapChar">
    <w:name w:val="Document Map Char"/>
    <w:basedOn w:val="DefaultParagraphFont"/>
    <w:link w:val="DocumentMap"/>
    <w:semiHidden/>
    <w:rsid w:val="00B36730"/>
    <w:rPr>
      <w:rFonts w:ascii="Tahoma" w:hAnsi="Tahoma"/>
      <w:snapToGrid w:val="0"/>
      <w:sz w:val="22"/>
      <w:shd w:val="clear" w:color="auto" w:fill="000080"/>
      <w:lang w:eastAsia="en-US"/>
    </w:rPr>
  </w:style>
  <w:style w:type="paragraph" w:styleId="BodyTextIndent3">
    <w:name w:val="Body Text Indent 3"/>
    <w:basedOn w:val="Normal"/>
    <w:link w:val="BodyTextIndent3Char"/>
    <w:rsid w:val="000C41A7"/>
    <w:pPr>
      <w:tabs>
        <w:tab w:val="left" w:pos="2736"/>
        <w:tab w:val="left" w:pos="3600"/>
        <w:tab w:val="left" w:pos="4356"/>
        <w:tab w:val="left" w:pos="5904"/>
      </w:tabs>
      <w:ind w:left="1620" w:hanging="1620"/>
    </w:pPr>
  </w:style>
  <w:style w:type="character" w:customStyle="1" w:styleId="BodyTextIndent3Char">
    <w:name w:val="Body Text Indent 3 Char"/>
    <w:basedOn w:val="DefaultParagraphFont"/>
    <w:link w:val="BodyTextIndent3"/>
    <w:rsid w:val="00B36730"/>
    <w:rPr>
      <w:rFonts w:ascii="Arial" w:hAnsi="Arial"/>
      <w:snapToGrid w:val="0"/>
      <w:sz w:val="22"/>
      <w:lang w:eastAsia="en-US"/>
    </w:rPr>
  </w:style>
  <w:style w:type="table" w:styleId="TableGrid">
    <w:name w:val="Table Grid"/>
    <w:basedOn w:val="TableNormal"/>
    <w:rsid w:val="000C4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C41A7"/>
    <w:rPr>
      <w:sz w:val="16"/>
      <w:szCs w:val="16"/>
    </w:rPr>
  </w:style>
  <w:style w:type="paragraph" w:styleId="CommentText">
    <w:name w:val="annotation text"/>
    <w:basedOn w:val="Normal"/>
    <w:link w:val="CommentTextChar"/>
    <w:semiHidden/>
    <w:rsid w:val="000C41A7"/>
    <w:rPr>
      <w:sz w:val="20"/>
    </w:rPr>
  </w:style>
  <w:style w:type="character" w:customStyle="1" w:styleId="CommentTextChar">
    <w:name w:val="Comment Text Char"/>
    <w:basedOn w:val="DefaultParagraphFont"/>
    <w:link w:val="CommentText"/>
    <w:semiHidden/>
    <w:rsid w:val="00B36730"/>
    <w:rPr>
      <w:rFonts w:ascii="Arial" w:hAnsi="Arial"/>
      <w:snapToGrid w:val="0"/>
      <w:lang w:eastAsia="en-US"/>
    </w:rPr>
  </w:style>
  <w:style w:type="paragraph" w:styleId="CommentSubject">
    <w:name w:val="annotation subject"/>
    <w:basedOn w:val="CommentText"/>
    <w:next w:val="CommentText"/>
    <w:link w:val="CommentSubjectChar"/>
    <w:semiHidden/>
    <w:rsid w:val="000C41A7"/>
    <w:rPr>
      <w:b/>
      <w:bCs/>
    </w:rPr>
  </w:style>
  <w:style w:type="character" w:customStyle="1" w:styleId="CommentSubjectChar">
    <w:name w:val="Comment Subject Char"/>
    <w:basedOn w:val="CommentTextChar"/>
    <w:link w:val="CommentSubject"/>
    <w:semiHidden/>
    <w:rsid w:val="00B36730"/>
    <w:rPr>
      <w:rFonts w:ascii="Arial" w:hAnsi="Arial"/>
      <w:b/>
      <w:bCs/>
      <w:snapToGrid w:val="0"/>
      <w:lang w:eastAsia="en-US"/>
    </w:rPr>
  </w:style>
  <w:style w:type="paragraph" w:styleId="ListParagraph">
    <w:name w:val="List Paragraph"/>
    <w:basedOn w:val="Normal"/>
    <w:qFormat/>
    <w:rsid w:val="000C41A7"/>
    <w:pPr>
      <w:ind w:left="720"/>
    </w:pPr>
  </w:style>
  <w:style w:type="paragraph" w:styleId="NoSpacing">
    <w:name w:val="No Spacing"/>
    <w:qFormat/>
    <w:rsid w:val="000C41A7"/>
    <w:rPr>
      <w:rFonts w:ascii="Verdana" w:eastAsia="Calibri" w:hAnsi="Verdana"/>
      <w:szCs w:val="22"/>
      <w:lang w:eastAsia="en-US"/>
    </w:rPr>
  </w:style>
  <w:style w:type="character" w:customStyle="1" w:styleId="DeltaViewDeletion">
    <w:name w:val="DeltaView Deletion"/>
    <w:rsid w:val="000C41A7"/>
    <w:rPr>
      <w:strike/>
      <w:color w:val="FF0000"/>
      <w:spacing w:val="0"/>
    </w:rPr>
  </w:style>
  <w:style w:type="character" w:customStyle="1" w:styleId="DeltaViewMoveDestination">
    <w:name w:val="DeltaView Move Destination"/>
    <w:rsid w:val="000C41A7"/>
    <w:rPr>
      <w:color w:val="00C000"/>
      <w:spacing w:val="0"/>
      <w:u w:val="double"/>
    </w:rPr>
  </w:style>
  <w:style w:type="paragraph" w:customStyle="1" w:styleId="1">
    <w:name w:val="1"/>
    <w:aliases w:val="2,3"/>
    <w:basedOn w:val="Normal"/>
    <w:rsid w:val="000C41A7"/>
    <w:pPr>
      <w:widowControl w:val="0"/>
      <w:numPr>
        <w:numId w:val="3"/>
      </w:numPr>
      <w:jc w:val="left"/>
    </w:pPr>
    <w:rPr>
      <w:rFonts w:ascii="Courier" w:hAnsi="Courier"/>
      <w:sz w:val="24"/>
      <w:lang w:val="en-US"/>
    </w:rPr>
  </w:style>
  <w:style w:type="character" w:styleId="Hyperlink">
    <w:name w:val="Hyperlink"/>
    <w:uiPriority w:val="99"/>
    <w:rsid w:val="000C41A7"/>
    <w:rPr>
      <w:color w:val="0000FF"/>
      <w:u w:val="single"/>
    </w:rPr>
  </w:style>
  <w:style w:type="character" w:customStyle="1" w:styleId="BodyTextChar">
    <w:name w:val="Body Text Char"/>
    <w:rsid w:val="000C41A7"/>
    <w:rPr>
      <w:rFonts w:cs="Times New Roman"/>
      <w:spacing w:val="0"/>
      <w:sz w:val="22"/>
      <w:lang w:val="en-GB" w:bidi="ar-SA"/>
    </w:rPr>
  </w:style>
  <w:style w:type="paragraph" w:customStyle="1" w:styleId="CCCRIndexPart">
    <w:name w:val="CCCR Index Part"/>
    <w:basedOn w:val="CCCRIndex"/>
    <w:rsid w:val="000C41A7"/>
    <w:pPr>
      <w:spacing w:before="240" w:after="120"/>
    </w:pPr>
    <w:rPr>
      <w:b/>
      <w:sz w:val="24"/>
    </w:rPr>
  </w:style>
  <w:style w:type="paragraph" w:customStyle="1" w:styleId="CCCRIndex">
    <w:name w:val="CCCR Index"/>
    <w:basedOn w:val="Normal"/>
    <w:rsid w:val="000C41A7"/>
    <w:pPr>
      <w:autoSpaceDE w:val="0"/>
      <w:autoSpaceDN w:val="0"/>
      <w:adjustRightInd w:val="0"/>
      <w:jc w:val="left"/>
    </w:pPr>
    <w:rPr>
      <w:snapToGrid/>
      <w:sz w:val="20"/>
      <w:lang w:eastAsia="en-GB"/>
    </w:rPr>
  </w:style>
  <w:style w:type="paragraph" w:customStyle="1" w:styleId="ItemHighlight">
    <w:name w:val="Item Highlight"/>
    <w:basedOn w:val="Normal"/>
    <w:rsid w:val="000C41A7"/>
    <w:pPr>
      <w:autoSpaceDE w:val="0"/>
      <w:autoSpaceDN w:val="0"/>
      <w:adjustRightInd w:val="0"/>
      <w:spacing w:after="60"/>
      <w:jc w:val="left"/>
    </w:pPr>
    <w:rPr>
      <w:rFonts w:ascii="Times New Roman" w:hAnsi="Times New Roman"/>
      <w:b/>
      <w:snapToGrid/>
      <w:lang w:eastAsia="en-GB"/>
    </w:rPr>
  </w:style>
  <w:style w:type="paragraph" w:customStyle="1" w:styleId="TableHeading">
    <w:name w:val="Table Heading"/>
    <w:basedOn w:val="BodyText"/>
    <w:rsid w:val="000C41A7"/>
    <w:pPr>
      <w:autoSpaceDE w:val="0"/>
      <w:autoSpaceDN w:val="0"/>
      <w:adjustRightInd w:val="0"/>
      <w:jc w:val="center"/>
    </w:pPr>
    <w:rPr>
      <w:b/>
      <w:sz w:val="22"/>
      <w:lang w:eastAsia="en-GB"/>
    </w:rPr>
  </w:style>
  <w:style w:type="paragraph" w:customStyle="1" w:styleId="Style2">
    <w:name w:val="Style2"/>
    <w:basedOn w:val="Normal"/>
    <w:rsid w:val="000C41A7"/>
    <w:pPr>
      <w:tabs>
        <w:tab w:val="left" w:pos="1890"/>
        <w:tab w:val="left" w:pos="3762"/>
        <w:tab w:val="left" w:pos="5058"/>
      </w:tabs>
      <w:autoSpaceDE w:val="0"/>
      <w:autoSpaceDN w:val="0"/>
      <w:adjustRightInd w:val="0"/>
      <w:ind w:left="1890" w:hanging="414"/>
    </w:pPr>
    <w:rPr>
      <w:snapToGrid/>
      <w:lang w:eastAsia="en-GB"/>
    </w:rPr>
  </w:style>
  <w:style w:type="paragraph" w:styleId="ListBullet">
    <w:name w:val="List Bullet"/>
    <w:basedOn w:val="Normal"/>
    <w:autoRedefine/>
    <w:rsid w:val="000C41A7"/>
    <w:pPr>
      <w:widowControl w:val="0"/>
      <w:tabs>
        <w:tab w:val="num" w:pos="360"/>
      </w:tabs>
      <w:autoSpaceDE w:val="0"/>
      <w:autoSpaceDN w:val="0"/>
      <w:adjustRightInd w:val="0"/>
      <w:ind w:left="360" w:hanging="360"/>
      <w:jc w:val="left"/>
    </w:pPr>
    <w:rPr>
      <w:rFonts w:ascii="Courier" w:hAnsi="Courier"/>
      <w:snapToGrid/>
      <w:sz w:val="24"/>
      <w:lang w:eastAsia="en-GB"/>
    </w:rPr>
  </w:style>
  <w:style w:type="paragraph" w:customStyle="1" w:styleId="TableText">
    <w:name w:val="Table Text"/>
    <w:basedOn w:val="Normal"/>
    <w:rsid w:val="000C41A7"/>
    <w:pPr>
      <w:tabs>
        <w:tab w:val="decimal" w:pos="0"/>
      </w:tabs>
      <w:autoSpaceDE w:val="0"/>
      <w:autoSpaceDN w:val="0"/>
      <w:adjustRightInd w:val="0"/>
      <w:jc w:val="left"/>
    </w:pPr>
    <w:rPr>
      <w:rFonts w:ascii="CG Times" w:hAnsi="CG Times"/>
      <w:snapToGrid/>
      <w:sz w:val="24"/>
      <w:lang w:eastAsia="en-GB"/>
    </w:rPr>
  </w:style>
  <w:style w:type="paragraph" w:customStyle="1" w:styleId="Appendix">
    <w:name w:val="Appendix"/>
    <w:basedOn w:val="Normal"/>
    <w:rsid w:val="000C41A7"/>
    <w:pPr>
      <w:tabs>
        <w:tab w:val="num" w:pos="360"/>
      </w:tabs>
      <w:autoSpaceDE w:val="0"/>
      <w:autoSpaceDN w:val="0"/>
      <w:adjustRightInd w:val="0"/>
      <w:spacing w:after="120"/>
      <w:ind w:left="360" w:hanging="360"/>
    </w:pPr>
    <w:rPr>
      <w:snapToGrid/>
      <w:lang w:eastAsia="en-GB"/>
    </w:rPr>
  </w:style>
  <w:style w:type="paragraph" w:styleId="BlockText">
    <w:name w:val="Block Text"/>
    <w:basedOn w:val="Normal"/>
    <w:rsid w:val="000C41A7"/>
    <w:pPr>
      <w:autoSpaceDE w:val="0"/>
      <w:autoSpaceDN w:val="0"/>
      <w:adjustRightInd w:val="0"/>
      <w:ind w:left="720" w:right="-694" w:hanging="720"/>
      <w:jc w:val="left"/>
    </w:pPr>
    <w:rPr>
      <w:snapToGrid/>
      <w:sz w:val="24"/>
      <w:lang w:eastAsia="en-GB"/>
    </w:rPr>
  </w:style>
  <w:style w:type="character" w:customStyle="1" w:styleId="CharChar">
    <w:name w:val="Char Char"/>
    <w:rsid w:val="000C41A7"/>
    <w:rPr>
      <w:rFonts w:ascii="Arial" w:hAnsi="Arial" w:cs="Times New Roman"/>
      <w:b/>
      <w:spacing w:val="0"/>
      <w:sz w:val="24"/>
      <w:lang w:val="en-GB" w:bidi="ar-SA"/>
    </w:rPr>
  </w:style>
  <w:style w:type="character" w:customStyle="1" w:styleId="Appendix2CharChar">
    <w:name w:val="Appendix 2 Char Char"/>
    <w:rsid w:val="000C41A7"/>
    <w:rPr>
      <w:rFonts w:ascii="Arial" w:hAnsi="Arial" w:cs="Times New Roman"/>
      <w:b/>
      <w:i/>
      <w:spacing w:val="0"/>
      <w:sz w:val="24"/>
      <w:szCs w:val="24"/>
      <w:lang w:val="en-GB" w:bidi="ar-SA"/>
    </w:rPr>
  </w:style>
  <w:style w:type="paragraph" w:customStyle="1" w:styleId="Bullet1">
    <w:name w:val="Bullet 1"/>
    <w:basedOn w:val="BodyText"/>
    <w:rsid w:val="000C41A7"/>
    <w:pPr>
      <w:tabs>
        <w:tab w:val="num" w:pos="2160"/>
        <w:tab w:val="num" w:pos="2286"/>
      </w:tabs>
      <w:autoSpaceDE w:val="0"/>
      <w:autoSpaceDN w:val="0"/>
      <w:adjustRightInd w:val="0"/>
      <w:ind w:left="714" w:hanging="357"/>
    </w:pPr>
    <w:rPr>
      <w:sz w:val="22"/>
      <w:lang w:eastAsia="en-GB"/>
    </w:rPr>
  </w:style>
  <w:style w:type="character" w:customStyle="1" w:styleId="Heading1Char">
    <w:name w:val="Heading 1 Char"/>
    <w:rsid w:val="000C41A7"/>
    <w:rPr>
      <w:rFonts w:ascii="Arial" w:hAnsi="Arial" w:cs="Arial"/>
      <w:b/>
      <w:spacing w:val="0"/>
      <w:kern w:val="32"/>
      <w:sz w:val="32"/>
      <w:szCs w:val="32"/>
      <w:lang w:val="en-GB" w:bidi="ar-SA"/>
    </w:rPr>
  </w:style>
  <w:style w:type="paragraph" w:customStyle="1" w:styleId="TestSubHeading">
    <w:name w:val="Test Sub Heading"/>
    <w:basedOn w:val="ItemHighlight"/>
    <w:rsid w:val="000C41A7"/>
    <w:pPr>
      <w:spacing w:before="240"/>
    </w:pPr>
    <w:rPr>
      <w:rFonts w:ascii="Arial" w:hAnsi="Arial"/>
    </w:rPr>
  </w:style>
  <w:style w:type="paragraph" w:customStyle="1" w:styleId="Test">
    <w:name w:val="Test"/>
    <w:basedOn w:val="BodyText"/>
    <w:rsid w:val="000C41A7"/>
    <w:pPr>
      <w:tabs>
        <w:tab w:val="left" w:pos="794"/>
        <w:tab w:val="left" w:pos="1021"/>
      </w:tabs>
      <w:autoSpaceDE w:val="0"/>
      <w:autoSpaceDN w:val="0"/>
      <w:adjustRightInd w:val="0"/>
      <w:ind w:left="1021" w:hanging="1021"/>
    </w:pPr>
    <w:rPr>
      <w:sz w:val="22"/>
      <w:lang w:eastAsia="en-GB"/>
    </w:rPr>
  </w:style>
  <w:style w:type="paragraph" w:styleId="BodyText3">
    <w:name w:val="Body Text 3"/>
    <w:basedOn w:val="Normal"/>
    <w:link w:val="BodyText3Char"/>
    <w:rsid w:val="000C41A7"/>
    <w:pPr>
      <w:autoSpaceDE w:val="0"/>
      <w:autoSpaceDN w:val="0"/>
      <w:adjustRightInd w:val="0"/>
      <w:spacing w:after="120"/>
    </w:pPr>
    <w:rPr>
      <w:snapToGrid/>
      <w:sz w:val="16"/>
      <w:lang w:eastAsia="en-GB"/>
    </w:rPr>
  </w:style>
  <w:style w:type="character" w:customStyle="1" w:styleId="BodyText3Char">
    <w:name w:val="Body Text 3 Char"/>
    <w:basedOn w:val="DefaultParagraphFont"/>
    <w:link w:val="BodyText3"/>
    <w:rsid w:val="00B36730"/>
    <w:rPr>
      <w:rFonts w:ascii="Arial" w:hAnsi="Arial"/>
      <w:sz w:val="16"/>
    </w:rPr>
  </w:style>
  <w:style w:type="paragraph" w:styleId="BodyTextFirstIndent">
    <w:name w:val="Body Text First Indent"/>
    <w:basedOn w:val="BodyText"/>
    <w:link w:val="BodyTextFirstIndentChar"/>
    <w:rsid w:val="000C41A7"/>
    <w:pPr>
      <w:autoSpaceDE w:val="0"/>
      <w:autoSpaceDN w:val="0"/>
      <w:adjustRightInd w:val="0"/>
      <w:spacing w:after="120"/>
      <w:ind w:firstLine="210"/>
    </w:pPr>
    <w:rPr>
      <w:rFonts w:ascii="Arial" w:hAnsi="Arial"/>
      <w:sz w:val="22"/>
      <w:lang w:eastAsia="en-GB"/>
    </w:rPr>
  </w:style>
  <w:style w:type="character" w:customStyle="1" w:styleId="BodyTextFirstIndentChar">
    <w:name w:val="Body Text First Indent Char"/>
    <w:basedOn w:val="BodyTextChar"/>
    <w:link w:val="BodyTextFirstIndent"/>
    <w:rsid w:val="00B36730"/>
    <w:rPr>
      <w:rFonts w:ascii="Arial" w:hAnsi="Arial" w:cs="Times New Roman"/>
      <w:spacing w:val="0"/>
      <w:sz w:val="22"/>
      <w:lang w:val="en-GB" w:bidi="ar-SA"/>
    </w:rPr>
  </w:style>
  <w:style w:type="paragraph" w:styleId="BodyTextFirstIndent2">
    <w:name w:val="Body Text First Indent 2"/>
    <w:basedOn w:val="BodyTextIndent"/>
    <w:link w:val="BodyTextFirstIndent2Char"/>
    <w:rsid w:val="000C41A7"/>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character" w:customStyle="1" w:styleId="BodyTextFirstIndent2Char">
    <w:name w:val="Body Text First Indent 2 Char"/>
    <w:basedOn w:val="BodyTextIndentChar"/>
    <w:link w:val="BodyTextFirstIndent2"/>
    <w:rsid w:val="00B36730"/>
    <w:rPr>
      <w:rFonts w:ascii="Arial" w:hAnsi="Arial"/>
      <w:snapToGrid/>
      <w:sz w:val="22"/>
      <w:lang w:eastAsia="en-US"/>
    </w:rPr>
  </w:style>
  <w:style w:type="paragraph" w:styleId="Caption">
    <w:name w:val="caption"/>
    <w:basedOn w:val="Normal"/>
    <w:next w:val="Normal"/>
    <w:qFormat/>
    <w:rsid w:val="000C41A7"/>
    <w:pPr>
      <w:autoSpaceDE w:val="0"/>
      <w:autoSpaceDN w:val="0"/>
      <w:adjustRightInd w:val="0"/>
      <w:spacing w:before="120" w:after="120"/>
    </w:pPr>
    <w:rPr>
      <w:b/>
      <w:snapToGrid/>
      <w:lang w:eastAsia="en-GB"/>
    </w:rPr>
  </w:style>
  <w:style w:type="paragraph" w:styleId="Closing">
    <w:name w:val="Closing"/>
    <w:basedOn w:val="Normal"/>
    <w:link w:val="ClosingChar"/>
    <w:rsid w:val="000C41A7"/>
    <w:pPr>
      <w:autoSpaceDE w:val="0"/>
      <w:autoSpaceDN w:val="0"/>
      <w:adjustRightInd w:val="0"/>
      <w:ind w:left="4252"/>
    </w:pPr>
    <w:rPr>
      <w:snapToGrid/>
      <w:lang w:eastAsia="en-GB"/>
    </w:rPr>
  </w:style>
  <w:style w:type="character" w:customStyle="1" w:styleId="ClosingChar">
    <w:name w:val="Closing Char"/>
    <w:basedOn w:val="DefaultParagraphFont"/>
    <w:link w:val="Closing"/>
    <w:rsid w:val="00B36730"/>
    <w:rPr>
      <w:rFonts w:ascii="Arial" w:hAnsi="Arial"/>
      <w:sz w:val="22"/>
    </w:rPr>
  </w:style>
  <w:style w:type="paragraph" w:styleId="Date">
    <w:name w:val="Date"/>
    <w:basedOn w:val="Normal"/>
    <w:next w:val="Normal"/>
    <w:link w:val="DateChar"/>
    <w:rsid w:val="000C41A7"/>
    <w:pPr>
      <w:autoSpaceDE w:val="0"/>
      <w:autoSpaceDN w:val="0"/>
      <w:adjustRightInd w:val="0"/>
    </w:pPr>
    <w:rPr>
      <w:snapToGrid/>
      <w:lang w:eastAsia="en-GB"/>
    </w:rPr>
  </w:style>
  <w:style w:type="character" w:customStyle="1" w:styleId="DateChar">
    <w:name w:val="Date Char"/>
    <w:basedOn w:val="DefaultParagraphFont"/>
    <w:link w:val="Date"/>
    <w:rsid w:val="00B36730"/>
    <w:rPr>
      <w:rFonts w:ascii="Arial" w:hAnsi="Arial"/>
      <w:sz w:val="22"/>
    </w:rPr>
  </w:style>
  <w:style w:type="paragraph" w:styleId="EndnoteText">
    <w:name w:val="endnote text"/>
    <w:basedOn w:val="Normal"/>
    <w:link w:val="EndnoteTextChar"/>
    <w:rsid w:val="000C41A7"/>
    <w:pPr>
      <w:autoSpaceDE w:val="0"/>
      <w:autoSpaceDN w:val="0"/>
      <w:adjustRightInd w:val="0"/>
    </w:pPr>
    <w:rPr>
      <w:snapToGrid/>
      <w:sz w:val="20"/>
      <w:lang w:eastAsia="en-GB"/>
    </w:rPr>
  </w:style>
  <w:style w:type="character" w:customStyle="1" w:styleId="EndnoteTextChar">
    <w:name w:val="Endnote Text Char"/>
    <w:basedOn w:val="DefaultParagraphFont"/>
    <w:link w:val="EndnoteText"/>
    <w:rsid w:val="00B36730"/>
    <w:rPr>
      <w:rFonts w:ascii="Arial" w:hAnsi="Arial"/>
    </w:rPr>
  </w:style>
  <w:style w:type="paragraph" w:styleId="EnvelopeAddress">
    <w:name w:val="envelope address"/>
    <w:basedOn w:val="Normal"/>
    <w:rsid w:val="000C41A7"/>
    <w:pPr>
      <w:framePr w:w="7920" w:h="1980" w:hRule="exact" w:hSpace="180" w:wrap="auto" w:hAnchor="page" w:xAlign="center" w:yAlign="bottom"/>
      <w:autoSpaceDE w:val="0"/>
      <w:autoSpaceDN w:val="0"/>
      <w:adjustRightInd w:val="0"/>
      <w:ind w:left="2880"/>
    </w:pPr>
    <w:rPr>
      <w:snapToGrid/>
      <w:sz w:val="24"/>
      <w:lang w:eastAsia="en-GB"/>
    </w:rPr>
  </w:style>
  <w:style w:type="paragraph" w:styleId="EnvelopeReturn">
    <w:name w:val="envelope return"/>
    <w:basedOn w:val="Normal"/>
    <w:rsid w:val="000C41A7"/>
    <w:pPr>
      <w:autoSpaceDE w:val="0"/>
      <w:autoSpaceDN w:val="0"/>
      <w:adjustRightInd w:val="0"/>
    </w:pPr>
    <w:rPr>
      <w:snapToGrid/>
      <w:sz w:val="20"/>
      <w:lang w:eastAsia="en-GB"/>
    </w:rPr>
  </w:style>
  <w:style w:type="paragraph" w:styleId="Index1">
    <w:name w:val="index 1"/>
    <w:basedOn w:val="Normal"/>
    <w:next w:val="Normal"/>
    <w:autoRedefine/>
    <w:rsid w:val="000C41A7"/>
    <w:pPr>
      <w:autoSpaceDE w:val="0"/>
      <w:autoSpaceDN w:val="0"/>
      <w:adjustRightInd w:val="0"/>
      <w:ind w:left="220" w:hanging="220"/>
    </w:pPr>
    <w:rPr>
      <w:snapToGrid/>
      <w:lang w:eastAsia="en-GB"/>
    </w:rPr>
  </w:style>
  <w:style w:type="paragraph" w:styleId="Index2">
    <w:name w:val="index 2"/>
    <w:basedOn w:val="Normal"/>
    <w:next w:val="Normal"/>
    <w:autoRedefine/>
    <w:rsid w:val="000C41A7"/>
    <w:pPr>
      <w:autoSpaceDE w:val="0"/>
      <w:autoSpaceDN w:val="0"/>
      <w:adjustRightInd w:val="0"/>
      <w:ind w:left="440" w:hanging="220"/>
    </w:pPr>
    <w:rPr>
      <w:snapToGrid/>
      <w:lang w:eastAsia="en-GB"/>
    </w:rPr>
  </w:style>
  <w:style w:type="paragraph" w:styleId="Index3">
    <w:name w:val="index 3"/>
    <w:basedOn w:val="Normal"/>
    <w:next w:val="Normal"/>
    <w:autoRedefine/>
    <w:rsid w:val="000C41A7"/>
    <w:pPr>
      <w:autoSpaceDE w:val="0"/>
      <w:autoSpaceDN w:val="0"/>
      <w:adjustRightInd w:val="0"/>
      <w:ind w:left="660" w:hanging="220"/>
    </w:pPr>
    <w:rPr>
      <w:snapToGrid/>
      <w:lang w:eastAsia="en-GB"/>
    </w:rPr>
  </w:style>
  <w:style w:type="paragraph" w:styleId="Index4">
    <w:name w:val="index 4"/>
    <w:basedOn w:val="Normal"/>
    <w:next w:val="Normal"/>
    <w:autoRedefine/>
    <w:rsid w:val="000C41A7"/>
    <w:pPr>
      <w:autoSpaceDE w:val="0"/>
      <w:autoSpaceDN w:val="0"/>
      <w:adjustRightInd w:val="0"/>
      <w:ind w:left="880" w:hanging="220"/>
    </w:pPr>
    <w:rPr>
      <w:snapToGrid/>
      <w:lang w:eastAsia="en-GB"/>
    </w:rPr>
  </w:style>
  <w:style w:type="paragraph" w:styleId="Index5">
    <w:name w:val="index 5"/>
    <w:basedOn w:val="Normal"/>
    <w:next w:val="Normal"/>
    <w:autoRedefine/>
    <w:rsid w:val="000C41A7"/>
    <w:pPr>
      <w:autoSpaceDE w:val="0"/>
      <w:autoSpaceDN w:val="0"/>
      <w:adjustRightInd w:val="0"/>
      <w:ind w:left="1100" w:hanging="220"/>
    </w:pPr>
    <w:rPr>
      <w:snapToGrid/>
      <w:lang w:eastAsia="en-GB"/>
    </w:rPr>
  </w:style>
  <w:style w:type="paragraph" w:styleId="Index6">
    <w:name w:val="index 6"/>
    <w:basedOn w:val="Normal"/>
    <w:next w:val="Normal"/>
    <w:autoRedefine/>
    <w:rsid w:val="000C41A7"/>
    <w:pPr>
      <w:autoSpaceDE w:val="0"/>
      <w:autoSpaceDN w:val="0"/>
      <w:adjustRightInd w:val="0"/>
      <w:ind w:left="1320" w:hanging="220"/>
    </w:pPr>
    <w:rPr>
      <w:snapToGrid/>
      <w:lang w:eastAsia="en-GB"/>
    </w:rPr>
  </w:style>
  <w:style w:type="paragraph" w:styleId="Index7">
    <w:name w:val="index 7"/>
    <w:basedOn w:val="Normal"/>
    <w:next w:val="Normal"/>
    <w:autoRedefine/>
    <w:rsid w:val="000C41A7"/>
    <w:pPr>
      <w:autoSpaceDE w:val="0"/>
      <w:autoSpaceDN w:val="0"/>
      <w:adjustRightInd w:val="0"/>
      <w:ind w:left="1540" w:hanging="220"/>
    </w:pPr>
    <w:rPr>
      <w:snapToGrid/>
      <w:lang w:eastAsia="en-GB"/>
    </w:rPr>
  </w:style>
  <w:style w:type="paragraph" w:styleId="Index8">
    <w:name w:val="index 8"/>
    <w:basedOn w:val="Normal"/>
    <w:next w:val="Normal"/>
    <w:autoRedefine/>
    <w:rsid w:val="000C41A7"/>
    <w:pPr>
      <w:autoSpaceDE w:val="0"/>
      <w:autoSpaceDN w:val="0"/>
      <w:adjustRightInd w:val="0"/>
      <w:ind w:left="1760" w:hanging="220"/>
    </w:pPr>
    <w:rPr>
      <w:snapToGrid/>
      <w:lang w:eastAsia="en-GB"/>
    </w:rPr>
  </w:style>
  <w:style w:type="paragraph" w:styleId="Index9">
    <w:name w:val="index 9"/>
    <w:basedOn w:val="Normal"/>
    <w:next w:val="Normal"/>
    <w:autoRedefine/>
    <w:rsid w:val="000C41A7"/>
    <w:pPr>
      <w:autoSpaceDE w:val="0"/>
      <w:autoSpaceDN w:val="0"/>
      <w:adjustRightInd w:val="0"/>
      <w:ind w:left="1980" w:hanging="220"/>
    </w:pPr>
    <w:rPr>
      <w:snapToGrid/>
      <w:lang w:eastAsia="en-GB"/>
    </w:rPr>
  </w:style>
  <w:style w:type="paragraph" w:styleId="IndexHeading">
    <w:name w:val="index heading"/>
    <w:basedOn w:val="Normal"/>
    <w:next w:val="Index1"/>
    <w:rsid w:val="000C41A7"/>
    <w:pPr>
      <w:autoSpaceDE w:val="0"/>
      <w:autoSpaceDN w:val="0"/>
      <w:adjustRightInd w:val="0"/>
    </w:pPr>
    <w:rPr>
      <w:b/>
      <w:snapToGrid/>
      <w:lang w:eastAsia="en-GB"/>
    </w:rPr>
  </w:style>
  <w:style w:type="paragraph" w:styleId="List">
    <w:name w:val="List"/>
    <w:basedOn w:val="Normal"/>
    <w:rsid w:val="000C41A7"/>
    <w:pPr>
      <w:autoSpaceDE w:val="0"/>
      <w:autoSpaceDN w:val="0"/>
      <w:adjustRightInd w:val="0"/>
      <w:ind w:left="283" w:hanging="283"/>
    </w:pPr>
    <w:rPr>
      <w:snapToGrid/>
      <w:lang w:eastAsia="en-GB"/>
    </w:rPr>
  </w:style>
  <w:style w:type="paragraph" w:styleId="List2">
    <w:name w:val="List 2"/>
    <w:basedOn w:val="Normal"/>
    <w:rsid w:val="000C41A7"/>
    <w:pPr>
      <w:autoSpaceDE w:val="0"/>
      <w:autoSpaceDN w:val="0"/>
      <w:adjustRightInd w:val="0"/>
      <w:ind w:left="566" w:hanging="283"/>
    </w:pPr>
    <w:rPr>
      <w:snapToGrid/>
      <w:lang w:eastAsia="en-GB"/>
    </w:rPr>
  </w:style>
  <w:style w:type="paragraph" w:styleId="List3">
    <w:name w:val="List 3"/>
    <w:basedOn w:val="Normal"/>
    <w:rsid w:val="000C41A7"/>
    <w:pPr>
      <w:autoSpaceDE w:val="0"/>
      <w:autoSpaceDN w:val="0"/>
      <w:adjustRightInd w:val="0"/>
      <w:ind w:left="849" w:hanging="283"/>
    </w:pPr>
    <w:rPr>
      <w:snapToGrid/>
      <w:lang w:eastAsia="en-GB"/>
    </w:rPr>
  </w:style>
  <w:style w:type="paragraph" w:styleId="List4">
    <w:name w:val="List 4"/>
    <w:basedOn w:val="Normal"/>
    <w:rsid w:val="000C41A7"/>
    <w:pPr>
      <w:autoSpaceDE w:val="0"/>
      <w:autoSpaceDN w:val="0"/>
      <w:adjustRightInd w:val="0"/>
      <w:ind w:left="1132" w:hanging="283"/>
    </w:pPr>
    <w:rPr>
      <w:snapToGrid/>
      <w:lang w:eastAsia="en-GB"/>
    </w:rPr>
  </w:style>
  <w:style w:type="paragraph" w:styleId="List5">
    <w:name w:val="List 5"/>
    <w:basedOn w:val="Normal"/>
    <w:rsid w:val="000C41A7"/>
    <w:pPr>
      <w:autoSpaceDE w:val="0"/>
      <w:autoSpaceDN w:val="0"/>
      <w:adjustRightInd w:val="0"/>
      <w:ind w:left="1415" w:hanging="283"/>
    </w:pPr>
    <w:rPr>
      <w:snapToGrid/>
      <w:lang w:eastAsia="en-GB"/>
    </w:rPr>
  </w:style>
  <w:style w:type="paragraph" w:styleId="ListBullet2">
    <w:name w:val="List Bullet 2"/>
    <w:basedOn w:val="Normal"/>
    <w:autoRedefine/>
    <w:rsid w:val="000C41A7"/>
    <w:pPr>
      <w:numPr>
        <w:numId w:val="4"/>
      </w:numPr>
      <w:autoSpaceDE w:val="0"/>
      <w:autoSpaceDN w:val="0"/>
      <w:adjustRightInd w:val="0"/>
    </w:pPr>
    <w:rPr>
      <w:snapToGrid/>
      <w:lang w:eastAsia="en-GB"/>
    </w:rPr>
  </w:style>
  <w:style w:type="paragraph" w:styleId="ListBullet3">
    <w:name w:val="List Bullet 3"/>
    <w:basedOn w:val="Normal"/>
    <w:autoRedefine/>
    <w:rsid w:val="000C41A7"/>
    <w:pPr>
      <w:tabs>
        <w:tab w:val="num" w:pos="926"/>
      </w:tabs>
      <w:autoSpaceDE w:val="0"/>
      <w:autoSpaceDN w:val="0"/>
      <w:adjustRightInd w:val="0"/>
      <w:ind w:left="926" w:hanging="360"/>
    </w:pPr>
    <w:rPr>
      <w:snapToGrid/>
      <w:lang w:eastAsia="en-GB"/>
    </w:rPr>
  </w:style>
  <w:style w:type="paragraph" w:styleId="ListBullet4">
    <w:name w:val="List Bullet 4"/>
    <w:basedOn w:val="Normal"/>
    <w:autoRedefine/>
    <w:rsid w:val="000C41A7"/>
    <w:pPr>
      <w:tabs>
        <w:tab w:val="num" w:pos="1209"/>
      </w:tabs>
      <w:autoSpaceDE w:val="0"/>
      <w:autoSpaceDN w:val="0"/>
      <w:adjustRightInd w:val="0"/>
      <w:ind w:left="1209" w:hanging="360"/>
    </w:pPr>
    <w:rPr>
      <w:snapToGrid/>
      <w:lang w:eastAsia="en-GB"/>
    </w:rPr>
  </w:style>
  <w:style w:type="paragraph" w:styleId="ListBullet5">
    <w:name w:val="List Bullet 5"/>
    <w:basedOn w:val="Normal"/>
    <w:autoRedefine/>
    <w:rsid w:val="000C41A7"/>
    <w:pPr>
      <w:tabs>
        <w:tab w:val="num" w:pos="1492"/>
      </w:tabs>
      <w:autoSpaceDE w:val="0"/>
      <w:autoSpaceDN w:val="0"/>
      <w:adjustRightInd w:val="0"/>
      <w:ind w:left="1492" w:hanging="360"/>
    </w:pPr>
    <w:rPr>
      <w:snapToGrid/>
      <w:lang w:eastAsia="en-GB"/>
    </w:rPr>
  </w:style>
  <w:style w:type="paragraph" w:styleId="ListContinue">
    <w:name w:val="List Continue"/>
    <w:basedOn w:val="Normal"/>
    <w:rsid w:val="000C41A7"/>
    <w:pPr>
      <w:autoSpaceDE w:val="0"/>
      <w:autoSpaceDN w:val="0"/>
      <w:adjustRightInd w:val="0"/>
      <w:spacing w:after="120"/>
      <w:ind w:left="283"/>
    </w:pPr>
    <w:rPr>
      <w:snapToGrid/>
      <w:lang w:eastAsia="en-GB"/>
    </w:rPr>
  </w:style>
  <w:style w:type="paragraph" w:styleId="ListContinue2">
    <w:name w:val="List Continue 2"/>
    <w:basedOn w:val="Normal"/>
    <w:rsid w:val="000C41A7"/>
    <w:pPr>
      <w:autoSpaceDE w:val="0"/>
      <w:autoSpaceDN w:val="0"/>
      <w:adjustRightInd w:val="0"/>
      <w:spacing w:after="120"/>
      <w:ind w:left="566"/>
    </w:pPr>
    <w:rPr>
      <w:snapToGrid/>
      <w:lang w:eastAsia="en-GB"/>
    </w:rPr>
  </w:style>
  <w:style w:type="paragraph" w:styleId="ListContinue3">
    <w:name w:val="List Continue 3"/>
    <w:basedOn w:val="Normal"/>
    <w:rsid w:val="000C41A7"/>
    <w:pPr>
      <w:autoSpaceDE w:val="0"/>
      <w:autoSpaceDN w:val="0"/>
      <w:adjustRightInd w:val="0"/>
      <w:spacing w:after="120"/>
      <w:ind w:left="849"/>
    </w:pPr>
    <w:rPr>
      <w:snapToGrid/>
      <w:lang w:eastAsia="en-GB"/>
    </w:rPr>
  </w:style>
  <w:style w:type="paragraph" w:styleId="ListContinue4">
    <w:name w:val="List Continue 4"/>
    <w:basedOn w:val="Normal"/>
    <w:rsid w:val="000C41A7"/>
    <w:pPr>
      <w:autoSpaceDE w:val="0"/>
      <w:autoSpaceDN w:val="0"/>
      <w:adjustRightInd w:val="0"/>
      <w:spacing w:after="120"/>
      <w:ind w:left="1132"/>
    </w:pPr>
    <w:rPr>
      <w:snapToGrid/>
      <w:lang w:eastAsia="en-GB"/>
    </w:rPr>
  </w:style>
  <w:style w:type="paragraph" w:styleId="ListContinue5">
    <w:name w:val="List Continue 5"/>
    <w:basedOn w:val="Normal"/>
    <w:rsid w:val="000C41A7"/>
    <w:pPr>
      <w:autoSpaceDE w:val="0"/>
      <w:autoSpaceDN w:val="0"/>
      <w:adjustRightInd w:val="0"/>
      <w:spacing w:after="120"/>
      <w:ind w:left="1415"/>
    </w:pPr>
    <w:rPr>
      <w:snapToGrid/>
      <w:lang w:eastAsia="en-GB"/>
    </w:rPr>
  </w:style>
  <w:style w:type="paragraph" w:styleId="ListNumber">
    <w:name w:val="List Number"/>
    <w:basedOn w:val="Normal"/>
    <w:rsid w:val="000C41A7"/>
    <w:pPr>
      <w:tabs>
        <w:tab w:val="num" w:pos="360"/>
      </w:tabs>
      <w:autoSpaceDE w:val="0"/>
      <w:autoSpaceDN w:val="0"/>
      <w:adjustRightInd w:val="0"/>
      <w:ind w:left="360" w:hanging="360"/>
    </w:pPr>
    <w:rPr>
      <w:snapToGrid/>
      <w:lang w:eastAsia="en-GB"/>
    </w:rPr>
  </w:style>
  <w:style w:type="paragraph" w:styleId="ListNumber2">
    <w:name w:val="List Number 2"/>
    <w:basedOn w:val="Normal"/>
    <w:rsid w:val="000C41A7"/>
    <w:pPr>
      <w:tabs>
        <w:tab w:val="num" w:pos="643"/>
      </w:tabs>
      <w:autoSpaceDE w:val="0"/>
      <w:autoSpaceDN w:val="0"/>
      <w:adjustRightInd w:val="0"/>
      <w:ind w:left="643" w:hanging="360"/>
    </w:pPr>
    <w:rPr>
      <w:snapToGrid/>
      <w:lang w:eastAsia="en-GB"/>
    </w:rPr>
  </w:style>
  <w:style w:type="paragraph" w:styleId="ListNumber3">
    <w:name w:val="List Number 3"/>
    <w:basedOn w:val="Normal"/>
    <w:rsid w:val="000C41A7"/>
    <w:pPr>
      <w:tabs>
        <w:tab w:val="num" w:pos="926"/>
      </w:tabs>
      <w:autoSpaceDE w:val="0"/>
      <w:autoSpaceDN w:val="0"/>
      <w:adjustRightInd w:val="0"/>
      <w:ind w:left="926" w:hanging="360"/>
    </w:pPr>
    <w:rPr>
      <w:snapToGrid/>
      <w:lang w:eastAsia="en-GB"/>
    </w:rPr>
  </w:style>
  <w:style w:type="paragraph" w:styleId="ListNumber4">
    <w:name w:val="List Number 4"/>
    <w:basedOn w:val="Normal"/>
    <w:rsid w:val="000C41A7"/>
    <w:pPr>
      <w:tabs>
        <w:tab w:val="num" w:pos="1209"/>
      </w:tabs>
      <w:autoSpaceDE w:val="0"/>
      <w:autoSpaceDN w:val="0"/>
      <w:adjustRightInd w:val="0"/>
      <w:ind w:left="1209" w:hanging="360"/>
    </w:pPr>
    <w:rPr>
      <w:snapToGrid/>
      <w:lang w:eastAsia="en-GB"/>
    </w:rPr>
  </w:style>
  <w:style w:type="paragraph" w:styleId="ListNumber5">
    <w:name w:val="List Number 5"/>
    <w:basedOn w:val="Normal"/>
    <w:rsid w:val="000C41A7"/>
    <w:pPr>
      <w:tabs>
        <w:tab w:val="num" w:pos="1492"/>
      </w:tabs>
      <w:autoSpaceDE w:val="0"/>
      <w:autoSpaceDN w:val="0"/>
      <w:adjustRightInd w:val="0"/>
      <w:ind w:left="1492" w:hanging="360"/>
    </w:pPr>
    <w:rPr>
      <w:snapToGrid/>
      <w:lang w:eastAsia="en-GB"/>
    </w:rPr>
  </w:style>
  <w:style w:type="paragraph" w:styleId="MacroText">
    <w:name w:val="macro"/>
    <w:link w:val="MacroTextChar"/>
    <w:rsid w:val="000C41A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hAnsi="Courier New"/>
    </w:rPr>
  </w:style>
  <w:style w:type="character" w:customStyle="1" w:styleId="MacroTextChar">
    <w:name w:val="Macro Text Char"/>
    <w:basedOn w:val="DefaultParagraphFont"/>
    <w:link w:val="MacroText"/>
    <w:rsid w:val="00B36730"/>
    <w:rPr>
      <w:rFonts w:ascii="Courier New" w:hAnsi="Courier New"/>
    </w:rPr>
  </w:style>
  <w:style w:type="paragraph" w:styleId="MessageHeader">
    <w:name w:val="Message Header"/>
    <w:basedOn w:val="Normal"/>
    <w:link w:val="MessageHeaderChar"/>
    <w:rsid w:val="000C41A7"/>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pPr>
    <w:rPr>
      <w:snapToGrid/>
      <w:sz w:val="24"/>
      <w:lang w:eastAsia="en-GB"/>
    </w:rPr>
  </w:style>
  <w:style w:type="character" w:customStyle="1" w:styleId="MessageHeaderChar">
    <w:name w:val="Message Header Char"/>
    <w:basedOn w:val="DefaultParagraphFont"/>
    <w:link w:val="MessageHeader"/>
    <w:rsid w:val="00B36730"/>
    <w:rPr>
      <w:rFonts w:ascii="Arial" w:hAnsi="Arial"/>
      <w:sz w:val="24"/>
      <w:shd w:val="pct20" w:color="auto" w:fill="auto"/>
    </w:rPr>
  </w:style>
  <w:style w:type="paragraph" w:styleId="NormalIndent">
    <w:name w:val="Normal Indent"/>
    <w:basedOn w:val="Normal"/>
    <w:rsid w:val="000C41A7"/>
    <w:pPr>
      <w:autoSpaceDE w:val="0"/>
      <w:autoSpaceDN w:val="0"/>
      <w:adjustRightInd w:val="0"/>
      <w:ind w:left="720"/>
    </w:pPr>
    <w:rPr>
      <w:snapToGrid/>
      <w:lang w:eastAsia="en-GB"/>
    </w:rPr>
  </w:style>
  <w:style w:type="paragraph" w:styleId="NoteHeading">
    <w:name w:val="Note Heading"/>
    <w:basedOn w:val="Normal"/>
    <w:next w:val="Normal"/>
    <w:link w:val="NoteHeadingChar"/>
    <w:rsid w:val="000C41A7"/>
    <w:pPr>
      <w:autoSpaceDE w:val="0"/>
      <w:autoSpaceDN w:val="0"/>
      <w:adjustRightInd w:val="0"/>
    </w:pPr>
    <w:rPr>
      <w:snapToGrid/>
      <w:lang w:eastAsia="en-GB"/>
    </w:rPr>
  </w:style>
  <w:style w:type="character" w:customStyle="1" w:styleId="NoteHeadingChar">
    <w:name w:val="Note Heading Char"/>
    <w:basedOn w:val="DefaultParagraphFont"/>
    <w:link w:val="NoteHeading"/>
    <w:rsid w:val="00B36730"/>
    <w:rPr>
      <w:rFonts w:ascii="Arial" w:hAnsi="Arial"/>
      <w:sz w:val="22"/>
    </w:rPr>
  </w:style>
  <w:style w:type="paragraph" w:styleId="PlainText">
    <w:name w:val="Plain Text"/>
    <w:basedOn w:val="Normal"/>
    <w:link w:val="PlainTextChar"/>
    <w:rsid w:val="000C41A7"/>
    <w:pPr>
      <w:autoSpaceDE w:val="0"/>
      <w:autoSpaceDN w:val="0"/>
      <w:adjustRightInd w:val="0"/>
    </w:pPr>
    <w:rPr>
      <w:rFonts w:ascii="Courier New" w:hAnsi="Courier New"/>
      <w:snapToGrid/>
      <w:sz w:val="20"/>
      <w:lang w:eastAsia="en-GB"/>
    </w:rPr>
  </w:style>
  <w:style w:type="character" w:customStyle="1" w:styleId="PlainTextChar">
    <w:name w:val="Plain Text Char"/>
    <w:basedOn w:val="DefaultParagraphFont"/>
    <w:link w:val="PlainText"/>
    <w:rsid w:val="00B36730"/>
    <w:rPr>
      <w:rFonts w:ascii="Courier New" w:hAnsi="Courier New"/>
    </w:rPr>
  </w:style>
  <w:style w:type="paragraph" w:styleId="Salutation">
    <w:name w:val="Salutation"/>
    <w:basedOn w:val="Normal"/>
    <w:next w:val="Normal"/>
    <w:link w:val="SalutationChar"/>
    <w:rsid w:val="000C41A7"/>
    <w:pPr>
      <w:autoSpaceDE w:val="0"/>
      <w:autoSpaceDN w:val="0"/>
      <w:adjustRightInd w:val="0"/>
    </w:pPr>
    <w:rPr>
      <w:snapToGrid/>
      <w:lang w:eastAsia="en-GB"/>
    </w:rPr>
  </w:style>
  <w:style w:type="character" w:customStyle="1" w:styleId="SalutationChar">
    <w:name w:val="Salutation Char"/>
    <w:basedOn w:val="DefaultParagraphFont"/>
    <w:link w:val="Salutation"/>
    <w:rsid w:val="00B36730"/>
    <w:rPr>
      <w:rFonts w:ascii="Arial" w:hAnsi="Arial"/>
      <w:sz w:val="22"/>
    </w:rPr>
  </w:style>
  <w:style w:type="paragraph" w:styleId="Signature">
    <w:name w:val="Signature"/>
    <w:basedOn w:val="Normal"/>
    <w:link w:val="SignatureChar"/>
    <w:rsid w:val="000C41A7"/>
    <w:pPr>
      <w:autoSpaceDE w:val="0"/>
      <w:autoSpaceDN w:val="0"/>
      <w:adjustRightInd w:val="0"/>
      <w:ind w:left="4252"/>
    </w:pPr>
    <w:rPr>
      <w:snapToGrid/>
      <w:lang w:eastAsia="en-GB"/>
    </w:rPr>
  </w:style>
  <w:style w:type="character" w:customStyle="1" w:styleId="SignatureChar">
    <w:name w:val="Signature Char"/>
    <w:basedOn w:val="DefaultParagraphFont"/>
    <w:link w:val="Signature"/>
    <w:rsid w:val="00B36730"/>
    <w:rPr>
      <w:rFonts w:ascii="Arial" w:hAnsi="Arial"/>
      <w:sz w:val="22"/>
    </w:rPr>
  </w:style>
  <w:style w:type="paragraph" w:styleId="TableofAuthorities">
    <w:name w:val="table of authorities"/>
    <w:basedOn w:val="Normal"/>
    <w:next w:val="Normal"/>
    <w:rsid w:val="000C41A7"/>
    <w:pPr>
      <w:autoSpaceDE w:val="0"/>
      <w:autoSpaceDN w:val="0"/>
      <w:adjustRightInd w:val="0"/>
      <w:ind w:left="220" w:hanging="220"/>
    </w:pPr>
    <w:rPr>
      <w:snapToGrid/>
      <w:lang w:eastAsia="en-GB"/>
    </w:rPr>
  </w:style>
  <w:style w:type="paragraph" w:styleId="TableofFigures">
    <w:name w:val="table of figures"/>
    <w:basedOn w:val="Normal"/>
    <w:next w:val="Normal"/>
    <w:rsid w:val="000C41A7"/>
    <w:pPr>
      <w:autoSpaceDE w:val="0"/>
      <w:autoSpaceDN w:val="0"/>
      <w:adjustRightInd w:val="0"/>
      <w:ind w:left="440" w:hanging="440"/>
    </w:pPr>
    <w:rPr>
      <w:snapToGrid/>
      <w:lang w:eastAsia="en-GB"/>
    </w:rPr>
  </w:style>
  <w:style w:type="paragraph" w:styleId="TOAHeading">
    <w:name w:val="toa heading"/>
    <w:basedOn w:val="Normal"/>
    <w:next w:val="Normal"/>
    <w:rsid w:val="000C41A7"/>
    <w:pPr>
      <w:autoSpaceDE w:val="0"/>
      <w:autoSpaceDN w:val="0"/>
      <w:adjustRightInd w:val="0"/>
      <w:spacing w:before="120"/>
    </w:pPr>
    <w:rPr>
      <w:b/>
      <w:snapToGrid/>
      <w:sz w:val="24"/>
      <w:lang w:eastAsia="en-GB"/>
    </w:rPr>
  </w:style>
  <w:style w:type="paragraph" w:customStyle="1" w:styleId="DeltaViewTableHeading">
    <w:name w:val="DeltaView Table Heading"/>
    <w:basedOn w:val="Normal"/>
    <w:rsid w:val="000C41A7"/>
    <w:pPr>
      <w:autoSpaceDE w:val="0"/>
      <w:autoSpaceDN w:val="0"/>
      <w:adjustRightInd w:val="0"/>
      <w:spacing w:after="120"/>
      <w:jc w:val="left"/>
    </w:pPr>
    <w:rPr>
      <w:b/>
      <w:snapToGrid/>
      <w:sz w:val="24"/>
      <w:szCs w:val="24"/>
      <w:lang w:val="en-US" w:eastAsia="en-GB"/>
    </w:rPr>
  </w:style>
  <w:style w:type="paragraph" w:customStyle="1" w:styleId="DeltaViewTableBody">
    <w:name w:val="DeltaView Table Body"/>
    <w:basedOn w:val="Normal"/>
    <w:rsid w:val="000C41A7"/>
    <w:pPr>
      <w:autoSpaceDE w:val="0"/>
      <w:autoSpaceDN w:val="0"/>
      <w:adjustRightInd w:val="0"/>
      <w:jc w:val="left"/>
    </w:pPr>
    <w:rPr>
      <w:snapToGrid/>
      <w:sz w:val="24"/>
      <w:szCs w:val="24"/>
      <w:lang w:val="en-US" w:eastAsia="en-GB"/>
    </w:rPr>
  </w:style>
  <w:style w:type="paragraph" w:customStyle="1" w:styleId="DeltaViewAnnounce">
    <w:name w:val="DeltaView Announce"/>
    <w:rsid w:val="000C41A7"/>
    <w:pPr>
      <w:autoSpaceDE w:val="0"/>
      <w:autoSpaceDN w:val="0"/>
      <w:adjustRightInd w:val="0"/>
      <w:spacing w:before="100" w:beforeAutospacing="1" w:after="100" w:afterAutospacing="1"/>
    </w:pPr>
    <w:rPr>
      <w:rFonts w:ascii="Arial" w:hAnsi="Arial"/>
      <w:sz w:val="24"/>
      <w:szCs w:val="24"/>
    </w:rPr>
  </w:style>
  <w:style w:type="character" w:customStyle="1" w:styleId="DeltaViewMoveSource">
    <w:name w:val="DeltaView Move Source"/>
    <w:rsid w:val="000C41A7"/>
    <w:rPr>
      <w:strike/>
      <w:color w:val="00C000"/>
      <w:spacing w:val="0"/>
    </w:rPr>
  </w:style>
  <w:style w:type="character" w:customStyle="1" w:styleId="DeltaViewChangeNumber">
    <w:name w:val="DeltaView Change Number"/>
    <w:rsid w:val="000C41A7"/>
    <w:rPr>
      <w:color w:val="000000"/>
      <w:spacing w:val="0"/>
      <w:vertAlign w:val="superscript"/>
    </w:rPr>
  </w:style>
  <w:style w:type="character" w:customStyle="1" w:styleId="DeltaViewDelimiter">
    <w:name w:val="DeltaView Delimiter"/>
    <w:rsid w:val="000C41A7"/>
    <w:rPr>
      <w:spacing w:val="0"/>
    </w:rPr>
  </w:style>
  <w:style w:type="character" w:customStyle="1" w:styleId="DeltaViewFormatChange">
    <w:name w:val="DeltaView Format Change"/>
    <w:rsid w:val="000C41A7"/>
    <w:rPr>
      <w:color w:val="000000"/>
      <w:spacing w:val="0"/>
    </w:rPr>
  </w:style>
  <w:style w:type="character" w:customStyle="1" w:styleId="DeltaViewMovedDeletion">
    <w:name w:val="DeltaView Moved Deletion"/>
    <w:rsid w:val="000C41A7"/>
    <w:rPr>
      <w:strike/>
      <w:color w:val="C08080"/>
      <w:spacing w:val="0"/>
    </w:rPr>
  </w:style>
  <w:style w:type="character" w:customStyle="1" w:styleId="DeltaViewComment">
    <w:name w:val="DeltaView Comment"/>
    <w:rsid w:val="000C41A7"/>
    <w:rPr>
      <w:color w:val="000000"/>
      <w:spacing w:val="0"/>
    </w:rPr>
  </w:style>
  <w:style w:type="character" w:customStyle="1" w:styleId="DeltaViewStyleChangeText">
    <w:name w:val="DeltaView Style Change Text"/>
    <w:rsid w:val="000C41A7"/>
    <w:rPr>
      <w:color w:val="000000"/>
      <w:spacing w:val="0"/>
      <w:u w:val="double"/>
    </w:rPr>
  </w:style>
  <w:style w:type="character" w:customStyle="1" w:styleId="DeltaViewStyleChangeLabel">
    <w:name w:val="DeltaView Style Change Label"/>
    <w:rsid w:val="000C41A7"/>
    <w:rPr>
      <w:color w:val="000000"/>
      <w:spacing w:val="0"/>
    </w:rPr>
  </w:style>
  <w:style w:type="character" w:customStyle="1" w:styleId="DeltaViewInsertedComment">
    <w:name w:val="DeltaView Inserted Comment"/>
    <w:rsid w:val="000C41A7"/>
    <w:rPr>
      <w:color w:val="0000FF"/>
      <w:spacing w:val="0"/>
      <w:u w:val="double"/>
    </w:rPr>
  </w:style>
  <w:style w:type="character" w:customStyle="1" w:styleId="DeltaViewDeletedComment">
    <w:name w:val="DeltaView Deleted Comment"/>
    <w:rsid w:val="000C41A7"/>
    <w:rPr>
      <w:strike/>
      <w:color w:val="FF0000"/>
      <w:spacing w:val="0"/>
    </w:rPr>
  </w:style>
  <w:style w:type="paragraph" w:styleId="Revision">
    <w:name w:val="Revision"/>
    <w:hidden/>
    <w:uiPriority w:val="99"/>
    <w:semiHidden/>
    <w:rsid w:val="007F3BD1"/>
    <w:rPr>
      <w:rFonts w:ascii="Arial" w:hAnsi="Arial"/>
      <w:snapToGrid w:val="0"/>
      <w:sz w:val="22"/>
      <w:lang w:eastAsia="en-US"/>
    </w:rPr>
  </w:style>
  <w:style w:type="character" w:styleId="FollowedHyperlink">
    <w:name w:val="FollowedHyperlink"/>
    <w:basedOn w:val="DefaultParagraphFont"/>
    <w:uiPriority w:val="99"/>
    <w:unhideWhenUsed/>
    <w:rsid w:val="00B36730"/>
    <w:rPr>
      <w:color w:val="800080" w:themeColor="followedHyperlink"/>
      <w:u w:val="single"/>
    </w:rPr>
  </w:style>
  <w:style w:type="character" w:customStyle="1" w:styleId="Heading7Char1">
    <w:name w:val="Heading 7 Char1"/>
    <w:aliases w:val="Appendix 1 Char"/>
    <w:basedOn w:val="DefaultParagraphFont"/>
    <w:semiHidden/>
    <w:rsid w:val="00B36730"/>
    <w:rPr>
      <w:rFonts w:asciiTheme="majorHAnsi" w:eastAsiaTheme="majorEastAsia" w:hAnsiTheme="majorHAnsi" w:cstheme="majorBidi"/>
      <w:i/>
      <w:iCs/>
      <w:color w:val="404040" w:themeColor="text1" w:themeTint="BF"/>
      <w:sz w:val="22"/>
      <w:lang w:eastAsia="en-US"/>
    </w:rPr>
  </w:style>
  <w:style w:type="character" w:customStyle="1" w:styleId="Heading9Char1">
    <w:name w:val="Heading 9 Char1"/>
    <w:aliases w:val="Appendix 3 Char"/>
    <w:basedOn w:val="DefaultParagraphFont"/>
    <w:semiHidden/>
    <w:rsid w:val="00B36730"/>
    <w:rPr>
      <w:rFonts w:asciiTheme="majorHAnsi" w:eastAsiaTheme="majorEastAsia" w:hAnsiTheme="majorHAnsi" w:cstheme="majorBidi"/>
      <w:i/>
      <w:iCs/>
      <w:color w:val="404040" w:themeColor="text1" w:themeTint="BF"/>
      <w:lang w:eastAsia="en-US"/>
    </w:rPr>
  </w:style>
  <w:style w:type="paragraph" w:customStyle="1" w:styleId="Level1Text">
    <w:name w:val="Level 1 Text"/>
    <w:basedOn w:val="Normal"/>
    <w:link w:val="Level1TextChar"/>
    <w:rsid w:val="003F470E"/>
    <w:pPr>
      <w:keepLines/>
      <w:widowControl w:val="0"/>
      <w:tabs>
        <w:tab w:val="left" w:pos="1418"/>
      </w:tabs>
      <w:spacing w:after="120" w:line="264" w:lineRule="auto"/>
      <w:ind w:left="1418" w:hanging="1418"/>
    </w:pPr>
    <w:rPr>
      <w:color w:val="000000"/>
      <w:sz w:val="20"/>
      <w:lang w:val="en-US"/>
    </w:rPr>
  </w:style>
  <w:style w:type="character" w:customStyle="1" w:styleId="Level1TextChar">
    <w:name w:val="Level 1 Text Char"/>
    <w:link w:val="Level1Text"/>
    <w:locked/>
    <w:rsid w:val="003F470E"/>
    <w:rPr>
      <w:rFonts w:ascii="Arial" w:hAnsi="Arial"/>
      <w:snapToGrid w:val="0"/>
      <w:color w:val="000000"/>
      <w:lang w:val="en-US" w:eastAsia="en-US"/>
    </w:rPr>
  </w:style>
  <w:style w:type="paragraph" w:customStyle="1" w:styleId="Level2Text">
    <w:name w:val="Level 2 Text"/>
    <w:basedOn w:val="Normal"/>
    <w:uiPriority w:val="99"/>
    <w:rsid w:val="00776F36"/>
    <w:pPr>
      <w:keepLines/>
      <w:widowControl w:val="0"/>
      <w:tabs>
        <w:tab w:val="left" w:pos="1843"/>
      </w:tabs>
      <w:spacing w:after="120" w:line="264" w:lineRule="auto"/>
      <w:ind w:left="1843" w:hanging="425"/>
    </w:pPr>
    <w:rPr>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5932">
      <w:bodyDiv w:val="1"/>
      <w:marLeft w:val="0"/>
      <w:marRight w:val="0"/>
      <w:marTop w:val="0"/>
      <w:marBottom w:val="0"/>
      <w:divBdr>
        <w:top w:val="none" w:sz="0" w:space="0" w:color="auto"/>
        <w:left w:val="none" w:sz="0" w:space="0" w:color="auto"/>
        <w:bottom w:val="none" w:sz="0" w:space="0" w:color="auto"/>
        <w:right w:val="none" w:sz="0" w:space="0" w:color="auto"/>
      </w:divBdr>
    </w:div>
    <w:div w:id="14031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9.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image" Target="media/image11.e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image" Target="media/image10.emf"/><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outingEnabled xmlns="http://schemas.microsoft.com/sharepoint/v3">true</RoutingEnabled>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09AD953E51B7488377257589BE821F" ma:contentTypeVersion="10" ma:contentTypeDescription="Create a new document." ma:contentTypeScope="" ma:versionID="1788b899767bc2e8d965a00a4c184a92">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9ca9216cb67ca2d1a5b6ab36bec32a30" ns1:_="" ns2:_="">
    <xsd:import namespace="http://schemas.microsoft.com/sharepoint/v3"/>
    <xsd:import namespace="http://schemas.microsoft.com/sharepoint/v4"/>
    <xsd:element name="properties">
      <xsd:complexType>
        <xsd:sequence>
          <xsd:element name="documentManagement">
            <xsd:complexType>
              <xsd:all>
                <xsd:element ref="ns2:IconOverlay" minOccurs="0"/>
                <xsd:element ref="ns1:RoutingEnabl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Enabled" ma:index="9" nillable="true" ma:displayName="Active" ma:description="" ma:hidden="true" ma:internalName="RoutingEnabl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FF9DE-F7FD-4589-9CA8-6ECE9A8D1982}">
  <ds:schemaRefs>
    <ds:schemaRef ds:uri="http://schemas.microsoft.com/sharepoint/v3/contenttype/forms"/>
  </ds:schemaRefs>
</ds:datastoreItem>
</file>

<file path=customXml/itemProps2.xml><?xml version="1.0" encoding="utf-8"?>
<ds:datastoreItem xmlns:ds="http://schemas.openxmlformats.org/officeDocument/2006/customXml" ds:itemID="{B1E11740-8656-4283-A4AC-05EB0526D98D}">
  <ds:schemaRefs>
    <ds:schemaRef ds:uri="http://schemas.microsoft.com/office/2006/metadata/properties"/>
    <ds:schemaRef ds:uri="http://schemas.microsoft.com/office/infopath/2007/PartnerControls"/>
    <ds:schemaRef ds:uri="http://schemas.microsoft.com/sharepoint/v3"/>
    <ds:schemaRef ds:uri="http://schemas.microsoft.com/sharepoint/v4"/>
  </ds:schemaRefs>
</ds:datastoreItem>
</file>

<file path=customXml/itemProps3.xml><?xml version="1.0" encoding="utf-8"?>
<ds:datastoreItem xmlns:ds="http://schemas.openxmlformats.org/officeDocument/2006/customXml" ds:itemID="{99E72EC7-F414-416F-9741-EB13CA0EB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061B8A-C6D1-4165-806C-BC5C99547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82</Pages>
  <Words>28480</Words>
  <Characters>162336</Characters>
  <Application>Microsoft Office Word</Application>
  <DocSecurity>0</DocSecurity>
  <Lines>1352</Lines>
  <Paragraphs>380</Paragraphs>
  <ScaleCrop>false</ScaleCrop>
  <HeadingPairs>
    <vt:vector size="2" baseType="variant">
      <vt:variant>
        <vt:lpstr>Title</vt:lpstr>
      </vt:variant>
      <vt:variant>
        <vt:i4>1</vt:i4>
      </vt:variant>
    </vt:vector>
  </HeadingPairs>
  <TitlesOfParts>
    <vt:vector size="1" baseType="lpstr">
      <vt:lpstr>Draft of new CP (No LEEMPS post gen build OT)</vt:lpstr>
    </vt:vector>
  </TitlesOfParts>
  <Company>National Grid</Company>
  <LinksUpToDate>false</LinksUpToDate>
  <CharactersWithSpaces>190436</CharactersWithSpaces>
  <SharedDoc>false</SharedDoc>
  <HLinks>
    <vt:vector size="120" baseType="variant">
      <vt:variant>
        <vt:i4>1179700</vt:i4>
      </vt:variant>
      <vt:variant>
        <vt:i4>116</vt:i4>
      </vt:variant>
      <vt:variant>
        <vt:i4>0</vt:i4>
      </vt:variant>
      <vt:variant>
        <vt:i4>5</vt:i4>
      </vt:variant>
      <vt:variant>
        <vt:lpwstr/>
      </vt:variant>
      <vt:variant>
        <vt:lpwstr>_Toc284409201</vt:lpwstr>
      </vt:variant>
      <vt:variant>
        <vt:i4>1179700</vt:i4>
      </vt:variant>
      <vt:variant>
        <vt:i4>110</vt:i4>
      </vt:variant>
      <vt:variant>
        <vt:i4>0</vt:i4>
      </vt:variant>
      <vt:variant>
        <vt:i4>5</vt:i4>
      </vt:variant>
      <vt:variant>
        <vt:lpwstr/>
      </vt:variant>
      <vt:variant>
        <vt:lpwstr>_Toc284409200</vt:lpwstr>
      </vt:variant>
      <vt:variant>
        <vt:i4>1769527</vt:i4>
      </vt:variant>
      <vt:variant>
        <vt:i4>104</vt:i4>
      </vt:variant>
      <vt:variant>
        <vt:i4>0</vt:i4>
      </vt:variant>
      <vt:variant>
        <vt:i4>5</vt:i4>
      </vt:variant>
      <vt:variant>
        <vt:lpwstr/>
      </vt:variant>
      <vt:variant>
        <vt:lpwstr>_Toc284409199</vt:lpwstr>
      </vt:variant>
      <vt:variant>
        <vt:i4>1769527</vt:i4>
      </vt:variant>
      <vt:variant>
        <vt:i4>98</vt:i4>
      </vt:variant>
      <vt:variant>
        <vt:i4>0</vt:i4>
      </vt:variant>
      <vt:variant>
        <vt:i4>5</vt:i4>
      </vt:variant>
      <vt:variant>
        <vt:lpwstr/>
      </vt:variant>
      <vt:variant>
        <vt:lpwstr>_Toc284409198</vt:lpwstr>
      </vt:variant>
      <vt:variant>
        <vt:i4>1769527</vt:i4>
      </vt:variant>
      <vt:variant>
        <vt:i4>92</vt:i4>
      </vt:variant>
      <vt:variant>
        <vt:i4>0</vt:i4>
      </vt:variant>
      <vt:variant>
        <vt:i4>5</vt:i4>
      </vt:variant>
      <vt:variant>
        <vt:lpwstr/>
      </vt:variant>
      <vt:variant>
        <vt:lpwstr>_Toc284409197</vt:lpwstr>
      </vt:variant>
      <vt:variant>
        <vt:i4>1769527</vt:i4>
      </vt:variant>
      <vt:variant>
        <vt:i4>86</vt:i4>
      </vt:variant>
      <vt:variant>
        <vt:i4>0</vt:i4>
      </vt:variant>
      <vt:variant>
        <vt:i4>5</vt:i4>
      </vt:variant>
      <vt:variant>
        <vt:lpwstr/>
      </vt:variant>
      <vt:variant>
        <vt:lpwstr>_Toc284409196</vt:lpwstr>
      </vt:variant>
      <vt:variant>
        <vt:i4>1769527</vt:i4>
      </vt:variant>
      <vt:variant>
        <vt:i4>80</vt:i4>
      </vt:variant>
      <vt:variant>
        <vt:i4>0</vt:i4>
      </vt:variant>
      <vt:variant>
        <vt:i4>5</vt:i4>
      </vt:variant>
      <vt:variant>
        <vt:lpwstr/>
      </vt:variant>
      <vt:variant>
        <vt:lpwstr>_Toc284409195</vt:lpwstr>
      </vt:variant>
      <vt:variant>
        <vt:i4>1769527</vt:i4>
      </vt:variant>
      <vt:variant>
        <vt:i4>74</vt:i4>
      </vt:variant>
      <vt:variant>
        <vt:i4>0</vt:i4>
      </vt:variant>
      <vt:variant>
        <vt:i4>5</vt:i4>
      </vt:variant>
      <vt:variant>
        <vt:lpwstr/>
      </vt:variant>
      <vt:variant>
        <vt:lpwstr>_Toc284409194</vt:lpwstr>
      </vt:variant>
      <vt:variant>
        <vt:i4>1769527</vt:i4>
      </vt:variant>
      <vt:variant>
        <vt:i4>68</vt:i4>
      </vt:variant>
      <vt:variant>
        <vt:i4>0</vt:i4>
      </vt:variant>
      <vt:variant>
        <vt:i4>5</vt:i4>
      </vt:variant>
      <vt:variant>
        <vt:lpwstr/>
      </vt:variant>
      <vt:variant>
        <vt:lpwstr>_Toc284409193</vt:lpwstr>
      </vt:variant>
      <vt:variant>
        <vt:i4>1769527</vt:i4>
      </vt:variant>
      <vt:variant>
        <vt:i4>62</vt:i4>
      </vt:variant>
      <vt:variant>
        <vt:i4>0</vt:i4>
      </vt:variant>
      <vt:variant>
        <vt:i4>5</vt:i4>
      </vt:variant>
      <vt:variant>
        <vt:lpwstr/>
      </vt:variant>
      <vt:variant>
        <vt:lpwstr>_Toc284409192</vt:lpwstr>
      </vt:variant>
      <vt:variant>
        <vt:i4>1769527</vt:i4>
      </vt:variant>
      <vt:variant>
        <vt:i4>56</vt:i4>
      </vt:variant>
      <vt:variant>
        <vt:i4>0</vt:i4>
      </vt:variant>
      <vt:variant>
        <vt:i4>5</vt:i4>
      </vt:variant>
      <vt:variant>
        <vt:lpwstr/>
      </vt:variant>
      <vt:variant>
        <vt:lpwstr>_Toc284409191</vt:lpwstr>
      </vt:variant>
      <vt:variant>
        <vt:i4>1769527</vt:i4>
      </vt:variant>
      <vt:variant>
        <vt:i4>50</vt:i4>
      </vt:variant>
      <vt:variant>
        <vt:i4>0</vt:i4>
      </vt:variant>
      <vt:variant>
        <vt:i4>5</vt:i4>
      </vt:variant>
      <vt:variant>
        <vt:lpwstr/>
      </vt:variant>
      <vt:variant>
        <vt:lpwstr>_Toc284409190</vt:lpwstr>
      </vt:variant>
      <vt:variant>
        <vt:i4>1703991</vt:i4>
      </vt:variant>
      <vt:variant>
        <vt:i4>44</vt:i4>
      </vt:variant>
      <vt:variant>
        <vt:i4>0</vt:i4>
      </vt:variant>
      <vt:variant>
        <vt:i4>5</vt:i4>
      </vt:variant>
      <vt:variant>
        <vt:lpwstr/>
      </vt:variant>
      <vt:variant>
        <vt:lpwstr>_Toc284409189</vt:lpwstr>
      </vt:variant>
      <vt:variant>
        <vt:i4>1703991</vt:i4>
      </vt:variant>
      <vt:variant>
        <vt:i4>38</vt:i4>
      </vt:variant>
      <vt:variant>
        <vt:i4>0</vt:i4>
      </vt:variant>
      <vt:variant>
        <vt:i4>5</vt:i4>
      </vt:variant>
      <vt:variant>
        <vt:lpwstr/>
      </vt:variant>
      <vt:variant>
        <vt:lpwstr>_Toc284409188</vt:lpwstr>
      </vt:variant>
      <vt:variant>
        <vt:i4>1703991</vt:i4>
      </vt:variant>
      <vt:variant>
        <vt:i4>32</vt:i4>
      </vt:variant>
      <vt:variant>
        <vt:i4>0</vt:i4>
      </vt:variant>
      <vt:variant>
        <vt:i4>5</vt:i4>
      </vt:variant>
      <vt:variant>
        <vt:lpwstr/>
      </vt:variant>
      <vt:variant>
        <vt:lpwstr>_Toc284409187</vt:lpwstr>
      </vt:variant>
      <vt:variant>
        <vt:i4>1703991</vt:i4>
      </vt:variant>
      <vt:variant>
        <vt:i4>26</vt:i4>
      </vt:variant>
      <vt:variant>
        <vt:i4>0</vt:i4>
      </vt:variant>
      <vt:variant>
        <vt:i4>5</vt:i4>
      </vt:variant>
      <vt:variant>
        <vt:lpwstr/>
      </vt:variant>
      <vt:variant>
        <vt:lpwstr>_Toc284409186</vt:lpwstr>
      </vt:variant>
      <vt:variant>
        <vt:i4>1703991</vt:i4>
      </vt:variant>
      <vt:variant>
        <vt:i4>20</vt:i4>
      </vt:variant>
      <vt:variant>
        <vt:i4>0</vt:i4>
      </vt:variant>
      <vt:variant>
        <vt:i4>5</vt:i4>
      </vt:variant>
      <vt:variant>
        <vt:lpwstr/>
      </vt:variant>
      <vt:variant>
        <vt:lpwstr>_Toc284409185</vt:lpwstr>
      </vt:variant>
      <vt:variant>
        <vt:i4>1703991</vt:i4>
      </vt:variant>
      <vt:variant>
        <vt:i4>14</vt:i4>
      </vt:variant>
      <vt:variant>
        <vt:i4>0</vt:i4>
      </vt:variant>
      <vt:variant>
        <vt:i4>5</vt:i4>
      </vt:variant>
      <vt:variant>
        <vt:lpwstr/>
      </vt:variant>
      <vt:variant>
        <vt:lpwstr>_Toc284409184</vt:lpwstr>
      </vt:variant>
      <vt:variant>
        <vt:i4>1703991</vt:i4>
      </vt:variant>
      <vt:variant>
        <vt:i4>8</vt:i4>
      </vt:variant>
      <vt:variant>
        <vt:i4>0</vt:i4>
      </vt:variant>
      <vt:variant>
        <vt:i4>5</vt:i4>
      </vt:variant>
      <vt:variant>
        <vt:lpwstr/>
      </vt:variant>
      <vt:variant>
        <vt:lpwstr>_Toc284409183</vt:lpwstr>
      </vt:variant>
      <vt:variant>
        <vt:i4>1703991</vt:i4>
      </vt:variant>
      <vt:variant>
        <vt:i4>2</vt:i4>
      </vt:variant>
      <vt:variant>
        <vt:i4>0</vt:i4>
      </vt:variant>
      <vt:variant>
        <vt:i4>5</vt:i4>
      </vt:variant>
      <vt:variant>
        <vt:lpwstr/>
      </vt:variant>
      <vt:variant>
        <vt:lpwstr>_Toc284409182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of new CP (No LEEMPS post gen build OT)</dc:title>
  <dc:creator>mark.horley</dc:creator>
  <cp:lastModifiedBy>Johnson (ESO), Antony</cp:lastModifiedBy>
  <cp:revision>7</cp:revision>
  <cp:lastPrinted>2019-02-22T09:27:00Z</cp:lastPrinted>
  <dcterms:created xsi:type="dcterms:W3CDTF">2019-03-20T15:24:00Z</dcterms:created>
  <dcterms:modified xsi:type="dcterms:W3CDTF">2019-03-20T15:45:00Z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Mark Horley</vt:lpwstr>
  </property>
  <property fmtid="{D5CDD505-2E9C-101B-9397-08002B2CF9AE}" pid="3" name="Primary Team">
    <vt:lpwstr>Generation Dynamic Performance</vt:lpwstr>
  </property>
  <property fmtid="{D5CDD505-2E9C-101B-9397-08002B2CF9AE}" pid="4" name="PrimaryAuthorEmail">
    <vt:lpwstr>mark.horley@uk.ngrid.com</vt:lpwstr>
  </property>
  <property fmtid="{D5CDD505-2E9C-101B-9397-08002B2CF9AE}" pid="5" name="KeyWords0">
    <vt:lpwstr>Grid Code A10 A/10 report post Ofgem comments Sept 2011</vt:lpwstr>
  </property>
  <property fmtid="{D5CDD505-2E9C-101B-9397-08002B2CF9AE}" pid="6" name="ApprovedBy">
    <vt:lpwstr>Ian Nuttall</vt:lpwstr>
  </property>
  <property fmtid="{D5CDD505-2E9C-101B-9397-08002B2CF9AE}" pid="7" name="Document Subject">
    <vt:lpwstr>Codes</vt:lpwstr>
  </property>
  <property fmtid="{D5CDD505-2E9C-101B-9397-08002B2CF9AE}" pid="8" name="Site0">
    <vt:lpwstr/>
  </property>
  <property fmtid="{D5CDD505-2E9C-101B-9397-08002B2CF9AE}" pid="9" name="Plant Type">
    <vt:lpwstr/>
  </property>
  <property fmtid="{D5CDD505-2E9C-101B-9397-08002B2CF9AE}" pid="10" name="ContentType">
    <vt:lpwstr/>
  </property>
  <property fmtid="{D5CDD505-2E9C-101B-9397-08002B2CF9AE}" pid="11" name="Description0">
    <vt:lpwstr>Compliance Process-New post A10 consultation</vt:lpwstr>
  </property>
  <property fmtid="{D5CDD505-2E9C-101B-9397-08002B2CF9AE}" pid="12" name="Subject0">
    <vt:lpwstr>grid code A10 report post Ofgem comments</vt:lpwstr>
  </property>
  <property fmtid="{D5CDD505-2E9C-101B-9397-08002B2CF9AE}" pid="13" name="SecurityClassification">
    <vt:lpwstr>Can be shared with partners/suppliers/customers</vt:lpwstr>
  </property>
  <property fmtid="{D5CDD505-2E9C-101B-9397-08002B2CF9AE}" pid="14" name="Status">
    <vt:lpwstr>Work In Progress</vt:lpwstr>
  </property>
  <property fmtid="{D5CDD505-2E9C-101B-9397-08002B2CF9AE}" pid="15" name="Year of Submission">
    <vt:lpwstr/>
  </property>
  <property fmtid="{D5CDD505-2E9C-101B-9397-08002B2CF9AE}" pid="16" name="Display Order">
    <vt:lpwstr/>
  </property>
  <property fmtid="{D5CDD505-2E9C-101B-9397-08002B2CF9AE}" pid="17" name="_AdHocReviewCycleID">
    <vt:i4>1355900613</vt:i4>
  </property>
  <property fmtid="{D5CDD505-2E9C-101B-9397-08002B2CF9AE}" pid="18" name="_NewReviewCycle">
    <vt:lpwstr/>
  </property>
  <property fmtid="{D5CDD505-2E9C-101B-9397-08002B2CF9AE}" pid="19" name="_EmailSubject">
    <vt:lpwstr>GC0115</vt:lpwstr>
  </property>
  <property fmtid="{D5CDD505-2E9C-101B-9397-08002B2CF9AE}" pid="20" name="_AuthorEmail">
    <vt:lpwstr>John.Martin2@nationalgrid.com</vt:lpwstr>
  </property>
  <property fmtid="{D5CDD505-2E9C-101B-9397-08002B2CF9AE}" pid="21" name="_AuthorEmailDisplayName">
    <vt:lpwstr>Martin, John</vt:lpwstr>
  </property>
  <property fmtid="{D5CDD505-2E9C-101B-9397-08002B2CF9AE}" pid="22" name="_PreviousAdHocReviewCycleID">
    <vt:i4>553434085</vt:i4>
  </property>
  <property fmtid="{D5CDD505-2E9C-101B-9397-08002B2CF9AE}" pid="23" name="ContentTypeId">
    <vt:lpwstr>0x0101002709AD953E51B7488377257589BE821F</vt:lpwstr>
  </property>
  <property fmtid="{D5CDD505-2E9C-101B-9397-08002B2CF9AE}" pid="24" name="_ReviewingToolsShownOnce">
    <vt:lpwstr/>
  </property>
</Properties>
</file>