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08B540" w14:textId="77777777" w:rsidR="005079E0" w:rsidRPr="00EB32BB" w:rsidRDefault="005079E0" w:rsidP="00784486">
      <w:pPr>
        <w:pStyle w:val="Header"/>
        <w:spacing w:before="0" w:after="0"/>
        <w:ind w:left="-284"/>
        <w:rPr>
          <w:rFonts w:cs="Arial"/>
        </w:rPr>
      </w:pPr>
    </w:p>
    <w:tbl>
      <w:tblPr>
        <w:tblpPr w:leftFromText="180" w:rightFromText="180" w:vertAnchor="page" w:horzAnchor="page" w:tblpX="775" w:tblpY="1474"/>
        <w:tblW w:w="10824" w:type="dxa"/>
        <w:shd w:val="clear" w:color="auto" w:fill="CCE0DA"/>
        <w:tblLayout w:type="fixed"/>
        <w:tblCellMar>
          <w:left w:w="0" w:type="dxa"/>
          <w:right w:w="0" w:type="dxa"/>
        </w:tblCellMar>
        <w:tblLook w:val="01E0" w:firstRow="1" w:lastRow="1" w:firstColumn="1" w:lastColumn="1" w:noHBand="0" w:noVBand="0"/>
      </w:tblPr>
      <w:tblGrid>
        <w:gridCol w:w="975"/>
        <w:gridCol w:w="6753"/>
        <w:gridCol w:w="3096"/>
        <w:tblGridChange w:id="0">
          <w:tblGrid>
            <w:gridCol w:w="10"/>
            <w:gridCol w:w="965"/>
            <w:gridCol w:w="10"/>
            <w:gridCol w:w="6743"/>
            <w:gridCol w:w="3096"/>
            <w:gridCol w:w="10"/>
          </w:tblGrid>
        </w:tblGridChange>
      </w:tblGrid>
      <w:tr w:rsidR="006F19E3" w:rsidRPr="00EB32BB" w14:paraId="4C3BC6F7" w14:textId="77777777" w:rsidTr="00CD58C0">
        <w:trPr>
          <w:trHeight w:val="836"/>
        </w:trPr>
        <w:tc>
          <w:tcPr>
            <w:tcW w:w="7728" w:type="dxa"/>
            <w:gridSpan w:val="2"/>
            <w:tcBorders>
              <w:top w:val="single" w:sz="4" w:space="0" w:color="4A8958"/>
              <w:left w:val="single" w:sz="4" w:space="0" w:color="4A8958"/>
              <w:bottom w:val="single" w:sz="4" w:space="0" w:color="4A8958"/>
              <w:right w:val="single" w:sz="4" w:space="0" w:color="4A8958"/>
            </w:tcBorders>
            <w:shd w:val="clear" w:color="auto" w:fill="00B274"/>
          </w:tcPr>
          <w:p w14:paraId="771E383B" w14:textId="3CDB8D4C" w:rsidR="006F19E3" w:rsidRPr="00F20FAB" w:rsidRDefault="00707A45" w:rsidP="006F19E3">
            <w:pPr>
              <w:tabs>
                <w:tab w:val="left" w:pos="2901"/>
              </w:tabs>
              <w:spacing w:before="240" w:after="240"/>
              <w:ind w:left="113"/>
              <w:rPr>
                <w:rFonts w:cs="Arial"/>
                <w:b/>
                <w:color w:val="FFFFFF"/>
                <w:sz w:val="28"/>
                <w:szCs w:val="28"/>
              </w:rPr>
            </w:pPr>
            <w:r>
              <w:rPr>
                <w:rFonts w:cs="Arial"/>
                <w:b/>
                <w:color w:val="FFFFFF"/>
                <w:sz w:val="28"/>
                <w:szCs w:val="28"/>
              </w:rPr>
              <w:t xml:space="preserve">Stage </w:t>
            </w:r>
            <w:del w:id="1" w:author="Mullen (ESO), Paul J" w:date="2019-10-02T12:22:00Z">
              <w:r w:rsidDel="003D11CB">
                <w:rPr>
                  <w:rFonts w:cs="Arial"/>
                  <w:b/>
                  <w:color w:val="FFFFFF"/>
                  <w:sz w:val="28"/>
                  <w:szCs w:val="28"/>
                </w:rPr>
                <w:delText>2</w:delText>
              </w:r>
            </w:del>
            <w:ins w:id="2" w:author="Mullen (ESO), Paul J" w:date="2019-10-02T12:22:00Z">
              <w:r w:rsidR="003D11CB">
                <w:rPr>
                  <w:rFonts w:cs="Arial"/>
                  <w:b/>
                  <w:color w:val="FFFFFF"/>
                  <w:sz w:val="28"/>
                  <w:szCs w:val="28"/>
                </w:rPr>
                <w:t>3</w:t>
              </w:r>
            </w:ins>
            <w:r>
              <w:rPr>
                <w:rFonts w:cs="Arial"/>
                <w:b/>
                <w:color w:val="FFFFFF"/>
                <w:sz w:val="28"/>
                <w:szCs w:val="28"/>
              </w:rPr>
              <w:t xml:space="preserve">: </w:t>
            </w:r>
            <w:r w:rsidR="001D564B">
              <w:rPr>
                <w:rFonts w:cs="Arial"/>
                <w:b/>
                <w:color w:val="FFFFFF"/>
                <w:sz w:val="28"/>
                <w:szCs w:val="28"/>
              </w:rPr>
              <w:t xml:space="preserve">Workgroup </w:t>
            </w:r>
            <w:del w:id="3" w:author="Mullen (ESO), Paul J" w:date="2019-10-02T12:22:00Z">
              <w:r w:rsidR="001D564B" w:rsidDel="003D11CB">
                <w:rPr>
                  <w:rFonts w:cs="Arial"/>
                  <w:b/>
                  <w:color w:val="FFFFFF"/>
                  <w:sz w:val="28"/>
                  <w:szCs w:val="28"/>
                </w:rPr>
                <w:delText>Consultation</w:delText>
              </w:r>
            </w:del>
            <w:ins w:id="4" w:author="Mullen (ESO), Paul J" w:date="2019-10-02T12:22:00Z">
              <w:r w:rsidR="003D11CB">
                <w:rPr>
                  <w:rFonts w:cs="Arial"/>
                  <w:b/>
                  <w:color w:val="FFFFFF"/>
                  <w:sz w:val="28"/>
                  <w:szCs w:val="28"/>
                </w:rPr>
                <w:t>Report</w:t>
              </w:r>
            </w:ins>
            <w:r w:rsidR="006F19E3">
              <w:rPr>
                <w:rFonts w:cs="Arial"/>
                <w:b/>
                <w:color w:val="FFFFFF"/>
                <w:sz w:val="28"/>
                <w:szCs w:val="28"/>
              </w:rPr>
              <w:tab/>
            </w:r>
          </w:p>
        </w:tc>
        <w:tc>
          <w:tcPr>
            <w:tcW w:w="3096" w:type="dxa"/>
            <w:tcBorders>
              <w:top w:val="single" w:sz="4" w:space="0" w:color="4A8958"/>
              <w:left w:val="single" w:sz="4" w:space="0" w:color="4A8958"/>
              <w:bottom w:val="single" w:sz="4" w:space="0" w:color="4A8958"/>
              <w:right w:val="single" w:sz="4" w:space="0" w:color="4A8958"/>
            </w:tcBorders>
            <w:shd w:val="clear" w:color="auto" w:fill="00B274"/>
          </w:tcPr>
          <w:p w14:paraId="5D60236C" w14:textId="77777777" w:rsidR="006F19E3" w:rsidRPr="00EB32BB" w:rsidRDefault="006F19E3" w:rsidP="006F19E3">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4E64E1B1" w14:textId="77777777" w:rsidTr="00CD58C0">
        <w:trPr>
          <w:trHeight w:val="4185"/>
        </w:trPr>
        <w:tc>
          <w:tcPr>
            <w:tcW w:w="7728" w:type="dxa"/>
            <w:gridSpan w:val="2"/>
            <w:tcBorders>
              <w:top w:val="single" w:sz="4" w:space="0" w:color="4A8958"/>
              <w:left w:val="single" w:sz="4" w:space="0" w:color="4A8958"/>
              <w:bottom w:val="single" w:sz="4" w:space="0" w:color="4A8958"/>
              <w:right w:val="single" w:sz="4" w:space="0" w:color="4A8958"/>
            </w:tcBorders>
            <w:shd w:val="clear" w:color="auto" w:fill="auto"/>
          </w:tcPr>
          <w:p w14:paraId="2C4CDEAD" w14:textId="77777777" w:rsidR="006F19E3" w:rsidRPr="00EB32BB" w:rsidRDefault="00426EF0" w:rsidP="006F19E3">
            <w:pPr>
              <w:ind w:left="113" w:right="113"/>
              <w:rPr>
                <w:rFonts w:cs="Arial"/>
                <w:i/>
                <w:color w:val="00B274"/>
                <w:sz w:val="24"/>
              </w:rPr>
            </w:pPr>
            <w:r>
              <w:rPr>
                <w:rFonts w:cs="Arial"/>
                <w:color w:val="008576"/>
                <w:sz w:val="80"/>
                <w:szCs w:val="80"/>
              </w:rPr>
              <w:t>GC</w:t>
            </w:r>
            <w:r w:rsidR="00DC79AD">
              <w:rPr>
                <w:rFonts w:cs="Arial"/>
                <w:color w:val="008576"/>
                <w:sz w:val="80"/>
                <w:szCs w:val="80"/>
              </w:rPr>
              <w:t>01</w:t>
            </w:r>
            <w:r w:rsidR="001F7B4D">
              <w:rPr>
                <w:rFonts w:cs="Arial"/>
                <w:color w:val="008576"/>
                <w:sz w:val="80"/>
                <w:szCs w:val="80"/>
              </w:rPr>
              <w:t>07/113</w:t>
            </w:r>
          </w:p>
          <w:p w14:paraId="647CA6A0" w14:textId="54160350" w:rsidR="00984599" w:rsidRDefault="006F19E3" w:rsidP="00984599">
            <w:pPr>
              <w:ind w:left="113" w:right="113"/>
              <w:rPr>
                <w:rFonts w:cs="Arial"/>
                <w:color w:val="008000"/>
                <w:sz w:val="48"/>
                <w:szCs w:val="48"/>
              </w:rPr>
            </w:pPr>
            <w:r w:rsidRPr="00EB32BB">
              <w:rPr>
                <w:rFonts w:cs="Arial"/>
                <w:color w:val="008000"/>
                <w:sz w:val="48"/>
                <w:szCs w:val="48"/>
              </w:rPr>
              <w:t>Mod Title</w:t>
            </w:r>
            <w:r w:rsidR="004342AF">
              <w:rPr>
                <w:rFonts w:cs="Arial"/>
                <w:color w:val="008000"/>
                <w:sz w:val="48"/>
                <w:szCs w:val="48"/>
              </w:rPr>
              <w:t xml:space="preserve">: </w:t>
            </w:r>
            <w:r w:rsidR="001F7B4D" w:rsidRPr="0070029A">
              <w:rPr>
                <w:rFonts w:eastAsia="Arial"/>
                <w:spacing w:val="-1"/>
                <w:sz w:val="28"/>
              </w:rPr>
              <w:t xml:space="preserve"> </w:t>
            </w:r>
            <w:r w:rsidR="00B80B9C" w:rsidRPr="0070029A">
              <w:rPr>
                <w:rFonts w:eastAsia="Arial"/>
                <w:spacing w:val="-1"/>
                <w:sz w:val="28"/>
              </w:rPr>
              <w:t>The open, transparent, non-discriminatory and timely publication of the generic and/or P</w:t>
            </w:r>
            <w:r w:rsidR="00B80B9C">
              <w:rPr>
                <w:rFonts w:eastAsia="Arial"/>
                <w:spacing w:val="-1"/>
                <w:sz w:val="28"/>
              </w:rPr>
              <w:t xml:space="preserve">ower </w:t>
            </w:r>
            <w:r w:rsidR="00B80B9C" w:rsidRPr="0070029A">
              <w:rPr>
                <w:rFonts w:eastAsia="Arial"/>
                <w:spacing w:val="-1"/>
                <w:sz w:val="28"/>
              </w:rPr>
              <w:t>G</w:t>
            </w:r>
            <w:r w:rsidR="00B80B9C">
              <w:rPr>
                <w:rFonts w:eastAsia="Arial"/>
                <w:spacing w:val="-1"/>
                <w:sz w:val="28"/>
              </w:rPr>
              <w:t xml:space="preserve">enerating </w:t>
            </w:r>
            <w:r w:rsidR="00B80B9C" w:rsidRPr="0070029A">
              <w:rPr>
                <w:rFonts w:eastAsia="Arial"/>
                <w:spacing w:val="-1"/>
                <w:sz w:val="28"/>
              </w:rPr>
              <w:t>M</w:t>
            </w:r>
            <w:r w:rsidR="00B80B9C">
              <w:rPr>
                <w:rFonts w:eastAsia="Arial"/>
                <w:spacing w:val="-1"/>
                <w:sz w:val="28"/>
              </w:rPr>
              <w:t>odule</w:t>
            </w:r>
            <w:r w:rsidR="00B80B9C" w:rsidRPr="0070029A">
              <w:rPr>
                <w:rFonts w:eastAsia="Arial"/>
                <w:spacing w:val="-1"/>
                <w:sz w:val="28"/>
              </w:rPr>
              <w:t xml:space="preserve"> specific values required to be specified by the relevant TSO(s) and / or relevant system operator et al., in accordance with the R</w:t>
            </w:r>
            <w:r w:rsidR="00B80B9C">
              <w:rPr>
                <w:rFonts w:eastAsia="Arial"/>
                <w:spacing w:val="-1"/>
                <w:sz w:val="28"/>
              </w:rPr>
              <w:t xml:space="preserve">equirements </w:t>
            </w:r>
            <w:r w:rsidR="00B80B9C" w:rsidRPr="0070029A">
              <w:rPr>
                <w:rFonts w:eastAsia="Arial"/>
                <w:spacing w:val="-1"/>
                <w:sz w:val="28"/>
              </w:rPr>
              <w:t>f</w:t>
            </w:r>
            <w:r w:rsidR="00B80B9C">
              <w:rPr>
                <w:rFonts w:eastAsia="Arial"/>
                <w:spacing w:val="-1"/>
                <w:sz w:val="28"/>
              </w:rPr>
              <w:t xml:space="preserve">or </w:t>
            </w:r>
            <w:r w:rsidR="00B80B9C" w:rsidRPr="0070029A">
              <w:rPr>
                <w:rFonts w:eastAsia="Arial"/>
                <w:spacing w:val="-1"/>
                <w:sz w:val="28"/>
              </w:rPr>
              <w:t>G</w:t>
            </w:r>
            <w:r w:rsidR="00B80B9C">
              <w:rPr>
                <w:rFonts w:eastAsia="Arial"/>
                <w:spacing w:val="-1"/>
                <w:sz w:val="28"/>
              </w:rPr>
              <w:t xml:space="preserve">enerators (GC107) and </w:t>
            </w:r>
            <w:r w:rsidR="00B80B9C" w:rsidRPr="0070029A">
              <w:rPr>
                <w:rFonts w:eastAsia="Arial"/>
                <w:spacing w:val="-1"/>
                <w:sz w:val="28"/>
              </w:rPr>
              <w:t>D</w:t>
            </w:r>
            <w:r w:rsidR="00B80B9C">
              <w:rPr>
                <w:rFonts w:eastAsia="Arial"/>
                <w:spacing w:val="-1"/>
                <w:sz w:val="28"/>
              </w:rPr>
              <w:t xml:space="preserve">emand </w:t>
            </w:r>
            <w:r w:rsidR="00B80B9C" w:rsidRPr="0070029A">
              <w:rPr>
                <w:rFonts w:eastAsia="Arial"/>
                <w:spacing w:val="-1"/>
                <w:sz w:val="28"/>
              </w:rPr>
              <w:t>C</w:t>
            </w:r>
            <w:r w:rsidR="00B80B9C">
              <w:rPr>
                <w:rFonts w:eastAsia="Arial"/>
                <w:spacing w:val="-1"/>
                <w:sz w:val="28"/>
              </w:rPr>
              <w:t xml:space="preserve">onnection </w:t>
            </w:r>
            <w:r w:rsidR="00B80B9C" w:rsidRPr="0070029A">
              <w:rPr>
                <w:rFonts w:eastAsia="Arial"/>
                <w:spacing w:val="-1"/>
                <w:sz w:val="28"/>
              </w:rPr>
              <w:t>C</w:t>
            </w:r>
            <w:r w:rsidR="00B80B9C">
              <w:rPr>
                <w:rFonts w:eastAsia="Arial"/>
                <w:spacing w:val="-1"/>
                <w:sz w:val="28"/>
              </w:rPr>
              <w:t>onditions (GC113)</w:t>
            </w:r>
          </w:p>
          <w:p w14:paraId="1D112929" w14:textId="77777777" w:rsidR="00513032" w:rsidRDefault="00513032" w:rsidP="0095148B">
            <w:pPr>
              <w:ind w:right="113"/>
              <w:rPr>
                <w:rFonts w:cs="Arial"/>
                <w:b/>
                <w:i/>
                <w:color w:val="00B274"/>
                <w:sz w:val="24"/>
              </w:rPr>
            </w:pPr>
          </w:p>
          <w:p w14:paraId="3664C5FD" w14:textId="77777777" w:rsidR="004C68C3" w:rsidRDefault="004C68C3" w:rsidP="0095148B">
            <w:pPr>
              <w:ind w:right="113"/>
              <w:rPr>
                <w:rFonts w:cs="Arial"/>
                <w:b/>
                <w:i/>
                <w:color w:val="00B274"/>
                <w:sz w:val="24"/>
              </w:rPr>
            </w:pPr>
          </w:p>
          <w:p w14:paraId="530C484F" w14:textId="77777777" w:rsidR="004C68C3" w:rsidRDefault="004C68C3" w:rsidP="0095148B">
            <w:pPr>
              <w:ind w:right="113"/>
              <w:rPr>
                <w:rFonts w:cs="Arial"/>
                <w:b/>
                <w:i/>
                <w:color w:val="00B274"/>
                <w:sz w:val="24"/>
              </w:rPr>
            </w:pPr>
          </w:p>
          <w:p w14:paraId="193EF0E5" w14:textId="77777777" w:rsidR="004C68C3" w:rsidRPr="00EB32BB" w:rsidRDefault="004C68C3" w:rsidP="0095148B">
            <w:pPr>
              <w:ind w:right="113"/>
              <w:rPr>
                <w:rFonts w:cs="Arial"/>
                <w:i/>
                <w:color w:val="00B274"/>
                <w:sz w:val="24"/>
              </w:rPr>
            </w:pPr>
          </w:p>
        </w:tc>
        <w:tc>
          <w:tcPr>
            <w:tcW w:w="3096" w:type="dxa"/>
            <w:tcBorders>
              <w:top w:val="single" w:sz="4" w:space="0" w:color="4A8958"/>
              <w:left w:val="single" w:sz="4" w:space="0" w:color="FFFFFF"/>
              <w:bottom w:val="single" w:sz="4" w:space="0" w:color="4A8958"/>
              <w:right w:val="single" w:sz="4" w:space="0" w:color="4A8958"/>
            </w:tcBorders>
            <w:shd w:val="clear" w:color="auto" w:fill="auto"/>
          </w:tcPr>
          <w:p w14:paraId="1EAC2DC7" w14:textId="478FFEFC" w:rsidR="006F19E3" w:rsidRPr="00EB32BB" w:rsidRDefault="00702E81" w:rsidP="00FE4A41">
            <w:pPr>
              <w:spacing w:line="240" w:lineRule="auto"/>
              <w:ind w:left="28" w:right="28"/>
              <w:rPr>
                <w:rFonts w:cs="Arial"/>
                <w:color w:val="008576"/>
                <w:szCs w:val="20"/>
              </w:rPr>
            </w:pPr>
            <w:r>
              <w:rPr>
                <w:rFonts w:cs="Arial"/>
                <w:noProof/>
                <w:color w:val="008576"/>
                <w:szCs w:val="20"/>
                <w:lang w:val="en-US" w:eastAsia="en-US"/>
              </w:rPr>
              <mc:AlternateContent>
                <mc:Choice Requires="wps">
                  <w:drawing>
                    <wp:anchor distT="0" distB="0" distL="114300" distR="114300" simplePos="0" relativeHeight="251630080" behindDoc="0" locked="0" layoutInCell="1" allowOverlap="1" wp14:anchorId="25A31395" wp14:editId="4DAED78C">
                      <wp:simplePos x="0" y="0"/>
                      <wp:positionH relativeFrom="column">
                        <wp:posOffset>165735</wp:posOffset>
                      </wp:positionH>
                      <wp:positionV relativeFrom="paragraph">
                        <wp:posOffset>129540</wp:posOffset>
                      </wp:positionV>
                      <wp:extent cx="351155" cy="335280"/>
                      <wp:effectExtent l="13335" t="5715" r="6985" b="11430"/>
                      <wp:wrapNone/>
                      <wp:docPr id="21"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335280"/>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00B050"/>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79A1A657" w14:textId="77777777" w:rsidR="003D11CB" w:rsidRPr="000C616A" w:rsidRDefault="003D11CB" w:rsidP="00513032">
                                  <w:pPr>
                                    <w:widowControl w:val="0"/>
                                    <w:spacing w:line="239" w:lineRule="auto"/>
                                    <w:jc w:val="center"/>
                                    <w:rPr>
                                      <w:rFonts w:ascii="Arial Rounded MT Bold" w:hAnsi="Arial Rounded MT Bold" w:cs="Arial"/>
                                      <w:sz w:val="16"/>
                                      <w:szCs w:val="16"/>
                                    </w:rPr>
                                  </w:pPr>
                                  <w:r>
                                    <w:rPr>
                                      <w:rFonts w:ascii="Arial Rounded MT Bold" w:hAnsi="Arial Rounded MT Bold" w:cs="Arial"/>
                                      <w:sz w:val="16"/>
                                      <w:szCs w:val="16"/>
                                    </w:rPr>
                                    <w:t>01</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5A31395" id="AutoShape 24" o:spid="_x0000_s1026" style="position:absolute;left:0;text-align:left;margin-left:13.05pt;margin-top:10.2pt;width:27.65pt;height:26.4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" filled="f" fillcolor="#00b050" insetpen="t">
                      <v:shadow color="#ccc"/>
                      <v:textbox inset="2.88pt,2.88pt,2.88pt,2.88pt">
                        <w:txbxContent>
                          <w:p w14:paraId="79A1A657" w14:textId="77777777" w:rsidR="003D11CB" w:rsidRPr="000C616A" w:rsidRDefault="003D11CB" w:rsidP="00513032">
                            <w:pPr>
                              <w:widowControl w:val="0"/>
                              <w:spacing w:line="239" w:lineRule="auto"/>
                              <w:jc w:val="center"/>
                              <w:rPr>
                                <w:rFonts w:ascii="Arial Rounded MT Bold" w:hAnsi="Arial Rounded MT Bold" w:cs="Arial"/>
                                <w:sz w:val="16"/>
                                <w:szCs w:val="16"/>
                              </w:rPr>
                            </w:pPr>
                            <w:r>
                              <w:rPr>
                                <w:rFonts w:ascii="Arial Rounded MT Bold" w:hAnsi="Arial Rounded MT Bold" w:cs="Arial"/>
                                <w:sz w:val="16"/>
                                <w:szCs w:val="16"/>
                              </w:rPr>
                              <w:t>01</w:t>
                            </w:r>
                          </w:p>
                        </w:txbxContent>
                      </v:textbox>
                    </v:roundrect>
                  </w:pict>
                </mc:Fallback>
              </mc:AlternateContent>
            </w:r>
            <w:r>
              <w:rPr>
                <w:rFonts w:cs="Arial"/>
                <w:noProof/>
                <w:color w:val="008576"/>
                <w:szCs w:val="20"/>
                <w:lang w:val="en-US" w:eastAsia="en-US"/>
              </w:rPr>
              <mc:AlternateContent>
                <mc:Choice Requires="wps">
                  <w:drawing>
                    <wp:anchor distT="0" distB="0" distL="114300" distR="114300" simplePos="0" relativeHeight="251628032" behindDoc="0" locked="0" layoutInCell="1" allowOverlap="1" wp14:anchorId="7C32EF0D" wp14:editId="34C8A299">
                      <wp:simplePos x="0" y="0"/>
                      <wp:positionH relativeFrom="column">
                        <wp:posOffset>184785</wp:posOffset>
                      </wp:positionH>
                      <wp:positionV relativeFrom="paragraph">
                        <wp:posOffset>558165</wp:posOffset>
                      </wp:positionV>
                      <wp:extent cx="351155" cy="335280"/>
                      <wp:effectExtent l="0" t="0" r="10795" b="26670"/>
                      <wp:wrapNone/>
                      <wp:docPr id="20"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335280"/>
                              </a:xfrm>
                              <a:prstGeom prst="roundRect">
                                <a:avLst>
                                  <a:gd name="adj" fmla="val 16667"/>
                                </a:avLst>
                              </a:prstGeom>
                              <a:noFill/>
                              <a:ln w="9525" algn="in">
                                <a:solidFill>
                                  <a:srgbClr val="000000"/>
                                </a:solidFill>
                                <a:round/>
                                <a:headEnd/>
                                <a:tailEnd/>
                              </a:ln>
                              <a:effectLst/>
                              <a:extLst/>
                            </wps:spPr>
                            <wps:txbx>
                              <w:txbxContent>
                                <w:p w14:paraId="0342486F" w14:textId="77777777" w:rsidR="003D11CB" w:rsidRPr="003D11CB" w:rsidRDefault="003D11CB" w:rsidP="00513032">
                                  <w:pPr>
                                    <w:widowControl w:val="0"/>
                                    <w:spacing w:line="239" w:lineRule="auto"/>
                                    <w:jc w:val="center"/>
                                    <w:rPr>
                                      <w:rFonts w:ascii="Arial Rounded MT Bold" w:hAnsi="Arial Rounded MT Bold" w:cs="Arial"/>
                                      <w:sz w:val="16"/>
                                      <w:szCs w:val="16"/>
                                      <w:rPrChange w:id="5" w:author="Mullen (ESO), Paul J" w:date="2019-10-02T12:23:00Z">
                                        <w:rPr>
                                          <w:rFonts w:ascii="Arial Rounded MT Bold" w:hAnsi="Arial Rounded MT Bold" w:cs="Arial"/>
                                          <w:color w:val="FFFFFF"/>
                                          <w:sz w:val="16"/>
                                          <w:szCs w:val="16"/>
                                        </w:rPr>
                                      </w:rPrChange>
                                    </w:rPr>
                                  </w:pPr>
                                  <w:r w:rsidRPr="003D11CB">
                                    <w:rPr>
                                      <w:rFonts w:ascii="Arial Rounded MT Bold" w:hAnsi="Arial Rounded MT Bold" w:cs="Arial"/>
                                      <w:sz w:val="16"/>
                                      <w:szCs w:val="16"/>
                                      <w:rPrChange w:id="6" w:author="Mullen (ESO), Paul J" w:date="2019-10-02T12:23:00Z">
                                        <w:rPr>
                                          <w:rFonts w:ascii="Arial Rounded MT Bold" w:hAnsi="Arial Rounded MT Bold" w:cs="Arial"/>
                                          <w:color w:val="FFFFFF"/>
                                          <w:sz w:val="16"/>
                                          <w:szCs w:val="16"/>
                                        </w:rPr>
                                      </w:rPrChange>
                                    </w:rPr>
                                    <w:t>02</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C32EF0D" id="AutoShape 21" o:spid="_x0000_s1027" style="position:absolute;left:0;text-align:left;margin-left:14.55pt;margin-top:43.95pt;width:27.65pt;height:26.4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" filled="f" insetpen="t">
                      <v:textbox inset="2.88pt,2.88pt,2.88pt,2.88pt">
                        <w:txbxContent>
                          <w:p w14:paraId="0342486F" w14:textId="77777777" w:rsidR="003D11CB" w:rsidRPr="003D11CB" w:rsidRDefault="003D11CB" w:rsidP="00513032">
                            <w:pPr>
                              <w:widowControl w:val="0"/>
                              <w:spacing w:line="239" w:lineRule="auto"/>
                              <w:jc w:val="center"/>
                              <w:rPr>
                                <w:rFonts w:ascii="Arial Rounded MT Bold" w:hAnsi="Arial Rounded MT Bold" w:cs="Arial"/>
                                <w:sz w:val="16"/>
                                <w:szCs w:val="16"/>
                                <w:rPrChange w:id="7" w:author="Mullen (ESO), Paul J" w:date="2019-10-02T12:23:00Z">
                                  <w:rPr>
                                    <w:rFonts w:ascii="Arial Rounded MT Bold" w:hAnsi="Arial Rounded MT Bold" w:cs="Arial"/>
                                    <w:color w:val="FFFFFF"/>
                                    <w:sz w:val="16"/>
                                    <w:szCs w:val="16"/>
                                  </w:rPr>
                                </w:rPrChange>
                              </w:rPr>
                            </w:pPr>
                            <w:r w:rsidRPr="003D11CB">
                              <w:rPr>
                                <w:rFonts w:ascii="Arial Rounded MT Bold" w:hAnsi="Arial Rounded MT Bold" w:cs="Arial"/>
                                <w:sz w:val="16"/>
                                <w:szCs w:val="16"/>
                                <w:rPrChange w:id="8" w:author="Mullen (ESO), Paul J" w:date="2019-10-02T12:23:00Z">
                                  <w:rPr>
                                    <w:rFonts w:ascii="Arial Rounded MT Bold" w:hAnsi="Arial Rounded MT Bold" w:cs="Arial"/>
                                    <w:color w:val="FFFFFF"/>
                                    <w:sz w:val="16"/>
                                    <w:szCs w:val="16"/>
                                  </w:rPr>
                                </w:rPrChange>
                              </w:rPr>
                              <w:t>02</w:t>
                            </w:r>
                          </w:p>
                        </w:txbxContent>
                      </v:textbox>
                    </v:roundrect>
                  </w:pict>
                </mc:Fallback>
              </mc:AlternateContent>
            </w:r>
            <w:r>
              <w:rPr>
                <w:rFonts w:cs="Arial"/>
                <w:noProof/>
                <w:color w:val="008576"/>
                <w:szCs w:val="20"/>
                <w:lang w:val="en-US" w:eastAsia="en-US"/>
              </w:rPr>
              <mc:AlternateContent>
                <mc:Choice Requires="wps">
                  <w:drawing>
                    <wp:anchor distT="0" distB="0" distL="114300" distR="114300" simplePos="0" relativeHeight="251629056" behindDoc="0" locked="0" layoutInCell="1" allowOverlap="1" wp14:anchorId="4909C134" wp14:editId="34C4C98C">
                      <wp:simplePos x="0" y="0"/>
                      <wp:positionH relativeFrom="column">
                        <wp:posOffset>586740</wp:posOffset>
                      </wp:positionH>
                      <wp:positionV relativeFrom="paragraph">
                        <wp:posOffset>558165</wp:posOffset>
                      </wp:positionV>
                      <wp:extent cx="1031240" cy="335280"/>
                      <wp:effectExtent l="0" t="0" r="16510" b="26670"/>
                      <wp:wrapNone/>
                      <wp:docPr id="19"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1240" cy="335280"/>
                              </a:xfrm>
                              <a:prstGeom prst="roundRect">
                                <a:avLst>
                                  <a:gd name="adj" fmla="val 16667"/>
                                </a:avLst>
                              </a:prstGeom>
                              <a:noFill/>
                              <a:ln w="9525" algn="in">
                                <a:solidFill>
                                  <a:srgbClr val="000000"/>
                                </a:solidFill>
                                <a:round/>
                                <a:headEnd/>
                                <a:tailEnd/>
                              </a:ln>
                              <a:effectLst/>
                              <a:extLst/>
                            </wps:spPr>
                            <wps:txbx>
                              <w:txbxContent>
                                <w:p w14:paraId="067B8974" w14:textId="77777777" w:rsidR="003D11CB" w:rsidRPr="003D11CB" w:rsidRDefault="003D11CB" w:rsidP="00513032">
                                  <w:pPr>
                                    <w:widowControl w:val="0"/>
                                    <w:spacing w:before="0" w:after="0" w:line="237" w:lineRule="auto"/>
                                    <w:jc w:val="center"/>
                                    <w:rPr>
                                      <w:rFonts w:ascii="Arial Rounded MT Bold" w:hAnsi="Arial Rounded MT Bold" w:cs="Arial"/>
                                      <w:sz w:val="16"/>
                                      <w:rPrChange w:id="9" w:author="Mullen (ESO), Paul J" w:date="2019-10-02T12:23:00Z">
                                        <w:rPr>
                                          <w:rFonts w:ascii="Arial Rounded MT Bold" w:hAnsi="Arial Rounded MT Bold" w:cs="Arial"/>
                                          <w:color w:val="FFFFFF"/>
                                          <w:sz w:val="16"/>
                                        </w:rPr>
                                      </w:rPrChange>
                                    </w:rPr>
                                  </w:pPr>
                                  <w:r w:rsidRPr="003D11CB">
                                    <w:rPr>
                                      <w:rFonts w:ascii="Arial Rounded MT Bold" w:hAnsi="Arial Rounded MT Bold" w:cs="Arial Rounded MT Bold"/>
                                      <w:sz w:val="16"/>
                                      <w:szCs w:val="16"/>
                                      <w:rPrChange w:id="10" w:author="Mullen (ESO), Paul J" w:date="2019-10-02T12:23:00Z">
                                        <w:rPr>
                                          <w:rFonts w:ascii="Arial Rounded MT Bold" w:hAnsi="Arial Rounded MT Bold" w:cs="Arial Rounded MT Bold"/>
                                          <w:color w:val="FFFFFF"/>
                                          <w:sz w:val="16"/>
                                          <w:szCs w:val="16"/>
                                        </w:rPr>
                                      </w:rPrChange>
                                    </w:rPr>
                                    <w:t>Workgroup Consultation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909C134" id="AutoShape 22" o:spid="_x0000_s1028" style="position:absolute;left:0;text-align:left;margin-left:46.2pt;margin-top:43.95pt;width:81.2pt;height:26.4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" filled="f" insetpen="t">
                      <v:textbox inset="0,0,0,0">
                        <w:txbxContent>
                          <w:p w14:paraId="067B8974" w14:textId="77777777" w:rsidR="003D11CB" w:rsidRPr="003D11CB" w:rsidRDefault="003D11CB" w:rsidP="00513032">
                            <w:pPr>
                              <w:widowControl w:val="0"/>
                              <w:spacing w:before="0" w:after="0" w:line="237" w:lineRule="auto"/>
                              <w:jc w:val="center"/>
                              <w:rPr>
                                <w:rFonts w:ascii="Arial Rounded MT Bold" w:hAnsi="Arial Rounded MT Bold" w:cs="Arial"/>
                                <w:sz w:val="16"/>
                                <w:rPrChange w:id="11" w:author="Mullen (ESO), Paul J" w:date="2019-10-02T12:23:00Z">
                                  <w:rPr>
                                    <w:rFonts w:ascii="Arial Rounded MT Bold" w:hAnsi="Arial Rounded MT Bold" w:cs="Arial"/>
                                    <w:color w:val="FFFFFF"/>
                                    <w:sz w:val="16"/>
                                  </w:rPr>
                                </w:rPrChange>
                              </w:rPr>
                            </w:pPr>
                            <w:r w:rsidRPr="003D11CB">
                              <w:rPr>
                                <w:rFonts w:ascii="Arial Rounded MT Bold" w:hAnsi="Arial Rounded MT Bold" w:cs="Arial Rounded MT Bold"/>
                                <w:sz w:val="16"/>
                                <w:szCs w:val="16"/>
                                <w:rPrChange w:id="12" w:author="Mullen (ESO), Paul J" w:date="2019-10-02T12:23:00Z">
                                  <w:rPr>
                                    <w:rFonts w:ascii="Arial Rounded MT Bold" w:hAnsi="Arial Rounded MT Bold" w:cs="Arial Rounded MT Bold"/>
                                    <w:color w:val="FFFFFF"/>
                                    <w:sz w:val="16"/>
                                    <w:szCs w:val="16"/>
                                  </w:rPr>
                                </w:rPrChange>
                              </w:rPr>
                              <w:t>Workgroup Consultation</w:t>
                            </w:r>
                          </w:p>
                        </w:txbxContent>
                      </v:textbox>
                    </v:roundrect>
                  </w:pict>
                </mc:Fallback>
              </mc:AlternateContent>
            </w:r>
            <w:r>
              <w:rPr>
                <w:rFonts w:cs="Arial"/>
                <w:noProof/>
                <w:color w:val="008576"/>
                <w:szCs w:val="20"/>
                <w:lang w:val="en-US" w:eastAsia="en-US"/>
              </w:rPr>
              <mc:AlternateContent>
                <mc:Choice Requires="wps">
                  <w:drawing>
                    <wp:anchor distT="0" distB="0" distL="114300" distR="114300" simplePos="0" relativeHeight="251631104" behindDoc="0" locked="0" layoutInCell="1" allowOverlap="1" wp14:anchorId="1645CEEB" wp14:editId="110A0017">
                      <wp:simplePos x="0" y="0"/>
                      <wp:positionH relativeFrom="column">
                        <wp:posOffset>586740</wp:posOffset>
                      </wp:positionH>
                      <wp:positionV relativeFrom="paragraph">
                        <wp:posOffset>129540</wp:posOffset>
                      </wp:positionV>
                      <wp:extent cx="1031240" cy="335280"/>
                      <wp:effectExtent l="5715" t="5715" r="10795" b="11430"/>
                      <wp:wrapNone/>
                      <wp:docPr id="18"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1240" cy="335280"/>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6BA1D01B" w14:textId="77777777" w:rsidR="003D11CB" w:rsidRPr="000C616A" w:rsidRDefault="003D11CB" w:rsidP="00513032">
                                  <w:pPr>
                                    <w:widowControl w:val="0"/>
                                    <w:spacing w:before="0" w:after="0" w:line="240" w:lineRule="auto"/>
                                    <w:jc w:val="center"/>
                                    <w:rPr>
                                      <w:rFonts w:ascii="Arial Rounded MT Bold" w:hAnsi="Arial Rounded MT Bold" w:cs="Arial Rounded MT Bold"/>
                                      <w:sz w:val="16"/>
                                      <w:szCs w:val="16"/>
                                    </w:rPr>
                                  </w:pPr>
                                  <w:r>
                                    <w:rPr>
                                      <w:rFonts w:ascii="Arial Rounded MT Bold" w:hAnsi="Arial Rounded MT Bold" w:cs="Arial Rounded MT Bold"/>
                                      <w:sz w:val="16"/>
                                      <w:szCs w:val="16"/>
                                    </w:rPr>
                                    <w:t>Proposal form</w:t>
                                  </w: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645CEEB" id="AutoShape 25" o:spid="_x0000_s1029" style="position:absolute;left:0;text-align:left;margin-left:46.2pt;margin-top:10.2pt;width:81.2pt;height:26.4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" filled="f" insetpen="t">
                      <v:shadow color="#ccc"/>
                      <v:textbox inset="2.88pt,0,2.88pt,0">
                        <w:txbxContent>
                          <w:p w14:paraId="6BA1D01B" w14:textId="77777777" w:rsidR="003D11CB" w:rsidRPr="000C616A" w:rsidRDefault="003D11CB" w:rsidP="00513032">
                            <w:pPr>
                              <w:widowControl w:val="0"/>
                              <w:spacing w:before="0" w:after="0" w:line="240" w:lineRule="auto"/>
                              <w:jc w:val="center"/>
                              <w:rPr>
                                <w:rFonts w:ascii="Arial Rounded MT Bold" w:hAnsi="Arial Rounded MT Bold" w:cs="Arial Rounded MT Bold"/>
                                <w:sz w:val="16"/>
                                <w:szCs w:val="16"/>
                              </w:rPr>
                            </w:pPr>
                            <w:r>
                              <w:rPr>
                                <w:rFonts w:ascii="Arial Rounded MT Bold" w:hAnsi="Arial Rounded MT Bold" w:cs="Arial Rounded MT Bold"/>
                                <w:sz w:val="16"/>
                                <w:szCs w:val="16"/>
                              </w:rPr>
                              <w:t>Proposal form</w:t>
                            </w:r>
                          </w:p>
                        </w:txbxContent>
                      </v:textbox>
                    </v:roundrect>
                  </w:pict>
                </mc:Fallback>
              </mc:AlternateContent>
            </w:r>
            <w:r>
              <w:rPr>
                <w:rFonts w:cs="Arial"/>
                <w:noProof/>
                <w:color w:val="008576"/>
                <w:szCs w:val="20"/>
                <w:lang w:val="en-US" w:eastAsia="en-US"/>
              </w:rPr>
              <mc:AlternateContent>
                <mc:Choice Requires="wps">
                  <w:drawing>
                    <wp:anchor distT="0" distB="0" distL="114300" distR="114300" simplePos="0" relativeHeight="251639296" behindDoc="0" locked="0" layoutInCell="1" allowOverlap="1" wp14:anchorId="0F1FDDD9" wp14:editId="6CAA6A8C">
                      <wp:simplePos x="0" y="0"/>
                      <wp:positionH relativeFrom="column">
                        <wp:posOffset>566420</wp:posOffset>
                      </wp:positionH>
                      <wp:positionV relativeFrom="paragraph">
                        <wp:posOffset>1388110</wp:posOffset>
                      </wp:positionV>
                      <wp:extent cx="1031240" cy="334645"/>
                      <wp:effectExtent l="13970" t="6985" r="12065" b="10795"/>
                      <wp:wrapNone/>
                      <wp:docPr id="17"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1240" cy="334645"/>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00B050"/>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F4FC019" w14:textId="77777777" w:rsidR="003D11CB" w:rsidRPr="000C616A" w:rsidRDefault="003D11CB" w:rsidP="00513032">
                                  <w:pPr>
                                    <w:widowControl w:val="0"/>
                                    <w:spacing w:before="0" w:after="0" w:line="238" w:lineRule="auto"/>
                                    <w:jc w:val="center"/>
                                    <w:rPr>
                                      <w:rFonts w:ascii="Arial Rounded MT Bold" w:hAnsi="Arial Rounded MT Bold" w:cs="Arial Rounded MT Bold"/>
                                      <w:sz w:val="16"/>
                                      <w:szCs w:val="16"/>
                                    </w:rPr>
                                  </w:pPr>
                                  <w:r w:rsidRPr="000C616A">
                                    <w:rPr>
                                      <w:rFonts w:ascii="Arial Rounded MT Bold" w:hAnsi="Arial Rounded MT Bold" w:cs="Arial Rounded MT Bold"/>
                                      <w:sz w:val="16"/>
                                      <w:szCs w:val="16"/>
                                    </w:rPr>
                                    <w:t>Code Administrator</w:t>
                                  </w:r>
                                </w:p>
                                <w:p w14:paraId="51895300" w14:textId="77777777" w:rsidR="003D11CB" w:rsidRPr="000C616A" w:rsidRDefault="003D11CB" w:rsidP="00513032">
                                  <w:pPr>
                                    <w:widowControl w:val="0"/>
                                    <w:spacing w:before="0" w:after="0" w:line="238" w:lineRule="auto"/>
                                    <w:jc w:val="center"/>
                                    <w:rPr>
                                      <w:rFonts w:ascii="Arial Rounded MT Bold" w:hAnsi="Arial Rounded MT Bold" w:cs="Arial Rounded MT Bold"/>
                                      <w:sz w:val="16"/>
                                      <w:szCs w:val="16"/>
                                    </w:rPr>
                                  </w:pPr>
                                  <w:r w:rsidRPr="000C616A">
                                    <w:rPr>
                                      <w:rFonts w:ascii="Arial Rounded MT Bold" w:hAnsi="Arial Rounded MT Bold" w:cs="Arial Rounded MT Bold"/>
                                      <w:sz w:val="16"/>
                                      <w:szCs w:val="16"/>
                                    </w:rPr>
                                    <w:t>Consultation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F1FDDD9" id="_x0000_s1030" style="position:absolute;left:0;text-align:left;margin-left:44.6pt;margin-top:109.3pt;width:81.2pt;height:26.3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" filled="f" fillcolor="#00b050" insetpen="t">
                      <v:shadow color="#ccc"/>
                      <v:textbox inset="0,0,0,0">
                        <w:txbxContent>
                          <w:p w14:paraId="1F4FC019" w14:textId="77777777" w:rsidR="003D11CB" w:rsidRPr="000C616A" w:rsidRDefault="003D11CB" w:rsidP="00513032">
                            <w:pPr>
                              <w:widowControl w:val="0"/>
                              <w:spacing w:before="0" w:after="0" w:line="238" w:lineRule="auto"/>
                              <w:jc w:val="center"/>
                              <w:rPr>
                                <w:rFonts w:ascii="Arial Rounded MT Bold" w:hAnsi="Arial Rounded MT Bold" w:cs="Arial Rounded MT Bold"/>
                                <w:sz w:val="16"/>
                                <w:szCs w:val="16"/>
                              </w:rPr>
                            </w:pPr>
                            <w:r w:rsidRPr="000C616A">
                              <w:rPr>
                                <w:rFonts w:ascii="Arial Rounded MT Bold" w:hAnsi="Arial Rounded MT Bold" w:cs="Arial Rounded MT Bold"/>
                                <w:sz w:val="16"/>
                                <w:szCs w:val="16"/>
                              </w:rPr>
                              <w:t>Code Administrator</w:t>
                            </w:r>
                          </w:p>
                          <w:p w14:paraId="51895300" w14:textId="77777777" w:rsidR="003D11CB" w:rsidRPr="000C616A" w:rsidRDefault="003D11CB" w:rsidP="00513032">
                            <w:pPr>
                              <w:widowControl w:val="0"/>
                              <w:spacing w:before="0" w:after="0" w:line="238" w:lineRule="auto"/>
                              <w:jc w:val="center"/>
                              <w:rPr>
                                <w:rFonts w:ascii="Arial Rounded MT Bold" w:hAnsi="Arial Rounded MT Bold" w:cs="Arial Rounded MT Bold"/>
                                <w:sz w:val="16"/>
                                <w:szCs w:val="16"/>
                              </w:rPr>
                            </w:pPr>
                            <w:r w:rsidRPr="000C616A">
                              <w:rPr>
                                <w:rFonts w:ascii="Arial Rounded MT Bold" w:hAnsi="Arial Rounded MT Bold" w:cs="Arial Rounded MT Bold"/>
                                <w:sz w:val="16"/>
                                <w:szCs w:val="16"/>
                              </w:rPr>
                              <w:t>Consultation</w:t>
                            </w:r>
                          </w:p>
                        </w:txbxContent>
                      </v:textbox>
                    </v:roundrect>
                  </w:pict>
                </mc:Fallback>
              </mc:AlternateContent>
            </w:r>
            <w:r>
              <w:rPr>
                <w:rFonts w:cs="Arial"/>
                <w:noProof/>
                <w:color w:val="008576"/>
                <w:szCs w:val="20"/>
                <w:lang w:val="en-US" w:eastAsia="en-US"/>
              </w:rPr>
              <mc:AlternateContent>
                <mc:Choice Requires="wps">
                  <w:drawing>
                    <wp:anchor distT="0" distB="0" distL="114300" distR="114300" simplePos="0" relativeHeight="251638272" behindDoc="0" locked="0" layoutInCell="1" allowOverlap="1" wp14:anchorId="548E8474" wp14:editId="5BABC233">
                      <wp:simplePos x="0" y="0"/>
                      <wp:positionH relativeFrom="column">
                        <wp:posOffset>183515</wp:posOffset>
                      </wp:positionH>
                      <wp:positionV relativeFrom="paragraph">
                        <wp:posOffset>1388110</wp:posOffset>
                      </wp:positionV>
                      <wp:extent cx="351155" cy="334645"/>
                      <wp:effectExtent l="12065" t="6985" r="8255" b="10795"/>
                      <wp:wrapNone/>
                      <wp:docPr id="16"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334645"/>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00B050"/>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2DAAECCF" w14:textId="77777777" w:rsidR="003D11CB" w:rsidRPr="000C616A" w:rsidRDefault="003D11CB" w:rsidP="00513032">
                                  <w:pPr>
                                    <w:widowControl w:val="0"/>
                                    <w:spacing w:line="239" w:lineRule="auto"/>
                                    <w:jc w:val="center"/>
                                    <w:rPr>
                                      <w:rFonts w:ascii="Arial Rounded MT Bold" w:hAnsi="Arial Rounded MT Bold" w:cs="Arial"/>
                                      <w:sz w:val="16"/>
                                      <w:szCs w:val="16"/>
                                    </w:rPr>
                                  </w:pPr>
                                  <w:r w:rsidRPr="000C616A">
                                    <w:rPr>
                                      <w:rFonts w:ascii="Arial Rounded MT Bold" w:hAnsi="Arial Rounded MT Bold" w:cs="Arial"/>
                                      <w:sz w:val="16"/>
                                      <w:szCs w:val="16"/>
                                    </w:rPr>
                                    <w:t>04</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48E8474" id="AutoShape 20" o:spid="_x0000_s1031" style="position:absolute;left:0;text-align:left;margin-left:14.45pt;margin-top:109.3pt;width:27.65pt;height:26.3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" filled="f" fillcolor="#00b050" insetpen="t">
                      <v:shadow color="#ccc"/>
                      <v:textbox inset="2.88pt,2.88pt,2.88pt,2.88pt">
                        <w:txbxContent>
                          <w:p w14:paraId="2DAAECCF" w14:textId="77777777" w:rsidR="003D11CB" w:rsidRPr="000C616A" w:rsidRDefault="003D11CB" w:rsidP="00513032">
                            <w:pPr>
                              <w:widowControl w:val="0"/>
                              <w:spacing w:line="239" w:lineRule="auto"/>
                              <w:jc w:val="center"/>
                              <w:rPr>
                                <w:rFonts w:ascii="Arial Rounded MT Bold" w:hAnsi="Arial Rounded MT Bold" w:cs="Arial"/>
                                <w:sz w:val="16"/>
                                <w:szCs w:val="16"/>
                              </w:rPr>
                            </w:pPr>
                            <w:r w:rsidRPr="000C616A">
                              <w:rPr>
                                <w:rFonts w:ascii="Arial Rounded MT Bold" w:hAnsi="Arial Rounded MT Bold" w:cs="Arial"/>
                                <w:sz w:val="16"/>
                                <w:szCs w:val="16"/>
                              </w:rPr>
                              <w:t>04</w:t>
                            </w:r>
                          </w:p>
                        </w:txbxContent>
                      </v:textbox>
                    </v:roundrect>
                  </w:pict>
                </mc:Fallback>
              </mc:AlternateContent>
            </w:r>
            <w:r>
              <w:rPr>
                <w:rFonts w:cs="Arial"/>
                <w:noProof/>
                <w:color w:val="008576"/>
                <w:szCs w:val="20"/>
                <w:lang w:val="en-US" w:eastAsia="en-US"/>
              </w:rPr>
              <mc:AlternateContent>
                <mc:Choice Requires="wps">
                  <w:drawing>
                    <wp:anchor distT="0" distB="0" distL="114300" distR="114300" simplePos="0" relativeHeight="251637248" behindDoc="0" locked="0" layoutInCell="1" allowOverlap="1" wp14:anchorId="7A7C3FF0" wp14:editId="041B5872">
                      <wp:simplePos x="0" y="0"/>
                      <wp:positionH relativeFrom="column">
                        <wp:posOffset>565150</wp:posOffset>
                      </wp:positionH>
                      <wp:positionV relativeFrom="paragraph">
                        <wp:posOffset>2266950</wp:posOffset>
                      </wp:positionV>
                      <wp:extent cx="1031240" cy="403225"/>
                      <wp:effectExtent l="12700" t="9525" r="13335" b="6350"/>
                      <wp:wrapNone/>
                      <wp:docPr id="15"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1240" cy="403225"/>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00B050"/>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C1A6539" w14:textId="77777777" w:rsidR="003D11CB" w:rsidRPr="00514809" w:rsidRDefault="003D11CB" w:rsidP="00513032">
                                  <w:pPr>
                                    <w:widowControl w:val="0"/>
                                    <w:spacing w:before="0" w:after="0" w:line="237" w:lineRule="auto"/>
                                    <w:jc w:val="center"/>
                                    <w:rPr>
                                      <w:rFonts w:ascii="Arial Rounded MT Bold" w:hAnsi="Arial Rounded MT Bold" w:cs="Arial Rounded MT Bold"/>
                                      <w:color w:val="000000"/>
                                      <w:sz w:val="16"/>
                                      <w:szCs w:val="16"/>
                                    </w:rPr>
                                  </w:pPr>
                                  <w:r>
                                    <w:rPr>
                                      <w:rFonts w:ascii="Arial Rounded MT Bold" w:hAnsi="Arial Rounded MT Bold" w:cs="Arial Rounded MT Bold"/>
                                      <w:color w:val="000000"/>
                                      <w:sz w:val="16"/>
                                      <w:szCs w:val="16"/>
                                    </w:rPr>
                                    <w:t xml:space="preserve">Final Grid Code </w:t>
                                  </w:r>
                                  <w:r w:rsidRPr="00514809">
                                    <w:rPr>
                                      <w:rFonts w:ascii="Arial Rounded MT Bold" w:hAnsi="Arial Rounded MT Bold" w:cs="Arial Rounded MT Bold"/>
                                      <w:color w:val="000000"/>
                                      <w:sz w:val="16"/>
                                      <w:szCs w:val="16"/>
                                    </w:rPr>
                                    <w:t>Modification Report</w:t>
                                  </w:r>
                                </w:p>
                                <w:p w14:paraId="3BA9F1E1" w14:textId="77777777" w:rsidR="003D11CB" w:rsidRPr="00514809" w:rsidRDefault="003D11CB" w:rsidP="00513032">
                                  <w:pPr>
                                    <w:widowControl w:val="0"/>
                                    <w:spacing w:before="0" w:after="0" w:line="239" w:lineRule="auto"/>
                                    <w:jc w:val="center"/>
                                    <w:rPr>
                                      <w:rFonts w:ascii="Arial Rounded MT Bold" w:hAnsi="Arial Rounded MT Bold" w:cs="Arial"/>
                                      <w:color w:val="000000"/>
                                      <w:sz w:val="16"/>
                                      <w:szCs w:val="16"/>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7C3FF0" id="AutoShape 18" o:spid="_x0000_s1032" style="position:absolute;left:0;text-align:left;margin-left:44.5pt;margin-top:178.5pt;width:81.2pt;height:31.7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" filled="f" fillcolor="#00b050" insetpen="t">
                      <v:shadow color="#ccc"/>
                      <v:textbox inset="2.88pt,0,2.88pt,0">
                        <w:txbxContent>
                          <w:p w14:paraId="1C1A6539" w14:textId="77777777" w:rsidR="003D11CB" w:rsidRPr="00514809" w:rsidRDefault="003D11CB" w:rsidP="00513032">
                            <w:pPr>
                              <w:widowControl w:val="0"/>
                              <w:spacing w:before="0" w:after="0" w:line="237" w:lineRule="auto"/>
                              <w:jc w:val="center"/>
                              <w:rPr>
                                <w:rFonts w:ascii="Arial Rounded MT Bold" w:hAnsi="Arial Rounded MT Bold" w:cs="Arial Rounded MT Bold"/>
                                <w:color w:val="000000"/>
                                <w:sz w:val="16"/>
                                <w:szCs w:val="16"/>
                              </w:rPr>
                            </w:pPr>
                            <w:r>
                              <w:rPr>
                                <w:rFonts w:ascii="Arial Rounded MT Bold" w:hAnsi="Arial Rounded MT Bold" w:cs="Arial Rounded MT Bold"/>
                                <w:color w:val="000000"/>
                                <w:sz w:val="16"/>
                                <w:szCs w:val="16"/>
                              </w:rPr>
                              <w:t xml:space="preserve">Final Grid Code </w:t>
                            </w:r>
                            <w:r w:rsidRPr="00514809">
                              <w:rPr>
                                <w:rFonts w:ascii="Arial Rounded MT Bold" w:hAnsi="Arial Rounded MT Bold" w:cs="Arial Rounded MT Bold"/>
                                <w:color w:val="000000"/>
                                <w:sz w:val="16"/>
                                <w:szCs w:val="16"/>
                              </w:rPr>
                              <w:t>Modification Report</w:t>
                            </w:r>
                          </w:p>
                          <w:p w14:paraId="3BA9F1E1" w14:textId="77777777" w:rsidR="003D11CB" w:rsidRPr="00514809" w:rsidRDefault="003D11CB" w:rsidP="00513032">
                            <w:pPr>
                              <w:widowControl w:val="0"/>
                              <w:spacing w:before="0" w:after="0" w:line="239" w:lineRule="auto"/>
                              <w:jc w:val="center"/>
                              <w:rPr>
                                <w:rFonts w:ascii="Arial Rounded MT Bold" w:hAnsi="Arial Rounded MT Bold" w:cs="Arial"/>
                                <w:color w:val="000000"/>
                                <w:sz w:val="16"/>
                                <w:szCs w:val="16"/>
                              </w:rPr>
                            </w:pPr>
                          </w:p>
                        </w:txbxContent>
                      </v:textbox>
                    </v:roundrect>
                  </w:pict>
                </mc:Fallback>
              </mc:AlternateContent>
            </w:r>
            <w:r>
              <w:rPr>
                <w:rFonts w:cs="Arial"/>
                <w:noProof/>
                <w:color w:val="008576"/>
                <w:szCs w:val="20"/>
                <w:lang w:val="en-US" w:eastAsia="en-US"/>
              </w:rPr>
              <mc:AlternateContent>
                <mc:Choice Requires="wps">
                  <w:drawing>
                    <wp:anchor distT="0" distB="0" distL="114300" distR="114300" simplePos="0" relativeHeight="251636224" behindDoc="0" locked="0" layoutInCell="1" allowOverlap="1" wp14:anchorId="0BADC650" wp14:editId="462608F5">
                      <wp:simplePos x="0" y="0"/>
                      <wp:positionH relativeFrom="column">
                        <wp:posOffset>182245</wp:posOffset>
                      </wp:positionH>
                      <wp:positionV relativeFrom="paragraph">
                        <wp:posOffset>2266950</wp:posOffset>
                      </wp:positionV>
                      <wp:extent cx="351155" cy="403225"/>
                      <wp:effectExtent l="10795" t="9525" r="9525" b="6350"/>
                      <wp:wrapNone/>
                      <wp:docPr id="14"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403225"/>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00B050"/>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04CEEFD8" w14:textId="77777777" w:rsidR="003D11CB" w:rsidRPr="00514809" w:rsidRDefault="003D11CB" w:rsidP="00513032">
                                  <w:pPr>
                                    <w:widowControl w:val="0"/>
                                    <w:spacing w:line="239" w:lineRule="auto"/>
                                    <w:jc w:val="center"/>
                                    <w:rPr>
                                      <w:rFonts w:ascii="Arial Rounded MT Bold" w:hAnsi="Arial Rounded MT Bold" w:cs="Arial"/>
                                      <w:color w:val="000000"/>
                                      <w:sz w:val="16"/>
                                      <w:szCs w:val="16"/>
                                    </w:rPr>
                                  </w:pPr>
                                  <w:r w:rsidRPr="00514809">
                                    <w:rPr>
                                      <w:rFonts w:ascii="Arial Rounded MT Bold" w:hAnsi="Arial Rounded MT Bold" w:cs="Arial"/>
                                      <w:color w:val="000000"/>
                                      <w:sz w:val="16"/>
                                      <w:szCs w:val="16"/>
                                    </w:rPr>
                                    <w:t>06</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ADC650" id="AutoShape 17" o:spid="_x0000_s1033" style="position:absolute;left:0;text-align:left;margin-left:14.35pt;margin-top:178.5pt;width:27.65pt;height:31.7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" filled="f" fillcolor="#00b050" insetpen="t">
                      <v:shadow color="#ccc"/>
                      <v:textbox inset="2.88pt,2.88pt,2.88pt,2.88pt">
                        <w:txbxContent>
                          <w:p w14:paraId="04CEEFD8" w14:textId="77777777" w:rsidR="003D11CB" w:rsidRPr="00514809" w:rsidRDefault="003D11CB" w:rsidP="00513032">
                            <w:pPr>
                              <w:widowControl w:val="0"/>
                              <w:spacing w:line="239" w:lineRule="auto"/>
                              <w:jc w:val="center"/>
                              <w:rPr>
                                <w:rFonts w:ascii="Arial Rounded MT Bold" w:hAnsi="Arial Rounded MT Bold" w:cs="Arial"/>
                                <w:color w:val="000000"/>
                                <w:sz w:val="16"/>
                                <w:szCs w:val="16"/>
                              </w:rPr>
                            </w:pPr>
                            <w:r w:rsidRPr="00514809">
                              <w:rPr>
                                <w:rFonts w:ascii="Arial Rounded MT Bold" w:hAnsi="Arial Rounded MT Bold" w:cs="Arial"/>
                                <w:color w:val="000000"/>
                                <w:sz w:val="16"/>
                                <w:szCs w:val="16"/>
                              </w:rPr>
                              <w:t>06</w:t>
                            </w:r>
                          </w:p>
                        </w:txbxContent>
                      </v:textbox>
                    </v:roundrect>
                  </w:pict>
                </mc:Fallback>
              </mc:AlternateContent>
            </w:r>
            <w:r>
              <w:rPr>
                <w:rFonts w:cs="Arial"/>
                <w:noProof/>
                <w:color w:val="008576"/>
                <w:szCs w:val="20"/>
                <w:lang w:val="en-US" w:eastAsia="en-US"/>
              </w:rPr>
              <mc:AlternateContent>
                <mc:Choice Requires="wps">
                  <w:drawing>
                    <wp:anchor distT="0" distB="0" distL="114300" distR="114300" simplePos="0" relativeHeight="251635200" behindDoc="0" locked="0" layoutInCell="1" allowOverlap="1" wp14:anchorId="249DA2BC" wp14:editId="7CC260C8">
                      <wp:simplePos x="0" y="0"/>
                      <wp:positionH relativeFrom="column">
                        <wp:posOffset>566420</wp:posOffset>
                      </wp:positionH>
                      <wp:positionV relativeFrom="paragraph">
                        <wp:posOffset>1795780</wp:posOffset>
                      </wp:positionV>
                      <wp:extent cx="1031240" cy="402590"/>
                      <wp:effectExtent l="13970" t="5080" r="12065" b="11430"/>
                      <wp:wrapNone/>
                      <wp:docPr id="13"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1240" cy="402590"/>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00B050"/>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094ADD5A" w14:textId="77777777" w:rsidR="003D11CB" w:rsidRPr="000C616A" w:rsidRDefault="003D11CB" w:rsidP="00513032">
                                  <w:pPr>
                                    <w:widowControl w:val="0"/>
                                    <w:spacing w:before="0" w:after="0" w:line="238" w:lineRule="auto"/>
                                    <w:jc w:val="center"/>
                                    <w:rPr>
                                      <w:rFonts w:ascii="Arial Rounded MT Bold" w:hAnsi="Arial Rounded MT Bold" w:cs="Arial Rounded MT Bold"/>
                                      <w:sz w:val="16"/>
                                      <w:szCs w:val="16"/>
                                    </w:rPr>
                                  </w:pPr>
                                  <w:r w:rsidRPr="000C616A">
                                    <w:rPr>
                                      <w:rFonts w:ascii="Arial Rounded MT Bold" w:hAnsi="Arial Rounded MT Bold" w:cs="Arial Rounded MT Bold"/>
                                      <w:sz w:val="16"/>
                                      <w:szCs w:val="16"/>
                                    </w:rPr>
                                    <w:t xml:space="preserve">Draft </w:t>
                                  </w:r>
                                  <w:r>
                                    <w:rPr>
                                      <w:rFonts w:ascii="Arial Rounded MT Bold" w:hAnsi="Arial Rounded MT Bold" w:cs="Arial Rounded MT Bold"/>
                                      <w:sz w:val="16"/>
                                      <w:szCs w:val="16"/>
                                    </w:rPr>
                                    <w:t xml:space="preserve">Grid Code </w:t>
                                  </w:r>
                                  <w:r w:rsidRPr="000C616A">
                                    <w:rPr>
                                      <w:rFonts w:ascii="Arial Rounded MT Bold" w:hAnsi="Arial Rounded MT Bold" w:cs="Arial Rounded MT Bold"/>
                                      <w:sz w:val="16"/>
                                      <w:szCs w:val="16"/>
                                    </w:rPr>
                                    <w:t>Modification Report</w:t>
                                  </w:r>
                                </w:p>
                                <w:p w14:paraId="181A6C79" w14:textId="77777777" w:rsidR="003D11CB" w:rsidRPr="000C616A" w:rsidRDefault="003D11CB" w:rsidP="00513032">
                                  <w:pPr>
                                    <w:widowControl w:val="0"/>
                                    <w:spacing w:line="237" w:lineRule="auto"/>
                                    <w:jc w:val="center"/>
                                    <w:rPr>
                                      <w:rFonts w:ascii="Arial Rounded MT Bold" w:hAnsi="Arial Rounded MT Bold" w:cs="Arial Rounded MT Bold"/>
                                      <w:sz w:val="16"/>
                                      <w:szCs w:val="16"/>
                                    </w:rPr>
                                  </w:pPr>
                                  <w:r w:rsidRPr="000C616A">
                                    <w:rPr>
                                      <w:rFonts w:ascii="Arial Rounded MT Bold" w:hAnsi="Arial Rounded MT Bold" w:cs="Arial Rounded MT Bold"/>
                                      <w:sz w:val="16"/>
                                      <w:szCs w:val="16"/>
                                    </w:rPr>
                                    <w:t>Consultation</w:t>
                                  </w:r>
                                </w:p>
                                <w:p w14:paraId="48C02494" w14:textId="77777777" w:rsidR="003D11CB" w:rsidRPr="000C616A" w:rsidRDefault="003D11CB" w:rsidP="00513032">
                                  <w:pPr>
                                    <w:widowControl w:val="0"/>
                                    <w:spacing w:line="239" w:lineRule="auto"/>
                                    <w:jc w:val="center"/>
                                    <w:rPr>
                                      <w:rFonts w:ascii="Arial Rounded MT Bold" w:hAnsi="Arial Rounded MT Bold" w:cs="Arial"/>
                                      <w:sz w:val="16"/>
                                      <w:szCs w:val="16"/>
                                    </w:rPr>
                                  </w:pPr>
                                </w:p>
                              </w:txbxContent>
                            </wps:txbx>
                            <wps:bodyPr rot="0" vert="horz" wrap="square" lIns="36576" tIns="0" rIns="36576"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49DA2BC" id="AutoShape 15" o:spid="_x0000_s1034" style="position:absolute;left:0;text-align:left;margin-left:44.6pt;margin-top:141.4pt;width:81.2pt;height:31.7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" filled="f" fillcolor="#00b050" insetpen="t">
                      <v:shadow color="#ccc"/>
                      <v:textbox inset="2.88pt,0,2.88pt,0">
                        <w:txbxContent>
                          <w:p w14:paraId="094ADD5A" w14:textId="77777777" w:rsidR="003D11CB" w:rsidRPr="000C616A" w:rsidRDefault="003D11CB" w:rsidP="00513032">
                            <w:pPr>
                              <w:widowControl w:val="0"/>
                              <w:spacing w:before="0" w:after="0" w:line="238" w:lineRule="auto"/>
                              <w:jc w:val="center"/>
                              <w:rPr>
                                <w:rFonts w:ascii="Arial Rounded MT Bold" w:hAnsi="Arial Rounded MT Bold" w:cs="Arial Rounded MT Bold"/>
                                <w:sz w:val="16"/>
                                <w:szCs w:val="16"/>
                              </w:rPr>
                            </w:pPr>
                            <w:r w:rsidRPr="000C616A">
                              <w:rPr>
                                <w:rFonts w:ascii="Arial Rounded MT Bold" w:hAnsi="Arial Rounded MT Bold" w:cs="Arial Rounded MT Bold"/>
                                <w:sz w:val="16"/>
                                <w:szCs w:val="16"/>
                              </w:rPr>
                              <w:t xml:space="preserve">Draft </w:t>
                            </w:r>
                            <w:r>
                              <w:rPr>
                                <w:rFonts w:ascii="Arial Rounded MT Bold" w:hAnsi="Arial Rounded MT Bold" w:cs="Arial Rounded MT Bold"/>
                                <w:sz w:val="16"/>
                                <w:szCs w:val="16"/>
                              </w:rPr>
                              <w:t xml:space="preserve">Grid Code </w:t>
                            </w:r>
                            <w:r w:rsidRPr="000C616A">
                              <w:rPr>
                                <w:rFonts w:ascii="Arial Rounded MT Bold" w:hAnsi="Arial Rounded MT Bold" w:cs="Arial Rounded MT Bold"/>
                                <w:sz w:val="16"/>
                                <w:szCs w:val="16"/>
                              </w:rPr>
                              <w:t>Modification Report</w:t>
                            </w:r>
                          </w:p>
                          <w:p w14:paraId="181A6C79" w14:textId="77777777" w:rsidR="003D11CB" w:rsidRPr="000C616A" w:rsidRDefault="003D11CB" w:rsidP="00513032">
                            <w:pPr>
                              <w:widowControl w:val="0"/>
                              <w:spacing w:line="237" w:lineRule="auto"/>
                              <w:jc w:val="center"/>
                              <w:rPr>
                                <w:rFonts w:ascii="Arial Rounded MT Bold" w:hAnsi="Arial Rounded MT Bold" w:cs="Arial Rounded MT Bold"/>
                                <w:sz w:val="16"/>
                                <w:szCs w:val="16"/>
                              </w:rPr>
                            </w:pPr>
                            <w:r w:rsidRPr="000C616A">
                              <w:rPr>
                                <w:rFonts w:ascii="Arial Rounded MT Bold" w:hAnsi="Arial Rounded MT Bold" w:cs="Arial Rounded MT Bold"/>
                                <w:sz w:val="16"/>
                                <w:szCs w:val="16"/>
                              </w:rPr>
                              <w:t>Consultation</w:t>
                            </w:r>
                          </w:p>
                          <w:p w14:paraId="48C02494" w14:textId="77777777" w:rsidR="003D11CB" w:rsidRPr="000C616A" w:rsidRDefault="003D11CB" w:rsidP="00513032">
                            <w:pPr>
                              <w:widowControl w:val="0"/>
                              <w:spacing w:line="239" w:lineRule="auto"/>
                              <w:jc w:val="center"/>
                              <w:rPr>
                                <w:rFonts w:ascii="Arial Rounded MT Bold" w:hAnsi="Arial Rounded MT Bold" w:cs="Arial"/>
                                <w:sz w:val="16"/>
                                <w:szCs w:val="16"/>
                              </w:rPr>
                            </w:pPr>
                          </w:p>
                        </w:txbxContent>
                      </v:textbox>
                    </v:roundrect>
                  </w:pict>
                </mc:Fallback>
              </mc:AlternateContent>
            </w:r>
            <w:r>
              <w:rPr>
                <w:rFonts w:cs="Arial"/>
                <w:noProof/>
                <w:color w:val="008576"/>
                <w:szCs w:val="20"/>
                <w:lang w:val="en-US" w:eastAsia="en-US"/>
              </w:rPr>
              <mc:AlternateContent>
                <mc:Choice Requires="wps">
                  <w:drawing>
                    <wp:anchor distT="0" distB="0" distL="114300" distR="114300" simplePos="0" relativeHeight="251634176" behindDoc="0" locked="0" layoutInCell="1" allowOverlap="1" wp14:anchorId="4E78DE90" wp14:editId="78680A55">
                      <wp:simplePos x="0" y="0"/>
                      <wp:positionH relativeFrom="column">
                        <wp:posOffset>183515</wp:posOffset>
                      </wp:positionH>
                      <wp:positionV relativeFrom="paragraph">
                        <wp:posOffset>1795780</wp:posOffset>
                      </wp:positionV>
                      <wp:extent cx="351155" cy="402590"/>
                      <wp:effectExtent l="12065" t="5080" r="8255" b="11430"/>
                      <wp:wrapNone/>
                      <wp:docPr id="1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402590"/>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00B050"/>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7D98DF0D" w14:textId="77777777" w:rsidR="003D11CB" w:rsidRPr="000C616A" w:rsidRDefault="003D11CB" w:rsidP="00513032">
                                  <w:pPr>
                                    <w:widowControl w:val="0"/>
                                    <w:spacing w:line="239" w:lineRule="auto"/>
                                    <w:jc w:val="center"/>
                                    <w:rPr>
                                      <w:rFonts w:ascii="Arial Rounded MT Bold" w:hAnsi="Arial Rounded MT Bold" w:cs="Arial"/>
                                      <w:sz w:val="16"/>
                                      <w:szCs w:val="16"/>
                                    </w:rPr>
                                  </w:pPr>
                                  <w:r w:rsidRPr="000C616A">
                                    <w:rPr>
                                      <w:rFonts w:ascii="Arial Rounded MT Bold" w:hAnsi="Arial Rounded MT Bold" w:cs="Arial"/>
                                      <w:sz w:val="16"/>
                                      <w:szCs w:val="16"/>
                                    </w:rPr>
                                    <w:t>05</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78DE90" id="AutoShape 14" o:spid="_x0000_s1035" style="position:absolute;left:0;text-align:left;margin-left:14.45pt;margin-top:141.4pt;width:27.65pt;height:31.7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" filled="f" fillcolor="#00b050" insetpen="t">
                      <v:shadow color="#ccc"/>
                      <v:textbox inset="2.88pt,2.88pt,2.88pt,2.88pt">
                        <w:txbxContent>
                          <w:p w14:paraId="7D98DF0D" w14:textId="77777777" w:rsidR="003D11CB" w:rsidRPr="000C616A" w:rsidRDefault="003D11CB" w:rsidP="00513032">
                            <w:pPr>
                              <w:widowControl w:val="0"/>
                              <w:spacing w:line="239" w:lineRule="auto"/>
                              <w:jc w:val="center"/>
                              <w:rPr>
                                <w:rFonts w:ascii="Arial Rounded MT Bold" w:hAnsi="Arial Rounded MT Bold" w:cs="Arial"/>
                                <w:sz w:val="16"/>
                                <w:szCs w:val="16"/>
                              </w:rPr>
                            </w:pPr>
                            <w:r w:rsidRPr="000C616A">
                              <w:rPr>
                                <w:rFonts w:ascii="Arial Rounded MT Bold" w:hAnsi="Arial Rounded MT Bold" w:cs="Arial"/>
                                <w:sz w:val="16"/>
                                <w:szCs w:val="16"/>
                              </w:rPr>
                              <w:t>05</w:t>
                            </w:r>
                          </w:p>
                        </w:txbxContent>
                      </v:textbox>
                    </v:roundrect>
                  </w:pict>
                </mc:Fallback>
              </mc:AlternateContent>
            </w:r>
            <w:r>
              <w:rPr>
                <w:rFonts w:cs="Arial"/>
                <w:noProof/>
                <w:color w:val="008576"/>
                <w:szCs w:val="20"/>
                <w:lang w:val="en-US" w:eastAsia="en-US"/>
              </w:rPr>
              <mc:AlternateContent>
                <mc:Choice Requires="wps">
                  <w:drawing>
                    <wp:anchor distT="0" distB="0" distL="114300" distR="114300" simplePos="0" relativeHeight="251633152" behindDoc="0" locked="0" layoutInCell="1" allowOverlap="1" wp14:anchorId="0DFF131B" wp14:editId="7001E25C">
                      <wp:simplePos x="0" y="0"/>
                      <wp:positionH relativeFrom="column">
                        <wp:posOffset>567055</wp:posOffset>
                      </wp:positionH>
                      <wp:positionV relativeFrom="paragraph">
                        <wp:posOffset>975995</wp:posOffset>
                      </wp:positionV>
                      <wp:extent cx="1031240" cy="336550"/>
                      <wp:effectExtent l="0" t="0" r="16510" b="25400"/>
                      <wp:wrapNone/>
                      <wp:docPr id="11"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1240" cy="336550"/>
                              </a:xfrm>
                              <a:prstGeom prst="roundRect">
                                <a:avLst>
                                  <a:gd name="adj" fmla="val 16667"/>
                                </a:avLst>
                              </a:prstGeom>
                              <a:solidFill>
                                <a:srgbClr val="00B050"/>
                              </a:solidFill>
                              <a:ln w="9525" algn="in">
                                <a:solidFill>
                                  <a:srgbClr val="000000"/>
                                </a:solidFill>
                                <a:round/>
                                <a:headEnd/>
                                <a:tailEnd/>
                              </a:ln>
                              <a:effectLst/>
                              <a:extLst/>
                            </wps:spPr>
                            <wps:txbx>
                              <w:txbxContent>
                                <w:p w14:paraId="7FE9F139" w14:textId="77777777" w:rsidR="003D11CB" w:rsidRPr="003D11CB" w:rsidRDefault="003D11CB" w:rsidP="00513032">
                                  <w:pPr>
                                    <w:widowControl w:val="0"/>
                                    <w:spacing w:line="239" w:lineRule="auto"/>
                                    <w:jc w:val="center"/>
                                    <w:rPr>
                                      <w:rFonts w:ascii="Arial Rounded MT Bold" w:hAnsi="Arial Rounded MT Bold" w:cs="Arial"/>
                                      <w:color w:val="FFFFFF" w:themeColor="background1"/>
                                      <w:sz w:val="16"/>
                                      <w:szCs w:val="16"/>
                                      <w:rPrChange w:id="13" w:author="Mullen (ESO), Paul J" w:date="2019-10-02T12:23:00Z">
                                        <w:rPr>
                                          <w:rFonts w:ascii="Arial Rounded MT Bold" w:hAnsi="Arial Rounded MT Bold" w:cs="Arial"/>
                                          <w:color w:val="000000"/>
                                          <w:sz w:val="16"/>
                                          <w:szCs w:val="16"/>
                                        </w:rPr>
                                      </w:rPrChange>
                                    </w:rPr>
                                  </w:pPr>
                                  <w:r w:rsidRPr="003D11CB">
                                    <w:rPr>
                                      <w:rFonts w:ascii="Arial Rounded MT Bold" w:hAnsi="Arial Rounded MT Bold" w:cs="Arial"/>
                                      <w:color w:val="FFFFFF" w:themeColor="background1"/>
                                      <w:sz w:val="16"/>
                                      <w:szCs w:val="16"/>
                                      <w:rPrChange w:id="14" w:author="Mullen (ESO), Paul J" w:date="2019-10-02T12:23:00Z">
                                        <w:rPr>
                                          <w:rFonts w:ascii="Arial Rounded MT Bold" w:hAnsi="Arial Rounded MT Bold" w:cs="Arial"/>
                                          <w:color w:val="000000"/>
                                          <w:sz w:val="16"/>
                                          <w:szCs w:val="16"/>
                                        </w:rPr>
                                      </w:rPrChange>
                                    </w:rPr>
                                    <w:t>Workgroup 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FF131B" id="AutoShape 28" o:spid="_x0000_s1036" style="position:absolute;left:0;text-align:left;margin-left:44.65pt;margin-top:76.85pt;width:81.2pt;height:26.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" fillcolor="#00b050" insetpen="t">
                      <v:textbox inset="0,0,0,0">
                        <w:txbxContent>
                          <w:p w14:paraId="7FE9F139" w14:textId="77777777" w:rsidR="003D11CB" w:rsidRPr="003D11CB" w:rsidRDefault="003D11CB" w:rsidP="00513032">
                            <w:pPr>
                              <w:widowControl w:val="0"/>
                              <w:spacing w:line="239" w:lineRule="auto"/>
                              <w:jc w:val="center"/>
                              <w:rPr>
                                <w:rFonts w:ascii="Arial Rounded MT Bold" w:hAnsi="Arial Rounded MT Bold" w:cs="Arial"/>
                                <w:color w:val="FFFFFF" w:themeColor="background1"/>
                                <w:sz w:val="16"/>
                                <w:szCs w:val="16"/>
                                <w:rPrChange w:id="15" w:author="Mullen (ESO), Paul J" w:date="2019-10-02T12:23:00Z">
                                  <w:rPr>
                                    <w:rFonts w:ascii="Arial Rounded MT Bold" w:hAnsi="Arial Rounded MT Bold" w:cs="Arial"/>
                                    <w:color w:val="000000"/>
                                    <w:sz w:val="16"/>
                                    <w:szCs w:val="16"/>
                                  </w:rPr>
                                </w:rPrChange>
                              </w:rPr>
                            </w:pPr>
                            <w:r w:rsidRPr="003D11CB">
                              <w:rPr>
                                <w:rFonts w:ascii="Arial Rounded MT Bold" w:hAnsi="Arial Rounded MT Bold" w:cs="Arial"/>
                                <w:color w:val="FFFFFF" w:themeColor="background1"/>
                                <w:sz w:val="16"/>
                                <w:szCs w:val="16"/>
                                <w:rPrChange w:id="16" w:author="Mullen (ESO), Paul J" w:date="2019-10-02T12:23:00Z">
                                  <w:rPr>
                                    <w:rFonts w:ascii="Arial Rounded MT Bold" w:hAnsi="Arial Rounded MT Bold" w:cs="Arial"/>
                                    <w:color w:val="000000"/>
                                    <w:sz w:val="16"/>
                                    <w:szCs w:val="16"/>
                                  </w:rPr>
                                </w:rPrChange>
                              </w:rPr>
                              <w:t>Workgroup Report</w:t>
                            </w:r>
                          </w:p>
                        </w:txbxContent>
                      </v:textbox>
                    </v:roundrect>
                  </w:pict>
                </mc:Fallback>
              </mc:AlternateContent>
            </w:r>
            <w:r>
              <w:rPr>
                <w:rFonts w:cs="Arial"/>
                <w:noProof/>
                <w:color w:val="008576"/>
                <w:szCs w:val="20"/>
                <w:lang w:val="en-US" w:eastAsia="en-US"/>
              </w:rPr>
              <mc:AlternateContent>
                <mc:Choice Requires="wps">
                  <w:drawing>
                    <wp:anchor distT="0" distB="0" distL="114300" distR="114300" simplePos="0" relativeHeight="251632128" behindDoc="0" locked="0" layoutInCell="1" allowOverlap="1" wp14:anchorId="0D8CAFA7" wp14:editId="008224A0">
                      <wp:simplePos x="0" y="0"/>
                      <wp:positionH relativeFrom="column">
                        <wp:posOffset>184150</wp:posOffset>
                      </wp:positionH>
                      <wp:positionV relativeFrom="paragraph">
                        <wp:posOffset>975995</wp:posOffset>
                      </wp:positionV>
                      <wp:extent cx="351155" cy="336550"/>
                      <wp:effectExtent l="0" t="0" r="10795" b="25400"/>
                      <wp:wrapNone/>
                      <wp:docPr id="10"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336550"/>
                              </a:xfrm>
                              <a:prstGeom prst="roundRect">
                                <a:avLst>
                                  <a:gd name="adj" fmla="val 16667"/>
                                </a:avLst>
                              </a:prstGeom>
                              <a:solidFill>
                                <a:srgbClr val="00B050"/>
                              </a:solidFill>
                              <a:ln w="9525" algn="in">
                                <a:solidFill>
                                  <a:srgbClr val="000000"/>
                                </a:solidFill>
                                <a:round/>
                                <a:headEnd/>
                                <a:tailEnd/>
                              </a:ln>
                              <a:effectLst/>
                              <a:extLst/>
                            </wps:spPr>
                            <wps:txbx>
                              <w:txbxContent>
                                <w:p w14:paraId="199891B4" w14:textId="77777777" w:rsidR="003D11CB" w:rsidRPr="003D11CB" w:rsidRDefault="003D11CB" w:rsidP="00513032">
                                  <w:pPr>
                                    <w:widowControl w:val="0"/>
                                    <w:spacing w:line="239" w:lineRule="auto"/>
                                    <w:jc w:val="center"/>
                                    <w:rPr>
                                      <w:rFonts w:ascii="Arial Rounded MT Bold" w:hAnsi="Arial Rounded MT Bold" w:cs="Arial"/>
                                      <w:color w:val="FFFFFF" w:themeColor="background1"/>
                                      <w:sz w:val="16"/>
                                      <w:szCs w:val="16"/>
                                      <w:rPrChange w:id="17" w:author="Mullen (ESO), Paul J" w:date="2019-10-02T12:23:00Z">
                                        <w:rPr>
                                          <w:rFonts w:ascii="Arial Rounded MT Bold" w:hAnsi="Arial Rounded MT Bold" w:cs="Arial"/>
                                          <w:sz w:val="16"/>
                                          <w:szCs w:val="16"/>
                                        </w:rPr>
                                      </w:rPrChange>
                                    </w:rPr>
                                  </w:pPr>
                                  <w:r w:rsidRPr="003D11CB">
                                    <w:rPr>
                                      <w:rFonts w:ascii="Arial Rounded MT Bold" w:hAnsi="Arial Rounded MT Bold" w:cs="Arial"/>
                                      <w:color w:val="FFFFFF" w:themeColor="background1"/>
                                      <w:sz w:val="16"/>
                                      <w:szCs w:val="16"/>
                                      <w:rPrChange w:id="18" w:author="Mullen (ESO), Paul J" w:date="2019-10-02T12:23:00Z">
                                        <w:rPr>
                                          <w:rFonts w:ascii="Arial Rounded MT Bold" w:hAnsi="Arial Rounded MT Bold" w:cs="Arial"/>
                                          <w:sz w:val="16"/>
                                          <w:szCs w:val="16"/>
                                        </w:rPr>
                                      </w:rPrChange>
                                    </w:rPr>
                                    <w:t>03</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8CAFA7" id="AutoShape 27" o:spid="_x0000_s1037" style="position:absolute;left:0;text-align:left;margin-left:14.5pt;margin-top:76.85pt;width:27.65pt;height:26.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" fillcolor="#00b050" insetpen="t">
                      <v:textbox inset="2.88pt,2.88pt,2.88pt,2.88pt">
                        <w:txbxContent>
                          <w:p w14:paraId="199891B4" w14:textId="77777777" w:rsidR="003D11CB" w:rsidRPr="003D11CB" w:rsidRDefault="003D11CB" w:rsidP="00513032">
                            <w:pPr>
                              <w:widowControl w:val="0"/>
                              <w:spacing w:line="239" w:lineRule="auto"/>
                              <w:jc w:val="center"/>
                              <w:rPr>
                                <w:rFonts w:ascii="Arial Rounded MT Bold" w:hAnsi="Arial Rounded MT Bold" w:cs="Arial"/>
                                <w:color w:val="FFFFFF" w:themeColor="background1"/>
                                <w:sz w:val="16"/>
                                <w:szCs w:val="16"/>
                                <w:rPrChange w:id="19" w:author="Mullen (ESO), Paul J" w:date="2019-10-02T12:23:00Z">
                                  <w:rPr>
                                    <w:rFonts w:ascii="Arial Rounded MT Bold" w:hAnsi="Arial Rounded MT Bold" w:cs="Arial"/>
                                    <w:sz w:val="16"/>
                                    <w:szCs w:val="16"/>
                                  </w:rPr>
                                </w:rPrChange>
                              </w:rPr>
                            </w:pPr>
                            <w:r w:rsidRPr="003D11CB">
                              <w:rPr>
                                <w:rFonts w:ascii="Arial Rounded MT Bold" w:hAnsi="Arial Rounded MT Bold" w:cs="Arial"/>
                                <w:color w:val="FFFFFF" w:themeColor="background1"/>
                                <w:sz w:val="16"/>
                                <w:szCs w:val="16"/>
                                <w:rPrChange w:id="20" w:author="Mullen (ESO), Paul J" w:date="2019-10-02T12:23:00Z">
                                  <w:rPr>
                                    <w:rFonts w:ascii="Arial Rounded MT Bold" w:hAnsi="Arial Rounded MT Bold" w:cs="Arial"/>
                                    <w:sz w:val="16"/>
                                    <w:szCs w:val="16"/>
                                  </w:rPr>
                                </w:rPrChange>
                              </w:rPr>
                              <w:t>03</w:t>
                            </w:r>
                          </w:p>
                        </w:txbxContent>
                      </v:textbox>
                    </v:roundrect>
                  </w:pict>
                </mc:Fallback>
              </mc:AlternateContent>
            </w:r>
          </w:p>
        </w:tc>
      </w:tr>
      <w:tr w:rsidR="006F19E3" w:rsidRPr="00EB32BB" w14:paraId="36340849" w14:textId="77777777" w:rsidTr="00CD58C0">
        <w:trPr>
          <w:trHeight w:val="802"/>
        </w:trPr>
        <w:tc>
          <w:tcPr>
            <w:tcW w:w="10824" w:type="dxa"/>
            <w:gridSpan w:val="3"/>
            <w:tcBorders>
              <w:top w:val="single" w:sz="4" w:space="0" w:color="4A8958"/>
              <w:left w:val="single" w:sz="4" w:space="0" w:color="4A8958"/>
              <w:bottom w:val="single" w:sz="4" w:space="0" w:color="4A8958"/>
              <w:right w:val="single" w:sz="4" w:space="0" w:color="4A8958"/>
            </w:tcBorders>
            <w:shd w:val="clear" w:color="auto" w:fill="auto"/>
          </w:tcPr>
          <w:p w14:paraId="0F331833" w14:textId="399A03B0" w:rsidR="006F19E3" w:rsidRPr="00973F1B" w:rsidRDefault="006F19E3" w:rsidP="00BD7D42">
            <w:pPr>
              <w:pStyle w:val="BodyText2"/>
              <w:ind w:left="113" w:right="113"/>
              <w:jc w:val="both"/>
              <w:rPr>
                <w:rFonts w:cs="Arial"/>
                <w:i/>
                <w:color w:val="00B274"/>
                <w:sz w:val="24"/>
              </w:rPr>
            </w:pPr>
            <w:r w:rsidRPr="00973F1B">
              <w:rPr>
                <w:rFonts w:cs="Arial"/>
                <w:b/>
                <w:sz w:val="24"/>
              </w:rPr>
              <w:t>Purpose of Modification</w:t>
            </w:r>
            <w:r w:rsidR="004342AF">
              <w:rPr>
                <w:rFonts w:cs="Arial"/>
                <w:b/>
                <w:sz w:val="24"/>
              </w:rPr>
              <w:t xml:space="preserve">: </w:t>
            </w:r>
            <w:r w:rsidR="00B80B9C" w:rsidRPr="00516043">
              <w:rPr>
                <w:rFonts w:eastAsia="Arial"/>
                <w:sz w:val="24"/>
              </w:rPr>
              <w:t>These modifications will set out within the Grid Code the obligations in the EU Connection Codes as they relate to the specification of certain items by certain obligated party or parties.</w:t>
            </w:r>
          </w:p>
        </w:tc>
      </w:tr>
      <w:tr w:rsidR="006F19E3" w:rsidRPr="00EB32BB" w14:paraId="44E9F380" w14:textId="77777777" w:rsidTr="00CD58C0">
        <w:trPr>
          <w:trHeight w:val="910"/>
        </w:trPr>
        <w:tc>
          <w:tcPr>
            <w:tcW w:w="975" w:type="dxa"/>
            <w:tcBorders>
              <w:top w:val="single" w:sz="4" w:space="0" w:color="4A8958"/>
              <w:left w:val="single" w:sz="4" w:space="0" w:color="4A8958"/>
              <w:bottom w:val="single" w:sz="4" w:space="0" w:color="4A8958"/>
              <w:right w:val="single" w:sz="4" w:space="0" w:color="4A8958"/>
            </w:tcBorders>
            <w:shd w:val="clear" w:color="auto" w:fill="auto"/>
            <w:vAlign w:val="center"/>
          </w:tcPr>
          <w:p w14:paraId="052EB55C" w14:textId="5EB10EC1" w:rsidR="006F19E3" w:rsidRPr="00973F1B" w:rsidRDefault="00702E81" w:rsidP="006F19E3">
            <w:pPr>
              <w:ind w:firstLine="9"/>
              <w:jc w:val="center"/>
              <w:rPr>
                <w:rFonts w:cs="Arial"/>
                <w:sz w:val="24"/>
              </w:rPr>
            </w:pPr>
            <w:r>
              <w:rPr>
                <w:rFonts w:cs="Arial"/>
                <w:noProof/>
                <w:sz w:val="24"/>
                <w:lang w:val="en-US" w:eastAsia="en-US"/>
              </w:rPr>
              <w:drawing>
                <wp:inline distT="0" distB="0" distL="0" distR="0" wp14:anchorId="693B6006" wp14:editId="4C39C115">
                  <wp:extent cx="480060" cy="480060"/>
                  <wp:effectExtent l="0" t="0" r="0" b="0"/>
                  <wp:docPr id="1"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8">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80060" cy="480060"/>
                          </a:xfrm>
                          <a:prstGeom prst="rect">
                            <a:avLst/>
                          </a:prstGeom>
                          <a:noFill/>
                          <a:ln>
                            <a:noFill/>
                          </a:ln>
                        </pic:spPr>
                      </pic:pic>
                    </a:graphicData>
                  </a:graphic>
                </wp:inline>
              </w:drawing>
            </w:r>
          </w:p>
        </w:tc>
        <w:tc>
          <w:tcPr>
            <w:tcW w:w="9849" w:type="dxa"/>
            <w:gridSpan w:val="2"/>
            <w:tcBorders>
              <w:top w:val="single" w:sz="4" w:space="0" w:color="4A8958"/>
              <w:left w:val="single" w:sz="4" w:space="0" w:color="4A8958"/>
              <w:bottom w:val="single" w:sz="4" w:space="0" w:color="4A8958"/>
              <w:right w:val="single" w:sz="4" w:space="0" w:color="4A8958"/>
            </w:tcBorders>
            <w:shd w:val="clear" w:color="auto" w:fill="auto"/>
          </w:tcPr>
          <w:p w14:paraId="6BF03FEB" w14:textId="32BB0D62" w:rsidR="00B80B9C" w:rsidDel="00F43A41" w:rsidRDefault="00B80B9C" w:rsidP="00F43A41">
            <w:pPr>
              <w:pStyle w:val="BodyText3"/>
              <w:ind w:right="113"/>
              <w:jc w:val="both"/>
              <w:rPr>
                <w:del w:id="21" w:author="Mullen (ESO), Paul J" w:date="2019-10-02T11:11:00Z"/>
              </w:rPr>
            </w:pPr>
            <w:r w:rsidRPr="00B6338E">
              <w:t>This document contains the discussion of the Workgroup which formed in 18 November 2017 to develop and assess the proposal</w:t>
            </w:r>
            <w:ins w:id="22" w:author="Mullen (ESO), Paul J" w:date="2019-10-02T11:09:00Z">
              <w:r w:rsidR="00F43A41">
                <w:t xml:space="preserve">, the responses to the Workgroup Consultation which closed on 6 September 2019, the voting of the Workgroup held on </w:t>
              </w:r>
              <w:r w:rsidR="00F43A41" w:rsidRPr="00F43A41">
                <w:rPr>
                  <w:highlight w:val="yellow"/>
                  <w:rPrChange w:id="23" w:author="Mullen (ESO), Paul J" w:date="2019-10-02T11:10:00Z">
                    <w:rPr/>
                  </w:rPrChange>
                </w:rPr>
                <w:t>XX Month 2019</w:t>
              </w:r>
            </w:ins>
            <w:ins w:id="24" w:author="Mullen (ESO), Paul J" w:date="2019-10-02T11:10:00Z">
              <w:r w:rsidR="00F43A41">
                <w:t xml:space="preserve"> for GC0107 and </w:t>
              </w:r>
              <w:r w:rsidR="00F43A41" w:rsidRPr="00C353F8">
                <w:rPr>
                  <w:highlight w:val="yellow"/>
                </w:rPr>
                <w:t xml:space="preserve"> XX Month 2019</w:t>
              </w:r>
              <w:r w:rsidR="00F43A41">
                <w:t xml:space="preserve"> for GC0113 and the Workgroup</w:t>
              </w:r>
            </w:ins>
            <w:ins w:id="25" w:author="Mullen (ESO), Paul J" w:date="2019-10-02T11:11:00Z">
              <w:r w:rsidR="00F43A41">
                <w:t>’s final conclusions</w:t>
              </w:r>
            </w:ins>
            <w:r w:rsidRPr="00B6338E">
              <w:t xml:space="preserve">. </w:t>
            </w:r>
            <w:del w:id="26" w:author="Mullen (ESO), Paul J" w:date="2019-10-02T11:11:00Z">
              <w:r w:rsidRPr="00B6338E" w:rsidDel="00F43A41">
                <w:delText>Any interested party is able to make a response in line with the guidance set out in</w:delText>
              </w:r>
              <w:r w:rsidRPr="00CF6157" w:rsidDel="00F43A41">
                <w:delText xml:space="preserve"> </w:delText>
              </w:r>
              <w:r w:rsidDel="00F43A41">
                <w:delText>the Governance Rules of the Grid Code.</w:delText>
              </w:r>
              <w:r w:rsidRPr="00CF6157" w:rsidDel="00F43A41">
                <w:delText xml:space="preserve"> </w:delText>
              </w:r>
            </w:del>
          </w:p>
          <w:p w14:paraId="7AD10EBB" w14:textId="54125C99" w:rsidR="00CF6157" w:rsidRPr="00CF6157" w:rsidDel="00F43A41" w:rsidRDefault="00CF6157">
            <w:pPr>
              <w:pStyle w:val="BodyText3"/>
              <w:ind w:right="113"/>
              <w:jc w:val="both"/>
              <w:rPr>
                <w:del w:id="27" w:author="Mullen (ESO), Paul J" w:date="2019-10-02T11:11:00Z"/>
                <w:b/>
              </w:rPr>
              <w:pPrChange w:id="28" w:author="Mullen (ESO), Paul J" w:date="2019-10-02T11:11:00Z">
                <w:pPr>
                  <w:pStyle w:val="BodyText3"/>
                  <w:framePr w:hSpace="180" w:wrap="around" w:vAnchor="page" w:hAnchor="page" w:x="775" w:y="1474"/>
                  <w:ind w:right="113"/>
                </w:pPr>
              </w:pPrChange>
            </w:pPr>
            <w:del w:id="29" w:author="Mullen (ESO), Paul J" w:date="2019-10-02T11:11:00Z">
              <w:r w:rsidRPr="00CF6157" w:rsidDel="00F43A41">
                <w:rPr>
                  <w:b/>
                </w:rPr>
                <w:delText>Published on</w:delText>
              </w:r>
              <w:r w:rsidRPr="00B743A3" w:rsidDel="00F43A41">
                <w:rPr>
                  <w:b/>
                </w:rPr>
                <w:delText xml:space="preserve">: </w:delText>
              </w:r>
              <w:r w:rsidR="0043349D" w:rsidDel="00F43A41">
                <w:rPr>
                  <w:b/>
                </w:rPr>
                <w:delText xml:space="preserve">31 </w:delText>
              </w:r>
              <w:r w:rsidR="00D1161C" w:rsidDel="00F43A41">
                <w:rPr>
                  <w:b/>
                </w:rPr>
                <w:delText>July</w:delText>
              </w:r>
              <w:r w:rsidDel="00F43A41">
                <w:rPr>
                  <w:b/>
                </w:rPr>
                <w:delText xml:space="preserve"> 2019</w:delText>
              </w:r>
            </w:del>
          </w:p>
          <w:p w14:paraId="412F1F95" w14:textId="51F55B96" w:rsidR="00CF6157" w:rsidRPr="00CF6157" w:rsidDel="00F43A41" w:rsidRDefault="00CF6157">
            <w:pPr>
              <w:pStyle w:val="BodyText3"/>
              <w:ind w:right="113"/>
              <w:jc w:val="both"/>
              <w:rPr>
                <w:del w:id="30" w:author="Mullen (ESO), Paul J" w:date="2019-10-02T11:11:00Z"/>
                <w:b/>
              </w:rPr>
              <w:pPrChange w:id="31" w:author="Mullen (ESO), Paul J" w:date="2019-10-02T11:11:00Z">
                <w:pPr>
                  <w:pStyle w:val="BodyText3"/>
                  <w:framePr w:hSpace="180" w:wrap="around" w:vAnchor="page" w:hAnchor="page" w:x="775" w:y="1474"/>
                  <w:ind w:right="113"/>
                </w:pPr>
              </w:pPrChange>
            </w:pPr>
            <w:del w:id="32" w:author="Mullen (ESO), Paul J" w:date="2019-10-02T11:11:00Z">
              <w:r w:rsidRPr="00CF6157" w:rsidDel="00F43A41">
                <w:rPr>
                  <w:b/>
                </w:rPr>
                <w:delText xml:space="preserve">Length of Consultation: </w:delText>
              </w:r>
              <w:r w:rsidR="0043349D" w:rsidDel="00F43A41">
                <w:rPr>
                  <w:b/>
                </w:rPr>
                <w:delText>25</w:delText>
              </w:r>
              <w:r w:rsidR="007D40E1" w:rsidRPr="00CF6157" w:rsidDel="00F43A41">
                <w:rPr>
                  <w:b/>
                </w:rPr>
                <w:delText xml:space="preserve"> </w:delText>
              </w:r>
              <w:r w:rsidRPr="00CF6157" w:rsidDel="00F43A41">
                <w:rPr>
                  <w:b/>
                </w:rPr>
                <w:delText xml:space="preserve">Working days </w:delText>
              </w:r>
            </w:del>
          </w:p>
          <w:p w14:paraId="495E6232" w14:textId="40B62133" w:rsidR="007D40E1" w:rsidRPr="00973F1B" w:rsidRDefault="00CF6157">
            <w:pPr>
              <w:pStyle w:val="BodyText3"/>
              <w:ind w:right="113"/>
              <w:jc w:val="both"/>
              <w:rPr>
                <w:rFonts w:cs="Arial"/>
              </w:rPr>
              <w:pPrChange w:id="33" w:author="Mullen (ESO), Paul J" w:date="2019-10-02T11:11:00Z">
                <w:pPr>
                  <w:pStyle w:val="BodyText2"/>
                  <w:framePr w:hSpace="180" w:wrap="around" w:vAnchor="page" w:hAnchor="page" w:x="775" w:y="1474"/>
                  <w:spacing w:line="240" w:lineRule="auto"/>
                  <w:ind w:right="113"/>
                </w:pPr>
              </w:pPrChange>
            </w:pPr>
            <w:del w:id="34" w:author="Mullen (ESO), Paul J" w:date="2019-10-02T11:11:00Z">
              <w:r w:rsidRPr="00CF6157" w:rsidDel="00F43A41">
                <w:rPr>
                  <w:b/>
                </w:rPr>
                <w:delText xml:space="preserve">Responses by: </w:delText>
              </w:r>
              <w:r w:rsidR="005D263C" w:rsidDel="00F43A41">
                <w:rPr>
                  <w:b/>
                </w:rPr>
                <w:delText xml:space="preserve">5pm on </w:delText>
              </w:r>
              <w:r w:rsidR="007D40E1" w:rsidDel="00F43A41">
                <w:rPr>
                  <w:b/>
                </w:rPr>
                <w:delText>6 September</w:delText>
              </w:r>
              <w:r w:rsidDel="00F43A41">
                <w:rPr>
                  <w:b/>
                </w:rPr>
                <w:delText xml:space="preserve"> 2019</w:delText>
              </w:r>
            </w:del>
          </w:p>
        </w:tc>
      </w:tr>
      <w:tr w:rsidR="006F19E3" w:rsidRPr="00EB32BB" w14:paraId="389901AD" w14:textId="77777777" w:rsidTr="00CD58C0">
        <w:trPr>
          <w:trHeight w:val="748"/>
        </w:trPr>
        <w:tc>
          <w:tcPr>
            <w:tcW w:w="975" w:type="dxa"/>
            <w:tcBorders>
              <w:top w:val="single" w:sz="4" w:space="0" w:color="4A8958"/>
              <w:left w:val="single" w:sz="4" w:space="0" w:color="4A8958"/>
              <w:bottom w:val="single" w:sz="4" w:space="0" w:color="4A8958"/>
              <w:right w:val="single" w:sz="4" w:space="0" w:color="4A8958"/>
            </w:tcBorders>
            <w:shd w:val="clear" w:color="auto" w:fill="auto"/>
            <w:vAlign w:val="center"/>
          </w:tcPr>
          <w:p w14:paraId="5E2F5F72" w14:textId="7BF13BB9" w:rsidR="006F19E3" w:rsidRPr="00EB32BB" w:rsidRDefault="00702E81" w:rsidP="006F19E3">
            <w:pPr>
              <w:spacing w:before="60" w:after="60"/>
              <w:ind w:firstLine="9"/>
              <w:jc w:val="center"/>
              <w:rPr>
                <w:rFonts w:cs="Arial"/>
              </w:rPr>
            </w:pPr>
            <w:r>
              <w:rPr>
                <w:rFonts w:cs="Arial"/>
                <w:noProof/>
                <w:lang w:val="en-US" w:eastAsia="en-US"/>
              </w:rPr>
              <w:drawing>
                <wp:inline distT="0" distB="0" distL="0" distR="0" wp14:anchorId="25DFB586" wp14:editId="071CEE5E">
                  <wp:extent cx="480060" cy="480060"/>
                  <wp:effectExtent l="0" t="0" r="0" b="0"/>
                  <wp:docPr id="2"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9">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80060" cy="480060"/>
                          </a:xfrm>
                          <a:prstGeom prst="rect">
                            <a:avLst/>
                          </a:prstGeom>
                          <a:noFill/>
                          <a:ln>
                            <a:noFill/>
                          </a:ln>
                        </pic:spPr>
                      </pic:pic>
                    </a:graphicData>
                  </a:graphic>
                </wp:inline>
              </w:drawing>
            </w:r>
          </w:p>
        </w:tc>
        <w:tc>
          <w:tcPr>
            <w:tcW w:w="9849" w:type="dxa"/>
            <w:gridSpan w:val="2"/>
            <w:tcBorders>
              <w:top w:val="single" w:sz="4" w:space="0" w:color="4A8958"/>
              <w:left w:val="single" w:sz="4" w:space="0" w:color="4A8958"/>
              <w:bottom w:val="single" w:sz="4" w:space="0" w:color="4A8958"/>
              <w:right w:val="single" w:sz="4" w:space="0" w:color="4A8958"/>
            </w:tcBorders>
            <w:shd w:val="clear" w:color="auto" w:fill="auto"/>
          </w:tcPr>
          <w:p w14:paraId="5A6D9279" w14:textId="4FC02C40" w:rsidR="006F19E3" w:rsidRPr="00973F1B" w:rsidRDefault="006F19E3" w:rsidP="00FC0ED7">
            <w:pPr>
              <w:pStyle w:val="BodyText3"/>
              <w:ind w:left="113" w:right="113"/>
              <w:rPr>
                <w:szCs w:val="24"/>
              </w:rPr>
            </w:pPr>
            <w:r w:rsidRPr="00973F1B">
              <w:rPr>
                <w:rFonts w:cs="Arial"/>
                <w:b/>
                <w:szCs w:val="24"/>
              </w:rPr>
              <w:t>High Impact</w:t>
            </w:r>
          </w:p>
        </w:tc>
      </w:tr>
      <w:tr w:rsidR="006F19E3" w:rsidRPr="00EB32BB" w14:paraId="1F707D6F" w14:textId="77777777" w:rsidTr="00CD58C0">
        <w:trPr>
          <w:trHeight w:val="589"/>
        </w:trPr>
        <w:tc>
          <w:tcPr>
            <w:tcW w:w="975" w:type="dxa"/>
            <w:tcBorders>
              <w:top w:val="single" w:sz="4" w:space="0" w:color="4A8958"/>
              <w:left w:val="single" w:sz="4" w:space="0" w:color="4A8958"/>
              <w:bottom w:val="single" w:sz="4" w:space="0" w:color="4A8958"/>
              <w:right w:val="single" w:sz="4" w:space="0" w:color="4A8958"/>
            </w:tcBorders>
            <w:shd w:val="clear" w:color="auto" w:fill="auto"/>
            <w:vAlign w:val="center"/>
          </w:tcPr>
          <w:p w14:paraId="60E21BE4" w14:textId="0EACB622" w:rsidR="006F19E3" w:rsidRPr="00EB32BB" w:rsidRDefault="00702E81" w:rsidP="006F19E3">
            <w:pPr>
              <w:spacing w:before="60" w:after="60"/>
              <w:ind w:firstLine="9"/>
              <w:jc w:val="center"/>
              <w:rPr>
                <w:rFonts w:cs="Arial"/>
              </w:rPr>
            </w:pPr>
            <w:r>
              <w:rPr>
                <w:rFonts w:cs="Arial"/>
                <w:noProof/>
                <w:lang w:val="en-US" w:eastAsia="en-US"/>
              </w:rPr>
              <w:drawing>
                <wp:inline distT="0" distB="0" distL="0" distR="0" wp14:anchorId="1243AC60" wp14:editId="565ED20A">
                  <wp:extent cx="441960" cy="441960"/>
                  <wp:effectExtent l="0" t="0" r="0" b="0"/>
                  <wp:docPr id="3" name="Picture 4" descr="Description: Description: Low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Low_Impact"/>
                          <pic:cNvPicPr>
                            <a:picLocks noChangeAspect="1" noChangeArrowheads="1"/>
                          </pic:cNvPicPr>
                        </pic:nvPicPr>
                        <pic:blipFill>
                          <a:blip r:embed="rId10">
                            <a:clrChange>
                              <a:clrFrom>
                                <a:srgbClr val="CEE1DB"/>
                              </a:clrFrom>
                              <a:clrTo>
                                <a:srgbClr val="CEE1DB">
                                  <a:alpha val="0"/>
                                </a:srgbClr>
                              </a:clrTo>
                            </a:clrChange>
                            <a:extLst>
                              <a:ext uri="{28A0092B-C50C-407E-A947-70E740481C1C}">
                                <a14:useLocalDpi xmlns:a14="http://schemas.microsoft.com/office/drawing/2010/main" val="0"/>
                              </a:ext>
                            </a:extLst>
                          </a:blip>
                          <a:srcRect/>
                          <a:stretch>
                            <a:fillRect/>
                          </a:stretch>
                        </pic:blipFill>
                        <pic:spPr bwMode="auto">
                          <a:xfrm>
                            <a:off x="0" y="0"/>
                            <a:ext cx="441960" cy="441960"/>
                          </a:xfrm>
                          <a:prstGeom prst="rect">
                            <a:avLst/>
                          </a:prstGeom>
                          <a:noFill/>
                          <a:ln>
                            <a:noFill/>
                          </a:ln>
                        </pic:spPr>
                      </pic:pic>
                    </a:graphicData>
                  </a:graphic>
                </wp:inline>
              </w:drawing>
            </w:r>
          </w:p>
        </w:tc>
        <w:tc>
          <w:tcPr>
            <w:tcW w:w="9849" w:type="dxa"/>
            <w:gridSpan w:val="2"/>
            <w:tcBorders>
              <w:top w:val="single" w:sz="4" w:space="0" w:color="4A8958"/>
              <w:left w:val="single" w:sz="4" w:space="0" w:color="4A8958"/>
              <w:bottom w:val="single" w:sz="4" w:space="0" w:color="4A8958"/>
              <w:right w:val="single" w:sz="4" w:space="0" w:color="4A8958"/>
            </w:tcBorders>
            <w:shd w:val="clear" w:color="auto" w:fill="auto"/>
          </w:tcPr>
          <w:p w14:paraId="5D54F60F" w14:textId="0A9BF164" w:rsidR="006F19E3" w:rsidRPr="00973F1B" w:rsidRDefault="006F19E3" w:rsidP="00C94997">
            <w:pPr>
              <w:pStyle w:val="BodyText3"/>
              <w:ind w:left="113" w:right="113"/>
              <w:jc w:val="both"/>
              <w:rPr>
                <w:rFonts w:cs="Arial"/>
                <w:szCs w:val="24"/>
              </w:rPr>
            </w:pPr>
            <w:r w:rsidRPr="00973F1B">
              <w:rPr>
                <w:rFonts w:cs="Arial"/>
                <w:b/>
                <w:szCs w:val="24"/>
              </w:rPr>
              <w:t>Medium Impact</w:t>
            </w:r>
            <w:r w:rsidR="00F358C7">
              <w:rPr>
                <w:szCs w:val="24"/>
              </w:rPr>
              <w:t xml:space="preserve">: </w:t>
            </w:r>
            <w:r w:rsidR="002B4D02">
              <w:rPr>
                <w:szCs w:val="24"/>
              </w:rPr>
              <w:t>Transmission Owners (including OFTOs), Interconnectors,</w:t>
            </w:r>
            <w:r w:rsidR="007D180D" w:rsidRPr="00EF1437">
              <w:t xml:space="preserve"> Electricity System Operator (ESO), external Transmission System Operators (TSOs), </w:t>
            </w:r>
            <w:r w:rsidR="007D180D">
              <w:t>Distribution Network Operators (DNOs), Generators</w:t>
            </w:r>
          </w:p>
        </w:tc>
      </w:tr>
      <w:tr w:rsidR="006F19E3" w:rsidRPr="00EB32BB" w14:paraId="290110AD" w14:textId="77777777" w:rsidTr="00CD58C0">
        <w:trPr>
          <w:trHeight w:val="489"/>
        </w:trPr>
        <w:tc>
          <w:tcPr>
            <w:tcW w:w="975" w:type="dxa"/>
            <w:tcBorders>
              <w:top w:val="single" w:sz="4" w:space="0" w:color="4A8958"/>
              <w:left w:val="single" w:sz="4" w:space="0" w:color="4A8958"/>
              <w:bottom w:val="single" w:sz="4" w:space="0" w:color="4A8958"/>
              <w:right w:val="single" w:sz="4" w:space="0" w:color="4A8958"/>
            </w:tcBorders>
            <w:shd w:val="clear" w:color="auto" w:fill="auto"/>
          </w:tcPr>
          <w:p w14:paraId="3988D8F3" w14:textId="7E727A78" w:rsidR="006F19E3" w:rsidRPr="00EB32BB" w:rsidRDefault="00702E81" w:rsidP="006F19E3">
            <w:pPr>
              <w:spacing w:before="60" w:after="60"/>
              <w:ind w:firstLine="11"/>
              <w:jc w:val="center"/>
              <w:rPr>
                <w:rFonts w:cs="Arial"/>
              </w:rPr>
            </w:pPr>
            <w:r>
              <w:rPr>
                <w:rFonts w:cs="Arial"/>
                <w:noProof/>
                <w:lang w:val="en-US" w:eastAsia="en-US"/>
              </w:rPr>
              <w:drawing>
                <wp:inline distT="0" distB="0" distL="0" distR="0" wp14:anchorId="4938986B" wp14:editId="333474D2">
                  <wp:extent cx="480060" cy="480060"/>
                  <wp:effectExtent l="0" t="0" r="0" b="0"/>
                  <wp:docPr id="4" name="Picture 2" descr="Description: Description: Medium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Medium_Impact"/>
                          <pic:cNvPicPr>
                            <a:picLocks noChangeAspect="1" noChangeArrowheads="1"/>
                          </pic:cNvPicPr>
                        </pic:nvPicPr>
                        <pic:blipFill>
                          <a:blip r:embed="rId11">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80060" cy="480060"/>
                          </a:xfrm>
                          <a:prstGeom prst="rect">
                            <a:avLst/>
                          </a:prstGeom>
                          <a:noFill/>
                          <a:ln>
                            <a:noFill/>
                          </a:ln>
                        </pic:spPr>
                      </pic:pic>
                    </a:graphicData>
                  </a:graphic>
                </wp:inline>
              </w:drawing>
            </w:r>
          </w:p>
        </w:tc>
        <w:tc>
          <w:tcPr>
            <w:tcW w:w="9849" w:type="dxa"/>
            <w:gridSpan w:val="2"/>
            <w:tcBorders>
              <w:top w:val="single" w:sz="4" w:space="0" w:color="4A8958"/>
              <w:left w:val="single" w:sz="4" w:space="0" w:color="4A8958"/>
              <w:bottom w:val="single" w:sz="4" w:space="0" w:color="4A8958"/>
              <w:right w:val="single" w:sz="4" w:space="0" w:color="4A8958"/>
            </w:tcBorders>
            <w:shd w:val="clear" w:color="auto" w:fill="auto"/>
          </w:tcPr>
          <w:p w14:paraId="51F7C302" w14:textId="31C62FDF" w:rsidR="006F19E3" w:rsidRPr="00973F1B" w:rsidRDefault="006F19E3" w:rsidP="006F19E3">
            <w:pPr>
              <w:ind w:left="113" w:right="113"/>
              <w:rPr>
                <w:rFonts w:cs="Arial"/>
                <w:sz w:val="24"/>
              </w:rPr>
            </w:pPr>
            <w:r w:rsidRPr="00973F1B">
              <w:rPr>
                <w:rFonts w:cs="Arial"/>
                <w:b/>
                <w:sz w:val="24"/>
              </w:rPr>
              <w:t>Low Impact</w:t>
            </w:r>
            <w:r w:rsidR="00F358C7">
              <w:rPr>
                <w:sz w:val="24"/>
              </w:rPr>
              <w:t>: None</w:t>
            </w:r>
          </w:p>
        </w:tc>
      </w:tr>
      <w:tr w:rsidR="00617DCA" w:rsidRPr="00EB32BB" w14:paraId="54B093E2" w14:textId="77777777" w:rsidTr="003D11CB">
        <w:tblPrEx>
          <w:tblW w:w="10824" w:type="dxa"/>
          <w:shd w:val="clear" w:color="auto" w:fill="CCE0DA"/>
          <w:tblLayout w:type="fixed"/>
          <w:tblCellMar>
            <w:left w:w="0" w:type="dxa"/>
            <w:right w:w="0" w:type="dxa"/>
          </w:tblCellMar>
          <w:tblLook w:val="01E0" w:firstRow="1" w:lastRow="1" w:firstColumn="1" w:lastColumn="1" w:noHBand="0" w:noVBand="0"/>
          <w:tblPrExChange w:id="35" w:author="Mullen (ESO), Paul J" w:date="2019-10-02T11:34:00Z">
            <w:tblPrEx>
              <w:tblW w:w="10824" w:type="dxa"/>
              <w:shd w:val="clear" w:color="auto" w:fill="CCE0DA"/>
              <w:tblLayout w:type="fixed"/>
              <w:tblCellMar>
                <w:left w:w="0" w:type="dxa"/>
                <w:right w:w="0" w:type="dxa"/>
              </w:tblCellMar>
              <w:tblLook w:val="01E0" w:firstRow="1" w:lastRow="1" w:firstColumn="1" w:lastColumn="1" w:noHBand="0" w:noVBand="0"/>
            </w:tblPrEx>
          </w:tblPrExChange>
        </w:tblPrEx>
        <w:trPr>
          <w:trHeight w:val="489"/>
          <w:ins w:id="36" w:author="Mullen (ESO), Paul J" w:date="2019-10-02T11:11:00Z"/>
          <w:trPrChange w:id="37" w:author="Mullen (ESO), Paul J" w:date="2019-10-02T11:34:00Z">
            <w:trPr>
              <w:gridBefore w:val="1"/>
              <w:trHeight w:val="489"/>
            </w:trPr>
          </w:trPrChange>
        </w:trPr>
        <w:tc>
          <w:tcPr>
            <w:tcW w:w="975" w:type="dxa"/>
            <w:tcBorders>
              <w:top w:val="single" w:sz="4" w:space="0" w:color="4A8958"/>
              <w:left w:val="single" w:sz="4" w:space="0" w:color="4A8958"/>
              <w:bottom w:val="single" w:sz="4" w:space="0" w:color="4A8958"/>
              <w:right w:val="single" w:sz="4" w:space="0" w:color="4A8958"/>
            </w:tcBorders>
            <w:shd w:val="clear" w:color="auto" w:fill="auto"/>
            <w:vAlign w:val="center"/>
            <w:tcPrChange w:id="38" w:author="Mullen (ESO), Paul J" w:date="2019-10-02T11:34:00Z">
              <w:tcPr>
                <w:tcW w:w="975" w:type="dxa"/>
                <w:gridSpan w:val="2"/>
                <w:tcBorders>
                  <w:top w:val="single" w:sz="4" w:space="0" w:color="4A8958"/>
                  <w:left w:val="single" w:sz="4" w:space="0" w:color="4A8958"/>
                  <w:bottom w:val="single" w:sz="4" w:space="0" w:color="4A8958"/>
                  <w:right w:val="single" w:sz="4" w:space="0" w:color="4A8958"/>
                </w:tcBorders>
                <w:shd w:val="clear" w:color="auto" w:fill="auto"/>
              </w:tcPr>
            </w:tcPrChange>
          </w:tcPr>
          <w:p w14:paraId="518B3D07" w14:textId="07A7A65E" w:rsidR="00617DCA" w:rsidRDefault="003D11CB" w:rsidP="00617DCA">
            <w:pPr>
              <w:spacing w:before="60" w:after="60"/>
              <w:ind w:firstLine="11"/>
              <w:jc w:val="center"/>
              <w:rPr>
                <w:ins w:id="39" w:author="Mullen (ESO), Paul J" w:date="2019-10-02T11:11:00Z"/>
                <w:rFonts w:cs="Arial"/>
                <w:noProof/>
                <w:lang w:val="en-US" w:eastAsia="en-US"/>
              </w:rPr>
            </w:pPr>
            <w:ins w:id="40" w:author="Mullen (ESO), Paul J" w:date="2019-10-02T11:34:00Z">
              <w:r>
                <w:rPr>
                  <w:rFonts w:cs="Arial"/>
                  <w:szCs w:val="22"/>
                </w:rPr>
                <w:pict w14:anchorId="4C161E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36pt">
                    <v:imagedata r:id="rId12" o:title="YES_GREEN" chromakey="#cde2db"/>
                  </v:shape>
                </w:pict>
              </w:r>
            </w:ins>
          </w:p>
        </w:tc>
        <w:tc>
          <w:tcPr>
            <w:tcW w:w="9849" w:type="dxa"/>
            <w:gridSpan w:val="2"/>
            <w:tcBorders>
              <w:top w:val="single" w:sz="4" w:space="0" w:color="4A8958"/>
              <w:left w:val="single" w:sz="4" w:space="0" w:color="4A8958"/>
              <w:bottom w:val="single" w:sz="4" w:space="0" w:color="4A8958"/>
              <w:right w:val="single" w:sz="4" w:space="0" w:color="4A8958"/>
            </w:tcBorders>
            <w:shd w:val="clear" w:color="auto" w:fill="auto"/>
            <w:tcPrChange w:id="41" w:author="Mullen (ESO), Paul J" w:date="2019-10-02T11:34:00Z">
              <w:tcPr>
                <w:tcW w:w="9849" w:type="dxa"/>
                <w:gridSpan w:val="3"/>
                <w:tcBorders>
                  <w:top w:val="single" w:sz="4" w:space="0" w:color="4A8958"/>
                  <w:left w:val="single" w:sz="4" w:space="0" w:color="4A8958"/>
                  <w:bottom w:val="single" w:sz="4" w:space="0" w:color="4A8958"/>
                  <w:right w:val="single" w:sz="4" w:space="0" w:color="4A8958"/>
                </w:tcBorders>
                <w:shd w:val="clear" w:color="auto" w:fill="auto"/>
              </w:tcPr>
            </w:tcPrChange>
          </w:tcPr>
          <w:p w14:paraId="45A6111B" w14:textId="77777777" w:rsidR="00617DCA" w:rsidRPr="00617DCA" w:rsidRDefault="00617DCA" w:rsidP="00617DCA">
            <w:pPr>
              <w:pStyle w:val="Arial12B"/>
              <w:rPr>
                <w:ins w:id="42" w:author="Mullen (ESO), Paul J" w:date="2019-10-02T11:34:00Z"/>
                <w:rFonts w:cs="Arial"/>
                <w:rPrChange w:id="43" w:author="Mullen (ESO), Paul J" w:date="2019-10-02T11:34:00Z">
                  <w:rPr>
                    <w:ins w:id="44" w:author="Mullen (ESO), Paul J" w:date="2019-10-02T11:34:00Z"/>
                    <w:rFonts w:cs="Arial"/>
                    <w:sz w:val="22"/>
                    <w:szCs w:val="22"/>
                  </w:rPr>
                </w:rPrChange>
              </w:rPr>
            </w:pPr>
            <w:ins w:id="45" w:author="Mullen (ESO), Paul J" w:date="2019-10-02T11:34:00Z">
              <w:r w:rsidRPr="00617DCA">
                <w:rPr>
                  <w:rFonts w:cs="Arial"/>
                  <w:rPrChange w:id="46" w:author="Mullen (ESO), Paul J" w:date="2019-10-02T11:34:00Z">
                    <w:rPr>
                      <w:rFonts w:cs="Arial"/>
                      <w:sz w:val="22"/>
                      <w:szCs w:val="22"/>
                    </w:rPr>
                  </w:rPrChange>
                </w:rPr>
                <w:t>The Workgroup concludes:</w:t>
              </w:r>
            </w:ins>
          </w:p>
          <w:p w14:paraId="65B10F9B" w14:textId="058F4A09" w:rsidR="00617DCA" w:rsidRPr="00617DCA" w:rsidRDefault="00617DCA" w:rsidP="00617DCA">
            <w:pPr>
              <w:ind w:left="113" w:right="113"/>
              <w:rPr>
                <w:ins w:id="47" w:author="Mullen (ESO), Paul J" w:date="2019-10-02T11:11:00Z"/>
                <w:rFonts w:cs="Arial"/>
                <w:b/>
                <w:sz w:val="24"/>
              </w:rPr>
            </w:pPr>
            <w:ins w:id="48" w:author="Mullen (ESO), Paul J" w:date="2019-10-02T11:34:00Z">
              <w:r w:rsidRPr="00617DCA">
                <w:rPr>
                  <w:rFonts w:cs="Arial"/>
                  <w:sz w:val="24"/>
                  <w:highlight w:val="yellow"/>
                  <w:rPrChange w:id="49" w:author="Mullen (ESO), Paul J" w:date="2019-10-02T11:34:00Z">
                    <w:rPr>
                      <w:rFonts w:cs="Arial"/>
                    </w:rPr>
                  </w:rPrChange>
                </w:rPr>
                <w:t>[To be inserted</w:t>
              </w:r>
            </w:ins>
            <w:ins w:id="50" w:author="Mullen (ESO), Paul J" w:date="2019-10-02T12:24:00Z">
              <w:r w:rsidR="003D11CB">
                <w:rPr>
                  <w:rFonts w:cs="Arial"/>
                  <w:sz w:val="24"/>
                  <w:highlight w:val="yellow"/>
                </w:rPr>
                <w:t xml:space="preserve"> following Workgroup Vote</w:t>
              </w:r>
            </w:ins>
            <w:ins w:id="51" w:author="Mullen (ESO), Paul J" w:date="2019-10-02T11:34:00Z">
              <w:r w:rsidRPr="00617DCA">
                <w:rPr>
                  <w:rFonts w:cs="Arial"/>
                  <w:sz w:val="24"/>
                  <w:highlight w:val="yellow"/>
                  <w:rPrChange w:id="52" w:author="Mullen (ESO), Paul J" w:date="2019-10-02T11:34:00Z">
                    <w:rPr>
                      <w:rFonts w:cs="Arial"/>
                    </w:rPr>
                  </w:rPrChange>
                </w:rPr>
                <w:t>]</w:t>
              </w:r>
              <w:r w:rsidRPr="00617DCA">
                <w:rPr>
                  <w:rFonts w:cs="Arial"/>
                  <w:sz w:val="24"/>
                  <w:rPrChange w:id="53" w:author="Mullen (ESO), Paul J" w:date="2019-10-02T11:34:00Z">
                    <w:rPr>
                      <w:rFonts w:cs="Arial"/>
                    </w:rPr>
                  </w:rPrChange>
                </w:rPr>
                <w:t xml:space="preserve">  </w:t>
              </w:r>
            </w:ins>
          </w:p>
        </w:tc>
      </w:tr>
    </w:tbl>
    <w:p w14:paraId="28E9745F" w14:textId="77777777" w:rsidR="00EF1437" w:rsidRDefault="00EF1437" w:rsidP="005B378E">
      <w:pPr>
        <w:rPr>
          <w:rFonts w:cs="Arial"/>
        </w:rPr>
      </w:pPr>
    </w:p>
    <w:p w14:paraId="54E7D589" w14:textId="77777777" w:rsidR="005079E0" w:rsidRPr="00EF1437" w:rsidRDefault="005079E0" w:rsidP="00EF1437">
      <w:pPr>
        <w:ind w:firstLine="720"/>
        <w:rPr>
          <w:rFonts w:cs="Arial"/>
        </w:rPr>
      </w:pPr>
    </w:p>
    <w:tbl>
      <w:tblPr>
        <w:tblW w:w="10774" w:type="dxa"/>
        <w:tblInd w:w="-176" w:type="dxa"/>
        <w:tblLayout w:type="fixed"/>
        <w:tblLook w:val="04A0" w:firstRow="1" w:lastRow="0" w:firstColumn="1" w:lastColumn="0" w:noHBand="0" w:noVBand="1"/>
      </w:tblPr>
      <w:tblGrid>
        <w:gridCol w:w="8222"/>
        <w:gridCol w:w="2552"/>
      </w:tblGrid>
      <w:tr w:rsidR="00F10E14" w:rsidRPr="00EB32BB" w14:paraId="702C03CC" w14:textId="77777777" w:rsidTr="00973E49">
        <w:trPr>
          <w:trHeight w:val="1180"/>
        </w:trPr>
        <w:tc>
          <w:tcPr>
            <w:tcW w:w="8222"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5CF7C288" w14:textId="77777777" w:rsidR="00F10E14" w:rsidRPr="00EB32BB" w:rsidRDefault="00F10E14" w:rsidP="004D430C">
            <w:pPr>
              <w:pStyle w:val="Contents01"/>
              <w:ind w:right="198"/>
              <w:rPr>
                <w:noProof/>
              </w:rPr>
            </w:pPr>
            <w:r w:rsidRPr="00EB32BB">
              <w:rPr>
                <w:noProof/>
              </w:rPr>
              <w:t>Contents</w:t>
            </w:r>
          </w:p>
          <w:p w14:paraId="27EECC7A" w14:textId="77777777" w:rsidR="00B80B9C" w:rsidRPr="00D00F7D" w:rsidRDefault="00B80B9C" w:rsidP="00B80B9C">
            <w:pPr>
              <w:pStyle w:val="TOC1"/>
              <w:framePr w:hSpace="0" w:vSpace="0" w:wrap="auto" w:vAnchor="margin" w:yAlign="inline"/>
              <w:rPr>
                <w:rFonts w:ascii="Calibri" w:hAnsi="Calibri"/>
                <w:b w:val="0"/>
                <w:bCs w:val="0"/>
                <w:color w:val="auto"/>
                <w:sz w:val="22"/>
                <w:szCs w:val="22"/>
              </w:rPr>
            </w:pPr>
            <w:commentRangeStart w:id="54"/>
            <w:r>
              <w:t>1</w:t>
            </w:r>
            <w:r w:rsidRPr="00D00F7D">
              <w:rPr>
                <w:rFonts w:ascii="Calibri" w:hAnsi="Calibri"/>
                <w:b w:val="0"/>
                <w:bCs w:val="0"/>
                <w:color w:val="auto"/>
                <w:sz w:val="22"/>
                <w:szCs w:val="22"/>
              </w:rPr>
              <w:tab/>
            </w:r>
            <w:r>
              <w:t>About this document</w:t>
            </w:r>
            <w:r>
              <w:tab/>
              <w:t>3</w:t>
            </w:r>
          </w:p>
          <w:p w14:paraId="0F271B79" w14:textId="77777777" w:rsidR="00B80B9C" w:rsidRPr="00D00F7D" w:rsidRDefault="00B80B9C" w:rsidP="00B80B9C">
            <w:pPr>
              <w:pStyle w:val="TOC1"/>
              <w:framePr w:hSpace="0" w:vSpace="0" w:wrap="auto" w:vAnchor="margin" w:yAlign="inline"/>
              <w:rPr>
                <w:rFonts w:ascii="Calibri" w:hAnsi="Calibri"/>
                <w:b w:val="0"/>
                <w:bCs w:val="0"/>
                <w:color w:val="auto"/>
                <w:sz w:val="22"/>
                <w:szCs w:val="22"/>
              </w:rPr>
            </w:pPr>
            <w:r>
              <w:t>2</w:t>
            </w:r>
            <w:r w:rsidRPr="00D00F7D">
              <w:rPr>
                <w:rFonts w:ascii="Calibri" w:hAnsi="Calibri"/>
                <w:b w:val="0"/>
                <w:bCs w:val="0"/>
                <w:color w:val="auto"/>
                <w:sz w:val="22"/>
                <w:szCs w:val="22"/>
              </w:rPr>
              <w:tab/>
            </w:r>
            <w:r>
              <w:t>Original Proposal</w:t>
            </w:r>
            <w:r>
              <w:tab/>
              <w:t>5</w:t>
            </w:r>
          </w:p>
          <w:p w14:paraId="6A559871" w14:textId="66EF23FF" w:rsidR="00B80B9C" w:rsidRPr="00D00F7D" w:rsidRDefault="00B80B9C" w:rsidP="00B80B9C">
            <w:pPr>
              <w:pStyle w:val="TOC1"/>
              <w:framePr w:hSpace="0" w:vSpace="0" w:wrap="auto" w:vAnchor="margin" w:yAlign="inline"/>
              <w:rPr>
                <w:rFonts w:ascii="Calibri" w:hAnsi="Calibri"/>
                <w:b w:val="0"/>
                <w:bCs w:val="0"/>
                <w:color w:val="auto"/>
                <w:sz w:val="22"/>
                <w:szCs w:val="22"/>
              </w:rPr>
            </w:pPr>
            <w:r>
              <w:t>3</w:t>
            </w:r>
            <w:r w:rsidRPr="00D00F7D">
              <w:rPr>
                <w:rFonts w:ascii="Calibri" w:hAnsi="Calibri"/>
                <w:b w:val="0"/>
                <w:bCs w:val="0"/>
                <w:color w:val="auto"/>
                <w:sz w:val="22"/>
                <w:szCs w:val="22"/>
              </w:rPr>
              <w:tab/>
            </w:r>
            <w:r>
              <w:t>Proposer’s solution</w:t>
            </w:r>
            <w:r>
              <w:tab/>
            </w:r>
            <w:r w:rsidR="00256444">
              <w:t>7</w:t>
            </w:r>
          </w:p>
          <w:p w14:paraId="70C61CAF" w14:textId="77777777" w:rsidR="00B80B9C" w:rsidRPr="00D00F7D" w:rsidRDefault="00B80B9C" w:rsidP="00B80B9C">
            <w:pPr>
              <w:pStyle w:val="TOC1"/>
              <w:framePr w:hSpace="0" w:vSpace="0" w:wrap="auto" w:vAnchor="margin" w:yAlign="inline"/>
              <w:rPr>
                <w:rFonts w:ascii="Calibri" w:hAnsi="Calibri"/>
                <w:b w:val="0"/>
                <w:bCs w:val="0"/>
                <w:color w:val="auto"/>
                <w:sz w:val="22"/>
                <w:szCs w:val="22"/>
              </w:rPr>
            </w:pPr>
            <w:r>
              <w:t>4</w:t>
            </w:r>
            <w:r w:rsidRPr="00D00F7D">
              <w:rPr>
                <w:rFonts w:ascii="Calibri" w:hAnsi="Calibri"/>
                <w:b w:val="0"/>
                <w:bCs w:val="0"/>
                <w:color w:val="auto"/>
                <w:sz w:val="22"/>
                <w:szCs w:val="22"/>
              </w:rPr>
              <w:tab/>
            </w:r>
            <w:r>
              <w:t>Workgroup Discussions</w:t>
            </w:r>
            <w:r>
              <w:tab/>
              <w:t>13</w:t>
            </w:r>
          </w:p>
          <w:p w14:paraId="7B476C84" w14:textId="03D1AE03" w:rsidR="00B80B9C" w:rsidRPr="00D00F7D" w:rsidRDefault="00B80B9C" w:rsidP="00B80B9C">
            <w:pPr>
              <w:pStyle w:val="TOC1"/>
              <w:framePr w:hSpace="0" w:vSpace="0" w:wrap="auto" w:vAnchor="margin" w:yAlign="inline"/>
              <w:rPr>
                <w:rFonts w:ascii="Calibri" w:hAnsi="Calibri"/>
                <w:b w:val="0"/>
                <w:bCs w:val="0"/>
                <w:color w:val="auto"/>
                <w:sz w:val="22"/>
                <w:szCs w:val="22"/>
              </w:rPr>
            </w:pPr>
            <w:r>
              <w:t>5</w:t>
            </w:r>
            <w:r w:rsidRPr="00D00F7D">
              <w:rPr>
                <w:rFonts w:ascii="Calibri" w:hAnsi="Calibri"/>
                <w:b w:val="0"/>
                <w:bCs w:val="0"/>
                <w:color w:val="auto"/>
                <w:sz w:val="22"/>
                <w:szCs w:val="22"/>
              </w:rPr>
              <w:tab/>
            </w:r>
            <w:r>
              <w:t xml:space="preserve">Workgroup Consultation </w:t>
            </w:r>
            <w:ins w:id="55" w:author="Mullen (ESO), Paul J" w:date="2019-10-02T12:24:00Z">
              <w:r w:rsidR="003D11CB">
                <w:t>Responses</w:t>
              </w:r>
            </w:ins>
            <w:r>
              <w:tab/>
              <w:t>1</w:t>
            </w:r>
            <w:r w:rsidR="00256444">
              <w:t>5</w:t>
            </w:r>
          </w:p>
          <w:p w14:paraId="7E1B0966" w14:textId="2BAAF942" w:rsidR="00B80B9C" w:rsidRPr="00D00F7D" w:rsidRDefault="00B80B9C" w:rsidP="00B80B9C">
            <w:pPr>
              <w:pStyle w:val="TOC1"/>
              <w:framePr w:hSpace="0" w:vSpace="0" w:wrap="auto" w:vAnchor="margin" w:yAlign="inline"/>
              <w:rPr>
                <w:rFonts w:ascii="Calibri" w:hAnsi="Calibri"/>
                <w:b w:val="0"/>
                <w:bCs w:val="0"/>
                <w:color w:val="auto"/>
                <w:sz w:val="22"/>
                <w:szCs w:val="22"/>
              </w:rPr>
            </w:pPr>
            <w:r>
              <w:t>6</w:t>
            </w:r>
            <w:r w:rsidRPr="00D00F7D">
              <w:rPr>
                <w:rFonts w:ascii="Calibri" w:hAnsi="Calibri"/>
                <w:b w:val="0"/>
                <w:bCs w:val="0"/>
                <w:color w:val="auto"/>
                <w:sz w:val="22"/>
                <w:szCs w:val="22"/>
              </w:rPr>
              <w:tab/>
            </w:r>
            <w:r w:rsidR="00256444">
              <w:t>Implementation</w:t>
            </w:r>
            <w:r w:rsidR="00256444">
              <w:tab/>
              <w:t>16</w:t>
            </w:r>
          </w:p>
          <w:p w14:paraId="6E447B39" w14:textId="45E3C131" w:rsidR="00B80B9C" w:rsidRPr="00D00F7D" w:rsidRDefault="00B80B9C" w:rsidP="00B80B9C">
            <w:pPr>
              <w:pStyle w:val="TOC1"/>
              <w:framePr w:hSpace="0" w:vSpace="0" w:wrap="auto" w:vAnchor="margin" w:yAlign="inline"/>
              <w:rPr>
                <w:rFonts w:ascii="Calibri" w:hAnsi="Calibri"/>
                <w:b w:val="0"/>
                <w:bCs w:val="0"/>
                <w:color w:val="auto"/>
                <w:sz w:val="22"/>
                <w:szCs w:val="22"/>
              </w:rPr>
            </w:pPr>
            <w:r>
              <w:t>7</w:t>
            </w:r>
            <w:r w:rsidRPr="00D00F7D">
              <w:rPr>
                <w:rFonts w:ascii="Calibri" w:hAnsi="Calibri"/>
                <w:b w:val="0"/>
                <w:bCs w:val="0"/>
                <w:color w:val="auto"/>
                <w:sz w:val="22"/>
                <w:szCs w:val="22"/>
              </w:rPr>
              <w:tab/>
            </w:r>
            <w:r w:rsidR="00256444">
              <w:t>Legal Text</w:t>
            </w:r>
            <w:r w:rsidR="00256444">
              <w:tab/>
              <w:t>17</w:t>
            </w:r>
          </w:p>
          <w:p w14:paraId="54382C92" w14:textId="793C05A1" w:rsidR="00B80B9C" w:rsidRDefault="00B80B9C" w:rsidP="00B80B9C">
            <w:pPr>
              <w:pStyle w:val="TOC1"/>
              <w:framePr w:hSpace="0" w:vSpace="0" w:wrap="auto" w:vAnchor="margin" w:yAlign="inline"/>
            </w:pPr>
            <w:r>
              <w:t>8</w:t>
            </w:r>
            <w:r w:rsidRPr="00D00F7D">
              <w:rPr>
                <w:rFonts w:ascii="Calibri" w:hAnsi="Calibri"/>
                <w:b w:val="0"/>
                <w:bCs w:val="0"/>
                <w:color w:val="auto"/>
                <w:sz w:val="22"/>
                <w:szCs w:val="22"/>
              </w:rPr>
              <w:tab/>
            </w:r>
            <w:r>
              <w:t xml:space="preserve">Annex 1: </w:t>
            </w:r>
            <w:r w:rsidRPr="00597BC7">
              <w:rPr>
                <w:szCs w:val="28"/>
              </w:rPr>
              <w:t xml:space="preserve"> Original </w:t>
            </w:r>
            <w:r w:rsidR="00EB6F57">
              <w:rPr>
                <w:szCs w:val="28"/>
              </w:rPr>
              <w:t>S</w:t>
            </w:r>
            <w:r w:rsidRPr="00597BC7">
              <w:rPr>
                <w:szCs w:val="28"/>
              </w:rPr>
              <w:t>preadsheet produced by the Proposer</w:t>
            </w:r>
            <w:r>
              <w:tab/>
            </w:r>
            <w:r w:rsidR="008D4B22">
              <w:t>20</w:t>
            </w:r>
          </w:p>
          <w:p w14:paraId="0A12C86A" w14:textId="4E7E1CF8" w:rsidR="00B80B9C" w:rsidRDefault="00B80B9C" w:rsidP="00B80B9C">
            <w:pPr>
              <w:pStyle w:val="TOC1"/>
              <w:framePr w:hSpace="0" w:vSpace="0" w:wrap="auto" w:vAnchor="margin" w:yAlign="inline"/>
            </w:pPr>
            <w:r>
              <w:t>9</w:t>
            </w:r>
            <w:r w:rsidRPr="00D00F7D">
              <w:rPr>
                <w:rFonts w:ascii="Calibri" w:hAnsi="Calibri"/>
                <w:b w:val="0"/>
                <w:bCs w:val="0"/>
                <w:color w:val="auto"/>
                <w:sz w:val="22"/>
                <w:szCs w:val="22"/>
              </w:rPr>
              <w:tab/>
            </w:r>
            <w:r>
              <w:t xml:space="preserve">Annex 2:  </w:t>
            </w:r>
            <w:r w:rsidR="00EB6F57">
              <w:rPr>
                <w:szCs w:val="28"/>
              </w:rPr>
              <w:t>Proposed Spreadsheet produced by Workgroup</w:t>
            </w:r>
            <w:r w:rsidR="00256444">
              <w:tab/>
            </w:r>
            <w:r w:rsidR="008D4B22">
              <w:t>20</w:t>
            </w:r>
          </w:p>
          <w:p w14:paraId="7F55F767" w14:textId="77777777" w:rsidR="00EB6F57" w:rsidRDefault="00EB6F57" w:rsidP="00B80B9C">
            <w:pPr>
              <w:pStyle w:val="TOCMOD"/>
              <w:framePr w:hSpace="0" w:vSpace="0" w:wrap="auto" w:vAnchor="margin" w:yAlign="inline"/>
              <w:ind w:right="-213"/>
              <w:rPr>
                <w:szCs w:val="28"/>
              </w:rPr>
            </w:pPr>
            <w:r>
              <w:t xml:space="preserve">10  Annex 3: </w:t>
            </w:r>
            <w:r>
              <w:rPr>
                <w:szCs w:val="28"/>
              </w:rPr>
              <w:t>Proposed Grid Code Template produced by</w:t>
            </w:r>
          </w:p>
          <w:p w14:paraId="6CBB41A6" w14:textId="47E91470" w:rsidR="00EB6F57" w:rsidRPr="008D4B22" w:rsidRDefault="00EB6F57" w:rsidP="00B80B9C">
            <w:pPr>
              <w:pStyle w:val="TOCMOD"/>
              <w:framePr w:hSpace="0" w:vSpace="0" w:wrap="auto" w:vAnchor="margin" w:yAlign="inline"/>
              <w:ind w:right="-213"/>
              <w:rPr>
                <w:szCs w:val="28"/>
              </w:rPr>
            </w:pPr>
            <w:r>
              <w:rPr>
                <w:szCs w:val="28"/>
              </w:rPr>
              <w:t xml:space="preserve"> Workgroup</w:t>
            </w:r>
            <w:r w:rsidR="008D4B22">
              <w:rPr>
                <w:szCs w:val="28"/>
              </w:rPr>
              <w:t xml:space="preserve">                                                                                           20  </w:t>
            </w:r>
          </w:p>
          <w:p w14:paraId="0D9F4927" w14:textId="0BED4DED" w:rsidR="00B80B9C" w:rsidRDefault="00B80B9C" w:rsidP="00B80B9C">
            <w:pPr>
              <w:pStyle w:val="TOCMOD"/>
              <w:framePr w:hSpace="0" w:vSpace="0" w:wrap="auto" w:vAnchor="margin" w:yAlign="inline"/>
              <w:ind w:right="-213"/>
            </w:pPr>
            <w:r>
              <w:t>1</w:t>
            </w:r>
            <w:r w:rsidR="00EB6F57">
              <w:t>1</w:t>
            </w:r>
            <w:r>
              <w:t xml:space="preserve">  Annex </w:t>
            </w:r>
            <w:r w:rsidR="00EB6F57">
              <w:t>4</w:t>
            </w:r>
            <w:r>
              <w:t xml:space="preserve">:  GC0107/113 Terms of Reference    </w:t>
            </w:r>
            <w:r w:rsidR="00256444">
              <w:t xml:space="preserve">                             </w:t>
            </w:r>
            <w:r w:rsidR="008D4B22">
              <w:t>20</w:t>
            </w:r>
          </w:p>
          <w:p w14:paraId="32C60AF3" w14:textId="06A5781E" w:rsidR="00B80B9C" w:rsidRDefault="00B80B9C" w:rsidP="00B80B9C">
            <w:pPr>
              <w:pStyle w:val="TOCMOD"/>
              <w:framePr w:hSpace="0" w:vSpace="0" w:wrap="auto" w:vAnchor="margin" w:yAlign="inline"/>
              <w:ind w:right="70"/>
            </w:pPr>
            <w:r>
              <w:t>1</w:t>
            </w:r>
            <w:r w:rsidR="00EB6F57">
              <w:t>2</w:t>
            </w:r>
            <w:r>
              <w:t xml:space="preserve">  Annex </w:t>
            </w:r>
            <w:r w:rsidR="00EB6F57">
              <w:t>5</w:t>
            </w:r>
            <w:r>
              <w:t xml:space="preserve">  GC0107/113 Attendance Register                      </w:t>
            </w:r>
            <w:r w:rsidR="00256444">
              <w:t xml:space="preserve"> </w:t>
            </w:r>
            <w:r w:rsidR="008D4B22">
              <w:t xml:space="preserve">         </w:t>
            </w:r>
            <w:r w:rsidR="0050778F">
              <w:t xml:space="preserve"> </w:t>
            </w:r>
            <w:r w:rsidR="008D4B22">
              <w:t>20</w:t>
            </w:r>
            <w:commentRangeEnd w:id="54"/>
            <w:r w:rsidR="00973E49">
              <w:rPr>
                <w:rStyle w:val="CommentReference"/>
                <w:b w:val="0"/>
                <w:bCs w:val="0"/>
                <w:noProof w:val="0"/>
                <w:color w:val="auto"/>
              </w:rPr>
              <w:commentReference w:id="54"/>
            </w:r>
          </w:p>
          <w:p w14:paraId="14FDDE15" w14:textId="77777777" w:rsidR="003949E1" w:rsidRPr="00E25DF1" w:rsidRDefault="003949E1" w:rsidP="00B80B9C">
            <w:pPr>
              <w:pStyle w:val="TOCMOD"/>
              <w:framePr w:hSpace="0" w:vSpace="0" w:wrap="auto" w:vAnchor="margin" w:yAlign="inline"/>
              <w:ind w:right="70"/>
            </w:pPr>
          </w:p>
          <w:p w14:paraId="54D4FFBC" w14:textId="32F55194" w:rsidR="007E718E" w:rsidRPr="00FA6EFF" w:rsidRDefault="008D4B22" w:rsidP="00FA6EFF">
            <w:pPr>
              <w:pStyle w:val="About01"/>
            </w:pPr>
            <w:r>
              <w:t>Ti</w:t>
            </w:r>
            <w:r w:rsidR="00FA6EFF">
              <w:t>metable</w:t>
            </w:r>
          </w:p>
          <w:tbl>
            <w:tblPr>
              <w:tblpPr w:leftFromText="180" w:rightFromText="180" w:vertAnchor="text" w:tblpX="-103" w:tblpY="1"/>
              <w:tblOverlap w:val="never"/>
              <w:tblW w:w="8206"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853"/>
              <w:gridCol w:w="2353"/>
            </w:tblGrid>
            <w:tr w:rsidR="00AA69EF" w:rsidRPr="00ED7826" w14:paraId="2C1D383C" w14:textId="77777777" w:rsidTr="00CD58C0">
              <w:trPr>
                <w:trHeight w:val="563"/>
              </w:trPr>
              <w:tc>
                <w:tcPr>
                  <w:tcW w:w="8206" w:type="dxa"/>
                  <w:gridSpan w:val="2"/>
                  <w:shd w:val="clear" w:color="auto" w:fill="auto"/>
                </w:tcPr>
                <w:p w14:paraId="0A63A77E" w14:textId="77777777" w:rsidR="00AA69EF" w:rsidRPr="00ED7826" w:rsidRDefault="00AA69EF" w:rsidP="00AF5114">
                  <w:pPr>
                    <w:spacing w:before="40" w:after="40"/>
                    <w:rPr>
                      <w:rFonts w:cs="Arial"/>
                      <w:sz w:val="24"/>
                    </w:rPr>
                  </w:pPr>
                  <w:r w:rsidRPr="00ED7826">
                    <w:rPr>
                      <w:rFonts w:cs="Arial"/>
                      <w:b/>
                      <w:sz w:val="24"/>
                    </w:rPr>
                    <w:t xml:space="preserve">The </w:t>
                  </w:r>
                  <w:r w:rsidR="00AF5114" w:rsidRPr="00ED7826">
                    <w:rPr>
                      <w:rFonts w:cs="Arial"/>
                      <w:b/>
                      <w:sz w:val="24"/>
                    </w:rPr>
                    <w:t xml:space="preserve">Code Administrator </w:t>
                  </w:r>
                  <w:r w:rsidRPr="00ED7826">
                    <w:rPr>
                      <w:rFonts w:cs="Arial"/>
                      <w:b/>
                      <w:sz w:val="24"/>
                    </w:rPr>
                    <w:t xml:space="preserve">recommends the following </w:t>
                  </w:r>
                  <w:r w:rsidR="00E8176E">
                    <w:rPr>
                      <w:rFonts w:cs="Arial"/>
                      <w:b/>
                      <w:sz w:val="24"/>
                    </w:rPr>
                    <w:t xml:space="preserve">expedited </w:t>
                  </w:r>
                  <w:r w:rsidRPr="00ED7826">
                    <w:rPr>
                      <w:rFonts w:cs="Arial"/>
                      <w:b/>
                      <w:sz w:val="24"/>
                    </w:rPr>
                    <w:t>timetable</w:t>
                  </w:r>
                  <w:r w:rsidR="000B5CFC" w:rsidRPr="00ED7826">
                    <w:rPr>
                      <w:rFonts w:cs="Arial"/>
                      <w:b/>
                      <w:sz w:val="24"/>
                    </w:rPr>
                    <w:t>:</w:t>
                  </w:r>
                  <w:r w:rsidRPr="00ED7826">
                    <w:rPr>
                      <w:rFonts w:cs="Arial"/>
                      <w:i/>
                      <w:sz w:val="24"/>
                    </w:rPr>
                    <w:t xml:space="preserve"> </w:t>
                  </w:r>
                </w:p>
              </w:tc>
            </w:tr>
            <w:tr w:rsidR="00B80B9C" w:rsidRPr="00ED7826" w14:paraId="20CBF74E" w14:textId="77777777" w:rsidTr="00CD58C0">
              <w:trPr>
                <w:trHeight w:val="320"/>
              </w:trPr>
              <w:tc>
                <w:tcPr>
                  <w:tcW w:w="5853" w:type="dxa"/>
                  <w:shd w:val="clear" w:color="auto" w:fill="auto"/>
                </w:tcPr>
                <w:p w14:paraId="780316C2" w14:textId="77777777" w:rsidR="00B80B9C" w:rsidRPr="002E4860" w:rsidRDefault="00B80B9C" w:rsidP="00B80B9C">
                  <w:pPr>
                    <w:tabs>
                      <w:tab w:val="left" w:pos="171"/>
                    </w:tabs>
                    <w:spacing w:before="40" w:after="40"/>
                    <w:rPr>
                      <w:rFonts w:cs="Arial"/>
                      <w:sz w:val="24"/>
                    </w:rPr>
                  </w:pPr>
                  <w:r>
                    <w:rPr>
                      <w:rFonts w:cs="Arial"/>
                      <w:sz w:val="24"/>
                    </w:rPr>
                    <w:t>Workgroup Report presented to Panel</w:t>
                  </w:r>
                </w:p>
              </w:tc>
              <w:tc>
                <w:tcPr>
                  <w:tcW w:w="2352" w:type="dxa"/>
                  <w:shd w:val="clear" w:color="auto" w:fill="auto"/>
                  <w:vAlign w:val="center"/>
                </w:tcPr>
                <w:p w14:paraId="298CFCD3" w14:textId="77777777" w:rsidR="00B80B9C" w:rsidRDefault="00B80B9C" w:rsidP="00B80B9C">
                  <w:pPr>
                    <w:spacing w:before="40" w:after="40"/>
                    <w:rPr>
                      <w:rFonts w:cs="Arial"/>
                      <w:sz w:val="24"/>
                    </w:rPr>
                  </w:pPr>
                  <w:r>
                    <w:rPr>
                      <w:rFonts w:cs="Arial"/>
                      <w:sz w:val="24"/>
                    </w:rPr>
                    <w:t>November 2017</w:t>
                  </w:r>
                </w:p>
              </w:tc>
            </w:tr>
            <w:tr w:rsidR="00B80B9C" w:rsidRPr="00ED7826" w14:paraId="350E9E60" w14:textId="77777777" w:rsidTr="00CD58C0">
              <w:trPr>
                <w:trHeight w:val="306"/>
              </w:trPr>
              <w:tc>
                <w:tcPr>
                  <w:tcW w:w="5853" w:type="dxa"/>
                  <w:shd w:val="clear" w:color="auto" w:fill="auto"/>
                </w:tcPr>
                <w:p w14:paraId="4BDB3E35" w14:textId="77777777" w:rsidR="00B80B9C" w:rsidRPr="002E4860" w:rsidRDefault="00B80B9C" w:rsidP="00B80B9C">
                  <w:pPr>
                    <w:tabs>
                      <w:tab w:val="left" w:pos="171"/>
                    </w:tabs>
                    <w:spacing w:before="40" w:after="40"/>
                    <w:rPr>
                      <w:rFonts w:cs="Arial"/>
                      <w:sz w:val="24"/>
                    </w:rPr>
                  </w:pPr>
                  <w:r w:rsidRPr="002E4860">
                    <w:rPr>
                      <w:rFonts w:cs="Arial"/>
                      <w:sz w:val="24"/>
                    </w:rPr>
                    <w:t>Initial consideration by Workgroup</w:t>
                  </w:r>
                </w:p>
              </w:tc>
              <w:tc>
                <w:tcPr>
                  <w:tcW w:w="2352" w:type="dxa"/>
                  <w:shd w:val="clear" w:color="auto" w:fill="auto"/>
                  <w:vAlign w:val="center"/>
                </w:tcPr>
                <w:p w14:paraId="34EE4D0C" w14:textId="77777777" w:rsidR="00B80B9C" w:rsidRPr="002E4860" w:rsidRDefault="00B80B9C" w:rsidP="00B80B9C">
                  <w:pPr>
                    <w:spacing w:before="40" w:after="40"/>
                    <w:rPr>
                      <w:rFonts w:cs="Arial"/>
                      <w:sz w:val="24"/>
                    </w:rPr>
                  </w:pPr>
                  <w:r>
                    <w:rPr>
                      <w:rFonts w:cs="Arial"/>
                      <w:sz w:val="24"/>
                    </w:rPr>
                    <w:t>18 November 2017</w:t>
                  </w:r>
                </w:p>
              </w:tc>
            </w:tr>
            <w:tr w:rsidR="00B80B9C" w:rsidRPr="00ED7826" w14:paraId="4297BD5E" w14:textId="77777777" w:rsidTr="00CD58C0">
              <w:trPr>
                <w:trHeight w:val="306"/>
              </w:trPr>
              <w:tc>
                <w:tcPr>
                  <w:tcW w:w="5853" w:type="dxa"/>
                  <w:shd w:val="clear" w:color="auto" w:fill="auto"/>
                </w:tcPr>
                <w:p w14:paraId="0CDE9AA0" w14:textId="77777777" w:rsidR="00B80B9C" w:rsidRPr="002E4860" w:rsidRDefault="00B80B9C" w:rsidP="00B80B9C">
                  <w:pPr>
                    <w:tabs>
                      <w:tab w:val="left" w:pos="171"/>
                    </w:tabs>
                    <w:spacing w:before="40" w:after="40"/>
                    <w:rPr>
                      <w:rFonts w:cs="Arial"/>
                      <w:sz w:val="24"/>
                    </w:rPr>
                  </w:pPr>
                  <w:r w:rsidRPr="002E4860">
                    <w:rPr>
                      <w:rFonts w:cs="Arial"/>
                      <w:sz w:val="24"/>
                    </w:rPr>
                    <w:t>Workgroup Consultation issued to the Industry</w:t>
                  </w:r>
                </w:p>
              </w:tc>
              <w:tc>
                <w:tcPr>
                  <w:tcW w:w="2352" w:type="dxa"/>
                  <w:shd w:val="clear" w:color="auto" w:fill="auto"/>
                  <w:vAlign w:val="center"/>
                </w:tcPr>
                <w:p w14:paraId="52DEA61E" w14:textId="03A38064" w:rsidR="00B80B9C" w:rsidRPr="00CE2505" w:rsidRDefault="00E22B2E" w:rsidP="00B80B9C">
                  <w:pPr>
                    <w:spacing w:before="40" w:after="40"/>
                    <w:rPr>
                      <w:rFonts w:cs="Arial"/>
                      <w:sz w:val="24"/>
                    </w:rPr>
                  </w:pPr>
                  <w:r>
                    <w:rPr>
                      <w:rFonts w:cs="Arial"/>
                      <w:sz w:val="24"/>
                    </w:rPr>
                    <w:t>31</w:t>
                  </w:r>
                  <w:r w:rsidR="00BD7D42">
                    <w:rPr>
                      <w:rFonts w:cs="Arial"/>
                      <w:sz w:val="24"/>
                    </w:rPr>
                    <w:t xml:space="preserve"> </w:t>
                  </w:r>
                  <w:r w:rsidR="00D1161C">
                    <w:rPr>
                      <w:rFonts w:cs="Arial"/>
                      <w:sz w:val="24"/>
                    </w:rPr>
                    <w:t>July 2019</w:t>
                  </w:r>
                </w:p>
              </w:tc>
            </w:tr>
            <w:tr w:rsidR="00B80B9C" w:rsidRPr="00ED7826" w14:paraId="4B34C287" w14:textId="77777777" w:rsidTr="00CD58C0">
              <w:trPr>
                <w:trHeight w:val="320"/>
              </w:trPr>
              <w:tc>
                <w:tcPr>
                  <w:tcW w:w="5853" w:type="dxa"/>
                  <w:shd w:val="clear" w:color="auto" w:fill="auto"/>
                </w:tcPr>
                <w:p w14:paraId="52488B46" w14:textId="77777777" w:rsidR="00B80B9C" w:rsidRPr="002E4860" w:rsidRDefault="00B80B9C" w:rsidP="00B80B9C">
                  <w:pPr>
                    <w:tabs>
                      <w:tab w:val="left" w:pos="171"/>
                    </w:tabs>
                    <w:spacing w:before="40" w:after="40"/>
                    <w:rPr>
                      <w:rFonts w:cs="Arial"/>
                      <w:sz w:val="24"/>
                    </w:rPr>
                  </w:pPr>
                  <w:r w:rsidRPr="002E4860">
                    <w:rPr>
                      <w:rFonts w:cs="Arial"/>
                      <w:sz w:val="24"/>
                    </w:rPr>
                    <w:t>Modification concluded by Workgroup</w:t>
                  </w:r>
                </w:p>
              </w:tc>
              <w:tc>
                <w:tcPr>
                  <w:tcW w:w="2352" w:type="dxa"/>
                  <w:shd w:val="clear" w:color="auto" w:fill="auto"/>
                  <w:vAlign w:val="center"/>
                </w:tcPr>
                <w:p w14:paraId="4413EB40" w14:textId="147F9C9E" w:rsidR="00B80B9C" w:rsidRPr="00CE2505" w:rsidRDefault="00C71C7C" w:rsidP="00B80B9C">
                  <w:pPr>
                    <w:spacing w:before="40" w:after="40"/>
                    <w:rPr>
                      <w:rFonts w:cs="Arial"/>
                      <w:sz w:val="24"/>
                    </w:rPr>
                  </w:pPr>
                  <w:r>
                    <w:rPr>
                      <w:rFonts w:cs="Arial"/>
                      <w:sz w:val="24"/>
                    </w:rPr>
                    <w:t>29 October</w:t>
                  </w:r>
                  <w:r w:rsidRPr="00CE2505">
                    <w:rPr>
                      <w:rFonts w:cs="Arial"/>
                      <w:sz w:val="24"/>
                    </w:rPr>
                    <w:t xml:space="preserve"> 2019</w:t>
                  </w:r>
                </w:p>
              </w:tc>
            </w:tr>
            <w:tr w:rsidR="00B80B9C" w:rsidRPr="00ED7826" w14:paraId="52C78F59" w14:textId="77777777" w:rsidTr="00CD58C0">
              <w:trPr>
                <w:trHeight w:val="306"/>
              </w:trPr>
              <w:tc>
                <w:tcPr>
                  <w:tcW w:w="5853" w:type="dxa"/>
                  <w:shd w:val="clear" w:color="auto" w:fill="auto"/>
                </w:tcPr>
                <w:p w14:paraId="42178B6F" w14:textId="77777777" w:rsidR="00B80B9C" w:rsidRPr="002E4860" w:rsidRDefault="00B80B9C" w:rsidP="00B80B9C">
                  <w:pPr>
                    <w:tabs>
                      <w:tab w:val="left" w:pos="171"/>
                    </w:tabs>
                    <w:spacing w:before="40" w:after="40"/>
                    <w:rPr>
                      <w:rFonts w:cs="Arial"/>
                      <w:sz w:val="24"/>
                    </w:rPr>
                  </w:pPr>
                  <w:r w:rsidRPr="002E4860">
                    <w:rPr>
                      <w:rFonts w:cs="Arial"/>
                      <w:sz w:val="24"/>
                    </w:rPr>
                    <w:t>Workgroup Report presented to Panel</w:t>
                  </w:r>
                </w:p>
              </w:tc>
              <w:tc>
                <w:tcPr>
                  <w:tcW w:w="2352" w:type="dxa"/>
                  <w:shd w:val="clear" w:color="auto" w:fill="auto"/>
                  <w:vAlign w:val="center"/>
                </w:tcPr>
                <w:p w14:paraId="1C4D0BBA" w14:textId="3DCA90FC" w:rsidR="00B80B9C" w:rsidRPr="00CE2505" w:rsidRDefault="00BD7D42" w:rsidP="00B80B9C">
                  <w:pPr>
                    <w:spacing w:before="40" w:after="40"/>
                    <w:rPr>
                      <w:rFonts w:cs="Arial"/>
                      <w:sz w:val="24"/>
                    </w:rPr>
                  </w:pPr>
                  <w:del w:id="56" w:author="Mullen (ESO), Paul J" w:date="2019-10-02T11:05:00Z">
                    <w:r w:rsidDel="002805AB">
                      <w:rPr>
                        <w:rFonts w:cs="Arial"/>
                        <w:sz w:val="24"/>
                      </w:rPr>
                      <w:delText>2</w:delText>
                    </w:r>
                    <w:r w:rsidR="00C71C7C" w:rsidDel="002805AB">
                      <w:rPr>
                        <w:rFonts w:cs="Arial"/>
                        <w:sz w:val="24"/>
                      </w:rPr>
                      <w:delText>9</w:delText>
                    </w:r>
                    <w:r w:rsidDel="002805AB">
                      <w:rPr>
                        <w:rFonts w:cs="Arial"/>
                        <w:sz w:val="24"/>
                      </w:rPr>
                      <w:delText xml:space="preserve"> </w:delText>
                    </w:r>
                    <w:r w:rsidR="00C71C7C" w:rsidDel="002805AB">
                      <w:rPr>
                        <w:rFonts w:cs="Arial"/>
                        <w:sz w:val="24"/>
                      </w:rPr>
                      <w:delText>October</w:delText>
                    </w:r>
                    <w:r w:rsidR="00B80B9C" w:rsidRPr="00CE2505" w:rsidDel="002805AB">
                      <w:rPr>
                        <w:rFonts w:cs="Arial"/>
                        <w:sz w:val="24"/>
                      </w:rPr>
                      <w:delText xml:space="preserve"> 2019</w:delText>
                    </w:r>
                  </w:del>
                  <w:ins w:id="57" w:author="Mullen (ESO), Paul J" w:date="2019-10-02T11:05:00Z">
                    <w:r w:rsidR="002805AB">
                      <w:rPr>
                        <w:rFonts w:cs="Arial"/>
                        <w:sz w:val="24"/>
                      </w:rPr>
                      <w:t>28 November 2019</w:t>
                    </w:r>
                  </w:ins>
                </w:p>
              </w:tc>
            </w:tr>
            <w:tr w:rsidR="00B80B9C" w:rsidRPr="00ED7826" w14:paraId="57552E89" w14:textId="77777777" w:rsidTr="00CD58C0">
              <w:trPr>
                <w:trHeight w:val="563"/>
              </w:trPr>
              <w:tc>
                <w:tcPr>
                  <w:tcW w:w="5853" w:type="dxa"/>
                  <w:shd w:val="clear" w:color="auto" w:fill="auto"/>
                </w:tcPr>
                <w:p w14:paraId="4CD32CB0" w14:textId="77777777" w:rsidR="00B80B9C" w:rsidRPr="002E4860" w:rsidRDefault="00B80B9C" w:rsidP="00B80B9C">
                  <w:pPr>
                    <w:tabs>
                      <w:tab w:val="left" w:pos="171"/>
                    </w:tabs>
                    <w:spacing w:before="40" w:after="40"/>
                    <w:rPr>
                      <w:rFonts w:cs="Arial"/>
                      <w:sz w:val="24"/>
                    </w:rPr>
                  </w:pPr>
                  <w:r w:rsidRPr="002E4860">
                    <w:rPr>
                      <w:rFonts w:cs="Arial"/>
                      <w:sz w:val="24"/>
                    </w:rPr>
                    <w:t>Code Administration Consultation Report issued to the Industry</w:t>
                  </w:r>
                </w:p>
              </w:tc>
              <w:tc>
                <w:tcPr>
                  <w:tcW w:w="2352" w:type="dxa"/>
                  <w:shd w:val="clear" w:color="auto" w:fill="auto"/>
                  <w:vAlign w:val="center"/>
                </w:tcPr>
                <w:p w14:paraId="5C66303B" w14:textId="38A2C587" w:rsidR="00B80B9C" w:rsidRPr="00CE2505" w:rsidRDefault="00C71C7C" w:rsidP="00B80B9C">
                  <w:pPr>
                    <w:spacing w:before="40" w:after="40"/>
                    <w:rPr>
                      <w:rFonts w:cs="Arial"/>
                      <w:sz w:val="24"/>
                    </w:rPr>
                  </w:pPr>
                  <w:del w:id="58" w:author="Mullen (ESO), Paul J" w:date="2019-10-02T11:06:00Z">
                    <w:r w:rsidDel="002805AB">
                      <w:rPr>
                        <w:rFonts w:cs="Arial"/>
                        <w:sz w:val="24"/>
                      </w:rPr>
                      <w:delText>29 October 2019</w:delText>
                    </w:r>
                  </w:del>
                  <w:ins w:id="59" w:author="Mullen (ESO), Paul J" w:date="2019-10-02T11:06:00Z">
                    <w:r w:rsidR="002805AB">
                      <w:rPr>
                        <w:rFonts w:cs="Arial"/>
                        <w:sz w:val="24"/>
                      </w:rPr>
                      <w:t>1 December 2019</w:t>
                    </w:r>
                  </w:ins>
                </w:p>
              </w:tc>
            </w:tr>
            <w:tr w:rsidR="00B80B9C" w:rsidRPr="00ED7826" w14:paraId="094B0603" w14:textId="77777777" w:rsidTr="00CD58C0">
              <w:trPr>
                <w:trHeight w:val="320"/>
              </w:trPr>
              <w:tc>
                <w:tcPr>
                  <w:tcW w:w="5853" w:type="dxa"/>
                  <w:shd w:val="clear" w:color="auto" w:fill="auto"/>
                </w:tcPr>
                <w:p w14:paraId="79E71535" w14:textId="77777777" w:rsidR="00B80B9C" w:rsidRPr="002E4860" w:rsidRDefault="00B80B9C" w:rsidP="00B80B9C">
                  <w:pPr>
                    <w:tabs>
                      <w:tab w:val="left" w:pos="171"/>
                    </w:tabs>
                    <w:spacing w:before="40" w:after="40"/>
                    <w:rPr>
                      <w:rFonts w:cs="Arial"/>
                      <w:sz w:val="24"/>
                    </w:rPr>
                  </w:pPr>
                  <w:r w:rsidRPr="002E4860">
                    <w:rPr>
                      <w:rFonts w:cs="Arial"/>
                      <w:sz w:val="24"/>
                    </w:rPr>
                    <w:t>Draft Final Modification Report presented to Panel</w:t>
                  </w:r>
                </w:p>
              </w:tc>
              <w:tc>
                <w:tcPr>
                  <w:tcW w:w="2352" w:type="dxa"/>
                  <w:shd w:val="clear" w:color="auto" w:fill="auto"/>
                  <w:vAlign w:val="center"/>
                </w:tcPr>
                <w:p w14:paraId="3125917C" w14:textId="36751C17" w:rsidR="00B80B9C" w:rsidRPr="00CE2505" w:rsidRDefault="00BD7D42" w:rsidP="00B80B9C">
                  <w:pPr>
                    <w:spacing w:before="40" w:after="40"/>
                    <w:rPr>
                      <w:rFonts w:cs="Arial"/>
                      <w:sz w:val="24"/>
                    </w:rPr>
                  </w:pPr>
                  <w:del w:id="60" w:author="Mullen (ESO), Paul J" w:date="2019-10-02T11:06:00Z">
                    <w:r w:rsidDel="002805AB">
                      <w:rPr>
                        <w:rFonts w:cs="Arial"/>
                        <w:sz w:val="24"/>
                      </w:rPr>
                      <w:delText xml:space="preserve">28 </w:delText>
                    </w:r>
                    <w:r w:rsidR="00D1161C" w:rsidDel="002805AB">
                      <w:rPr>
                        <w:rFonts w:cs="Arial"/>
                        <w:sz w:val="24"/>
                      </w:rPr>
                      <w:delText xml:space="preserve">November </w:delText>
                    </w:r>
                    <w:r w:rsidR="00B80B9C" w:rsidRPr="00CE2505" w:rsidDel="002805AB">
                      <w:rPr>
                        <w:rFonts w:cs="Arial"/>
                        <w:sz w:val="24"/>
                      </w:rPr>
                      <w:delText>2019</w:delText>
                    </w:r>
                  </w:del>
                  <w:ins w:id="61" w:author="Mullen (ESO), Paul J" w:date="2019-10-02T11:06:00Z">
                    <w:r w:rsidR="002805AB">
                      <w:rPr>
                        <w:rFonts w:cs="Arial"/>
                        <w:sz w:val="24"/>
                      </w:rPr>
                      <w:t xml:space="preserve"> X January 2020</w:t>
                    </w:r>
                  </w:ins>
                </w:p>
              </w:tc>
            </w:tr>
            <w:tr w:rsidR="00B80B9C" w:rsidRPr="00ED7826" w14:paraId="0F7BA3D4" w14:textId="77777777" w:rsidTr="00CD58C0">
              <w:trPr>
                <w:trHeight w:val="76"/>
              </w:trPr>
              <w:tc>
                <w:tcPr>
                  <w:tcW w:w="5853" w:type="dxa"/>
                  <w:shd w:val="clear" w:color="auto" w:fill="auto"/>
                </w:tcPr>
                <w:p w14:paraId="1E324AE7" w14:textId="77777777" w:rsidR="00B80B9C" w:rsidRPr="002E4860" w:rsidRDefault="00B80B9C" w:rsidP="00B80B9C">
                  <w:pPr>
                    <w:tabs>
                      <w:tab w:val="left" w:pos="171"/>
                    </w:tabs>
                    <w:spacing w:before="40" w:after="40"/>
                    <w:rPr>
                      <w:rFonts w:cs="Arial"/>
                      <w:sz w:val="24"/>
                    </w:rPr>
                  </w:pPr>
                  <w:r w:rsidRPr="002E4860">
                    <w:rPr>
                      <w:rFonts w:cs="Arial"/>
                      <w:sz w:val="24"/>
                    </w:rPr>
                    <w:t xml:space="preserve">Modification Panel decision </w:t>
                  </w:r>
                </w:p>
              </w:tc>
              <w:tc>
                <w:tcPr>
                  <w:tcW w:w="2352" w:type="dxa"/>
                  <w:shd w:val="clear" w:color="auto" w:fill="auto"/>
                  <w:vAlign w:val="center"/>
                </w:tcPr>
                <w:p w14:paraId="0A704109" w14:textId="688DED03" w:rsidR="00B80B9C" w:rsidRPr="00CE2505" w:rsidRDefault="00BD7D42" w:rsidP="00B80B9C">
                  <w:pPr>
                    <w:spacing w:before="40" w:after="40"/>
                    <w:rPr>
                      <w:rFonts w:cs="Arial"/>
                      <w:sz w:val="24"/>
                    </w:rPr>
                  </w:pPr>
                  <w:del w:id="62" w:author="Mullen (ESO), Paul J" w:date="2019-10-02T11:06:00Z">
                    <w:r w:rsidDel="002805AB">
                      <w:rPr>
                        <w:rFonts w:cs="Arial"/>
                        <w:sz w:val="24"/>
                      </w:rPr>
                      <w:delText xml:space="preserve">28 </w:delText>
                    </w:r>
                    <w:r w:rsidR="00D1161C" w:rsidDel="002805AB">
                      <w:rPr>
                        <w:rFonts w:cs="Arial"/>
                        <w:sz w:val="24"/>
                      </w:rPr>
                      <w:delText>November</w:delText>
                    </w:r>
                    <w:r w:rsidR="00B80B9C" w:rsidRPr="00CE2505" w:rsidDel="002805AB">
                      <w:rPr>
                        <w:rFonts w:cs="Arial"/>
                        <w:sz w:val="24"/>
                      </w:rPr>
                      <w:delText xml:space="preserve"> 2019</w:delText>
                    </w:r>
                  </w:del>
                  <w:ins w:id="63" w:author="Mullen (ESO), Paul J" w:date="2019-10-02T11:06:00Z">
                    <w:r w:rsidR="002805AB">
                      <w:rPr>
                        <w:rFonts w:cs="Arial"/>
                        <w:sz w:val="24"/>
                      </w:rPr>
                      <w:t>X January 2020</w:t>
                    </w:r>
                  </w:ins>
                </w:p>
              </w:tc>
            </w:tr>
            <w:tr w:rsidR="00B80B9C" w:rsidRPr="00ED7826" w14:paraId="18150451" w14:textId="77777777" w:rsidTr="00CD58C0">
              <w:trPr>
                <w:trHeight w:val="76"/>
              </w:trPr>
              <w:tc>
                <w:tcPr>
                  <w:tcW w:w="5853" w:type="dxa"/>
                  <w:shd w:val="clear" w:color="auto" w:fill="auto"/>
                </w:tcPr>
                <w:p w14:paraId="1548C047" w14:textId="61CB1526" w:rsidR="00B80B9C" w:rsidRPr="002E4860" w:rsidRDefault="00B80B9C" w:rsidP="00B80B9C">
                  <w:pPr>
                    <w:tabs>
                      <w:tab w:val="left" w:pos="171"/>
                    </w:tabs>
                    <w:spacing w:before="40" w:after="40"/>
                    <w:rPr>
                      <w:rFonts w:cs="Arial"/>
                      <w:sz w:val="24"/>
                    </w:rPr>
                  </w:pPr>
                  <w:r w:rsidRPr="002E4860">
                    <w:rPr>
                      <w:rFonts w:cs="Arial"/>
                      <w:sz w:val="24"/>
                    </w:rPr>
                    <w:t xml:space="preserve">Final Modification Report issued </w:t>
                  </w:r>
                  <w:r w:rsidR="00D1161C">
                    <w:rPr>
                      <w:rFonts w:cs="Arial"/>
                      <w:sz w:val="24"/>
                    </w:rPr>
                    <w:t xml:space="preserve">to </w:t>
                  </w:r>
                  <w:r w:rsidRPr="002E4860">
                    <w:rPr>
                      <w:rFonts w:cs="Arial"/>
                      <w:sz w:val="24"/>
                    </w:rPr>
                    <w:t>the Authority</w:t>
                  </w:r>
                  <w:r w:rsidRPr="002E4860" w:rsidDel="00F772A7">
                    <w:rPr>
                      <w:rFonts w:cs="Arial"/>
                      <w:sz w:val="24"/>
                    </w:rPr>
                    <w:t xml:space="preserve"> </w:t>
                  </w:r>
                </w:p>
              </w:tc>
              <w:tc>
                <w:tcPr>
                  <w:tcW w:w="2352" w:type="dxa"/>
                  <w:shd w:val="clear" w:color="auto" w:fill="auto"/>
                  <w:vAlign w:val="center"/>
                </w:tcPr>
                <w:p w14:paraId="2305297A" w14:textId="18916B79" w:rsidR="00B80B9C" w:rsidRPr="00CE2505" w:rsidRDefault="00BD7D42" w:rsidP="00B80B9C">
                  <w:pPr>
                    <w:spacing w:before="40" w:after="40"/>
                    <w:rPr>
                      <w:rFonts w:cs="Arial"/>
                      <w:sz w:val="24"/>
                    </w:rPr>
                  </w:pPr>
                  <w:del w:id="64" w:author="Mullen (ESO), Paul J" w:date="2019-10-02T11:07:00Z">
                    <w:r w:rsidDel="002805AB">
                      <w:rPr>
                        <w:rFonts w:cs="Arial"/>
                        <w:sz w:val="24"/>
                      </w:rPr>
                      <w:delText xml:space="preserve">13 </w:delText>
                    </w:r>
                    <w:r w:rsidR="00D1161C" w:rsidDel="002805AB">
                      <w:rPr>
                        <w:rFonts w:cs="Arial"/>
                        <w:sz w:val="24"/>
                      </w:rPr>
                      <w:delText xml:space="preserve">December </w:delText>
                    </w:r>
                    <w:r w:rsidR="00D1161C" w:rsidDel="002805AB">
                      <w:rPr>
                        <w:rFonts w:cs="Arial"/>
                        <w:sz w:val="24"/>
                      </w:rPr>
                      <w:lastRenderedPageBreak/>
                      <w:delText>2019</w:delText>
                    </w:r>
                  </w:del>
                  <w:ins w:id="65" w:author="Mullen (ESO), Paul J" w:date="2019-10-02T11:07:00Z">
                    <w:r w:rsidR="002805AB">
                      <w:rPr>
                        <w:rFonts w:cs="Arial"/>
                        <w:sz w:val="24"/>
                      </w:rPr>
                      <w:t>February 2020</w:t>
                    </w:r>
                  </w:ins>
                </w:p>
              </w:tc>
            </w:tr>
            <w:tr w:rsidR="00BD7D42" w:rsidRPr="00ED7826" w14:paraId="3E70143B" w14:textId="77777777" w:rsidTr="00CD58C0">
              <w:trPr>
                <w:trHeight w:val="76"/>
              </w:trPr>
              <w:tc>
                <w:tcPr>
                  <w:tcW w:w="5853" w:type="dxa"/>
                  <w:shd w:val="clear" w:color="auto" w:fill="auto"/>
                </w:tcPr>
                <w:p w14:paraId="065DD5D3" w14:textId="46517CBA" w:rsidR="00BD7D42" w:rsidRPr="00B81D21" w:rsidRDefault="00BD7D42" w:rsidP="00B80B9C">
                  <w:pPr>
                    <w:tabs>
                      <w:tab w:val="left" w:pos="171"/>
                    </w:tabs>
                    <w:spacing w:before="40" w:after="40"/>
                    <w:rPr>
                      <w:rFonts w:cs="Arial"/>
                      <w:sz w:val="24"/>
                    </w:rPr>
                  </w:pPr>
                  <w:r>
                    <w:rPr>
                      <w:rFonts w:cs="Arial"/>
                      <w:sz w:val="24"/>
                    </w:rPr>
                    <w:lastRenderedPageBreak/>
                    <w:t>Decision from Authority</w:t>
                  </w:r>
                </w:p>
              </w:tc>
              <w:tc>
                <w:tcPr>
                  <w:tcW w:w="2352" w:type="dxa"/>
                  <w:shd w:val="clear" w:color="auto" w:fill="auto"/>
                  <w:vAlign w:val="center"/>
                </w:tcPr>
                <w:p w14:paraId="58E0AD95" w14:textId="2BE82C77" w:rsidR="00BD7D42" w:rsidRDefault="00BD7D42" w:rsidP="00B80B9C">
                  <w:pPr>
                    <w:spacing w:before="40" w:after="40"/>
                    <w:rPr>
                      <w:rFonts w:cs="Arial"/>
                      <w:sz w:val="24"/>
                    </w:rPr>
                  </w:pPr>
                  <w:del w:id="66" w:author="Mullen (ESO), Paul J" w:date="2019-10-02T11:07:00Z">
                    <w:r w:rsidDel="002805AB">
                      <w:rPr>
                        <w:rFonts w:cs="Arial"/>
                        <w:sz w:val="24"/>
                      </w:rPr>
                      <w:delText>17 January 2020</w:delText>
                    </w:r>
                  </w:del>
                  <w:ins w:id="67" w:author="Mullen (ESO), Paul J" w:date="2019-10-02T11:07:00Z">
                    <w:r w:rsidR="002805AB">
                      <w:rPr>
                        <w:rFonts w:cs="Arial"/>
                        <w:sz w:val="24"/>
                      </w:rPr>
                      <w:t>March 2020</w:t>
                    </w:r>
                  </w:ins>
                </w:p>
              </w:tc>
            </w:tr>
            <w:tr w:rsidR="00B80B9C" w:rsidRPr="00ED7826" w14:paraId="11A57FC6" w14:textId="77777777" w:rsidTr="00CD58C0">
              <w:trPr>
                <w:trHeight w:val="820"/>
              </w:trPr>
              <w:tc>
                <w:tcPr>
                  <w:tcW w:w="5853" w:type="dxa"/>
                  <w:shd w:val="clear" w:color="auto" w:fill="auto"/>
                </w:tcPr>
                <w:p w14:paraId="7953467A" w14:textId="77777777" w:rsidR="00B80B9C" w:rsidRPr="00B81D21" w:rsidRDefault="00B80B9C" w:rsidP="00B80B9C">
                  <w:pPr>
                    <w:tabs>
                      <w:tab w:val="left" w:pos="171"/>
                    </w:tabs>
                    <w:spacing w:before="40" w:after="40"/>
                    <w:rPr>
                      <w:rFonts w:cs="Arial"/>
                      <w:sz w:val="24"/>
                    </w:rPr>
                  </w:pPr>
                  <w:commentRangeStart w:id="68"/>
                  <w:r w:rsidRPr="00B81D21">
                    <w:rPr>
                      <w:rFonts w:cs="Arial"/>
                      <w:sz w:val="24"/>
                    </w:rPr>
                    <w:t xml:space="preserve">Decision implemented in </w:t>
                  </w:r>
                  <w:r>
                    <w:rPr>
                      <w:rFonts w:cs="Arial"/>
                      <w:sz w:val="24"/>
                    </w:rPr>
                    <w:t>Grid Code</w:t>
                  </w:r>
                </w:p>
              </w:tc>
              <w:tc>
                <w:tcPr>
                  <w:tcW w:w="2352" w:type="dxa"/>
                  <w:shd w:val="clear" w:color="auto" w:fill="auto"/>
                  <w:vAlign w:val="center"/>
                </w:tcPr>
                <w:p w14:paraId="0AC3B939" w14:textId="3435B9EB" w:rsidR="00B80B9C" w:rsidRPr="00CE2505" w:rsidRDefault="00BD7D42" w:rsidP="00B80B9C">
                  <w:pPr>
                    <w:spacing w:before="40" w:after="40"/>
                    <w:rPr>
                      <w:rFonts w:cs="Arial"/>
                      <w:sz w:val="24"/>
                    </w:rPr>
                  </w:pPr>
                  <w:del w:id="69" w:author="Mullen (ESO), Paul J" w:date="2019-10-02T11:07:00Z">
                    <w:r w:rsidDel="002805AB">
                      <w:rPr>
                        <w:rFonts w:cs="Arial"/>
                        <w:sz w:val="24"/>
                      </w:rPr>
                      <w:delText xml:space="preserve">31 </w:delText>
                    </w:r>
                    <w:r w:rsidR="00D1161C" w:rsidDel="002805AB">
                      <w:rPr>
                        <w:rFonts w:cs="Arial"/>
                        <w:sz w:val="24"/>
                      </w:rPr>
                      <w:delText>January 2020</w:delText>
                    </w:r>
                  </w:del>
                  <w:r w:rsidR="00622AA1">
                    <w:rPr>
                      <w:rFonts w:cs="Arial"/>
                      <w:sz w:val="24"/>
                    </w:rPr>
                    <w:t xml:space="preserve"> </w:t>
                  </w:r>
                  <w:del w:id="70" w:author="Mullen (ESO), Paul J" w:date="2019-10-02T11:07:00Z">
                    <w:r w:rsidR="00622AA1" w:rsidDel="002805AB">
                      <w:rPr>
                        <w:rFonts w:cs="Arial"/>
                        <w:sz w:val="24"/>
                      </w:rPr>
                      <w:delText>(</w:delText>
                    </w:r>
                  </w:del>
                  <w:r w:rsidR="00622AA1">
                    <w:rPr>
                      <w:rFonts w:cs="Arial"/>
                      <w:sz w:val="24"/>
                    </w:rPr>
                    <w:t>10 working days after approval by the Authority)</w:t>
                  </w:r>
                  <w:commentRangeEnd w:id="68"/>
                  <w:r w:rsidR="005A2B93">
                    <w:rPr>
                      <w:rStyle w:val="CommentReference"/>
                    </w:rPr>
                    <w:commentReference w:id="68"/>
                  </w:r>
                </w:p>
              </w:tc>
            </w:tr>
          </w:tbl>
          <w:p w14:paraId="3E36D595" w14:textId="77777777" w:rsidR="008F48D5" w:rsidRPr="00EB32BB" w:rsidRDefault="008F48D5" w:rsidP="007E718E">
            <w:pPr>
              <w:pStyle w:val="BodyTextFirstIndent"/>
              <w:ind w:firstLine="0"/>
              <w:rPr>
                <w:rFonts w:cs="Arial"/>
              </w:rPr>
            </w:pPr>
          </w:p>
        </w:tc>
        <w:tc>
          <w:tcPr>
            <w:tcW w:w="2552" w:type="dxa"/>
            <w:tcBorders>
              <w:top w:val="single" w:sz="4" w:space="0" w:color="4A8958"/>
              <w:left w:val="single" w:sz="4" w:space="0" w:color="4A8958"/>
              <w:bottom w:val="single" w:sz="4" w:space="0" w:color="4A8958"/>
              <w:right w:val="single" w:sz="4" w:space="0" w:color="4A8958"/>
            </w:tcBorders>
            <w:shd w:val="clear" w:color="auto" w:fill="auto"/>
          </w:tcPr>
          <w:p w14:paraId="30471FFC" w14:textId="77777777" w:rsidR="00956B89" w:rsidRDefault="00702E81" w:rsidP="00291083">
            <w:pPr>
              <w:pStyle w:val="BodyText"/>
              <w:spacing w:before="60" w:after="60" w:line="240" w:lineRule="auto"/>
              <w:rPr>
                <w:rFonts w:cs="Arial"/>
                <w:b/>
                <w:color w:val="008576"/>
                <w:szCs w:val="20"/>
              </w:rPr>
            </w:pPr>
            <w:r>
              <w:rPr>
                <w:rFonts w:cs="Arial"/>
                <w:noProof/>
                <w:szCs w:val="20"/>
                <w:lang w:val="en-US" w:eastAsia="en-US"/>
              </w:rPr>
              <w:lastRenderedPageBreak/>
              <w:drawing>
                <wp:inline distT="0" distB="0" distL="0" distR="0" wp14:anchorId="1B3C2DE5" wp14:editId="78776AF5">
                  <wp:extent cx="281940" cy="28956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1940" cy="289560"/>
                          </a:xfrm>
                          <a:prstGeom prst="rect">
                            <a:avLst/>
                          </a:prstGeom>
                          <a:noFill/>
                          <a:ln>
                            <a:noFill/>
                          </a:ln>
                        </pic:spPr>
                      </pic:pic>
                    </a:graphicData>
                  </a:graphic>
                </wp:inline>
              </w:drawing>
            </w:r>
            <w:r w:rsidR="00F10E14" w:rsidRPr="00EB32BB">
              <w:rPr>
                <w:rFonts w:cs="Arial"/>
                <w:b/>
                <w:color w:val="008576"/>
                <w:szCs w:val="20"/>
              </w:rPr>
              <w:t xml:space="preserve"> </w:t>
            </w:r>
          </w:p>
          <w:p w14:paraId="58AC970F" w14:textId="19175C93" w:rsidR="00F10E14" w:rsidRPr="00EB32BB" w:rsidRDefault="00F10E14" w:rsidP="00291083">
            <w:pPr>
              <w:pStyle w:val="BodyText"/>
              <w:spacing w:before="60" w:after="60" w:line="240" w:lineRule="auto"/>
              <w:rPr>
                <w:rFonts w:cs="Arial"/>
                <w:szCs w:val="20"/>
              </w:rPr>
            </w:pPr>
            <w:r w:rsidRPr="00EB32BB">
              <w:rPr>
                <w:rFonts w:cs="Arial"/>
                <w:b/>
                <w:color w:val="008576"/>
                <w:szCs w:val="20"/>
              </w:rPr>
              <w:t>Any questions?</w:t>
            </w:r>
          </w:p>
        </w:tc>
      </w:tr>
      <w:tr w:rsidR="00F10E14" w:rsidRPr="00EB32BB" w14:paraId="4C151462" w14:textId="77777777" w:rsidTr="00973E49">
        <w:trPr>
          <w:trHeight w:val="1180"/>
        </w:trPr>
        <w:tc>
          <w:tcPr>
            <w:tcW w:w="8222" w:type="dxa"/>
            <w:vMerge/>
            <w:tcBorders>
              <w:left w:val="single" w:sz="4" w:space="0" w:color="4A8958"/>
              <w:bottom w:val="single" w:sz="4" w:space="0" w:color="4A8958"/>
              <w:right w:val="single" w:sz="4" w:space="0" w:color="4A8958"/>
            </w:tcBorders>
            <w:shd w:val="clear" w:color="auto" w:fill="auto"/>
          </w:tcPr>
          <w:p w14:paraId="639A91C8" w14:textId="77777777" w:rsidR="00F10E14" w:rsidRPr="00EB32BB" w:rsidRDefault="00F10E14" w:rsidP="00A809BC">
            <w:pPr>
              <w:pStyle w:val="Contents01"/>
              <w:rPr>
                <w:noProof/>
              </w:rPr>
            </w:pPr>
          </w:p>
        </w:tc>
        <w:tc>
          <w:tcPr>
            <w:tcW w:w="2552" w:type="dxa"/>
            <w:tcBorders>
              <w:top w:val="single" w:sz="4" w:space="0" w:color="4A8958"/>
              <w:left w:val="single" w:sz="4" w:space="0" w:color="4A8958"/>
              <w:bottom w:val="single" w:sz="4" w:space="0" w:color="4A8958"/>
              <w:right w:val="single" w:sz="4" w:space="0" w:color="4A8958"/>
            </w:tcBorders>
            <w:shd w:val="clear" w:color="auto" w:fill="auto"/>
          </w:tcPr>
          <w:p w14:paraId="010E8270" w14:textId="77777777" w:rsidR="00956B89" w:rsidRDefault="00F10E14" w:rsidP="00A81AA5">
            <w:pPr>
              <w:spacing w:before="60" w:after="60" w:line="240" w:lineRule="auto"/>
              <w:rPr>
                <w:rFonts w:cs="Arial"/>
                <w:color w:val="008576"/>
                <w:szCs w:val="20"/>
              </w:rPr>
            </w:pPr>
            <w:r w:rsidRPr="00C71C7C">
              <w:rPr>
                <w:rFonts w:cs="Arial"/>
                <w:b/>
                <w:color w:val="008576"/>
                <w:szCs w:val="20"/>
              </w:rPr>
              <w:t>Contact:</w:t>
            </w:r>
            <w:r w:rsidR="003F5697">
              <w:rPr>
                <w:rFonts w:cs="Arial"/>
                <w:color w:val="008576"/>
                <w:szCs w:val="20"/>
              </w:rPr>
              <w:t xml:space="preserve"> </w:t>
            </w:r>
          </w:p>
          <w:p w14:paraId="3BD79C6B" w14:textId="393D55BA" w:rsidR="00F10E14" w:rsidRPr="00EB32BB" w:rsidRDefault="00494013" w:rsidP="00A81AA5">
            <w:pPr>
              <w:spacing w:before="60" w:after="60" w:line="240" w:lineRule="auto"/>
              <w:rPr>
                <w:rFonts w:cs="Arial"/>
                <w:color w:val="008576"/>
                <w:szCs w:val="20"/>
              </w:rPr>
            </w:pPr>
            <w:r>
              <w:rPr>
                <w:rFonts w:cs="Arial"/>
                <w:color w:val="008576"/>
                <w:szCs w:val="20"/>
              </w:rPr>
              <w:t>Paul Mullen</w:t>
            </w:r>
          </w:p>
          <w:p w14:paraId="59988AE3" w14:textId="77777777" w:rsidR="00F10E14" w:rsidRPr="00C71C7C" w:rsidRDefault="00F10E14" w:rsidP="00A81AA5">
            <w:pPr>
              <w:pStyle w:val="BodyText"/>
              <w:spacing w:before="60" w:after="60" w:line="240" w:lineRule="auto"/>
              <w:rPr>
                <w:rFonts w:cs="Arial"/>
                <w:color w:val="008576"/>
                <w:szCs w:val="20"/>
              </w:rPr>
            </w:pPr>
            <w:r w:rsidRPr="00C71C7C">
              <w:rPr>
                <w:rFonts w:cs="Arial"/>
                <w:color w:val="008576"/>
                <w:szCs w:val="20"/>
              </w:rPr>
              <w:t>Code Administrator</w:t>
            </w:r>
          </w:p>
        </w:tc>
      </w:tr>
      <w:tr w:rsidR="00F10E14" w:rsidRPr="00EB32BB" w14:paraId="17012378" w14:textId="77777777" w:rsidTr="00973E49">
        <w:trPr>
          <w:trHeight w:val="1180"/>
        </w:trPr>
        <w:tc>
          <w:tcPr>
            <w:tcW w:w="8222" w:type="dxa"/>
            <w:vMerge/>
            <w:tcBorders>
              <w:left w:val="single" w:sz="4" w:space="0" w:color="4A8958"/>
              <w:bottom w:val="single" w:sz="4" w:space="0" w:color="4A8958"/>
              <w:right w:val="single" w:sz="4" w:space="0" w:color="4A8958"/>
            </w:tcBorders>
            <w:shd w:val="clear" w:color="auto" w:fill="auto"/>
          </w:tcPr>
          <w:p w14:paraId="5FBBDF59" w14:textId="77777777" w:rsidR="00F10E14" w:rsidRPr="00EB32BB" w:rsidRDefault="00F10E14" w:rsidP="00A809BC">
            <w:pPr>
              <w:pStyle w:val="Contents01"/>
              <w:rPr>
                <w:noProof/>
              </w:rPr>
            </w:pPr>
          </w:p>
        </w:tc>
        <w:tc>
          <w:tcPr>
            <w:tcW w:w="2552" w:type="dxa"/>
            <w:tcBorders>
              <w:top w:val="single" w:sz="4" w:space="0" w:color="4A8958"/>
              <w:left w:val="single" w:sz="4" w:space="0" w:color="4A8958"/>
              <w:bottom w:val="single" w:sz="4" w:space="0" w:color="4A8958"/>
              <w:right w:val="single" w:sz="4" w:space="0" w:color="4A8958"/>
            </w:tcBorders>
            <w:shd w:val="clear" w:color="auto" w:fill="auto"/>
          </w:tcPr>
          <w:p w14:paraId="14641027" w14:textId="23E66F3D" w:rsidR="00C71C7C" w:rsidRPr="00C71C7C" w:rsidRDefault="00702E81" w:rsidP="00956B89">
            <w:pPr>
              <w:pStyle w:val="BodyText"/>
              <w:spacing w:before="60" w:after="60" w:line="240" w:lineRule="auto"/>
              <w:rPr>
                <w:rFonts w:cs="Arial"/>
                <w:color w:val="008576"/>
                <w:szCs w:val="20"/>
                <w:lang w:val="en-US"/>
              </w:rPr>
            </w:pPr>
            <w:r>
              <w:rPr>
                <w:rFonts w:cs="Arial"/>
                <w:b/>
                <w:noProof/>
                <w:color w:val="008576"/>
                <w:szCs w:val="20"/>
                <w:lang w:val="en-US" w:eastAsia="en-US"/>
              </w:rPr>
              <w:drawing>
                <wp:inline distT="0" distB="0" distL="0" distR="0" wp14:anchorId="6EB968AE" wp14:editId="2A3901BC">
                  <wp:extent cx="297180" cy="297180"/>
                  <wp:effectExtent l="0" t="0" r="7620" b="7620"/>
                  <wp:docPr id="6" name="Picture 6"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email_us_go_onlin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7180" cy="297180"/>
                          </a:xfrm>
                          <a:prstGeom prst="rect">
                            <a:avLst/>
                          </a:prstGeom>
                          <a:noFill/>
                          <a:ln>
                            <a:noFill/>
                          </a:ln>
                        </pic:spPr>
                      </pic:pic>
                    </a:graphicData>
                  </a:graphic>
                </wp:inline>
              </w:drawing>
            </w:r>
            <w:r w:rsidR="00956B89">
              <w:rPr>
                <w:rFonts w:cs="Arial"/>
                <w:b/>
                <w:color w:val="008576"/>
                <w:szCs w:val="20"/>
                <w:lang w:val="en-US"/>
              </w:rPr>
              <w:t xml:space="preserve"> </w:t>
            </w:r>
            <w:r w:rsidR="00494013" w:rsidRPr="00C71C7C">
              <w:rPr>
                <w:rFonts w:cs="Arial"/>
                <w:color w:val="008576"/>
                <w:szCs w:val="20"/>
                <w:lang w:val="en-US"/>
              </w:rPr>
              <w:t>paul.j.mullen</w:t>
            </w:r>
            <w:r w:rsidR="003F5697" w:rsidRPr="00C71C7C">
              <w:rPr>
                <w:rFonts w:cs="Arial"/>
                <w:color w:val="008576"/>
                <w:szCs w:val="20"/>
                <w:lang w:val="en-US"/>
              </w:rPr>
              <w:t>@</w:t>
            </w:r>
          </w:p>
          <w:p w14:paraId="45743AD0" w14:textId="38E3B50D" w:rsidR="00F10E14" w:rsidRPr="001D564B" w:rsidRDefault="003F5697" w:rsidP="00B743A3">
            <w:pPr>
              <w:pStyle w:val="BodyText"/>
              <w:spacing w:before="60" w:after="60" w:line="240" w:lineRule="auto"/>
              <w:jc w:val="both"/>
              <w:rPr>
                <w:rFonts w:cs="Arial"/>
                <w:color w:val="008576"/>
                <w:szCs w:val="20"/>
                <w:highlight w:val="yellow"/>
              </w:rPr>
            </w:pPr>
            <w:r w:rsidRPr="00C71C7C">
              <w:rPr>
                <w:rFonts w:cs="Arial"/>
                <w:color w:val="008576"/>
                <w:szCs w:val="20"/>
                <w:lang w:val="en-US"/>
              </w:rPr>
              <w:t>n</w:t>
            </w:r>
            <w:r w:rsidR="00B80B9C" w:rsidRPr="00C71C7C">
              <w:rPr>
                <w:rFonts w:cs="Arial"/>
                <w:color w:val="008576"/>
                <w:szCs w:val="20"/>
                <w:lang w:val="en-US"/>
              </w:rPr>
              <w:t>a</w:t>
            </w:r>
            <w:r w:rsidRPr="00C71C7C">
              <w:rPr>
                <w:rFonts w:cs="Arial"/>
                <w:color w:val="008576"/>
                <w:szCs w:val="20"/>
                <w:lang w:val="en-US"/>
              </w:rPr>
              <w:t>tionalgrideso.com</w:t>
            </w:r>
          </w:p>
        </w:tc>
      </w:tr>
      <w:tr w:rsidR="00F10E14" w:rsidRPr="00EB32BB" w14:paraId="545E9942" w14:textId="77777777" w:rsidTr="00973E49">
        <w:trPr>
          <w:trHeight w:val="1180"/>
        </w:trPr>
        <w:tc>
          <w:tcPr>
            <w:tcW w:w="8222" w:type="dxa"/>
            <w:vMerge/>
            <w:tcBorders>
              <w:left w:val="single" w:sz="4" w:space="0" w:color="4A8958"/>
              <w:bottom w:val="single" w:sz="4" w:space="0" w:color="4A8958"/>
              <w:right w:val="single" w:sz="4" w:space="0" w:color="4A8958"/>
            </w:tcBorders>
            <w:shd w:val="clear" w:color="auto" w:fill="auto"/>
          </w:tcPr>
          <w:p w14:paraId="21BA6745" w14:textId="77777777" w:rsidR="00F10E14" w:rsidRPr="00EB32BB" w:rsidRDefault="00F10E14" w:rsidP="00A809BC">
            <w:pPr>
              <w:pStyle w:val="Contents01"/>
              <w:rPr>
                <w:noProof/>
              </w:rPr>
            </w:pPr>
          </w:p>
        </w:tc>
        <w:tc>
          <w:tcPr>
            <w:tcW w:w="2552" w:type="dxa"/>
            <w:tcBorders>
              <w:top w:val="single" w:sz="4" w:space="0" w:color="4A8958"/>
              <w:left w:val="single" w:sz="4" w:space="0" w:color="4A8958"/>
              <w:bottom w:val="single" w:sz="4" w:space="0" w:color="4A8958"/>
              <w:right w:val="single" w:sz="4" w:space="0" w:color="4A8958"/>
            </w:tcBorders>
            <w:shd w:val="clear" w:color="auto" w:fill="auto"/>
          </w:tcPr>
          <w:p w14:paraId="4E44F183" w14:textId="77777777" w:rsidR="00956B89" w:rsidRDefault="00702E81" w:rsidP="005B0B30">
            <w:pPr>
              <w:pStyle w:val="BodyText"/>
              <w:spacing w:before="60" w:after="60" w:line="240" w:lineRule="auto"/>
              <w:rPr>
                <w:rFonts w:cs="Arial"/>
                <w:b/>
                <w:color w:val="008576"/>
                <w:szCs w:val="20"/>
              </w:rPr>
            </w:pPr>
            <w:r>
              <w:rPr>
                <w:rFonts w:cs="Arial"/>
                <w:b/>
                <w:noProof/>
                <w:color w:val="008576"/>
                <w:szCs w:val="20"/>
                <w:lang w:val="en-US" w:eastAsia="en-US"/>
              </w:rPr>
              <w:drawing>
                <wp:inline distT="0" distB="0" distL="0" distR="0" wp14:anchorId="59F1C7C8" wp14:editId="1D90654E">
                  <wp:extent cx="297180" cy="297180"/>
                  <wp:effectExtent l="0" t="0" r="7620" b="7620"/>
                  <wp:docPr id="7" name="Picture 7"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Description: call_u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7180" cy="297180"/>
                          </a:xfrm>
                          <a:prstGeom prst="rect">
                            <a:avLst/>
                          </a:prstGeom>
                          <a:noFill/>
                          <a:ln>
                            <a:noFill/>
                          </a:ln>
                        </pic:spPr>
                      </pic:pic>
                    </a:graphicData>
                  </a:graphic>
                </wp:inline>
              </w:drawing>
            </w:r>
            <w:r w:rsidR="00EF1437">
              <w:rPr>
                <w:rFonts w:cs="Arial"/>
                <w:b/>
                <w:color w:val="008576"/>
                <w:szCs w:val="20"/>
              </w:rPr>
              <w:t xml:space="preserve"> </w:t>
            </w:r>
          </w:p>
          <w:p w14:paraId="07189025" w14:textId="375B8D35" w:rsidR="00F10E14" w:rsidRPr="00EF1437" w:rsidRDefault="00494013" w:rsidP="005B0B30">
            <w:pPr>
              <w:pStyle w:val="BodyText"/>
              <w:spacing w:before="60" w:after="60" w:line="240" w:lineRule="auto"/>
              <w:rPr>
                <w:rFonts w:cs="Arial"/>
                <w:color w:val="008576"/>
                <w:szCs w:val="20"/>
              </w:rPr>
            </w:pPr>
            <w:r>
              <w:rPr>
                <w:rFonts w:cs="Arial"/>
                <w:b/>
                <w:color w:val="008576"/>
                <w:szCs w:val="20"/>
              </w:rPr>
              <w:t>07794537028</w:t>
            </w:r>
          </w:p>
        </w:tc>
      </w:tr>
      <w:tr w:rsidR="00F10E14" w:rsidRPr="00EB32BB" w14:paraId="7A9BA279" w14:textId="77777777" w:rsidTr="00973E49">
        <w:trPr>
          <w:trHeight w:val="1180"/>
        </w:trPr>
        <w:tc>
          <w:tcPr>
            <w:tcW w:w="8222" w:type="dxa"/>
            <w:vMerge/>
            <w:tcBorders>
              <w:left w:val="single" w:sz="4" w:space="0" w:color="4A8958"/>
              <w:bottom w:val="single" w:sz="4" w:space="0" w:color="4A8958"/>
              <w:right w:val="single" w:sz="4" w:space="0" w:color="4A8958"/>
            </w:tcBorders>
            <w:shd w:val="clear" w:color="auto" w:fill="auto"/>
          </w:tcPr>
          <w:p w14:paraId="4C2A4D32" w14:textId="77777777" w:rsidR="00F10E14" w:rsidRPr="00EB32BB" w:rsidRDefault="00F10E14" w:rsidP="00A809BC">
            <w:pPr>
              <w:pStyle w:val="Contents01"/>
              <w:rPr>
                <w:noProof/>
              </w:rPr>
            </w:pPr>
          </w:p>
        </w:tc>
        <w:tc>
          <w:tcPr>
            <w:tcW w:w="2552" w:type="dxa"/>
            <w:tcBorders>
              <w:top w:val="single" w:sz="4" w:space="0" w:color="4A8958"/>
              <w:left w:val="single" w:sz="4" w:space="0" w:color="4A8958"/>
              <w:bottom w:val="single" w:sz="4" w:space="0" w:color="4A8958"/>
              <w:right w:val="single" w:sz="4" w:space="0" w:color="4A8958"/>
            </w:tcBorders>
            <w:shd w:val="clear" w:color="auto" w:fill="auto"/>
          </w:tcPr>
          <w:p w14:paraId="0DE0574D" w14:textId="77777777" w:rsidR="00F10E14" w:rsidRPr="007D7515" w:rsidRDefault="00F10E14" w:rsidP="00A81AA5">
            <w:pPr>
              <w:spacing w:before="60" w:after="60" w:line="240" w:lineRule="auto"/>
              <w:rPr>
                <w:rFonts w:cs="Arial"/>
                <w:b/>
                <w:color w:val="008576"/>
                <w:szCs w:val="20"/>
              </w:rPr>
            </w:pPr>
            <w:r w:rsidRPr="007D7515">
              <w:rPr>
                <w:rFonts w:cs="Arial"/>
                <w:b/>
                <w:color w:val="008576"/>
                <w:szCs w:val="20"/>
              </w:rPr>
              <w:t>Proposer:</w:t>
            </w:r>
            <w:r w:rsidR="00EF1437">
              <w:rPr>
                <w:rFonts w:cs="Arial"/>
                <w:b/>
                <w:color w:val="008576"/>
                <w:szCs w:val="20"/>
              </w:rPr>
              <w:t xml:space="preserve"> </w:t>
            </w:r>
          </w:p>
          <w:p w14:paraId="4D4147BC" w14:textId="77777777" w:rsidR="00F10E14" w:rsidRDefault="00B80B9C" w:rsidP="00A81AA5">
            <w:pPr>
              <w:spacing w:before="60" w:after="60" w:line="240" w:lineRule="auto"/>
              <w:rPr>
                <w:rFonts w:cs="Arial"/>
                <w:color w:val="008576"/>
                <w:szCs w:val="20"/>
              </w:rPr>
            </w:pPr>
            <w:r>
              <w:rPr>
                <w:rFonts w:cs="Arial"/>
                <w:color w:val="008576"/>
                <w:szCs w:val="20"/>
              </w:rPr>
              <w:t>Garth Graham</w:t>
            </w:r>
            <w:r w:rsidR="00CF6157">
              <w:rPr>
                <w:rFonts w:cs="Arial"/>
                <w:color w:val="008576"/>
                <w:szCs w:val="20"/>
              </w:rPr>
              <w:t xml:space="preserve"> </w:t>
            </w:r>
          </w:p>
          <w:p w14:paraId="7281DA2B" w14:textId="6DBB2B00" w:rsidR="00956B89" w:rsidRPr="00EF1437" w:rsidRDefault="00956B89" w:rsidP="00A81AA5">
            <w:pPr>
              <w:spacing w:before="60" w:after="60" w:line="240" w:lineRule="auto"/>
              <w:rPr>
                <w:rFonts w:cs="Arial"/>
                <w:color w:val="008576"/>
                <w:szCs w:val="20"/>
              </w:rPr>
            </w:pPr>
            <w:r>
              <w:rPr>
                <w:rFonts w:cs="Arial"/>
                <w:color w:val="008576"/>
                <w:szCs w:val="20"/>
              </w:rPr>
              <w:t>SSE Generation</w:t>
            </w:r>
          </w:p>
        </w:tc>
      </w:tr>
      <w:tr w:rsidR="00F10E14" w:rsidRPr="00EB32BB" w14:paraId="7E728868" w14:textId="77777777" w:rsidTr="00973E49">
        <w:trPr>
          <w:trHeight w:val="1180"/>
        </w:trPr>
        <w:tc>
          <w:tcPr>
            <w:tcW w:w="8222" w:type="dxa"/>
            <w:vMerge/>
            <w:tcBorders>
              <w:left w:val="single" w:sz="4" w:space="0" w:color="4A8958"/>
              <w:bottom w:val="single" w:sz="4" w:space="0" w:color="4A8958"/>
              <w:right w:val="single" w:sz="4" w:space="0" w:color="4A8958"/>
            </w:tcBorders>
            <w:shd w:val="clear" w:color="auto" w:fill="auto"/>
          </w:tcPr>
          <w:p w14:paraId="3FB4E9BA" w14:textId="77777777" w:rsidR="00F10E14" w:rsidRPr="00EB32BB" w:rsidRDefault="00F10E14" w:rsidP="00A809BC">
            <w:pPr>
              <w:pStyle w:val="Contents01"/>
              <w:rPr>
                <w:noProof/>
              </w:rPr>
            </w:pPr>
          </w:p>
        </w:tc>
        <w:tc>
          <w:tcPr>
            <w:tcW w:w="2552" w:type="dxa"/>
            <w:tcBorders>
              <w:top w:val="single" w:sz="4" w:space="0" w:color="4A8958"/>
              <w:left w:val="single" w:sz="4" w:space="0" w:color="4A8958"/>
              <w:bottom w:val="single" w:sz="4" w:space="0" w:color="4A8958"/>
              <w:right w:val="single" w:sz="4" w:space="0" w:color="4A8958"/>
            </w:tcBorders>
            <w:shd w:val="clear" w:color="auto" w:fill="auto"/>
          </w:tcPr>
          <w:p w14:paraId="1A776275" w14:textId="7B5B2CDA" w:rsidR="00F10E14" w:rsidRDefault="00702E81" w:rsidP="00A81AA5">
            <w:pPr>
              <w:pStyle w:val="BodyText"/>
              <w:spacing w:before="60" w:after="60" w:line="240" w:lineRule="auto"/>
              <w:rPr>
                <w:rFonts w:cs="Arial"/>
                <w:b/>
                <w:color w:val="008576"/>
                <w:szCs w:val="20"/>
              </w:rPr>
            </w:pPr>
            <w:r>
              <w:rPr>
                <w:rFonts w:cs="Arial"/>
                <w:b/>
                <w:noProof/>
                <w:color w:val="008576"/>
                <w:szCs w:val="20"/>
                <w:lang w:val="en-US" w:eastAsia="en-US"/>
              </w:rPr>
              <w:drawing>
                <wp:inline distT="0" distB="0" distL="0" distR="0" wp14:anchorId="2B8A2524" wp14:editId="6ED84EFD">
                  <wp:extent cx="297180" cy="297180"/>
                  <wp:effectExtent l="0" t="0" r="7620" b="7620"/>
                  <wp:docPr id="8" name="Picture 8"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Description: email_us_go_onlin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7180" cy="297180"/>
                          </a:xfrm>
                          <a:prstGeom prst="rect">
                            <a:avLst/>
                          </a:prstGeom>
                          <a:noFill/>
                          <a:ln>
                            <a:noFill/>
                          </a:ln>
                        </pic:spPr>
                      </pic:pic>
                    </a:graphicData>
                  </a:graphic>
                </wp:inline>
              </w:drawing>
            </w:r>
            <w:r w:rsidR="00EF1437">
              <w:rPr>
                <w:rFonts w:cs="Arial"/>
                <w:b/>
                <w:color w:val="008576"/>
                <w:szCs w:val="20"/>
              </w:rPr>
              <w:t xml:space="preserve"> </w:t>
            </w:r>
          </w:p>
          <w:p w14:paraId="7108ECD5" w14:textId="77777777" w:rsidR="00B80B9C" w:rsidRPr="00EF1437" w:rsidRDefault="003D11CB" w:rsidP="00A81AA5">
            <w:pPr>
              <w:pStyle w:val="BodyText"/>
              <w:spacing w:before="60" w:after="60" w:line="240" w:lineRule="auto"/>
              <w:rPr>
                <w:rFonts w:cs="Arial"/>
                <w:color w:val="008576"/>
                <w:szCs w:val="20"/>
              </w:rPr>
            </w:pPr>
            <w:hyperlink r:id="rId18" w:history="1">
              <w:r w:rsidR="00B80B9C">
                <w:rPr>
                  <w:rStyle w:val="Hyperlink"/>
                  <w:rFonts w:cs="Arial"/>
                  <w:szCs w:val="20"/>
                </w:rPr>
                <w:t>garth.graham@sse.com</w:t>
              </w:r>
            </w:hyperlink>
          </w:p>
        </w:tc>
      </w:tr>
      <w:tr w:rsidR="00CF6157" w:rsidRPr="00EB32BB" w14:paraId="0F6CDEED" w14:textId="77777777" w:rsidTr="00973E49">
        <w:trPr>
          <w:trHeight w:val="1180"/>
        </w:trPr>
        <w:tc>
          <w:tcPr>
            <w:tcW w:w="8222" w:type="dxa"/>
            <w:vMerge/>
            <w:tcBorders>
              <w:left w:val="single" w:sz="4" w:space="0" w:color="4A8958"/>
              <w:bottom w:val="single" w:sz="4" w:space="0" w:color="4A8958"/>
              <w:right w:val="single" w:sz="4" w:space="0" w:color="4A8958"/>
            </w:tcBorders>
            <w:shd w:val="clear" w:color="auto" w:fill="auto"/>
          </w:tcPr>
          <w:p w14:paraId="0AE806AE" w14:textId="77777777" w:rsidR="00CF6157" w:rsidRPr="00EB32BB" w:rsidRDefault="00CF6157" w:rsidP="00A809BC">
            <w:pPr>
              <w:pStyle w:val="Contents01"/>
              <w:rPr>
                <w:noProof/>
              </w:rPr>
            </w:pPr>
          </w:p>
        </w:tc>
        <w:tc>
          <w:tcPr>
            <w:tcW w:w="2552" w:type="dxa"/>
            <w:tcBorders>
              <w:top w:val="single" w:sz="4" w:space="0" w:color="4A8958"/>
              <w:left w:val="single" w:sz="4" w:space="0" w:color="4A8958"/>
              <w:bottom w:val="single" w:sz="4" w:space="0" w:color="4A8958"/>
              <w:right w:val="single" w:sz="4" w:space="0" w:color="4A8958"/>
            </w:tcBorders>
            <w:shd w:val="clear" w:color="auto" w:fill="auto"/>
          </w:tcPr>
          <w:p w14:paraId="4F869021" w14:textId="77777777" w:rsidR="00CF6157" w:rsidRDefault="00702E81" w:rsidP="00A81AA5">
            <w:pPr>
              <w:pStyle w:val="BodyText"/>
              <w:spacing w:before="60" w:after="60" w:line="240" w:lineRule="auto"/>
              <w:rPr>
                <w:rFonts w:cs="Arial"/>
                <w:b/>
                <w:noProof/>
                <w:color w:val="008576"/>
                <w:szCs w:val="20"/>
                <w:lang w:val="en-US" w:eastAsia="en-US"/>
              </w:rPr>
            </w:pPr>
            <w:r>
              <w:rPr>
                <w:rFonts w:cs="Arial"/>
                <w:b/>
                <w:noProof/>
                <w:color w:val="008576"/>
                <w:szCs w:val="20"/>
                <w:lang w:val="en-US" w:eastAsia="en-US"/>
              </w:rPr>
              <w:drawing>
                <wp:inline distT="0" distB="0" distL="0" distR="0" wp14:anchorId="6DBF959D" wp14:editId="395E96A9">
                  <wp:extent cx="297180" cy="297180"/>
                  <wp:effectExtent l="0" t="0" r="7620" b="7620"/>
                  <wp:docPr id="9" name="Picture 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Description: call_u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7180" cy="297180"/>
                          </a:xfrm>
                          <a:prstGeom prst="rect">
                            <a:avLst/>
                          </a:prstGeom>
                          <a:noFill/>
                          <a:ln>
                            <a:noFill/>
                          </a:ln>
                        </pic:spPr>
                      </pic:pic>
                    </a:graphicData>
                  </a:graphic>
                </wp:inline>
              </w:drawing>
            </w:r>
          </w:p>
          <w:p w14:paraId="0254EF4C" w14:textId="2D59605E" w:rsidR="003949E1" w:rsidRPr="00AF30A5" w:rsidRDefault="003949E1" w:rsidP="00A81AA5">
            <w:pPr>
              <w:pStyle w:val="BodyText"/>
              <w:spacing w:before="60" w:after="60" w:line="240" w:lineRule="auto"/>
              <w:rPr>
                <w:rFonts w:cs="Arial"/>
                <w:b/>
                <w:noProof/>
                <w:color w:val="008576"/>
                <w:szCs w:val="20"/>
                <w:lang w:val="en-US" w:eastAsia="en-US"/>
              </w:rPr>
            </w:pPr>
            <w:r>
              <w:rPr>
                <w:rFonts w:cs="Arial"/>
                <w:b/>
                <w:noProof/>
                <w:color w:val="008576"/>
                <w:szCs w:val="20"/>
                <w:lang w:val="en-US" w:eastAsia="en-US"/>
              </w:rPr>
              <w:t>07736881818</w:t>
            </w:r>
          </w:p>
        </w:tc>
      </w:tr>
      <w:tr w:rsidR="007D7515" w:rsidRPr="00EB32BB" w14:paraId="40990B71" w14:textId="77777777" w:rsidTr="00973E49">
        <w:trPr>
          <w:gridAfter w:val="1"/>
          <w:wAfter w:w="2552" w:type="dxa"/>
          <w:trHeight w:val="1180"/>
        </w:trPr>
        <w:tc>
          <w:tcPr>
            <w:tcW w:w="8222" w:type="dxa"/>
            <w:vMerge/>
            <w:tcBorders>
              <w:left w:val="single" w:sz="4" w:space="0" w:color="4A8958"/>
              <w:bottom w:val="single" w:sz="4" w:space="0" w:color="4A8958"/>
              <w:right w:val="single" w:sz="4" w:space="0" w:color="4A8958"/>
            </w:tcBorders>
            <w:shd w:val="clear" w:color="auto" w:fill="auto"/>
          </w:tcPr>
          <w:p w14:paraId="5EB0D2EF" w14:textId="77777777" w:rsidR="007D7515" w:rsidRPr="00EB32BB" w:rsidRDefault="007D7515" w:rsidP="004A3386">
            <w:pPr>
              <w:pStyle w:val="BodyText"/>
              <w:rPr>
                <w:rFonts w:cs="Arial"/>
                <w:b/>
                <w:bCs/>
                <w:noProof/>
                <w:color w:val="00B274"/>
                <w:szCs w:val="32"/>
              </w:rPr>
            </w:pPr>
          </w:p>
        </w:tc>
      </w:tr>
      <w:tr w:rsidR="007D7515" w:rsidRPr="00EB32BB" w14:paraId="4B01E71D" w14:textId="77777777" w:rsidTr="00973E49">
        <w:trPr>
          <w:gridAfter w:val="1"/>
          <w:wAfter w:w="2552" w:type="dxa"/>
          <w:trHeight w:val="1180"/>
        </w:trPr>
        <w:tc>
          <w:tcPr>
            <w:tcW w:w="8222" w:type="dxa"/>
            <w:vMerge/>
            <w:tcBorders>
              <w:left w:val="single" w:sz="4" w:space="0" w:color="4A8958"/>
              <w:bottom w:val="single" w:sz="4" w:space="0" w:color="4A8958"/>
              <w:right w:val="single" w:sz="4" w:space="0" w:color="4A8958"/>
            </w:tcBorders>
            <w:shd w:val="clear" w:color="auto" w:fill="auto"/>
          </w:tcPr>
          <w:p w14:paraId="4A58C81D" w14:textId="77777777" w:rsidR="007D7515" w:rsidRPr="00EB32BB" w:rsidRDefault="007D7515" w:rsidP="004A3386">
            <w:pPr>
              <w:pStyle w:val="BodyText"/>
              <w:rPr>
                <w:rFonts w:cs="Arial"/>
                <w:b/>
                <w:bCs/>
                <w:noProof/>
                <w:color w:val="00B274"/>
                <w:szCs w:val="32"/>
              </w:rPr>
            </w:pPr>
          </w:p>
        </w:tc>
      </w:tr>
      <w:tr w:rsidR="007D7515" w:rsidRPr="00EB32BB" w14:paraId="20E433AA" w14:textId="77777777" w:rsidTr="00973E49">
        <w:trPr>
          <w:gridAfter w:val="1"/>
          <w:wAfter w:w="2552" w:type="dxa"/>
          <w:trHeight w:val="1180"/>
        </w:trPr>
        <w:tc>
          <w:tcPr>
            <w:tcW w:w="8222" w:type="dxa"/>
            <w:vMerge/>
            <w:tcBorders>
              <w:left w:val="single" w:sz="4" w:space="0" w:color="4A8958"/>
              <w:bottom w:val="single" w:sz="4" w:space="0" w:color="4A8958"/>
              <w:right w:val="single" w:sz="4" w:space="0" w:color="4A8958"/>
            </w:tcBorders>
            <w:shd w:val="clear" w:color="auto" w:fill="auto"/>
          </w:tcPr>
          <w:p w14:paraId="230C1090" w14:textId="77777777" w:rsidR="007D7515" w:rsidRPr="00EB32BB" w:rsidRDefault="007D7515" w:rsidP="004A3386">
            <w:pPr>
              <w:pStyle w:val="BodyText"/>
              <w:rPr>
                <w:rFonts w:cs="Arial"/>
                <w:b/>
                <w:bCs/>
                <w:noProof/>
                <w:color w:val="00B274"/>
                <w:szCs w:val="32"/>
              </w:rPr>
            </w:pPr>
          </w:p>
        </w:tc>
      </w:tr>
      <w:tr w:rsidR="007D7515" w:rsidRPr="00EB32BB" w14:paraId="7E833BCC" w14:textId="77777777" w:rsidTr="00973E49">
        <w:trPr>
          <w:gridAfter w:val="1"/>
          <w:wAfter w:w="2552" w:type="dxa"/>
          <w:trHeight w:val="1180"/>
        </w:trPr>
        <w:tc>
          <w:tcPr>
            <w:tcW w:w="8222" w:type="dxa"/>
            <w:vMerge/>
            <w:tcBorders>
              <w:left w:val="single" w:sz="4" w:space="0" w:color="4A8958"/>
              <w:bottom w:val="single" w:sz="4" w:space="0" w:color="4A8958"/>
              <w:right w:val="single" w:sz="4" w:space="0" w:color="4A8958"/>
            </w:tcBorders>
            <w:shd w:val="clear" w:color="auto" w:fill="auto"/>
          </w:tcPr>
          <w:p w14:paraId="6D9EC1F1" w14:textId="77777777" w:rsidR="007D7515" w:rsidRPr="00EB32BB" w:rsidRDefault="007D7515" w:rsidP="004A3386">
            <w:pPr>
              <w:pStyle w:val="BodyText"/>
              <w:spacing w:line="240" w:lineRule="auto"/>
              <w:rPr>
                <w:rFonts w:cs="Arial"/>
                <w:szCs w:val="20"/>
              </w:rPr>
            </w:pPr>
          </w:p>
        </w:tc>
      </w:tr>
      <w:tr w:rsidR="007D7515" w:rsidRPr="00EB32BB" w14:paraId="3019D5D3" w14:textId="77777777" w:rsidTr="00973E49">
        <w:trPr>
          <w:gridAfter w:val="1"/>
          <w:wAfter w:w="2552" w:type="dxa"/>
          <w:trHeight w:val="1180"/>
        </w:trPr>
        <w:tc>
          <w:tcPr>
            <w:tcW w:w="8222" w:type="dxa"/>
            <w:vMerge/>
            <w:tcBorders>
              <w:left w:val="single" w:sz="4" w:space="0" w:color="4A8958"/>
              <w:bottom w:val="single" w:sz="4" w:space="0" w:color="4A8958"/>
              <w:right w:val="single" w:sz="4" w:space="0" w:color="4A8958"/>
            </w:tcBorders>
            <w:shd w:val="clear" w:color="auto" w:fill="auto"/>
          </w:tcPr>
          <w:p w14:paraId="0B9A0E0E" w14:textId="77777777" w:rsidR="007D7515" w:rsidRPr="00EB32BB" w:rsidRDefault="007D7515" w:rsidP="004A3386">
            <w:pPr>
              <w:pStyle w:val="BodyText"/>
              <w:spacing w:line="240" w:lineRule="auto"/>
              <w:rPr>
                <w:rFonts w:cs="Arial"/>
                <w:szCs w:val="20"/>
              </w:rPr>
            </w:pPr>
          </w:p>
        </w:tc>
      </w:tr>
      <w:tr w:rsidR="007D7515" w:rsidRPr="00EB32BB" w14:paraId="55196E86" w14:textId="77777777" w:rsidTr="00973E49">
        <w:trPr>
          <w:gridAfter w:val="1"/>
          <w:wAfter w:w="2552" w:type="dxa"/>
          <w:trHeight w:val="1180"/>
        </w:trPr>
        <w:tc>
          <w:tcPr>
            <w:tcW w:w="8222" w:type="dxa"/>
            <w:vMerge/>
            <w:tcBorders>
              <w:left w:val="single" w:sz="4" w:space="0" w:color="4A8958"/>
              <w:bottom w:val="single" w:sz="4" w:space="0" w:color="4A8958"/>
              <w:right w:val="single" w:sz="4" w:space="0" w:color="4A8958"/>
            </w:tcBorders>
            <w:shd w:val="clear" w:color="auto" w:fill="auto"/>
          </w:tcPr>
          <w:p w14:paraId="6A2CD5F8" w14:textId="77777777" w:rsidR="007D7515" w:rsidRPr="00EB32BB" w:rsidRDefault="007D7515" w:rsidP="004A3386">
            <w:pPr>
              <w:pStyle w:val="BodyText"/>
              <w:spacing w:line="240" w:lineRule="auto"/>
              <w:rPr>
                <w:rFonts w:cs="Arial"/>
                <w:szCs w:val="20"/>
              </w:rPr>
            </w:pPr>
          </w:p>
        </w:tc>
      </w:tr>
    </w:tbl>
    <w:p w14:paraId="4BB1E5F1" w14:textId="77777777" w:rsidR="003473D6" w:rsidRPr="00970693" w:rsidRDefault="00970693" w:rsidP="00970693">
      <w:pPr>
        <w:pStyle w:val="Heading1"/>
      </w:pPr>
      <w:bookmarkStart w:id="71" w:name="_Toc8735597"/>
      <w:r>
        <w:t>About this document</w:t>
      </w:r>
      <w:bookmarkEnd w:id="71"/>
    </w:p>
    <w:p w14:paraId="5205F59A" w14:textId="77777777" w:rsidR="003D11CB" w:rsidRDefault="003D11CB" w:rsidP="009B4BD8">
      <w:pPr>
        <w:spacing w:before="0" w:after="0" w:line="240" w:lineRule="auto"/>
        <w:ind w:right="-705"/>
        <w:jc w:val="both"/>
        <w:rPr>
          <w:ins w:id="72" w:author="Mullen (ESO), Paul J" w:date="2019-10-02T12:27:00Z"/>
          <w:sz w:val="24"/>
        </w:rPr>
      </w:pPr>
      <w:ins w:id="73" w:author="Mullen (ESO), Paul J" w:date="2019-10-02T12:25:00Z">
        <w:r w:rsidRPr="003D11CB">
          <w:rPr>
            <w:sz w:val="24"/>
            <w:rPrChange w:id="74" w:author="Mullen (ESO), Paul J" w:date="2019-10-02T12:25:00Z">
              <w:rPr/>
            </w:rPrChange>
          </w:rPr>
          <w:t xml:space="preserve">This document </w:t>
        </w:r>
        <w:r>
          <w:rPr>
            <w:sz w:val="24"/>
          </w:rPr>
          <w:t xml:space="preserve">is the Workgroup Report that </w:t>
        </w:r>
        <w:r w:rsidRPr="003D11CB">
          <w:rPr>
            <w:sz w:val="24"/>
            <w:rPrChange w:id="75" w:author="Mullen (ESO), Paul J" w:date="2019-10-02T12:25:00Z">
              <w:rPr/>
            </w:rPrChange>
          </w:rPr>
          <w:t xml:space="preserve">contains the discussion of the Workgroup which formed in 18 November 2017 to develop and assess the </w:t>
        </w:r>
      </w:ins>
      <w:ins w:id="76" w:author="Mullen (ESO), Paul J" w:date="2019-10-02T12:26:00Z">
        <w:r>
          <w:rPr>
            <w:sz w:val="24"/>
          </w:rPr>
          <w:t xml:space="preserve">two </w:t>
        </w:r>
      </w:ins>
      <w:ins w:id="77" w:author="Mullen (ESO), Paul J" w:date="2019-10-02T12:25:00Z">
        <w:r w:rsidRPr="003D11CB">
          <w:rPr>
            <w:sz w:val="24"/>
            <w:rPrChange w:id="78" w:author="Mullen (ESO), Paul J" w:date="2019-10-02T12:25:00Z">
              <w:rPr/>
            </w:rPrChange>
          </w:rPr>
          <w:t>proposal</w:t>
        </w:r>
      </w:ins>
      <w:ins w:id="79" w:author="Mullen (ESO), Paul J" w:date="2019-10-02T12:26:00Z">
        <w:r>
          <w:rPr>
            <w:sz w:val="24"/>
          </w:rPr>
          <w:t>s</w:t>
        </w:r>
      </w:ins>
      <w:ins w:id="80" w:author="Mullen (ESO), Paul J" w:date="2019-10-02T12:25:00Z">
        <w:r w:rsidRPr="003D11CB">
          <w:rPr>
            <w:sz w:val="24"/>
            <w:rPrChange w:id="81" w:author="Mullen (ESO), Paul J" w:date="2019-10-02T12:25:00Z">
              <w:rPr/>
            </w:rPrChange>
          </w:rPr>
          <w:t>, the responses to the Workgroup Consultation which closed on 6 September 2019</w:t>
        </w:r>
      </w:ins>
      <w:ins w:id="82" w:author="Mullen (ESO), Paul J" w:date="2019-10-02T12:26:00Z">
        <w:r>
          <w:rPr>
            <w:sz w:val="24"/>
          </w:rPr>
          <w:t xml:space="preserve">, </w:t>
        </w:r>
      </w:ins>
      <w:ins w:id="83" w:author="Mullen (ESO), Paul J" w:date="2019-10-02T12:25:00Z">
        <w:r w:rsidRPr="003D11CB">
          <w:rPr>
            <w:sz w:val="24"/>
            <w:rPrChange w:id="84" w:author="Mullen (ESO), Paul J" w:date="2019-10-02T12:25:00Z">
              <w:rPr/>
            </w:rPrChange>
          </w:rPr>
          <w:t xml:space="preserve">the voting of the Workgroup held on </w:t>
        </w:r>
        <w:r w:rsidRPr="003D11CB">
          <w:rPr>
            <w:sz w:val="24"/>
            <w:highlight w:val="yellow"/>
          </w:rPr>
          <w:t>XX Month 2019</w:t>
        </w:r>
        <w:r w:rsidRPr="003D11CB">
          <w:rPr>
            <w:sz w:val="24"/>
            <w:rPrChange w:id="85" w:author="Mullen (ESO), Paul J" w:date="2019-10-02T12:25:00Z">
              <w:rPr/>
            </w:rPrChange>
          </w:rPr>
          <w:t xml:space="preserve"> for GC0107 and </w:t>
        </w:r>
        <w:r w:rsidRPr="003D11CB">
          <w:rPr>
            <w:sz w:val="24"/>
            <w:highlight w:val="yellow"/>
            <w:rPrChange w:id="86" w:author="Mullen (ESO), Paul J" w:date="2019-10-02T12:25:00Z">
              <w:rPr>
                <w:highlight w:val="yellow"/>
              </w:rPr>
            </w:rPrChange>
          </w:rPr>
          <w:t xml:space="preserve"> XX Month 2019</w:t>
        </w:r>
        <w:r w:rsidRPr="003D11CB">
          <w:rPr>
            <w:sz w:val="24"/>
            <w:rPrChange w:id="87" w:author="Mullen (ESO), Paul J" w:date="2019-10-02T12:25:00Z">
              <w:rPr/>
            </w:rPrChange>
          </w:rPr>
          <w:t xml:space="preserve"> for GC0113 and the Workgroup’s final conclus</w:t>
        </w:r>
        <w:r w:rsidRPr="003D11CB">
          <w:rPr>
            <w:sz w:val="24"/>
          </w:rPr>
          <w:t>ion</w:t>
        </w:r>
      </w:ins>
      <w:ins w:id="88" w:author="Mullen (ESO), Paul J" w:date="2019-10-02T12:26:00Z">
        <w:r>
          <w:rPr>
            <w:sz w:val="24"/>
          </w:rPr>
          <w:t>s.</w:t>
        </w:r>
      </w:ins>
      <w:del w:id="89" w:author="Mullen (ESO), Paul J" w:date="2019-10-02T12:26:00Z">
        <w:r w:rsidR="001323D4" w:rsidRPr="003D11CB" w:rsidDel="003D11CB">
          <w:rPr>
            <w:sz w:val="24"/>
          </w:rPr>
          <w:delText>This</w:delText>
        </w:r>
        <w:r w:rsidR="001323D4" w:rsidRPr="007A6382" w:rsidDel="003D11CB">
          <w:rPr>
            <w:sz w:val="24"/>
          </w:rPr>
          <w:delText xml:space="preserve"> report contains the discussion of the Workgroup which formed to develop and assess the</w:delText>
        </w:r>
        <w:r w:rsidR="001323D4" w:rsidDel="003D11CB">
          <w:rPr>
            <w:sz w:val="24"/>
          </w:rPr>
          <w:delText xml:space="preserve"> two</w:delText>
        </w:r>
        <w:r w:rsidR="001323D4" w:rsidRPr="007A6382" w:rsidDel="003D11CB">
          <w:rPr>
            <w:sz w:val="24"/>
          </w:rPr>
          <w:delText xml:space="preserve"> proposal</w:delText>
        </w:r>
        <w:r w:rsidR="001323D4" w:rsidDel="003D11CB">
          <w:rPr>
            <w:sz w:val="24"/>
          </w:rPr>
          <w:delText>s</w:delText>
        </w:r>
        <w:r w:rsidR="001323D4" w:rsidRPr="007A6382" w:rsidDel="003D11CB">
          <w:rPr>
            <w:sz w:val="24"/>
          </w:rPr>
          <w:delText xml:space="preserve">. </w:delText>
        </w:r>
        <w:r w:rsidR="001323D4" w:rsidDel="003D11CB">
          <w:rPr>
            <w:sz w:val="24"/>
          </w:rPr>
          <w:delText xml:space="preserve"> </w:delText>
        </w:r>
      </w:del>
    </w:p>
    <w:p w14:paraId="6736012F" w14:textId="0A9918CF" w:rsidR="003D11CB" w:rsidRDefault="003D11CB" w:rsidP="009B4BD8">
      <w:pPr>
        <w:spacing w:before="0" w:after="0" w:line="240" w:lineRule="auto"/>
        <w:ind w:right="-705"/>
        <w:jc w:val="both"/>
        <w:rPr>
          <w:ins w:id="90" w:author="Mullen (ESO), Paul J" w:date="2019-10-02T12:27:00Z"/>
          <w:sz w:val="24"/>
        </w:rPr>
      </w:pPr>
    </w:p>
    <w:p w14:paraId="6115856B" w14:textId="77777777" w:rsidR="00AD0CA0" w:rsidRDefault="003D11CB" w:rsidP="00AD0CA0">
      <w:pPr>
        <w:spacing w:before="0" w:after="0" w:line="240" w:lineRule="auto"/>
        <w:ind w:right="-705"/>
        <w:jc w:val="both"/>
        <w:rPr>
          <w:ins w:id="91" w:author="Mullen (ESO), Paul J" w:date="2019-10-02T12:35:00Z"/>
          <w:rFonts w:cs="Arial"/>
          <w:sz w:val="24"/>
        </w:rPr>
      </w:pPr>
      <w:ins w:id="92" w:author="Mullen (ESO), Paul J" w:date="2019-10-02T12:27:00Z">
        <w:r>
          <w:rPr>
            <w:sz w:val="24"/>
          </w:rPr>
          <w:t>Modification Number</w:t>
        </w:r>
      </w:ins>
      <w:ins w:id="93" w:author="Mullen (ESO), Paul J" w:date="2019-10-02T12:29:00Z">
        <w:r>
          <w:rPr>
            <w:sz w:val="24"/>
          </w:rPr>
          <w:t>s</w:t>
        </w:r>
      </w:ins>
      <w:ins w:id="94" w:author="Mullen (ESO), Paul J" w:date="2019-10-02T12:27:00Z">
        <w:r>
          <w:rPr>
            <w:sz w:val="24"/>
          </w:rPr>
          <w:t xml:space="preserve"> GC0107 and GC0113 were proposed by SSE Generation Limited </w:t>
        </w:r>
      </w:ins>
      <w:ins w:id="95" w:author="Mullen (ESO), Paul J" w:date="2019-10-02T12:28:00Z">
        <w:r>
          <w:rPr>
            <w:sz w:val="24"/>
          </w:rPr>
          <w:t>in November 2017 and April 2018 respectively.</w:t>
        </w:r>
      </w:ins>
      <w:ins w:id="96" w:author="Mullen (ESO), Paul J" w:date="2019-10-02T12:35:00Z">
        <w:r w:rsidR="00AD0CA0">
          <w:rPr>
            <w:sz w:val="24"/>
          </w:rPr>
          <w:t xml:space="preserve"> </w:t>
        </w:r>
        <w:r w:rsidR="00AD0CA0">
          <w:rPr>
            <w:rFonts w:cs="Arial"/>
            <w:sz w:val="24"/>
          </w:rPr>
          <w:t>GC0107 and GC0113 seek to obligate Network Operators to publish the technical requirements of general application or the technical requirements of specific application that arise from the application of the Requirements for Generators (GC0107) or the Demand Connection Conditions</w:t>
        </w:r>
        <w:r w:rsidR="00AD0CA0">
          <w:t xml:space="preserve"> </w:t>
        </w:r>
        <w:r w:rsidR="00AD0CA0">
          <w:rPr>
            <w:rFonts w:cs="Arial"/>
            <w:sz w:val="24"/>
          </w:rPr>
          <w:t>(GC0113) in GB.</w:t>
        </w:r>
      </w:ins>
    </w:p>
    <w:p w14:paraId="6A915E66" w14:textId="77777777" w:rsidR="00AD0CA0" w:rsidRDefault="00AD0CA0" w:rsidP="009B4BD8">
      <w:pPr>
        <w:spacing w:before="0" w:after="0" w:line="240" w:lineRule="auto"/>
        <w:ind w:right="-705"/>
        <w:jc w:val="both"/>
        <w:rPr>
          <w:ins w:id="97" w:author="Mullen (ESO), Paul J" w:date="2019-10-02T12:35:00Z"/>
          <w:rFonts w:cs="Arial"/>
          <w:sz w:val="24"/>
        </w:rPr>
      </w:pPr>
    </w:p>
    <w:p w14:paraId="02CF3189" w14:textId="1C9711C4" w:rsidR="001323D4" w:rsidRDefault="001323D4" w:rsidP="009B4BD8">
      <w:pPr>
        <w:spacing w:before="0" w:after="0" w:line="240" w:lineRule="auto"/>
        <w:ind w:right="-705"/>
        <w:jc w:val="both"/>
        <w:rPr>
          <w:ins w:id="98" w:author="Mullen (ESO), Paul J" w:date="2019-10-02T12:31:00Z"/>
          <w:rFonts w:cs="Arial"/>
          <w:sz w:val="24"/>
        </w:rPr>
      </w:pPr>
      <w:r>
        <w:rPr>
          <w:rFonts w:cs="Arial"/>
          <w:sz w:val="24"/>
        </w:rPr>
        <w:t>In April 2018, the Grid Code Review Panel decided to amalgamate GC0107 and GC0113 so that these modifications would be considered by a single Workgroup together.</w:t>
      </w:r>
      <w:r w:rsidR="00C1252A">
        <w:rPr>
          <w:rFonts w:cs="Arial"/>
          <w:sz w:val="24"/>
        </w:rPr>
        <w:t xml:space="preserve">  </w:t>
      </w:r>
      <w:commentRangeStart w:id="99"/>
      <w:r w:rsidR="00C1252A" w:rsidRPr="003D11CB">
        <w:rPr>
          <w:rFonts w:cs="Arial"/>
          <w:sz w:val="24"/>
          <w:highlight w:val="yellow"/>
          <w:rPrChange w:id="100" w:author="Mullen (ESO), Paul J" w:date="2019-10-02T12:30:00Z">
            <w:rPr>
              <w:rFonts w:cs="Arial"/>
              <w:sz w:val="24"/>
            </w:rPr>
          </w:rPrChange>
        </w:rPr>
        <w:t>However</w:t>
      </w:r>
      <w:r w:rsidR="00F53750" w:rsidRPr="003D11CB">
        <w:rPr>
          <w:rFonts w:cs="Arial"/>
          <w:sz w:val="24"/>
          <w:highlight w:val="yellow"/>
          <w:rPrChange w:id="101" w:author="Mullen (ESO), Paul J" w:date="2019-10-02T12:30:00Z">
            <w:rPr>
              <w:rFonts w:cs="Arial"/>
              <w:sz w:val="24"/>
            </w:rPr>
          </w:rPrChange>
        </w:rPr>
        <w:t>,</w:t>
      </w:r>
      <w:r w:rsidR="00C1252A" w:rsidRPr="003D11CB">
        <w:rPr>
          <w:rFonts w:cs="Arial"/>
          <w:sz w:val="24"/>
          <w:highlight w:val="yellow"/>
          <w:rPrChange w:id="102" w:author="Mullen (ESO), Paul J" w:date="2019-10-02T12:30:00Z">
            <w:rPr>
              <w:rFonts w:cs="Arial"/>
              <w:sz w:val="24"/>
            </w:rPr>
          </w:rPrChange>
        </w:rPr>
        <w:t xml:space="preserve"> this consultation focuses on GC0107 and depending on the responses from this consultant, a further consultation</w:t>
      </w:r>
      <w:r w:rsidR="00F53750" w:rsidRPr="003D11CB">
        <w:rPr>
          <w:rFonts w:cs="Arial"/>
          <w:sz w:val="24"/>
          <w:highlight w:val="yellow"/>
          <w:rPrChange w:id="103" w:author="Mullen (ESO), Paul J" w:date="2019-10-02T12:30:00Z">
            <w:rPr>
              <w:rFonts w:cs="Arial"/>
              <w:sz w:val="24"/>
            </w:rPr>
          </w:rPrChange>
        </w:rPr>
        <w:t xml:space="preserve"> may</w:t>
      </w:r>
      <w:r w:rsidR="00C1252A" w:rsidRPr="003D11CB">
        <w:rPr>
          <w:rFonts w:cs="Arial"/>
          <w:sz w:val="24"/>
          <w:highlight w:val="yellow"/>
          <w:rPrChange w:id="104" w:author="Mullen (ESO), Paul J" w:date="2019-10-02T12:30:00Z">
            <w:rPr>
              <w:rFonts w:cs="Arial"/>
              <w:sz w:val="24"/>
            </w:rPr>
          </w:rPrChange>
        </w:rPr>
        <w:t xml:space="preserve"> be held to address GC0113.</w:t>
      </w:r>
      <w:commentRangeEnd w:id="99"/>
      <w:r w:rsidR="003D11CB">
        <w:rPr>
          <w:rStyle w:val="CommentReference"/>
        </w:rPr>
        <w:commentReference w:id="99"/>
      </w:r>
    </w:p>
    <w:p w14:paraId="4C50238E" w14:textId="1CF67596" w:rsidR="003D11CB" w:rsidRDefault="003D11CB" w:rsidP="009B4BD8">
      <w:pPr>
        <w:spacing w:before="0" w:after="0" w:line="240" w:lineRule="auto"/>
        <w:ind w:right="-705"/>
        <w:jc w:val="both"/>
        <w:rPr>
          <w:ins w:id="105" w:author="Mullen (ESO), Paul J" w:date="2019-10-02T12:31:00Z"/>
          <w:rFonts w:cs="Arial"/>
          <w:sz w:val="24"/>
        </w:rPr>
      </w:pPr>
    </w:p>
    <w:p w14:paraId="3609B483" w14:textId="118C6565" w:rsidR="003D11CB" w:rsidDel="00AD0CA0" w:rsidRDefault="003D11CB" w:rsidP="009B4BD8">
      <w:pPr>
        <w:spacing w:before="0" w:after="0" w:line="240" w:lineRule="auto"/>
        <w:ind w:right="-705"/>
        <w:jc w:val="both"/>
        <w:rPr>
          <w:del w:id="106" w:author="Mullen (ESO), Paul J" w:date="2019-10-02T12:35:00Z"/>
          <w:rFonts w:cs="Arial"/>
          <w:sz w:val="24"/>
        </w:rPr>
      </w:pPr>
    </w:p>
    <w:p w14:paraId="61AC0638" w14:textId="3646324A" w:rsidR="001323D4" w:rsidRDefault="00AD0CA0" w:rsidP="009B4BD8">
      <w:pPr>
        <w:spacing w:before="0" w:after="0" w:line="240" w:lineRule="auto"/>
        <w:ind w:right="-705"/>
        <w:jc w:val="both"/>
        <w:rPr>
          <w:ins w:id="107" w:author="Mullen (ESO), Paul J" w:date="2019-10-02T12:36:00Z"/>
          <w:rFonts w:cs="Arial"/>
          <w:b/>
          <w:sz w:val="24"/>
          <w:u w:val="single"/>
        </w:rPr>
      </w:pPr>
      <w:ins w:id="108" w:author="Mullen (ESO), Paul J" w:date="2019-10-02T12:35:00Z">
        <w:r w:rsidRPr="00AD0CA0">
          <w:rPr>
            <w:rFonts w:cs="Arial"/>
            <w:b/>
            <w:sz w:val="24"/>
            <w:u w:val="single"/>
            <w:rPrChange w:id="109" w:author="Mullen (ESO), Paul J" w:date="2019-10-02T12:36:00Z">
              <w:rPr>
                <w:rFonts w:cs="Arial"/>
                <w:sz w:val="24"/>
              </w:rPr>
            </w:rPrChange>
          </w:rPr>
          <w:t>Workgroup Conclusions</w:t>
        </w:r>
      </w:ins>
    </w:p>
    <w:p w14:paraId="3E0421EA" w14:textId="63868180" w:rsidR="00AD0CA0" w:rsidRDefault="00AD0CA0" w:rsidP="009B4BD8">
      <w:pPr>
        <w:spacing w:before="0" w:after="0" w:line="240" w:lineRule="auto"/>
        <w:ind w:right="-705"/>
        <w:jc w:val="both"/>
        <w:rPr>
          <w:ins w:id="110" w:author="Mullen (ESO), Paul J" w:date="2019-10-02T12:36:00Z"/>
          <w:rFonts w:cs="Arial"/>
          <w:b/>
          <w:sz w:val="24"/>
          <w:u w:val="single"/>
        </w:rPr>
      </w:pPr>
    </w:p>
    <w:p w14:paraId="3A22FB72" w14:textId="2A9A9CEF" w:rsidR="00AD0CA0" w:rsidRPr="00AD0CA0" w:rsidRDefault="00AD0CA0" w:rsidP="009B4BD8">
      <w:pPr>
        <w:spacing w:before="0" w:after="0" w:line="240" w:lineRule="auto"/>
        <w:ind w:right="-705"/>
        <w:jc w:val="both"/>
        <w:rPr>
          <w:ins w:id="111" w:author="Mullen (ESO), Paul J" w:date="2019-10-02T12:35:00Z"/>
          <w:rFonts w:cs="Arial"/>
          <w:sz w:val="24"/>
          <w:u w:val="single"/>
          <w:rPrChange w:id="112" w:author="Mullen (ESO), Paul J" w:date="2019-10-02T12:36:00Z">
            <w:rPr>
              <w:ins w:id="113" w:author="Mullen (ESO), Paul J" w:date="2019-10-02T12:35:00Z"/>
              <w:rFonts w:cs="Arial"/>
              <w:sz w:val="24"/>
            </w:rPr>
          </w:rPrChange>
        </w:rPr>
      </w:pPr>
      <w:ins w:id="114" w:author="Mullen (ESO), Paul J" w:date="2019-10-02T12:36:00Z">
        <w:r>
          <w:rPr>
            <w:rFonts w:cs="Arial"/>
            <w:sz w:val="24"/>
            <w:u w:val="single"/>
          </w:rPr>
          <w:t xml:space="preserve">At the final Workgroup meeting, Workgroup members voted on the Original Proposal and the Workgroup Alternative Grid Code Modifications. </w:t>
        </w:r>
      </w:ins>
      <w:ins w:id="115" w:author="Mullen (ESO), Paul J" w:date="2019-10-02T12:37:00Z">
        <w:r w:rsidRPr="00E564F8">
          <w:rPr>
            <w:rFonts w:cs="Arial"/>
            <w:sz w:val="24"/>
            <w:highlight w:val="yellow"/>
          </w:rPr>
          <w:t>[To be inserted</w:t>
        </w:r>
        <w:r>
          <w:rPr>
            <w:rFonts w:cs="Arial"/>
            <w:sz w:val="24"/>
            <w:highlight w:val="yellow"/>
          </w:rPr>
          <w:t xml:space="preserve"> following Workgroup Vote</w:t>
        </w:r>
        <w:r w:rsidRPr="00E564F8">
          <w:rPr>
            <w:rFonts w:cs="Arial"/>
            <w:sz w:val="24"/>
            <w:highlight w:val="yellow"/>
          </w:rPr>
          <w:t>]</w:t>
        </w:r>
        <w:r w:rsidRPr="00E564F8">
          <w:rPr>
            <w:rFonts w:cs="Arial"/>
            <w:sz w:val="24"/>
          </w:rPr>
          <w:t xml:space="preserve">  </w:t>
        </w:r>
      </w:ins>
    </w:p>
    <w:p w14:paraId="0810E630" w14:textId="77777777" w:rsidR="00AD0CA0" w:rsidRDefault="00AD0CA0" w:rsidP="009B4BD8">
      <w:pPr>
        <w:spacing w:before="0" w:after="0" w:line="240" w:lineRule="auto"/>
        <w:ind w:right="-705"/>
        <w:jc w:val="both"/>
        <w:rPr>
          <w:rFonts w:cs="Arial"/>
          <w:sz w:val="24"/>
        </w:rPr>
      </w:pPr>
    </w:p>
    <w:p w14:paraId="57DB7E1D" w14:textId="77777777" w:rsidR="00D1161C" w:rsidRDefault="00B80B9C" w:rsidP="009B4BD8">
      <w:pPr>
        <w:spacing w:before="0" w:after="0" w:line="240" w:lineRule="auto"/>
        <w:ind w:right="-705"/>
        <w:jc w:val="both"/>
        <w:rPr>
          <w:rFonts w:cs="Arial"/>
          <w:sz w:val="24"/>
        </w:rPr>
      </w:pPr>
      <w:r w:rsidRPr="007A6382">
        <w:rPr>
          <w:rFonts w:cs="Arial"/>
          <w:sz w:val="24"/>
        </w:rPr>
        <w:t xml:space="preserve">Section 2 (Original Proposal) and Section 3 (Proposer’s solution) are sourced directly from the Proposer and any statements or assertions have not been altered or substantiated/supported or refuted by the Workgroup. </w:t>
      </w:r>
      <w:r>
        <w:rPr>
          <w:rFonts w:cs="Arial"/>
          <w:sz w:val="24"/>
        </w:rPr>
        <w:t xml:space="preserve"> </w:t>
      </w:r>
    </w:p>
    <w:p w14:paraId="7F6B009C" w14:textId="77777777" w:rsidR="00D1161C" w:rsidRDefault="00D1161C" w:rsidP="009B4BD8">
      <w:pPr>
        <w:spacing w:before="0" w:after="0" w:line="240" w:lineRule="auto"/>
        <w:ind w:right="-705"/>
        <w:jc w:val="both"/>
        <w:rPr>
          <w:rFonts w:cs="Arial"/>
          <w:sz w:val="24"/>
        </w:rPr>
      </w:pPr>
    </w:p>
    <w:p w14:paraId="1F778E0E" w14:textId="30C13715" w:rsidR="00B80B9C" w:rsidRDefault="00B80B9C" w:rsidP="009B4BD8">
      <w:pPr>
        <w:spacing w:before="0" w:after="0" w:line="240" w:lineRule="auto"/>
        <w:ind w:right="-705"/>
        <w:jc w:val="both"/>
        <w:rPr>
          <w:rFonts w:cs="Arial"/>
          <w:sz w:val="24"/>
        </w:rPr>
      </w:pPr>
      <w:r w:rsidRPr="007A6382">
        <w:rPr>
          <w:rFonts w:cs="Arial"/>
          <w:sz w:val="24"/>
        </w:rPr>
        <w:t>Section</w:t>
      </w:r>
      <w:r>
        <w:rPr>
          <w:rFonts w:cs="Arial"/>
          <w:sz w:val="24"/>
        </w:rPr>
        <w:t xml:space="preserve"> 4</w:t>
      </w:r>
      <w:r w:rsidRPr="007A6382">
        <w:rPr>
          <w:rFonts w:cs="Arial"/>
          <w:sz w:val="24"/>
        </w:rPr>
        <w:t xml:space="preserve"> of </w:t>
      </w:r>
      <w:r>
        <w:rPr>
          <w:rFonts w:cs="Arial"/>
          <w:sz w:val="24"/>
        </w:rPr>
        <w:t xml:space="preserve">this document </w:t>
      </w:r>
      <w:r w:rsidRPr="007A6382">
        <w:rPr>
          <w:rFonts w:cs="Arial"/>
          <w:sz w:val="24"/>
        </w:rPr>
        <w:t>contains the discussion by the Workgroup on the Proposal and the potential solution.</w:t>
      </w:r>
    </w:p>
    <w:p w14:paraId="4891754B" w14:textId="77777777" w:rsidR="00B80B9C" w:rsidRPr="007A6382" w:rsidRDefault="00B80B9C" w:rsidP="009B4BD8">
      <w:pPr>
        <w:spacing w:before="0" w:after="0" w:line="240" w:lineRule="auto"/>
        <w:ind w:right="-705"/>
        <w:jc w:val="both"/>
        <w:rPr>
          <w:rFonts w:cs="Arial"/>
          <w:sz w:val="24"/>
        </w:rPr>
      </w:pPr>
    </w:p>
    <w:p w14:paraId="0F4D9FA8" w14:textId="08E7109D" w:rsidR="00B80B9C" w:rsidRDefault="00B80B9C" w:rsidP="009B4BD8">
      <w:pPr>
        <w:autoSpaceDE w:val="0"/>
        <w:autoSpaceDN w:val="0"/>
        <w:adjustRightInd w:val="0"/>
        <w:snapToGrid w:val="0"/>
        <w:spacing w:before="0" w:after="0" w:line="240" w:lineRule="auto"/>
        <w:ind w:right="-847"/>
        <w:jc w:val="both"/>
        <w:rPr>
          <w:rFonts w:cs="Arial"/>
          <w:sz w:val="24"/>
        </w:rPr>
      </w:pPr>
      <w:r w:rsidRPr="007A6382">
        <w:rPr>
          <w:rFonts w:cs="Arial"/>
          <w:sz w:val="24"/>
        </w:rPr>
        <w:t>The Grid Code</w:t>
      </w:r>
      <w:r>
        <w:rPr>
          <w:rFonts w:cs="Arial"/>
          <w:sz w:val="24"/>
        </w:rPr>
        <w:t xml:space="preserve"> Review</w:t>
      </w:r>
      <w:r w:rsidRPr="007A6382">
        <w:rPr>
          <w:rFonts w:cs="Arial"/>
          <w:sz w:val="24"/>
        </w:rPr>
        <w:t xml:space="preserve"> Panel </w:t>
      </w:r>
      <w:r w:rsidR="00D46BF2">
        <w:rPr>
          <w:rFonts w:cs="Arial"/>
          <w:sz w:val="24"/>
        </w:rPr>
        <w:t>detailed in the</w:t>
      </w:r>
      <w:r w:rsidRPr="007A6382">
        <w:rPr>
          <w:rFonts w:cs="Arial"/>
          <w:sz w:val="24"/>
        </w:rPr>
        <w:t xml:space="preserve"> Terms of Reference</w:t>
      </w:r>
      <w:r w:rsidR="00D46BF2">
        <w:rPr>
          <w:rFonts w:cs="Arial"/>
          <w:sz w:val="24"/>
        </w:rPr>
        <w:t xml:space="preserve"> the scope of work</w:t>
      </w:r>
      <w:r w:rsidRPr="007A6382">
        <w:rPr>
          <w:rFonts w:cs="Arial"/>
          <w:sz w:val="24"/>
        </w:rPr>
        <w:t xml:space="preserve"> for the GC0107/113 Workgroup </w:t>
      </w:r>
      <w:r w:rsidR="00D46BF2">
        <w:rPr>
          <w:rFonts w:cs="Arial"/>
          <w:sz w:val="24"/>
        </w:rPr>
        <w:t>and the specific areas that the Workgroup should</w:t>
      </w:r>
      <w:r w:rsidRPr="007A6382">
        <w:rPr>
          <w:rFonts w:cs="Arial"/>
          <w:sz w:val="24"/>
        </w:rPr>
        <w:t xml:space="preserve"> consider</w:t>
      </w:r>
      <w:r w:rsidR="00BD7D42">
        <w:rPr>
          <w:sz w:val="24"/>
        </w:rPr>
        <w:t>.</w:t>
      </w:r>
    </w:p>
    <w:p w14:paraId="57308EDA" w14:textId="77777777" w:rsidR="00D46BF2" w:rsidRPr="007A6382" w:rsidRDefault="00D46BF2" w:rsidP="009B4BD8">
      <w:pPr>
        <w:autoSpaceDE w:val="0"/>
        <w:autoSpaceDN w:val="0"/>
        <w:adjustRightInd w:val="0"/>
        <w:snapToGrid w:val="0"/>
        <w:spacing w:before="0" w:after="0" w:line="240" w:lineRule="auto"/>
        <w:jc w:val="both"/>
        <w:rPr>
          <w:rFonts w:cs="Arial"/>
          <w:sz w:val="24"/>
        </w:rPr>
      </w:pPr>
    </w:p>
    <w:p w14:paraId="0B3AFB1C" w14:textId="797F213E" w:rsidR="00B80B9C" w:rsidRDefault="00B80B9C" w:rsidP="009B4BD8">
      <w:pPr>
        <w:autoSpaceDE w:val="0"/>
        <w:autoSpaceDN w:val="0"/>
        <w:adjustRightInd w:val="0"/>
        <w:snapToGrid w:val="0"/>
        <w:spacing w:before="0" w:after="0" w:line="240" w:lineRule="auto"/>
        <w:jc w:val="both"/>
        <w:rPr>
          <w:rFonts w:cs="Arial"/>
          <w:sz w:val="24"/>
        </w:rPr>
      </w:pPr>
      <w:r w:rsidRPr="007A6382">
        <w:rPr>
          <w:rFonts w:cs="Arial"/>
          <w:sz w:val="24"/>
        </w:rPr>
        <w:t xml:space="preserve">The table below details these specific areas and where the Workgroup have covered them or will cover post </w:t>
      </w:r>
      <w:r>
        <w:rPr>
          <w:rFonts w:cs="Arial"/>
          <w:sz w:val="24"/>
        </w:rPr>
        <w:t xml:space="preserve">the </w:t>
      </w:r>
      <w:r w:rsidRPr="007A6382">
        <w:rPr>
          <w:rFonts w:cs="Arial"/>
          <w:sz w:val="24"/>
        </w:rPr>
        <w:t>Workgroup Consultation.</w:t>
      </w:r>
    </w:p>
    <w:p w14:paraId="41E7BF5C" w14:textId="77777777" w:rsidR="00D46BF2" w:rsidRDefault="00D46BF2" w:rsidP="00D46BF2">
      <w:pPr>
        <w:autoSpaceDE w:val="0"/>
        <w:autoSpaceDN w:val="0"/>
        <w:adjustRightInd w:val="0"/>
        <w:snapToGrid w:val="0"/>
        <w:spacing w:before="0" w:after="0" w:line="240" w:lineRule="auto"/>
        <w:rPr>
          <w:sz w:val="24"/>
        </w:rPr>
      </w:pPr>
    </w:p>
    <w:p w14:paraId="2FC684E4" w14:textId="5A804803" w:rsidR="00D46BF2" w:rsidRPr="00970693" w:rsidRDefault="00D46BF2" w:rsidP="00D46BF2">
      <w:pPr>
        <w:autoSpaceDE w:val="0"/>
        <w:autoSpaceDN w:val="0"/>
        <w:adjustRightInd w:val="0"/>
        <w:snapToGrid w:val="0"/>
        <w:spacing w:before="0" w:after="0" w:line="240" w:lineRule="auto"/>
        <w:rPr>
          <w:sz w:val="24"/>
        </w:rPr>
      </w:pPr>
      <w:r w:rsidRPr="00970693">
        <w:rPr>
          <w:sz w:val="24"/>
        </w:rPr>
        <w:t>The full Terms of Reference can be</w:t>
      </w:r>
      <w:r>
        <w:rPr>
          <w:sz w:val="24"/>
        </w:rPr>
        <w:t xml:space="preserve"> found in Annex </w:t>
      </w:r>
      <w:r w:rsidR="00394820">
        <w:rPr>
          <w:sz w:val="24"/>
        </w:rPr>
        <w:t>4</w:t>
      </w:r>
      <w:r w:rsidRPr="00970693">
        <w:rPr>
          <w:sz w:val="24"/>
        </w:rPr>
        <w:t>.</w:t>
      </w:r>
    </w:p>
    <w:p w14:paraId="70C00882" w14:textId="77777777" w:rsidR="00B80B9C" w:rsidRPr="007A6382" w:rsidRDefault="00B80B9C" w:rsidP="009B4BD8">
      <w:pPr>
        <w:autoSpaceDE w:val="0"/>
        <w:autoSpaceDN w:val="0"/>
        <w:adjustRightInd w:val="0"/>
        <w:snapToGrid w:val="0"/>
        <w:spacing w:before="0" w:after="0" w:line="240" w:lineRule="auto"/>
        <w:jc w:val="both"/>
        <w:rPr>
          <w:rFonts w:cs="Arial"/>
          <w:sz w:val="24"/>
        </w:rPr>
      </w:pPr>
    </w:p>
    <w:p w14:paraId="092E4EED" w14:textId="77777777" w:rsidR="00B80B9C" w:rsidRDefault="00B80B9C" w:rsidP="00B80B9C">
      <w:pPr>
        <w:autoSpaceDE w:val="0"/>
        <w:autoSpaceDN w:val="0"/>
        <w:adjustRightInd w:val="0"/>
        <w:snapToGrid w:val="0"/>
        <w:spacing w:before="0" w:after="0" w:line="240" w:lineRule="auto"/>
        <w:rPr>
          <w:sz w:val="24"/>
        </w:rPr>
      </w:pPr>
    </w:p>
    <w:p w14:paraId="509691FE" w14:textId="78E6745F" w:rsidR="00B80B9C" w:rsidRPr="00850DAA" w:rsidRDefault="00B80B9C" w:rsidP="00B80B9C">
      <w:pPr>
        <w:pStyle w:val="TOCMOD"/>
        <w:framePr w:wrap="around"/>
        <w:spacing w:before="0" w:after="0" w:line="240" w:lineRule="auto"/>
        <w:rPr>
          <w:color w:val="auto"/>
        </w:rPr>
      </w:pPr>
      <w:r w:rsidRPr="00850DAA">
        <w:t>Table 1: GC0107/113 Terms of Reference</w:t>
      </w:r>
    </w:p>
    <w:p w14:paraId="3B6BAA72" w14:textId="77777777" w:rsidR="00B80B9C" w:rsidRPr="007A6382" w:rsidRDefault="00B80B9C" w:rsidP="00B80B9C">
      <w:pPr>
        <w:autoSpaceDE w:val="0"/>
        <w:autoSpaceDN w:val="0"/>
        <w:adjustRightInd w:val="0"/>
        <w:snapToGrid w:val="0"/>
        <w:spacing w:before="0" w:after="0" w:line="240" w:lineRule="auto"/>
        <w:rPr>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678"/>
      </w:tblGrid>
      <w:tr w:rsidR="00B80B9C" w:rsidRPr="00351D47" w14:paraId="4925AB7B" w14:textId="77777777" w:rsidTr="00B57BEF">
        <w:trPr>
          <w:trHeight w:val="671"/>
        </w:trPr>
        <w:tc>
          <w:tcPr>
            <w:tcW w:w="4928" w:type="dxa"/>
            <w:shd w:val="clear" w:color="auto" w:fill="00B274"/>
          </w:tcPr>
          <w:p w14:paraId="2C76A3D8" w14:textId="77777777" w:rsidR="00B80B9C" w:rsidRPr="00920640" w:rsidRDefault="00B80B9C" w:rsidP="00B57BEF">
            <w:pPr>
              <w:spacing w:before="0" w:after="0" w:line="240" w:lineRule="auto"/>
              <w:rPr>
                <w:rFonts w:cs="Arial"/>
                <w:b/>
                <w:color w:val="FFFFFF"/>
                <w:sz w:val="24"/>
              </w:rPr>
            </w:pPr>
            <w:r w:rsidRPr="00920640">
              <w:rPr>
                <w:rFonts w:cs="Arial"/>
                <w:b/>
                <w:color w:val="FFFFFF"/>
                <w:sz w:val="24"/>
              </w:rPr>
              <w:lastRenderedPageBreak/>
              <w:t>Specific Area</w:t>
            </w:r>
          </w:p>
        </w:tc>
        <w:tc>
          <w:tcPr>
            <w:tcW w:w="4678" w:type="dxa"/>
            <w:shd w:val="clear" w:color="auto" w:fill="00B274"/>
          </w:tcPr>
          <w:p w14:paraId="5E78536F" w14:textId="77777777" w:rsidR="00B80B9C" w:rsidRPr="00351D47" w:rsidRDefault="00B80B9C" w:rsidP="00B57BEF">
            <w:pPr>
              <w:spacing w:before="0" w:after="0" w:line="240" w:lineRule="auto"/>
              <w:rPr>
                <w:rFonts w:cs="Arial"/>
                <w:b/>
                <w:color w:val="FFFFFF"/>
                <w:sz w:val="24"/>
              </w:rPr>
            </w:pPr>
            <w:r w:rsidRPr="00920640">
              <w:rPr>
                <w:rFonts w:cs="Arial"/>
                <w:b/>
                <w:color w:val="FFFFFF"/>
                <w:sz w:val="24"/>
              </w:rPr>
              <w:t>Location in the repor</w:t>
            </w:r>
            <w:r>
              <w:rPr>
                <w:rFonts w:cs="Arial"/>
                <w:b/>
                <w:color w:val="FFFFFF"/>
                <w:sz w:val="24"/>
              </w:rPr>
              <w:t>t</w:t>
            </w:r>
          </w:p>
        </w:tc>
      </w:tr>
      <w:tr w:rsidR="00B80B9C" w:rsidRPr="00857E63" w14:paraId="0D1701EE" w14:textId="77777777" w:rsidTr="00B57BEF">
        <w:trPr>
          <w:trHeight w:val="1118"/>
        </w:trPr>
        <w:tc>
          <w:tcPr>
            <w:tcW w:w="4928" w:type="dxa"/>
            <w:shd w:val="clear" w:color="auto" w:fill="auto"/>
          </w:tcPr>
          <w:p w14:paraId="45306593" w14:textId="0AAE0F2F" w:rsidR="00B80B9C" w:rsidRPr="00C93879" w:rsidRDefault="00B80B9C" w:rsidP="00B80B9C">
            <w:pPr>
              <w:numPr>
                <w:ilvl w:val="0"/>
                <w:numId w:val="25"/>
              </w:numPr>
              <w:spacing w:before="0" w:after="0" w:line="240" w:lineRule="auto"/>
              <w:rPr>
                <w:rFonts w:cs="Arial"/>
                <w:sz w:val="24"/>
              </w:rPr>
            </w:pPr>
            <w:r w:rsidRPr="00C93879">
              <w:rPr>
                <w:rFonts w:cs="Arial"/>
                <w:sz w:val="24"/>
              </w:rPr>
              <w:t>Implementation</w:t>
            </w:r>
          </w:p>
        </w:tc>
        <w:tc>
          <w:tcPr>
            <w:tcW w:w="4678" w:type="dxa"/>
            <w:shd w:val="clear" w:color="auto" w:fill="auto"/>
          </w:tcPr>
          <w:p w14:paraId="6CB594B6" w14:textId="5E1416CC" w:rsidR="00B80B9C" w:rsidRPr="00920640" w:rsidRDefault="00B80B9C" w:rsidP="00B57BEF">
            <w:pPr>
              <w:spacing w:before="0" w:after="0" w:line="240" w:lineRule="auto"/>
              <w:rPr>
                <w:sz w:val="23"/>
                <w:szCs w:val="23"/>
              </w:rPr>
            </w:pPr>
            <w:r>
              <w:rPr>
                <w:sz w:val="23"/>
                <w:szCs w:val="23"/>
              </w:rPr>
              <w:t xml:space="preserve">Section 4 </w:t>
            </w:r>
            <w:r w:rsidR="00D46BF2">
              <w:rPr>
                <w:sz w:val="23"/>
                <w:szCs w:val="23"/>
              </w:rPr>
              <w:t>and 6</w:t>
            </w:r>
          </w:p>
        </w:tc>
      </w:tr>
      <w:tr w:rsidR="00B80B9C" w:rsidRPr="00857E63" w14:paraId="16E44CC5" w14:textId="77777777" w:rsidTr="00B57BEF">
        <w:trPr>
          <w:trHeight w:val="1118"/>
        </w:trPr>
        <w:tc>
          <w:tcPr>
            <w:tcW w:w="4928" w:type="dxa"/>
            <w:shd w:val="clear" w:color="auto" w:fill="auto"/>
          </w:tcPr>
          <w:p w14:paraId="46B1CC05" w14:textId="33421ABE" w:rsidR="00B80B9C" w:rsidRPr="00C93879" w:rsidRDefault="00B80B9C" w:rsidP="00B80B9C">
            <w:pPr>
              <w:numPr>
                <w:ilvl w:val="0"/>
                <w:numId w:val="25"/>
              </w:numPr>
              <w:spacing w:before="0" w:after="0" w:line="240" w:lineRule="auto"/>
              <w:rPr>
                <w:rFonts w:cs="Arial"/>
                <w:sz w:val="24"/>
              </w:rPr>
            </w:pPr>
            <w:r w:rsidRPr="00C93879">
              <w:rPr>
                <w:rFonts w:cs="Arial"/>
                <w:sz w:val="24"/>
              </w:rPr>
              <w:t xml:space="preserve">Review draft legal text should it have been provided.  If legal text is not submitted within the Grid Code Modification Proposal the Workgroup should be instructed to assist in the developing of the legal text; </w:t>
            </w:r>
          </w:p>
          <w:p w14:paraId="6E29D261" w14:textId="77777777" w:rsidR="00B80B9C" w:rsidRPr="00C93879" w:rsidRDefault="00B80B9C" w:rsidP="00B57BEF">
            <w:pPr>
              <w:spacing w:before="0" w:after="0" w:line="240" w:lineRule="auto"/>
              <w:rPr>
                <w:rFonts w:cs="Arial"/>
                <w:sz w:val="24"/>
              </w:rPr>
            </w:pPr>
          </w:p>
        </w:tc>
        <w:tc>
          <w:tcPr>
            <w:tcW w:w="4678" w:type="dxa"/>
            <w:shd w:val="clear" w:color="auto" w:fill="auto"/>
          </w:tcPr>
          <w:p w14:paraId="5578D084" w14:textId="17B5471E" w:rsidR="00B80B9C" w:rsidRPr="00E76507" w:rsidRDefault="00D46BF2" w:rsidP="00B57BEF">
            <w:pPr>
              <w:spacing w:before="0" w:after="0" w:line="240" w:lineRule="auto"/>
              <w:rPr>
                <w:sz w:val="23"/>
                <w:szCs w:val="23"/>
              </w:rPr>
            </w:pPr>
            <w:r>
              <w:rPr>
                <w:sz w:val="23"/>
                <w:szCs w:val="23"/>
              </w:rPr>
              <w:t>Section 7</w:t>
            </w:r>
          </w:p>
        </w:tc>
      </w:tr>
      <w:tr w:rsidR="00B80B9C" w:rsidRPr="00857E63" w14:paraId="19B87F45" w14:textId="77777777" w:rsidTr="00B57BEF">
        <w:trPr>
          <w:trHeight w:val="1118"/>
        </w:trPr>
        <w:tc>
          <w:tcPr>
            <w:tcW w:w="4928" w:type="dxa"/>
            <w:shd w:val="clear" w:color="auto" w:fill="auto"/>
          </w:tcPr>
          <w:p w14:paraId="4F61DBDC" w14:textId="77777777" w:rsidR="00B80B9C" w:rsidRPr="00C93879" w:rsidRDefault="00B80B9C" w:rsidP="00B80B9C">
            <w:pPr>
              <w:numPr>
                <w:ilvl w:val="0"/>
                <w:numId w:val="25"/>
              </w:numPr>
              <w:spacing w:before="0" w:after="0" w:line="240" w:lineRule="auto"/>
              <w:rPr>
                <w:rFonts w:cs="Arial"/>
                <w:sz w:val="24"/>
              </w:rPr>
            </w:pPr>
            <w:r w:rsidRPr="00C93879">
              <w:rPr>
                <w:rFonts w:cs="Arial"/>
                <w:sz w:val="24"/>
              </w:rPr>
              <w:t>Consider whether any further Industry experts or stakeholders should be invited to participate within the Workgroup to ensure that all potentially affected stakeholders have the opportunity to be represented in the Workgroup.</w:t>
            </w:r>
            <w:r w:rsidRPr="00C93879">
              <w:rPr>
                <w:rFonts w:ascii="Calibri" w:hAnsi="Calibri"/>
                <w:color w:val="1F497D"/>
                <w:sz w:val="24"/>
              </w:rPr>
              <w:t xml:space="preserve"> </w:t>
            </w:r>
          </w:p>
          <w:p w14:paraId="783C6CE5" w14:textId="77777777" w:rsidR="00B80B9C" w:rsidRPr="00C93879" w:rsidRDefault="00B80B9C" w:rsidP="00B57BEF">
            <w:pPr>
              <w:spacing w:before="0" w:after="0" w:line="240" w:lineRule="auto"/>
              <w:ind w:left="720"/>
              <w:rPr>
                <w:rFonts w:cs="Arial"/>
                <w:sz w:val="24"/>
              </w:rPr>
            </w:pPr>
          </w:p>
        </w:tc>
        <w:tc>
          <w:tcPr>
            <w:tcW w:w="4678" w:type="dxa"/>
            <w:shd w:val="clear" w:color="auto" w:fill="auto"/>
          </w:tcPr>
          <w:p w14:paraId="412A9590" w14:textId="76B3CBAC" w:rsidR="00B80B9C" w:rsidRPr="00E76507" w:rsidRDefault="00380FA8" w:rsidP="00B57BEF">
            <w:pPr>
              <w:spacing w:before="0" w:after="0" w:line="240" w:lineRule="auto"/>
              <w:rPr>
                <w:rFonts w:cs="Arial"/>
                <w:szCs w:val="22"/>
                <w:highlight w:val="yellow"/>
              </w:rPr>
            </w:pPr>
            <w:r>
              <w:rPr>
                <w:rFonts w:cs="Arial"/>
                <w:sz w:val="24"/>
                <w:szCs w:val="22"/>
              </w:rPr>
              <w:t>N/A – Manufacturers approached</w:t>
            </w:r>
            <w:r w:rsidR="00E44C90">
              <w:rPr>
                <w:rFonts w:cs="Arial"/>
                <w:sz w:val="24"/>
                <w:szCs w:val="22"/>
              </w:rPr>
              <w:t xml:space="preserve"> by workgroup</w:t>
            </w:r>
            <w:r>
              <w:rPr>
                <w:rFonts w:cs="Arial"/>
                <w:sz w:val="24"/>
                <w:szCs w:val="22"/>
              </w:rPr>
              <w:t xml:space="preserve"> but no interest shown in participating in workgroup</w:t>
            </w:r>
          </w:p>
        </w:tc>
      </w:tr>
      <w:tr w:rsidR="00B80B9C" w:rsidRPr="00857E63" w14:paraId="04C78451" w14:textId="77777777" w:rsidTr="00B57BEF">
        <w:trPr>
          <w:trHeight w:val="1118"/>
        </w:trPr>
        <w:tc>
          <w:tcPr>
            <w:tcW w:w="4928" w:type="dxa"/>
            <w:shd w:val="clear" w:color="auto" w:fill="auto"/>
          </w:tcPr>
          <w:p w14:paraId="55F73842" w14:textId="1B2599C5" w:rsidR="00B80B9C" w:rsidRPr="00C93879" w:rsidRDefault="00B80B9C" w:rsidP="00B80B9C">
            <w:pPr>
              <w:numPr>
                <w:ilvl w:val="0"/>
                <w:numId w:val="25"/>
              </w:numPr>
              <w:spacing w:before="0" w:after="0" w:line="240" w:lineRule="auto"/>
              <w:rPr>
                <w:rFonts w:cs="Arial"/>
                <w:sz w:val="24"/>
              </w:rPr>
            </w:pPr>
            <w:r w:rsidRPr="00C93879">
              <w:rPr>
                <w:rFonts w:cs="Arial"/>
                <w:sz w:val="24"/>
              </w:rPr>
              <w:t>Whether the modification is required for compliance to EU Codes, this must be reported back after the initial meeting including a proposed timetable</w:t>
            </w:r>
          </w:p>
          <w:p w14:paraId="08360CAE" w14:textId="77777777" w:rsidR="00B80B9C" w:rsidRPr="00C93879" w:rsidRDefault="00B80B9C" w:rsidP="00B57BEF">
            <w:pPr>
              <w:spacing w:before="0" w:after="0" w:line="240" w:lineRule="auto"/>
              <w:ind w:left="720"/>
              <w:rPr>
                <w:rFonts w:cs="Arial"/>
                <w:sz w:val="24"/>
              </w:rPr>
            </w:pPr>
          </w:p>
        </w:tc>
        <w:tc>
          <w:tcPr>
            <w:tcW w:w="4678" w:type="dxa"/>
            <w:shd w:val="clear" w:color="auto" w:fill="auto"/>
          </w:tcPr>
          <w:p w14:paraId="1C911461" w14:textId="74437588" w:rsidR="00B80B9C" w:rsidRPr="00E76507" w:rsidRDefault="001D3790" w:rsidP="00B57BEF">
            <w:pPr>
              <w:spacing w:before="0" w:after="0" w:line="240" w:lineRule="auto"/>
              <w:rPr>
                <w:rFonts w:cs="Arial"/>
                <w:szCs w:val="22"/>
                <w:highlight w:val="yellow"/>
              </w:rPr>
            </w:pPr>
            <w:r>
              <w:rPr>
                <w:rFonts w:cs="Arial"/>
                <w:sz w:val="24"/>
                <w:szCs w:val="22"/>
              </w:rPr>
              <w:t>N/A - Modification is not required for compliance to EU Codes</w:t>
            </w:r>
          </w:p>
        </w:tc>
      </w:tr>
      <w:tr w:rsidR="00B80B9C" w:rsidRPr="00857E63" w14:paraId="13C5C0FC" w14:textId="77777777" w:rsidTr="00B57BEF">
        <w:trPr>
          <w:trHeight w:val="1118"/>
        </w:trPr>
        <w:tc>
          <w:tcPr>
            <w:tcW w:w="4928" w:type="dxa"/>
            <w:shd w:val="clear" w:color="auto" w:fill="auto"/>
          </w:tcPr>
          <w:p w14:paraId="752BB7F1" w14:textId="77777777" w:rsidR="00B80B9C" w:rsidRPr="00C93879" w:rsidRDefault="00B80B9C" w:rsidP="00B80B9C">
            <w:pPr>
              <w:numPr>
                <w:ilvl w:val="0"/>
                <w:numId w:val="25"/>
              </w:numPr>
              <w:spacing w:before="0" w:after="0" w:line="240" w:lineRule="auto"/>
              <w:rPr>
                <w:rFonts w:cs="Arial"/>
                <w:sz w:val="24"/>
              </w:rPr>
            </w:pPr>
            <w:r w:rsidRPr="00C93879">
              <w:rPr>
                <w:rFonts w:cs="Arial"/>
                <w:sz w:val="24"/>
              </w:rPr>
              <w:t>Whether parties can be obligated to populate the proposed spreadsheet</w:t>
            </w:r>
          </w:p>
        </w:tc>
        <w:tc>
          <w:tcPr>
            <w:tcW w:w="4678" w:type="dxa"/>
            <w:shd w:val="clear" w:color="auto" w:fill="auto"/>
          </w:tcPr>
          <w:p w14:paraId="293C9250" w14:textId="048496B9" w:rsidR="00B80B9C" w:rsidRPr="00E76507" w:rsidRDefault="00B80B9C" w:rsidP="00B57BEF">
            <w:pPr>
              <w:spacing w:before="0" w:after="0" w:line="240" w:lineRule="auto"/>
              <w:rPr>
                <w:rFonts w:cs="Arial"/>
                <w:szCs w:val="22"/>
              </w:rPr>
            </w:pPr>
            <w:r w:rsidRPr="00E76507">
              <w:rPr>
                <w:rFonts w:cs="Arial"/>
                <w:sz w:val="24"/>
                <w:szCs w:val="22"/>
              </w:rPr>
              <w:t>Section 4</w:t>
            </w:r>
            <w:r w:rsidR="00D46BF2">
              <w:rPr>
                <w:rFonts w:cs="Arial"/>
                <w:sz w:val="24"/>
                <w:szCs w:val="22"/>
              </w:rPr>
              <w:t xml:space="preserve"> and 7</w:t>
            </w:r>
          </w:p>
        </w:tc>
      </w:tr>
      <w:tr w:rsidR="00B80B9C" w:rsidRPr="00857E63" w14:paraId="13177919" w14:textId="77777777" w:rsidTr="00B57BEF">
        <w:trPr>
          <w:trHeight w:val="1118"/>
        </w:trPr>
        <w:tc>
          <w:tcPr>
            <w:tcW w:w="4928" w:type="dxa"/>
            <w:shd w:val="clear" w:color="auto" w:fill="auto"/>
          </w:tcPr>
          <w:p w14:paraId="248946AF" w14:textId="5CD321D5" w:rsidR="00B80B9C" w:rsidRPr="00C93879" w:rsidRDefault="00B80B9C" w:rsidP="00B80B9C">
            <w:pPr>
              <w:numPr>
                <w:ilvl w:val="0"/>
                <w:numId w:val="25"/>
              </w:numPr>
              <w:spacing w:before="0" w:after="0" w:line="240" w:lineRule="auto"/>
              <w:rPr>
                <w:rFonts w:cs="Arial"/>
                <w:sz w:val="24"/>
              </w:rPr>
            </w:pPr>
            <w:r w:rsidRPr="00C93879">
              <w:rPr>
                <w:rFonts w:cs="Arial"/>
                <w:sz w:val="24"/>
              </w:rPr>
              <w:t>Estimation of the costs and benefits of populating and maintaining the proposed spreadsheet</w:t>
            </w:r>
          </w:p>
          <w:p w14:paraId="416977D3" w14:textId="77777777" w:rsidR="00B80B9C" w:rsidRPr="00C93879" w:rsidRDefault="00B80B9C" w:rsidP="00B57BEF">
            <w:pPr>
              <w:spacing w:before="0" w:after="0" w:line="240" w:lineRule="auto"/>
              <w:ind w:left="360"/>
              <w:rPr>
                <w:rFonts w:cs="Arial"/>
                <w:sz w:val="24"/>
              </w:rPr>
            </w:pPr>
          </w:p>
        </w:tc>
        <w:tc>
          <w:tcPr>
            <w:tcW w:w="4678" w:type="dxa"/>
            <w:shd w:val="clear" w:color="auto" w:fill="auto"/>
          </w:tcPr>
          <w:p w14:paraId="0626A1BD" w14:textId="4670B16E" w:rsidR="00B80B9C" w:rsidRPr="00E76507" w:rsidRDefault="00B80B9C" w:rsidP="00B57BEF">
            <w:pPr>
              <w:spacing w:before="0" w:after="0" w:line="240" w:lineRule="auto"/>
              <w:rPr>
                <w:rFonts w:cs="Arial"/>
                <w:sz w:val="24"/>
              </w:rPr>
            </w:pPr>
            <w:r w:rsidRPr="00E76507">
              <w:rPr>
                <w:rFonts w:cs="Arial"/>
                <w:sz w:val="24"/>
              </w:rPr>
              <w:t>Section 4</w:t>
            </w:r>
            <w:r w:rsidR="00A9408C">
              <w:rPr>
                <w:rFonts w:cs="Arial"/>
                <w:sz w:val="24"/>
              </w:rPr>
              <w:t xml:space="preserve"> and 5</w:t>
            </w:r>
          </w:p>
        </w:tc>
      </w:tr>
      <w:tr w:rsidR="00B80B9C" w:rsidRPr="00857E63" w14:paraId="71F8B7F9" w14:textId="77777777" w:rsidTr="00B57BEF">
        <w:trPr>
          <w:trHeight w:val="1118"/>
        </w:trPr>
        <w:tc>
          <w:tcPr>
            <w:tcW w:w="4928" w:type="dxa"/>
            <w:shd w:val="clear" w:color="auto" w:fill="auto"/>
          </w:tcPr>
          <w:p w14:paraId="068D78B8" w14:textId="77777777" w:rsidR="00B80B9C" w:rsidRPr="00C93879" w:rsidRDefault="00B80B9C" w:rsidP="00B80B9C">
            <w:pPr>
              <w:numPr>
                <w:ilvl w:val="0"/>
                <w:numId w:val="25"/>
              </w:numPr>
              <w:tabs>
                <w:tab w:val="left" w:pos="709"/>
              </w:tabs>
              <w:spacing w:before="0" w:after="0" w:line="240" w:lineRule="auto"/>
              <w:rPr>
                <w:rFonts w:cs="Arial"/>
                <w:sz w:val="24"/>
              </w:rPr>
            </w:pPr>
            <w:r w:rsidRPr="00C93879">
              <w:rPr>
                <w:rFonts w:cs="Arial"/>
                <w:sz w:val="24"/>
              </w:rPr>
              <w:t>Agree the process for the options for publication of the proposed spreadsheet</w:t>
            </w:r>
          </w:p>
          <w:p w14:paraId="7C5CED01" w14:textId="77777777" w:rsidR="00B80B9C" w:rsidRPr="00E76507" w:rsidRDefault="00B80B9C" w:rsidP="00B57BEF">
            <w:pPr>
              <w:spacing w:before="0" w:after="0" w:line="240" w:lineRule="auto"/>
              <w:ind w:left="360"/>
              <w:rPr>
                <w:rFonts w:cs="Arial"/>
                <w:sz w:val="24"/>
              </w:rPr>
            </w:pPr>
          </w:p>
        </w:tc>
        <w:tc>
          <w:tcPr>
            <w:tcW w:w="4678" w:type="dxa"/>
            <w:shd w:val="clear" w:color="auto" w:fill="auto"/>
          </w:tcPr>
          <w:p w14:paraId="13FD281E" w14:textId="77777777" w:rsidR="00B80B9C" w:rsidRPr="00E76507" w:rsidRDefault="00B80B9C" w:rsidP="00B57BEF">
            <w:pPr>
              <w:spacing w:before="0" w:after="0" w:line="240" w:lineRule="auto"/>
              <w:rPr>
                <w:rFonts w:cs="Arial"/>
                <w:sz w:val="24"/>
              </w:rPr>
            </w:pPr>
            <w:r w:rsidRPr="00E76507">
              <w:rPr>
                <w:rFonts w:cs="Arial"/>
                <w:sz w:val="24"/>
              </w:rPr>
              <w:t>Section 4</w:t>
            </w:r>
          </w:p>
        </w:tc>
      </w:tr>
    </w:tbl>
    <w:p w14:paraId="6DB6CAAF" w14:textId="77777777" w:rsidR="00B80B9C" w:rsidRDefault="00B80B9C" w:rsidP="00B80B9C">
      <w:pPr>
        <w:autoSpaceDE w:val="0"/>
        <w:autoSpaceDN w:val="0"/>
        <w:adjustRightInd w:val="0"/>
        <w:snapToGrid w:val="0"/>
        <w:spacing w:before="0" w:after="0" w:line="240" w:lineRule="auto"/>
        <w:rPr>
          <w:color w:val="FF0000"/>
          <w:sz w:val="24"/>
        </w:rPr>
      </w:pPr>
    </w:p>
    <w:p w14:paraId="153F98CE" w14:textId="77777777" w:rsidR="00B80B9C" w:rsidRPr="00850DAA" w:rsidRDefault="00B80B9C" w:rsidP="00B80B9C">
      <w:pPr>
        <w:pStyle w:val="TOCMOD"/>
        <w:framePr w:hSpace="0" w:vSpace="0" w:wrap="auto" w:vAnchor="margin" w:yAlign="inline"/>
        <w:spacing w:before="0" w:after="0" w:line="240" w:lineRule="auto"/>
        <w:rPr>
          <w:color w:val="auto"/>
        </w:rPr>
      </w:pPr>
      <w:r>
        <w:t>Table of Acronyms</w:t>
      </w:r>
    </w:p>
    <w:p w14:paraId="43D5DEEB" w14:textId="77777777" w:rsidR="00B80B9C" w:rsidRDefault="00B80B9C" w:rsidP="00B80B9C">
      <w:pPr>
        <w:autoSpaceDE w:val="0"/>
        <w:autoSpaceDN w:val="0"/>
        <w:adjustRightInd w:val="0"/>
        <w:snapToGrid w:val="0"/>
        <w:spacing w:before="0" w:after="0" w:line="240" w:lineRule="auto"/>
        <w:rPr>
          <w:color w:val="FF0000"/>
          <w:sz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848"/>
      </w:tblGrid>
      <w:tr w:rsidR="00B80B9C" w:rsidRPr="00351D47" w14:paraId="3A52D6ED" w14:textId="77777777" w:rsidTr="00B57BEF">
        <w:trPr>
          <w:trHeight w:val="671"/>
        </w:trPr>
        <w:tc>
          <w:tcPr>
            <w:tcW w:w="4928" w:type="dxa"/>
            <w:shd w:val="clear" w:color="auto" w:fill="00B274"/>
          </w:tcPr>
          <w:p w14:paraId="7ED5AD2B" w14:textId="77777777" w:rsidR="00B80B9C" w:rsidRPr="000B2614" w:rsidRDefault="00B80B9C" w:rsidP="00B57BEF">
            <w:pPr>
              <w:spacing w:before="0" w:after="0" w:line="240" w:lineRule="auto"/>
              <w:rPr>
                <w:rFonts w:cs="Arial"/>
                <w:b/>
                <w:color w:val="FFFFFF"/>
                <w:sz w:val="24"/>
              </w:rPr>
            </w:pPr>
            <w:r w:rsidRPr="000B2614">
              <w:rPr>
                <w:rFonts w:cs="Arial"/>
                <w:b/>
                <w:color w:val="FFFFFF"/>
                <w:sz w:val="24"/>
              </w:rPr>
              <w:t>Acronym</w:t>
            </w:r>
          </w:p>
        </w:tc>
        <w:tc>
          <w:tcPr>
            <w:tcW w:w="4848" w:type="dxa"/>
            <w:shd w:val="clear" w:color="auto" w:fill="00B274"/>
          </w:tcPr>
          <w:p w14:paraId="6661359E" w14:textId="77777777" w:rsidR="00B80B9C" w:rsidRPr="000B2614" w:rsidRDefault="00B80B9C" w:rsidP="00B57BEF">
            <w:pPr>
              <w:spacing w:before="0" w:after="0" w:line="240" w:lineRule="auto"/>
              <w:rPr>
                <w:rFonts w:cs="Arial"/>
                <w:b/>
                <w:color w:val="FFFFFF"/>
                <w:sz w:val="24"/>
              </w:rPr>
            </w:pPr>
            <w:r w:rsidRPr="000B2614">
              <w:rPr>
                <w:rFonts w:cs="Arial"/>
                <w:b/>
                <w:color w:val="FFFFFF"/>
                <w:sz w:val="24"/>
              </w:rPr>
              <w:t>Meaning</w:t>
            </w:r>
          </w:p>
        </w:tc>
      </w:tr>
      <w:tr w:rsidR="00B80B9C" w:rsidRPr="00920640" w14:paraId="12EF3489" w14:textId="77777777" w:rsidTr="00B57BEF">
        <w:trPr>
          <w:trHeight w:val="652"/>
        </w:trPr>
        <w:tc>
          <w:tcPr>
            <w:tcW w:w="4928" w:type="dxa"/>
            <w:shd w:val="clear" w:color="auto" w:fill="auto"/>
          </w:tcPr>
          <w:p w14:paraId="170C047D" w14:textId="77777777" w:rsidR="00B80B9C" w:rsidRPr="00A8662E" w:rsidRDefault="00B80B9C" w:rsidP="00B57BEF">
            <w:pPr>
              <w:spacing w:before="0" w:after="0" w:line="240" w:lineRule="auto"/>
              <w:rPr>
                <w:rFonts w:cs="Arial"/>
                <w:sz w:val="24"/>
              </w:rPr>
            </w:pPr>
            <w:r w:rsidRPr="000B2614">
              <w:rPr>
                <w:rFonts w:cs="Arial"/>
                <w:sz w:val="24"/>
              </w:rPr>
              <w:t>BEIS</w:t>
            </w:r>
          </w:p>
        </w:tc>
        <w:tc>
          <w:tcPr>
            <w:tcW w:w="4848" w:type="dxa"/>
            <w:shd w:val="clear" w:color="auto" w:fill="auto"/>
          </w:tcPr>
          <w:p w14:paraId="4314E057" w14:textId="77777777" w:rsidR="00B80B9C" w:rsidRPr="00A8662E" w:rsidRDefault="00B80B9C" w:rsidP="00B57BEF">
            <w:pPr>
              <w:spacing w:before="0" w:after="0" w:line="240" w:lineRule="auto"/>
              <w:rPr>
                <w:rFonts w:cs="Arial"/>
                <w:sz w:val="24"/>
              </w:rPr>
            </w:pPr>
            <w:r w:rsidRPr="000B2614">
              <w:rPr>
                <w:sz w:val="24"/>
              </w:rPr>
              <w:t>Business, Energy &amp; Industrial Strategy</w:t>
            </w:r>
          </w:p>
        </w:tc>
      </w:tr>
      <w:tr w:rsidR="00B80B9C" w:rsidRPr="00920640" w14:paraId="002E44A1" w14:textId="77777777" w:rsidTr="00B57BEF">
        <w:trPr>
          <w:trHeight w:val="652"/>
        </w:trPr>
        <w:tc>
          <w:tcPr>
            <w:tcW w:w="4928" w:type="dxa"/>
            <w:shd w:val="clear" w:color="auto" w:fill="auto"/>
          </w:tcPr>
          <w:p w14:paraId="7DBF37D1" w14:textId="77777777" w:rsidR="00B80B9C" w:rsidRPr="000B2614" w:rsidRDefault="00B80B9C" w:rsidP="00B57BEF">
            <w:pPr>
              <w:spacing w:before="0" w:after="0" w:line="240" w:lineRule="auto"/>
              <w:rPr>
                <w:rFonts w:cs="Arial"/>
                <w:sz w:val="24"/>
              </w:rPr>
            </w:pPr>
            <w:r w:rsidRPr="00A8662E">
              <w:rPr>
                <w:rFonts w:cs="Arial"/>
                <w:sz w:val="24"/>
              </w:rPr>
              <w:t>CATO</w:t>
            </w:r>
          </w:p>
        </w:tc>
        <w:tc>
          <w:tcPr>
            <w:tcW w:w="4848" w:type="dxa"/>
            <w:shd w:val="clear" w:color="auto" w:fill="auto"/>
          </w:tcPr>
          <w:p w14:paraId="2BCD5B24" w14:textId="77777777" w:rsidR="00B80B9C" w:rsidRPr="000B2614" w:rsidRDefault="00B80B9C" w:rsidP="00B57BEF">
            <w:pPr>
              <w:spacing w:before="0" w:after="0" w:line="240" w:lineRule="auto"/>
              <w:rPr>
                <w:sz w:val="24"/>
              </w:rPr>
            </w:pPr>
            <w:r w:rsidRPr="00A8662E">
              <w:rPr>
                <w:rFonts w:cs="Arial"/>
                <w:sz w:val="24"/>
              </w:rPr>
              <w:t>Competitively Appointed Transmission Owners</w:t>
            </w:r>
          </w:p>
        </w:tc>
      </w:tr>
      <w:tr w:rsidR="00B80B9C" w:rsidRPr="00920640" w14:paraId="27AE8E6D" w14:textId="77777777" w:rsidTr="00B57BEF">
        <w:trPr>
          <w:trHeight w:val="652"/>
        </w:trPr>
        <w:tc>
          <w:tcPr>
            <w:tcW w:w="4928" w:type="dxa"/>
            <w:shd w:val="clear" w:color="auto" w:fill="auto"/>
          </w:tcPr>
          <w:p w14:paraId="0A0B9215" w14:textId="77777777" w:rsidR="00B80B9C" w:rsidRPr="00A8662E" w:rsidRDefault="00B80B9C" w:rsidP="00B57BEF">
            <w:pPr>
              <w:spacing w:before="0" w:after="0" w:line="240" w:lineRule="auto"/>
              <w:rPr>
                <w:rFonts w:cs="Arial"/>
                <w:sz w:val="24"/>
              </w:rPr>
            </w:pPr>
            <w:r>
              <w:rPr>
                <w:rFonts w:cs="Arial"/>
                <w:sz w:val="24"/>
              </w:rPr>
              <w:t>CUSC</w:t>
            </w:r>
          </w:p>
        </w:tc>
        <w:tc>
          <w:tcPr>
            <w:tcW w:w="4848" w:type="dxa"/>
            <w:shd w:val="clear" w:color="auto" w:fill="auto"/>
          </w:tcPr>
          <w:p w14:paraId="78EFEEF1" w14:textId="77777777" w:rsidR="00B80B9C" w:rsidRPr="00A8662E" w:rsidRDefault="00B80B9C" w:rsidP="00B57BEF">
            <w:pPr>
              <w:spacing w:before="0" w:after="0" w:line="240" w:lineRule="auto"/>
              <w:rPr>
                <w:rFonts w:cs="Arial"/>
                <w:sz w:val="24"/>
              </w:rPr>
            </w:pPr>
            <w:r>
              <w:rPr>
                <w:rFonts w:cs="Arial"/>
                <w:sz w:val="24"/>
              </w:rPr>
              <w:t>Connection and Use of System Code</w:t>
            </w:r>
          </w:p>
        </w:tc>
      </w:tr>
      <w:tr w:rsidR="00B80B9C" w:rsidRPr="00920640" w14:paraId="4CB68A05" w14:textId="77777777" w:rsidTr="00B57BEF">
        <w:trPr>
          <w:trHeight w:val="652"/>
        </w:trPr>
        <w:tc>
          <w:tcPr>
            <w:tcW w:w="4928" w:type="dxa"/>
            <w:shd w:val="clear" w:color="auto" w:fill="auto"/>
          </w:tcPr>
          <w:p w14:paraId="6E9AB21A" w14:textId="77777777" w:rsidR="00B80B9C" w:rsidRPr="000B2614" w:rsidRDefault="00B80B9C" w:rsidP="00B57BEF">
            <w:pPr>
              <w:spacing w:before="0" w:after="0" w:line="240" w:lineRule="auto"/>
              <w:rPr>
                <w:rFonts w:cs="Arial"/>
                <w:sz w:val="24"/>
              </w:rPr>
            </w:pPr>
            <w:r w:rsidRPr="000B2614">
              <w:rPr>
                <w:rFonts w:cs="Arial"/>
                <w:sz w:val="24"/>
              </w:rPr>
              <w:lastRenderedPageBreak/>
              <w:t>DCC</w:t>
            </w:r>
          </w:p>
        </w:tc>
        <w:tc>
          <w:tcPr>
            <w:tcW w:w="4848" w:type="dxa"/>
            <w:shd w:val="clear" w:color="auto" w:fill="auto"/>
          </w:tcPr>
          <w:p w14:paraId="3FAF8CBA" w14:textId="77777777" w:rsidR="00B80B9C" w:rsidRPr="000B2614" w:rsidRDefault="00B80B9C" w:rsidP="00B57BEF">
            <w:pPr>
              <w:spacing w:before="0" w:after="0" w:line="240" w:lineRule="auto"/>
              <w:rPr>
                <w:sz w:val="24"/>
              </w:rPr>
            </w:pPr>
            <w:r w:rsidRPr="000B2614">
              <w:rPr>
                <w:sz w:val="24"/>
              </w:rPr>
              <w:t>Demand Connection Code</w:t>
            </w:r>
          </w:p>
        </w:tc>
      </w:tr>
      <w:tr w:rsidR="00B80B9C" w:rsidRPr="00920640" w14:paraId="16B38FD5" w14:textId="77777777" w:rsidTr="00B57BEF">
        <w:trPr>
          <w:trHeight w:val="640"/>
        </w:trPr>
        <w:tc>
          <w:tcPr>
            <w:tcW w:w="4928" w:type="dxa"/>
            <w:shd w:val="clear" w:color="auto" w:fill="auto"/>
          </w:tcPr>
          <w:p w14:paraId="11D9C27A" w14:textId="77777777" w:rsidR="00B80B9C" w:rsidRPr="000B2614" w:rsidRDefault="00B80B9C" w:rsidP="00B57BEF">
            <w:pPr>
              <w:spacing w:before="0" w:after="0" w:line="240" w:lineRule="auto"/>
              <w:rPr>
                <w:rFonts w:cs="Arial"/>
                <w:sz w:val="24"/>
              </w:rPr>
            </w:pPr>
            <w:r w:rsidRPr="000B2614">
              <w:rPr>
                <w:rFonts w:cs="Arial"/>
                <w:sz w:val="24"/>
              </w:rPr>
              <w:t>DNO</w:t>
            </w:r>
          </w:p>
        </w:tc>
        <w:tc>
          <w:tcPr>
            <w:tcW w:w="4848" w:type="dxa"/>
            <w:shd w:val="clear" w:color="auto" w:fill="auto"/>
          </w:tcPr>
          <w:p w14:paraId="6A0681EF" w14:textId="77777777" w:rsidR="00B80B9C" w:rsidRPr="000B2614" w:rsidRDefault="00B80B9C" w:rsidP="00B57BEF">
            <w:pPr>
              <w:spacing w:before="0" w:after="0" w:line="240" w:lineRule="auto"/>
              <w:rPr>
                <w:sz w:val="24"/>
              </w:rPr>
            </w:pPr>
            <w:r w:rsidRPr="000B2614">
              <w:rPr>
                <w:sz w:val="24"/>
              </w:rPr>
              <w:t>Distribution Network Operator</w:t>
            </w:r>
          </w:p>
        </w:tc>
      </w:tr>
      <w:tr w:rsidR="00B80B9C" w:rsidRPr="00920640" w14:paraId="3A47D806" w14:textId="77777777" w:rsidTr="00B57BEF">
        <w:trPr>
          <w:trHeight w:val="640"/>
        </w:trPr>
        <w:tc>
          <w:tcPr>
            <w:tcW w:w="4928" w:type="dxa"/>
            <w:shd w:val="clear" w:color="auto" w:fill="auto"/>
          </w:tcPr>
          <w:p w14:paraId="01A1A856" w14:textId="77777777" w:rsidR="00B80B9C" w:rsidRPr="00B91887" w:rsidRDefault="00B80B9C" w:rsidP="00B57BEF">
            <w:pPr>
              <w:spacing w:before="0" w:after="0" w:line="240" w:lineRule="auto"/>
              <w:rPr>
                <w:rStyle w:val="st1"/>
                <w:rFonts w:cs="Arial"/>
                <w:sz w:val="24"/>
              </w:rPr>
            </w:pPr>
            <w:r>
              <w:rPr>
                <w:rStyle w:val="st1"/>
                <w:rFonts w:cs="Arial"/>
                <w:sz w:val="24"/>
              </w:rPr>
              <w:t>ESO</w:t>
            </w:r>
          </w:p>
        </w:tc>
        <w:tc>
          <w:tcPr>
            <w:tcW w:w="4848" w:type="dxa"/>
            <w:shd w:val="clear" w:color="auto" w:fill="auto"/>
          </w:tcPr>
          <w:p w14:paraId="31C3A96F" w14:textId="77777777" w:rsidR="00B80B9C" w:rsidRPr="00B91887" w:rsidRDefault="00B80B9C" w:rsidP="00B57BEF">
            <w:pPr>
              <w:spacing w:before="0" w:after="0" w:line="240" w:lineRule="auto"/>
              <w:rPr>
                <w:rStyle w:val="st1"/>
                <w:rFonts w:cs="Arial"/>
                <w:sz w:val="24"/>
              </w:rPr>
            </w:pPr>
            <w:r>
              <w:rPr>
                <w:rStyle w:val="st1"/>
                <w:rFonts w:cs="Arial"/>
                <w:sz w:val="24"/>
              </w:rPr>
              <w:t>National Grid Electricity System Operator</w:t>
            </w:r>
          </w:p>
        </w:tc>
      </w:tr>
      <w:tr w:rsidR="00B80B9C" w:rsidRPr="00920640" w14:paraId="3BF4471D" w14:textId="77777777" w:rsidTr="00B57BEF">
        <w:trPr>
          <w:trHeight w:val="640"/>
        </w:trPr>
        <w:tc>
          <w:tcPr>
            <w:tcW w:w="4928" w:type="dxa"/>
            <w:shd w:val="clear" w:color="auto" w:fill="auto"/>
          </w:tcPr>
          <w:p w14:paraId="71373535" w14:textId="77777777" w:rsidR="00B80B9C" w:rsidRPr="00B91887" w:rsidRDefault="00B80B9C" w:rsidP="00B57BEF">
            <w:pPr>
              <w:spacing w:before="0" w:after="0" w:line="240" w:lineRule="auto"/>
              <w:rPr>
                <w:rFonts w:cs="Arial"/>
                <w:sz w:val="24"/>
              </w:rPr>
            </w:pPr>
            <w:r w:rsidRPr="00B91887">
              <w:rPr>
                <w:rStyle w:val="st1"/>
                <w:rFonts w:cs="Arial"/>
                <w:sz w:val="24"/>
              </w:rPr>
              <w:t>IDNO</w:t>
            </w:r>
          </w:p>
        </w:tc>
        <w:tc>
          <w:tcPr>
            <w:tcW w:w="4848" w:type="dxa"/>
            <w:shd w:val="clear" w:color="auto" w:fill="auto"/>
          </w:tcPr>
          <w:p w14:paraId="6E011E4C" w14:textId="77777777" w:rsidR="00B80B9C" w:rsidRPr="00B91887" w:rsidRDefault="00B80B9C" w:rsidP="00B57BEF">
            <w:pPr>
              <w:spacing w:before="0" w:after="0" w:line="240" w:lineRule="auto"/>
              <w:rPr>
                <w:sz w:val="24"/>
              </w:rPr>
            </w:pPr>
            <w:r w:rsidRPr="00B91887">
              <w:rPr>
                <w:rStyle w:val="st1"/>
                <w:rFonts w:cs="Arial"/>
                <w:sz w:val="24"/>
              </w:rPr>
              <w:t>Independent Distribution Network Operator</w:t>
            </w:r>
          </w:p>
        </w:tc>
      </w:tr>
      <w:tr w:rsidR="00B80B9C" w:rsidRPr="00920640" w14:paraId="69984F40" w14:textId="77777777" w:rsidTr="00B57BEF">
        <w:trPr>
          <w:trHeight w:val="640"/>
        </w:trPr>
        <w:tc>
          <w:tcPr>
            <w:tcW w:w="4928" w:type="dxa"/>
            <w:shd w:val="clear" w:color="auto" w:fill="auto"/>
          </w:tcPr>
          <w:p w14:paraId="255906F8" w14:textId="77777777" w:rsidR="00B80B9C" w:rsidRPr="00B91887" w:rsidRDefault="00B80B9C" w:rsidP="00B57BEF">
            <w:pPr>
              <w:spacing w:before="0" w:after="0" w:line="240" w:lineRule="auto"/>
              <w:rPr>
                <w:rStyle w:val="st1"/>
                <w:rFonts w:cs="Arial"/>
                <w:sz w:val="24"/>
              </w:rPr>
            </w:pPr>
            <w:r>
              <w:rPr>
                <w:rStyle w:val="st1"/>
                <w:rFonts w:cs="Arial"/>
                <w:sz w:val="24"/>
              </w:rPr>
              <w:t>HVDC</w:t>
            </w:r>
          </w:p>
        </w:tc>
        <w:tc>
          <w:tcPr>
            <w:tcW w:w="4848" w:type="dxa"/>
            <w:shd w:val="clear" w:color="auto" w:fill="auto"/>
          </w:tcPr>
          <w:p w14:paraId="636D0CFE" w14:textId="77777777" w:rsidR="00B80B9C" w:rsidRPr="00B91887" w:rsidRDefault="00B80B9C" w:rsidP="00B57BEF">
            <w:pPr>
              <w:spacing w:before="0" w:after="0" w:line="240" w:lineRule="auto"/>
              <w:rPr>
                <w:rStyle w:val="st1"/>
                <w:rFonts w:cs="Arial"/>
                <w:sz w:val="24"/>
              </w:rPr>
            </w:pPr>
            <w:r>
              <w:rPr>
                <w:rStyle w:val="st1"/>
                <w:rFonts w:cs="Arial"/>
                <w:sz w:val="24"/>
              </w:rPr>
              <w:t>High Voltage Direct Current</w:t>
            </w:r>
          </w:p>
        </w:tc>
      </w:tr>
      <w:tr w:rsidR="00B80B9C" w:rsidRPr="00920640" w14:paraId="15327AE8" w14:textId="77777777" w:rsidTr="00B57BEF">
        <w:trPr>
          <w:trHeight w:val="599"/>
        </w:trPr>
        <w:tc>
          <w:tcPr>
            <w:tcW w:w="4928" w:type="dxa"/>
            <w:shd w:val="clear" w:color="auto" w:fill="auto"/>
          </w:tcPr>
          <w:p w14:paraId="1325486F" w14:textId="77777777" w:rsidR="00B80B9C" w:rsidRPr="000B2614" w:rsidRDefault="00B80B9C" w:rsidP="00B57BEF">
            <w:pPr>
              <w:spacing w:before="0" w:after="0" w:line="240" w:lineRule="auto"/>
              <w:rPr>
                <w:rFonts w:cs="Arial"/>
                <w:sz w:val="24"/>
              </w:rPr>
            </w:pPr>
            <w:r w:rsidRPr="00A8662E">
              <w:rPr>
                <w:rFonts w:cs="Arial"/>
                <w:sz w:val="24"/>
              </w:rPr>
              <w:t>NRA</w:t>
            </w:r>
          </w:p>
        </w:tc>
        <w:tc>
          <w:tcPr>
            <w:tcW w:w="4848" w:type="dxa"/>
            <w:shd w:val="clear" w:color="auto" w:fill="auto"/>
          </w:tcPr>
          <w:p w14:paraId="1858794F" w14:textId="77777777" w:rsidR="00B80B9C" w:rsidRPr="000B2614" w:rsidRDefault="00B80B9C" w:rsidP="00B57BEF">
            <w:pPr>
              <w:spacing w:before="0" w:after="0" w:line="240" w:lineRule="auto"/>
              <w:rPr>
                <w:sz w:val="24"/>
              </w:rPr>
            </w:pPr>
            <w:r w:rsidRPr="00A8662E">
              <w:rPr>
                <w:sz w:val="24"/>
              </w:rPr>
              <w:t>National Regulatory Authorities</w:t>
            </w:r>
          </w:p>
        </w:tc>
      </w:tr>
      <w:tr w:rsidR="00B80B9C" w:rsidRPr="00920640" w14:paraId="659E03EB" w14:textId="77777777" w:rsidTr="00B57BEF">
        <w:trPr>
          <w:trHeight w:val="599"/>
        </w:trPr>
        <w:tc>
          <w:tcPr>
            <w:tcW w:w="4928" w:type="dxa"/>
            <w:shd w:val="clear" w:color="auto" w:fill="auto"/>
          </w:tcPr>
          <w:p w14:paraId="4CA1DA64" w14:textId="77777777" w:rsidR="00B80B9C" w:rsidRPr="000B2614" w:rsidRDefault="00B80B9C" w:rsidP="00B57BEF">
            <w:pPr>
              <w:spacing w:before="0" w:after="0" w:line="240" w:lineRule="auto"/>
              <w:rPr>
                <w:rFonts w:cs="Arial"/>
                <w:sz w:val="24"/>
              </w:rPr>
            </w:pPr>
            <w:r>
              <w:rPr>
                <w:rFonts w:cs="Arial"/>
                <w:sz w:val="24"/>
              </w:rPr>
              <w:t>PGM</w:t>
            </w:r>
          </w:p>
        </w:tc>
        <w:tc>
          <w:tcPr>
            <w:tcW w:w="4848" w:type="dxa"/>
            <w:shd w:val="clear" w:color="auto" w:fill="auto"/>
          </w:tcPr>
          <w:p w14:paraId="78440C6F" w14:textId="77777777" w:rsidR="00B80B9C" w:rsidRPr="000B2614" w:rsidRDefault="00B80B9C" w:rsidP="00B57BEF">
            <w:pPr>
              <w:spacing w:before="0" w:after="0" w:line="240" w:lineRule="auto"/>
              <w:rPr>
                <w:sz w:val="24"/>
              </w:rPr>
            </w:pPr>
            <w:r>
              <w:rPr>
                <w:sz w:val="24"/>
              </w:rPr>
              <w:t>Power Generating Module</w:t>
            </w:r>
          </w:p>
        </w:tc>
      </w:tr>
      <w:tr w:rsidR="00B80B9C" w:rsidRPr="00920640" w14:paraId="44A80E6D" w14:textId="77777777" w:rsidTr="00B57BEF">
        <w:trPr>
          <w:trHeight w:val="599"/>
        </w:trPr>
        <w:tc>
          <w:tcPr>
            <w:tcW w:w="4928" w:type="dxa"/>
            <w:shd w:val="clear" w:color="auto" w:fill="auto"/>
          </w:tcPr>
          <w:p w14:paraId="7A09497A" w14:textId="77777777" w:rsidR="00B80B9C" w:rsidRPr="000B2614" w:rsidRDefault="00B80B9C" w:rsidP="00B57BEF">
            <w:pPr>
              <w:spacing w:before="0" w:after="0" w:line="240" w:lineRule="auto"/>
              <w:rPr>
                <w:rFonts w:cs="Arial"/>
                <w:sz w:val="24"/>
              </w:rPr>
            </w:pPr>
            <w:r w:rsidRPr="000B2614">
              <w:rPr>
                <w:rFonts w:cs="Arial"/>
                <w:sz w:val="24"/>
              </w:rPr>
              <w:t>RfG</w:t>
            </w:r>
          </w:p>
        </w:tc>
        <w:tc>
          <w:tcPr>
            <w:tcW w:w="4848" w:type="dxa"/>
            <w:shd w:val="clear" w:color="auto" w:fill="auto"/>
          </w:tcPr>
          <w:p w14:paraId="5154B7DE" w14:textId="77777777" w:rsidR="00B80B9C" w:rsidRPr="000B2614" w:rsidRDefault="00B80B9C" w:rsidP="00B57BEF">
            <w:pPr>
              <w:spacing w:before="0" w:after="0" w:line="240" w:lineRule="auto"/>
              <w:rPr>
                <w:sz w:val="24"/>
              </w:rPr>
            </w:pPr>
            <w:r w:rsidRPr="000B2614">
              <w:rPr>
                <w:sz w:val="24"/>
              </w:rPr>
              <w:t>Requirements for Generators</w:t>
            </w:r>
          </w:p>
          <w:p w14:paraId="3A1EA4E1" w14:textId="77777777" w:rsidR="00B80B9C" w:rsidRPr="000B2614" w:rsidRDefault="00B80B9C" w:rsidP="00B57BEF">
            <w:pPr>
              <w:spacing w:before="0" w:after="0" w:line="240" w:lineRule="auto"/>
              <w:rPr>
                <w:sz w:val="24"/>
              </w:rPr>
            </w:pPr>
          </w:p>
        </w:tc>
      </w:tr>
      <w:tr w:rsidR="00B80B9C" w:rsidRPr="00920640" w14:paraId="78B0C8D5" w14:textId="77777777" w:rsidTr="00B57BEF">
        <w:trPr>
          <w:trHeight w:val="599"/>
        </w:trPr>
        <w:tc>
          <w:tcPr>
            <w:tcW w:w="4928" w:type="dxa"/>
            <w:shd w:val="clear" w:color="auto" w:fill="auto"/>
          </w:tcPr>
          <w:p w14:paraId="7E3E3865" w14:textId="77777777" w:rsidR="00B80B9C" w:rsidRPr="00A8662E" w:rsidRDefault="00B80B9C" w:rsidP="00B57BEF">
            <w:pPr>
              <w:spacing w:before="0" w:after="0" w:line="240" w:lineRule="auto"/>
              <w:rPr>
                <w:rFonts w:cs="Arial"/>
                <w:sz w:val="24"/>
              </w:rPr>
            </w:pPr>
            <w:r w:rsidRPr="000B2614">
              <w:rPr>
                <w:rFonts w:cs="Arial"/>
                <w:sz w:val="24"/>
              </w:rPr>
              <w:t>OFTO</w:t>
            </w:r>
          </w:p>
        </w:tc>
        <w:tc>
          <w:tcPr>
            <w:tcW w:w="4848" w:type="dxa"/>
            <w:shd w:val="clear" w:color="auto" w:fill="auto"/>
          </w:tcPr>
          <w:p w14:paraId="340681DD" w14:textId="77777777" w:rsidR="00B80B9C" w:rsidRPr="00A8662E" w:rsidRDefault="00B80B9C" w:rsidP="00B57BEF">
            <w:pPr>
              <w:spacing w:before="0" w:after="0" w:line="240" w:lineRule="auto"/>
              <w:rPr>
                <w:sz w:val="24"/>
              </w:rPr>
            </w:pPr>
            <w:r w:rsidRPr="000B2614">
              <w:rPr>
                <w:sz w:val="24"/>
              </w:rPr>
              <w:t>Offshore Transmission O</w:t>
            </w:r>
            <w:r>
              <w:rPr>
                <w:sz w:val="24"/>
              </w:rPr>
              <w:t>wner</w:t>
            </w:r>
          </w:p>
        </w:tc>
      </w:tr>
      <w:tr w:rsidR="00B80B9C" w:rsidRPr="00920640" w14:paraId="64A4C3B6" w14:textId="77777777" w:rsidTr="00B57BEF">
        <w:trPr>
          <w:trHeight w:val="599"/>
        </w:trPr>
        <w:tc>
          <w:tcPr>
            <w:tcW w:w="4928" w:type="dxa"/>
            <w:shd w:val="clear" w:color="auto" w:fill="auto"/>
          </w:tcPr>
          <w:p w14:paraId="31159382" w14:textId="77777777" w:rsidR="00B80B9C" w:rsidRPr="000B2614" w:rsidRDefault="00B80B9C" w:rsidP="00B57BEF">
            <w:pPr>
              <w:spacing w:before="0" w:after="0" w:line="240" w:lineRule="auto"/>
              <w:rPr>
                <w:rFonts w:cs="Arial"/>
                <w:sz w:val="24"/>
              </w:rPr>
            </w:pPr>
            <w:r w:rsidRPr="000B2614">
              <w:rPr>
                <w:rFonts w:cs="Arial"/>
                <w:sz w:val="24"/>
              </w:rPr>
              <w:t>TO</w:t>
            </w:r>
          </w:p>
        </w:tc>
        <w:tc>
          <w:tcPr>
            <w:tcW w:w="4848" w:type="dxa"/>
            <w:shd w:val="clear" w:color="auto" w:fill="auto"/>
          </w:tcPr>
          <w:p w14:paraId="23C8AD15" w14:textId="77777777" w:rsidR="00B80B9C" w:rsidRPr="000B2614" w:rsidRDefault="00B80B9C" w:rsidP="00B57BEF">
            <w:pPr>
              <w:spacing w:before="0" w:after="0" w:line="240" w:lineRule="auto"/>
              <w:rPr>
                <w:sz w:val="24"/>
              </w:rPr>
            </w:pPr>
            <w:r w:rsidRPr="000B2614">
              <w:rPr>
                <w:sz w:val="24"/>
              </w:rPr>
              <w:t>Transmission O</w:t>
            </w:r>
            <w:r>
              <w:rPr>
                <w:sz w:val="24"/>
              </w:rPr>
              <w:t>wner</w:t>
            </w:r>
          </w:p>
        </w:tc>
      </w:tr>
      <w:tr w:rsidR="00B80B9C" w:rsidRPr="00920640" w14:paraId="0FD86DC8" w14:textId="77777777" w:rsidTr="00B57BEF">
        <w:trPr>
          <w:trHeight w:val="599"/>
        </w:trPr>
        <w:tc>
          <w:tcPr>
            <w:tcW w:w="4928" w:type="dxa"/>
            <w:shd w:val="clear" w:color="auto" w:fill="auto"/>
          </w:tcPr>
          <w:p w14:paraId="1FF50917" w14:textId="77777777" w:rsidR="00B80B9C" w:rsidRPr="000B2614" w:rsidRDefault="00B80B9C" w:rsidP="00B57BEF">
            <w:pPr>
              <w:spacing w:before="0" w:after="0" w:line="240" w:lineRule="auto"/>
              <w:rPr>
                <w:rFonts w:cs="Arial"/>
                <w:sz w:val="24"/>
              </w:rPr>
            </w:pPr>
            <w:r w:rsidRPr="000B2614">
              <w:rPr>
                <w:rFonts w:cs="Arial"/>
                <w:sz w:val="24"/>
              </w:rPr>
              <w:t>TSO</w:t>
            </w:r>
          </w:p>
        </w:tc>
        <w:tc>
          <w:tcPr>
            <w:tcW w:w="4848" w:type="dxa"/>
            <w:shd w:val="clear" w:color="auto" w:fill="auto"/>
          </w:tcPr>
          <w:p w14:paraId="166A8762" w14:textId="77777777" w:rsidR="00B80B9C" w:rsidRPr="000B2614" w:rsidRDefault="00B80B9C" w:rsidP="00B57BEF">
            <w:pPr>
              <w:spacing w:before="0" w:after="0" w:line="240" w:lineRule="auto"/>
              <w:rPr>
                <w:sz w:val="24"/>
              </w:rPr>
            </w:pPr>
            <w:r w:rsidRPr="000B2614">
              <w:rPr>
                <w:sz w:val="24"/>
              </w:rPr>
              <w:t>Transmission System Operator</w:t>
            </w:r>
          </w:p>
        </w:tc>
      </w:tr>
    </w:tbl>
    <w:p w14:paraId="5BDA1703" w14:textId="77777777" w:rsidR="006A18B9" w:rsidRPr="00504619" w:rsidRDefault="00B80B9C" w:rsidP="00143041">
      <w:pPr>
        <w:pStyle w:val="Heading1"/>
        <w:ind w:left="431" w:hanging="431"/>
      </w:pPr>
      <w:bookmarkStart w:id="116" w:name="_Toc8735599"/>
      <w:r>
        <w:t>Original Proposal</w:t>
      </w:r>
      <w:bookmarkEnd w:id="116"/>
    </w:p>
    <w:p w14:paraId="58B1C141" w14:textId="77777777" w:rsidR="00B80B9C" w:rsidRPr="00F13A6D" w:rsidRDefault="00B80B9C" w:rsidP="00475604">
      <w:pPr>
        <w:pStyle w:val="Heading4"/>
        <w:keepLines w:val="0"/>
        <w:numPr>
          <w:ilvl w:val="0"/>
          <w:numId w:val="0"/>
        </w:numPr>
        <w:spacing w:before="0" w:after="0" w:line="240" w:lineRule="auto"/>
        <w:ind w:right="-1020"/>
        <w:jc w:val="both"/>
        <w:rPr>
          <w:rFonts w:ascii="Arial" w:eastAsia="Times New Roman" w:hAnsi="Arial" w:cs="Arial"/>
          <w:i w:val="0"/>
          <w:iCs w:val="0"/>
          <w:color w:val="auto"/>
          <w:sz w:val="24"/>
        </w:rPr>
      </w:pPr>
      <w:r w:rsidRPr="00F13A6D">
        <w:rPr>
          <w:rFonts w:ascii="Arial" w:hAnsi="Arial" w:cs="Arial"/>
          <w:i w:val="0"/>
          <w:color w:val="auto"/>
          <w:sz w:val="24"/>
        </w:rPr>
        <w:t>Section 2 (Original Proposal)</w:t>
      </w:r>
      <w:r>
        <w:rPr>
          <w:rFonts w:ascii="Arial" w:hAnsi="Arial" w:cs="Arial"/>
          <w:i w:val="0"/>
          <w:color w:val="auto"/>
          <w:sz w:val="24"/>
        </w:rPr>
        <w:t xml:space="preserve"> and Section 3 (Proposer’s Solution)</w:t>
      </w:r>
      <w:r w:rsidRPr="00F13A6D">
        <w:rPr>
          <w:rFonts w:ascii="Arial" w:hAnsi="Arial" w:cs="Arial"/>
          <w:i w:val="0"/>
          <w:color w:val="auto"/>
          <w:sz w:val="24"/>
        </w:rPr>
        <w:t xml:space="preserve"> are sourced directly from the Proposer</w:t>
      </w:r>
      <w:r w:rsidR="004F5BEA">
        <w:rPr>
          <w:rFonts w:ascii="Arial" w:hAnsi="Arial" w:cs="Arial"/>
          <w:i w:val="0"/>
          <w:color w:val="auto"/>
          <w:sz w:val="24"/>
        </w:rPr>
        <w:t>’s original proposal</w:t>
      </w:r>
      <w:r w:rsidRPr="00F13A6D">
        <w:rPr>
          <w:rFonts w:ascii="Arial" w:hAnsi="Arial" w:cs="Arial"/>
          <w:i w:val="0"/>
          <w:color w:val="auto"/>
          <w:sz w:val="24"/>
        </w:rPr>
        <w:t xml:space="preserve"> and any statements or assertions have not been altered or substantiated/supported or refuted by the Workgroup.  Section </w:t>
      </w:r>
      <w:r>
        <w:rPr>
          <w:rFonts w:ascii="Arial" w:hAnsi="Arial" w:cs="Arial"/>
          <w:i w:val="0"/>
          <w:color w:val="auto"/>
          <w:sz w:val="24"/>
        </w:rPr>
        <w:t>4</w:t>
      </w:r>
      <w:r w:rsidRPr="00F13A6D">
        <w:rPr>
          <w:rFonts w:ascii="Arial" w:hAnsi="Arial" w:cs="Arial"/>
          <w:i w:val="0"/>
          <w:color w:val="auto"/>
          <w:sz w:val="24"/>
        </w:rPr>
        <w:t xml:space="preserve"> of </w:t>
      </w:r>
      <w:r>
        <w:rPr>
          <w:rFonts w:ascii="Arial" w:hAnsi="Arial" w:cs="Arial"/>
          <w:i w:val="0"/>
          <w:color w:val="auto"/>
          <w:sz w:val="24"/>
        </w:rPr>
        <w:t>this document</w:t>
      </w:r>
      <w:r w:rsidRPr="00F13A6D">
        <w:rPr>
          <w:rFonts w:ascii="Arial" w:hAnsi="Arial" w:cs="Arial"/>
          <w:i w:val="0"/>
          <w:color w:val="auto"/>
          <w:sz w:val="24"/>
        </w:rPr>
        <w:t xml:space="preserve"> contains the discussion by the Workgroup on the Proposal and the potential solution.</w:t>
      </w:r>
    </w:p>
    <w:p w14:paraId="364FBB6C" w14:textId="77777777" w:rsidR="00B80B9C" w:rsidRDefault="00B80B9C" w:rsidP="00475604">
      <w:pPr>
        <w:pStyle w:val="Heading4"/>
        <w:keepLines w:val="0"/>
        <w:numPr>
          <w:ilvl w:val="0"/>
          <w:numId w:val="0"/>
        </w:numPr>
        <w:spacing w:before="0" w:after="0" w:line="240" w:lineRule="auto"/>
        <w:ind w:right="-1020"/>
        <w:jc w:val="both"/>
        <w:rPr>
          <w:rFonts w:ascii="Arial" w:eastAsia="Times New Roman" w:hAnsi="Arial" w:cs="Arial"/>
          <w:i w:val="0"/>
          <w:iCs w:val="0"/>
          <w:color w:val="008576"/>
          <w:sz w:val="28"/>
          <w:szCs w:val="28"/>
        </w:rPr>
      </w:pPr>
    </w:p>
    <w:p w14:paraId="2BD5EBC9" w14:textId="77777777" w:rsidR="00B80B9C" w:rsidRDefault="00B80B9C" w:rsidP="00475604">
      <w:pPr>
        <w:pStyle w:val="Heading4"/>
        <w:keepLines w:val="0"/>
        <w:numPr>
          <w:ilvl w:val="0"/>
          <w:numId w:val="0"/>
        </w:numPr>
        <w:spacing w:before="0" w:after="0" w:line="240" w:lineRule="auto"/>
        <w:ind w:right="-1020"/>
        <w:jc w:val="both"/>
        <w:rPr>
          <w:rFonts w:ascii="Arial" w:eastAsia="Times New Roman" w:hAnsi="Arial" w:cs="Arial"/>
          <w:i w:val="0"/>
          <w:iCs w:val="0"/>
          <w:color w:val="008576"/>
          <w:sz w:val="28"/>
          <w:szCs w:val="28"/>
        </w:rPr>
      </w:pPr>
      <w:r>
        <w:rPr>
          <w:rFonts w:ascii="Arial" w:eastAsia="Times New Roman" w:hAnsi="Arial" w:cs="Arial"/>
          <w:i w:val="0"/>
          <w:iCs w:val="0"/>
          <w:color w:val="008576"/>
          <w:sz w:val="28"/>
          <w:szCs w:val="28"/>
        </w:rPr>
        <w:t>Defect</w:t>
      </w:r>
    </w:p>
    <w:p w14:paraId="48C357C9" w14:textId="77777777" w:rsidR="00B80B9C" w:rsidRDefault="00B80B9C" w:rsidP="00475604">
      <w:pPr>
        <w:spacing w:before="0" w:after="0" w:line="240" w:lineRule="auto"/>
        <w:ind w:right="-1020"/>
        <w:jc w:val="both"/>
        <w:rPr>
          <w:rFonts w:cs="Arial"/>
          <w:sz w:val="24"/>
        </w:rPr>
      </w:pPr>
    </w:p>
    <w:p w14:paraId="090B84BA" w14:textId="77777777" w:rsidR="00B80B9C" w:rsidRDefault="00B80B9C" w:rsidP="00475604">
      <w:pPr>
        <w:spacing w:before="0" w:after="0" w:line="240" w:lineRule="auto"/>
        <w:ind w:right="-1020"/>
        <w:jc w:val="both"/>
        <w:rPr>
          <w:rFonts w:cs="Arial"/>
          <w:i/>
          <w:sz w:val="24"/>
        </w:rPr>
      </w:pPr>
      <w:r>
        <w:rPr>
          <w:rFonts w:cs="Arial"/>
          <w:sz w:val="24"/>
        </w:rPr>
        <w:t>The Grid Code does not currently provide transparency for GB stakeholders of the technical requirements of general application or the technical requirements of specific application that arise from the application of the RfG</w:t>
      </w:r>
      <w:r>
        <w:rPr>
          <w:rStyle w:val="FootnoteReference"/>
          <w:rFonts w:cs="Arial"/>
          <w:sz w:val="24"/>
        </w:rPr>
        <w:footnoteReference w:id="1"/>
      </w:r>
      <w:r>
        <w:rPr>
          <w:rFonts w:cs="Arial"/>
          <w:sz w:val="24"/>
        </w:rPr>
        <w:t>/DCC</w:t>
      </w:r>
      <w:r>
        <w:rPr>
          <w:rStyle w:val="FootnoteReference"/>
          <w:rFonts w:cs="Arial"/>
          <w:sz w:val="24"/>
        </w:rPr>
        <w:footnoteReference w:id="2"/>
      </w:r>
      <w:r>
        <w:rPr>
          <w:rFonts w:cs="Arial"/>
          <w:sz w:val="24"/>
        </w:rPr>
        <w:t xml:space="preserve"> in GB.</w:t>
      </w:r>
      <w:r>
        <w:rPr>
          <w:rFonts w:cs="Arial"/>
          <w:i/>
          <w:sz w:val="24"/>
        </w:rPr>
        <w:t xml:space="preserve"> </w:t>
      </w:r>
    </w:p>
    <w:p w14:paraId="19EF8AB8" w14:textId="77777777" w:rsidR="00B80B9C" w:rsidRDefault="00B80B9C" w:rsidP="00475604">
      <w:pPr>
        <w:pStyle w:val="Heading4"/>
        <w:keepLines w:val="0"/>
        <w:numPr>
          <w:ilvl w:val="0"/>
          <w:numId w:val="0"/>
        </w:numPr>
        <w:spacing w:before="0" w:after="0" w:line="240" w:lineRule="auto"/>
        <w:ind w:right="-1020"/>
        <w:jc w:val="both"/>
        <w:rPr>
          <w:rFonts w:ascii="Arial" w:eastAsia="Times New Roman" w:hAnsi="Arial" w:cs="Arial"/>
          <w:i w:val="0"/>
          <w:iCs w:val="0"/>
          <w:color w:val="008576"/>
          <w:sz w:val="28"/>
          <w:szCs w:val="28"/>
        </w:rPr>
      </w:pPr>
    </w:p>
    <w:p w14:paraId="15A982B2" w14:textId="77777777" w:rsidR="00B80B9C" w:rsidRDefault="00B80B9C" w:rsidP="00475604">
      <w:pPr>
        <w:pStyle w:val="Heading4"/>
        <w:keepLines w:val="0"/>
        <w:numPr>
          <w:ilvl w:val="0"/>
          <w:numId w:val="0"/>
        </w:numPr>
        <w:spacing w:before="0" w:after="0" w:line="240" w:lineRule="auto"/>
        <w:ind w:right="-1020"/>
        <w:jc w:val="both"/>
        <w:rPr>
          <w:rFonts w:ascii="Arial" w:eastAsia="Times New Roman" w:hAnsi="Arial" w:cs="Arial"/>
          <w:i w:val="0"/>
          <w:iCs w:val="0"/>
          <w:color w:val="008576"/>
          <w:sz w:val="28"/>
          <w:szCs w:val="28"/>
        </w:rPr>
      </w:pPr>
      <w:r>
        <w:rPr>
          <w:rFonts w:ascii="Arial" w:eastAsia="Times New Roman" w:hAnsi="Arial" w:cs="Arial"/>
          <w:i w:val="0"/>
          <w:iCs w:val="0"/>
          <w:color w:val="008576"/>
          <w:sz w:val="28"/>
          <w:szCs w:val="28"/>
        </w:rPr>
        <w:t>What</w:t>
      </w:r>
    </w:p>
    <w:p w14:paraId="2307B5F1" w14:textId="77777777" w:rsidR="00B80B9C" w:rsidRDefault="00B80B9C" w:rsidP="00475604">
      <w:pPr>
        <w:spacing w:before="0" w:after="0" w:line="240" w:lineRule="auto"/>
        <w:ind w:right="-1020"/>
        <w:jc w:val="both"/>
        <w:textAlignment w:val="baseline"/>
        <w:rPr>
          <w:rFonts w:eastAsia="Arial"/>
          <w:sz w:val="24"/>
        </w:rPr>
      </w:pPr>
    </w:p>
    <w:p w14:paraId="79DB98C4" w14:textId="5705BD2D" w:rsidR="00B80B9C" w:rsidRDefault="00B80B9C" w:rsidP="00475604">
      <w:pPr>
        <w:spacing w:before="0" w:after="0" w:line="240" w:lineRule="auto"/>
        <w:ind w:right="-1020"/>
        <w:jc w:val="both"/>
        <w:textAlignment w:val="baseline"/>
        <w:rPr>
          <w:rFonts w:eastAsia="Arial"/>
          <w:sz w:val="24"/>
        </w:rPr>
      </w:pPr>
      <w:r>
        <w:rPr>
          <w:rFonts w:eastAsia="Arial"/>
          <w:sz w:val="24"/>
        </w:rPr>
        <w:t>The Grid Code will need to be amended to set out the procedure for the publication of those values, as set out in the RfG</w:t>
      </w:r>
      <w:r w:rsidR="00C1252A">
        <w:rPr>
          <w:rFonts w:eastAsia="Arial"/>
          <w:sz w:val="24"/>
        </w:rPr>
        <w:t xml:space="preserve"> &amp; DCC</w:t>
      </w:r>
      <w:r>
        <w:rPr>
          <w:rFonts w:eastAsia="Arial"/>
          <w:sz w:val="24"/>
        </w:rPr>
        <w:t>:</w:t>
      </w:r>
    </w:p>
    <w:p w14:paraId="78809C93" w14:textId="77777777" w:rsidR="00B80B9C" w:rsidRDefault="00B80B9C" w:rsidP="00475604">
      <w:pPr>
        <w:pStyle w:val="ListParagraph"/>
        <w:tabs>
          <w:tab w:val="left" w:pos="288"/>
          <w:tab w:val="left" w:pos="567"/>
        </w:tabs>
        <w:spacing w:before="0" w:after="0" w:line="240" w:lineRule="auto"/>
        <w:ind w:left="142" w:right="-1020"/>
        <w:jc w:val="both"/>
        <w:textAlignment w:val="baseline"/>
        <w:rPr>
          <w:rFonts w:eastAsia="Arial"/>
          <w:sz w:val="24"/>
        </w:rPr>
      </w:pPr>
    </w:p>
    <w:p w14:paraId="79039987" w14:textId="77777777" w:rsidR="00B80B9C" w:rsidRDefault="00B80B9C" w:rsidP="00475604">
      <w:pPr>
        <w:pStyle w:val="ListParagraph"/>
        <w:numPr>
          <w:ilvl w:val="0"/>
          <w:numId w:val="26"/>
        </w:numPr>
        <w:tabs>
          <w:tab w:val="clear" w:pos="288"/>
          <w:tab w:val="left" w:pos="567"/>
        </w:tabs>
        <w:spacing w:before="0" w:after="0" w:line="240" w:lineRule="auto"/>
        <w:ind w:left="142" w:right="-1020"/>
        <w:jc w:val="both"/>
        <w:textAlignment w:val="baseline"/>
        <w:rPr>
          <w:rFonts w:eastAsia="Arial"/>
          <w:sz w:val="24"/>
        </w:rPr>
      </w:pPr>
      <w:r w:rsidRPr="00BA20C8">
        <w:rPr>
          <w:rFonts w:eastAsia="Arial"/>
          <w:sz w:val="24"/>
        </w:rPr>
        <w:t>to be specified b</w:t>
      </w:r>
      <w:r>
        <w:rPr>
          <w:rFonts w:eastAsia="Arial"/>
          <w:sz w:val="24"/>
        </w:rPr>
        <w:t xml:space="preserve">y the relevant TSO and / or the </w:t>
      </w:r>
      <w:r w:rsidRPr="00BA20C8">
        <w:rPr>
          <w:rFonts w:eastAsia="Arial"/>
          <w:sz w:val="24"/>
        </w:rPr>
        <w:t>relevant</w:t>
      </w:r>
      <w:r>
        <w:rPr>
          <w:rFonts w:eastAsia="Arial"/>
          <w:sz w:val="24"/>
        </w:rPr>
        <w:t xml:space="preserve"> system operator; and</w:t>
      </w:r>
    </w:p>
    <w:p w14:paraId="1A25C010" w14:textId="77777777" w:rsidR="00B80B9C" w:rsidRDefault="00B80B9C" w:rsidP="00475604">
      <w:pPr>
        <w:pStyle w:val="ListParagraph"/>
        <w:tabs>
          <w:tab w:val="left" w:pos="288"/>
          <w:tab w:val="left" w:pos="567"/>
        </w:tabs>
        <w:spacing w:before="0" w:after="0" w:line="240" w:lineRule="auto"/>
        <w:ind w:left="142" w:right="-1020"/>
        <w:jc w:val="both"/>
        <w:textAlignment w:val="baseline"/>
        <w:rPr>
          <w:rFonts w:eastAsia="Arial"/>
          <w:sz w:val="24"/>
        </w:rPr>
      </w:pPr>
    </w:p>
    <w:p w14:paraId="3545EE92" w14:textId="77777777" w:rsidR="00B80B9C" w:rsidRPr="00BA20C8" w:rsidRDefault="00B80B9C" w:rsidP="00475604">
      <w:pPr>
        <w:pStyle w:val="ListParagraph"/>
        <w:numPr>
          <w:ilvl w:val="0"/>
          <w:numId w:val="26"/>
        </w:numPr>
        <w:tabs>
          <w:tab w:val="clear" w:pos="288"/>
          <w:tab w:val="left" w:pos="567"/>
        </w:tabs>
        <w:spacing w:before="0" w:after="0" w:line="240" w:lineRule="auto"/>
        <w:ind w:left="567" w:right="-1020" w:hanging="425"/>
        <w:jc w:val="both"/>
        <w:textAlignment w:val="baseline"/>
        <w:rPr>
          <w:rFonts w:eastAsia="Arial"/>
          <w:sz w:val="24"/>
        </w:rPr>
      </w:pPr>
      <w:r w:rsidRPr="00BA20C8">
        <w:rPr>
          <w:rFonts w:eastAsia="Arial"/>
          <w:spacing w:val="-1"/>
          <w:sz w:val="24"/>
        </w:rPr>
        <w:t>to be coordinated and / or agreed between the relevant TSO and / or the relevant system operator and the power-generating facility owner and the new Demand parties.</w:t>
      </w:r>
    </w:p>
    <w:p w14:paraId="00482031" w14:textId="77777777" w:rsidR="00A455FA" w:rsidRDefault="00A455FA" w:rsidP="00475604">
      <w:pPr>
        <w:pStyle w:val="Heading4"/>
        <w:keepLines w:val="0"/>
        <w:numPr>
          <w:ilvl w:val="0"/>
          <w:numId w:val="0"/>
        </w:numPr>
        <w:spacing w:before="0" w:after="0" w:line="240" w:lineRule="auto"/>
        <w:ind w:right="-1020"/>
        <w:jc w:val="both"/>
        <w:rPr>
          <w:rFonts w:ascii="Arial" w:eastAsia="Times New Roman" w:hAnsi="Arial" w:cs="Arial"/>
          <w:i w:val="0"/>
          <w:iCs w:val="0"/>
          <w:color w:val="008576"/>
          <w:sz w:val="28"/>
          <w:szCs w:val="28"/>
        </w:rPr>
      </w:pPr>
    </w:p>
    <w:p w14:paraId="2AF343A2" w14:textId="2758447C" w:rsidR="00B80B9C" w:rsidRPr="00A455FA" w:rsidRDefault="00B80B9C" w:rsidP="00475604">
      <w:pPr>
        <w:pStyle w:val="Heading4"/>
        <w:keepLines w:val="0"/>
        <w:numPr>
          <w:ilvl w:val="0"/>
          <w:numId w:val="0"/>
        </w:numPr>
        <w:spacing w:before="0" w:after="0" w:line="240" w:lineRule="auto"/>
        <w:ind w:right="-1020"/>
        <w:jc w:val="both"/>
        <w:rPr>
          <w:rFonts w:ascii="Arial" w:eastAsia="Times New Roman" w:hAnsi="Arial" w:cs="Arial"/>
          <w:i w:val="0"/>
          <w:iCs w:val="0"/>
          <w:color w:val="008576"/>
          <w:sz w:val="28"/>
          <w:szCs w:val="28"/>
        </w:rPr>
      </w:pPr>
      <w:r w:rsidRPr="00A455FA">
        <w:rPr>
          <w:rFonts w:ascii="Arial" w:eastAsia="Times New Roman" w:hAnsi="Arial" w:cs="Arial"/>
          <w:i w:val="0"/>
          <w:iCs w:val="0"/>
          <w:color w:val="008576"/>
          <w:sz w:val="28"/>
          <w:szCs w:val="28"/>
        </w:rPr>
        <w:t>Why</w:t>
      </w:r>
    </w:p>
    <w:p w14:paraId="517666E8" w14:textId="77777777" w:rsidR="00B80B9C" w:rsidRDefault="00B80B9C" w:rsidP="00475604">
      <w:pPr>
        <w:spacing w:before="0" w:after="0" w:line="240" w:lineRule="auto"/>
        <w:ind w:right="-1020"/>
        <w:jc w:val="both"/>
        <w:textAlignment w:val="baseline"/>
        <w:rPr>
          <w:rFonts w:cs="Arial"/>
          <w:b/>
          <w:sz w:val="24"/>
        </w:rPr>
      </w:pPr>
    </w:p>
    <w:p w14:paraId="4656AFF1" w14:textId="77777777" w:rsidR="00B80B9C" w:rsidRDefault="00B80B9C" w:rsidP="00475604">
      <w:pPr>
        <w:spacing w:before="0" w:after="0" w:line="240" w:lineRule="auto"/>
        <w:ind w:right="-1020"/>
        <w:jc w:val="both"/>
        <w:textAlignment w:val="baseline"/>
        <w:rPr>
          <w:rFonts w:cs="Arial"/>
          <w:sz w:val="24"/>
        </w:rPr>
      </w:pPr>
      <w:r>
        <w:rPr>
          <w:rFonts w:cs="Arial"/>
          <w:b/>
          <w:sz w:val="24"/>
        </w:rPr>
        <w:t>GC0107</w:t>
      </w:r>
      <w:r>
        <w:rPr>
          <w:rFonts w:cs="Arial"/>
          <w:sz w:val="24"/>
        </w:rPr>
        <w:t xml:space="preserve"> </w:t>
      </w:r>
    </w:p>
    <w:p w14:paraId="06A88C57" w14:textId="77777777" w:rsidR="00B80B9C" w:rsidRDefault="00B80B9C" w:rsidP="00475604">
      <w:pPr>
        <w:spacing w:before="0" w:after="0" w:line="240" w:lineRule="auto"/>
        <w:ind w:right="-1020"/>
        <w:jc w:val="both"/>
        <w:textAlignment w:val="baseline"/>
        <w:rPr>
          <w:rFonts w:eastAsia="Arial"/>
          <w:sz w:val="24"/>
        </w:rPr>
      </w:pPr>
    </w:p>
    <w:p w14:paraId="0B1CACA4" w14:textId="77777777" w:rsidR="00B80B9C" w:rsidRDefault="00B80B9C" w:rsidP="00475604">
      <w:pPr>
        <w:spacing w:before="0" w:after="0" w:line="240" w:lineRule="auto"/>
        <w:ind w:right="-1020"/>
        <w:jc w:val="both"/>
        <w:textAlignment w:val="baseline"/>
        <w:rPr>
          <w:rFonts w:eastAsia="Arial"/>
          <w:sz w:val="24"/>
        </w:rPr>
      </w:pPr>
      <w:r>
        <w:rPr>
          <w:rFonts w:eastAsia="Arial"/>
          <w:sz w:val="24"/>
        </w:rPr>
        <w:t>Guidance from BEIS and Ofgem was to apply the new EU requirements within the existing GB regulatory frameworks. This would provide accessibility and familiarity to GB parties, as well as putting in place a robust governance route to apply the new requirements in a transparent and proportionate way.</w:t>
      </w:r>
    </w:p>
    <w:p w14:paraId="6617CA8B" w14:textId="77777777" w:rsidR="00B80B9C" w:rsidRDefault="00B80B9C" w:rsidP="00475604">
      <w:pPr>
        <w:spacing w:before="0" w:after="0" w:line="240" w:lineRule="auto"/>
        <w:ind w:right="-1020"/>
        <w:textAlignment w:val="baseline"/>
        <w:rPr>
          <w:rFonts w:eastAsia="Arial"/>
          <w:sz w:val="24"/>
        </w:rPr>
      </w:pPr>
    </w:p>
    <w:p w14:paraId="39C234D3" w14:textId="77777777" w:rsidR="00B80B9C" w:rsidRDefault="00B80B9C" w:rsidP="00475604">
      <w:pPr>
        <w:spacing w:before="0" w:after="0" w:line="240" w:lineRule="auto"/>
        <w:ind w:right="-1020"/>
        <w:jc w:val="both"/>
        <w:textAlignment w:val="baseline"/>
        <w:rPr>
          <w:rFonts w:eastAsia="Arial"/>
          <w:sz w:val="24"/>
        </w:rPr>
      </w:pPr>
      <w:r>
        <w:rPr>
          <w:rFonts w:eastAsia="Arial"/>
          <w:sz w:val="24"/>
        </w:rPr>
        <w:t>Recital (15) of the RfG also sets out that:</w:t>
      </w:r>
    </w:p>
    <w:p w14:paraId="6A7165EE" w14:textId="77777777" w:rsidR="00B80B9C" w:rsidRDefault="00B80B9C" w:rsidP="00475604">
      <w:pPr>
        <w:spacing w:before="0" w:after="0" w:line="240" w:lineRule="auto"/>
        <w:ind w:left="288" w:right="-1020"/>
        <w:jc w:val="both"/>
        <w:textAlignment w:val="baseline"/>
        <w:rPr>
          <w:rFonts w:eastAsia="Arial"/>
          <w:sz w:val="24"/>
        </w:rPr>
      </w:pPr>
    </w:p>
    <w:p w14:paraId="1B604F27" w14:textId="77777777" w:rsidR="00B80B9C" w:rsidRPr="009C2C27" w:rsidRDefault="00B80B9C" w:rsidP="00475604">
      <w:pPr>
        <w:spacing w:before="0" w:after="0" w:line="240" w:lineRule="auto"/>
        <w:ind w:left="288" w:right="-1020"/>
        <w:jc w:val="both"/>
        <w:textAlignment w:val="baseline"/>
        <w:rPr>
          <w:rFonts w:eastAsia="Arial"/>
          <w:sz w:val="24"/>
        </w:rPr>
      </w:pPr>
      <w:r w:rsidRPr="009C2C27">
        <w:rPr>
          <w:rFonts w:eastAsia="Arial"/>
          <w:sz w:val="24"/>
        </w:rPr>
        <w:t>“The requirements [of the RfG] should be based on the principles of non-discrimination and transparency...”.</w:t>
      </w:r>
    </w:p>
    <w:p w14:paraId="58C95007" w14:textId="77777777" w:rsidR="00B80B9C" w:rsidRDefault="00B80B9C" w:rsidP="00475604">
      <w:pPr>
        <w:spacing w:before="0" w:after="0" w:line="240" w:lineRule="auto"/>
        <w:ind w:right="-1020"/>
        <w:jc w:val="both"/>
        <w:textAlignment w:val="baseline"/>
        <w:rPr>
          <w:rFonts w:eastAsia="Arial"/>
          <w:sz w:val="24"/>
        </w:rPr>
      </w:pPr>
    </w:p>
    <w:p w14:paraId="3E0FF39C" w14:textId="77777777" w:rsidR="00B80B9C" w:rsidRDefault="00B80B9C" w:rsidP="00475604">
      <w:pPr>
        <w:spacing w:before="0" w:after="0" w:line="240" w:lineRule="auto"/>
        <w:ind w:right="-1020"/>
        <w:jc w:val="both"/>
        <w:textAlignment w:val="baseline"/>
        <w:rPr>
          <w:rFonts w:eastAsia="Arial"/>
          <w:sz w:val="24"/>
        </w:rPr>
      </w:pPr>
      <w:r>
        <w:rPr>
          <w:rFonts w:eastAsia="Arial"/>
          <w:sz w:val="24"/>
        </w:rPr>
        <w:t>This modification needs to be undertaken in timely manner to ensure impacted Users are aware of their compliance obligations - particularly in relation to procurement of equipment, testing and operational requirements. This modification is also therefore, critical to facilitate/demonstrate Member State compliance to the RfG (EU) Connection Network Code.</w:t>
      </w:r>
    </w:p>
    <w:p w14:paraId="05018410" w14:textId="77777777" w:rsidR="00B80B9C" w:rsidRDefault="00B80B9C" w:rsidP="00475604">
      <w:pPr>
        <w:spacing w:before="0" w:after="0" w:line="240" w:lineRule="auto"/>
        <w:ind w:right="-1020"/>
        <w:jc w:val="both"/>
        <w:textAlignment w:val="baseline"/>
        <w:rPr>
          <w:rFonts w:eastAsia="Arial"/>
          <w:sz w:val="24"/>
        </w:rPr>
      </w:pPr>
    </w:p>
    <w:p w14:paraId="26340BDE" w14:textId="77777777" w:rsidR="00B80B9C" w:rsidRDefault="00B80B9C" w:rsidP="00475604">
      <w:pPr>
        <w:spacing w:before="0" w:after="0" w:line="240" w:lineRule="auto"/>
        <w:ind w:right="-1020"/>
        <w:jc w:val="both"/>
        <w:textAlignment w:val="baseline"/>
        <w:rPr>
          <w:rFonts w:eastAsia="Arial"/>
          <w:sz w:val="24"/>
        </w:rPr>
      </w:pPr>
      <w:r>
        <w:rPr>
          <w:rFonts w:eastAsia="Arial"/>
          <w:sz w:val="24"/>
        </w:rPr>
        <w:t>The production of (and ongoing maintenance of) a transparent reporting template, that would arise with this modification, will allow new generators seeking to connect in GB and manufacturers of generation plant and apparatus seeking to sell their equipment in GB to clearly see and understand what the RfG technical requirements are in GB. Thus, for example, if a generator (or manufacturer seeking to sell its equipment in GB) wished to connect and the said equipment fell outside the published applicable RfG value(s) for GB then they would know that a derogation would need to be applied for (if they wished to proceed further with their connection or sale(s)).</w:t>
      </w:r>
    </w:p>
    <w:p w14:paraId="35B80403" w14:textId="77777777" w:rsidR="00B80B9C" w:rsidRDefault="00B80B9C" w:rsidP="00475604">
      <w:pPr>
        <w:spacing w:before="0" w:after="0" w:line="240" w:lineRule="auto"/>
        <w:ind w:right="-1020"/>
        <w:jc w:val="both"/>
        <w:textAlignment w:val="baseline"/>
        <w:rPr>
          <w:rFonts w:eastAsia="Arial"/>
          <w:b/>
          <w:sz w:val="24"/>
        </w:rPr>
      </w:pPr>
    </w:p>
    <w:p w14:paraId="6F7EC20D" w14:textId="77777777" w:rsidR="00B80B9C" w:rsidRDefault="00B80B9C" w:rsidP="00475604">
      <w:pPr>
        <w:spacing w:before="0" w:after="0" w:line="240" w:lineRule="auto"/>
        <w:ind w:right="-1020"/>
        <w:jc w:val="both"/>
        <w:textAlignment w:val="baseline"/>
        <w:rPr>
          <w:rFonts w:eastAsia="Arial"/>
          <w:sz w:val="24"/>
        </w:rPr>
      </w:pPr>
      <w:r>
        <w:rPr>
          <w:rFonts w:eastAsia="Arial"/>
          <w:b/>
          <w:sz w:val="24"/>
        </w:rPr>
        <w:t>GC0113</w:t>
      </w:r>
      <w:r>
        <w:rPr>
          <w:rFonts w:eastAsia="Arial"/>
          <w:sz w:val="24"/>
        </w:rPr>
        <w:t xml:space="preserve"> </w:t>
      </w:r>
    </w:p>
    <w:p w14:paraId="6CE75A31" w14:textId="77777777" w:rsidR="00B80B9C" w:rsidRDefault="00B80B9C" w:rsidP="00475604">
      <w:pPr>
        <w:spacing w:before="0" w:after="0" w:line="240" w:lineRule="auto"/>
        <w:ind w:right="-1020"/>
        <w:jc w:val="both"/>
        <w:textAlignment w:val="baseline"/>
        <w:rPr>
          <w:rFonts w:eastAsia="Arial"/>
          <w:sz w:val="24"/>
          <w:lang w:val="en-US"/>
        </w:rPr>
      </w:pPr>
    </w:p>
    <w:p w14:paraId="027BF22E" w14:textId="77777777" w:rsidR="00B80B9C" w:rsidRDefault="00B80B9C" w:rsidP="00475604">
      <w:pPr>
        <w:spacing w:before="0" w:after="0" w:line="240" w:lineRule="auto"/>
        <w:ind w:right="-1020"/>
        <w:jc w:val="both"/>
        <w:textAlignment w:val="baseline"/>
        <w:rPr>
          <w:rFonts w:eastAsia="Arial"/>
          <w:sz w:val="24"/>
        </w:rPr>
      </w:pPr>
      <w:r>
        <w:rPr>
          <w:rFonts w:eastAsia="Arial"/>
          <w:sz w:val="24"/>
          <w:lang w:val="en-US"/>
        </w:rPr>
        <w:t>Guidance from BEIS and Ofgem was to apply the new EU requirements within the existing GB regulatory frameworks. This would provide accessibility and familiarity to GB parties, as well as putting in place a robust governance route to apply the new requirements in a transparent and proportionate way.</w:t>
      </w:r>
    </w:p>
    <w:p w14:paraId="6806833C" w14:textId="77777777" w:rsidR="00B80B9C" w:rsidRDefault="00B80B9C" w:rsidP="00475604">
      <w:pPr>
        <w:spacing w:before="0" w:after="0" w:line="240" w:lineRule="auto"/>
        <w:ind w:right="-1020"/>
        <w:textAlignment w:val="baseline"/>
        <w:rPr>
          <w:rFonts w:eastAsia="Arial"/>
          <w:sz w:val="24"/>
          <w:lang w:val="en-US"/>
        </w:rPr>
      </w:pPr>
    </w:p>
    <w:p w14:paraId="5CE57B4D" w14:textId="77777777" w:rsidR="00B80B9C" w:rsidRDefault="00B80B9C" w:rsidP="00475604">
      <w:pPr>
        <w:spacing w:before="0" w:after="0" w:line="240" w:lineRule="auto"/>
        <w:ind w:right="-1020"/>
        <w:jc w:val="both"/>
        <w:textAlignment w:val="baseline"/>
        <w:rPr>
          <w:rFonts w:eastAsia="Arial"/>
          <w:sz w:val="24"/>
        </w:rPr>
      </w:pPr>
      <w:r>
        <w:rPr>
          <w:rFonts w:eastAsia="Arial"/>
          <w:sz w:val="24"/>
          <w:lang w:val="en-US"/>
        </w:rPr>
        <w:t>Recital (9) of the DCC also sets out that:</w:t>
      </w:r>
    </w:p>
    <w:p w14:paraId="6AB81608" w14:textId="77777777" w:rsidR="00B80B9C" w:rsidRDefault="00B80B9C" w:rsidP="00475604">
      <w:pPr>
        <w:spacing w:before="0" w:after="0" w:line="240" w:lineRule="auto"/>
        <w:ind w:left="288" w:right="-1020"/>
        <w:jc w:val="both"/>
        <w:textAlignment w:val="baseline"/>
        <w:rPr>
          <w:rFonts w:eastAsia="Arial"/>
          <w:sz w:val="24"/>
          <w:lang w:val="en-US"/>
        </w:rPr>
      </w:pPr>
    </w:p>
    <w:p w14:paraId="333221AD" w14:textId="77777777" w:rsidR="00B80B9C" w:rsidRPr="009C2C27" w:rsidRDefault="00B80B9C" w:rsidP="00475604">
      <w:pPr>
        <w:spacing w:before="0" w:after="0" w:line="240" w:lineRule="auto"/>
        <w:ind w:left="288" w:right="-1020"/>
        <w:jc w:val="both"/>
        <w:textAlignment w:val="baseline"/>
        <w:rPr>
          <w:rFonts w:eastAsia="Arial"/>
          <w:sz w:val="24"/>
        </w:rPr>
      </w:pPr>
      <w:r w:rsidRPr="009C2C27">
        <w:rPr>
          <w:rFonts w:eastAsia="Arial"/>
          <w:sz w:val="24"/>
          <w:lang w:val="en-US"/>
        </w:rPr>
        <w:t>“The requirements [of the DCC] should be based on the principles of non</w:t>
      </w:r>
      <w:r w:rsidRPr="009C2C27">
        <w:rPr>
          <w:rFonts w:eastAsia="Arial"/>
          <w:sz w:val="24"/>
          <w:lang w:val="en-US"/>
        </w:rPr>
        <w:softHyphen/>
        <w:t>discrimination and transparency...”.</w:t>
      </w:r>
    </w:p>
    <w:p w14:paraId="2542AB7D" w14:textId="77777777" w:rsidR="00B80B9C" w:rsidRDefault="00B80B9C" w:rsidP="00475604">
      <w:pPr>
        <w:spacing w:before="0" w:after="0" w:line="240" w:lineRule="auto"/>
        <w:ind w:right="-1020"/>
        <w:jc w:val="both"/>
        <w:textAlignment w:val="baseline"/>
        <w:rPr>
          <w:rFonts w:eastAsia="Arial"/>
          <w:sz w:val="24"/>
          <w:lang w:val="en-US"/>
        </w:rPr>
      </w:pPr>
    </w:p>
    <w:p w14:paraId="09B99263" w14:textId="77777777" w:rsidR="00B80B9C" w:rsidRDefault="00B80B9C" w:rsidP="00475604">
      <w:pPr>
        <w:spacing w:before="0" w:after="0" w:line="240" w:lineRule="auto"/>
        <w:ind w:right="-1020"/>
        <w:jc w:val="both"/>
        <w:textAlignment w:val="baseline"/>
        <w:rPr>
          <w:rFonts w:eastAsia="Arial"/>
          <w:sz w:val="24"/>
        </w:rPr>
      </w:pPr>
      <w:r>
        <w:rPr>
          <w:rFonts w:eastAsia="Arial"/>
          <w:sz w:val="24"/>
          <w:lang w:val="en-US"/>
        </w:rPr>
        <w:t>This modification needs to be undertaken in timely manner to ensure impacted Users are aware of their compliance obligations - particularly in relation to procurement of equipment, testing and operational requirements. This modification is also therefore, critical to facilitate/demonstrate Member State compliance to the DCC (EU) Connection Network Code.</w:t>
      </w:r>
    </w:p>
    <w:p w14:paraId="2F318761" w14:textId="77777777" w:rsidR="00B80B9C" w:rsidRDefault="00B80B9C" w:rsidP="00475604">
      <w:pPr>
        <w:spacing w:before="0" w:after="0" w:line="240" w:lineRule="auto"/>
        <w:ind w:right="-1020"/>
        <w:jc w:val="both"/>
        <w:textAlignment w:val="baseline"/>
        <w:rPr>
          <w:rFonts w:eastAsia="Arial"/>
          <w:sz w:val="24"/>
          <w:lang w:val="en-US"/>
        </w:rPr>
      </w:pPr>
    </w:p>
    <w:p w14:paraId="1A235C8C" w14:textId="77777777" w:rsidR="00B80B9C" w:rsidRDefault="00B80B9C" w:rsidP="00475604">
      <w:pPr>
        <w:spacing w:before="0" w:after="0" w:line="240" w:lineRule="auto"/>
        <w:ind w:right="-1020"/>
        <w:jc w:val="both"/>
        <w:textAlignment w:val="baseline"/>
        <w:rPr>
          <w:rFonts w:eastAsia="Arial"/>
          <w:sz w:val="24"/>
          <w:lang w:val="en-US"/>
        </w:rPr>
      </w:pPr>
      <w:r>
        <w:rPr>
          <w:rFonts w:eastAsia="Arial"/>
          <w:sz w:val="24"/>
          <w:lang w:val="en-US"/>
        </w:rPr>
        <w:t xml:space="preserve">The production of (and ongoing maintenance of) a transparent reporting template, that would arise with this modification, will allow Users that are within the scope of DCC (and parties seeking to manufacture associated equipment) </w:t>
      </w:r>
      <w:r w:rsidRPr="00D80170">
        <w:rPr>
          <w:rFonts w:eastAsia="Arial"/>
          <w:sz w:val="24"/>
          <w:lang w:val="en-US"/>
        </w:rPr>
        <w:t xml:space="preserve">to clearly see and understand what the DCC technical requirements are in GB as well as know that a derogation would need to be applied for </w:t>
      </w:r>
      <w:r>
        <w:rPr>
          <w:rFonts w:eastAsia="Arial"/>
          <w:sz w:val="24"/>
          <w:lang w:val="en-US"/>
        </w:rPr>
        <w:t>(if they wished to proceed further with their connection or sale(s) etc.,)</w:t>
      </w:r>
    </w:p>
    <w:p w14:paraId="59A22533" w14:textId="77777777" w:rsidR="00B80B9C" w:rsidRDefault="00B80B9C" w:rsidP="00475604">
      <w:pPr>
        <w:spacing w:before="0" w:after="0" w:line="240" w:lineRule="auto"/>
        <w:ind w:right="-1020"/>
        <w:jc w:val="both"/>
        <w:textAlignment w:val="baseline"/>
        <w:rPr>
          <w:rFonts w:eastAsia="Arial"/>
          <w:sz w:val="24"/>
          <w:lang w:val="en-US"/>
        </w:rPr>
      </w:pPr>
    </w:p>
    <w:p w14:paraId="5F97190B" w14:textId="77777777" w:rsidR="003173EF" w:rsidRDefault="003173EF" w:rsidP="00475604">
      <w:pPr>
        <w:pStyle w:val="Heading4"/>
        <w:keepLines w:val="0"/>
        <w:numPr>
          <w:ilvl w:val="0"/>
          <w:numId w:val="0"/>
        </w:numPr>
        <w:spacing w:before="0" w:after="0" w:line="240" w:lineRule="auto"/>
        <w:ind w:right="-1020"/>
        <w:jc w:val="both"/>
        <w:rPr>
          <w:rFonts w:ascii="Arial" w:eastAsia="Times New Roman" w:hAnsi="Arial" w:cs="Arial"/>
          <w:i w:val="0"/>
          <w:iCs w:val="0"/>
          <w:color w:val="008576"/>
          <w:sz w:val="24"/>
        </w:rPr>
      </w:pPr>
    </w:p>
    <w:p w14:paraId="3C79F42A" w14:textId="267E8A94" w:rsidR="00B80B9C" w:rsidRDefault="00B80B9C" w:rsidP="00475604">
      <w:pPr>
        <w:pStyle w:val="Heading4"/>
        <w:keepLines w:val="0"/>
        <w:numPr>
          <w:ilvl w:val="0"/>
          <w:numId w:val="0"/>
        </w:numPr>
        <w:spacing w:before="0" w:after="0" w:line="240" w:lineRule="auto"/>
        <w:ind w:right="-1020"/>
        <w:jc w:val="both"/>
        <w:rPr>
          <w:rFonts w:ascii="Arial" w:eastAsia="Times New Roman" w:hAnsi="Arial" w:cs="Arial"/>
          <w:i w:val="0"/>
          <w:iCs w:val="0"/>
          <w:color w:val="008576"/>
          <w:sz w:val="24"/>
        </w:rPr>
      </w:pPr>
      <w:r>
        <w:rPr>
          <w:rFonts w:ascii="Arial" w:eastAsia="Times New Roman" w:hAnsi="Arial" w:cs="Arial"/>
          <w:i w:val="0"/>
          <w:iCs w:val="0"/>
          <w:color w:val="008576"/>
          <w:sz w:val="24"/>
        </w:rPr>
        <w:t>How</w:t>
      </w:r>
    </w:p>
    <w:p w14:paraId="2D98B28B" w14:textId="66F840AB" w:rsidR="00B80B9C" w:rsidRDefault="00B80B9C" w:rsidP="00475604">
      <w:pPr>
        <w:spacing w:before="0" w:after="0" w:line="240" w:lineRule="auto"/>
        <w:ind w:right="-1020"/>
        <w:jc w:val="both"/>
        <w:textAlignment w:val="baseline"/>
        <w:rPr>
          <w:rFonts w:eastAsia="Arial"/>
          <w:sz w:val="24"/>
          <w:lang w:val="en-US"/>
        </w:rPr>
      </w:pPr>
    </w:p>
    <w:p w14:paraId="5CD5D96E" w14:textId="36D099C7" w:rsidR="00B539C2" w:rsidRDefault="00B539C2" w:rsidP="00475604">
      <w:pPr>
        <w:spacing w:before="0" w:after="0" w:line="240" w:lineRule="auto"/>
        <w:ind w:right="-1020"/>
        <w:jc w:val="both"/>
        <w:textAlignment w:val="baseline"/>
        <w:rPr>
          <w:rFonts w:eastAsia="Arial"/>
          <w:sz w:val="24"/>
          <w:lang w:val="en-US"/>
        </w:rPr>
      </w:pPr>
      <w:r>
        <w:rPr>
          <w:rFonts w:eastAsia="Arial"/>
          <w:sz w:val="24"/>
          <w:lang w:val="en-US"/>
        </w:rPr>
        <w:t>With the support of the industry, we will use these modifications to finalise the solution to apply the EU Connection Codes requirements, before consulting with the wider industry and submitting to Ofgem for a decision.</w:t>
      </w:r>
    </w:p>
    <w:p w14:paraId="4D1E656A" w14:textId="77777777" w:rsidR="00621875" w:rsidRPr="00970693" w:rsidRDefault="00B80B9C" w:rsidP="00621875">
      <w:pPr>
        <w:pStyle w:val="Heading01"/>
      </w:pPr>
      <w:r>
        <w:t>Proposer’s Solution</w:t>
      </w:r>
    </w:p>
    <w:p w14:paraId="2225640F" w14:textId="5CB14E58" w:rsidR="00B80B9C" w:rsidRPr="00A366DC" w:rsidRDefault="00B80B9C" w:rsidP="00475604">
      <w:pPr>
        <w:spacing w:before="0" w:after="0" w:line="240" w:lineRule="auto"/>
        <w:ind w:right="-737"/>
        <w:jc w:val="both"/>
        <w:rPr>
          <w:rFonts w:cs="Arial"/>
          <w:b/>
          <w:sz w:val="24"/>
        </w:rPr>
      </w:pPr>
      <w:r w:rsidRPr="00A366DC">
        <w:rPr>
          <w:rFonts w:cs="Arial"/>
          <w:b/>
          <w:sz w:val="24"/>
        </w:rPr>
        <w:t xml:space="preserve">Section 3 (Proposer’s </w:t>
      </w:r>
      <w:r w:rsidRPr="006C130D">
        <w:rPr>
          <w:rFonts w:cs="Arial"/>
          <w:b/>
          <w:sz w:val="24"/>
        </w:rPr>
        <w:t>S</w:t>
      </w:r>
      <w:r w:rsidRPr="00A366DC">
        <w:rPr>
          <w:rFonts w:cs="Arial"/>
          <w:b/>
          <w:sz w:val="24"/>
        </w:rPr>
        <w:t>olution) are sourced directly from the Proposer and any statements or assertions have not been altered or substantiated/supported or ref</w:t>
      </w:r>
      <w:r>
        <w:rPr>
          <w:rFonts w:cs="Arial"/>
          <w:b/>
          <w:sz w:val="24"/>
        </w:rPr>
        <w:t>uted by the Workgroup. Section 4</w:t>
      </w:r>
      <w:r w:rsidRPr="00A366DC">
        <w:rPr>
          <w:rFonts w:cs="Arial"/>
          <w:b/>
          <w:sz w:val="24"/>
        </w:rPr>
        <w:t xml:space="preserve"> of the </w:t>
      </w:r>
      <w:r w:rsidR="00494013" w:rsidRPr="00A366DC">
        <w:rPr>
          <w:rFonts w:cs="Arial"/>
          <w:b/>
          <w:sz w:val="24"/>
        </w:rPr>
        <w:t xml:space="preserve">Workgroup </w:t>
      </w:r>
      <w:r w:rsidR="00494013">
        <w:rPr>
          <w:rFonts w:cs="Arial"/>
          <w:b/>
          <w:sz w:val="24"/>
        </w:rPr>
        <w:t>Report</w:t>
      </w:r>
      <w:r>
        <w:rPr>
          <w:rFonts w:cs="Arial"/>
          <w:b/>
          <w:sz w:val="24"/>
        </w:rPr>
        <w:t xml:space="preserve"> </w:t>
      </w:r>
      <w:r w:rsidRPr="00A366DC">
        <w:rPr>
          <w:rFonts w:cs="Arial"/>
          <w:b/>
          <w:sz w:val="24"/>
        </w:rPr>
        <w:t>contains the discussion by the Workgroup on the Proposal and the potential solution.</w:t>
      </w:r>
    </w:p>
    <w:p w14:paraId="0F7C510B" w14:textId="77777777" w:rsidR="00B80B9C" w:rsidRDefault="00B80B9C" w:rsidP="009B4BD8">
      <w:pPr>
        <w:spacing w:before="0" w:after="0" w:line="240" w:lineRule="auto"/>
        <w:jc w:val="both"/>
        <w:rPr>
          <w:rFonts w:cs="Arial"/>
          <w:b/>
          <w:i/>
          <w:sz w:val="24"/>
        </w:rPr>
      </w:pPr>
    </w:p>
    <w:p w14:paraId="23E8B10F" w14:textId="77777777" w:rsidR="003173EF" w:rsidRDefault="003173EF" w:rsidP="009B4BD8">
      <w:pPr>
        <w:spacing w:before="0" w:after="0" w:line="240" w:lineRule="auto"/>
        <w:ind w:right="-7"/>
        <w:jc w:val="both"/>
        <w:textAlignment w:val="baseline"/>
        <w:rPr>
          <w:rFonts w:eastAsia="Arial"/>
          <w:b/>
          <w:color w:val="000000"/>
          <w:sz w:val="24"/>
          <w:lang w:val="en-US"/>
        </w:rPr>
      </w:pPr>
    </w:p>
    <w:p w14:paraId="350C6033" w14:textId="77777777" w:rsidR="003173EF" w:rsidRDefault="003173EF" w:rsidP="009B4BD8">
      <w:pPr>
        <w:spacing w:before="0" w:after="0" w:line="240" w:lineRule="auto"/>
        <w:ind w:right="-7"/>
        <w:jc w:val="both"/>
        <w:textAlignment w:val="baseline"/>
        <w:rPr>
          <w:rFonts w:eastAsia="Arial"/>
          <w:b/>
          <w:color w:val="000000"/>
          <w:sz w:val="24"/>
          <w:lang w:val="en-US"/>
        </w:rPr>
      </w:pPr>
    </w:p>
    <w:p w14:paraId="636B29C1" w14:textId="77777777" w:rsidR="003173EF" w:rsidRDefault="003173EF" w:rsidP="009B4BD8">
      <w:pPr>
        <w:spacing w:before="0" w:after="0" w:line="240" w:lineRule="auto"/>
        <w:ind w:right="-7"/>
        <w:jc w:val="both"/>
        <w:textAlignment w:val="baseline"/>
        <w:rPr>
          <w:rFonts w:eastAsia="Arial"/>
          <w:b/>
          <w:color w:val="000000"/>
          <w:sz w:val="24"/>
          <w:lang w:val="en-US"/>
        </w:rPr>
      </w:pPr>
    </w:p>
    <w:p w14:paraId="711DD7A3" w14:textId="77777777" w:rsidR="003173EF" w:rsidRDefault="003173EF" w:rsidP="009B4BD8">
      <w:pPr>
        <w:spacing w:before="0" w:after="0" w:line="240" w:lineRule="auto"/>
        <w:ind w:right="-7"/>
        <w:jc w:val="both"/>
        <w:textAlignment w:val="baseline"/>
        <w:rPr>
          <w:rFonts w:eastAsia="Arial"/>
          <w:b/>
          <w:color w:val="000000"/>
          <w:sz w:val="24"/>
          <w:lang w:val="en-US"/>
        </w:rPr>
      </w:pPr>
    </w:p>
    <w:p w14:paraId="43F2E650" w14:textId="77777777" w:rsidR="003173EF" w:rsidRDefault="003173EF" w:rsidP="009B4BD8">
      <w:pPr>
        <w:spacing w:before="0" w:after="0" w:line="240" w:lineRule="auto"/>
        <w:ind w:right="-7"/>
        <w:jc w:val="both"/>
        <w:textAlignment w:val="baseline"/>
        <w:rPr>
          <w:rFonts w:eastAsia="Arial"/>
          <w:b/>
          <w:color w:val="000000"/>
          <w:sz w:val="24"/>
          <w:lang w:val="en-US"/>
        </w:rPr>
      </w:pPr>
    </w:p>
    <w:p w14:paraId="69726F9D" w14:textId="77777777" w:rsidR="003173EF" w:rsidRDefault="003173EF" w:rsidP="009B4BD8">
      <w:pPr>
        <w:spacing w:before="0" w:after="0" w:line="240" w:lineRule="auto"/>
        <w:ind w:right="-7"/>
        <w:jc w:val="both"/>
        <w:textAlignment w:val="baseline"/>
        <w:rPr>
          <w:rFonts w:eastAsia="Arial"/>
          <w:b/>
          <w:color w:val="000000"/>
          <w:sz w:val="24"/>
          <w:lang w:val="en-US"/>
        </w:rPr>
      </w:pPr>
    </w:p>
    <w:p w14:paraId="2F3DD250" w14:textId="587A5DEF" w:rsidR="00B80B9C" w:rsidRPr="002105E9" w:rsidRDefault="00B80B9C" w:rsidP="009B4BD8">
      <w:pPr>
        <w:spacing w:before="0" w:after="0" w:line="240" w:lineRule="auto"/>
        <w:ind w:right="-7"/>
        <w:jc w:val="both"/>
        <w:textAlignment w:val="baseline"/>
        <w:rPr>
          <w:rFonts w:eastAsia="Arial"/>
          <w:b/>
          <w:color w:val="000000"/>
          <w:sz w:val="24"/>
          <w:lang w:val="en-US"/>
        </w:rPr>
      </w:pPr>
      <w:r w:rsidRPr="002105E9">
        <w:rPr>
          <w:rFonts w:eastAsia="Arial"/>
          <w:b/>
          <w:color w:val="000000"/>
          <w:sz w:val="24"/>
          <w:lang w:val="en-US"/>
        </w:rPr>
        <w:t>GC0107</w:t>
      </w:r>
    </w:p>
    <w:p w14:paraId="71BA0D31" w14:textId="31EFA747" w:rsidR="00B80B9C" w:rsidRDefault="00B80B9C" w:rsidP="009B4BD8">
      <w:pPr>
        <w:spacing w:before="0" w:after="0" w:line="240" w:lineRule="auto"/>
        <w:ind w:right="-7"/>
        <w:jc w:val="both"/>
        <w:textAlignment w:val="baseline"/>
        <w:rPr>
          <w:rFonts w:eastAsia="Arial"/>
          <w:b/>
          <w:color w:val="000000"/>
          <w:sz w:val="22"/>
          <w:lang w:val="en-US"/>
        </w:rPr>
      </w:pPr>
    </w:p>
    <w:p w14:paraId="0999119B" w14:textId="752284A1" w:rsidR="00B80B9C" w:rsidRPr="00960122" w:rsidRDefault="003D3BA7" w:rsidP="00475604">
      <w:pPr>
        <w:spacing w:before="0" w:after="0" w:line="240" w:lineRule="auto"/>
        <w:ind w:right="-850"/>
        <w:jc w:val="both"/>
        <w:textAlignment w:val="baseline"/>
        <w:rPr>
          <w:rFonts w:eastAsia="Arial"/>
          <w:b/>
          <w:color w:val="000000"/>
          <w:sz w:val="22"/>
          <w:lang w:val="en-US"/>
        </w:rPr>
      </w:pPr>
      <w:r w:rsidRPr="00302345">
        <w:rPr>
          <w:rFonts w:eastAsia="Arial"/>
          <w:color w:val="000000"/>
          <w:sz w:val="24"/>
        </w:rPr>
        <w:t>The initial thinking is that the Ofgem Multiple TSO</w:t>
      </w:r>
      <w:r>
        <w:rPr>
          <w:rFonts w:eastAsia="Arial"/>
          <w:color w:val="000000"/>
          <w:sz w:val="24"/>
        </w:rPr>
        <w:t xml:space="preserve"> Allocation s</w:t>
      </w:r>
      <w:r w:rsidRPr="00302345">
        <w:rPr>
          <w:rFonts w:eastAsia="Arial"/>
          <w:color w:val="000000"/>
          <w:sz w:val="24"/>
        </w:rPr>
        <w:t>preadsheet</w:t>
      </w:r>
      <w:r>
        <w:rPr>
          <w:rStyle w:val="FootnoteReference"/>
          <w:rFonts w:eastAsia="Arial"/>
          <w:color w:val="000000"/>
          <w:sz w:val="24"/>
        </w:rPr>
        <w:footnoteReference w:id="3"/>
      </w:r>
      <w:r>
        <w:rPr>
          <w:rFonts w:eastAsia="Arial"/>
          <w:color w:val="000000"/>
          <w:sz w:val="24"/>
        </w:rPr>
        <w:t xml:space="preserve"> will be</w:t>
      </w:r>
      <w:r w:rsidR="00B80B9C" w:rsidRPr="00302345">
        <w:rPr>
          <w:rFonts w:eastAsia="Arial"/>
          <w:color w:val="000000"/>
          <w:sz w:val="24"/>
        </w:rPr>
        <w:t xml:space="preserve"> amended, by the addition of columns to the right (of those already shown) to act as a transparent reporting template.</w:t>
      </w:r>
    </w:p>
    <w:p w14:paraId="50452413" w14:textId="77777777" w:rsidR="00B80B9C" w:rsidRDefault="00B80B9C" w:rsidP="00475604">
      <w:pPr>
        <w:spacing w:before="0" w:after="0" w:line="240" w:lineRule="auto"/>
        <w:ind w:right="-850"/>
        <w:jc w:val="both"/>
        <w:textAlignment w:val="baseline"/>
        <w:rPr>
          <w:rFonts w:eastAsia="Arial"/>
          <w:color w:val="000000"/>
          <w:sz w:val="24"/>
        </w:rPr>
      </w:pPr>
    </w:p>
    <w:p w14:paraId="0785D2A9" w14:textId="21C52769" w:rsidR="00B80B9C" w:rsidRPr="00302345" w:rsidRDefault="00B80B9C" w:rsidP="00475604">
      <w:pPr>
        <w:spacing w:before="0" w:after="0" w:line="240" w:lineRule="auto"/>
        <w:ind w:right="-850"/>
        <w:jc w:val="both"/>
        <w:textAlignment w:val="baseline"/>
        <w:rPr>
          <w:rFonts w:eastAsia="Arial"/>
          <w:color w:val="000000"/>
          <w:sz w:val="24"/>
        </w:rPr>
      </w:pPr>
      <w:r w:rsidRPr="00302345">
        <w:rPr>
          <w:rFonts w:eastAsia="Arial"/>
          <w:color w:val="000000"/>
          <w:sz w:val="24"/>
        </w:rPr>
        <w:t>The Grid Code will require the parties concerned to populate the template, as appropriate.</w:t>
      </w:r>
    </w:p>
    <w:p w14:paraId="33EF4422" w14:textId="77777777" w:rsidR="00B80B9C" w:rsidRDefault="00B80B9C" w:rsidP="00475604">
      <w:pPr>
        <w:spacing w:before="0" w:after="0" w:line="240" w:lineRule="auto"/>
        <w:ind w:right="-850"/>
        <w:jc w:val="both"/>
        <w:textAlignment w:val="baseline"/>
        <w:rPr>
          <w:rFonts w:eastAsia="Arial"/>
          <w:color w:val="000000"/>
          <w:sz w:val="24"/>
        </w:rPr>
      </w:pPr>
    </w:p>
    <w:p w14:paraId="420E5D8D" w14:textId="485E28EE" w:rsidR="00B80B9C" w:rsidRPr="00302345" w:rsidRDefault="00B80B9C" w:rsidP="00475604">
      <w:pPr>
        <w:spacing w:before="0" w:after="0" w:line="240" w:lineRule="auto"/>
        <w:ind w:right="-850"/>
        <w:jc w:val="both"/>
        <w:textAlignment w:val="baseline"/>
        <w:rPr>
          <w:rFonts w:eastAsia="Arial"/>
          <w:color w:val="000000"/>
          <w:sz w:val="24"/>
        </w:rPr>
      </w:pPr>
      <w:r w:rsidRPr="00302345">
        <w:rPr>
          <w:rFonts w:eastAsia="Arial"/>
          <w:color w:val="000000"/>
          <w:sz w:val="24"/>
        </w:rPr>
        <w:t>The transparent reporting template will show (1) the party or parties who are responsible for the specification of the value or, if appropriate, value range; and (2) the actual applicable value</w:t>
      </w:r>
      <w:r>
        <w:rPr>
          <w:rStyle w:val="FootnoteReference"/>
          <w:rFonts w:eastAsia="Arial"/>
          <w:color w:val="000000"/>
          <w:sz w:val="24"/>
        </w:rPr>
        <w:footnoteReference w:id="4"/>
      </w:r>
      <w:r w:rsidRPr="00302345">
        <w:rPr>
          <w:rFonts w:eastAsia="Arial"/>
          <w:color w:val="000000"/>
          <w:sz w:val="24"/>
        </w:rPr>
        <w:t xml:space="preserve"> itself for that organisation (or, if appropriate, organisations).</w:t>
      </w:r>
      <w:r w:rsidR="003D3BA7">
        <w:rPr>
          <w:rFonts w:eastAsia="Arial"/>
          <w:color w:val="000000"/>
          <w:sz w:val="24"/>
        </w:rPr>
        <w:t xml:space="preserve"> In respect of (</w:t>
      </w:r>
      <w:r w:rsidRPr="00302345">
        <w:rPr>
          <w:rFonts w:eastAsia="Arial"/>
          <w:color w:val="000000"/>
          <w:sz w:val="24"/>
        </w:rPr>
        <w:t>1) it is currently understood that there are four ‘groupings’ that are responsible, namely:</w:t>
      </w:r>
    </w:p>
    <w:p w14:paraId="3C27C590" w14:textId="77777777" w:rsidR="00B80B9C" w:rsidRDefault="00B80B9C" w:rsidP="009B4BD8">
      <w:pPr>
        <w:tabs>
          <w:tab w:val="left" w:pos="864"/>
        </w:tabs>
        <w:spacing w:before="0" w:after="0" w:line="240" w:lineRule="auto"/>
        <w:ind w:left="851"/>
        <w:jc w:val="both"/>
        <w:textAlignment w:val="baseline"/>
        <w:rPr>
          <w:rFonts w:eastAsia="Arial"/>
          <w:color w:val="000000"/>
          <w:sz w:val="24"/>
        </w:rPr>
      </w:pPr>
    </w:p>
    <w:p w14:paraId="5CD2E8E5" w14:textId="77777777" w:rsidR="00B80B9C" w:rsidRPr="00302345" w:rsidRDefault="00B80B9C" w:rsidP="009B4BD8">
      <w:pPr>
        <w:numPr>
          <w:ilvl w:val="0"/>
          <w:numId w:val="28"/>
        </w:numPr>
        <w:tabs>
          <w:tab w:val="clear" w:pos="864"/>
        </w:tabs>
        <w:spacing w:before="0" w:after="0" w:line="240" w:lineRule="auto"/>
        <w:ind w:left="851" w:hanging="864"/>
        <w:jc w:val="both"/>
        <w:textAlignment w:val="baseline"/>
        <w:rPr>
          <w:rFonts w:eastAsia="Arial"/>
          <w:color w:val="000000"/>
          <w:sz w:val="24"/>
        </w:rPr>
      </w:pPr>
      <w:r w:rsidRPr="00302345">
        <w:rPr>
          <w:rFonts w:eastAsia="Arial"/>
          <w:color w:val="000000"/>
          <w:sz w:val="24"/>
        </w:rPr>
        <w:t>the relevant TSO; or</w:t>
      </w:r>
    </w:p>
    <w:p w14:paraId="223D9340" w14:textId="77777777" w:rsidR="00B80B9C" w:rsidRDefault="00B80B9C" w:rsidP="009B4BD8">
      <w:pPr>
        <w:tabs>
          <w:tab w:val="left" w:pos="864"/>
        </w:tabs>
        <w:spacing w:before="0" w:after="0" w:line="240" w:lineRule="auto"/>
        <w:ind w:left="851"/>
        <w:jc w:val="both"/>
        <w:textAlignment w:val="baseline"/>
        <w:rPr>
          <w:rFonts w:eastAsia="Arial"/>
          <w:color w:val="000000"/>
          <w:sz w:val="24"/>
        </w:rPr>
      </w:pPr>
    </w:p>
    <w:p w14:paraId="2F46D3F8" w14:textId="77777777" w:rsidR="00B80B9C" w:rsidRPr="00302345" w:rsidRDefault="00B80B9C" w:rsidP="009B4BD8">
      <w:pPr>
        <w:numPr>
          <w:ilvl w:val="0"/>
          <w:numId w:val="28"/>
        </w:numPr>
        <w:tabs>
          <w:tab w:val="clear" w:pos="864"/>
        </w:tabs>
        <w:spacing w:before="0" w:after="0" w:line="240" w:lineRule="auto"/>
        <w:ind w:left="851" w:hanging="864"/>
        <w:jc w:val="both"/>
        <w:textAlignment w:val="baseline"/>
        <w:rPr>
          <w:rFonts w:eastAsia="Arial"/>
          <w:color w:val="000000"/>
          <w:sz w:val="24"/>
        </w:rPr>
      </w:pPr>
      <w:r w:rsidRPr="00302345">
        <w:rPr>
          <w:rFonts w:eastAsia="Arial"/>
          <w:color w:val="000000"/>
          <w:sz w:val="24"/>
        </w:rPr>
        <w:t>the relevant TSO and the relevant system operator; or</w:t>
      </w:r>
    </w:p>
    <w:p w14:paraId="4B3EA324" w14:textId="77777777" w:rsidR="00B80B9C" w:rsidRDefault="00B80B9C" w:rsidP="009B4BD8">
      <w:pPr>
        <w:tabs>
          <w:tab w:val="left" w:pos="864"/>
        </w:tabs>
        <w:spacing w:before="0" w:after="0" w:line="240" w:lineRule="auto"/>
        <w:ind w:left="851"/>
        <w:jc w:val="both"/>
        <w:textAlignment w:val="baseline"/>
        <w:rPr>
          <w:rFonts w:eastAsia="Arial"/>
          <w:color w:val="000000"/>
          <w:sz w:val="24"/>
        </w:rPr>
      </w:pPr>
    </w:p>
    <w:p w14:paraId="3D0571F2" w14:textId="77777777" w:rsidR="00B80B9C" w:rsidRPr="00302345" w:rsidRDefault="00B80B9C" w:rsidP="009B4BD8">
      <w:pPr>
        <w:numPr>
          <w:ilvl w:val="0"/>
          <w:numId w:val="28"/>
        </w:numPr>
        <w:tabs>
          <w:tab w:val="clear" w:pos="864"/>
        </w:tabs>
        <w:spacing w:before="0" w:after="0" w:line="240" w:lineRule="auto"/>
        <w:ind w:left="851" w:hanging="864"/>
        <w:jc w:val="both"/>
        <w:textAlignment w:val="baseline"/>
        <w:rPr>
          <w:rFonts w:eastAsia="Arial"/>
          <w:color w:val="000000"/>
          <w:sz w:val="24"/>
        </w:rPr>
      </w:pPr>
      <w:r w:rsidRPr="00302345">
        <w:rPr>
          <w:rFonts w:eastAsia="Arial"/>
          <w:color w:val="000000"/>
          <w:sz w:val="24"/>
        </w:rPr>
        <w:t>the relevant system operator; or</w:t>
      </w:r>
    </w:p>
    <w:p w14:paraId="14F130E6" w14:textId="77777777" w:rsidR="00B80B9C" w:rsidRDefault="00B80B9C" w:rsidP="001323D4">
      <w:pPr>
        <w:tabs>
          <w:tab w:val="left" w:pos="864"/>
        </w:tabs>
        <w:spacing w:before="0" w:after="0" w:line="240" w:lineRule="auto"/>
        <w:ind w:left="851" w:right="792"/>
        <w:jc w:val="both"/>
        <w:textAlignment w:val="baseline"/>
        <w:rPr>
          <w:rFonts w:eastAsia="Arial"/>
          <w:color w:val="000000"/>
          <w:sz w:val="24"/>
        </w:rPr>
      </w:pPr>
    </w:p>
    <w:p w14:paraId="03EDB52F" w14:textId="77777777" w:rsidR="00B80B9C" w:rsidRPr="003148B3" w:rsidRDefault="00B80B9C" w:rsidP="001323D4">
      <w:pPr>
        <w:numPr>
          <w:ilvl w:val="0"/>
          <w:numId w:val="28"/>
        </w:numPr>
        <w:tabs>
          <w:tab w:val="clear" w:pos="864"/>
        </w:tabs>
        <w:spacing w:before="0" w:after="0" w:line="240" w:lineRule="auto"/>
        <w:ind w:left="851" w:right="792" w:hanging="864"/>
        <w:jc w:val="both"/>
        <w:textAlignment w:val="baseline"/>
        <w:rPr>
          <w:rFonts w:eastAsia="Arial"/>
          <w:color w:val="000000"/>
          <w:sz w:val="24"/>
        </w:rPr>
      </w:pPr>
      <w:r w:rsidRPr="00CE0903">
        <w:rPr>
          <w:rFonts w:eastAsia="Arial"/>
          <w:color w:val="000000"/>
          <w:sz w:val="24"/>
        </w:rPr>
        <w:t>the relevant TSO and / or the relevant system operator and the power-generating facility owner</w:t>
      </w:r>
      <w:r>
        <w:rPr>
          <w:rFonts w:eastAsia="Arial"/>
          <w:color w:val="000000"/>
          <w:sz w:val="24"/>
        </w:rPr>
        <w:t>.</w:t>
      </w:r>
    </w:p>
    <w:p w14:paraId="514C8671" w14:textId="77777777" w:rsidR="00B80B9C" w:rsidRDefault="00B80B9C" w:rsidP="00475604">
      <w:pPr>
        <w:spacing w:before="0" w:after="0" w:line="240" w:lineRule="auto"/>
        <w:ind w:right="-567"/>
        <w:jc w:val="both"/>
        <w:textAlignment w:val="baseline"/>
        <w:rPr>
          <w:rFonts w:eastAsia="Arial"/>
          <w:color w:val="000000"/>
          <w:sz w:val="24"/>
        </w:rPr>
      </w:pPr>
    </w:p>
    <w:p w14:paraId="7FCE89FE" w14:textId="693674AB" w:rsidR="00B80B9C" w:rsidRPr="00317221" w:rsidRDefault="00702E81" w:rsidP="00475604">
      <w:pPr>
        <w:spacing w:before="0" w:after="0" w:line="240" w:lineRule="auto"/>
        <w:ind w:right="-794"/>
        <w:jc w:val="both"/>
        <w:textAlignment w:val="baseline"/>
        <w:rPr>
          <w:rFonts w:eastAsia="Arial"/>
          <w:color w:val="000000"/>
          <w:sz w:val="24"/>
        </w:rPr>
      </w:pPr>
      <w:r>
        <w:rPr>
          <w:noProof/>
          <w:lang w:val="en-US" w:eastAsia="en-US"/>
        </w:rPr>
        <w:lastRenderedPageBreak/>
        <mc:AlternateContent>
          <mc:Choice Requires="wps">
            <w:drawing>
              <wp:anchor distT="0" distB="0" distL="0" distR="0" simplePos="0" relativeHeight="251687424" behindDoc="1" locked="0" layoutInCell="1" allowOverlap="1" wp14:anchorId="69DBA96F" wp14:editId="4C0EA756">
                <wp:simplePos x="0" y="0"/>
                <wp:positionH relativeFrom="page">
                  <wp:posOffset>5396230</wp:posOffset>
                </wp:positionH>
                <wp:positionV relativeFrom="page">
                  <wp:posOffset>10206990</wp:posOffset>
                </wp:positionV>
                <wp:extent cx="497205" cy="120015"/>
                <wp:effectExtent l="0" t="0" r="17145" b="13335"/>
                <wp:wrapSquare wrapText="bothSides"/>
                <wp:docPr id="4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205"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82EDF7" w14:textId="77777777" w:rsidR="003D11CB" w:rsidRDefault="003D11CB" w:rsidP="00B80B9C">
                            <w:pPr>
                              <w:spacing w:before="1" w:line="182" w:lineRule="exact"/>
                              <w:textAlignment w:val="baseline"/>
                              <w:rPr>
                                <w:rFonts w:eastAsia="Arial"/>
                                <w:color w:val="000000"/>
                                <w:spacing w:val="7"/>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DBA96F" id="_x0000_t202" coordsize="21600,21600" o:spt="202" path="m,l,21600r21600,l21600,xe">
                <v:stroke joinstyle="miter"/>
                <v:path gradientshapeok="t" o:connecttype="rect"/>
              </v:shapetype>
              <v:shape id="Text Box 9" o:spid="_x0000_s1038" type="#_x0000_t202" style="position:absolute;left:0;text-align:left;margin-left:424.9pt;margin-top:803.7pt;width:39.15pt;height:9.45pt;z-index:-2516290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" filled="f" stroked="f">
                <v:textbox inset="0,0,0,0">
                  <w:txbxContent>
                    <w:p w14:paraId="4982EDF7" w14:textId="77777777" w:rsidR="003D11CB" w:rsidRDefault="003D11CB" w:rsidP="00B80B9C">
                      <w:pPr>
                        <w:spacing w:before="1" w:line="182" w:lineRule="exact"/>
                        <w:textAlignment w:val="baseline"/>
                        <w:rPr>
                          <w:rFonts w:eastAsia="Arial"/>
                          <w:color w:val="000000"/>
                          <w:spacing w:val="7"/>
                          <w:sz w:val="16"/>
                        </w:rPr>
                      </w:pPr>
                    </w:p>
                  </w:txbxContent>
                </v:textbox>
                <w10:wrap type="square" anchorx="page" anchory="page"/>
              </v:shape>
            </w:pict>
          </mc:Fallback>
        </mc:AlternateContent>
      </w:r>
      <w:r w:rsidR="00B80B9C" w:rsidRPr="00317221">
        <w:rPr>
          <w:rFonts w:eastAsia="Arial"/>
          <w:color w:val="000000"/>
          <w:sz w:val="24"/>
        </w:rPr>
        <w:t>In respect of (2) it is currently understood that there are a number of possible organisations that are relevant, including: National Grid (as SO), National Grid (as E&amp;W TO), the two Scottish TOs, OFTOs (plus, in the future, potentially CATOs) and the 14 licen</w:t>
      </w:r>
      <w:r w:rsidR="00B80B9C">
        <w:rPr>
          <w:rFonts w:eastAsia="Arial"/>
          <w:color w:val="000000"/>
          <w:sz w:val="24"/>
        </w:rPr>
        <w:t>s</w:t>
      </w:r>
      <w:r w:rsidR="00B80B9C" w:rsidRPr="00317221">
        <w:rPr>
          <w:rFonts w:eastAsia="Arial"/>
          <w:color w:val="000000"/>
          <w:sz w:val="24"/>
        </w:rPr>
        <w:t>ed DNOs</w:t>
      </w:r>
      <w:r w:rsidR="00B80B9C">
        <w:rPr>
          <w:rStyle w:val="FootnoteReference"/>
          <w:rFonts w:eastAsia="Arial"/>
          <w:color w:val="000000"/>
          <w:sz w:val="24"/>
        </w:rPr>
        <w:footnoteReference w:id="5"/>
      </w:r>
      <w:r w:rsidR="00B80B9C" w:rsidRPr="00317221">
        <w:rPr>
          <w:rFonts w:eastAsia="Arial"/>
          <w:color w:val="000000"/>
          <w:sz w:val="24"/>
        </w:rPr>
        <w:t>.</w:t>
      </w:r>
    </w:p>
    <w:p w14:paraId="3190D986" w14:textId="77777777" w:rsidR="00B80B9C" w:rsidRDefault="00B80B9C" w:rsidP="00475604">
      <w:pPr>
        <w:spacing w:before="0" w:after="0" w:line="240" w:lineRule="auto"/>
        <w:ind w:right="-794"/>
        <w:jc w:val="both"/>
        <w:textAlignment w:val="baseline"/>
        <w:rPr>
          <w:rFonts w:eastAsia="Arial"/>
          <w:color w:val="000000"/>
          <w:sz w:val="24"/>
        </w:rPr>
      </w:pPr>
    </w:p>
    <w:p w14:paraId="1CF5B416" w14:textId="77777777" w:rsidR="00B80B9C" w:rsidRPr="00317221" w:rsidRDefault="00B80B9C" w:rsidP="00475604">
      <w:pPr>
        <w:spacing w:before="0" w:after="0" w:line="240" w:lineRule="auto"/>
        <w:ind w:right="-794"/>
        <w:jc w:val="both"/>
        <w:textAlignment w:val="baseline"/>
        <w:rPr>
          <w:rFonts w:eastAsia="Arial"/>
          <w:color w:val="000000"/>
          <w:sz w:val="24"/>
        </w:rPr>
      </w:pPr>
      <w:r w:rsidRPr="00317221">
        <w:rPr>
          <w:rFonts w:eastAsia="Arial"/>
          <w:color w:val="000000"/>
          <w:sz w:val="24"/>
        </w:rPr>
        <w:t>We have prepared an illustrative representation of what the transparent reporting template might look like with item (1) shown in columns H-K (in yellow) and item (2) shown in columns L-AE (in light green).</w:t>
      </w:r>
    </w:p>
    <w:p w14:paraId="190A71A2" w14:textId="77777777" w:rsidR="00B80B9C" w:rsidRDefault="00B80B9C" w:rsidP="00475604">
      <w:pPr>
        <w:spacing w:before="0" w:after="0" w:line="240" w:lineRule="auto"/>
        <w:ind w:right="-567"/>
        <w:jc w:val="both"/>
        <w:textAlignment w:val="baseline"/>
        <w:rPr>
          <w:rFonts w:eastAsia="Arial"/>
          <w:color w:val="000000"/>
          <w:sz w:val="24"/>
        </w:rPr>
      </w:pPr>
    </w:p>
    <w:p w14:paraId="40B60BD3" w14:textId="77777777" w:rsidR="00B80B9C" w:rsidRPr="00317221" w:rsidRDefault="00B80B9C" w:rsidP="005D263C">
      <w:pPr>
        <w:spacing w:before="0" w:after="0" w:line="240" w:lineRule="auto"/>
        <w:ind w:right="-737"/>
        <w:jc w:val="both"/>
        <w:textAlignment w:val="baseline"/>
        <w:rPr>
          <w:rFonts w:eastAsia="Arial"/>
          <w:color w:val="000000"/>
          <w:sz w:val="24"/>
        </w:rPr>
      </w:pPr>
      <w:r w:rsidRPr="00317221">
        <w:rPr>
          <w:rFonts w:eastAsia="Arial"/>
          <w:color w:val="000000"/>
          <w:sz w:val="24"/>
        </w:rPr>
        <w:t>We would suggest that the Workgroup review all the RfG obligations, in respect of the specification of certain values by the party or parties concerned (as per (1) above) and identify if these are either:</w:t>
      </w:r>
    </w:p>
    <w:p w14:paraId="22F06B6E" w14:textId="77777777" w:rsidR="00B80B9C" w:rsidRPr="00441553" w:rsidRDefault="00B80B9C" w:rsidP="001323D4">
      <w:pPr>
        <w:pStyle w:val="ListParagraph"/>
        <w:spacing w:before="0" w:after="0" w:line="240" w:lineRule="auto"/>
        <w:ind w:right="72"/>
        <w:jc w:val="both"/>
        <w:textAlignment w:val="baseline"/>
        <w:rPr>
          <w:rFonts w:eastAsia="Arial"/>
          <w:color w:val="000000"/>
          <w:sz w:val="24"/>
        </w:rPr>
      </w:pPr>
    </w:p>
    <w:p w14:paraId="7C562343" w14:textId="77777777" w:rsidR="00B80B9C" w:rsidRDefault="00B80B9C" w:rsidP="001323D4">
      <w:pPr>
        <w:pStyle w:val="ListParagraph"/>
        <w:numPr>
          <w:ilvl w:val="0"/>
          <w:numId w:val="29"/>
        </w:numPr>
        <w:spacing w:before="0" w:after="0" w:line="240" w:lineRule="auto"/>
        <w:ind w:left="720" w:right="72"/>
        <w:jc w:val="both"/>
        <w:textAlignment w:val="baseline"/>
        <w:rPr>
          <w:rFonts w:eastAsia="Arial"/>
          <w:color w:val="000000"/>
          <w:sz w:val="24"/>
        </w:rPr>
      </w:pPr>
      <w:r w:rsidRPr="00BA20C8">
        <w:rPr>
          <w:rFonts w:eastAsia="Arial"/>
          <w:i/>
          <w:color w:val="000000"/>
          <w:sz w:val="24"/>
        </w:rPr>
        <w:t xml:space="preserve">a </w:t>
      </w:r>
      <w:r w:rsidRPr="00BA20C8">
        <w:rPr>
          <w:rFonts w:eastAsia="Arial"/>
          <w:i/>
          <w:color w:val="000000"/>
          <w:sz w:val="24"/>
          <w:u w:val="single"/>
        </w:rPr>
        <w:t>generic value</w:t>
      </w:r>
      <w:r w:rsidRPr="00BA20C8">
        <w:rPr>
          <w:rFonts w:eastAsia="Arial"/>
          <w:i/>
          <w:color w:val="000000"/>
          <w:sz w:val="24"/>
        </w:rPr>
        <w:t xml:space="preserve"> – </w:t>
      </w:r>
      <w:r w:rsidRPr="00BA20C8">
        <w:rPr>
          <w:rFonts w:eastAsia="Arial"/>
          <w:color w:val="000000"/>
          <w:sz w:val="24"/>
        </w:rPr>
        <w:t xml:space="preserve">that is they are to be applied by the party or parties concerned in a harmonised way to all newly connecting generators of that Type (A-D) </w:t>
      </w:r>
      <w:r w:rsidRPr="00BA20C8">
        <w:rPr>
          <w:rFonts w:eastAsia="Arial"/>
          <w:i/>
          <w:color w:val="000000"/>
          <w:sz w:val="24"/>
        </w:rPr>
        <w:t xml:space="preserve">– </w:t>
      </w:r>
      <w:r w:rsidRPr="00BA20C8">
        <w:rPr>
          <w:rFonts w:eastAsia="Arial"/>
          <w:color w:val="000000"/>
          <w:sz w:val="24"/>
        </w:rPr>
        <w:t>such as Articles 13 (1) (b)</w:t>
      </w:r>
      <w:r>
        <w:rPr>
          <w:rStyle w:val="FootnoteReference"/>
          <w:rFonts w:eastAsia="Arial"/>
          <w:color w:val="000000"/>
          <w:sz w:val="24"/>
        </w:rPr>
        <w:footnoteReference w:id="6"/>
      </w:r>
      <w:r w:rsidRPr="00BA20C8">
        <w:rPr>
          <w:rFonts w:eastAsia="Arial"/>
          <w:color w:val="000000"/>
          <w:sz w:val="24"/>
        </w:rPr>
        <w:t xml:space="preserve"> or 14 (5) (d) (ii)</w:t>
      </w:r>
      <w:r>
        <w:rPr>
          <w:rStyle w:val="FootnoteReference"/>
          <w:rFonts w:eastAsia="Arial"/>
          <w:color w:val="000000"/>
          <w:sz w:val="24"/>
        </w:rPr>
        <w:footnoteReference w:id="7"/>
      </w:r>
      <w:r w:rsidRPr="00BA20C8">
        <w:rPr>
          <w:rFonts w:eastAsia="Arial"/>
          <w:color w:val="000000"/>
          <w:sz w:val="24"/>
        </w:rPr>
        <w:t xml:space="preserve"> ; or</w:t>
      </w:r>
    </w:p>
    <w:p w14:paraId="0F93CC69" w14:textId="77777777" w:rsidR="00B80B9C" w:rsidRPr="00BA20C8" w:rsidRDefault="00B80B9C" w:rsidP="001323D4">
      <w:pPr>
        <w:pStyle w:val="ListParagraph"/>
        <w:numPr>
          <w:ilvl w:val="0"/>
          <w:numId w:val="29"/>
        </w:numPr>
        <w:spacing w:before="0" w:after="0" w:line="240" w:lineRule="auto"/>
        <w:ind w:left="720" w:right="72"/>
        <w:jc w:val="both"/>
        <w:textAlignment w:val="baseline"/>
        <w:rPr>
          <w:rFonts w:eastAsia="Arial"/>
          <w:color w:val="000000"/>
          <w:sz w:val="24"/>
        </w:rPr>
      </w:pPr>
      <w:r w:rsidRPr="00BA20C8">
        <w:rPr>
          <w:rFonts w:eastAsia="Arial"/>
          <w:color w:val="000000"/>
          <w:sz w:val="24"/>
        </w:rPr>
        <w:t xml:space="preserve">(only where permitted by the RfG) a </w:t>
      </w:r>
      <w:r w:rsidRPr="00BA20C8">
        <w:rPr>
          <w:rFonts w:eastAsia="Arial"/>
          <w:i/>
          <w:color w:val="000000"/>
          <w:sz w:val="24"/>
          <w:u w:val="single"/>
        </w:rPr>
        <w:t xml:space="preserve">power-generating facility specific value </w:t>
      </w:r>
      <w:r w:rsidRPr="00BA20C8">
        <w:rPr>
          <w:rFonts w:eastAsia="Arial"/>
          <w:i/>
          <w:color w:val="000000"/>
          <w:sz w:val="24"/>
        </w:rPr>
        <w:t xml:space="preserve">– </w:t>
      </w:r>
      <w:r w:rsidRPr="00BA20C8">
        <w:rPr>
          <w:rFonts w:eastAsia="Arial"/>
          <w:color w:val="000000"/>
          <w:sz w:val="24"/>
        </w:rPr>
        <w:t xml:space="preserve">that is to be applied by the party or parties concerned to a specific facility only </w:t>
      </w:r>
      <w:r w:rsidRPr="00BA20C8">
        <w:rPr>
          <w:rFonts w:eastAsia="Arial"/>
          <w:i/>
          <w:color w:val="000000"/>
          <w:sz w:val="24"/>
        </w:rPr>
        <w:t xml:space="preserve">– </w:t>
      </w:r>
      <w:r w:rsidRPr="00BA20C8">
        <w:rPr>
          <w:rFonts w:eastAsia="Arial"/>
          <w:color w:val="000000"/>
          <w:sz w:val="24"/>
        </w:rPr>
        <w:t>such as Articles 13 (1) (a) (ii)</w:t>
      </w:r>
      <w:r>
        <w:rPr>
          <w:rStyle w:val="FootnoteReference"/>
          <w:rFonts w:eastAsia="Arial"/>
          <w:color w:val="000000"/>
          <w:sz w:val="24"/>
        </w:rPr>
        <w:footnoteReference w:id="8"/>
      </w:r>
      <w:r w:rsidRPr="00BA20C8">
        <w:rPr>
          <w:rFonts w:eastAsia="Arial"/>
          <w:color w:val="000000"/>
          <w:sz w:val="24"/>
        </w:rPr>
        <w:t xml:space="preserve"> or 16 (2)(b)</w:t>
      </w:r>
      <w:r>
        <w:rPr>
          <w:rStyle w:val="FootnoteReference"/>
          <w:rFonts w:eastAsia="Arial"/>
          <w:color w:val="000000"/>
          <w:sz w:val="24"/>
        </w:rPr>
        <w:footnoteReference w:id="9"/>
      </w:r>
      <w:r w:rsidRPr="00BA20C8">
        <w:rPr>
          <w:rFonts w:eastAsia="Arial"/>
          <w:color w:val="000000"/>
          <w:sz w:val="24"/>
        </w:rPr>
        <w:t>.</w:t>
      </w:r>
    </w:p>
    <w:p w14:paraId="3415906B" w14:textId="77777777" w:rsidR="00B80B9C" w:rsidRDefault="00B80B9C" w:rsidP="009B4BD8">
      <w:pPr>
        <w:spacing w:before="0" w:after="0" w:line="240" w:lineRule="auto"/>
        <w:ind w:right="-1316"/>
        <w:jc w:val="both"/>
        <w:textAlignment w:val="baseline"/>
        <w:rPr>
          <w:rFonts w:eastAsia="Arial"/>
          <w:color w:val="000000"/>
          <w:sz w:val="24"/>
        </w:rPr>
      </w:pPr>
    </w:p>
    <w:p w14:paraId="3A521C28" w14:textId="77777777" w:rsidR="00B80B9C" w:rsidRPr="00317221" w:rsidRDefault="00B80B9C" w:rsidP="00475604">
      <w:pPr>
        <w:spacing w:before="0" w:after="0" w:line="240" w:lineRule="auto"/>
        <w:ind w:right="-1020"/>
        <w:jc w:val="both"/>
        <w:textAlignment w:val="baseline"/>
        <w:rPr>
          <w:rFonts w:eastAsia="Arial"/>
          <w:color w:val="000000"/>
          <w:sz w:val="24"/>
        </w:rPr>
      </w:pPr>
      <w:r w:rsidRPr="00317221">
        <w:rPr>
          <w:rFonts w:eastAsia="Arial"/>
          <w:color w:val="000000"/>
          <w:sz w:val="24"/>
        </w:rPr>
        <w:t xml:space="preserve">In respect of the </w:t>
      </w:r>
      <w:r w:rsidRPr="00317221">
        <w:rPr>
          <w:rFonts w:eastAsia="Arial"/>
          <w:i/>
          <w:color w:val="000000"/>
          <w:sz w:val="24"/>
          <w:u w:val="single"/>
        </w:rPr>
        <w:t>generic value</w:t>
      </w:r>
      <w:r w:rsidRPr="00317221">
        <w:rPr>
          <w:rFonts w:eastAsia="Arial"/>
          <w:color w:val="000000"/>
          <w:sz w:val="24"/>
          <w:u w:val="single"/>
        </w:rPr>
        <w:t>,</w:t>
      </w:r>
      <w:r w:rsidRPr="00317221">
        <w:rPr>
          <w:rFonts w:eastAsia="Arial"/>
          <w:color w:val="000000"/>
          <w:sz w:val="24"/>
        </w:rPr>
        <w:t xml:space="preserve"> as set out in the RfG, for example, at recital (3)</w:t>
      </w:r>
      <w:r>
        <w:rPr>
          <w:rStyle w:val="FootnoteReference"/>
          <w:rFonts w:eastAsia="Arial"/>
          <w:color w:val="000000"/>
          <w:sz w:val="24"/>
        </w:rPr>
        <w:footnoteReference w:id="10"/>
      </w:r>
      <w:r w:rsidRPr="00317221">
        <w:rPr>
          <w:rFonts w:eastAsia="Arial"/>
          <w:color w:val="000000"/>
          <w:sz w:val="24"/>
        </w:rPr>
        <w:t>, the value should be harmonised by the party or parties concerned.</w:t>
      </w:r>
    </w:p>
    <w:p w14:paraId="7B0F08B6" w14:textId="77777777" w:rsidR="00B80B9C" w:rsidRDefault="00B80B9C" w:rsidP="00475604">
      <w:pPr>
        <w:spacing w:before="0" w:after="0" w:line="240" w:lineRule="auto"/>
        <w:ind w:right="-1020"/>
        <w:jc w:val="both"/>
        <w:textAlignment w:val="baseline"/>
        <w:rPr>
          <w:rFonts w:eastAsia="Arial"/>
          <w:color w:val="000000"/>
          <w:sz w:val="24"/>
        </w:rPr>
      </w:pPr>
    </w:p>
    <w:p w14:paraId="0ACE3AB0" w14:textId="77777777" w:rsidR="00B80B9C" w:rsidRPr="00317221" w:rsidRDefault="00B80B9C" w:rsidP="00475604">
      <w:pPr>
        <w:spacing w:before="0" w:after="0" w:line="240" w:lineRule="auto"/>
        <w:ind w:right="-1020"/>
        <w:jc w:val="both"/>
        <w:textAlignment w:val="baseline"/>
        <w:rPr>
          <w:rFonts w:eastAsia="Arial"/>
          <w:color w:val="000000"/>
          <w:sz w:val="24"/>
        </w:rPr>
      </w:pPr>
      <w:r w:rsidRPr="00317221">
        <w:rPr>
          <w:rFonts w:eastAsia="Arial"/>
          <w:color w:val="000000"/>
          <w:sz w:val="24"/>
        </w:rPr>
        <w:t>This is because the failure to provide a harmonised generic value will not facilitate Union-wide trade in electricity, will not ensure system security, will not facilitate the integration of renewable electricity sources, will not increase competition and will not allow more efficient use of the network and resources and, therefore, the benefit of consumers will not be achieved.</w:t>
      </w:r>
    </w:p>
    <w:p w14:paraId="24AE1C20" w14:textId="77777777" w:rsidR="00B80B9C" w:rsidRDefault="00B80B9C" w:rsidP="00475604">
      <w:pPr>
        <w:spacing w:before="0" w:after="0" w:line="240" w:lineRule="auto"/>
        <w:ind w:right="-1020"/>
        <w:jc w:val="both"/>
        <w:textAlignment w:val="baseline"/>
        <w:rPr>
          <w:rFonts w:eastAsia="Arial"/>
          <w:color w:val="000000"/>
          <w:sz w:val="24"/>
        </w:rPr>
      </w:pPr>
    </w:p>
    <w:p w14:paraId="4679B537" w14:textId="77777777" w:rsidR="00B80B9C" w:rsidRPr="00D80170" w:rsidRDefault="00B80B9C" w:rsidP="00475604">
      <w:pPr>
        <w:spacing w:before="0" w:after="0" w:line="240" w:lineRule="auto"/>
        <w:ind w:right="-1020"/>
        <w:jc w:val="both"/>
        <w:textAlignment w:val="baseline"/>
        <w:rPr>
          <w:rFonts w:eastAsia="Arial"/>
          <w:color w:val="000000"/>
          <w:sz w:val="24"/>
        </w:rPr>
      </w:pPr>
      <w:r w:rsidRPr="00317221">
        <w:rPr>
          <w:rFonts w:eastAsia="Arial"/>
          <w:color w:val="000000"/>
          <w:sz w:val="24"/>
        </w:rPr>
        <w:t>In a limited number of cases the RfG (EU) Connection Network Code does permit non-harmonised values to be applied</w:t>
      </w:r>
      <w:r w:rsidRPr="00D80170">
        <w:rPr>
          <w:rFonts w:eastAsia="Arial"/>
        </w:rPr>
        <w:footnoteReference w:id="11"/>
      </w:r>
      <w:r w:rsidRPr="00317221">
        <w:rPr>
          <w:rFonts w:eastAsia="Arial"/>
          <w:color w:val="000000"/>
          <w:sz w:val="24"/>
        </w:rPr>
        <w:t xml:space="preserve">, in coordination with and with the agreement of, the power-generating facility owner – which we refer to as </w:t>
      </w:r>
      <w:r w:rsidRPr="00D80170">
        <w:rPr>
          <w:rFonts w:eastAsia="Arial"/>
          <w:color w:val="000000"/>
          <w:sz w:val="24"/>
        </w:rPr>
        <w:t>‘power-generating facility specific value’.</w:t>
      </w:r>
    </w:p>
    <w:p w14:paraId="4629E4A8" w14:textId="77777777" w:rsidR="00B80B9C" w:rsidRDefault="00B80B9C" w:rsidP="00475604">
      <w:pPr>
        <w:spacing w:before="0" w:after="0" w:line="240" w:lineRule="auto"/>
        <w:ind w:right="-1020"/>
        <w:jc w:val="both"/>
        <w:textAlignment w:val="baseline"/>
        <w:rPr>
          <w:rFonts w:eastAsia="Arial"/>
          <w:color w:val="000000"/>
          <w:sz w:val="24"/>
        </w:rPr>
      </w:pPr>
    </w:p>
    <w:p w14:paraId="5035ED87" w14:textId="77777777" w:rsidR="00B80B9C" w:rsidRPr="00317221" w:rsidRDefault="00B80B9C" w:rsidP="00475604">
      <w:pPr>
        <w:spacing w:before="0" w:after="0" w:line="240" w:lineRule="auto"/>
        <w:ind w:right="-1020"/>
        <w:jc w:val="both"/>
        <w:textAlignment w:val="baseline"/>
        <w:rPr>
          <w:rFonts w:eastAsia="Arial"/>
          <w:color w:val="000000"/>
          <w:sz w:val="24"/>
        </w:rPr>
      </w:pPr>
      <w:r w:rsidRPr="00317221">
        <w:rPr>
          <w:rFonts w:eastAsia="Arial"/>
          <w:color w:val="000000"/>
          <w:sz w:val="24"/>
        </w:rPr>
        <w:lastRenderedPageBreak/>
        <w:t xml:space="preserve">For illustrative purposes, we refer to the </w:t>
      </w:r>
      <w:r w:rsidRPr="00317221">
        <w:rPr>
          <w:rFonts w:eastAsia="Arial"/>
          <w:i/>
          <w:color w:val="000000"/>
          <w:sz w:val="24"/>
          <w:u w:val="single"/>
        </w:rPr>
        <w:t>generic value</w:t>
      </w:r>
      <w:r w:rsidRPr="00317221">
        <w:rPr>
          <w:rFonts w:eastAsia="Arial"/>
          <w:color w:val="000000"/>
          <w:sz w:val="24"/>
        </w:rPr>
        <w:t xml:space="preserve"> to be applied as ‘X’ (or, where the RfG permits this value to be a range ‘X1-X2’) when the Workgroup reviews the RfG specification obligations.</w:t>
      </w:r>
    </w:p>
    <w:p w14:paraId="3FE62E7B" w14:textId="77777777" w:rsidR="00B80B9C" w:rsidRDefault="00B80B9C" w:rsidP="00475604">
      <w:pPr>
        <w:spacing w:before="0" w:after="0" w:line="240" w:lineRule="auto"/>
        <w:ind w:right="-1020"/>
        <w:jc w:val="both"/>
        <w:textAlignment w:val="baseline"/>
        <w:rPr>
          <w:rFonts w:eastAsia="Arial"/>
          <w:color w:val="000000"/>
          <w:sz w:val="24"/>
        </w:rPr>
      </w:pPr>
    </w:p>
    <w:p w14:paraId="7C9207BC" w14:textId="77777777" w:rsidR="00B80B9C" w:rsidRPr="00317221" w:rsidRDefault="00B80B9C" w:rsidP="00475604">
      <w:pPr>
        <w:spacing w:before="0" w:after="0" w:line="240" w:lineRule="auto"/>
        <w:ind w:right="-1020"/>
        <w:jc w:val="both"/>
        <w:textAlignment w:val="baseline"/>
        <w:rPr>
          <w:rFonts w:eastAsia="Arial"/>
          <w:color w:val="000000"/>
          <w:sz w:val="24"/>
        </w:rPr>
      </w:pPr>
      <w:r w:rsidRPr="00317221">
        <w:rPr>
          <w:rFonts w:eastAsia="Arial"/>
          <w:color w:val="000000"/>
          <w:sz w:val="24"/>
        </w:rPr>
        <w:t xml:space="preserve">For illustrative purposes, we refer to the </w:t>
      </w:r>
      <w:r w:rsidRPr="00317221">
        <w:rPr>
          <w:rFonts w:eastAsia="Arial"/>
          <w:i/>
          <w:color w:val="000000"/>
          <w:sz w:val="24"/>
          <w:u w:val="single"/>
        </w:rPr>
        <w:t>power-generating facility specific value</w:t>
      </w:r>
      <w:r w:rsidRPr="00317221">
        <w:rPr>
          <w:rFonts w:eastAsia="Arial"/>
          <w:color w:val="000000"/>
          <w:sz w:val="24"/>
        </w:rPr>
        <w:t xml:space="preserve"> to be applied as ‘Y’ (or, where the RfG permits this value to be a range ‘Y1-Y2’) when the Workgroup reviews the RfG specification obligations.</w:t>
      </w:r>
    </w:p>
    <w:p w14:paraId="093FBC73" w14:textId="77777777" w:rsidR="00B80B9C" w:rsidRDefault="00B80B9C" w:rsidP="00475604">
      <w:pPr>
        <w:spacing w:before="0" w:after="0" w:line="240" w:lineRule="auto"/>
        <w:ind w:right="-1020"/>
        <w:jc w:val="both"/>
        <w:textAlignment w:val="baseline"/>
        <w:rPr>
          <w:rFonts w:eastAsia="Arial"/>
          <w:color w:val="000000"/>
          <w:sz w:val="24"/>
        </w:rPr>
      </w:pPr>
    </w:p>
    <w:p w14:paraId="6D2D32B5" w14:textId="77777777" w:rsidR="00B80B9C" w:rsidRPr="00317221" w:rsidRDefault="00B80B9C" w:rsidP="00475604">
      <w:pPr>
        <w:spacing w:before="0" w:after="0" w:line="240" w:lineRule="auto"/>
        <w:ind w:right="-1020"/>
        <w:jc w:val="both"/>
        <w:textAlignment w:val="baseline"/>
        <w:rPr>
          <w:rFonts w:eastAsia="Arial"/>
          <w:color w:val="000000"/>
          <w:sz w:val="24"/>
        </w:rPr>
      </w:pPr>
      <w:r w:rsidRPr="00317221">
        <w:rPr>
          <w:rFonts w:eastAsia="Arial"/>
          <w:color w:val="000000"/>
          <w:sz w:val="24"/>
        </w:rPr>
        <w:t>It is proposed that, if approved, the party or parties who are responsible for the specification of the value(s)</w:t>
      </w:r>
      <w:r>
        <w:rPr>
          <w:rStyle w:val="FootnoteReference"/>
          <w:rFonts w:eastAsia="Arial"/>
          <w:color w:val="000000"/>
          <w:sz w:val="24"/>
        </w:rPr>
        <w:footnoteReference w:id="12"/>
      </w:r>
      <w:r w:rsidRPr="00317221">
        <w:rPr>
          <w:rFonts w:eastAsia="Arial"/>
          <w:color w:val="000000"/>
          <w:sz w:val="24"/>
        </w:rPr>
        <w:t xml:space="preserve"> would be required to populate the transparent reporting template; i.e. replace the ‘X’ (or ‘X1-X2’) or ‘Y’ (or ‘Y1-Y2’); with their respective value</w:t>
      </w:r>
      <w:r>
        <w:rPr>
          <w:rStyle w:val="FootnoteReference"/>
          <w:rFonts w:eastAsia="Arial"/>
          <w:color w:val="000000"/>
          <w:sz w:val="24"/>
        </w:rPr>
        <w:footnoteReference w:id="13"/>
      </w:r>
      <w:r w:rsidRPr="00317221">
        <w:rPr>
          <w:rFonts w:eastAsia="Arial"/>
          <w:color w:val="000000"/>
          <w:sz w:val="24"/>
        </w:rPr>
        <w:t xml:space="preserve"> by Tuesday 1</w:t>
      </w:r>
      <w:r w:rsidRPr="00317221">
        <w:rPr>
          <w:rFonts w:eastAsia="Arial"/>
          <w:color w:val="000000"/>
          <w:sz w:val="24"/>
          <w:vertAlign w:val="superscript"/>
        </w:rPr>
        <w:t>st</w:t>
      </w:r>
      <w:r w:rsidRPr="00317221">
        <w:rPr>
          <w:rFonts w:eastAsia="Arial"/>
          <w:color w:val="000000"/>
          <w:sz w:val="24"/>
        </w:rPr>
        <w:t xml:space="preserve"> May 2018 at the latest, although they would be free to do so prior to this date if they wished</w:t>
      </w:r>
      <w:r>
        <w:rPr>
          <w:rStyle w:val="FootnoteReference"/>
          <w:rFonts w:eastAsia="Arial"/>
          <w:color w:val="000000"/>
          <w:sz w:val="24"/>
        </w:rPr>
        <w:footnoteReference w:id="14"/>
      </w:r>
      <w:r w:rsidRPr="00317221">
        <w:rPr>
          <w:rFonts w:eastAsia="Arial"/>
          <w:color w:val="000000"/>
          <w:sz w:val="24"/>
        </w:rPr>
        <w:t>.</w:t>
      </w:r>
    </w:p>
    <w:p w14:paraId="79FF4D06" w14:textId="77777777" w:rsidR="00B80B9C" w:rsidRDefault="00B80B9C" w:rsidP="00475604">
      <w:pPr>
        <w:spacing w:before="0" w:after="0" w:line="240" w:lineRule="auto"/>
        <w:ind w:right="-1020"/>
        <w:jc w:val="both"/>
        <w:textAlignment w:val="baseline"/>
        <w:rPr>
          <w:rFonts w:eastAsia="Arial"/>
          <w:color w:val="000000"/>
          <w:spacing w:val="-1"/>
          <w:sz w:val="24"/>
        </w:rPr>
      </w:pPr>
    </w:p>
    <w:p w14:paraId="38F174D4" w14:textId="08848A73" w:rsidR="00B80B9C" w:rsidRPr="00317221" w:rsidRDefault="00B80B9C" w:rsidP="00475604">
      <w:pPr>
        <w:spacing w:before="0" w:after="0" w:line="240" w:lineRule="auto"/>
        <w:ind w:right="-1020"/>
        <w:jc w:val="both"/>
        <w:textAlignment w:val="baseline"/>
        <w:rPr>
          <w:rFonts w:eastAsia="Arial"/>
          <w:color w:val="000000"/>
          <w:spacing w:val="-2"/>
          <w:sz w:val="24"/>
        </w:rPr>
      </w:pPr>
      <w:r w:rsidRPr="00D80170">
        <w:rPr>
          <w:rFonts w:eastAsia="Arial"/>
          <w:color w:val="000000"/>
          <w:sz w:val="24"/>
        </w:rPr>
        <w:t>Where, going forward beyond 1st May 2018, the party or parties who are responsible for the specification of the value(s) etc., wished to change the said value</w:t>
      </w:r>
      <w:r w:rsidRPr="00D80170">
        <w:rPr>
          <w:rFonts w:eastAsia="Arial"/>
        </w:rPr>
        <w:footnoteReference w:id="15"/>
      </w:r>
      <w:r w:rsidRPr="00D80170">
        <w:rPr>
          <w:rFonts w:eastAsia="Arial"/>
          <w:color w:val="000000"/>
          <w:sz w:val="24"/>
        </w:rPr>
        <w:t xml:space="preserve"> they would provide to National Grid SO</w:t>
      </w:r>
      <w:r w:rsidRPr="00D80170">
        <w:rPr>
          <w:rFonts w:eastAsia="Arial"/>
        </w:rPr>
        <w:footnoteReference w:id="16"/>
      </w:r>
      <w:r w:rsidRPr="00D80170">
        <w:rPr>
          <w:rFonts w:eastAsia="Arial"/>
          <w:color w:val="000000"/>
          <w:sz w:val="24"/>
        </w:rPr>
        <w:t xml:space="preserve"> their updated value</w:t>
      </w:r>
      <w:r w:rsidRPr="00D80170">
        <w:rPr>
          <w:rFonts w:eastAsia="Arial"/>
        </w:rPr>
        <w:footnoteReference w:id="17"/>
      </w:r>
      <w:r w:rsidRPr="00D80170">
        <w:rPr>
          <w:rFonts w:eastAsia="Arial"/>
          <w:color w:val="000000"/>
          <w:sz w:val="24"/>
        </w:rPr>
        <w:t xml:space="preserve"> within one</w:t>
      </w:r>
      <w:r w:rsidR="00D80170">
        <w:rPr>
          <w:rFonts w:eastAsia="Arial"/>
          <w:color w:val="000000"/>
          <w:sz w:val="24"/>
        </w:rPr>
        <w:t xml:space="preserve"> </w:t>
      </w:r>
      <w:r w:rsidRPr="00317221">
        <w:rPr>
          <w:rFonts w:eastAsia="Arial"/>
          <w:color w:val="000000"/>
          <w:spacing w:val="-2"/>
          <w:sz w:val="24"/>
        </w:rPr>
        <w:t>Business Day of the party or parties specifying the new said value</w:t>
      </w:r>
      <w:r>
        <w:rPr>
          <w:rStyle w:val="FootnoteReference"/>
          <w:rFonts w:eastAsia="Arial"/>
          <w:color w:val="000000"/>
          <w:spacing w:val="-2"/>
          <w:sz w:val="24"/>
        </w:rPr>
        <w:footnoteReference w:id="18"/>
      </w:r>
      <w:r w:rsidRPr="00317221">
        <w:rPr>
          <w:rFonts w:eastAsia="Arial"/>
          <w:color w:val="000000"/>
          <w:spacing w:val="-2"/>
          <w:sz w:val="24"/>
        </w:rPr>
        <w:t xml:space="preserve"> and National Grid SO would, within one Business Day amend, update and (re)publish the transparent reporting template. The change in the said value</w:t>
      </w:r>
      <w:r>
        <w:rPr>
          <w:rStyle w:val="FootnoteReference"/>
          <w:rFonts w:eastAsia="Arial"/>
          <w:color w:val="000000"/>
          <w:spacing w:val="-2"/>
          <w:sz w:val="24"/>
        </w:rPr>
        <w:footnoteReference w:id="19"/>
      </w:r>
      <w:r w:rsidRPr="00317221">
        <w:rPr>
          <w:rFonts w:eastAsia="Arial"/>
          <w:color w:val="000000"/>
          <w:spacing w:val="-2"/>
          <w:sz w:val="24"/>
        </w:rPr>
        <w:t xml:space="preserve"> would take effect from 00:01 on the next Business Day after the Business Day</w:t>
      </w:r>
      <w:r>
        <w:rPr>
          <w:rStyle w:val="FootnoteReference"/>
          <w:rFonts w:eastAsia="Arial"/>
          <w:color w:val="000000"/>
          <w:spacing w:val="-2"/>
          <w:sz w:val="24"/>
        </w:rPr>
        <w:footnoteReference w:id="20"/>
      </w:r>
      <w:r w:rsidRPr="00317221">
        <w:rPr>
          <w:rFonts w:eastAsia="Arial"/>
          <w:color w:val="000000"/>
          <w:spacing w:val="-2"/>
          <w:sz w:val="24"/>
        </w:rPr>
        <w:t xml:space="preserve"> that the amended and updated transparent reporting template was (re)published by National Grid SO.</w:t>
      </w:r>
    </w:p>
    <w:p w14:paraId="221BCD92" w14:textId="77777777" w:rsidR="00B80B9C" w:rsidRDefault="00B80B9C" w:rsidP="00475604">
      <w:pPr>
        <w:spacing w:before="0" w:after="0" w:line="240" w:lineRule="auto"/>
        <w:ind w:right="-1020"/>
        <w:jc w:val="both"/>
        <w:textAlignment w:val="baseline"/>
        <w:rPr>
          <w:rFonts w:eastAsia="Arial"/>
          <w:color w:val="000000"/>
          <w:sz w:val="24"/>
        </w:rPr>
      </w:pPr>
    </w:p>
    <w:p w14:paraId="1FAA2ABD" w14:textId="77777777" w:rsidR="00B80B9C" w:rsidRPr="00317221" w:rsidRDefault="00B80B9C" w:rsidP="00475604">
      <w:pPr>
        <w:spacing w:before="0" w:after="0" w:line="240" w:lineRule="auto"/>
        <w:ind w:right="-1020"/>
        <w:jc w:val="both"/>
        <w:textAlignment w:val="baseline"/>
        <w:rPr>
          <w:rFonts w:eastAsia="Arial"/>
          <w:color w:val="000000"/>
          <w:sz w:val="24"/>
        </w:rPr>
      </w:pPr>
      <w:r w:rsidRPr="00317221">
        <w:rPr>
          <w:rFonts w:eastAsia="Arial"/>
          <w:color w:val="000000"/>
          <w:sz w:val="24"/>
        </w:rPr>
        <w:t xml:space="preserve">We recognise that in respect of a </w:t>
      </w:r>
      <w:r w:rsidRPr="00317221">
        <w:rPr>
          <w:rFonts w:eastAsia="Arial"/>
          <w:i/>
          <w:color w:val="000000"/>
          <w:sz w:val="24"/>
          <w:u w:val="single"/>
        </w:rPr>
        <w:t>power-generating facility specific value</w:t>
      </w:r>
      <w:r w:rsidRPr="00317221">
        <w:rPr>
          <w:rFonts w:eastAsia="Arial"/>
          <w:color w:val="000000"/>
          <w:sz w:val="24"/>
        </w:rPr>
        <w:t xml:space="preserve"> that there may be reservations around the confidentiality of the value(s) concerned. We note however, that such reservations would not be relevant where a derogation has been granted, from the RfG value(s), as the applicable value(s) in that case would be published, as part of the derogation notice, by the NRA.</w:t>
      </w:r>
    </w:p>
    <w:p w14:paraId="5E366030" w14:textId="77777777" w:rsidR="00B80B9C" w:rsidRDefault="00B80B9C" w:rsidP="00475604">
      <w:pPr>
        <w:spacing w:before="0" w:after="0" w:line="240" w:lineRule="auto"/>
        <w:ind w:right="-1020"/>
        <w:jc w:val="both"/>
        <w:textAlignment w:val="baseline"/>
        <w:rPr>
          <w:rFonts w:eastAsia="Arial"/>
          <w:color w:val="000000"/>
          <w:sz w:val="24"/>
        </w:rPr>
      </w:pPr>
    </w:p>
    <w:p w14:paraId="6714EEDF" w14:textId="77777777" w:rsidR="00B80B9C" w:rsidRPr="00317221" w:rsidRDefault="00B80B9C" w:rsidP="00475604">
      <w:pPr>
        <w:spacing w:before="0" w:after="0" w:line="240" w:lineRule="auto"/>
        <w:ind w:right="-1020"/>
        <w:jc w:val="both"/>
        <w:textAlignment w:val="baseline"/>
        <w:rPr>
          <w:rFonts w:eastAsia="Arial"/>
          <w:color w:val="000000"/>
          <w:sz w:val="24"/>
        </w:rPr>
      </w:pPr>
      <w:r w:rsidRPr="00317221">
        <w:rPr>
          <w:rFonts w:eastAsia="Arial"/>
          <w:color w:val="000000"/>
          <w:sz w:val="24"/>
        </w:rPr>
        <w:t xml:space="preserve">Nevertheless, in recognition of the reservations around the confidentiality of the value(s) we would propose the following approach. Where an organisation concerned with specifying the value(s) has agreed the </w:t>
      </w:r>
      <w:r w:rsidRPr="00317221">
        <w:rPr>
          <w:rFonts w:eastAsia="Arial"/>
          <w:i/>
          <w:color w:val="000000"/>
          <w:sz w:val="24"/>
          <w:u w:val="single"/>
        </w:rPr>
        <w:t>power-generating facility specific value(s)</w:t>
      </w:r>
      <w:r w:rsidRPr="00317221">
        <w:rPr>
          <w:rFonts w:eastAsia="Arial"/>
          <w:color w:val="000000"/>
          <w:sz w:val="24"/>
        </w:rPr>
        <w:t xml:space="preserve"> for less than four sites then those values would only be notified to Ofgem.</w:t>
      </w:r>
    </w:p>
    <w:p w14:paraId="291CCE42" w14:textId="77777777" w:rsidR="00B80B9C" w:rsidRDefault="00B80B9C" w:rsidP="00475604">
      <w:pPr>
        <w:spacing w:before="0" w:after="0" w:line="240" w:lineRule="auto"/>
        <w:ind w:right="-1020"/>
        <w:jc w:val="both"/>
        <w:textAlignment w:val="baseline"/>
        <w:rPr>
          <w:rFonts w:eastAsia="Arial"/>
          <w:color w:val="000000"/>
          <w:spacing w:val="-1"/>
          <w:sz w:val="24"/>
        </w:rPr>
      </w:pPr>
    </w:p>
    <w:p w14:paraId="51218D5F" w14:textId="77777777" w:rsidR="00B80B9C" w:rsidRDefault="00B80B9C" w:rsidP="00475604">
      <w:pPr>
        <w:spacing w:before="0" w:after="0" w:line="240" w:lineRule="auto"/>
        <w:ind w:right="-1020"/>
        <w:jc w:val="both"/>
        <w:textAlignment w:val="baseline"/>
        <w:rPr>
          <w:rFonts w:eastAsia="Arial"/>
          <w:color w:val="000000"/>
          <w:spacing w:val="-1"/>
          <w:sz w:val="24"/>
        </w:rPr>
      </w:pPr>
      <w:r w:rsidRPr="00317221">
        <w:rPr>
          <w:rFonts w:eastAsia="Arial"/>
          <w:color w:val="000000"/>
          <w:spacing w:val="-1"/>
          <w:sz w:val="24"/>
        </w:rPr>
        <w:t xml:space="preserve">However, where four or more such sites had the </w:t>
      </w:r>
      <w:r w:rsidRPr="00317221">
        <w:rPr>
          <w:rFonts w:eastAsia="Arial"/>
          <w:i/>
          <w:color w:val="000000"/>
          <w:spacing w:val="-1"/>
          <w:sz w:val="24"/>
          <w:u w:val="single"/>
        </w:rPr>
        <w:t>power-generating facility specific value(s)</w:t>
      </w:r>
      <w:r w:rsidRPr="00317221">
        <w:rPr>
          <w:rFonts w:eastAsia="Arial"/>
          <w:color w:val="000000"/>
          <w:spacing w:val="-1"/>
          <w:sz w:val="24"/>
        </w:rPr>
        <w:t xml:space="preserve"> organisation concerned) via the transparent reporting template, rather than to Ofgem only. </w:t>
      </w:r>
    </w:p>
    <w:p w14:paraId="0F3955B9" w14:textId="77777777" w:rsidR="00B80B9C" w:rsidRDefault="00B80B9C" w:rsidP="00475604">
      <w:pPr>
        <w:spacing w:before="0" w:after="0" w:line="240" w:lineRule="auto"/>
        <w:ind w:right="-1020"/>
        <w:jc w:val="both"/>
        <w:textAlignment w:val="baseline"/>
        <w:rPr>
          <w:rFonts w:eastAsia="Arial"/>
          <w:color w:val="000000"/>
          <w:spacing w:val="-1"/>
          <w:sz w:val="24"/>
        </w:rPr>
      </w:pPr>
    </w:p>
    <w:p w14:paraId="259A5660" w14:textId="77777777" w:rsidR="00B80B9C" w:rsidRPr="00317221" w:rsidRDefault="00B80B9C" w:rsidP="00475604">
      <w:pPr>
        <w:spacing w:before="0" w:after="0" w:line="240" w:lineRule="auto"/>
        <w:ind w:right="-1020"/>
        <w:jc w:val="both"/>
        <w:textAlignment w:val="baseline"/>
        <w:rPr>
          <w:rFonts w:eastAsia="Arial"/>
          <w:color w:val="000000"/>
          <w:sz w:val="24"/>
        </w:rPr>
      </w:pPr>
      <w:r w:rsidRPr="00317221">
        <w:rPr>
          <w:rFonts w:eastAsia="Arial"/>
          <w:color w:val="000000"/>
          <w:spacing w:val="-1"/>
          <w:sz w:val="24"/>
        </w:rPr>
        <w:t xml:space="preserve">We have shown this in columns AF-AY (in light blue) in </w:t>
      </w:r>
      <w:r w:rsidRPr="00317221">
        <w:rPr>
          <w:rFonts w:eastAsia="Arial"/>
          <w:color w:val="000000"/>
          <w:sz w:val="24"/>
        </w:rPr>
        <w:t xml:space="preserve">the illustrative representation of the transparent reporting template. We also recognise that the Workgroup might wish to consider if </w:t>
      </w:r>
      <w:r w:rsidRPr="00317221">
        <w:rPr>
          <w:rFonts w:eastAsia="Arial"/>
          <w:color w:val="000000"/>
          <w:sz w:val="24"/>
          <w:u w:val="single"/>
        </w:rPr>
        <w:t xml:space="preserve">these </w:t>
      </w:r>
      <w:r w:rsidRPr="00317221">
        <w:rPr>
          <w:rFonts w:eastAsia="Arial"/>
          <w:i/>
          <w:color w:val="000000"/>
          <w:sz w:val="24"/>
          <w:u w:val="single"/>
        </w:rPr>
        <w:t>power-generating facility specific value(s)</w:t>
      </w:r>
      <w:r w:rsidRPr="00317221">
        <w:rPr>
          <w:rFonts w:eastAsia="Arial"/>
          <w:color w:val="000000"/>
          <w:sz w:val="24"/>
        </w:rPr>
        <w:t xml:space="preserve"> should be published by generator technology type (if appropriate).</w:t>
      </w:r>
    </w:p>
    <w:p w14:paraId="2CF0753F" w14:textId="77777777" w:rsidR="00B80B9C" w:rsidRDefault="00B80B9C" w:rsidP="00475604">
      <w:pPr>
        <w:spacing w:before="0" w:after="0" w:line="240" w:lineRule="auto"/>
        <w:ind w:right="-1020"/>
        <w:jc w:val="both"/>
        <w:textAlignment w:val="baseline"/>
        <w:rPr>
          <w:rFonts w:ascii="Verdana" w:eastAsia="Verdana" w:hAnsi="Verdana"/>
          <w:color w:val="000000"/>
          <w:sz w:val="12"/>
          <w:vertAlign w:val="superscript"/>
        </w:rPr>
      </w:pPr>
    </w:p>
    <w:p w14:paraId="1FCEB998" w14:textId="16F8CB38" w:rsidR="00B80B9C" w:rsidRDefault="00B80B9C" w:rsidP="00B80B9C">
      <w:pPr>
        <w:spacing w:before="0" w:after="0" w:line="240" w:lineRule="auto"/>
      </w:pPr>
    </w:p>
    <w:p w14:paraId="02906809" w14:textId="2C8E651C" w:rsidR="00B80B9C" w:rsidRPr="007E0068" w:rsidRDefault="00B80B9C" w:rsidP="00475604">
      <w:pPr>
        <w:spacing w:before="0" w:after="0" w:line="240" w:lineRule="auto"/>
        <w:jc w:val="both"/>
        <w:textAlignment w:val="baseline"/>
        <w:rPr>
          <w:rFonts w:eastAsia="Arial"/>
          <w:color w:val="000000"/>
          <w:sz w:val="24"/>
        </w:rPr>
      </w:pPr>
      <w:r w:rsidRPr="007E0068">
        <w:rPr>
          <w:rFonts w:eastAsia="Arial"/>
          <w:color w:val="000000"/>
          <w:sz w:val="24"/>
        </w:rPr>
        <w:lastRenderedPageBreak/>
        <w:t>Finally, for completeness, we would propose that where a derogation has been granted by Ofgem that the value</w:t>
      </w:r>
      <w:r>
        <w:rPr>
          <w:rStyle w:val="FootnoteReference"/>
          <w:rFonts w:eastAsia="Arial"/>
          <w:color w:val="000000"/>
          <w:sz w:val="24"/>
        </w:rPr>
        <w:footnoteReference w:id="21"/>
      </w:r>
      <w:r w:rsidRPr="007E0068">
        <w:rPr>
          <w:rFonts w:eastAsia="Arial"/>
          <w:color w:val="000000"/>
          <w:sz w:val="24"/>
        </w:rPr>
        <w:t xml:space="preserve"> concerned would also be placed on the transparent reporting template</w:t>
      </w:r>
      <w:r>
        <w:rPr>
          <w:rStyle w:val="FootnoteReference"/>
          <w:rFonts w:eastAsia="Arial"/>
          <w:color w:val="000000"/>
          <w:sz w:val="24"/>
        </w:rPr>
        <w:footnoteReference w:id="22"/>
      </w:r>
      <w:r w:rsidRPr="007E0068">
        <w:rPr>
          <w:rFonts w:eastAsia="Arial"/>
          <w:color w:val="000000"/>
          <w:sz w:val="24"/>
        </w:rPr>
        <w:t xml:space="preserve"> by the relevant organisation</w:t>
      </w:r>
      <w:r>
        <w:rPr>
          <w:rStyle w:val="FootnoteReference"/>
          <w:rFonts w:eastAsia="Arial"/>
          <w:color w:val="000000"/>
          <w:sz w:val="24"/>
        </w:rPr>
        <w:footnoteReference w:id="23"/>
      </w:r>
      <w:r w:rsidRPr="007E0068">
        <w:rPr>
          <w:rFonts w:eastAsia="Arial"/>
          <w:color w:val="000000"/>
          <w:sz w:val="24"/>
        </w:rPr>
        <w:t xml:space="preserve"> (or, if appropriate, organisations). We have shown this in</w:t>
      </w:r>
      <w:r w:rsidR="00475604">
        <w:rPr>
          <w:rFonts w:eastAsia="Arial"/>
          <w:color w:val="000000"/>
          <w:sz w:val="24"/>
        </w:rPr>
        <w:t xml:space="preserve"> </w:t>
      </w:r>
      <w:r w:rsidRPr="007E0068">
        <w:rPr>
          <w:rFonts w:eastAsia="Arial"/>
          <w:color w:val="000000"/>
          <w:sz w:val="24"/>
        </w:rPr>
        <w:t>columns AZ-BS (in orange) in the illustrative representation of the transparent reporting template.</w:t>
      </w:r>
    </w:p>
    <w:p w14:paraId="78F3D258" w14:textId="77777777" w:rsidR="00B80B9C" w:rsidRPr="00302345" w:rsidRDefault="00B80B9C" w:rsidP="009B4BD8">
      <w:pPr>
        <w:spacing w:before="0" w:after="0" w:line="240" w:lineRule="auto"/>
        <w:ind w:right="360"/>
        <w:jc w:val="both"/>
        <w:textAlignment w:val="baseline"/>
        <w:rPr>
          <w:rFonts w:eastAsia="Arial"/>
          <w:b/>
          <w:color w:val="000000"/>
          <w:sz w:val="24"/>
          <w:lang w:val="en-US"/>
        </w:rPr>
      </w:pPr>
    </w:p>
    <w:p w14:paraId="3CD97933" w14:textId="77777777" w:rsidR="00B80B9C" w:rsidRPr="00302345" w:rsidRDefault="00B80B9C" w:rsidP="00B80B9C">
      <w:pPr>
        <w:spacing w:before="0" w:after="0" w:line="240" w:lineRule="auto"/>
        <w:ind w:right="360"/>
        <w:textAlignment w:val="baseline"/>
        <w:rPr>
          <w:rFonts w:eastAsia="Arial"/>
          <w:b/>
          <w:color w:val="000000"/>
          <w:sz w:val="24"/>
          <w:lang w:val="en-US"/>
        </w:rPr>
      </w:pPr>
      <w:r w:rsidRPr="00302345">
        <w:rPr>
          <w:rFonts w:eastAsia="Arial"/>
          <w:b/>
          <w:color w:val="000000"/>
          <w:sz w:val="24"/>
          <w:lang w:val="en-US"/>
        </w:rPr>
        <w:t>GC0113</w:t>
      </w:r>
    </w:p>
    <w:p w14:paraId="7E0B7469" w14:textId="77777777" w:rsidR="00B80B9C" w:rsidRDefault="00B80B9C" w:rsidP="00B80B9C">
      <w:pPr>
        <w:spacing w:before="0" w:after="0" w:line="240" w:lineRule="auto"/>
        <w:ind w:right="-716"/>
        <w:textAlignment w:val="baseline"/>
        <w:rPr>
          <w:rFonts w:eastAsia="Arial"/>
          <w:color w:val="000000"/>
          <w:sz w:val="24"/>
          <w:lang w:val="en-US"/>
        </w:rPr>
      </w:pPr>
    </w:p>
    <w:p w14:paraId="187DED03" w14:textId="77777777" w:rsidR="00B80B9C" w:rsidRPr="00302345" w:rsidRDefault="00B80B9C" w:rsidP="00475604">
      <w:pPr>
        <w:spacing w:before="0" w:after="0" w:line="240" w:lineRule="auto"/>
        <w:jc w:val="both"/>
        <w:textAlignment w:val="baseline"/>
        <w:rPr>
          <w:rFonts w:eastAsia="Arial"/>
          <w:color w:val="000000"/>
          <w:sz w:val="24"/>
        </w:rPr>
      </w:pPr>
      <w:r w:rsidRPr="00302345">
        <w:rPr>
          <w:rFonts w:eastAsia="Arial"/>
          <w:color w:val="000000"/>
          <w:sz w:val="24"/>
          <w:lang w:val="en-US"/>
        </w:rPr>
        <w:t>The initial thinking is that the approach set out in GC0107 (which deals with the equivalent publication of items related to the RfG</w:t>
      </w:r>
      <w:r>
        <w:rPr>
          <w:rStyle w:val="FootnoteReference"/>
          <w:rFonts w:eastAsia="Arial"/>
          <w:color w:val="000000"/>
          <w:sz w:val="24"/>
          <w:lang w:val="en-US"/>
        </w:rPr>
        <w:footnoteReference w:id="24"/>
      </w:r>
      <w:r w:rsidRPr="00302345">
        <w:rPr>
          <w:rFonts w:eastAsia="Arial"/>
          <w:color w:val="000000"/>
          <w:sz w:val="24"/>
          <w:lang w:val="en-US"/>
        </w:rPr>
        <w:t>) should be applied with respect to the Demand Connection Network Code.</w:t>
      </w:r>
    </w:p>
    <w:p w14:paraId="31FA5226" w14:textId="77777777" w:rsidR="00B80B9C" w:rsidRDefault="00B80B9C" w:rsidP="00475604">
      <w:pPr>
        <w:spacing w:before="0" w:after="0" w:line="240" w:lineRule="auto"/>
        <w:jc w:val="both"/>
        <w:textAlignment w:val="baseline"/>
        <w:rPr>
          <w:rFonts w:eastAsia="Arial"/>
          <w:color w:val="000000"/>
          <w:sz w:val="24"/>
          <w:lang w:val="en-US"/>
        </w:rPr>
      </w:pPr>
    </w:p>
    <w:p w14:paraId="6B2E4F46" w14:textId="77777777" w:rsidR="00B80B9C" w:rsidRPr="00302345" w:rsidRDefault="00B80B9C" w:rsidP="00475604">
      <w:pPr>
        <w:spacing w:before="0" w:after="0" w:line="240" w:lineRule="auto"/>
        <w:jc w:val="both"/>
        <w:textAlignment w:val="baseline"/>
        <w:rPr>
          <w:rFonts w:eastAsia="Arial"/>
          <w:color w:val="000000"/>
          <w:sz w:val="24"/>
        </w:rPr>
      </w:pPr>
      <w:r w:rsidRPr="00302345">
        <w:rPr>
          <w:rFonts w:eastAsia="Arial"/>
          <w:color w:val="000000"/>
          <w:sz w:val="24"/>
          <w:lang w:val="en-US"/>
        </w:rPr>
        <w:t>Therefore, as with GC0107, the Ofgem Multiple TSO Allocation spreadsheet</w:t>
      </w:r>
      <w:r>
        <w:rPr>
          <w:rStyle w:val="FootnoteReference"/>
          <w:rFonts w:eastAsia="Arial"/>
          <w:color w:val="000000"/>
          <w:sz w:val="24"/>
          <w:lang w:val="en-US"/>
        </w:rPr>
        <w:footnoteReference w:id="25"/>
      </w:r>
      <w:r w:rsidRPr="00302345">
        <w:rPr>
          <w:rFonts w:eastAsia="Arial"/>
          <w:color w:val="000000"/>
          <w:sz w:val="24"/>
          <w:lang w:val="en-US"/>
        </w:rPr>
        <w:t>will be amended, by the addition of columns to the right (of those already shown) to act as a transparent reporting template.</w:t>
      </w:r>
    </w:p>
    <w:p w14:paraId="6AA4179B" w14:textId="77777777" w:rsidR="00B80B9C" w:rsidRDefault="00B80B9C" w:rsidP="00475604">
      <w:pPr>
        <w:spacing w:before="0" w:after="0" w:line="240" w:lineRule="auto"/>
        <w:jc w:val="both"/>
        <w:textAlignment w:val="baseline"/>
        <w:rPr>
          <w:rFonts w:eastAsia="Arial"/>
          <w:color w:val="000000"/>
          <w:sz w:val="24"/>
          <w:lang w:val="en-US"/>
        </w:rPr>
      </w:pPr>
    </w:p>
    <w:p w14:paraId="342A73CB" w14:textId="77777777" w:rsidR="00B80B9C" w:rsidRPr="00D80170" w:rsidRDefault="00B80B9C" w:rsidP="00475604">
      <w:pPr>
        <w:spacing w:before="0" w:after="0" w:line="240" w:lineRule="auto"/>
        <w:jc w:val="both"/>
        <w:textAlignment w:val="baseline"/>
        <w:rPr>
          <w:rFonts w:eastAsia="Arial"/>
          <w:color w:val="000000"/>
          <w:sz w:val="24"/>
          <w:lang w:val="en-US"/>
        </w:rPr>
      </w:pPr>
      <w:r w:rsidRPr="00302345">
        <w:rPr>
          <w:rFonts w:eastAsia="Arial"/>
          <w:color w:val="000000"/>
          <w:sz w:val="24"/>
          <w:lang w:val="en-US"/>
        </w:rPr>
        <w:t>The Grid Code will require the parties concerned to populate the template, as appropriate.</w:t>
      </w:r>
    </w:p>
    <w:p w14:paraId="5BA90E75" w14:textId="77777777" w:rsidR="00B80B9C" w:rsidRDefault="00B80B9C" w:rsidP="00475604">
      <w:pPr>
        <w:spacing w:before="0" w:after="0" w:line="240" w:lineRule="auto"/>
        <w:jc w:val="both"/>
        <w:textAlignment w:val="baseline"/>
        <w:rPr>
          <w:rFonts w:eastAsia="Arial" w:cs="Arial"/>
          <w:color w:val="000000"/>
          <w:sz w:val="24"/>
          <w:lang w:val="en-US"/>
        </w:rPr>
      </w:pPr>
    </w:p>
    <w:p w14:paraId="7F9C84ED" w14:textId="77777777" w:rsidR="00B80B9C" w:rsidRPr="003966B0" w:rsidRDefault="00B80B9C" w:rsidP="00475604">
      <w:pPr>
        <w:spacing w:before="0" w:after="0" w:line="240" w:lineRule="auto"/>
        <w:jc w:val="both"/>
        <w:textAlignment w:val="baseline"/>
        <w:rPr>
          <w:rFonts w:eastAsia="Arial"/>
          <w:color w:val="000000"/>
          <w:sz w:val="24"/>
          <w:lang w:val="en-US"/>
        </w:rPr>
      </w:pPr>
      <w:r w:rsidRPr="003966B0">
        <w:rPr>
          <w:rFonts w:eastAsia="Arial"/>
          <w:color w:val="000000"/>
          <w:sz w:val="24"/>
          <w:lang w:val="en-US"/>
        </w:rPr>
        <w:t>The transparent reporting template will show (1) the party or parties who are responsible for the specification of the value or, if appropriate, value range; and (2) the actual applicable value</w:t>
      </w:r>
      <w:r w:rsidRPr="00D80170">
        <w:rPr>
          <w:rFonts w:eastAsia="Arial"/>
        </w:rPr>
        <w:footnoteReference w:id="26"/>
      </w:r>
      <w:r w:rsidRPr="003966B0">
        <w:rPr>
          <w:rFonts w:eastAsia="Arial"/>
          <w:color w:val="000000"/>
          <w:sz w:val="24"/>
          <w:lang w:val="en-US"/>
        </w:rPr>
        <w:t xml:space="preserve"> itself for that organisation (or, if appropriate, organisations).</w:t>
      </w:r>
    </w:p>
    <w:p w14:paraId="32A483EA" w14:textId="77777777" w:rsidR="00B80B9C" w:rsidRPr="00E76FE3" w:rsidRDefault="00B80B9C" w:rsidP="00475604">
      <w:pPr>
        <w:spacing w:before="0" w:after="0" w:line="240" w:lineRule="auto"/>
        <w:jc w:val="both"/>
        <w:textAlignment w:val="baseline"/>
        <w:rPr>
          <w:rFonts w:eastAsia="Arial" w:cs="Arial"/>
          <w:color w:val="000000"/>
          <w:sz w:val="24"/>
        </w:rPr>
      </w:pPr>
    </w:p>
    <w:p w14:paraId="6C657FBF" w14:textId="77777777" w:rsidR="00B80B9C" w:rsidRPr="00E76FE3" w:rsidRDefault="00B80B9C" w:rsidP="00475604">
      <w:pPr>
        <w:spacing w:before="0" w:after="0" w:line="240" w:lineRule="auto"/>
        <w:jc w:val="both"/>
        <w:textAlignment w:val="baseline"/>
        <w:rPr>
          <w:rFonts w:eastAsia="Arial" w:cs="Arial"/>
          <w:color w:val="000000"/>
          <w:spacing w:val="-1"/>
          <w:sz w:val="24"/>
        </w:rPr>
      </w:pPr>
      <w:r w:rsidRPr="00E76FE3">
        <w:rPr>
          <w:rFonts w:eastAsia="Arial" w:cs="Arial"/>
          <w:color w:val="000000"/>
          <w:spacing w:val="15"/>
          <w:sz w:val="24"/>
          <w:lang w:val="en-US"/>
        </w:rPr>
        <w:t xml:space="preserve">In respect of (1) it is currently understood that there are four ‘groupings’ that are </w:t>
      </w:r>
      <w:r w:rsidRPr="00E76FE3">
        <w:rPr>
          <w:rFonts w:eastAsia="Arial" w:cs="Arial"/>
          <w:color w:val="000000"/>
          <w:spacing w:val="-1"/>
          <w:sz w:val="24"/>
          <w:lang w:val="en-US"/>
        </w:rPr>
        <w:t>responsible, namely:</w:t>
      </w:r>
    </w:p>
    <w:p w14:paraId="0CE2B721" w14:textId="77777777" w:rsidR="00B80B9C" w:rsidRPr="00E76FE3" w:rsidRDefault="00B80B9C" w:rsidP="009B4BD8">
      <w:pPr>
        <w:tabs>
          <w:tab w:val="left" w:pos="864"/>
        </w:tabs>
        <w:spacing w:before="0" w:after="0" w:line="240" w:lineRule="auto"/>
        <w:ind w:left="567"/>
        <w:jc w:val="both"/>
        <w:textAlignment w:val="baseline"/>
        <w:rPr>
          <w:rFonts w:eastAsia="Arial"/>
          <w:color w:val="000000"/>
          <w:sz w:val="24"/>
        </w:rPr>
      </w:pPr>
    </w:p>
    <w:p w14:paraId="70982076" w14:textId="77777777" w:rsidR="00B80B9C" w:rsidRPr="00E76FE3" w:rsidRDefault="00B80B9C" w:rsidP="009B4BD8">
      <w:pPr>
        <w:numPr>
          <w:ilvl w:val="0"/>
          <w:numId w:val="27"/>
        </w:numPr>
        <w:tabs>
          <w:tab w:val="clear" w:pos="864"/>
        </w:tabs>
        <w:spacing w:before="0" w:after="0" w:line="240" w:lineRule="auto"/>
        <w:ind w:left="567" w:hanging="578"/>
        <w:jc w:val="both"/>
        <w:textAlignment w:val="baseline"/>
        <w:rPr>
          <w:rFonts w:eastAsia="Arial"/>
          <w:color w:val="000000"/>
          <w:sz w:val="24"/>
        </w:rPr>
      </w:pPr>
      <w:r w:rsidRPr="00E76FE3">
        <w:rPr>
          <w:rFonts w:eastAsia="Arial"/>
          <w:color w:val="000000"/>
          <w:sz w:val="24"/>
          <w:lang w:val="en-US"/>
        </w:rPr>
        <w:t>the relevant TSO; or</w:t>
      </w:r>
    </w:p>
    <w:p w14:paraId="172246E8" w14:textId="77777777" w:rsidR="00B80B9C" w:rsidRPr="0066193D" w:rsidRDefault="00B80B9C" w:rsidP="009B4BD8">
      <w:pPr>
        <w:tabs>
          <w:tab w:val="left" w:pos="864"/>
        </w:tabs>
        <w:spacing w:before="0" w:after="0" w:line="240" w:lineRule="auto"/>
        <w:ind w:left="567"/>
        <w:jc w:val="both"/>
        <w:textAlignment w:val="baseline"/>
        <w:rPr>
          <w:rFonts w:eastAsia="Arial"/>
          <w:color w:val="000000"/>
          <w:sz w:val="24"/>
        </w:rPr>
      </w:pPr>
    </w:p>
    <w:p w14:paraId="1906E576" w14:textId="77777777" w:rsidR="00B80B9C" w:rsidRPr="00E76FE3" w:rsidRDefault="00B80B9C" w:rsidP="009B4BD8">
      <w:pPr>
        <w:numPr>
          <w:ilvl w:val="0"/>
          <w:numId w:val="27"/>
        </w:numPr>
        <w:tabs>
          <w:tab w:val="clear" w:pos="864"/>
        </w:tabs>
        <w:spacing w:before="0" w:after="0" w:line="240" w:lineRule="auto"/>
        <w:ind w:left="567" w:hanging="578"/>
        <w:jc w:val="both"/>
        <w:textAlignment w:val="baseline"/>
        <w:rPr>
          <w:rFonts w:eastAsia="Arial"/>
          <w:color w:val="000000"/>
          <w:sz w:val="24"/>
        </w:rPr>
      </w:pPr>
      <w:r w:rsidRPr="00E76FE3">
        <w:rPr>
          <w:rFonts w:eastAsia="Arial"/>
          <w:color w:val="000000"/>
          <w:sz w:val="24"/>
          <w:lang w:val="en-US"/>
        </w:rPr>
        <w:t>the relevant TSO and the relevant system operator; or</w:t>
      </w:r>
    </w:p>
    <w:p w14:paraId="389D95AB" w14:textId="77777777" w:rsidR="00B80B9C" w:rsidRPr="0066193D" w:rsidRDefault="00B80B9C" w:rsidP="009B4BD8">
      <w:pPr>
        <w:tabs>
          <w:tab w:val="left" w:pos="864"/>
        </w:tabs>
        <w:spacing w:before="0" w:after="0" w:line="240" w:lineRule="auto"/>
        <w:ind w:left="567"/>
        <w:jc w:val="both"/>
        <w:textAlignment w:val="baseline"/>
        <w:rPr>
          <w:rFonts w:eastAsia="Arial"/>
          <w:color w:val="000000"/>
          <w:sz w:val="24"/>
        </w:rPr>
      </w:pPr>
    </w:p>
    <w:p w14:paraId="108384A2" w14:textId="77777777" w:rsidR="00B80B9C" w:rsidRPr="00E76FE3" w:rsidRDefault="00B80B9C" w:rsidP="009B4BD8">
      <w:pPr>
        <w:numPr>
          <w:ilvl w:val="0"/>
          <w:numId w:val="27"/>
        </w:numPr>
        <w:tabs>
          <w:tab w:val="clear" w:pos="864"/>
        </w:tabs>
        <w:spacing w:before="0" w:after="0" w:line="240" w:lineRule="auto"/>
        <w:ind w:left="567" w:hanging="578"/>
        <w:jc w:val="both"/>
        <w:textAlignment w:val="baseline"/>
        <w:rPr>
          <w:rFonts w:eastAsia="Arial"/>
          <w:color w:val="000000"/>
          <w:sz w:val="24"/>
        </w:rPr>
      </w:pPr>
      <w:r w:rsidRPr="00E76FE3">
        <w:rPr>
          <w:rFonts w:eastAsia="Arial"/>
          <w:color w:val="000000"/>
          <w:sz w:val="24"/>
          <w:lang w:val="en-US"/>
        </w:rPr>
        <w:t>the relevant system operator; or</w:t>
      </w:r>
    </w:p>
    <w:p w14:paraId="20840795" w14:textId="77777777" w:rsidR="00B80B9C" w:rsidRPr="0066193D" w:rsidRDefault="00B80B9C" w:rsidP="009B4BD8">
      <w:pPr>
        <w:tabs>
          <w:tab w:val="left" w:pos="864"/>
        </w:tabs>
        <w:spacing w:before="0" w:after="0" w:line="240" w:lineRule="auto"/>
        <w:ind w:left="567" w:right="792"/>
        <w:jc w:val="both"/>
        <w:textAlignment w:val="baseline"/>
        <w:rPr>
          <w:rFonts w:eastAsia="Arial"/>
          <w:color w:val="000000"/>
          <w:sz w:val="24"/>
        </w:rPr>
      </w:pPr>
    </w:p>
    <w:p w14:paraId="0423929C" w14:textId="77777777" w:rsidR="00B80B9C" w:rsidRPr="00E76FE3" w:rsidRDefault="00B80B9C" w:rsidP="009B4BD8">
      <w:pPr>
        <w:numPr>
          <w:ilvl w:val="0"/>
          <w:numId w:val="27"/>
        </w:numPr>
        <w:tabs>
          <w:tab w:val="clear" w:pos="864"/>
        </w:tabs>
        <w:spacing w:before="0" w:after="0" w:line="240" w:lineRule="auto"/>
        <w:ind w:left="567" w:right="792" w:hanging="578"/>
        <w:jc w:val="both"/>
        <w:textAlignment w:val="baseline"/>
        <w:rPr>
          <w:rFonts w:eastAsia="Arial"/>
          <w:color w:val="000000"/>
          <w:sz w:val="24"/>
        </w:rPr>
      </w:pPr>
      <w:r w:rsidRPr="00E76FE3">
        <w:rPr>
          <w:rFonts w:eastAsia="Arial"/>
          <w:color w:val="000000"/>
          <w:sz w:val="24"/>
          <w:lang w:val="en-US"/>
        </w:rPr>
        <w:t>the relevant TSO and / or the relevant system operator and the relevant party (as per Article 3(1) (a)-(d)</w:t>
      </w:r>
      <w:r w:rsidRPr="00E76FE3">
        <w:rPr>
          <w:rStyle w:val="FootnoteReference"/>
          <w:rFonts w:eastAsia="Arial"/>
          <w:color w:val="000000"/>
          <w:sz w:val="24"/>
          <w:lang w:val="en-US"/>
        </w:rPr>
        <w:footnoteReference w:id="27"/>
      </w:r>
      <w:r w:rsidRPr="00E76FE3">
        <w:rPr>
          <w:rFonts w:eastAsia="Arial"/>
          <w:color w:val="000000"/>
          <w:sz w:val="24"/>
          <w:lang w:val="en-US"/>
        </w:rPr>
        <w:t>).</w:t>
      </w:r>
    </w:p>
    <w:p w14:paraId="63BC15FB" w14:textId="77777777" w:rsidR="00B80B9C" w:rsidRDefault="00B80B9C" w:rsidP="009B4BD8">
      <w:pPr>
        <w:spacing w:before="0" w:after="0" w:line="240" w:lineRule="auto"/>
        <w:ind w:right="360"/>
        <w:jc w:val="both"/>
        <w:textAlignment w:val="baseline"/>
        <w:rPr>
          <w:rFonts w:eastAsia="Arial"/>
          <w:color w:val="000000"/>
          <w:sz w:val="24"/>
          <w:lang w:val="en-US"/>
        </w:rPr>
      </w:pPr>
    </w:p>
    <w:p w14:paraId="41A41793" w14:textId="77777777" w:rsidR="00B80B9C" w:rsidRDefault="00B80B9C" w:rsidP="009B4BD8">
      <w:pPr>
        <w:spacing w:before="0" w:after="0" w:line="240" w:lineRule="auto"/>
        <w:ind w:right="360"/>
        <w:jc w:val="both"/>
        <w:textAlignment w:val="baseline"/>
        <w:rPr>
          <w:rFonts w:eastAsia="Arial"/>
          <w:color w:val="000000"/>
          <w:sz w:val="24"/>
          <w:lang w:val="en-US"/>
        </w:rPr>
      </w:pPr>
      <w:r w:rsidRPr="00302345">
        <w:rPr>
          <w:rFonts w:eastAsia="Arial"/>
          <w:color w:val="000000"/>
          <w:sz w:val="24"/>
          <w:lang w:val="en-US"/>
        </w:rPr>
        <w:t>In respect of (2) it is currently understood that there are a number of possible organisations that are relevant, including: National Grid (as SO), National Grid (as E&amp;W TO), the two Scottish TOs, OFTOs (plus, in the future, potentially CATOs?) and the 14 licen</w:t>
      </w:r>
      <w:r>
        <w:rPr>
          <w:rFonts w:eastAsia="Arial"/>
          <w:color w:val="000000"/>
          <w:sz w:val="24"/>
          <w:lang w:val="en-US"/>
        </w:rPr>
        <w:t>s</w:t>
      </w:r>
      <w:r w:rsidRPr="00302345">
        <w:rPr>
          <w:rFonts w:eastAsia="Arial"/>
          <w:color w:val="000000"/>
          <w:sz w:val="24"/>
          <w:lang w:val="en-US"/>
        </w:rPr>
        <w:t>ed DNOs</w:t>
      </w:r>
      <w:r>
        <w:rPr>
          <w:rStyle w:val="FootnoteReference"/>
          <w:rFonts w:eastAsia="Arial"/>
          <w:color w:val="000000"/>
          <w:sz w:val="24"/>
          <w:lang w:val="en-US"/>
        </w:rPr>
        <w:footnoteReference w:id="28"/>
      </w:r>
      <w:r w:rsidRPr="00302345">
        <w:rPr>
          <w:rFonts w:eastAsia="Arial"/>
          <w:color w:val="000000"/>
          <w:sz w:val="24"/>
          <w:lang w:val="en-US"/>
        </w:rPr>
        <w:t>.</w:t>
      </w:r>
    </w:p>
    <w:p w14:paraId="4F2930A0" w14:textId="77777777" w:rsidR="00B80B9C" w:rsidRPr="00302345" w:rsidRDefault="00B80B9C" w:rsidP="009B4BD8">
      <w:pPr>
        <w:spacing w:before="0" w:after="0" w:line="240" w:lineRule="auto"/>
        <w:ind w:right="360"/>
        <w:jc w:val="both"/>
        <w:textAlignment w:val="baseline"/>
        <w:rPr>
          <w:rFonts w:eastAsia="Arial"/>
          <w:color w:val="000000"/>
          <w:sz w:val="24"/>
        </w:rPr>
      </w:pPr>
    </w:p>
    <w:p w14:paraId="7A3B5C3D" w14:textId="2D559CFA" w:rsidR="00B80B9C" w:rsidRDefault="00B80B9C" w:rsidP="004B3317">
      <w:pPr>
        <w:spacing w:before="0" w:after="0" w:line="240" w:lineRule="auto"/>
        <w:jc w:val="both"/>
        <w:textAlignment w:val="baseline"/>
        <w:rPr>
          <w:rFonts w:eastAsia="Arial"/>
          <w:color w:val="000000"/>
          <w:sz w:val="24"/>
          <w:lang w:val="en-US"/>
        </w:rPr>
      </w:pPr>
      <w:r w:rsidRPr="004B3317">
        <w:rPr>
          <w:rFonts w:eastAsia="Arial"/>
          <w:color w:val="000000"/>
          <w:sz w:val="24"/>
          <w:lang w:val="en-US"/>
        </w:rPr>
        <w:t xml:space="preserve">We have prepared, for GC0107, an illustrative representation of what the transparent reporting template (which could also be applied for this Modification) </w:t>
      </w:r>
      <w:r w:rsidRPr="00537484">
        <w:rPr>
          <w:rFonts w:eastAsia="Arial"/>
          <w:color w:val="000000"/>
          <w:sz w:val="24"/>
          <w:lang w:val="en-US"/>
        </w:rPr>
        <w:t>might look like with item (1) shown in columns H-K (in yellow) and item (2) shown in columns L-AE (in light green).</w:t>
      </w:r>
    </w:p>
    <w:p w14:paraId="524E8280" w14:textId="77777777" w:rsidR="00B80B9C" w:rsidRPr="00537484" w:rsidRDefault="00B80B9C" w:rsidP="009B4BD8">
      <w:pPr>
        <w:spacing w:before="0" w:after="0" w:line="240" w:lineRule="auto"/>
        <w:ind w:right="504"/>
        <w:jc w:val="both"/>
        <w:textAlignment w:val="baseline"/>
        <w:rPr>
          <w:rFonts w:eastAsia="Arial"/>
          <w:color w:val="000000"/>
          <w:sz w:val="24"/>
        </w:rPr>
      </w:pPr>
    </w:p>
    <w:p w14:paraId="28F14989" w14:textId="77777777" w:rsidR="00B80B9C" w:rsidRPr="00537484" w:rsidRDefault="00B80B9C" w:rsidP="009B4BD8">
      <w:pPr>
        <w:spacing w:before="0" w:after="0" w:line="240" w:lineRule="auto"/>
        <w:jc w:val="both"/>
        <w:textAlignment w:val="baseline"/>
        <w:rPr>
          <w:rFonts w:eastAsia="Arial"/>
          <w:color w:val="000000"/>
          <w:sz w:val="24"/>
        </w:rPr>
      </w:pPr>
      <w:r w:rsidRPr="00537484">
        <w:rPr>
          <w:rFonts w:eastAsia="Arial"/>
          <w:color w:val="000000"/>
          <w:sz w:val="24"/>
          <w:lang w:val="en-US"/>
        </w:rPr>
        <w:t>We would suggest that the Workgroup review all the DCC obligations, in respect of the specification of certain values by the party or parties concerned (as per (1) above) and identify if these are either:</w:t>
      </w:r>
    </w:p>
    <w:p w14:paraId="4B9EC8DD" w14:textId="77777777" w:rsidR="00B80B9C" w:rsidRPr="0066193D" w:rsidRDefault="00B80B9C" w:rsidP="009B4BD8">
      <w:pPr>
        <w:pStyle w:val="ListParagraph"/>
        <w:spacing w:before="0" w:after="0" w:line="240" w:lineRule="auto"/>
        <w:ind w:left="709" w:right="648"/>
        <w:jc w:val="both"/>
        <w:textAlignment w:val="baseline"/>
        <w:rPr>
          <w:rFonts w:eastAsia="Arial"/>
          <w:color w:val="000000"/>
          <w:spacing w:val="-1"/>
          <w:sz w:val="24"/>
        </w:rPr>
      </w:pPr>
    </w:p>
    <w:p w14:paraId="258C93B0" w14:textId="77777777" w:rsidR="00B80B9C" w:rsidRPr="00E76FE3" w:rsidRDefault="00B80B9C" w:rsidP="009B4BD8">
      <w:pPr>
        <w:pStyle w:val="ListParagraph"/>
        <w:numPr>
          <w:ilvl w:val="0"/>
          <w:numId w:val="30"/>
        </w:numPr>
        <w:spacing w:before="0" w:after="0" w:line="240" w:lineRule="auto"/>
        <w:ind w:left="709" w:right="648"/>
        <w:jc w:val="both"/>
        <w:textAlignment w:val="baseline"/>
        <w:rPr>
          <w:rFonts w:eastAsia="Arial"/>
          <w:color w:val="000000"/>
          <w:spacing w:val="-1"/>
          <w:sz w:val="24"/>
        </w:rPr>
      </w:pPr>
      <w:r w:rsidRPr="00E76FE3">
        <w:rPr>
          <w:rFonts w:eastAsia="Arial"/>
          <w:color w:val="000000"/>
          <w:spacing w:val="-1"/>
          <w:sz w:val="24"/>
          <w:lang w:val="en-US"/>
        </w:rPr>
        <w:t xml:space="preserve">a </w:t>
      </w:r>
      <w:r w:rsidRPr="00E76FE3">
        <w:rPr>
          <w:rFonts w:eastAsia="Arial"/>
          <w:i/>
          <w:color w:val="000000"/>
          <w:spacing w:val="-1"/>
          <w:sz w:val="24"/>
          <w:u w:val="single"/>
          <w:lang w:val="en-US"/>
        </w:rPr>
        <w:t>generic value</w:t>
      </w:r>
      <w:r w:rsidRPr="00E76FE3">
        <w:rPr>
          <w:rFonts w:eastAsia="Arial"/>
          <w:color w:val="000000"/>
          <w:spacing w:val="-1"/>
          <w:sz w:val="24"/>
          <w:lang w:val="en-US"/>
        </w:rPr>
        <w:t xml:space="preserve"> – that is they are to be applied by the party or parties concerned in a harmonised way to all new Demand parties; or</w:t>
      </w:r>
    </w:p>
    <w:p w14:paraId="1D0A92C4" w14:textId="77777777" w:rsidR="00B80B9C" w:rsidRPr="00E76FE3" w:rsidRDefault="00B80B9C" w:rsidP="009B4BD8">
      <w:pPr>
        <w:pStyle w:val="ListParagraph"/>
        <w:spacing w:before="0" w:after="0" w:line="240" w:lineRule="auto"/>
        <w:ind w:left="709" w:right="648"/>
        <w:jc w:val="both"/>
        <w:textAlignment w:val="baseline"/>
        <w:rPr>
          <w:rFonts w:eastAsia="Arial"/>
          <w:color w:val="000000"/>
          <w:spacing w:val="-1"/>
          <w:sz w:val="24"/>
        </w:rPr>
      </w:pPr>
    </w:p>
    <w:p w14:paraId="39AD3C26" w14:textId="77777777" w:rsidR="00B80B9C" w:rsidRPr="00E76FE3" w:rsidRDefault="00B80B9C" w:rsidP="009B4BD8">
      <w:pPr>
        <w:pStyle w:val="ListParagraph"/>
        <w:numPr>
          <w:ilvl w:val="0"/>
          <w:numId w:val="30"/>
        </w:numPr>
        <w:spacing w:before="0" w:after="0" w:line="240" w:lineRule="auto"/>
        <w:ind w:left="709" w:right="648"/>
        <w:jc w:val="both"/>
        <w:textAlignment w:val="baseline"/>
        <w:rPr>
          <w:rFonts w:eastAsia="Arial"/>
          <w:color w:val="000000"/>
          <w:spacing w:val="-1"/>
          <w:sz w:val="24"/>
        </w:rPr>
      </w:pPr>
      <w:r w:rsidRPr="00E76FE3">
        <w:rPr>
          <w:rFonts w:eastAsia="Arial"/>
          <w:color w:val="000000"/>
          <w:sz w:val="24"/>
          <w:lang w:val="en-US"/>
        </w:rPr>
        <w:t xml:space="preserve">(only where permitted by the DCC) a </w:t>
      </w:r>
      <w:r w:rsidRPr="00E76FE3">
        <w:rPr>
          <w:rFonts w:eastAsia="Arial"/>
          <w:i/>
          <w:color w:val="000000"/>
          <w:sz w:val="24"/>
          <w:u w:val="single"/>
          <w:lang w:val="en-US"/>
        </w:rPr>
        <w:t>DCC specific value</w:t>
      </w:r>
      <w:r w:rsidRPr="00E76FE3">
        <w:rPr>
          <w:rFonts w:eastAsia="Arial"/>
          <w:color w:val="000000"/>
          <w:sz w:val="24"/>
          <w:lang w:val="en-US"/>
        </w:rPr>
        <w:t xml:space="preserve"> – that is to be applied by the party or parties concerned to a specific connection / facility only –.</w:t>
      </w:r>
    </w:p>
    <w:p w14:paraId="45E95A91" w14:textId="77777777" w:rsidR="00B80B9C" w:rsidRDefault="00B80B9C" w:rsidP="009B4BD8">
      <w:pPr>
        <w:spacing w:before="0" w:after="0" w:line="240" w:lineRule="auto"/>
        <w:ind w:right="864"/>
        <w:jc w:val="both"/>
        <w:textAlignment w:val="baseline"/>
        <w:rPr>
          <w:rFonts w:eastAsia="Arial"/>
          <w:color w:val="000000"/>
          <w:sz w:val="24"/>
          <w:lang w:val="en-US"/>
        </w:rPr>
      </w:pPr>
    </w:p>
    <w:p w14:paraId="24444192" w14:textId="77777777" w:rsidR="00B80B9C" w:rsidRPr="00537484" w:rsidRDefault="00B80B9C" w:rsidP="00475604">
      <w:pPr>
        <w:spacing w:before="0" w:after="0" w:line="240" w:lineRule="auto"/>
        <w:jc w:val="both"/>
        <w:textAlignment w:val="baseline"/>
        <w:rPr>
          <w:rFonts w:eastAsia="Arial"/>
          <w:color w:val="000000"/>
          <w:sz w:val="24"/>
        </w:rPr>
      </w:pPr>
      <w:r w:rsidRPr="00537484">
        <w:rPr>
          <w:rFonts w:eastAsia="Arial"/>
          <w:color w:val="000000"/>
          <w:sz w:val="24"/>
          <w:lang w:val="en-US"/>
        </w:rPr>
        <w:t xml:space="preserve">In respect of the </w:t>
      </w:r>
      <w:r w:rsidRPr="00537484">
        <w:rPr>
          <w:rFonts w:eastAsia="Arial"/>
          <w:i/>
          <w:color w:val="000000"/>
          <w:sz w:val="24"/>
          <w:u w:val="single"/>
          <w:lang w:val="en-US"/>
        </w:rPr>
        <w:t>generic value</w:t>
      </w:r>
      <w:r w:rsidRPr="00537484">
        <w:rPr>
          <w:rFonts w:eastAsia="Arial"/>
          <w:color w:val="000000"/>
          <w:sz w:val="24"/>
          <w:u w:val="single"/>
          <w:lang w:val="en-US"/>
        </w:rPr>
        <w:t>,</w:t>
      </w:r>
      <w:r w:rsidRPr="00537484">
        <w:rPr>
          <w:rFonts w:eastAsia="Arial"/>
          <w:color w:val="000000"/>
          <w:sz w:val="24"/>
          <w:lang w:val="en-US"/>
        </w:rPr>
        <w:t xml:space="preserve"> as set out in the DCC, the value should be harmonised by the party or parties concerned.</w:t>
      </w:r>
    </w:p>
    <w:p w14:paraId="69945029" w14:textId="77777777" w:rsidR="00B80B9C" w:rsidRDefault="00B80B9C" w:rsidP="00475604">
      <w:pPr>
        <w:spacing w:before="0" w:after="0" w:line="240" w:lineRule="auto"/>
        <w:jc w:val="both"/>
        <w:textAlignment w:val="baseline"/>
        <w:rPr>
          <w:rFonts w:eastAsia="Arial"/>
          <w:color w:val="000000"/>
          <w:sz w:val="24"/>
          <w:lang w:val="en-US"/>
        </w:rPr>
      </w:pPr>
    </w:p>
    <w:p w14:paraId="79D411BA" w14:textId="77777777" w:rsidR="00B80B9C" w:rsidRPr="00537484" w:rsidRDefault="00B80B9C" w:rsidP="00475604">
      <w:pPr>
        <w:spacing w:before="0" w:after="0" w:line="240" w:lineRule="auto"/>
        <w:jc w:val="both"/>
        <w:textAlignment w:val="baseline"/>
        <w:rPr>
          <w:rFonts w:eastAsia="Arial"/>
          <w:color w:val="000000"/>
          <w:sz w:val="24"/>
        </w:rPr>
      </w:pPr>
      <w:r w:rsidRPr="00537484">
        <w:rPr>
          <w:rFonts w:eastAsia="Arial"/>
          <w:color w:val="000000"/>
          <w:sz w:val="24"/>
          <w:lang w:val="en-US"/>
        </w:rPr>
        <w:t>This is because the failure to provide a harmonised generic value will not facilitate Union-wide trade in electricity, will not ensure system security, will not facilitate the integration of renewable electricity sources, will not increase competition and will not allow more efficient use of the network and resources and, therefore, the benefit of consumers will not be achieved.</w:t>
      </w:r>
    </w:p>
    <w:p w14:paraId="57B90ECB" w14:textId="77777777" w:rsidR="00B80B9C" w:rsidRDefault="00B80B9C" w:rsidP="00475604">
      <w:pPr>
        <w:spacing w:before="0" w:after="0" w:line="240" w:lineRule="auto"/>
        <w:jc w:val="both"/>
        <w:textAlignment w:val="baseline"/>
        <w:rPr>
          <w:rFonts w:eastAsia="Arial"/>
          <w:color w:val="000000"/>
          <w:spacing w:val="-2"/>
          <w:sz w:val="24"/>
          <w:lang w:val="en-US"/>
        </w:rPr>
      </w:pPr>
    </w:p>
    <w:p w14:paraId="71797642" w14:textId="77777777" w:rsidR="00B80B9C" w:rsidRPr="00537484" w:rsidRDefault="00B80B9C" w:rsidP="00475604">
      <w:pPr>
        <w:spacing w:before="0" w:after="0" w:line="240" w:lineRule="auto"/>
        <w:jc w:val="both"/>
        <w:textAlignment w:val="baseline"/>
        <w:rPr>
          <w:rFonts w:eastAsia="Arial"/>
          <w:color w:val="000000"/>
          <w:spacing w:val="-2"/>
          <w:sz w:val="24"/>
        </w:rPr>
      </w:pPr>
      <w:r w:rsidRPr="00537484">
        <w:rPr>
          <w:rFonts w:eastAsia="Arial"/>
          <w:color w:val="000000"/>
          <w:spacing w:val="-2"/>
          <w:sz w:val="24"/>
          <w:lang w:val="en-US"/>
        </w:rPr>
        <w:t>In a limited number of cases the DCC (EU) Connection Network Code does permit non harmonised values to be applied</w:t>
      </w:r>
      <w:r>
        <w:rPr>
          <w:rStyle w:val="FootnoteReference"/>
          <w:rFonts w:eastAsia="Arial"/>
          <w:color w:val="000000"/>
          <w:spacing w:val="-2"/>
          <w:sz w:val="24"/>
          <w:lang w:val="en-US"/>
        </w:rPr>
        <w:footnoteReference w:id="29"/>
      </w:r>
      <w:r w:rsidRPr="00537484">
        <w:rPr>
          <w:rFonts w:eastAsia="Arial"/>
          <w:color w:val="000000"/>
          <w:spacing w:val="-2"/>
          <w:sz w:val="24"/>
          <w:lang w:val="en-US"/>
        </w:rPr>
        <w:t xml:space="preserve">, in coordination with and with the agreement of the new Demand party/parties – which we refer to as </w:t>
      </w:r>
      <w:r w:rsidRPr="00537484">
        <w:rPr>
          <w:rFonts w:eastAsia="Arial"/>
          <w:i/>
          <w:color w:val="000000"/>
          <w:spacing w:val="-2"/>
          <w:sz w:val="24"/>
          <w:u w:val="single"/>
          <w:lang w:val="en-US"/>
        </w:rPr>
        <w:t>DCC specific value</w:t>
      </w:r>
      <w:r w:rsidRPr="00537484">
        <w:rPr>
          <w:rFonts w:eastAsia="Arial"/>
          <w:color w:val="000000"/>
          <w:spacing w:val="-2"/>
          <w:sz w:val="24"/>
          <w:u w:val="single"/>
          <w:lang w:val="en-US"/>
        </w:rPr>
        <w:t>.</w:t>
      </w:r>
    </w:p>
    <w:p w14:paraId="5BBAAD1F" w14:textId="77777777" w:rsidR="00B80B9C" w:rsidRDefault="00B80B9C" w:rsidP="00475604">
      <w:pPr>
        <w:spacing w:before="0" w:after="0" w:line="240" w:lineRule="auto"/>
        <w:jc w:val="both"/>
        <w:textAlignment w:val="baseline"/>
        <w:rPr>
          <w:rFonts w:eastAsia="Arial"/>
          <w:color w:val="000000"/>
          <w:sz w:val="24"/>
          <w:lang w:val="en-US"/>
        </w:rPr>
      </w:pPr>
    </w:p>
    <w:p w14:paraId="239074E0" w14:textId="77777777" w:rsidR="00B80B9C" w:rsidRPr="00537484" w:rsidRDefault="00B80B9C" w:rsidP="00475604">
      <w:pPr>
        <w:spacing w:before="0" w:after="0" w:line="240" w:lineRule="auto"/>
        <w:jc w:val="both"/>
        <w:textAlignment w:val="baseline"/>
        <w:rPr>
          <w:rFonts w:eastAsia="Arial"/>
          <w:color w:val="000000"/>
          <w:sz w:val="24"/>
        </w:rPr>
      </w:pPr>
      <w:r w:rsidRPr="00537484">
        <w:rPr>
          <w:rFonts w:eastAsia="Arial"/>
          <w:color w:val="000000"/>
          <w:sz w:val="24"/>
          <w:lang w:val="en-US"/>
        </w:rPr>
        <w:t xml:space="preserve">For illustrative purposes we refer to the </w:t>
      </w:r>
      <w:r w:rsidRPr="00537484">
        <w:rPr>
          <w:rFonts w:eastAsia="Arial"/>
          <w:i/>
          <w:color w:val="000000"/>
          <w:sz w:val="24"/>
          <w:u w:val="single"/>
          <w:lang w:val="en-US"/>
        </w:rPr>
        <w:t>generic value</w:t>
      </w:r>
      <w:r w:rsidRPr="00537484">
        <w:rPr>
          <w:rFonts w:eastAsia="Arial"/>
          <w:color w:val="000000"/>
          <w:sz w:val="24"/>
          <w:lang w:val="en-US"/>
        </w:rPr>
        <w:t xml:space="preserve"> to be applied as ‘X’ (or, where the DCC permits this value to be a range ‘X1-X2’) when the Workgroup reviews the DCC specification obligations.</w:t>
      </w:r>
    </w:p>
    <w:p w14:paraId="77E07D74" w14:textId="77777777" w:rsidR="00B80B9C" w:rsidRDefault="00B80B9C" w:rsidP="00475604">
      <w:pPr>
        <w:spacing w:before="0" w:after="0" w:line="240" w:lineRule="auto"/>
        <w:jc w:val="both"/>
        <w:textAlignment w:val="baseline"/>
        <w:rPr>
          <w:rFonts w:eastAsia="Arial"/>
          <w:color w:val="000000"/>
          <w:sz w:val="24"/>
          <w:lang w:val="en-US"/>
        </w:rPr>
      </w:pPr>
    </w:p>
    <w:p w14:paraId="7A39C14D" w14:textId="77777777" w:rsidR="00B80B9C" w:rsidRPr="00537484" w:rsidRDefault="00B80B9C" w:rsidP="00475604">
      <w:pPr>
        <w:spacing w:before="0" w:after="0" w:line="240" w:lineRule="auto"/>
        <w:jc w:val="both"/>
        <w:textAlignment w:val="baseline"/>
        <w:rPr>
          <w:rFonts w:eastAsia="Arial"/>
          <w:color w:val="000000"/>
          <w:sz w:val="24"/>
        </w:rPr>
      </w:pPr>
      <w:r w:rsidRPr="00537484">
        <w:rPr>
          <w:rFonts w:eastAsia="Arial"/>
          <w:color w:val="000000"/>
          <w:sz w:val="24"/>
          <w:lang w:val="en-US"/>
        </w:rPr>
        <w:t xml:space="preserve">For illustrative purposes we refer to the </w:t>
      </w:r>
      <w:r w:rsidRPr="00537484">
        <w:rPr>
          <w:rFonts w:eastAsia="Arial"/>
          <w:i/>
          <w:color w:val="000000"/>
          <w:sz w:val="24"/>
          <w:u w:val="single"/>
          <w:lang w:val="en-US"/>
        </w:rPr>
        <w:t>DCC specific value</w:t>
      </w:r>
      <w:r w:rsidRPr="00537484">
        <w:rPr>
          <w:rFonts w:eastAsia="Arial"/>
          <w:color w:val="000000"/>
          <w:sz w:val="24"/>
          <w:lang w:val="en-US"/>
        </w:rPr>
        <w:t xml:space="preserve"> to be applied as ‘Y’ (or, where the DCC permits this value to be a range ‘Y1-Y2’) when the Workgroup reviews the DCC specification obligations.</w:t>
      </w:r>
    </w:p>
    <w:p w14:paraId="14B9920C" w14:textId="77777777" w:rsidR="00B80B9C" w:rsidRDefault="00B80B9C" w:rsidP="00475604">
      <w:pPr>
        <w:spacing w:before="0" w:after="0" w:line="240" w:lineRule="auto"/>
        <w:jc w:val="both"/>
        <w:textAlignment w:val="baseline"/>
        <w:rPr>
          <w:rFonts w:eastAsia="Arial"/>
          <w:color w:val="000000"/>
          <w:sz w:val="24"/>
          <w:lang w:val="en-US"/>
        </w:rPr>
      </w:pPr>
    </w:p>
    <w:p w14:paraId="2E249F91" w14:textId="77777777" w:rsidR="00B80B9C" w:rsidRDefault="00B80B9C" w:rsidP="00475604">
      <w:pPr>
        <w:spacing w:before="0" w:after="0" w:line="240" w:lineRule="auto"/>
        <w:jc w:val="both"/>
        <w:textAlignment w:val="baseline"/>
        <w:rPr>
          <w:rFonts w:eastAsia="Arial"/>
          <w:color w:val="000000"/>
          <w:sz w:val="24"/>
          <w:lang w:val="en-US"/>
        </w:rPr>
      </w:pPr>
      <w:r w:rsidRPr="00537484">
        <w:rPr>
          <w:rFonts w:eastAsia="Arial"/>
          <w:color w:val="000000"/>
          <w:sz w:val="24"/>
          <w:lang w:val="en-US"/>
        </w:rPr>
        <w:t>It is proposed that, if approved, the party or parties who are responsible for the specification of the value(s)</w:t>
      </w:r>
      <w:r>
        <w:rPr>
          <w:rStyle w:val="FootnoteReference"/>
          <w:rFonts w:eastAsia="Arial"/>
          <w:color w:val="000000"/>
          <w:sz w:val="24"/>
          <w:lang w:val="en-US"/>
        </w:rPr>
        <w:footnoteReference w:id="30"/>
      </w:r>
      <w:r w:rsidRPr="00537484">
        <w:rPr>
          <w:rFonts w:eastAsia="Arial"/>
          <w:color w:val="000000"/>
          <w:sz w:val="24"/>
          <w:lang w:val="en-US"/>
        </w:rPr>
        <w:t xml:space="preserve"> would be required to populate the transparent reporting template; i.e. replace the ‘X’ (or ‘X1-X2’) or ‘Y’ (or ‘Y1-Y2’); with their respective value</w:t>
      </w:r>
      <w:r>
        <w:rPr>
          <w:rStyle w:val="FootnoteReference"/>
          <w:rFonts w:eastAsia="Arial"/>
          <w:color w:val="000000"/>
          <w:sz w:val="24"/>
          <w:lang w:val="en-US"/>
        </w:rPr>
        <w:footnoteReference w:id="31"/>
      </w:r>
      <w:r w:rsidRPr="00537484">
        <w:rPr>
          <w:rFonts w:eastAsia="Arial"/>
          <w:color w:val="000000"/>
          <w:sz w:val="24"/>
          <w:lang w:val="en-US"/>
        </w:rPr>
        <w:t xml:space="preserve"> by Friday 7</w:t>
      </w:r>
      <w:r w:rsidRPr="00537484">
        <w:rPr>
          <w:rFonts w:eastAsia="Arial"/>
          <w:color w:val="000000"/>
          <w:sz w:val="24"/>
          <w:vertAlign w:val="superscript"/>
          <w:lang w:val="en-US"/>
        </w:rPr>
        <w:t>th</w:t>
      </w:r>
      <w:r w:rsidRPr="00537484">
        <w:rPr>
          <w:rFonts w:eastAsia="Arial"/>
          <w:color w:val="000000"/>
          <w:sz w:val="24"/>
          <w:lang w:val="en-US"/>
        </w:rPr>
        <w:t xml:space="preserve"> December 2018 at the latest, although they would be free to do so prior to this date if they wished</w:t>
      </w:r>
      <w:r>
        <w:rPr>
          <w:rStyle w:val="FootnoteReference"/>
          <w:rFonts w:eastAsia="Arial"/>
          <w:color w:val="000000"/>
          <w:sz w:val="24"/>
          <w:lang w:val="en-US"/>
        </w:rPr>
        <w:footnoteReference w:id="32"/>
      </w:r>
      <w:r w:rsidRPr="00537484">
        <w:rPr>
          <w:rFonts w:eastAsia="Arial"/>
          <w:color w:val="000000"/>
          <w:sz w:val="24"/>
          <w:lang w:val="en-US"/>
        </w:rPr>
        <w:t>.</w:t>
      </w:r>
    </w:p>
    <w:p w14:paraId="4E0A42E9" w14:textId="77777777" w:rsidR="00B80B9C" w:rsidRPr="00537484" w:rsidRDefault="00B80B9C" w:rsidP="009B4BD8">
      <w:pPr>
        <w:spacing w:before="0" w:after="0" w:line="240" w:lineRule="auto"/>
        <w:ind w:right="144"/>
        <w:jc w:val="both"/>
        <w:textAlignment w:val="baseline"/>
        <w:rPr>
          <w:rFonts w:eastAsia="Arial"/>
          <w:color w:val="000000"/>
          <w:sz w:val="24"/>
        </w:rPr>
      </w:pPr>
    </w:p>
    <w:p w14:paraId="7AB5B830" w14:textId="77777777" w:rsidR="00B80B9C" w:rsidRPr="00537484" w:rsidRDefault="00B80B9C" w:rsidP="009B4BD8">
      <w:pPr>
        <w:spacing w:before="0" w:after="0" w:line="240" w:lineRule="auto"/>
        <w:ind w:right="72"/>
        <w:jc w:val="both"/>
        <w:textAlignment w:val="baseline"/>
        <w:rPr>
          <w:rFonts w:eastAsia="Arial"/>
          <w:color w:val="000000"/>
          <w:spacing w:val="-3"/>
          <w:sz w:val="24"/>
          <w:lang w:val="en-US"/>
        </w:rPr>
      </w:pPr>
      <w:r w:rsidRPr="00537484">
        <w:rPr>
          <w:rFonts w:eastAsia="Arial"/>
          <w:color w:val="000000"/>
          <w:spacing w:val="-3"/>
          <w:sz w:val="24"/>
          <w:lang w:val="en-US"/>
        </w:rPr>
        <w:t>Where, going forward beyond Friday 7</w:t>
      </w:r>
      <w:r w:rsidRPr="00537484">
        <w:rPr>
          <w:rFonts w:eastAsia="Arial"/>
          <w:color w:val="000000"/>
          <w:spacing w:val="-3"/>
          <w:sz w:val="24"/>
          <w:vertAlign w:val="superscript"/>
          <w:lang w:val="en-US"/>
        </w:rPr>
        <w:t>th</w:t>
      </w:r>
      <w:r w:rsidRPr="00537484">
        <w:rPr>
          <w:rFonts w:eastAsia="Arial"/>
          <w:color w:val="000000"/>
          <w:spacing w:val="-3"/>
          <w:sz w:val="24"/>
          <w:lang w:val="en-US"/>
        </w:rPr>
        <w:t xml:space="preserve"> December 2018, the party or parties who are responsible for the specification of the value(s) etc., wished to change the said </w:t>
      </w:r>
      <w:r w:rsidRPr="00537484">
        <w:rPr>
          <w:rFonts w:eastAsia="Arial"/>
          <w:color w:val="000000"/>
          <w:spacing w:val="-3"/>
          <w:sz w:val="24"/>
          <w:lang w:val="en-US"/>
        </w:rPr>
        <w:lastRenderedPageBreak/>
        <w:t>value</w:t>
      </w:r>
      <w:r>
        <w:rPr>
          <w:rStyle w:val="FootnoteReference"/>
          <w:rFonts w:eastAsia="Arial"/>
          <w:color w:val="000000"/>
          <w:spacing w:val="-3"/>
          <w:sz w:val="24"/>
          <w:lang w:val="en-US"/>
        </w:rPr>
        <w:footnoteReference w:id="33"/>
      </w:r>
      <w:r w:rsidRPr="00537484">
        <w:rPr>
          <w:rFonts w:eastAsia="Arial"/>
          <w:color w:val="000000"/>
          <w:spacing w:val="-3"/>
          <w:sz w:val="24"/>
          <w:lang w:val="en-US"/>
        </w:rPr>
        <w:t>they would provide to National Grid SO</w:t>
      </w:r>
      <w:r>
        <w:rPr>
          <w:rStyle w:val="FootnoteReference"/>
          <w:rFonts w:eastAsia="Arial"/>
          <w:color w:val="000000"/>
          <w:spacing w:val="-3"/>
          <w:sz w:val="24"/>
          <w:lang w:val="en-US"/>
        </w:rPr>
        <w:footnoteReference w:id="34"/>
      </w:r>
      <w:r w:rsidRPr="00537484">
        <w:rPr>
          <w:rFonts w:eastAsia="Arial"/>
          <w:color w:val="000000"/>
          <w:spacing w:val="-3"/>
          <w:sz w:val="24"/>
          <w:lang w:val="en-US"/>
        </w:rPr>
        <w:t xml:space="preserve"> their updated value</w:t>
      </w:r>
      <w:r>
        <w:rPr>
          <w:rStyle w:val="FootnoteReference"/>
          <w:rFonts w:eastAsia="Arial"/>
          <w:color w:val="000000"/>
          <w:spacing w:val="-3"/>
          <w:sz w:val="24"/>
          <w:lang w:val="en-US"/>
        </w:rPr>
        <w:footnoteReference w:id="35"/>
      </w:r>
      <w:r w:rsidRPr="00537484">
        <w:rPr>
          <w:rFonts w:eastAsia="Arial"/>
          <w:color w:val="000000"/>
          <w:spacing w:val="-3"/>
          <w:sz w:val="24"/>
          <w:lang w:val="en-US"/>
        </w:rPr>
        <w:t xml:space="preserve"> within one Business Day of the party or parties specifying the new said value</w:t>
      </w:r>
      <w:r w:rsidRPr="00537484">
        <w:rPr>
          <w:rFonts w:eastAsia="Arial"/>
          <w:color w:val="000000"/>
          <w:spacing w:val="-3"/>
          <w:sz w:val="24"/>
          <w:vertAlign w:val="superscript"/>
          <w:lang w:val="en-US"/>
        </w:rPr>
        <w:t>15</w:t>
      </w:r>
      <w:r w:rsidRPr="00537484">
        <w:rPr>
          <w:rFonts w:eastAsia="Arial"/>
          <w:color w:val="000000"/>
          <w:spacing w:val="-3"/>
          <w:sz w:val="24"/>
          <w:lang w:val="en-US"/>
        </w:rPr>
        <w:t xml:space="preserve"> and National Grid SO would, within </w:t>
      </w:r>
      <w:r w:rsidRPr="0086773E">
        <w:rPr>
          <w:rFonts w:eastAsia="Arial"/>
          <w:color w:val="000000"/>
          <w:spacing w:val="-3"/>
          <w:sz w:val="24"/>
          <w:lang w:val="en-US"/>
        </w:rPr>
        <w:t>one Business Day amend, update</w:t>
      </w:r>
      <w:r w:rsidRPr="00537484">
        <w:rPr>
          <w:rFonts w:eastAsia="Arial"/>
          <w:color w:val="000000"/>
          <w:spacing w:val="-3"/>
          <w:sz w:val="24"/>
          <w:lang w:val="en-US"/>
        </w:rPr>
        <w:t xml:space="preserve"> and (re)publish the transparent reporting template.</w:t>
      </w:r>
    </w:p>
    <w:p w14:paraId="2867F795" w14:textId="77777777" w:rsidR="00B80B9C" w:rsidRDefault="00B80B9C" w:rsidP="009B4BD8">
      <w:pPr>
        <w:spacing w:before="0" w:after="0" w:line="240" w:lineRule="auto"/>
        <w:ind w:right="-716"/>
        <w:jc w:val="both"/>
        <w:textAlignment w:val="baseline"/>
        <w:rPr>
          <w:rFonts w:eastAsia="Arial"/>
          <w:color w:val="000000"/>
          <w:sz w:val="24"/>
          <w:lang w:val="en-US"/>
        </w:rPr>
      </w:pPr>
    </w:p>
    <w:p w14:paraId="3791E991" w14:textId="77777777" w:rsidR="00B80B9C" w:rsidRPr="00F6157F" w:rsidRDefault="00B80B9C" w:rsidP="00475604">
      <w:pPr>
        <w:spacing w:before="0" w:after="0" w:line="240" w:lineRule="auto"/>
        <w:ind w:right="57"/>
        <w:jc w:val="both"/>
        <w:textAlignment w:val="baseline"/>
        <w:rPr>
          <w:rFonts w:eastAsia="Arial"/>
          <w:color w:val="000000"/>
          <w:sz w:val="24"/>
        </w:rPr>
      </w:pPr>
      <w:r w:rsidRPr="00F6157F">
        <w:rPr>
          <w:rFonts w:eastAsia="Arial"/>
          <w:color w:val="000000"/>
          <w:sz w:val="24"/>
          <w:lang w:val="en-US"/>
        </w:rPr>
        <w:t>The change in the said value</w:t>
      </w:r>
      <w:r>
        <w:rPr>
          <w:rStyle w:val="FootnoteReference"/>
          <w:rFonts w:eastAsia="Arial"/>
          <w:color w:val="000000"/>
          <w:sz w:val="24"/>
          <w:lang w:val="en-US"/>
        </w:rPr>
        <w:footnoteReference w:id="36"/>
      </w:r>
      <w:r w:rsidRPr="00F6157F">
        <w:rPr>
          <w:rFonts w:eastAsia="Arial"/>
          <w:color w:val="000000"/>
          <w:sz w:val="24"/>
          <w:lang w:val="en-US"/>
        </w:rPr>
        <w:t xml:space="preserve"> would take effect from 00:01 on the next Business Day after the Business Day</w:t>
      </w:r>
      <w:r>
        <w:rPr>
          <w:rStyle w:val="FootnoteReference"/>
          <w:rFonts w:eastAsia="Arial"/>
          <w:color w:val="000000"/>
          <w:sz w:val="24"/>
          <w:lang w:val="en-US"/>
        </w:rPr>
        <w:footnoteReference w:id="37"/>
      </w:r>
      <w:r w:rsidRPr="00F6157F">
        <w:rPr>
          <w:rFonts w:eastAsia="Arial"/>
          <w:color w:val="000000"/>
          <w:sz w:val="24"/>
          <w:lang w:val="en-US"/>
        </w:rPr>
        <w:t xml:space="preserve"> that the amended and updated transparent reporting template was (re)published by National Grid SO.</w:t>
      </w:r>
    </w:p>
    <w:p w14:paraId="73BA42BA" w14:textId="77777777" w:rsidR="00B80B9C" w:rsidRDefault="00B80B9C" w:rsidP="00475604">
      <w:pPr>
        <w:spacing w:before="0" w:after="0" w:line="240" w:lineRule="auto"/>
        <w:ind w:right="57"/>
        <w:jc w:val="both"/>
        <w:textAlignment w:val="baseline"/>
        <w:rPr>
          <w:rFonts w:eastAsia="Arial"/>
          <w:color w:val="000000"/>
          <w:sz w:val="24"/>
          <w:lang w:val="en-US"/>
        </w:rPr>
      </w:pPr>
    </w:p>
    <w:p w14:paraId="4B9EDEB8" w14:textId="77777777" w:rsidR="00B80B9C" w:rsidRPr="00F6157F" w:rsidRDefault="00B80B9C" w:rsidP="00475604">
      <w:pPr>
        <w:spacing w:before="0" w:after="0" w:line="240" w:lineRule="auto"/>
        <w:ind w:right="57"/>
        <w:jc w:val="both"/>
        <w:textAlignment w:val="baseline"/>
        <w:rPr>
          <w:rFonts w:eastAsia="Arial"/>
          <w:color w:val="000000"/>
          <w:sz w:val="24"/>
        </w:rPr>
      </w:pPr>
      <w:r w:rsidRPr="00F6157F">
        <w:rPr>
          <w:rFonts w:eastAsia="Arial"/>
          <w:color w:val="000000"/>
          <w:sz w:val="24"/>
          <w:lang w:val="en-US"/>
        </w:rPr>
        <w:t xml:space="preserve">We recognise that in respect of a </w:t>
      </w:r>
      <w:r w:rsidRPr="00F6157F">
        <w:rPr>
          <w:rFonts w:eastAsia="Arial"/>
          <w:i/>
          <w:color w:val="000000"/>
          <w:sz w:val="24"/>
          <w:u w:val="single"/>
          <w:lang w:val="en-US"/>
        </w:rPr>
        <w:t xml:space="preserve">DCC specific value </w:t>
      </w:r>
      <w:r w:rsidRPr="00F6157F">
        <w:rPr>
          <w:rFonts w:eastAsia="Arial"/>
          <w:color w:val="000000"/>
          <w:sz w:val="24"/>
          <w:lang w:val="en-US"/>
        </w:rPr>
        <w:t>that there may be reservations around the confidentiality of the value(s) concerned. We note however, that such reservations would not be relevant where a derogation has been granted, from the DCC value(s), as the applicable value(s) in that case would be published, as part of the derogation notice, by the NRA.</w:t>
      </w:r>
    </w:p>
    <w:p w14:paraId="28D30A25" w14:textId="77777777" w:rsidR="00B80B9C" w:rsidRDefault="00B80B9C" w:rsidP="00475604">
      <w:pPr>
        <w:spacing w:before="0" w:after="0" w:line="240" w:lineRule="auto"/>
        <w:ind w:right="57"/>
        <w:jc w:val="both"/>
        <w:textAlignment w:val="baseline"/>
        <w:rPr>
          <w:rFonts w:eastAsia="Arial"/>
          <w:color w:val="000000"/>
          <w:sz w:val="24"/>
          <w:lang w:val="en-US"/>
        </w:rPr>
      </w:pPr>
    </w:p>
    <w:p w14:paraId="4338E3FD" w14:textId="77777777" w:rsidR="00B80B9C" w:rsidRPr="00F6157F" w:rsidRDefault="00B80B9C" w:rsidP="00475604">
      <w:pPr>
        <w:spacing w:before="0" w:after="0" w:line="240" w:lineRule="auto"/>
        <w:ind w:right="57"/>
        <w:jc w:val="both"/>
        <w:textAlignment w:val="baseline"/>
        <w:rPr>
          <w:rFonts w:eastAsia="Arial"/>
          <w:color w:val="000000"/>
          <w:sz w:val="24"/>
        </w:rPr>
      </w:pPr>
      <w:r w:rsidRPr="00F6157F">
        <w:rPr>
          <w:rFonts w:eastAsia="Arial"/>
          <w:color w:val="000000"/>
          <w:sz w:val="24"/>
          <w:lang w:val="en-US"/>
        </w:rPr>
        <w:t xml:space="preserve">Nevertheless, in recognition of the reservations around the confidentiality of the value(s) we would propose the following approach. Where an organisation concerned with specifying the value(s) has agreed the </w:t>
      </w:r>
      <w:r w:rsidRPr="00F6157F">
        <w:rPr>
          <w:rFonts w:eastAsia="Arial"/>
          <w:i/>
          <w:color w:val="000000"/>
          <w:sz w:val="24"/>
          <w:u w:val="single"/>
          <w:lang w:val="en-US"/>
        </w:rPr>
        <w:t>DCC specific value (s)</w:t>
      </w:r>
      <w:r w:rsidRPr="00F6157F">
        <w:rPr>
          <w:rFonts w:eastAsia="Arial"/>
          <w:color w:val="000000"/>
          <w:sz w:val="24"/>
          <w:lang w:val="en-US"/>
        </w:rPr>
        <w:t xml:space="preserve"> for less than four sites then those values would only be notified to Ofgem.</w:t>
      </w:r>
    </w:p>
    <w:p w14:paraId="788F43BD" w14:textId="77777777" w:rsidR="00B80B9C" w:rsidRDefault="00B80B9C" w:rsidP="00475604">
      <w:pPr>
        <w:spacing w:before="0" w:after="0" w:line="240" w:lineRule="auto"/>
        <w:ind w:right="57"/>
        <w:jc w:val="both"/>
        <w:textAlignment w:val="baseline"/>
        <w:rPr>
          <w:rFonts w:eastAsia="Arial"/>
          <w:color w:val="000000"/>
          <w:sz w:val="24"/>
          <w:lang w:val="en-US"/>
        </w:rPr>
      </w:pPr>
    </w:p>
    <w:p w14:paraId="2B2699E8" w14:textId="77777777" w:rsidR="00B80B9C" w:rsidRPr="00F6157F" w:rsidRDefault="00B80B9C" w:rsidP="00475604">
      <w:pPr>
        <w:spacing w:before="0" w:after="0" w:line="240" w:lineRule="auto"/>
        <w:ind w:right="57"/>
        <w:jc w:val="both"/>
        <w:textAlignment w:val="baseline"/>
        <w:rPr>
          <w:rFonts w:eastAsia="Arial"/>
          <w:color w:val="000000"/>
          <w:sz w:val="24"/>
        </w:rPr>
      </w:pPr>
      <w:r w:rsidRPr="00F6157F">
        <w:rPr>
          <w:rFonts w:eastAsia="Arial"/>
          <w:color w:val="000000"/>
          <w:sz w:val="24"/>
          <w:lang w:val="en-US"/>
        </w:rPr>
        <w:t xml:space="preserve">However, where four or more such sites had the </w:t>
      </w:r>
      <w:r w:rsidRPr="00F6157F">
        <w:rPr>
          <w:rFonts w:eastAsia="Arial"/>
          <w:i/>
          <w:color w:val="000000"/>
          <w:sz w:val="24"/>
          <w:u w:val="single"/>
          <w:lang w:val="en-US"/>
        </w:rPr>
        <w:t>DCC specific value(s)</w:t>
      </w:r>
      <w:r w:rsidRPr="00F6157F">
        <w:rPr>
          <w:rFonts w:eastAsia="Arial"/>
          <w:color w:val="000000"/>
          <w:sz w:val="24"/>
          <w:lang w:val="en-US"/>
        </w:rPr>
        <w:t xml:space="preserve"> then all these values (or more likely the range of the said values) would be notified (by the organisation concerned) via the transparent reporting template, rather than to Ofgem only. We have shown this in columns AF-AY (in light blue) in the illustrative representation of the transparent reporting template. We also recognise that the Workgroup might wish to consider if these </w:t>
      </w:r>
      <w:r w:rsidRPr="00F6157F">
        <w:rPr>
          <w:rFonts w:eastAsia="Arial"/>
          <w:i/>
          <w:color w:val="000000"/>
          <w:sz w:val="24"/>
          <w:u w:val="single"/>
          <w:lang w:val="en-US"/>
        </w:rPr>
        <w:t>DCC specifi</w:t>
      </w:r>
      <w:r>
        <w:rPr>
          <w:rFonts w:eastAsia="Arial"/>
          <w:i/>
          <w:color w:val="000000"/>
          <w:sz w:val="24"/>
          <w:u w:val="single"/>
          <w:lang w:val="en-US"/>
        </w:rPr>
        <w:t>c value</w:t>
      </w:r>
      <w:r w:rsidRPr="00F6157F">
        <w:rPr>
          <w:rFonts w:eastAsia="Arial"/>
          <w:i/>
          <w:color w:val="000000"/>
          <w:sz w:val="24"/>
          <w:u w:val="single"/>
          <w:lang w:val="en-US"/>
        </w:rPr>
        <w:t>(s)</w:t>
      </w:r>
      <w:r w:rsidRPr="00F6157F">
        <w:rPr>
          <w:rFonts w:eastAsia="Arial"/>
          <w:color w:val="000000"/>
          <w:sz w:val="24"/>
          <w:lang w:val="en-US"/>
        </w:rPr>
        <w:t xml:space="preserve"> should be published by party type (if appropriate) as per Article 3(1) (a)-(d)</w:t>
      </w:r>
      <w:r>
        <w:rPr>
          <w:rStyle w:val="FootnoteReference"/>
          <w:rFonts w:eastAsia="Arial"/>
          <w:color w:val="000000"/>
          <w:sz w:val="24"/>
          <w:lang w:val="en-US"/>
        </w:rPr>
        <w:footnoteReference w:id="38"/>
      </w:r>
    </w:p>
    <w:p w14:paraId="02EB10A8" w14:textId="77777777" w:rsidR="00B80B9C" w:rsidRDefault="00B80B9C" w:rsidP="00475604">
      <w:pPr>
        <w:spacing w:before="0" w:after="0" w:line="240" w:lineRule="auto"/>
        <w:ind w:right="57"/>
        <w:jc w:val="both"/>
        <w:textAlignment w:val="baseline"/>
        <w:rPr>
          <w:rFonts w:eastAsia="Arial"/>
          <w:color w:val="000000"/>
          <w:sz w:val="24"/>
          <w:lang w:val="en-US"/>
        </w:rPr>
      </w:pPr>
    </w:p>
    <w:p w14:paraId="0EEAB96D" w14:textId="77777777" w:rsidR="00B80B9C" w:rsidRDefault="00B80B9C" w:rsidP="00475604">
      <w:pPr>
        <w:spacing w:before="0" w:after="0" w:line="240" w:lineRule="auto"/>
        <w:ind w:right="57"/>
        <w:jc w:val="both"/>
        <w:textAlignment w:val="baseline"/>
        <w:rPr>
          <w:rFonts w:eastAsia="Arial"/>
          <w:color w:val="000000"/>
          <w:sz w:val="22"/>
          <w:lang w:val="en-US"/>
        </w:rPr>
      </w:pPr>
      <w:r w:rsidRPr="00F6157F">
        <w:rPr>
          <w:rFonts w:eastAsia="Arial"/>
          <w:color w:val="000000"/>
          <w:sz w:val="24"/>
          <w:lang w:val="en-US"/>
        </w:rPr>
        <w:t>Finally, for completeness, we would propose that where a derogation has been granted by Ofgem that the value</w:t>
      </w:r>
      <w:r>
        <w:rPr>
          <w:rStyle w:val="FootnoteReference"/>
          <w:rFonts w:eastAsia="Arial"/>
          <w:color w:val="000000"/>
          <w:sz w:val="24"/>
          <w:lang w:val="en-US"/>
        </w:rPr>
        <w:footnoteReference w:id="39"/>
      </w:r>
      <w:r w:rsidRPr="00F6157F">
        <w:rPr>
          <w:rFonts w:eastAsia="Arial"/>
          <w:color w:val="000000"/>
          <w:sz w:val="24"/>
          <w:lang w:val="en-US"/>
        </w:rPr>
        <w:t xml:space="preserve"> concerned would also be placed on the transparent reporting template</w:t>
      </w:r>
      <w:r>
        <w:rPr>
          <w:rStyle w:val="FootnoteReference"/>
          <w:rFonts w:eastAsia="Arial"/>
          <w:color w:val="000000"/>
          <w:sz w:val="24"/>
          <w:lang w:val="en-US"/>
        </w:rPr>
        <w:footnoteReference w:id="40"/>
      </w:r>
      <w:r w:rsidRPr="00F6157F">
        <w:rPr>
          <w:rFonts w:eastAsia="Arial"/>
          <w:color w:val="000000"/>
          <w:sz w:val="24"/>
          <w:lang w:val="en-US"/>
        </w:rPr>
        <w:t xml:space="preserve"> by the relevant organisation</w:t>
      </w:r>
      <w:r>
        <w:rPr>
          <w:rStyle w:val="FootnoteReference"/>
          <w:rFonts w:eastAsia="Arial"/>
          <w:color w:val="000000"/>
          <w:sz w:val="24"/>
          <w:lang w:val="en-US"/>
        </w:rPr>
        <w:footnoteReference w:id="41"/>
      </w:r>
      <w:r w:rsidRPr="00F6157F">
        <w:rPr>
          <w:rFonts w:eastAsia="Arial"/>
          <w:color w:val="000000"/>
          <w:sz w:val="24"/>
          <w:lang w:val="en-US"/>
        </w:rPr>
        <w:t xml:space="preserve"> (or, if appropriate, organisations). We have shown this in columns AZ-BS (in orange) in the illustrative representation of the transparent reporting template</w:t>
      </w:r>
      <w:r>
        <w:rPr>
          <w:rFonts w:eastAsia="Arial"/>
          <w:color w:val="000000"/>
          <w:sz w:val="22"/>
          <w:lang w:val="en-US"/>
        </w:rPr>
        <w:t>.</w:t>
      </w:r>
    </w:p>
    <w:p w14:paraId="5DD84D82" w14:textId="1ED253AE" w:rsidR="00B80B9C" w:rsidRPr="00D07A3E" w:rsidRDefault="00702E81" w:rsidP="00475604">
      <w:pPr>
        <w:spacing w:before="0" w:after="0" w:line="240" w:lineRule="auto"/>
        <w:ind w:right="57"/>
        <w:jc w:val="both"/>
        <w:textAlignment w:val="baseline"/>
        <w:rPr>
          <w:rFonts w:ascii="Tahoma" w:eastAsia="Tahoma" w:hAnsi="Tahoma"/>
          <w:color w:val="000000"/>
          <w:sz w:val="12"/>
          <w:vertAlign w:val="superscript"/>
        </w:rPr>
      </w:pPr>
      <w:r>
        <w:rPr>
          <w:noProof/>
          <w:lang w:val="en-US" w:eastAsia="en-US"/>
        </w:rPr>
        <mc:AlternateContent>
          <mc:Choice Requires="wps">
            <w:drawing>
              <wp:anchor distT="0" distB="0" distL="0" distR="0" simplePos="0" relativeHeight="251673088" behindDoc="1" locked="0" layoutInCell="1" allowOverlap="1" wp14:anchorId="2AFFFBD7" wp14:editId="7802CF29">
                <wp:simplePos x="0" y="0"/>
                <wp:positionH relativeFrom="page">
                  <wp:posOffset>5186680</wp:posOffset>
                </wp:positionH>
                <wp:positionV relativeFrom="page">
                  <wp:posOffset>10459085</wp:posOffset>
                </wp:positionV>
                <wp:extent cx="497205" cy="123190"/>
                <wp:effectExtent l="0" t="0" r="17145" b="10160"/>
                <wp:wrapSquare wrapText="bothSides"/>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205" cy="123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8B8AF8" w14:textId="77777777" w:rsidR="003D11CB" w:rsidRDefault="003D11CB" w:rsidP="00B80B9C">
                            <w:pPr>
                              <w:spacing w:before="1" w:line="187" w:lineRule="exact"/>
                              <w:textAlignment w:val="baseline"/>
                              <w:rPr>
                                <w:rFonts w:eastAsia="Arial"/>
                                <w:color w:val="000000"/>
                                <w:spacing w:val="7"/>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FFFBD7" id="Text Box 42" o:spid="_x0000_s1039" type="#_x0000_t202" style="position:absolute;left:0;text-align:left;margin-left:408.4pt;margin-top:823.55pt;width:39.15pt;height:9.7pt;z-index:-2516433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" filled="f" stroked="f">
                <v:textbox inset="0,0,0,0">
                  <w:txbxContent>
                    <w:p w14:paraId="148B8AF8" w14:textId="77777777" w:rsidR="003D11CB" w:rsidRDefault="003D11CB" w:rsidP="00B80B9C">
                      <w:pPr>
                        <w:spacing w:before="1" w:line="187" w:lineRule="exact"/>
                        <w:textAlignment w:val="baseline"/>
                        <w:rPr>
                          <w:rFonts w:eastAsia="Arial"/>
                          <w:color w:val="000000"/>
                          <w:spacing w:val="7"/>
                          <w:sz w:val="16"/>
                        </w:rPr>
                      </w:pPr>
                    </w:p>
                  </w:txbxContent>
                </v:textbox>
                <w10:wrap type="square" anchorx="page" anchory="page"/>
              </v:shape>
            </w:pict>
          </mc:Fallback>
        </mc:AlternateContent>
      </w:r>
    </w:p>
    <w:p w14:paraId="4E226CEF" w14:textId="77777777" w:rsidR="00F85934" w:rsidRDefault="00F85934" w:rsidP="00F85934">
      <w:pPr>
        <w:pStyle w:val="Heading4"/>
        <w:numPr>
          <w:ilvl w:val="0"/>
          <w:numId w:val="0"/>
        </w:numPr>
        <w:spacing w:before="0" w:after="0" w:line="240" w:lineRule="auto"/>
        <w:rPr>
          <w:rFonts w:ascii="Arial" w:eastAsia="Times New Roman" w:hAnsi="Arial"/>
          <w:b w:val="0"/>
          <w:i w:val="0"/>
          <w:color w:val="auto"/>
          <w:sz w:val="24"/>
        </w:rPr>
      </w:pPr>
    </w:p>
    <w:p w14:paraId="19B9FE91" w14:textId="6228AD2D" w:rsidR="00F85934" w:rsidRDefault="00F85934" w:rsidP="00F85934">
      <w:pPr>
        <w:pStyle w:val="Checklist"/>
      </w:pPr>
      <w:r>
        <w:t>4 Workgroup Discussions</w:t>
      </w:r>
    </w:p>
    <w:p w14:paraId="0F67D02E" w14:textId="77777777" w:rsidR="00F85934" w:rsidRDefault="00F85934" w:rsidP="00F85934">
      <w:pPr>
        <w:pStyle w:val="Heading4"/>
        <w:numPr>
          <w:ilvl w:val="0"/>
          <w:numId w:val="0"/>
        </w:numPr>
        <w:spacing w:before="0" w:after="0" w:line="240" w:lineRule="auto"/>
        <w:rPr>
          <w:rFonts w:ascii="Arial" w:eastAsia="Times New Roman" w:hAnsi="Arial"/>
          <w:b w:val="0"/>
          <w:i w:val="0"/>
          <w:color w:val="auto"/>
          <w:sz w:val="24"/>
        </w:rPr>
      </w:pPr>
    </w:p>
    <w:p w14:paraId="679434B7" w14:textId="7A7E61EC" w:rsidR="00F84F04" w:rsidRDefault="00F85934" w:rsidP="00B70FF8">
      <w:pPr>
        <w:pStyle w:val="Heading4"/>
        <w:numPr>
          <w:ilvl w:val="0"/>
          <w:numId w:val="0"/>
        </w:numPr>
        <w:spacing w:before="0" w:after="0" w:line="240" w:lineRule="auto"/>
        <w:jc w:val="both"/>
        <w:rPr>
          <w:rFonts w:ascii="Arial" w:eastAsia="Times New Roman" w:hAnsi="Arial"/>
          <w:b w:val="0"/>
          <w:i w:val="0"/>
          <w:color w:val="auto"/>
          <w:sz w:val="24"/>
        </w:rPr>
      </w:pPr>
      <w:r w:rsidRPr="00CE0903">
        <w:rPr>
          <w:rFonts w:ascii="Arial" w:eastAsia="Times New Roman" w:hAnsi="Arial"/>
          <w:b w:val="0"/>
          <w:i w:val="0"/>
          <w:color w:val="auto"/>
          <w:sz w:val="24"/>
        </w:rPr>
        <w:t>The Workgroup</w:t>
      </w:r>
      <w:r>
        <w:rPr>
          <w:rFonts w:ascii="Arial" w:eastAsia="Times New Roman" w:hAnsi="Arial"/>
          <w:b w:val="0"/>
          <w:i w:val="0"/>
          <w:color w:val="auto"/>
          <w:sz w:val="24"/>
        </w:rPr>
        <w:t xml:space="preserve"> first</w:t>
      </w:r>
      <w:r w:rsidRPr="00CE0903">
        <w:rPr>
          <w:rFonts w:ascii="Arial" w:eastAsia="Times New Roman" w:hAnsi="Arial"/>
          <w:b w:val="0"/>
          <w:i w:val="0"/>
          <w:color w:val="auto"/>
          <w:sz w:val="24"/>
        </w:rPr>
        <w:t xml:space="preserve"> convened in December 2018 to discuss the perceived issue, detail the scope of the proposed defect, devise potential solutions</w:t>
      </w:r>
      <w:ins w:id="117" w:author="Mullen (ESO), Paul J" w:date="2019-10-02T12:38:00Z">
        <w:r w:rsidR="00AD0CA0">
          <w:rPr>
            <w:rFonts w:ascii="Arial" w:eastAsia="Times New Roman" w:hAnsi="Arial"/>
            <w:b w:val="0"/>
            <w:i w:val="0"/>
            <w:color w:val="auto"/>
            <w:sz w:val="24"/>
          </w:rPr>
          <w:t xml:space="preserve">, </w:t>
        </w:r>
      </w:ins>
      <w:del w:id="118" w:author="Mullen (ESO), Paul J" w:date="2019-10-02T12:38:00Z">
        <w:r w:rsidRPr="00CE0903" w:rsidDel="00AD0CA0">
          <w:rPr>
            <w:rFonts w:ascii="Arial" w:eastAsia="Times New Roman" w:hAnsi="Arial"/>
            <w:b w:val="0"/>
            <w:i w:val="0"/>
            <w:color w:val="auto"/>
            <w:sz w:val="24"/>
          </w:rPr>
          <w:delText xml:space="preserve"> and </w:delText>
        </w:r>
      </w:del>
      <w:r w:rsidRPr="00CE0903">
        <w:rPr>
          <w:rFonts w:ascii="Arial" w:eastAsia="Times New Roman" w:hAnsi="Arial"/>
          <w:b w:val="0"/>
          <w:i w:val="0"/>
          <w:color w:val="auto"/>
          <w:sz w:val="24"/>
        </w:rPr>
        <w:t>assess the proposal in terms of the Applicable Grid Code</w:t>
      </w:r>
      <w:r>
        <w:rPr>
          <w:rFonts w:ascii="Arial" w:eastAsia="Times New Roman" w:hAnsi="Arial"/>
          <w:b w:val="0"/>
          <w:i w:val="0"/>
          <w:color w:val="auto"/>
          <w:sz w:val="24"/>
        </w:rPr>
        <w:t xml:space="preserve"> Objectives</w:t>
      </w:r>
      <w:ins w:id="119" w:author="Mullen (ESO), Paul J" w:date="2019-10-02T12:38:00Z">
        <w:r w:rsidR="00AD0CA0">
          <w:rPr>
            <w:rFonts w:ascii="Arial" w:eastAsia="Times New Roman" w:hAnsi="Arial"/>
            <w:b w:val="0"/>
            <w:i w:val="0"/>
            <w:color w:val="auto"/>
            <w:sz w:val="24"/>
          </w:rPr>
          <w:t xml:space="preserve"> and review the responses to the Workgroup Consultation</w:t>
        </w:r>
      </w:ins>
      <w:r>
        <w:rPr>
          <w:rFonts w:ascii="Arial" w:eastAsia="Times New Roman" w:hAnsi="Arial"/>
          <w:b w:val="0"/>
          <w:i w:val="0"/>
          <w:color w:val="auto"/>
          <w:sz w:val="24"/>
        </w:rPr>
        <w:t xml:space="preserve">.  </w:t>
      </w:r>
    </w:p>
    <w:p w14:paraId="55C5892D" w14:textId="77777777" w:rsidR="00F84F04" w:rsidRDefault="00F84F04" w:rsidP="00B70FF8">
      <w:pPr>
        <w:pStyle w:val="Heading4"/>
        <w:numPr>
          <w:ilvl w:val="0"/>
          <w:numId w:val="0"/>
        </w:numPr>
        <w:spacing w:before="0" w:after="0" w:line="240" w:lineRule="auto"/>
        <w:jc w:val="both"/>
        <w:rPr>
          <w:rFonts w:ascii="Arial" w:eastAsia="Times New Roman" w:hAnsi="Arial"/>
          <w:b w:val="0"/>
          <w:i w:val="0"/>
          <w:color w:val="auto"/>
          <w:sz w:val="24"/>
        </w:rPr>
      </w:pPr>
    </w:p>
    <w:p w14:paraId="48B97AFC" w14:textId="1E239587" w:rsidR="00D1161C" w:rsidRDefault="00AD0CA0" w:rsidP="00B70FF8">
      <w:pPr>
        <w:pStyle w:val="Heading4"/>
        <w:numPr>
          <w:ilvl w:val="0"/>
          <w:numId w:val="0"/>
        </w:numPr>
        <w:spacing w:before="0" w:after="0" w:line="240" w:lineRule="auto"/>
        <w:jc w:val="both"/>
      </w:pPr>
      <w:ins w:id="120" w:author="Mullen (ESO), Paul J" w:date="2019-10-02T12:39:00Z">
        <w:r w:rsidRPr="00AD0CA0">
          <w:rPr>
            <w:rFonts w:ascii="Arial" w:eastAsia="Times New Roman" w:hAnsi="Arial"/>
            <w:b w:val="0"/>
            <w:i w:val="0"/>
            <w:color w:val="auto"/>
            <w:sz w:val="24"/>
            <w:highlight w:val="yellow"/>
            <w:rPrChange w:id="121" w:author="Mullen (ESO), Paul J" w:date="2019-10-02T12:39:00Z">
              <w:rPr>
                <w:rFonts w:ascii="Arial" w:eastAsia="Times New Roman" w:hAnsi="Arial"/>
                <w:b w:val="0"/>
                <w:i w:val="0"/>
                <w:color w:val="auto"/>
                <w:sz w:val="24"/>
              </w:rPr>
            </w:rPrChange>
          </w:rPr>
          <w:t>10/11</w:t>
        </w:r>
      </w:ins>
      <w:del w:id="122" w:author="Mullen (ESO), Paul J" w:date="2019-10-02T12:39:00Z">
        <w:r w:rsidR="00D80170" w:rsidDel="00AD0CA0">
          <w:rPr>
            <w:rFonts w:ascii="Arial" w:eastAsia="Times New Roman" w:hAnsi="Arial"/>
            <w:b w:val="0"/>
            <w:i w:val="0"/>
            <w:color w:val="auto"/>
            <w:sz w:val="24"/>
          </w:rPr>
          <w:delText>8</w:delText>
        </w:r>
      </w:del>
      <w:r w:rsidR="00927D0E">
        <w:rPr>
          <w:rFonts w:ascii="Arial" w:eastAsia="Times New Roman" w:hAnsi="Arial"/>
          <w:b w:val="0"/>
          <w:i w:val="0"/>
          <w:color w:val="auto"/>
          <w:sz w:val="24"/>
        </w:rPr>
        <w:t xml:space="preserve"> </w:t>
      </w:r>
      <w:r w:rsidR="00F84F04">
        <w:rPr>
          <w:rFonts w:ascii="Arial" w:eastAsia="Times New Roman" w:hAnsi="Arial"/>
          <w:b w:val="0"/>
          <w:i w:val="0"/>
          <w:color w:val="auto"/>
          <w:sz w:val="24"/>
        </w:rPr>
        <w:t>Workgroup meetings were held.</w:t>
      </w:r>
    </w:p>
    <w:p w14:paraId="28D9EB40" w14:textId="77777777" w:rsidR="0031770D" w:rsidRDefault="0031770D" w:rsidP="00D1161C">
      <w:pPr>
        <w:pStyle w:val="NormalWeb"/>
        <w:spacing w:before="0" w:after="0"/>
        <w:rPr>
          <w:rFonts w:ascii="Helvetica" w:hAnsi="Helvetica" w:cs="Helvetica"/>
          <w:u w:val="single"/>
        </w:rPr>
      </w:pPr>
    </w:p>
    <w:p w14:paraId="17CB15A0" w14:textId="1D59AD6E" w:rsidR="00D1161C" w:rsidRPr="00A81A07" w:rsidRDefault="00D1161C" w:rsidP="00D1161C">
      <w:pPr>
        <w:pStyle w:val="NormalWeb"/>
        <w:spacing w:before="0" w:after="0"/>
        <w:rPr>
          <w:rFonts w:ascii="Helvetica" w:hAnsi="Helvetica" w:cs="Helvetica"/>
          <w:b/>
          <w:u w:val="single"/>
        </w:rPr>
      </w:pPr>
      <w:r w:rsidRPr="00A81A07">
        <w:rPr>
          <w:rFonts w:ascii="Helvetica" w:hAnsi="Helvetica" w:cs="Helvetica"/>
          <w:b/>
          <w:u w:val="single"/>
        </w:rPr>
        <w:t xml:space="preserve">Summary of Proposer’s </w:t>
      </w:r>
      <w:r w:rsidR="00F84F04" w:rsidRPr="00A81A07">
        <w:rPr>
          <w:rFonts w:ascii="Helvetica" w:hAnsi="Helvetica" w:cs="Helvetica"/>
          <w:b/>
          <w:u w:val="single"/>
        </w:rPr>
        <w:t xml:space="preserve">original </w:t>
      </w:r>
      <w:r w:rsidRPr="00A81A07">
        <w:rPr>
          <w:rFonts w:ascii="Helvetica" w:hAnsi="Helvetica" w:cs="Helvetica"/>
          <w:b/>
          <w:u w:val="single"/>
        </w:rPr>
        <w:t>solution</w:t>
      </w:r>
    </w:p>
    <w:p w14:paraId="5E8E8861" w14:textId="06A08466" w:rsidR="00D1161C" w:rsidRDefault="00D1161C" w:rsidP="00D1161C">
      <w:pPr>
        <w:pStyle w:val="NormalWeb"/>
        <w:spacing w:before="0" w:after="0"/>
        <w:rPr>
          <w:rFonts w:ascii="Helvetica" w:hAnsi="Helvetica" w:cs="Helvetica"/>
        </w:rPr>
      </w:pPr>
    </w:p>
    <w:p w14:paraId="7604822B" w14:textId="662E02EA" w:rsidR="00C76D1D" w:rsidRDefault="00D1161C" w:rsidP="00D1161C">
      <w:pPr>
        <w:pStyle w:val="NormalWeb"/>
        <w:spacing w:before="0" w:after="0"/>
        <w:rPr>
          <w:rFonts w:ascii="Arial" w:hAnsi="Arial" w:cs="Arial"/>
        </w:rPr>
      </w:pPr>
      <w:r>
        <w:rPr>
          <w:rFonts w:ascii="Arial" w:hAnsi="Arial" w:cs="Arial"/>
        </w:rPr>
        <w:t xml:space="preserve">The </w:t>
      </w:r>
      <w:r w:rsidR="004719F2">
        <w:rPr>
          <w:rFonts w:ascii="Arial" w:hAnsi="Arial" w:cs="Arial"/>
        </w:rPr>
        <w:t>P</w:t>
      </w:r>
      <w:r w:rsidR="00C76D1D">
        <w:rPr>
          <w:rFonts w:ascii="Arial" w:hAnsi="Arial" w:cs="Arial"/>
        </w:rPr>
        <w:t>ropose</w:t>
      </w:r>
      <w:r w:rsidR="004719F2">
        <w:rPr>
          <w:rFonts w:ascii="Arial" w:hAnsi="Arial" w:cs="Arial"/>
        </w:rPr>
        <w:t>r’s original</w:t>
      </w:r>
      <w:r w:rsidR="00C76D1D">
        <w:rPr>
          <w:rFonts w:ascii="Arial" w:hAnsi="Arial" w:cs="Arial"/>
        </w:rPr>
        <w:t xml:space="preserve"> solution </w:t>
      </w:r>
      <w:r w:rsidR="004719F2">
        <w:rPr>
          <w:rFonts w:ascii="Arial" w:hAnsi="Arial" w:cs="Arial"/>
        </w:rPr>
        <w:t>wa</w:t>
      </w:r>
      <w:r w:rsidR="00C76D1D">
        <w:rPr>
          <w:rFonts w:ascii="Arial" w:hAnsi="Arial" w:cs="Arial"/>
        </w:rPr>
        <w:t>s:</w:t>
      </w:r>
    </w:p>
    <w:p w14:paraId="621917FB" w14:textId="77777777" w:rsidR="00C76D1D" w:rsidRPr="0031770D" w:rsidRDefault="00C76D1D" w:rsidP="00C76D1D">
      <w:pPr>
        <w:pStyle w:val="NormalWeb"/>
        <w:spacing w:before="0" w:after="0"/>
        <w:jc w:val="both"/>
        <w:rPr>
          <w:rFonts w:ascii="Arial" w:hAnsi="Arial" w:cs="Arial"/>
          <w:sz w:val="22"/>
          <w:szCs w:val="22"/>
        </w:rPr>
      </w:pPr>
    </w:p>
    <w:p w14:paraId="2D8F80C3" w14:textId="3AF7A20E" w:rsidR="0031770D" w:rsidRPr="00C84A9A" w:rsidRDefault="00C76D1D" w:rsidP="0031770D">
      <w:pPr>
        <w:numPr>
          <w:ilvl w:val="0"/>
          <w:numId w:val="34"/>
        </w:numPr>
        <w:spacing w:before="0" w:after="0"/>
        <w:jc w:val="both"/>
        <w:rPr>
          <w:rFonts w:cs="Arial"/>
          <w:sz w:val="24"/>
        </w:rPr>
      </w:pPr>
      <w:r w:rsidRPr="00C84A9A">
        <w:rPr>
          <w:rFonts w:cs="Arial"/>
          <w:sz w:val="24"/>
        </w:rPr>
        <w:t xml:space="preserve">Creation of </w:t>
      </w:r>
      <w:r w:rsidR="00D1161C" w:rsidRPr="00C84A9A">
        <w:rPr>
          <w:rFonts w:cs="Arial"/>
          <w:sz w:val="24"/>
        </w:rPr>
        <w:t>a spreadsheet</w:t>
      </w:r>
      <w:r w:rsidR="0031770D" w:rsidRPr="00C84A9A">
        <w:rPr>
          <w:rStyle w:val="FootnoteReference"/>
          <w:rFonts w:cs="Arial"/>
          <w:sz w:val="24"/>
        </w:rPr>
        <w:footnoteReference w:id="42"/>
      </w:r>
      <w:r w:rsidR="00D1161C" w:rsidRPr="00C84A9A">
        <w:rPr>
          <w:rFonts w:cs="Arial"/>
          <w:sz w:val="24"/>
        </w:rPr>
        <w:t xml:space="preserve"> that relevant network operators such as Transmission System Operators (TSOs) and Distribution Network Operators (DNOs) will be </w:t>
      </w:r>
      <w:r w:rsidR="0031770D" w:rsidRPr="00C84A9A">
        <w:rPr>
          <w:rFonts w:cs="Arial"/>
          <w:sz w:val="24"/>
        </w:rPr>
        <w:t>required to completed and published by the ESO; and</w:t>
      </w:r>
    </w:p>
    <w:p w14:paraId="5704044F" w14:textId="160A91CF" w:rsidR="00D1161C" w:rsidRPr="00C84A9A" w:rsidRDefault="00C76D1D" w:rsidP="00C76D1D">
      <w:pPr>
        <w:pStyle w:val="NormalWeb"/>
        <w:numPr>
          <w:ilvl w:val="0"/>
          <w:numId w:val="36"/>
        </w:numPr>
        <w:spacing w:before="0" w:after="0"/>
        <w:jc w:val="both"/>
        <w:rPr>
          <w:rFonts w:ascii="Arial" w:hAnsi="Arial" w:cs="Arial"/>
        </w:rPr>
      </w:pPr>
      <w:r w:rsidRPr="00C84A9A">
        <w:rPr>
          <w:rFonts w:ascii="Arial" w:hAnsi="Arial" w:cs="Arial"/>
        </w:rPr>
        <w:t>D</w:t>
      </w:r>
      <w:r w:rsidR="00D1161C" w:rsidRPr="00C84A9A">
        <w:rPr>
          <w:rFonts w:ascii="Arial" w:hAnsi="Arial" w:cs="Arial"/>
        </w:rPr>
        <w:t>evelop</w:t>
      </w:r>
      <w:r w:rsidR="0031770D" w:rsidRPr="00C84A9A">
        <w:rPr>
          <w:rFonts w:ascii="Arial" w:hAnsi="Arial" w:cs="Arial"/>
        </w:rPr>
        <w:t xml:space="preserve">ment of </w:t>
      </w:r>
      <w:r w:rsidR="00D1161C" w:rsidRPr="00C84A9A">
        <w:rPr>
          <w:rFonts w:ascii="Arial" w:hAnsi="Arial" w:cs="Arial"/>
        </w:rPr>
        <w:t xml:space="preserve">new legal text for the Grid Code to </w:t>
      </w:r>
      <w:r w:rsidRPr="00C84A9A">
        <w:rPr>
          <w:rFonts w:ascii="Arial" w:hAnsi="Arial" w:cs="Arial"/>
        </w:rPr>
        <w:t xml:space="preserve">obligate </w:t>
      </w:r>
      <w:r w:rsidR="00D1161C" w:rsidRPr="00C84A9A">
        <w:rPr>
          <w:rFonts w:ascii="Arial" w:hAnsi="Arial" w:cs="Arial"/>
        </w:rPr>
        <w:t>the relevant parties to complete the spreadsheet.</w:t>
      </w:r>
    </w:p>
    <w:p w14:paraId="03D29572" w14:textId="7601C499" w:rsidR="00D1161C" w:rsidRDefault="00D1161C" w:rsidP="00D1161C">
      <w:pPr>
        <w:pStyle w:val="NormalWeb"/>
        <w:spacing w:before="0" w:after="0"/>
        <w:rPr>
          <w:rFonts w:ascii="Arial" w:hAnsi="Arial" w:cs="Arial"/>
        </w:rPr>
      </w:pPr>
    </w:p>
    <w:p w14:paraId="5C3BFCAB" w14:textId="6771101C" w:rsidR="00C76D1D" w:rsidRDefault="00C76D1D" w:rsidP="00C76D1D">
      <w:pPr>
        <w:pStyle w:val="Bullet1"/>
        <w:numPr>
          <w:ilvl w:val="0"/>
          <w:numId w:val="0"/>
        </w:numPr>
        <w:tabs>
          <w:tab w:val="left" w:pos="720"/>
        </w:tabs>
        <w:spacing w:after="0"/>
        <w:jc w:val="both"/>
        <w:rPr>
          <w:rFonts w:ascii="Arial" w:hAnsi="Arial" w:cs="Arial"/>
          <w:sz w:val="24"/>
          <w:szCs w:val="24"/>
        </w:rPr>
      </w:pPr>
      <w:r>
        <w:rPr>
          <w:rFonts w:ascii="Arial" w:hAnsi="Arial" w:cs="Arial"/>
          <w:sz w:val="24"/>
          <w:szCs w:val="24"/>
        </w:rPr>
        <w:t xml:space="preserve">The </w:t>
      </w:r>
      <w:r w:rsidR="009B3863">
        <w:rPr>
          <w:rFonts w:ascii="Arial" w:hAnsi="Arial" w:cs="Arial"/>
          <w:sz w:val="24"/>
          <w:szCs w:val="24"/>
        </w:rPr>
        <w:t xml:space="preserve">benefits </w:t>
      </w:r>
      <w:r>
        <w:rPr>
          <w:rFonts w:ascii="Arial" w:hAnsi="Arial" w:cs="Arial"/>
          <w:sz w:val="24"/>
          <w:szCs w:val="24"/>
        </w:rPr>
        <w:t xml:space="preserve">of the proposed </w:t>
      </w:r>
      <w:r w:rsidR="00F84F04">
        <w:rPr>
          <w:rFonts w:ascii="Arial" w:hAnsi="Arial" w:cs="Arial"/>
          <w:sz w:val="24"/>
          <w:szCs w:val="24"/>
        </w:rPr>
        <w:t xml:space="preserve">original </w:t>
      </w:r>
      <w:r>
        <w:rPr>
          <w:rFonts w:ascii="Arial" w:hAnsi="Arial" w:cs="Arial"/>
          <w:sz w:val="24"/>
          <w:szCs w:val="24"/>
        </w:rPr>
        <w:t>solution</w:t>
      </w:r>
      <w:r w:rsidR="009B3863">
        <w:rPr>
          <w:rFonts w:ascii="Arial" w:hAnsi="Arial" w:cs="Arial"/>
          <w:sz w:val="24"/>
          <w:szCs w:val="24"/>
        </w:rPr>
        <w:t xml:space="preserve"> from Proposer’s perspective</w:t>
      </w:r>
      <w:r>
        <w:rPr>
          <w:rFonts w:ascii="Arial" w:hAnsi="Arial" w:cs="Arial"/>
          <w:sz w:val="24"/>
          <w:szCs w:val="24"/>
        </w:rPr>
        <w:t xml:space="preserve"> is</w:t>
      </w:r>
      <w:r w:rsidR="00F84F04">
        <w:rPr>
          <w:rFonts w:ascii="Arial" w:hAnsi="Arial" w:cs="Arial"/>
          <w:sz w:val="24"/>
          <w:szCs w:val="24"/>
        </w:rPr>
        <w:t xml:space="preserve"> to</w:t>
      </w:r>
      <w:r>
        <w:rPr>
          <w:rFonts w:ascii="Arial" w:hAnsi="Arial" w:cs="Arial"/>
          <w:sz w:val="24"/>
          <w:szCs w:val="24"/>
        </w:rPr>
        <w:t>:</w:t>
      </w:r>
    </w:p>
    <w:p w14:paraId="671C6773" w14:textId="3E3F6746" w:rsidR="00C76D1D" w:rsidRDefault="00C76D1D" w:rsidP="00C76D1D">
      <w:pPr>
        <w:pStyle w:val="Bullet1"/>
        <w:numPr>
          <w:ilvl w:val="0"/>
          <w:numId w:val="0"/>
        </w:numPr>
        <w:tabs>
          <w:tab w:val="left" w:pos="720"/>
        </w:tabs>
        <w:spacing w:after="0"/>
        <w:jc w:val="both"/>
        <w:rPr>
          <w:rFonts w:ascii="Arial" w:hAnsi="Arial" w:cs="Arial"/>
          <w:sz w:val="24"/>
          <w:szCs w:val="24"/>
        </w:rPr>
      </w:pPr>
    </w:p>
    <w:p w14:paraId="2C4C2220" w14:textId="5F250E99" w:rsidR="00F84F04" w:rsidRPr="00F84F04" w:rsidRDefault="00F84F04" w:rsidP="00F84F04">
      <w:pPr>
        <w:pStyle w:val="Bullet1"/>
        <w:numPr>
          <w:ilvl w:val="0"/>
          <w:numId w:val="37"/>
        </w:numPr>
        <w:tabs>
          <w:tab w:val="left" w:pos="720"/>
        </w:tabs>
        <w:spacing w:after="0"/>
        <w:jc w:val="both"/>
        <w:rPr>
          <w:rFonts w:ascii="Arial" w:hAnsi="Arial" w:cs="Arial"/>
          <w:sz w:val="24"/>
          <w:szCs w:val="24"/>
        </w:rPr>
      </w:pPr>
      <w:r w:rsidRPr="00F84F04">
        <w:rPr>
          <w:rFonts w:ascii="Arial" w:hAnsi="Arial" w:cs="Arial"/>
          <w:sz w:val="24"/>
          <w:szCs w:val="24"/>
        </w:rPr>
        <w:t>Provide t</w:t>
      </w:r>
      <w:r w:rsidR="00B30B7C" w:rsidRPr="00F84F04">
        <w:rPr>
          <w:rFonts w:ascii="Arial" w:hAnsi="Arial" w:cs="Arial"/>
          <w:sz w:val="24"/>
          <w:szCs w:val="24"/>
        </w:rPr>
        <w:t>ransparency for industry</w:t>
      </w:r>
      <w:r w:rsidR="00A81A07">
        <w:rPr>
          <w:rFonts w:ascii="Arial" w:hAnsi="Arial" w:cs="Arial"/>
          <w:sz w:val="24"/>
          <w:szCs w:val="24"/>
        </w:rPr>
        <w:t xml:space="preserve"> a</w:t>
      </w:r>
      <w:r w:rsidR="00D1161C" w:rsidRPr="00F84F04">
        <w:rPr>
          <w:rFonts w:ascii="Arial" w:hAnsi="Arial" w:cs="Arial"/>
          <w:sz w:val="24"/>
          <w:szCs w:val="24"/>
        </w:rPr>
        <w:t>llow</w:t>
      </w:r>
      <w:r w:rsidR="00B30B7C" w:rsidRPr="00F84F04">
        <w:rPr>
          <w:rFonts w:ascii="Arial" w:hAnsi="Arial" w:cs="Arial"/>
          <w:sz w:val="24"/>
          <w:szCs w:val="24"/>
        </w:rPr>
        <w:t>ing</w:t>
      </w:r>
      <w:r w:rsidR="00D1161C" w:rsidRPr="00F84F04">
        <w:rPr>
          <w:rFonts w:ascii="Arial" w:hAnsi="Arial" w:cs="Arial"/>
          <w:sz w:val="24"/>
          <w:szCs w:val="24"/>
        </w:rPr>
        <w:t xml:space="preserve"> </w:t>
      </w:r>
      <w:r w:rsidR="00401224">
        <w:rPr>
          <w:rFonts w:ascii="Arial" w:hAnsi="Arial" w:cs="Arial"/>
          <w:sz w:val="24"/>
          <w:szCs w:val="24"/>
        </w:rPr>
        <w:t xml:space="preserve">manufacturers and </w:t>
      </w:r>
      <w:r w:rsidR="00D1161C" w:rsidRPr="00F84F04">
        <w:rPr>
          <w:rFonts w:ascii="Arial" w:hAnsi="Arial" w:cs="Arial"/>
          <w:sz w:val="24"/>
          <w:szCs w:val="24"/>
        </w:rPr>
        <w:t>generator</w:t>
      </w:r>
      <w:r w:rsidR="0082346F">
        <w:rPr>
          <w:rFonts w:ascii="Arial" w:hAnsi="Arial" w:cs="Arial"/>
          <w:sz w:val="24"/>
          <w:szCs w:val="24"/>
        </w:rPr>
        <w:t>s</w:t>
      </w:r>
      <w:r w:rsidR="00D1161C" w:rsidRPr="00F84F04">
        <w:rPr>
          <w:rFonts w:ascii="Arial" w:hAnsi="Arial" w:cs="Arial"/>
          <w:sz w:val="24"/>
          <w:szCs w:val="24"/>
        </w:rPr>
        <w:t xml:space="preserve"> or demand customers to see</w:t>
      </w:r>
      <w:r w:rsidR="00B40C94">
        <w:rPr>
          <w:rFonts w:ascii="Arial" w:hAnsi="Arial" w:cs="Arial"/>
          <w:sz w:val="24"/>
          <w:szCs w:val="24"/>
        </w:rPr>
        <w:t xml:space="preserve"> all the GB parameters required for the RfG</w:t>
      </w:r>
      <w:r w:rsidR="00D1161C" w:rsidRPr="00F84F04">
        <w:rPr>
          <w:rFonts w:ascii="Arial" w:hAnsi="Arial" w:cs="Arial"/>
          <w:sz w:val="24"/>
          <w:szCs w:val="24"/>
        </w:rPr>
        <w:t xml:space="preserve"> </w:t>
      </w:r>
      <w:r w:rsidR="0082346F">
        <w:rPr>
          <w:rFonts w:ascii="Arial" w:hAnsi="Arial" w:cs="Arial"/>
          <w:sz w:val="24"/>
          <w:szCs w:val="24"/>
        </w:rPr>
        <w:t xml:space="preserve">/ DCC </w:t>
      </w:r>
      <w:r w:rsidR="00D1161C" w:rsidRPr="00F84F04">
        <w:rPr>
          <w:rFonts w:ascii="Arial" w:hAnsi="Arial" w:cs="Arial"/>
          <w:sz w:val="24"/>
          <w:szCs w:val="24"/>
        </w:rPr>
        <w:t>when they are seeking to connect to the transmi</w:t>
      </w:r>
      <w:r w:rsidR="00A81A07">
        <w:rPr>
          <w:rFonts w:ascii="Arial" w:hAnsi="Arial" w:cs="Arial"/>
          <w:sz w:val="24"/>
          <w:szCs w:val="24"/>
        </w:rPr>
        <w:t>ssion or distribution network;</w:t>
      </w:r>
    </w:p>
    <w:p w14:paraId="18E53157" w14:textId="1CBF8875" w:rsidR="00D1161C" w:rsidRDefault="00F84F04" w:rsidP="00F84F04">
      <w:pPr>
        <w:pStyle w:val="Bullet1"/>
        <w:numPr>
          <w:ilvl w:val="0"/>
          <w:numId w:val="37"/>
        </w:numPr>
        <w:tabs>
          <w:tab w:val="left" w:pos="720"/>
        </w:tabs>
        <w:spacing w:after="0"/>
        <w:jc w:val="both"/>
        <w:rPr>
          <w:rFonts w:ascii="Arial" w:hAnsi="Arial" w:cs="Arial"/>
          <w:sz w:val="24"/>
          <w:szCs w:val="24"/>
        </w:rPr>
      </w:pPr>
      <w:r w:rsidRPr="00F84F04">
        <w:rPr>
          <w:rFonts w:ascii="Arial" w:hAnsi="Arial" w:cs="Arial"/>
          <w:sz w:val="24"/>
          <w:szCs w:val="24"/>
        </w:rPr>
        <w:t>E</w:t>
      </w:r>
      <w:r w:rsidR="00D1161C" w:rsidRPr="00F84F04">
        <w:rPr>
          <w:rFonts w:ascii="Arial" w:hAnsi="Arial" w:cs="Arial"/>
          <w:sz w:val="24"/>
          <w:szCs w:val="24"/>
        </w:rPr>
        <w:t xml:space="preserve">nable all stakeholders to have visibility of all the </w:t>
      </w:r>
      <w:r w:rsidR="00A81A07">
        <w:rPr>
          <w:rFonts w:ascii="Arial" w:hAnsi="Arial" w:cs="Arial"/>
          <w:sz w:val="24"/>
          <w:szCs w:val="24"/>
        </w:rPr>
        <w:t>bilaterally agreed generation and demand values</w:t>
      </w:r>
      <w:r w:rsidR="005B64A1">
        <w:rPr>
          <w:rFonts w:ascii="Arial" w:hAnsi="Arial" w:cs="Arial"/>
          <w:sz w:val="24"/>
          <w:szCs w:val="24"/>
        </w:rPr>
        <w:t xml:space="preserve"> that deviate from the</w:t>
      </w:r>
      <w:r w:rsidR="00CF1391">
        <w:rPr>
          <w:rFonts w:ascii="Arial" w:hAnsi="Arial" w:cs="Arial"/>
          <w:sz w:val="24"/>
          <w:szCs w:val="24"/>
        </w:rPr>
        <w:t xml:space="preserve"> standard values</w:t>
      </w:r>
      <w:r w:rsidR="00A81A07">
        <w:rPr>
          <w:rFonts w:ascii="Arial" w:hAnsi="Arial" w:cs="Arial"/>
          <w:sz w:val="24"/>
          <w:szCs w:val="24"/>
        </w:rPr>
        <w:t>; and</w:t>
      </w:r>
    </w:p>
    <w:p w14:paraId="11BC39C9" w14:textId="5335DE0E" w:rsidR="009B3863" w:rsidRDefault="002105E9" w:rsidP="009B3863">
      <w:pPr>
        <w:numPr>
          <w:ilvl w:val="0"/>
          <w:numId w:val="37"/>
        </w:numPr>
        <w:spacing w:before="0" w:after="0"/>
        <w:jc w:val="both"/>
        <w:rPr>
          <w:rFonts w:cs="Arial"/>
          <w:sz w:val="24"/>
        </w:rPr>
      </w:pPr>
      <w:r>
        <w:rPr>
          <w:rFonts w:cs="Arial"/>
          <w:sz w:val="24"/>
        </w:rPr>
        <w:t>P</w:t>
      </w:r>
      <w:r w:rsidR="009B3863">
        <w:rPr>
          <w:rFonts w:cs="Arial"/>
          <w:sz w:val="24"/>
        </w:rPr>
        <w:t xml:space="preserve">revent the </w:t>
      </w:r>
      <w:r w:rsidR="00CF1391">
        <w:rPr>
          <w:rFonts w:cs="Arial"/>
          <w:sz w:val="24"/>
        </w:rPr>
        <w:t xml:space="preserve">template </w:t>
      </w:r>
      <w:r w:rsidR="009B3863">
        <w:rPr>
          <w:rFonts w:cs="Arial"/>
          <w:sz w:val="24"/>
        </w:rPr>
        <w:t>from being withdrawn without a Grid Code change in the future whilst</w:t>
      </w:r>
      <w:r w:rsidR="008A5B02">
        <w:rPr>
          <w:rFonts w:cs="Arial"/>
          <w:sz w:val="24"/>
        </w:rPr>
        <w:t xml:space="preserve"> </w:t>
      </w:r>
      <w:r w:rsidR="009B3863">
        <w:rPr>
          <w:rFonts w:cs="Arial"/>
          <w:sz w:val="24"/>
        </w:rPr>
        <w:t>ensuring the harmonisation benefits identified in the Ofgem decision letters for GC0100, GC0101, GC0102 and GC0104 are achieve</w:t>
      </w:r>
      <w:r w:rsidR="008A5B02">
        <w:rPr>
          <w:rFonts w:cs="Arial"/>
          <w:sz w:val="24"/>
        </w:rPr>
        <w:t>d.</w:t>
      </w:r>
      <w:r w:rsidR="008A5B02" w:rsidDel="008A5B02">
        <w:rPr>
          <w:rStyle w:val="CommentReference"/>
        </w:rPr>
        <w:t xml:space="preserve"> </w:t>
      </w:r>
      <w:r w:rsidR="009B3863">
        <w:rPr>
          <w:rFonts w:cs="Arial"/>
          <w:sz w:val="24"/>
        </w:rPr>
        <w:t xml:space="preserve">  Furthermore, by being codified it avoids a similar situation arising as happened with the Grid Code System Incident reporting (which necessitated GC0105 being raised to codify the publication of the report after its publication was ceased).</w:t>
      </w:r>
    </w:p>
    <w:p w14:paraId="3CE02070" w14:textId="77777777" w:rsidR="00D1161C" w:rsidRDefault="00D1161C" w:rsidP="00D1161C">
      <w:pPr>
        <w:pStyle w:val="NormalWeb"/>
        <w:spacing w:before="0" w:after="0"/>
        <w:rPr>
          <w:rFonts w:ascii="Arial" w:hAnsi="Arial" w:cs="Arial"/>
        </w:rPr>
      </w:pPr>
    </w:p>
    <w:p w14:paraId="50E06F38" w14:textId="7CDA2215" w:rsidR="00D1161C" w:rsidRPr="00A81A07" w:rsidRDefault="00A81A07" w:rsidP="00D1161C">
      <w:pPr>
        <w:pStyle w:val="NormalWeb"/>
        <w:spacing w:before="0" w:after="0"/>
        <w:rPr>
          <w:rFonts w:ascii="Helvetica" w:hAnsi="Helvetica" w:cs="Helvetica"/>
          <w:b/>
          <w:u w:val="single"/>
        </w:rPr>
      </w:pPr>
      <w:r w:rsidRPr="00A81A07">
        <w:rPr>
          <w:rFonts w:ascii="Helvetica" w:hAnsi="Helvetica" w:cs="Helvetica"/>
          <w:b/>
          <w:u w:val="single"/>
        </w:rPr>
        <w:t>Creation of the</w:t>
      </w:r>
      <w:r w:rsidR="00F84F04" w:rsidRPr="00A81A07">
        <w:rPr>
          <w:rFonts w:ascii="Helvetica" w:hAnsi="Helvetica" w:cs="Helvetica"/>
          <w:b/>
          <w:u w:val="single"/>
        </w:rPr>
        <w:t xml:space="preserve"> template </w:t>
      </w:r>
    </w:p>
    <w:p w14:paraId="4E3570EB" w14:textId="62650280" w:rsidR="00F84F04" w:rsidRDefault="00F84F04" w:rsidP="00D1161C">
      <w:pPr>
        <w:pStyle w:val="NormalWeb"/>
        <w:spacing w:before="0" w:after="0"/>
        <w:rPr>
          <w:rFonts w:ascii="Helvetica" w:hAnsi="Helvetica" w:cs="Helvetica"/>
          <w:b/>
        </w:rPr>
      </w:pPr>
    </w:p>
    <w:p w14:paraId="3EFDDD83" w14:textId="1B6E9E9E" w:rsidR="00C94997" w:rsidRDefault="00C94997" w:rsidP="00D1161C">
      <w:pPr>
        <w:pStyle w:val="NormalWeb"/>
        <w:spacing w:before="0" w:after="0"/>
        <w:rPr>
          <w:rFonts w:ascii="Helvetica" w:hAnsi="Helvetica" w:cs="Helvetica"/>
        </w:rPr>
      </w:pPr>
      <w:r>
        <w:rPr>
          <w:rFonts w:ascii="Helvetica" w:hAnsi="Helvetica" w:cs="Helvetica"/>
        </w:rPr>
        <w:t>The workgroup agreed that the template will need to show both the list of requirements</w:t>
      </w:r>
    </w:p>
    <w:p w14:paraId="7DC7DA6D" w14:textId="294D8DC6" w:rsidR="00C94997" w:rsidRDefault="00C94997" w:rsidP="00D1161C">
      <w:pPr>
        <w:pStyle w:val="NormalWeb"/>
        <w:spacing w:before="0" w:after="0"/>
        <w:rPr>
          <w:rFonts w:ascii="Helvetica" w:hAnsi="Helvetica" w:cs="Helvetica"/>
        </w:rPr>
      </w:pPr>
      <w:r>
        <w:rPr>
          <w:rFonts w:ascii="Helvetica" w:hAnsi="Helvetica" w:cs="Helvetica"/>
        </w:rPr>
        <w:t>that were of general application and those that have been agreed bilaterally.</w:t>
      </w:r>
      <w:r w:rsidR="001622B3">
        <w:rPr>
          <w:rFonts w:ascii="Helvetica" w:hAnsi="Helvetica" w:cs="Helvetica"/>
        </w:rPr>
        <w:t xml:space="preserve"> </w:t>
      </w:r>
    </w:p>
    <w:p w14:paraId="5584B736" w14:textId="6340D7CD" w:rsidR="00C94997" w:rsidRDefault="00C94997" w:rsidP="00D1161C">
      <w:pPr>
        <w:pStyle w:val="NormalWeb"/>
        <w:spacing w:before="0" w:after="0"/>
        <w:rPr>
          <w:rFonts w:ascii="Arial" w:hAnsi="Arial" w:cs="Arial"/>
        </w:rPr>
      </w:pPr>
    </w:p>
    <w:p w14:paraId="225D293B" w14:textId="77777777" w:rsidR="00624031" w:rsidRDefault="00624031" w:rsidP="00624031">
      <w:pPr>
        <w:pStyle w:val="NormalWeb"/>
        <w:spacing w:before="0" w:after="0"/>
        <w:jc w:val="both"/>
        <w:rPr>
          <w:rFonts w:ascii="Arial" w:hAnsi="Arial" w:cs="Arial"/>
        </w:rPr>
      </w:pPr>
      <w:r>
        <w:rPr>
          <w:rFonts w:ascii="Arial" w:hAnsi="Arial" w:cs="Arial"/>
        </w:rPr>
        <w:t>Discussions have centred on clarifying the scope of what actual requirements for connecting parties from an RfG perspective could reasonably be agreed on a site specific (rather than being a requirement of general application</w:t>
      </w:r>
      <w:r>
        <w:rPr>
          <w:rStyle w:val="FootnoteReference"/>
          <w:rFonts w:ascii="Arial" w:hAnsi="Arial" w:cs="Arial"/>
        </w:rPr>
        <w:footnoteReference w:id="43"/>
      </w:r>
      <w:r>
        <w:rPr>
          <w:rFonts w:ascii="Arial" w:hAnsi="Arial" w:cs="Arial"/>
        </w:rPr>
        <w:t xml:space="preserve">, which cannot be varied except via an Ofgem granted Derogation) between the network operator and a user as establishing this was key to ascertaining benefits and associated process and </w:t>
      </w:r>
      <w:r>
        <w:rPr>
          <w:rFonts w:ascii="Arial" w:hAnsi="Arial" w:cs="Arial"/>
        </w:rPr>
        <w:lastRenderedPageBreak/>
        <w:t>costs associated with this process. To answer this central question, a Workgroup member produced a list of settings / requirements that were not of general application under RfG that the DNO may agree bilaterally with a customer.  Another Workgroup member did likewise from a transmission perspective.  The Workgroup were then walked through this work and Workgroup comments were reflected.  This was then pulled together by the ESO Workgroup representative into a consolidated spreadsheet, which can be found in Annex 2 of this Workgroup Report.  For the avoidance of doubt, Annex 2 represents what the spreadsheet that ESO would publish could look like.</w:t>
      </w:r>
    </w:p>
    <w:p w14:paraId="14CF5D92" w14:textId="3B765A1B" w:rsidR="006E7F2F" w:rsidRPr="005D263C" w:rsidRDefault="006E7F2F" w:rsidP="005D263C">
      <w:pPr>
        <w:pStyle w:val="NormalWeb"/>
        <w:spacing w:before="0" w:after="0"/>
        <w:jc w:val="both"/>
        <w:rPr>
          <w:rFonts w:ascii="Arial" w:hAnsi="Arial" w:cs="Arial"/>
        </w:rPr>
      </w:pPr>
    </w:p>
    <w:p w14:paraId="58AEE2D1" w14:textId="77777777" w:rsidR="001A17B1" w:rsidRDefault="001A17B1" w:rsidP="001A17B1">
      <w:pPr>
        <w:pStyle w:val="NormalWeb"/>
        <w:spacing w:before="0" w:after="0"/>
        <w:jc w:val="both"/>
        <w:rPr>
          <w:rFonts w:ascii="Arial" w:hAnsi="Arial" w:cs="Arial"/>
        </w:rPr>
      </w:pPr>
      <w:r>
        <w:rPr>
          <w:rFonts w:ascii="Arial" w:hAnsi="Arial" w:cs="Arial"/>
        </w:rPr>
        <w:t>Using the spreadsheet in Annex 2 as a basis, the Workgroup also agreed the form of the template that the network operators would actually complete and submit periodically to the ESO.  This is set out in Annex 3 and it is proposed that this consolidated template will be added to Grid Code as OC3 Schedule 1.</w:t>
      </w:r>
    </w:p>
    <w:p w14:paraId="48405A85" w14:textId="77777777" w:rsidR="001A17B1" w:rsidRDefault="001A17B1" w:rsidP="001A17B1">
      <w:pPr>
        <w:pStyle w:val="NormalWeb"/>
        <w:spacing w:before="0" w:after="0"/>
        <w:jc w:val="both"/>
        <w:rPr>
          <w:rFonts w:ascii="Arial" w:hAnsi="Arial" w:cs="Arial"/>
        </w:rPr>
      </w:pPr>
    </w:p>
    <w:p w14:paraId="67DD7E0D" w14:textId="77777777" w:rsidR="001A17B1" w:rsidRDefault="001A17B1" w:rsidP="001A17B1">
      <w:pPr>
        <w:pStyle w:val="NormalWeb"/>
        <w:spacing w:before="0" w:after="0"/>
        <w:jc w:val="both"/>
        <w:rPr>
          <w:rFonts w:ascii="Arial" w:hAnsi="Arial" w:cs="Arial"/>
        </w:rPr>
      </w:pPr>
      <w:r>
        <w:rPr>
          <w:rFonts w:ascii="Arial" w:hAnsi="Arial" w:cs="Arial"/>
        </w:rPr>
        <w:t xml:space="preserve">Note that this consolidated template is focused on RfG (covered by GC0107) and not DCC (covered by GC0113); however the principles that have been applied in producing the GC0107 consolidated template will be applied when producing the GC0113 consolidated template. </w:t>
      </w:r>
    </w:p>
    <w:p w14:paraId="1145C01E" w14:textId="23708B42" w:rsidR="003673C6" w:rsidRDefault="003673C6" w:rsidP="003673C6">
      <w:pPr>
        <w:pStyle w:val="NormalWeb"/>
        <w:spacing w:before="0" w:after="0"/>
        <w:jc w:val="both"/>
        <w:rPr>
          <w:rFonts w:ascii="Arial" w:hAnsi="Arial" w:cs="Arial"/>
        </w:rPr>
      </w:pPr>
    </w:p>
    <w:p w14:paraId="2F9B212B" w14:textId="6CA39F4C" w:rsidR="00401224" w:rsidRPr="00622AA1" w:rsidRDefault="00A81A07" w:rsidP="003673C6">
      <w:pPr>
        <w:pStyle w:val="NormalWeb"/>
        <w:spacing w:before="0" w:after="0"/>
        <w:jc w:val="both"/>
        <w:rPr>
          <w:rFonts w:ascii="Arial" w:hAnsi="Arial" w:cs="Arial"/>
          <w:b/>
          <w:u w:val="single"/>
        </w:rPr>
      </w:pPr>
      <w:r w:rsidRPr="00622AA1">
        <w:rPr>
          <w:rFonts w:ascii="Arial" w:hAnsi="Arial" w:cs="Arial"/>
          <w:b/>
          <w:u w:val="single"/>
        </w:rPr>
        <w:t>What is the associated process for completing this template</w:t>
      </w:r>
      <w:r w:rsidR="00401224" w:rsidRPr="00622AA1">
        <w:rPr>
          <w:rFonts w:ascii="Arial" w:hAnsi="Arial" w:cs="Arial"/>
          <w:b/>
          <w:u w:val="single"/>
        </w:rPr>
        <w:t>?</w:t>
      </w:r>
    </w:p>
    <w:p w14:paraId="5C232563" w14:textId="58AA39BB" w:rsidR="00A81A07" w:rsidRDefault="00A81A07" w:rsidP="003673C6">
      <w:pPr>
        <w:pStyle w:val="NormalWeb"/>
        <w:spacing w:before="0" w:after="0"/>
        <w:jc w:val="both"/>
        <w:rPr>
          <w:rFonts w:ascii="Arial" w:hAnsi="Arial" w:cs="Arial"/>
          <w:b/>
        </w:rPr>
      </w:pPr>
    </w:p>
    <w:p w14:paraId="157598AC" w14:textId="7DBB1595" w:rsidR="00A81A07" w:rsidRPr="00C84A9A" w:rsidRDefault="00622AA1" w:rsidP="003673C6">
      <w:pPr>
        <w:pStyle w:val="NormalWeb"/>
        <w:spacing w:before="0" w:after="0"/>
        <w:jc w:val="both"/>
        <w:rPr>
          <w:rFonts w:ascii="Arial" w:hAnsi="Arial" w:cs="Arial"/>
        </w:rPr>
      </w:pPr>
      <w:r>
        <w:rPr>
          <w:rFonts w:ascii="Arial" w:hAnsi="Arial" w:cs="Arial"/>
        </w:rPr>
        <w:t>Workgroup a</w:t>
      </w:r>
      <w:r w:rsidR="00A81A07" w:rsidRPr="00C84A9A">
        <w:rPr>
          <w:rFonts w:ascii="Arial" w:hAnsi="Arial" w:cs="Arial"/>
        </w:rPr>
        <w:t>greed that:</w:t>
      </w:r>
    </w:p>
    <w:p w14:paraId="507A8A22" w14:textId="0B40BDC1" w:rsidR="00A81A07" w:rsidRPr="00C84A9A" w:rsidRDefault="00A81A07" w:rsidP="003673C6">
      <w:pPr>
        <w:pStyle w:val="NormalWeb"/>
        <w:spacing w:before="0" w:after="0"/>
        <w:jc w:val="both"/>
        <w:rPr>
          <w:rFonts w:ascii="Arial" w:hAnsi="Arial" w:cs="Arial"/>
        </w:rPr>
      </w:pPr>
    </w:p>
    <w:p w14:paraId="4DBC4897" w14:textId="20F8ABBD" w:rsidR="00A81A07" w:rsidRPr="00C84A9A" w:rsidRDefault="002105E9" w:rsidP="00641A34">
      <w:pPr>
        <w:pStyle w:val="NormalWeb"/>
        <w:numPr>
          <w:ilvl w:val="0"/>
          <w:numId w:val="38"/>
        </w:numPr>
        <w:spacing w:before="0" w:after="0"/>
        <w:jc w:val="both"/>
        <w:rPr>
          <w:rFonts w:ascii="Arial" w:hAnsi="Arial" w:cs="Arial"/>
        </w:rPr>
      </w:pPr>
      <w:r>
        <w:rPr>
          <w:rFonts w:ascii="Arial" w:hAnsi="Arial" w:cs="Arial"/>
        </w:rPr>
        <w:t>ESO themselves</w:t>
      </w:r>
      <w:r w:rsidR="00A81A07" w:rsidRPr="00C84A9A">
        <w:rPr>
          <w:rFonts w:ascii="Arial" w:hAnsi="Arial" w:cs="Arial"/>
        </w:rPr>
        <w:t xml:space="preserve"> and DNOs submit the data changes to the ESO;</w:t>
      </w:r>
      <w:r w:rsidR="00C84A9A">
        <w:rPr>
          <w:rFonts w:ascii="Arial" w:hAnsi="Arial" w:cs="Arial"/>
        </w:rPr>
        <w:t xml:space="preserve"> </w:t>
      </w:r>
    </w:p>
    <w:p w14:paraId="1532FE99" w14:textId="24A1FA4C" w:rsidR="00A81A07" w:rsidRDefault="00A81A07" w:rsidP="00641A34">
      <w:pPr>
        <w:pStyle w:val="NormalWeb"/>
        <w:numPr>
          <w:ilvl w:val="0"/>
          <w:numId w:val="38"/>
        </w:numPr>
        <w:spacing w:before="0" w:after="0"/>
        <w:jc w:val="both"/>
        <w:rPr>
          <w:rFonts w:ascii="Arial" w:hAnsi="Arial" w:cs="Arial"/>
        </w:rPr>
      </w:pPr>
      <w:r w:rsidRPr="00C84A9A">
        <w:rPr>
          <w:rFonts w:ascii="Arial" w:hAnsi="Arial" w:cs="Arial"/>
        </w:rPr>
        <w:t>ESO would then collate the changes and publish</w:t>
      </w:r>
      <w:r w:rsidR="00C84A9A">
        <w:rPr>
          <w:rFonts w:ascii="Arial" w:hAnsi="Arial" w:cs="Arial"/>
        </w:rPr>
        <w:t>;</w:t>
      </w:r>
    </w:p>
    <w:p w14:paraId="0CA3E094" w14:textId="54E1002B" w:rsidR="00622AA1" w:rsidRPr="002D32E4" w:rsidRDefault="00622AA1" w:rsidP="00641A34">
      <w:pPr>
        <w:widowControl w:val="0"/>
        <w:numPr>
          <w:ilvl w:val="0"/>
          <w:numId w:val="38"/>
        </w:numPr>
        <w:spacing w:before="0" w:after="0" w:line="240" w:lineRule="auto"/>
        <w:jc w:val="both"/>
        <w:textAlignment w:val="baseline"/>
        <w:rPr>
          <w:rFonts w:eastAsia="Arial"/>
          <w:color w:val="000000"/>
          <w:sz w:val="24"/>
        </w:rPr>
      </w:pPr>
      <w:r>
        <w:rPr>
          <w:rFonts w:eastAsia="Arial"/>
          <w:color w:val="000000"/>
          <w:sz w:val="24"/>
        </w:rPr>
        <w:t>Submission to ESO will only be required where there are four or more</w:t>
      </w:r>
      <w:r w:rsidR="00E354B5">
        <w:rPr>
          <w:rFonts w:eastAsia="Arial"/>
          <w:color w:val="000000"/>
          <w:sz w:val="24"/>
        </w:rPr>
        <w:t xml:space="preserve"> </w:t>
      </w:r>
      <w:r w:rsidR="00E354B5" w:rsidRPr="00E354B5">
        <w:rPr>
          <w:rFonts w:eastAsia="Arial"/>
          <w:color w:val="000000"/>
          <w:sz w:val="24"/>
        </w:rPr>
        <w:t>P</w:t>
      </w:r>
      <w:r w:rsidR="003B6A06" w:rsidRPr="00E354B5">
        <w:rPr>
          <w:rFonts w:eastAsia="Arial"/>
          <w:color w:val="000000"/>
          <w:sz w:val="24"/>
        </w:rPr>
        <w:t xml:space="preserve">ower </w:t>
      </w:r>
      <w:r w:rsidR="00E354B5" w:rsidRPr="00E354B5">
        <w:rPr>
          <w:rFonts w:eastAsia="Arial"/>
          <w:color w:val="000000"/>
          <w:sz w:val="24"/>
        </w:rPr>
        <w:t>Stations</w:t>
      </w:r>
      <w:r w:rsidR="00641A34">
        <w:rPr>
          <w:rFonts w:eastAsia="Arial"/>
          <w:color w:val="000000"/>
          <w:sz w:val="24"/>
        </w:rPr>
        <w:t xml:space="preserve"> </w:t>
      </w:r>
      <w:r>
        <w:rPr>
          <w:rFonts w:eastAsia="Arial"/>
          <w:color w:val="000000"/>
          <w:sz w:val="24"/>
        </w:rPr>
        <w:t>that are required to be reported on in accordance with the data requested in the spreadsheet.</w:t>
      </w:r>
      <w:r w:rsidR="001A17B1">
        <w:rPr>
          <w:rFonts w:eastAsia="Arial"/>
          <w:color w:val="000000"/>
          <w:sz w:val="24"/>
        </w:rPr>
        <w:t xml:space="preserve"> </w:t>
      </w:r>
      <w:r>
        <w:rPr>
          <w:rFonts w:eastAsia="Arial"/>
          <w:color w:val="000000"/>
          <w:sz w:val="24"/>
        </w:rPr>
        <w:t xml:space="preserve">For </w:t>
      </w:r>
      <w:r w:rsidR="00E354B5">
        <w:rPr>
          <w:rFonts w:eastAsia="Arial"/>
          <w:color w:val="000000"/>
          <w:sz w:val="24"/>
        </w:rPr>
        <w:t>less than four</w:t>
      </w:r>
      <w:r w:rsidR="00E354B5" w:rsidRPr="00E354B5">
        <w:rPr>
          <w:rFonts w:eastAsia="Arial"/>
          <w:color w:val="000000"/>
          <w:sz w:val="24"/>
        </w:rPr>
        <w:t xml:space="preserve"> </w:t>
      </w:r>
      <w:r w:rsidR="00E354B5" w:rsidRPr="00641A34">
        <w:rPr>
          <w:rFonts w:eastAsia="Arial"/>
          <w:color w:val="000000"/>
          <w:sz w:val="24"/>
        </w:rPr>
        <w:t>Power Stations</w:t>
      </w:r>
      <w:r>
        <w:rPr>
          <w:rFonts w:eastAsia="Arial"/>
          <w:color w:val="000000"/>
          <w:sz w:val="24"/>
        </w:rPr>
        <w:t>, then only Ofgem would receive the data</w:t>
      </w:r>
      <w:r w:rsidR="00594F04">
        <w:rPr>
          <w:rFonts w:eastAsia="Arial"/>
          <w:color w:val="000000"/>
          <w:sz w:val="24"/>
        </w:rPr>
        <w:t xml:space="preserve"> on request</w:t>
      </w:r>
      <w:r>
        <w:rPr>
          <w:rFonts w:eastAsia="Arial"/>
          <w:color w:val="000000"/>
          <w:sz w:val="24"/>
        </w:rPr>
        <w:t>; and</w:t>
      </w:r>
    </w:p>
    <w:p w14:paraId="607BA0D7" w14:textId="3E60C98E" w:rsidR="00C84A9A" w:rsidRPr="00C84A9A" w:rsidRDefault="00C84A9A" w:rsidP="00641A34">
      <w:pPr>
        <w:pStyle w:val="NormalWeb"/>
        <w:numPr>
          <w:ilvl w:val="0"/>
          <w:numId w:val="38"/>
        </w:numPr>
        <w:spacing w:before="0" w:after="0"/>
        <w:jc w:val="both"/>
        <w:rPr>
          <w:rFonts w:ascii="Arial" w:hAnsi="Arial" w:cs="Arial"/>
        </w:rPr>
      </w:pPr>
      <w:r>
        <w:rPr>
          <w:rFonts w:ascii="Arial" w:hAnsi="Arial" w:cs="Arial"/>
        </w:rPr>
        <w:t xml:space="preserve">Legal text will set out the </w:t>
      </w:r>
      <w:r w:rsidRPr="00C84A9A">
        <w:rPr>
          <w:rFonts w:ascii="Arial" w:hAnsi="Arial" w:cs="Arial"/>
        </w:rPr>
        <w:t>process and timescales involved in providing data to ESO and ES</w:t>
      </w:r>
      <w:r w:rsidR="00594F04">
        <w:rPr>
          <w:rFonts w:ascii="Arial" w:hAnsi="Arial" w:cs="Arial"/>
        </w:rPr>
        <w:t>O</w:t>
      </w:r>
      <w:r w:rsidRPr="00C84A9A">
        <w:rPr>
          <w:rFonts w:ascii="Arial" w:hAnsi="Arial" w:cs="Arial"/>
        </w:rPr>
        <w:t xml:space="preserve"> publishing such data.</w:t>
      </w:r>
    </w:p>
    <w:p w14:paraId="3899AF0B" w14:textId="42A508DF" w:rsidR="00A81A07" w:rsidRPr="00C84A9A" w:rsidRDefault="00A81A07" w:rsidP="003673C6">
      <w:pPr>
        <w:pStyle w:val="NormalWeb"/>
        <w:spacing w:before="0" w:after="0"/>
        <w:jc w:val="both"/>
        <w:rPr>
          <w:rFonts w:ascii="Arial" w:hAnsi="Arial" w:cs="Arial"/>
          <w:b/>
        </w:rPr>
      </w:pPr>
    </w:p>
    <w:p w14:paraId="1C4641A1" w14:textId="30A2C8D0" w:rsidR="00A81A07" w:rsidRDefault="00A81A07" w:rsidP="003673C6">
      <w:pPr>
        <w:pStyle w:val="NormalWeb"/>
        <w:spacing w:before="0" w:after="0"/>
        <w:jc w:val="both"/>
        <w:rPr>
          <w:rFonts w:ascii="Arial" w:hAnsi="Arial" w:cs="Arial"/>
        </w:rPr>
      </w:pPr>
      <w:r w:rsidRPr="00C84A9A">
        <w:rPr>
          <w:rFonts w:ascii="Arial" w:hAnsi="Arial" w:cs="Arial"/>
        </w:rPr>
        <w:t xml:space="preserve">There were queries on timing of updates. </w:t>
      </w:r>
      <w:r w:rsidR="003E7310">
        <w:rPr>
          <w:rFonts w:ascii="Arial" w:hAnsi="Arial" w:cs="Arial"/>
        </w:rPr>
        <w:t xml:space="preserve"> </w:t>
      </w:r>
      <w:r w:rsidRPr="00C84A9A">
        <w:rPr>
          <w:rFonts w:ascii="Arial" w:hAnsi="Arial" w:cs="Arial"/>
        </w:rPr>
        <w:t xml:space="preserve">The Proposer in his original proposal suggested that the updated information is provided to the ESO within one business day and the ESO would then publish the updated spreadsheet within one business day. </w:t>
      </w:r>
      <w:r w:rsidR="003E7310">
        <w:rPr>
          <w:rFonts w:ascii="Arial" w:hAnsi="Arial" w:cs="Arial"/>
        </w:rPr>
        <w:t xml:space="preserve"> </w:t>
      </w:r>
      <w:r w:rsidRPr="00C84A9A">
        <w:rPr>
          <w:rFonts w:ascii="Arial" w:hAnsi="Arial" w:cs="Arial"/>
        </w:rPr>
        <w:t xml:space="preserve">The Proposer was content to review this should the Workgroup feel that a different timescale would be appropriate. </w:t>
      </w:r>
      <w:r w:rsidR="003E7310">
        <w:rPr>
          <w:rFonts w:ascii="Arial" w:hAnsi="Arial" w:cs="Arial"/>
        </w:rPr>
        <w:t xml:space="preserve"> </w:t>
      </w:r>
      <w:r w:rsidRPr="00C84A9A">
        <w:rPr>
          <w:rFonts w:ascii="Arial" w:hAnsi="Arial" w:cs="Arial"/>
        </w:rPr>
        <w:t xml:space="preserve">Opinion was divided on these </w:t>
      </w:r>
      <w:r w:rsidR="00494013" w:rsidRPr="00C84A9A">
        <w:rPr>
          <w:rFonts w:ascii="Arial" w:hAnsi="Arial" w:cs="Arial"/>
        </w:rPr>
        <w:t>timescales</w:t>
      </w:r>
      <w:r w:rsidRPr="00C84A9A">
        <w:rPr>
          <w:rFonts w:ascii="Arial" w:hAnsi="Arial" w:cs="Arial"/>
        </w:rPr>
        <w:t xml:space="preserve"> and therefore a </w:t>
      </w:r>
      <w:r w:rsidR="003E7310">
        <w:rPr>
          <w:rFonts w:ascii="Arial" w:hAnsi="Arial" w:cs="Arial"/>
        </w:rPr>
        <w:t>W</w:t>
      </w:r>
      <w:r w:rsidRPr="00C84A9A">
        <w:rPr>
          <w:rFonts w:ascii="Arial" w:hAnsi="Arial" w:cs="Arial"/>
        </w:rPr>
        <w:t xml:space="preserve">orkgroup consultation question </w:t>
      </w:r>
      <w:r w:rsidR="00C84A9A" w:rsidRPr="00C84A9A">
        <w:rPr>
          <w:rFonts w:ascii="Arial" w:hAnsi="Arial" w:cs="Arial"/>
        </w:rPr>
        <w:t>has been asked on this.</w:t>
      </w:r>
    </w:p>
    <w:p w14:paraId="7321D6F3" w14:textId="68E4F318" w:rsidR="00622AA1" w:rsidRDefault="00622AA1" w:rsidP="003673C6">
      <w:pPr>
        <w:pStyle w:val="NormalWeb"/>
        <w:spacing w:before="0" w:after="0"/>
        <w:jc w:val="both"/>
        <w:rPr>
          <w:rFonts w:ascii="Arial" w:hAnsi="Arial" w:cs="Arial"/>
        </w:rPr>
      </w:pPr>
    </w:p>
    <w:p w14:paraId="324EC852" w14:textId="579A5222" w:rsidR="00622AA1" w:rsidRPr="00C31605" w:rsidRDefault="00C31605" w:rsidP="00622AA1">
      <w:pPr>
        <w:spacing w:before="0" w:after="0"/>
        <w:jc w:val="both"/>
        <w:rPr>
          <w:rFonts w:cs="Arial"/>
          <w:sz w:val="24"/>
        </w:rPr>
      </w:pPr>
      <w:r w:rsidRPr="00C31605">
        <w:rPr>
          <w:rFonts w:cs="Arial"/>
          <w:sz w:val="24"/>
        </w:rPr>
        <w:t>The workgroup consensus was that</w:t>
      </w:r>
      <w:r w:rsidR="00622AA1" w:rsidRPr="00C31605">
        <w:rPr>
          <w:rFonts w:cs="Arial"/>
          <w:sz w:val="24"/>
        </w:rPr>
        <w:t xml:space="preserve"> the 13 </w:t>
      </w:r>
      <w:r w:rsidR="00594F04" w:rsidRPr="00C31605">
        <w:rPr>
          <w:rFonts w:cs="Arial"/>
          <w:sz w:val="24"/>
        </w:rPr>
        <w:t>I</w:t>
      </w:r>
      <w:r w:rsidR="00622AA1" w:rsidRPr="00C31605">
        <w:rPr>
          <w:rFonts w:cs="Arial"/>
          <w:sz w:val="24"/>
        </w:rPr>
        <w:t xml:space="preserve">DNOs should </w:t>
      </w:r>
      <w:r w:rsidRPr="00C31605">
        <w:rPr>
          <w:rFonts w:cs="Arial"/>
          <w:sz w:val="24"/>
        </w:rPr>
        <w:t xml:space="preserve">also </w:t>
      </w:r>
      <w:r w:rsidR="00622AA1" w:rsidRPr="00C31605">
        <w:rPr>
          <w:rFonts w:cs="Arial"/>
          <w:sz w:val="24"/>
        </w:rPr>
        <w:t>be included in the scope of this Modification.</w:t>
      </w:r>
      <w:r w:rsidRPr="00C31605">
        <w:rPr>
          <w:rFonts w:cs="Arial"/>
          <w:sz w:val="24"/>
        </w:rPr>
        <w:t xml:space="preserve"> </w:t>
      </w:r>
      <w:r w:rsidR="00AD084E">
        <w:rPr>
          <w:rFonts w:cs="Arial"/>
          <w:sz w:val="24"/>
        </w:rPr>
        <w:t>For this to work in practice, a workgroup member reasoned that there will</w:t>
      </w:r>
      <w:r w:rsidR="007739D3">
        <w:rPr>
          <w:rFonts w:cs="Arial"/>
          <w:sz w:val="24"/>
        </w:rPr>
        <w:t xml:space="preserve"> probably</w:t>
      </w:r>
      <w:r w:rsidR="00AD084E">
        <w:rPr>
          <w:rFonts w:cs="Arial"/>
          <w:sz w:val="24"/>
        </w:rPr>
        <w:t xml:space="preserve"> need to be </w:t>
      </w:r>
      <w:r w:rsidRPr="00C31605">
        <w:rPr>
          <w:rFonts w:cs="Arial"/>
          <w:color w:val="333333"/>
          <w:sz w:val="24"/>
        </w:rPr>
        <w:t>an obligation on DNOs to collect this information from IDNOs via a Distribution Code Modification.</w:t>
      </w:r>
      <w:r w:rsidR="00622AA1" w:rsidRPr="00C31605">
        <w:rPr>
          <w:rFonts w:cs="Arial"/>
          <w:sz w:val="24"/>
        </w:rPr>
        <w:t xml:space="preserve"> </w:t>
      </w:r>
      <w:r w:rsidR="003E7310" w:rsidRPr="00C31605">
        <w:rPr>
          <w:rFonts w:cs="Arial"/>
          <w:sz w:val="24"/>
        </w:rPr>
        <w:t xml:space="preserve"> </w:t>
      </w:r>
      <w:r w:rsidRPr="00C31605">
        <w:rPr>
          <w:rFonts w:cs="Arial"/>
          <w:sz w:val="24"/>
        </w:rPr>
        <w:t>I</w:t>
      </w:r>
      <w:r w:rsidR="00622AA1" w:rsidRPr="00C31605">
        <w:rPr>
          <w:rFonts w:cs="Arial"/>
          <w:sz w:val="24"/>
        </w:rPr>
        <w:t>t was agreed that a question will be posed as part</w:t>
      </w:r>
      <w:r w:rsidRPr="00C31605">
        <w:rPr>
          <w:rFonts w:cs="Arial"/>
          <w:sz w:val="24"/>
        </w:rPr>
        <w:t xml:space="preserve"> of the Workgroup consultation to gauge industry views on both these points.</w:t>
      </w:r>
    </w:p>
    <w:p w14:paraId="39ED1065" w14:textId="7AFD80ED" w:rsidR="00401224" w:rsidRDefault="00401224" w:rsidP="003673C6">
      <w:pPr>
        <w:pStyle w:val="NormalWeb"/>
        <w:spacing w:before="0" w:after="0"/>
        <w:jc w:val="both"/>
        <w:rPr>
          <w:rFonts w:ascii="Arial" w:hAnsi="Arial" w:cs="Arial"/>
          <w:b/>
        </w:rPr>
      </w:pPr>
    </w:p>
    <w:p w14:paraId="6A480486" w14:textId="70BCB78A" w:rsidR="00401224" w:rsidRPr="00622AA1" w:rsidRDefault="00401224" w:rsidP="003673C6">
      <w:pPr>
        <w:pStyle w:val="NormalWeb"/>
        <w:spacing w:before="0" w:after="0"/>
        <w:jc w:val="both"/>
        <w:rPr>
          <w:rFonts w:ascii="Arial" w:hAnsi="Arial" w:cs="Arial"/>
          <w:b/>
          <w:u w:val="single"/>
        </w:rPr>
      </w:pPr>
      <w:r w:rsidRPr="00622AA1">
        <w:rPr>
          <w:rFonts w:ascii="Arial" w:hAnsi="Arial" w:cs="Arial"/>
          <w:b/>
          <w:u w:val="single"/>
        </w:rPr>
        <w:t>What are the benefits of publishing this data?</w:t>
      </w:r>
    </w:p>
    <w:p w14:paraId="12DA11E3" w14:textId="77777777" w:rsidR="00401224" w:rsidRPr="00401224" w:rsidRDefault="00401224" w:rsidP="003673C6">
      <w:pPr>
        <w:pStyle w:val="NormalWeb"/>
        <w:spacing w:before="0" w:after="0"/>
        <w:jc w:val="both"/>
        <w:rPr>
          <w:rFonts w:ascii="Arial" w:hAnsi="Arial" w:cs="Arial"/>
          <w:b/>
        </w:rPr>
      </w:pPr>
    </w:p>
    <w:p w14:paraId="3E660015" w14:textId="77777777" w:rsidR="001A17B1" w:rsidRDefault="001A17B1" w:rsidP="001A17B1">
      <w:pPr>
        <w:pStyle w:val="NormalWeb"/>
        <w:spacing w:before="0" w:after="0"/>
        <w:jc w:val="both"/>
        <w:rPr>
          <w:rFonts w:ascii="Arial" w:hAnsi="Arial" w:cs="Arial"/>
        </w:rPr>
      </w:pPr>
      <w:r>
        <w:rPr>
          <w:rFonts w:ascii="Arial" w:hAnsi="Arial" w:cs="Arial"/>
        </w:rPr>
        <w:t xml:space="preserve">Having this consolidated template will allow stakeholders to form a considered view as to the benefits of publishing this information.  The Workgroup also considered this question and different conclusions were reached on this matter. </w:t>
      </w:r>
    </w:p>
    <w:p w14:paraId="6A1E077C" w14:textId="77777777" w:rsidR="001A17B1" w:rsidRDefault="001A17B1" w:rsidP="001A17B1">
      <w:pPr>
        <w:pStyle w:val="PlainText"/>
        <w:jc w:val="both"/>
        <w:rPr>
          <w:rFonts w:ascii="Arial" w:hAnsi="Arial" w:cs="Arial"/>
          <w:sz w:val="24"/>
          <w:szCs w:val="24"/>
        </w:rPr>
      </w:pPr>
      <w:r>
        <w:rPr>
          <w:rFonts w:ascii="Arial" w:hAnsi="Arial" w:cs="Arial"/>
          <w:sz w:val="24"/>
          <w:szCs w:val="24"/>
        </w:rPr>
        <w:lastRenderedPageBreak/>
        <w:t>Whilst the Proposer continually reiterated the value being transparency for the industry, other Workgroup members expressed the view that there is limited value in publishing these values as:</w:t>
      </w:r>
    </w:p>
    <w:p w14:paraId="1D12026E" w14:textId="77777777" w:rsidR="001A17B1" w:rsidRDefault="001A17B1" w:rsidP="001A17B1">
      <w:pPr>
        <w:pStyle w:val="PlainText"/>
        <w:numPr>
          <w:ilvl w:val="0"/>
          <w:numId w:val="43"/>
        </w:numPr>
        <w:jc w:val="both"/>
        <w:rPr>
          <w:rFonts w:ascii="Arial" w:hAnsi="Arial" w:cs="Arial"/>
          <w:sz w:val="24"/>
          <w:szCs w:val="24"/>
        </w:rPr>
      </w:pPr>
      <w:r>
        <w:rPr>
          <w:rFonts w:ascii="Arial" w:hAnsi="Arial" w:cs="Arial"/>
          <w:sz w:val="24"/>
          <w:szCs w:val="24"/>
        </w:rPr>
        <w:t>there are very few settings and requirements that can be agreed on a bilateral basis and in most cases such agreement is hypothetically possible rather than has actually happened in the past and/or is unlikely to happen in the future;</w:t>
      </w:r>
    </w:p>
    <w:p w14:paraId="56F3FC64" w14:textId="77777777" w:rsidR="001A17B1" w:rsidRDefault="001A17B1" w:rsidP="001A17B1">
      <w:pPr>
        <w:pStyle w:val="PlainText"/>
        <w:numPr>
          <w:ilvl w:val="0"/>
          <w:numId w:val="43"/>
        </w:numPr>
        <w:jc w:val="both"/>
        <w:rPr>
          <w:rFonts w:ascii="Arial" w:hAnsi="Arial" w:cs="Arial"/>
          <w:sz w:val="24"/>
          <w:szCs w:val="24"/>
        </w:rPr>
      </w:pPr>
      <w:r>
        <w:rPr>
          <w:rFonts w:ascii="Arial" w:hAnsi="Arial" w:cs="Arial"/>
          <w:sz w:val="24"/>
          <w:szCs w:val="24"/>
        </w:rPr>
        <w:t>some relate to settings within a range defined in the Grid Code / EREC G99;</w:t>
      </w:r>
    </w:p>
    <w:p w14:paraId="69267EA3" w14:textId="77777777" w:rsidR="001A17B1" w:rsidRDefault="001A17B1" w:rsidP="001A17B1">
      <w:pPr>
        <w:pStyle w:val="PlainText"/>
        <w:numPr>
          <w:ilvl w:val="0"/>
          <w:numId w:val="43"/>
        </w:numPr>
        <w:jc w:val="both"/>
        <w:rPr>
          <w:rFonts w:ascii="Arial" w:hAnsi="Arial" w:cs="Arial"/>
          <w:sz w:val="24"/>
          <w:szCs w:val="24"/>
        </w:rPr>
      </w:pPr>
      <w:r>
        <w:rPr>
          <w:rFonts w:ascii="Arial" w:hAnsi="Arial" w:cs="Arial"/>
          <w:sz w:val="24"/>
          <w:szCs w:val="24"/>
        </w:rPr>
        <w:t>some relate to setting on equipment (e.g. power quality monitors) and do not affect the specification for such equipment;</w:t>
      </w:r>
    </w:p>
    <w:p w14:paraId="04D52C27" w14:textId="77777777" w:rsidR="001A17B1" w:rsidRDefault="001A17B1" w:rsidP="001A17B1">
      <w:pPr>
        <w:pStyle w:val="PlainText"/>
        <w:numPr>
          <w:ilvl w:val="0"/>
          <w:numId w:val="43"/>
        </w:numPr>
        <w:jc w:val="both"/>
        <w:rPr>
          <w:rFonts w:ascii="Arial" w:hAnsi="Arial" w:cs="Arial"/>
          <w:sz w:val="24"/>
          <w:szCs w:val="24"/>
        </w:rPr>
      </w:pPr>
      <w:r>
        <w:rPr>
          <w:rFonts w:ascii="Arial" w:hAnsi="Arial" w:cs="Arial"/>
          <w:sz w:val="24"/>
          <w:szCs w:val="24"/>
        </w:rPr>
        <w:t xml:space="preserve">for items that can be agreed bilaterally, generally this is where such a setting is due to local issues (such as, for example, the presence of substantial local cabling within a connection leading to a need for compensation equipment) so this would be of limited value to other parties; and </w:t>
      </w:r>
    </w:p>
    <w:p w14:paraId="010B8E17" w14:textId="77777777" w:rsidR="001A17B1" w:rsidRDefault="001A17B1" w:rsidP="001A17B1">
      <w:pPr>
        <w:pStyle w:val="PlainText"/>
        <w:numPr>
          <w:ilvl w:val="0"/>
          <w:numId w:val="43"/>
        </w:numPr>
        <w:jc w:val="both"/>
        <w:rPr>
          <w:rFonts w:ascii="Arial" w:hAnsi="Arial" w:cs="Arial"/>
          <w:sz w:val="24"/>
          <w:szCs w:val="24"/>
        </w:rPr>
      </w:pPr>
      <w:r>
        <w:rPr>
          <w:rFonts w:ascii="Arial" w:hAnsi="Arial" w:cs="Arial"/>
          <w:sz w:val="24"/>
          <w:szCs w:val="24"/>
        </w:rPr>
        <w:t>where a setting is set out in the Grid Code either absolutely or within a range, to deviate from this would need a derogation from Ofgem which would also appear on their register.</w:t>
      </w:r>
    </w:p>
    <w:p w14:paraId="3356CB7E" w14:textId="77777777" w:rsidR="001A17B1" w:rsidRDefault="001A17B1" w:rsidP="001A17B1">
      <w:pPr>
        <w:pStyle w:val="PlainText"/>
        <w:jc w:val="both"/>
        <w:rPr>
          <w:rFonts w:ascii="Arial" w:hAnsi="Arial" w:cs="Arial"/>
          <w:sz w:val="24"/>
          <w:szCs w:val="24"/>
        </w:rPr>
      </w:pPr>
      <w:r>
        <w:rPr>
          <w:rFonts w:ascii="Arial" w:hAnsi="Arial" w:cs="Arial"/>
          <w:sz w:val="24"/>
          <w:szCs w:val="24"/>
        </w:rPr>
        <w:t>A Workgroup member also stated that he believed it was erroneous to claim that there was anything in the Ofgem decision letter on GC0100-0102 that supported this proposed modification.</w:t>
      </w:r>
    </w:p>
    <w:p w14:paraId="21FAA381" w14:textId="5D93040F" w:rsidR="00F84F04" w:rsidRPr="00401224" w:rsidRDefault="00401224" w:rsidP="00401224">
      <w:pPr>
        <w:pStyle w:val="PlainText"/>
        <w:jc w:val="both"/>
        <w:rPr>
          <w:rFonts w:ascii="Arial" w:hAnsi="Arial" w:cs="Arial"/>
          <w:sz w:val="24"/>
          <w:szCs w:val="24"/>
        </w:rPr>
      </w:pPr>
      <w:r w:rsidRPr="00401224">
        <w:rPr>
          <w:rFonts w:ascii="Arial" w:hAnsi="Arial" w:cs="Arial"/>
          <w:sz w:val="24"/>
          <w:szCs w:val="24"/>
        </w:rPr>
        <w:t xml:space="preserve">A </w:t>
      </w:r>
      <w:r w:rsidR="003E7310">
        <w:rPr>
          <w:rFonts w:ascii="Arial" w:hAnsi="Arial" w:cs="Arial"/>
          <w:sz w:val="24"/>
          <w:szCs w:val="24"/>
        </w:rPr>
        <w:t>W</w:t>
      </w:r>
      <w:r w:rsidR="00F84F04" w:rsidRPr="00401224">
        <w:rPr>
          <w:rFonts w:ascii="Arial" w:hAnsi="Arial" w:cs="Arial"/>
          <w:sz w:val="24"/>
          <w:szCs w:val="24"/>
        </w:rPr>
        <w:t>orkgroup member noted that an ENTSO-E spreadsheet</w:t>
      </w:r>
      <w:r w:rsidR="001D3790">
        <w:rPr>
          <w:rStyle w:val="FootnoteReference"/>
          <w:rFonts w:ascii="Arial" w:hAnsi="Arial" w:cs="Arial"/>
          <w:sz w:val="24"/>
          <w:szCs w:val="24"/>
        </w:rPr>
        <w:footnoteReference w:id="44"/>
      </w:r>
      <w:r w:rsidR="00F84F04" w:rsidRPr="00401224">
        <w:rPr>
          <w:rFonts w:ascii="Arial" w:hAnsi="Arial" w:cs="Arial"/>
          <w:sz w:val="24"/>
          <w:szCs w:val="24"/>
        </w:rPr>
        <w:t xml:space="preserve"> of non-exhaustive values set during the national implementation of RfG/DCC has been produced which includes settings made across every </w:t>
      </w:r>
      <w:r w:rsidR="00B15079">
        <w:rPr>
          <w:rFonts w:ascii="Arial" w:hAnsi="Arial" w:cs="Arial"/>
          <w:sz w:val="24"/>
          <w:szCs w:val="24"/>
        </w:rPr>
        <w:t>M</w:t>
      </w:r>
      <w:r w:rsidR="00F84F04" w:rsidRPr="00401224">
        <w:rPr>
          <w:rFonts w:ascii="Arial" w:hAnsi="Arial" w:cs="Arial"/>
          <w:sz w:val="24"/>
          <w:szCs w:val="24"/>
        </w:rPr>
        <w:t xml:space="preserve">ember </w:t>
      </w:r>
      <w:r w:rsidR="00B15079">
        <w:rPr>
          <w:rFonts w:ascii="Arial" w:hAnsi="Arial" w:cs="Arial"/>
          <w:sz w:val="24"/>
          <w:szCs w:val="24"/>
        </w:rPr>
        <w:t>S</w:t>
      </w:r>
      <w:r w:rsidR="00F84F04" w:rsidRPr="00401224">
        <w:rPr>
          <w:rFonts w:ascii="Arial" w:hAnsi="Arial" w:cs="Arial"/>
          <w:sz w:val="24"/>
          <w:szCs w:val="24"/>
        </w:rPr>
        <w:t>tate, and therefore could be of greater value to developers and manufacturers whose operations often cross national boundaries.</w:t>
      </w:r>
      <w:r w:rsidRPr="00401224">
        <w:rPr>
          <w:rFonts w:ascii="Arial" w:hAnsi="Arial" w:cs="Arial"/>
          <w:sz w:val="24"/>
          <w:szCs w:val="24"/>
        </w:rPr>
        <w:t xml:space="preserve"> </w:t>
      </w:r>
      <w:r w:rsidR="00B15079">
        <w:rPr>
          <w:rFonts w:ascii="Arial" w:hAnsi="Arial" w:cs="Arial"/>
          <w:sz w:val="24"/>
          <w:szCs w:val="24"/>
        </w:rPr>
        <w:t xml:space="preserve"> However, the Proposer noted that for GB not all the requi</w:t>
      </w:r>
      <w:r w:rsidR="001A17B1">
        <w:rPr>
          <w:rFonts w:ascii="Arial" w:hAnsi="Arial" w:cs="Arial"/>
          <w:sz w:val="24"/>
          <w:szCs w:val="24"/>
        </w:rPr>
        <w:t xml:space="preserve">rements of general application, </w:t>
      </w:r>
      <w:r w:rsidR="00B15079">
        <w:rPr>
          <w:rFonts w:ascii="Arial" w:hAnsi="Arial" w:cs="Arial"/>
          <w:sz w:val="24"/>
          <w:szCs w:val="24"/>
        </w:rPr>
        <w:t>let alone those specified by relevant network operators</w:t>
      </w:r>
      <w:r w:rsidR="001A17B1">
        <w:rPr>
          <w:rFonts w:ascii="Arial" w:hAnsi="Arial" w:cs="Arial"/>
          <w:sz w:val="24"/>
          <w:szCs w:val="24"/>
        </w:rPr>
        <w:t xml:space="preserve">, </w:t>
      </w:r>
      <w:r w:rsidR="00B15079">
        <w:rPr>
          <w:rFonts w:ascii="Arial" w:hAnsi="Arial" w:cs="Arial"/>
          <w:sz w:val="24"/>
          <w:szCs w:val="24"/>
        </w:rPr>
        <w:t>were on the ENTSO-E spreadsheet</w:t>
      </w:r>
      <w:r w:rsidR="0004393D">
        <w:rPr>
          <w:rFonts w:ascii="Arial" w:hAnsi="Arial" w:cs="Arial"/>
          <w:sz w:val="24"/>
          <w:szCs w:val="24"/>
        </w:rPr>
        <w:t xml:space="preserve"> and added that</w:t>
      </w:r>
      <w:r w:rsidR="002105E9">
        <w:rPr>
          <w:rFonts w:ascii="Arial" w:hAnsi="Arial" w:cs="Arial"/>
          <w:sz w:val="24"/>
          <w:szCs w:val="24"/>
        </w:rPr>
        <w:t xml:space="preserve"> </w:t>
      </w:r>
      <w:r w:rsidR="0004393D">
        <w:rPr>
          <w:rFonts w:ascii="Arial" w:hAnsi="Arial" w:cs="Arial"/>
          <w:sz w:val="24"/>
          <w:szCs w:val="24"/>
        </w:rPr>
        <w:t>t</w:t>
      </w:r>
      <w:r w:rsidR="00B15079">
        <w:rPr>
          <w:rFonts w:ascii="Arial" w:hAnsi="Arial" w:cs="Arial"/>
          <w:sz w:val="24"/>
          <w:szCs w:val="24"/>
        </w:rPr>
        <w:t xml:space="preserve">he proposed solution would correct this by ensuring transparency.  </w:t>
      </w:r>
      <w:r w:rsidRPr="00401224">
        <w:rPr>
          <w:rFonts w:ascii="Arial" w:hAnsi="Arial" w:cs="Arial"/>
          <w:sz w:val="24"/>
          <w:szCs w:val="24"/>
        </w:rPr>
        <w:t>Furthermore</w:t>
      </w:r>
      <w:r w:rsidR="00A81A07">
        <w:rPr>
          <w:rFonts w:ascii="Arial" w:hAnsi="Arial" w:cs="Arial"/>
          <w:sz w:val="24"/>
          <w:szCs w:val="24"/>
        </w:rPr>
        <w:t>,</w:t>
      </w:r>
      <w:r w:rsidRPr="00401224">
        <w:rPr>
          <w:rFonts w:ascii="Arial" w:hAnsi="Arial" w:cs="Arial"/>
          <w:sz w:val="24"/>
          <w:szCs w:val="24"/>
        </w:rPr>
        <w:t xml:space="preserve"> a </w:t>
      </w:r>
      <w:r w:rsidR="00B15079">
        <w:rPr>
          <w:rFonts w:ascii="Arial" w:hAnsi="Arial" w:cs="Arial"/>
          <w:sz w:val="24"/>
          <w:szCs w:val="24"/>
        </w:rPr>
        <w:t>W</w:t>
      </w:r>
      <w:r w:rsidRPr="00401224">
        <w:rPr>
          <w:rFonts w:ascii="Arial" w:hAnsi="Arial" w:cs="Arial"/>
          <w:sz w:val="24"/>
          <w:szCs w:val="24"/>
        </w:rPr>
        <w:t>orkgroup member identified that where values are set in the Grid Code, they cannot be agreed differently on a site specific or bilateral basis unless a derogation were granted by Ofgem and Ofgem’s derogation guidance</w:t>
      </w:r>
      <w:r w:rsidRPr="00401224">
        <w:rPr>
          <w:rStyle w:val="FootnoteReference"/>
          <w:rFonts w:ascii="Arial" w:hAnsi="Arial" w:cs="Arial"/>
          <w:sz w:val="24"/>
          <w:szCs w:val="24"/>
        </w:rPr>
        <w:footnoteReference w:id="45"/>
      </w:r>
      <w:r w:rsidRPr="00401224">
        <w:rPr>
          <w:rFonts w:ascii="Arial" w:hAnsi="Arial" w:cs="Arial"/>
          <w:sz w:val="24"/>
          <w:szCs w:val="24"/>
        </w:rPr>
        <w:t xml:space="preserve"> supports this. </w:t>
      </w:r>
      <w:r w:rsidR="00571A16">
        <w:rPr>
          <w:rFonts w:ascii="Arial" w:hAnsi="Arial" w:cs="Arial"/>
          <w:sz w:val="24"/>
          <w:szCs w:val="24"/>
        </w:rPr>
        <w:t xml:space="preserve"> </w:t>
      </w:r>
      <w:r w:rsidRPr="00401224">
        <w:rPr>
          <w:rFonts w:ascii="Arial" w:hAnsi="Arial" w:cs="Arial"/>
          <w:sz w:val="24"/>
          <w:szCs w:val="24"/>
        </w:rPr>
        <w:t xml:space="preserve">The Proposer argued that it would be the Requirements for Generators (RfG) derogation procedure that would apply rather than the Grid Code derogation procedure as the changes would relate to the European values being changed. </w:t>
      </w:r>
      <w:r w:rsidR="00B15079">
        <w:rPr>
          <w:rFonts w:ascii="Arial" w:hAnsi="Arial" w:cs="Arial"/>
          <w:sz w:val="24"/>
          <w:szCs w:val="24"/>
        </w:rPr>
        <w:t xml:space="preserve"> </w:t>
      </w:r>
      <w:r w:rsidRPr="00401224">
        <w:rPr>
          <w:rFonts w:ascii="Arial" w:hAnsi="Arial" w:cs="Arial"/>
          <w:sz w:val="24"/>
          <w:szCs w:val="24"/>
        </w:rPr>
        <w:t xml:space="preserve">Given the differing views expressed, </w:t>
      </w:r>
      <w:r w:rsidR="00F84F04" w:rsidRPr="00401224">
        <w:rPr>
          <w:rFonts w:ascii="Arial" w:hAnsi="Arial" w:cs="Arial"/>
          <w:sz w:val="24"/>
          <w:szCs w:val="24"/>
        </w:rPr>
        <w:t>question</w:t>
      </w:r>
      <w:r w:rsidRPr="00401224">
        <w:rPr>
          <w:rFonts w:ascii="Arial" w:hAnsi="Arial" w:cs="Arial"/>
          <w:sz w:val="24"/>
          <w:szCs w:val="24"/>
        </w:rPr>
        <w:t>s have</w:t>
      </w:r>
      <w:r w:rsidR="00F84F04" w:rsidRPr="00401224">
        <w:rPr>
          <w:rFonts w:ascii="Arial" w:hAnsi="Arial" w:cs="Arial"/>
          <w:sz w:val="24"/>
          <w:szCs w:val="24"/>
        </w:rPr>
        <w:t xml:space="preserve"> been included</w:t>
      </w:r>
      <w:r w:rsidR="00A81A07">
        <w:rPr>
          <w:rFonts w:ascii="Arial" w:hAnsi="Arial" w:cs="Arial"/>
          <w:sz w:val="24"/>
          <w:szCs w:val="24"/>
        </w:rPr>
        <w:t xml:space="preserve"> </w:t>
      </w:r>
      <w:r w:rsidR="00F84F04" w:rsidRPr="00401224">
        <w:rPr>
          <w:rFonts w:ascii="Arial" w:hAnsi="Arial" w:cs="Arial"/>
          <w:sz w:val="24"/>
          <w:szCs w:val="24"/>
        </w:rPr>
        <w:t>within the workgroup consultation to seek the views of the industry.</w:t>
      </w:r>
    </w:p>
    <w:p w14:paraId="0B8095E5" w14:textId="489726D8" w:rsidR="00D80170" w:rsidRDefault="00E51838" w:rsidP="00E51838">
      <w:pPr>
        <w:jc w:val="both"/>
        <w:rPr>
          <w:b/>
          <w:sz w:val="24"/>
        </w:rPr>
      </w:pPr>
      <w:r>
        <w:rPr>
          <w:sz w:val="24"/>
        </w:rPr>
        <w:t xml:space="preserve">Some concerns were expressed about the additional workload, cost and risk (from a compliance with process perspective) this would place on network operators; however, views were expressed that costs would be minimal given the low numbers involved of site specific values that can be agreed bilaterally although this “cost” has not yet been quantified by the Workgroup.  Two Workgroup members said they were worried that the very likely low incidence of updates would mean that it was overlooked/forgotten, </w:t>
      </w:r>
      <w:r>
        <w:rPr>
          <w:sz w:val="24"/>
        </w:rPr>
        <w:lastRenderedPageBreak/>
        <w:t xml:space="preserve">leading to a technical non-compliance with the Grid Code requirement.  A number of Workgroup members remained concerned about the additional cost to network operators without a substantiated benefit having been demonstrated.  A Workgroup member also questioned the confidentiality of details in bilateral contracts.  A question has been included </w:t>
      </w:r>
      <w:r>
        <w:rPr>
          <w:rFonts w:cs="Arial"/>
          <w:sz w:val="24"/>
        </w:rPr>
        <w:t>within the Workgroup consultation to seek the views of the industry.</w:t>
      </w:r>
    </w:p>
    <w:p w14:paraId="44B245D5" w14:textId="77777777" w:rsidR="00E51838" w:rsidRDefault="00E51838" w:rsidP="00F84F04">
      <w:pPr>
        <w:rPr>
          <w:b/>
          <w:sz w:val="24"/>
        </w:rPr>
      </w:pPr>
    </w:p>
    <w:p w14:paraId="69C9CA71" w14:textId="1675EA82" w:rsidR="0066561F" w:rsidRDefault="0066561F" w:rsidP="00F84F04">
      <w:pPr>
        <w:rPr>
          <w:b/>
          <w:sz w:val="24"/>
        </w:rPr>
      </w:pPr>
      <w:r w:rsidRPr="00ED6607">
        <w:rPr>
          <w:b/>
          <w:sz w:val="24"/>
        </w:rPr>
        <w:t>Workgroup Alternatives</w:t>
      </w:r>
      <w:r w:rsidR="00C31605">
        <w:rPr>
          <w:b/>
          <w:sz w:val="24"/>
        </w:rPr>
        <w:t xml:space="preserve"> to Original Solution</w:t>
      </w:r>
    </w:p>
    <w:p w14:paraId="0E773623" w14:textId="0513BBB6" w:rsidR="00ED6607" w:rsidRPr="007732AB" w:rsidRDefault="00571A16" w:rsidP="00E8068D">
      <w:pPr>
        <w:jc w:val="both"/>
        <w:rPr>
          <w:sz w:val="24"/>
        </w:rPr>
      </w:pPr>
      <w:r>
        <w:rPr>
          <w:sz w:val="24"/>
        </w:rPr>
        <w:t>Two</w:t>
      </w:r>
      <w:r w:rsidR="00A9408C" w:rsidRPr="007732AB">
        <w:rPr>
          <w:sz w:val="24"/>
        </w:rPr>
        <w:t xml:space="preserve"> possible alternatives were discussed by </w:t>
      </w:r>
      <w:r w:rsidR="00E51838">
        <w:rPr>
          <w:sz w:val="24"/>
        </w:rPr>
        <w:t xml:space="preserve">the </w:t>
      </w:r>
      <w:r w:rsidR="00A9408C" w:rsidRPr="007732AB">
        <w:rPr>
          <w:sz w:val="24"/>
        </w:rPr>
        <w:t>Workgroup</w:t>
      </w:r>
      <w:r w:rsidR="00ED6607" w:rsidRPr="007732AB">
        <w:rPr>
          <w:sz w:val="24"/>
        </w:rPr>
        <w:t>. These are:</w:t>
      </w:r>
    </w:p>
    <w:p w14:paraId="4FF401C3" w14:textId="0B202408" w:rsidR="00E8068D" w:rsidRDefault="00E8068D" w:rsidP="00E8068D">
      <w:pPr>
        <w:pStyle w:val="ListParagraph"/>
        <w:numPr>
          <w:ilvl w:val="0"/>
          <w:numId w:val="42"/>
        </w:numPr>
        <w:jc w:val="both"/>
        <w:rPr>
          <w:sz w:val="24"/>
        </w:rPr>
      </w:pPr>
      <w:r w:rsidRPr="00E8068D">
        <w:rPr>
          <w:sz w:val="24"/>
        </w:rPr>
        <w:t xml:space="preserve">Limit the application of the modification to those parties with a CUSC contract or other </w:t>
      </w:r>
      <w:r>
        <w:rPr>
          <w:sz w:val="24"/>
        </w:rPr>
        <w:t>ESO bilateral contract; and</w:t>
      </w:r>
    </w:p>
    <w:p w14:paraId="4E81579C" w14:textId="476FFC5E" w:rsidR="00E8068D" w:rsidRPr="00571088" w:rsidRDefault="00E8068D" w:rsidP="00E8068D">
      <w:pPr>
        <w:pStyle w:val="ListBullet2"/>
        <w:numPr>
          <w:ilvl w:val="0"/>
          <w:numId w:val="42"/>
        </w:numPr>
        <w:jc w:val="both"/>
        <w:rPr>
          <w:sz w:val="24"/>
        </w:rPr>
      </w:pPr>
      <w:r>
        <w:rPr>
          <w:sz w:val="24"/>
        </w:rPr>
        <w:t xml:space="preserve">As envisaged by the Original, the template for data would be created and the </w:t>
      </w:r>
      <w:r w:rsidR="00F53750">
        <w:rPr>
          <w:sz w:val="24"/>
        </w:rPr>
        <w:t xml:space="preserve">‘general </w:t>
      </w:r>
      <w:r>
        <w:rPr>
          <w:sz w:val="24"/>
        </w:rPr>
        <w:t>applica</w:t>
      </w:r>
      <w:r w:rsidR="00F53750">
        <w:rPr>
          <w:sz w:val="24"/>
        </w:rPr>
        <w:t>tion’</w:t>
      </w:r>
      <w:r>
        <w:rPr>
          <w:sz w:val="24"/>
        </w:rPr>
        <w:t xml:space="preserve"> values would be generated for it – by reference to where those values are defined in </w:t>
      </w:r>
      <w:r w:rsidR="00571A16">
        <w:rPr>
          <w:sz w:val="24"/>
        </w:rPr>
        <w:t xml:space="preserve">the Grid Code and </w:t>
      </w:r>
      <w:r>
        <w:rPr>
          <w:sz w:val="24"/>
        </w:rPr>
        <w:t>G99.  However, DNOs would not then update this information should there be any individual sites where a non-standard value was agreed for that site. If G99 was formally modified, then that would be reflected in the data proposed by the Original.</w:t>
      </w:r>
    </w:p>
    <w:p w14:paraId="46977450" w14:textId="26E8EA5D" w:rsidR="003B6A06" w:rsidRDefault="007E34D4" w:rsidP="00E8068D">
      <w:pPr>
        <w:jc w:val="both"/>
        <w:rPr>
          <w:b/>
          <w:sz w:val="24"/>
        </w:rPr>
      </w:pPr>
      <w:ins w:id="123" w:author="Mullen (ESO), Paul J" w:date="2019-09-24T22:41:00Z">
        <w:r>
          <w:rPr>
            <w:sz w:val="24"/>
          </w:rPr>
          <w:t xml:space="preserve">The </w:t>
        </w:r>
      </w:ins>
      <w:del w:id="124" w:author="Mullen (ESO), Paul J" w:date="2019-09-24T22:41:00Z">
        <w:r w:rsidR="00E8068D" w:rsidDel="007E34D4">
          <w:rPr>
            <w:sz w:val="24"/>
          </w:rPr>
          <w:delText>A</w:delText>
        </w:r>
        <w:r w:rsidR="00A9408C" w:rsidRPr="00ED6607" w:rsidDel="007E34D4">
          <w:rPr>
            <w:sz w:val="24"/>
          </w:rPr>
          <w:delText>s agreed with</w:delText>
        </w:r>
      </w:del>
      <w:r w:rsidR="00A9408C" w:rsidRPr="00ED6607">
        <w:rPr>
          <w:sz w:val="24"/>
        </w:rPr>
        <w:t xml:space="preserve"> </w:t>
      </w:r>
      <w:r w:rsidR="00E51838">
        <w:rPr>
          <w:sz w:val="24"/>
        </w:rPr>
        <w:t>W</w:t>
      </w:r>
      <w:r w:rsidR="00A9408C" w:rsidRPr="00ED6607">
        <w:rPr>
          <w:sz w:val="24"/>
        </w:rPr>
        <w:t>orkgroup</w:t>
      </w:r>
      <w:ins w:id="125" w:author="Mullen (ESO), Paul J" w:date="2019-09-24T22:41:00Z">
        <w:r>
          <w:rPr>
            <w:sz w:val="24"/>
          </w:rPr>
          <w:t xml:space="preserve"> agreed that these</w:t>
        </w:r>
      </w:ins>
      <w:del w:id="126" w:author="Mullen (ESO), Paul J" w:date="2019-09-24T22:41:00Z">
        <w:r w:rsidR="00A9408C" w:rsidRPr="00ED6607" w:rsidDel="007E34D4">
          <w:rPr>
            <w:sz w:val="24"/>
          </w:rPr>
          <w:delText xml:space="preserve">, these </w:delText>
        </w:r>
      </w:del>
      <w:del w:id="127" w:author="Mullen (ESO), Paul J" w:date="2019-09-24T22:40:00Z">
        <w:r w:rsidR="00ED6607" w:rsidRPr="00ED6607" w:rsidDel="007E34D4">
          <w:rPr>
            <w:sz w:val="24"/>
          </w:rPr>
          <w:delText xml:space="preserve">are </w:delText>
        </w:r>
      </w:del>
      <w:ins w:id="128" w:author="Mullen (ESO), Paul J" w:date="2019-09-25T13:45:00Z">
        <w:r w:rsidR="000D71AC">
          <w:rPr>
            <w:sz w:val="24"/>
          </w:rPr>
          <w:t xml:space="preserve"> </w:t>
        </w:r>
      </w:ins>
      <w:r w:rsidR="00ED6607" w:rsidRPr="00ED6607">
        <w:rPr>
          <w:sz w:val="24"/>
        </w:rPr>
        <w:t xml:space="preserve">possible alternatives </w:t>
      </w:r>
      <w:del w:id="129" w:author="Mullen (ESO), Paul J" w:date="2019-09-24T22:41:00Z">
        <w:r w:rsidR="00ED6607" w:rsidRPr="00ED6607" w:rsidDel="007E34D4">
          <w:rPr>
            <w:sz w:val="24"/>
          </w:rPr>
          <w:delText xml:space="preserve">and </w:delText>
        </w:r>
      </w:del>
      <w:ins w:id="130" w:author="Mullen (ESO), Paul J" w:date="2019-09-24T22:41:00Z">
        <w:r>
          <w:rPr>
            <w:sz w:val="24"/>
          </w:rPr>
          <w:t>would</w:t>
        </w:r>
      </w:ins>
      <w:del w:id="131" w:author="Mullen (ESO), Paul J" w:date="2019-09-24T22:41:00Z">
        <w:r w:rsidR="00A9408C" w:rsidRPr="00ED6607" w:rsidDel="007E34D4">
          <w:rPr>
            <w:sz w:val="24"/>
          </w:rPr>
          <w:delText>will</w:delText>
        </w:r>
      </w:del>
      <w:r w:rsidR="00A9408C" w:rsidRPr="00ED6607">
        <w:rPr>
          <w:sz w:val="24"/>
        </w:rPr>
        <w:t xml:space="preserve"> not be </w:t>
      </w:r>
      <w:r w:rsidR="00ED6607" w:rsidRPr="00ED6607">
        <w:rPr>
          <w:sz w:val="24"/>
        </w:rPr>
        <w:t>put forward officially</w:t>
      </w:r>
      <w:r w:rsidR="00A9408C" w:rsidRPr="00ED6607">
        <w:rPr>
          <w:sz w:val="24"/>
        </w:rPr>
        <w:t xml:space="preserve"> until after </w:t>
      </w:r>
      <w:r w:rsidR="00A50617">
        <w:rPr>
          <w:sz w:val="24"/>
        </w:rPr>
        <w:t xml:space="preserve">the </w:t>
      </w:r>
      <w:r w:rsidR="00571A16">
        <w:rPr>
          <w:sz w:val="24"/>
        </w:rPr>
        <w:t>response from</w:t>
      </w:r>
      <w:r w:rsidR="00ED6607" w:rsidRPr="00ED6607">
        <w:rPr>
          <w:sz w:val="24"/>
        </w:rPr>
        <w:t xml:space="preserve"> the </w:t>
      </w:r>
      <w:r w:rsidR="00E51838">
        <w:rPr>
          <w:sz w:val="24"/>
        </w:rPr>
        <w:t>W</w:t>
      </w:r>
      <w:r w:rsidR="00A9408C" w:rsidRPr="00ED6607">
        <w:rPr>
          <w:sz w:val="24"/>
        </w:rPr>
        <w:t>or</w:t>
      </w:r>
      <w:r w:rsidR="00ED6607" w:rsidRPr="00ED6607">
        <w:rPr>
          <w:sz w:val="24"/>
        </w:rPr>
        <w:t>kgroup consultation</w:t>
      </w:r>
      <w:r w:rsidR="00571A16">
        <w:rPr>
          <w:sz w:val="24"/>
        </w:rPr>
        <w:t xml:space="preserve"> is known</w:t>
      </w:r>
      <w:r w:rsidR="00ED6607" w:rsidRPr="00ED6607">
        <w:rPr>
          <w:sz w:val="24"/>
        </w:rPr>
        <w:t>.</w:t>
      </w:r>
      <w:ins w:id="132" w:author="Mullen (ESO), Paul J" w:date="2019-09-24T22:41:00Z">
        <w:r>
          <w:rPr>
            <w:sz w:val="24"/>
          </w:rPr>
          <w:t xml:space="preserve"> Following such response, the Workgroup have agreed that these are formal alternatives and will be known henceforth as WAGCM1 and WAGCM2 respectively.</w:t>
        </w:r>
      </w:ins>
    </w:p>
    <w:p w14:paraId="5737607A" w14:textId="6630D969" w:rsidR="003173EF" w:rsidRDefault="003173EF">
      <w:pPr>
        <w:spacing w:before="0" w:after="0" w:line="240" w:lineRule="auto"/>
        <w:rPr>
          <w:rFonts w:cs="Arial"/>
          <w:i/>
          <w:sz w:val="24"/>
        </w:rPr>
      </w:pPr>
      <w:r>
        <w:rPr>
          <w:rFonts w:cs="Arial"/>
          <w:i/>
          <w:sz w:val="24"/>
        </w:rPr>
        <w:br w:type="page"/>
      </w:r>
    </w:p>
    <w:p w14:paraId="7B118940" w14:textId="77777777" w:rsidR="00F85934" w:rsidRDefault="00F85934" w:rsidP="009B4BD8">
      <w:pPr>
        <w:spacing w:before="0" w:after="0" w:line="240" w:lineRule="auto"/>
        <w:jc w:val="both"/>
        <w:textAlignment w:val="baseline"/>
        <w:rPr>
          <w:rFonts w:cs="Arial"/>
          <w:i/>
          <w:sz w:val="24"/>
        </w:rPr>
      </w:pPr>
    </w:p>
    <w:p w14:paraId="027D11C0" w14:textId="7FA14ECF" w:rsidR="00F85934" w:rsidRPr="00EB32BB" w:rsidDel="000D71AC" w:rsidRDefault="00F85934" w:rsidP="00F85934">
      <w:pPr>
        <w:pStyle w:val="Heading1"/>
        <w:numPr>
          <w:ilvl w:val="0"/>
          <w:numId w:val="33"/>
        </w:numPr>
        <w:spacing w:before="0" w:after="0" w:line="240" w:lineRule="auto"/>
        <w:rPr>
          <w:del w:id="133" w:author="Mullen (ESO), Paul J" w:date="2019-09-25T13:45:00Z"/>
        </w:rPr>
      </w:pPr>
      <w:bookmarkStart w:id="134" w:name="_Toc479357393"/>
      <w:del w:id="135" w:author="Mullen (ESO), Paul J" w:date="2019-09-25T13:45:00Z">
        <w:r w:rsidDel="000D71AC">
          <w:delText>Workgroup Consultation</w:delText>
        </w:r>
        <w:bookmarkEnd w:id="134"/>
        <w:r w:rsidDel="000D71AC">
          <w:delText xml:space="preserve"> </w:delText>
        </w:r>
      </w:del>
    </w:p>
    <w:p w14:paraId="131E95AB" w14:textId="77777777" w:rsidR="00F85934" w:rsidRDefault="00F85934" w:rsidP="00F85934">
      <w:pPr>
        <w:spacing w:before="0" w:after="0" w:line="240" w:lineRule="auto"/>
        <w:rPr>
          <w:sz w:val="24"/>
        </w:rPr>
      </w:pPr>
    </w:p>
    <w:p w14:paraId="17608D54" w14:textId="33067A03" w:rsidR="00F85934" w:rsidRPr="00EE4E79" w:rsidDel="007E34D4" w:rsidRDefault="00F85934" w:rsidP="009B4BD8">
      <w:pPr>
        <w:spacing w:before="0" w:after="0" w:line="240" w:lineRule="auto"/>
        <w:jc w:val="both"/>
        <w:rPr>
          <w:del w:id="136" w:author="Mullen (ESO), Paul J" w:date="2019-09-24T22:43:00Z"/>
          <w:sz w:val="24"/>
        </w:rPr>
      </w:pPr>
      <w:del w:id="137" w:author="Mullen (ESO), Paul J" w:date="2019-09-24T22:43:00Z">
        <w:r w:rsidRPr="00EE4E79" w:rsidDel="007E34D4">
          <w:rPr>
            <w:sz w:val="24"/>
          </w:rPr>
          <w:delText>The GC01</w:delText>
        </w:r>
        <w:r w:rsidDel="007E34D4">
          <w:rPr>
            <w:sz w:val="24"/>
          </w:rPr>
          <w:delText>0</w:delText>
        </w:r>
        <w:r w:rsidRPr="00EE4E79" w:rsidDel="007E34D4">
          <w:rPr>
            <w:sz w:val="24"/>
          </w:rPr>
          <w:delText>7/113 Workgroup is seeking the views of Grid Code Parties and other interested parties in relation to the issues noted in this document and specifically in response to the questions highlighted in the report and summarised below:</w:delText>
        </w:r>
      </w:del>
    </w:p>
    <w:p w14:paraId="6E1A8F94" w14:textId="1A839D6F" w:rsidR="00F85934" w:rsidDel="007E34D4" w:rsidRDefault="00F85934" w:rsidP="009B4BD8">
      <w:pPr>
        <w:spacing w:before="0" w:after="0" w:line="240" w:lineRule="auto"/>
        <w:jc w:val="both"/>
        <w:rPr>
          <w:del w:id="138" w:author="Mullen (ESO), Paul J" w:date="2019-09-24T22:43:00Z"/>
          <w:b/>
          <w:sz w:val="24"/>
        </w:rPr>
      </w:pPr>
    </w:p>
    <w:p w14:paraId="0C030639" w14:textId="6F93C5ED" w:rsidR="00F85934" w:rsidRPr="00EE4E79" w:rsidDel="007E34D4" w:rsidRDefault="00F85934" w:rsidP="009B4BD8">
      <w:pPr>
        <w:spacing w:before="0" w:after="0" w:line="240" w:lineRule="auto"/>
        <w:jc w:val="both"/>
        <w:rPr>
          <w:del w:id="139" w:author="Mullen (ESO), Paul J" w:date="2019-09-24T22:43:00Z"/>
          <w:b/>
          <w:sz w:val="24"/>
        </w:rPr>
      </w:pPr>
      <w:del w:id="140" w:author="Mullen (ESO), Paul J" w:date="2019-09-24T22:43:00Z">
        <w:r w:rsidRPr="00EE4E79" w:rsidDel="007E34D4">
          <w:rPr>
            <w:b/>
            <w:sz w:val="24"/>
          </w:rPr>
          <w:delText>Standard Workgroup Consultation questions:</w:delText>
        </w:r>
      </w:del>
    </w:p>
    <w:p w14:paraId="6B126A15" w14:textId="131D0232" w:rsidR="00F85934" w:rsidDel="007E34D4" w:rsidRDefault="00F85934" w:rsidP="009B4BD8">
      <w:pPr>
        <w:spacing w:before="0" w:after="0" w:line="240" w:lineRule="auto"/>
        <w:ind w:hanging="436"/>
        <w:jc w:val="both"/>
        <w:rPr>
          <w:del w:id="141" w:author="Mullen (ESO), Paul J" w:date="2019-09-24T22:43:00Z"/>
          <w:sz w:val="24"/>
        </w:rPr>
      </w:pPr>
      <w:del w:id="142" w:author="Mullen (ESO), Paul J" w:date="2019-09-24T22:43:00Z">
        <w:r w:rsidDel="007E34D4">
          <w:rPr>
            <w:sz w:val="24"/>
          </w:rPr>
          <w:delText xml:space="preserve">       </w:delText>
        </w:r>
      </w:del>
    </w:p>
    <w:p w14:paraId="3C7C9C5E" w14:textId="738A3B7A" w:rsidR="00F85934" w:rsidDel="007E34D4" w:rsidRDefault="00F85934" w:rsidP="009B4BD8">
      <w:pPr>
        <w:spacing w:before="0" w:after="0" w:line="240" w:lineRule="auto"/>
        <w:ind w:left="709" w:hanging="709"/>
        <w:jc w:val="both"/>
        <w:rPr>
          <w:del w:id="143" w:author="Mullen (ESO), Paul J" w:date="2019-09-24T22:43:00Z"/>
          <w:sz w:val="24"/>
        </w:rPr>
      </w:pPr>
      <w:del w:id="144" w:author="Mullen (ESO), Paul J" w:date="2019-09-24T22:43:00Z">
        <w:r w:rsidRPr="00706AEB" w:rsidDel="007E34D4">
          <w:rPr>
            <w:b/>
            <w:sz w:val="24"/>
          </w:rPr>
          <w:delText>Q1:</w:delText>
        </w:r>
        <w:r w:rsidDel="007E34D4">
          <w:rPr>
            <w:sz w:val="24"/>
          </w:rPr>
          <w:delText xml:space="preserve"> </w:delText>
        </w:r>
        <w:r w:rsidDel="007E34D4">
          <w:rPr>
            <w:sz w:val="24"/>
          </w:rPr>
          <w:tab/>
        </w:r>
        <w:r w:rsidRPr="00EE4E79" w:rsidDel="007E34D4">
          <w:rPr>
            <w:sz w:val="24"/>
          </w:rPr>
          <w:delText xml:space="preserve">Do you believe that </w:delText>
        </w:r>
        <w:r w:rsidDel="007E34D4">
          <w:rPr>
            <w:sz w:val="24"/>
          </w:rPr>
          <w:delText>GC0107/113</w:delText>
        </w:r>
        <w:r w:rsidRPr="00EE4E79" w:rsidDel="007E34D4">
          <w:rPr>
            <w:sz w:val="24"/>
          </w:rPr>
          <w:delText xml:space="preserve"> Original proposal better facilitates the Applicable </w:delText>
        </w:r>
        <w:r w:rsidDel="007E34D4">
          <w:rPr>
            <w:sz w:val="24"/>
          </w:rPr>
          <w:delText>Grid Code</w:delText>
        </w:r>
        <w:r w:rsidRPr="00EE4E79" w:rsidDel="007E34D4">
          <w:rPr>
            <w:sz w:val="24"/>
          </w:rPr>
          <w:delText xml:space="preserve"> Objectives?</w:delText>
        </w:r>
      </w:del>
    </w:p>
    <w:p w14:paraId="3D375D8B" w14:textId="1918A5EB" w:rsidR="00B05A9B" w:rsidRPr="00EE4E79" w:rsidDel="007E34D4" w:rsidRDefault="00B05A9B" w:rsidP="009B4BD8">
      <w:pPr>
        <w:spacing w:before="0" w:after="0" w:line="240" w:lineRule="auto"/>
        <w:ind w:left="709" w:hanging="709"/>
        <w:jc w:val="both"/>
        <w:rPr>
          <w:del w:id="145" w:author="Mullen (ESO), Paul J" w:date="2019-09-24T22:43:00Z"/>
          <w:sz w:val="24"/>
        </w:rPr>
      </w:pPr>
    </w:p>
    <w:p w14:paraId="13879BFE" w14:textId="276DE192" w:rsidR="00F85934" w:rsidRPr="00EE4E79" w:rsidDel="007E34D4" w:rsidRDefault="00F85934" w:rsidP="009B4BD8">
      <w:pPr>
        <w:spacing w:before="0" w:after="0" w:line="240" w:lineRule="auto"/>
        <w:jc w:val="both"/>
        <w:rPr>
          <w:del w:id="146" w:author="Mullen (ESO), Paul J" w:date="2019-09-24T22:43:00Z"/>
          <w:bCs/>
          <w:sz w:val="24"/>
        </w:rPr>
      </w:pPr>
      <w:del w:id="147" w:author="Mullen (ESO), Paul J" w:date="2019-09-24T22:43:00Z">
        <w:r w:rsidRPr="00EE4E79" w:rsidDel="007E34D4">
          <w:rPr>
            <w:b/>
            <w:sz w:val="24"/>
          </w:rPr>
          <w:delText>Q2:</w:delText>
        </w:r>
        <w:r w:rsidRPr="00EE4E79" w:rsidDel="007E34D4">
          <w:rPr>
            <w:sz w:val="24"/>
          </w:rPr>
          <w:tab/>
          <w:delText>Do you support the proposed implementation approach?</w:delText>
        </w:r>
      </w:del>
    </w:p>
    <w:p w14:paraId="024A3437" w14:textId="3D735962" w:rsidR="00B05A9B" w:rsidDel="007E34D4" w:rsidRDefault="00B05A9B" w:rsidP="009B4BD8">
      <w:pPr>
        <w:spacing w:before="0" w:after="0" w:line="240" w:lineRule="auto"/>
        <w:jc w:val="both"/>
        <w:rPr>
          <w:del w:id="148" w:author="Mullen (ESO), Paul J" w:date="2019-09-24T22:43:00Z"/>
          <w:b/>
          <w:sz w:val="24"/>
        </w:rPr>
      </w:pPr>
    </w:p>
    <w:p w14:paraId="54780A95" w14:textId="5B35D878" w:rsidR="00F85934" w:rsidRPr="00EE4E79" w:rsidDel="007E34D4" w:rsidRDefault="00F85934" w:rsidP="009B4BD8">
      <w:pPr>
        <w:spacing w:before="0" w:after="0" w:line="240" w:lineRule="auto"/>
        <w:jc w:val="both"/>
        <w:rPr>
          <w:del w:id="149" w:author="Mullen (ESO), Paul J" w:date="2019-09-24T22:43:00Z"/>
          <w:b/>
          <w:sz w:val="24"/>
        </w:rPr>
      </w:pPr>
      <w:del w:id="150" w:author="Mullen (ESO), Paul J" w:date="2019-09-24T22:43:00Z">
        <w:r w:rsidRPr="00EE4E79" w:rsidDel="007E34D4">
          <w:rPr>
            <w:b/>
            <w:sz w:val="24"/>
          </w:rPr>
          <w:delText>Q3:</w:delText>
        </w:r>
        <w:r w:rsidRPr="00EE4E79" w:rsidDel="007E34D4">
          <w:rPr>
            <w:b/>
            <w:sz w:val="24"/>
          </w:rPr>
          <w:tab/>
        </w:r>
        <w:r w:rsidRPr="00EE4E79" w:rsidDel="007E34D4">
          <w:rPr>
            <w:sz w:val="24"/>
          </w:rPr>
          <w:delText>Do you have any other comments?</w:delText>
        </w:r>
      </w:del>
    </w:p>
    <w:p w14:paraId="60B5CA25" w14:textId="3BBE4D35" w:rsidR="00B05A9B" w:rsidDel="007E34D4" w:rsidRDefault="00B05A9B" w:rsidP="009B4BD8">
      <w:pPr>
        <w:spacing w:before="0" w:after="0" w:line="240" w:lineRule="auto"/>
        <w:ind w:left="709" w:hanging="709"/>
        <w:jc w:val="both"/>
        <w:rPr>
          <w:del w:id="151" w:author="Mullen (ESO), Paul J" w:date="2019-09-24T22:43:00Z"/>
          <w:b/>
          <w:sz w:val="24"/>
        </w:rPr>
      </w:pPr>
    </w:p>
    <w:p w14:paraId="1C3ACF85" w14:textId="29FB8629" w:rsidR="00F85934" w:rsidRPr="00EE4E79" w:rsidDel="007E34D4" w:rsidRDefault="00F85934" w:rsidP="009B4BD8">
      <w:pPr>
        <w:spacing w:before="0" w:after="0" w:line="240" w:lineRule="auto"/>
        <w:ind w:left="709" w:hanging="709"/>
        <w:jc w:val="both"/>
        <w:rPr>
          <w:del w:id="152" w:author="Mullen (ESO), Paul J" w:date="2019-09-24T22:43:00Z"/>
          <w:sz w:val="24"/>
        </w:rPr>
      </w:pPr>
      <w:del w:id="153" w:author="Mullen (ESO), Paul J" w:date="2019-09-24T22:43:00Z">
        <w:r w:rsidRPr="00EE4E79" w:rsidDel="007E34D4">
          <w:rPr>
            <w:b/>
            <w:sz w:val="24"/>
          </w:rPr>
          <w:delText>Q4:</w:delText>
        </w:r>
        <w:r w:rsidRPr="00EE4E79" w:rsidDel="007E34D4">
          <w:rPr>
            <w:b/>
            <w:sz w:val="24"/>
          </w:rPr>
          <w:tab/>
        </w:r>
        <w:r w:rsidRPr="00EE4E79" w:rsidDel="007E34D4">
          <w:rPr>
            <w:sz w:val="24"/>
          </w:rPr>
          <w:delText xml:space="preserve">Do you wish to raise a Workgroup Consultation Alternative request for the Workgroup to consider? </w:delText>
        </w:r>
      </w:del>
    </w:p>
    <w:p w14:paraId="1737EF8B" w14:textId="3156A937" w:rsidR="00F85934" w:rsidRPr="00EE4E79" w:rsidDel="007E34D4" w:rsidRDefault="00F85934" w:rsidP="00F85934">
      <w:pPr>
        <w:spacing w:before="0" w:after="0" w:line="240" w:lineRule="auto"/>
        <w:ind w:left="1437" w:hanging="870"/>
        <w:rPr>
          <w:del w:id="154" w:author="Mullen (ESO), Paul J" w:date="2019-09-24T22:43:00Z"/>
        </w:rPr>
      </w:pPr>
    </w:p>
    <w:p w14:paraId="57ED733F" w14:textId="17C2C1BF" w:rsidR="00F85934" w:rsidRPr="00EE4E79" w:rsidDel="007E34D4" w:rsidRDefault="00F85934" w:rsidP="009B4BD8">
      <w:pPr>
        <w:spacing w:before="0" w:after="0" w:line="240" w:lineRule="auto"/>
        <w:jc w:val="both"/>
        <w:rPr>
          <w:del w:id="155" w:author="Mullen (ESO), Paul J" w:date="2019-09-24T22:43:00Z"/>
          <w:b/>
          <w:sz w:val="24"/>
        </w:rPr>
      </w:pPr>
      <w:del w:id="156" w:author="Mullen (ESO), Paul J" w:date="2019-09-24T22:43:00Z">
        <w:r w:rsidRPr="00EE4E79" w:rsidDel="007E34D4">
          <w:rPr>
            <w:b/>
            <w:sz w:val="24"/>
          </w:rPr>
          <w:delText xml:space="preserve">Specific </w:delText>
        </w:r>
        <w:r w:rsidDel="007E34D4">
          <w:rPr>
            <w:b/>
            <w:sz w:val="24"/>
          </w:rPr>
          <w:delText>GC0107/113</w:delText>
        </w:r>
        <w:r w:rsidRPr="00EE4E79" w:rsidDel="007E34D4">
          <w:rPr>
            <w:b/>
            <w:sz w:val="24"/>
          </w:rPr>
          <w:delText xml:space="preserve"> Workgroup Consultations Questions:</w:delText>
        </w:r>
      </w:del>
    </w:p>
    <w:p w14:paraId="4B6B2A3A" w14:textId="258F6DD7" w:rsidR="00F85934" w:rsidDel="007E34D4" w:rsidRDefault="00F85934" w:rsidP="009B4BD8">
      <w:pPr>
        <w:spacing w:before="0" w:after="0" w:line="240" w:lineRule="auto"/>
        <w:ind w:left="720" w:hanging="720"/>
        <w:jc w:val="both"/>
        <w:rPr>
          <w:del w:id="157" w:author="Mullen (ESO), Paul J" w:date="2019-09-24T22:43:00Z"/>
          <w:b/>
          <w:sz w:val="24"/>
        </w:rPr>
      </w:pPr>
    </w:p>
    <w:p w14:paraId="693FD3F3" w14:textId="22611B32" w:rsidR="00F85934" w:rsidDel="007E34D4" w:rsidRDefault="00F85934" w:rsidP="009B4BD8">
      <w:pPr>
        <w:spacing w:before="0" w:after="0" w:line="240" w:lineRule="auto"/>
        <w:ind w:left="720" w:hanging="720"/>
        <w:jc w:val="both"/>
        <w:rPr>
          <w:del w:id="158" w:author="Mullen (ESO), Paul J" w:date="2019-09-24T22:43:00Z"/>
          <w:sz w:val="24"/>
        </w:rPr>
      </w:pPr>
      <w:del w:id="159" w:author="Mullen (ESO), Paul J" w:date="2019-09-24T22:43:00Z">
        <w:r w:rsidRPr="00EE4E79" w:rsidDel="007E34D4">
          <w:rPr>
            <w:b/>
            <w:sz w:val="24"/>
          </w:rPr>
          <w:delText>Q5:</w:delText>
        </w:r>
        <w:r w:rsidDel="007E34D4">
          <w:rPr>
            <w:b/>
            <w:sz w:val="24"/>
          </w:rPr>
          <w:delText xml:space="preserve"> </w:delText>
        </w:r>
        <w:r w:rsidDel="007E34D4">
          <w:rPr>
            <w:b/>
            <w:sz w:val="24"/>
          </w:rPr>
          <w:tab/>
        </w:r>
        <w:r w:rsidRPr="00653B1F" w:rsidDel="007E34D4">
          <w:rPr>
            <w:sz w:val="24"/>
          </w:rPr>
          <w:delText xml:space="preserve">Do you believe that the obligation to </w:delText>
        </w:r>
        <w:r w:rsidR="00653B1F" w:rsidRPr="00653B1F" w:rsidDel="007E34D4">
          <w:rPr>
            <w:rFonts w:cs="Arial"/>
            <w:sz w:val="24"/>
          </w:rPr>
          <w:delText xml:space="preserve">track variations from standard parameters should be placed on the </w:delText>
        </w:r>
        <w:r w:rsidRPr="00653B1F" w:rsidDel="007E34D4">
          <w:rPr>
            <w:sz w:val="24"/>
          </w:rPr>
          <w:delText>14</w:delText>
        </w:r>
        <w:r w:rsidRPr="00653B1F" w:rsidDel="007E34D4">
          <w:rPr>
            <w:rStyle w:val="FootnoteReference"/>
            <w:sz w:val="24"/>
          </w:rPr>
          <w:footnoteReference w:id="46"/>
        </w:r>
        <w:r w:rsidRPr="00653B1F" w:rsidDel="007E34D4">
          <w:rPr>
            <w:sz w:val="24"/>
          </w:rPr>
          <w:delText xml:space="preserve"> Distribution Network Operators (DNOs)</w:delText>
        </w:r>
        <w:r w:rsidR="00653B1F" w:rsidRPr="00653B1F" w:rsidDel="007E34D4">
          <w:rPr>
            <w:sz w:val="24"/>
          </w:rPr>
          <w:delText xml:space="preserve"> (as opposed to just the ESO)</w:delText>
        </w:r>
        <w:r w:rsidRPr="00653B1F" w:rsidDel="007E34D4">
          <w:rPr>
            <w:sz w:val="24"/>
          </w:rPr>
          <w:delText xml:space="preserve"> </w:delText>
        </w:r>
        <w:r w:rsidR="00653B1F" w:rsidRPr="00653B1F" w:rsidDel="007E34D4">
          <w:rPr>
            <w:rFonts w:cs="Arial"/>
            <w:sz w:val="24"/>
          </w:rPr>
          <w:delText>for distributed generation, and do you believe the obligation should also be extended to</w:delText>
        </w:r>
        <w:r w:rsidRPr="00653B1F" w:rsidDel="007E34D4">
          <w:rPr>
            <w:sz w:val="24"/>
          </w:rPr>
          <w:delText xml:space="preserve"> the 13</w:delText>
        </w:r>
        <w:r w:rsidRPr="00653B1F" w:rsidDel="007E34D4">
          <w:rPr>
            <w:rStyle w:val="FootnoteReference"/>
            <w:sz w:val="24"/>
          </w:rPr>
          <w:footnoteReference w:id="47"/>
        </w:r>
        <w:r w:rsidRPr="00653B1F" w:rsidDel="007E34D4">
          <w:rPr>
            <w:sz w:val="24"/>
          </w:rPr>
          <w:delText xml:space="preserve"> Independent DNOs (IDNOs)</w:delText>
        </w:r>
        <w:r w:rsidR="00653B1F" w:rsidRPr="00653B1F" w:rsidDel="007E34D4">
          <w:rPr>
            <w:sz w:val="24"/>
          </w:rPr>
          <w:delText xml:space="preserve"> </w:delText>
        </w:r>
        <w:r w:rsidR="00653B1F" w:rsidRPr="00653B1F" w:rsidDel="007E34D4">
          <w:rPr>
            <w:rFonts w:cs="Arial"/>
            <w:sz w:val="24"/>
          </w:rPr>
          <w:delText>for the generation connected to their networks?  In this</w:delText>
        </w:r>
        <w:r w:rsidR="00977ABD" w:rsidDel="007E34D4">
          <w:rPr>
            <w:rFonts w:cs="Arial"/>
            <w:sz w:val="24"/>
          </w:rPr>
          <w:delText xml:space="preserve"> latter</w:delText>
        </w:r>
        <w:r w:rsidR="00653B1F" w:rsidRPr="00653B1F" w:rsidDel="007E34D4">
          <w:rPr>
            <w:rFonts w:cs="Arial"/>
            <w:sz w:val="24"/>
          </w:rPr>
          <w:delText xml:space="preserve"> case, how do you think the obligation on the IDNOs should </w:delText>
        </w:r>
        <w:r w:rsidR="005C5CAF" w:rsidDel="007E34D4">
          <w:rPr>
            <w:rFonts w:cs="Arial"/>
            <w:sz w:val="24"/>
          </w:rPr>
          <w:delText xml:space="preserve">be </w:delText>
        </w:r>
        <w:r w:rsidR="00653B1F" w:rsidRPr="00653B1F" w:rsidDel="007E34D4">
          <w:rPr>
            <w:rFonts w:cs="Arial"/>
            <w:sz w:val="24"/>
          </w:rPr>
          <w:delText>imposed</w:delText>
        </w:r>
        <w:r w:rsidRPr="00653B1F" w:rsidDel="007E34D4">
          <w:rPr>
            <w:sz w:val="24"/>
          </w:rPr>
          <w:delText>?</w:delText>
        </w:r>
      </w:del>
    </w:p>
    <w:p w14:paraId="50B30C29" w14:textId="025D12DA" w:rsidR="00F85934" w:rsidDel="007E34D4" w:rsidRDefault="00F85934" w:rsidP="009B4BD8">
      <w:pPr>
        <w:spacing w:before="0" w:after="0" w:line="240" w:lineRule="auto"/>
        <w:ind w:left="720" w:hanging="720"/>
        <w:jc w:val="both"/>
        <w:rPr>
          <w:del w:id="165" w:author="Mullen (ESO), Paul J" w:date="2019-09-24T22:43:00Z"/>
          <w:b/>
          <w:sz w:val="24"/>
        </w:rPr>
      </w:pPr>
    </w:p>
    <w:p w14:paraId="7FE65689" w14:textId="45D7EC0B" w:rsidR="00F85934" w:rsidDel="007E34D4" w:rsidRDefault="00F85934" w:rsidP="009B4BD8">
      <w:pPr>
        <w:spacing w:before="0" w:after="0" w:line="240" w:lineRule="auto"/>
        <w:ind w:left="720" w:hanging="720"/>
        <w:jc w:val="both"/>
        <w:rPr>
          <w:del w:id="166" w:author="Mullen (ESO), Paul J" w:date="2019-09-24T22:43:00Z"/>
          <w:rFonts w:cs="Arial"/>
          <w:sz w:val="24"/>
        </w:rPr>
      </w:pPr>
      <w:del w:id="167" w:author="Mullen (ESO), Paul J" w:date="2019-09-24T22:43:00Z">
        <w:r w:rsidDel="007E34D4">
          <w:rPr>
            <w:b/>
            <w:sz w:val="24"/>
          </w:rPr>
          <w:delText xml:space="preserve">Q6: </w:delText>
        </w:r>
        <w:r w:rsidDel="007E34D4">
          <w:rPr>
            <w:b/>
            <w:sz w:val="24"/>
          </w:rPr>
          <w:tab/>
        </w:r>
        <w:r w:rsidRPr="005B0FA0" w:rsidDel="007E34D4">
          <w:rPr>
            <w:rFonts w:cs="Arial"/>
            <w:sz w:val="24"/>
          </w:rPr>
          <w:delText>This modification imposes a new requirement on DNOs for them to share some limited technical data from individual distribution connected customers’ connection agreements with</w:delText>
        </w:r>
        <w:r w:rsidDel="007E34D4">
          <w:rPr>
            <w:rFonts w:cs="Arial"/>
            <w:sz w:val="24"/>
          </w:rPr>
          <w:delText xml:space="preserve"> the</w:delText>
        </w:r>
        <w:r w:rsidRPr="005B0FA0" w:rsidDel="007E34D4">
          <w:rPr>
            <w:rFonts w:cs="Arial"/>
            <w:sz w:val="24"/>
          </w:rPr>
          <w:delText xml:space="preserve"> ESO in an anonymous form or with Ofgem (if they request it). Do stakeholders have any views on this, and in particular how distribution connected customers can be made appropriately aware of the proposal?</w:delText>
        </w:r>
      </w:del>
    </w:p>
    <w:p w14:paraId="4292B736" w14:textId="07874175" w:rsidR="00F85934" w:rsidDel="007E34D4" w:rsidRDefault="00F85934" w:rsidP="00F85934">
      <w:pPr>
        <w:spacing w:before="0" w:after="0" w:line="240" w:lineRule="auto"/>
        <w:ind w:left="720" w:hanging="720"/>
        <w:rPr>
          <w:del w:id="168" w:author="Mullen (ESO), Paul J" w:date="2019-09-24T22:43:00Z"/>
          <w:rFonts w:ascii="Calibri" w:hAnsi="Calibri"/>
          <w:sz w:val="24"/>
          <w:lang w:val="en-US" w:eastAsia="en-US"/>
        </w:rPr>
      </w:pPr>
    </w:p>
    <w:p w14:paraId="118B6CC2" w14:textId="5EB95CE6" w:rsidR="00F85934" w:rsidRPr="004E19D0" w:rsidDel="007E34D4" w:rsidRDefault="00F85934" w:rsidP="009B4BD8">
      <w:pPr>
        <w:spacing w:before="0" w:after="0" w:line="240" w:lineRule="auto"/>
        <w:ind w:left="720" w:hanging="720"/>
        <w:jc w:val="both"/>
        <w:rPr>
          <w:del w:id="169" w:author="Mullen (ESO), Paul J" w:date="2019-09-24T22:43:00Z"/>
          <w:rFonts w:ascii="Calibri" w:hAnsi="Calibri"/>
          <w:b/>
          <w:sz w:val="24"/>
          <w:lang w:val="en-US" w:eastAsia="en-US"/>
        </w:rPr>
      </w:pPr>
      <w:del w:id="170" w:author="Mullen (ESO), Paul J" w:date="2019-09-24T22:43:00Z">
        <w:r w:rsidDel="007E34D4">
          <w:rPr>
            <w:b/>
            <w:sz w:val="24"/>
          </w:rPr>
          <w:delText>Q7:</w:delText>
        </w:r>
        <w:r w:rsidDel="007E34D4">
          <w:rPr>
            <w:b/>
            <w:sz w:val="24"/>
          </w:rPr>
          <w:tab/>
        </w:r>
        <w:r w:rsidDel="007E34D4">
          <w:rPr>
            <w:sz w:val="24"/>
          </w:rPr>
          <w:delText xml:space="preserve">How often should the additional technical data be </w:delText>
        </w:r>
        <w:r w:rsidR="00C84A9A" w:rsidDel="007E34D4">
          <w:rPr>
            <w:sz w:val="24"/>
          </w:rPr>
          <w:delText xml:space="preserve">a) </w:delText>
        </w:r>
        <w:r w:rsidDel="007E34D4">
          <w:rPr>
            <w:sz w:val="24"/>
          </w:rPr>
          <w:delText xml:space="preserve">updated and </w:delText>
        </w:r>
        <w:r w:rsidR="00C84A9A" w:rsidDel="007E34D4">
          <w:rPr>
            <w:sz w:val="24"/>
          </w:rPr>
          <w:delText xml:space="preserve">b) </w:delText>
        </w:r>
        <w:r w:rsidDel="007E34D4">
          <w:rPr>
            <w:sz w:val="24"/>
          </w:rPr>
          <w:delText>published</w:delText>
        </w:r>
        <w:r w:rsidR="00A81A07" w:rsidDel="007E34D4">
          <w:rPr>
            <w:sz w:val="24"/>
          </w:rPr>
          <w:delText xml:space="preserve"> following </w:delText>
        </w:r>
        <w:r w:rsidR="00C84A9A" w:rsidDel="007E34D4">
          <w:rPr>
            <w:sz w:val="24"/>
          </w:rPr>
          <w:delText xml:space="preserve">bilateral </w:delText>
        </w:r>
        <w:r w:rsidR="00A81A07" w:rsidDel="007E34D4">
          <w:rPr>
            <w:sz w:val="24"/>
          </w:rPr>
          <w:delText>agreement between network operator and User</w:delText>
        </w:r>
        <w:r w:rsidR="00C84A9A" w:rsidDel="007E34D4">
          <w:rPr>
            <w:sz w:val="24"/>
          </w:rPr>
          <w:delText xml:space="preserve"> of site specific values</w:delText>
        </w:r>
        <w:r w:rsidR="00A81A07" w:rsidDel="007E34D4">
          <w:rPr>
            <w:sz w:val="24"/>
          </w:rPr>
          <w:delText xml:space="preserve"> </w:delText>
        </w:r>
        <w:r w:rsidDel="007E34D4">
          <w:rPr>
            <w:sz w:val="24"/>
          </w:rPr>
          <w:delText>– daily, weekly, monthly, quarterly, six monthly, annually?</w:delText>
        </w:r>
      </w:del>
    </w:p>
    <w:p w14:paraId="2CD815A9" w14:textId="082DC81D" w:rsidR="00F85934" w:rsidDel="007E34D4" w:rsidRDefault="00F85934" w:rsidP="00F85934">
      <w:pPr>
        <w:spacing w:before="0" w:after="0" w:line="240" w:lineRule="auto"/>
        <w:ind w:left="720" w:hanging="720"/>
        <w:rPr>
          <w:del w:id="171" w:author="Mullen (ESO), Paul J" w:date="2019-09-24T22:43:00Z"/>
          <w:b/>
          <w:sz w:val="24"/>
        </w:rPr>
      </w:pPr>
    </w:p>
    <w:p w14:paraId="78C3BD4C" w14:textId="2ED94FE2" w:rsidR="00F85934" w:rsidDel="007E34D4" w:rsidRDefault="00F85934" w:rsidP="009B4BD8">
      <w:pPr>
        <w:spacing w:before="0" w:after="0" w:line="240" w:lineRule="auto"/>
        <w:ind w:left="720" w:hanging="720"/>
        <w:jc w:val="both"/>
        <w:rPr>
          <w:del w:id="172" w:author="Mullen (ESO), Paul J" w:date="2019-09-24T22:43:00Z"/>
          <w:sz w:val="24"/>
        </w:rPr>
      </w:pPr>
      <w:del w:id="173" w:author="Mullen (ESO), Paul J" w:date="2019-09-24T22:43:00Z">
        <w:r w:rsidDel="007E34D4">
          <w:rPr>
            <w:b/>
            <w:sz w:val="24"/>
          </w:rPr>
          <w:delText>Q8:</w:delText>
        </w:r>
        <w:r w:rsidDel="007E34D4">
          <w:rPr>
            <w:b/>
            <w:sz w:val="24"/>
          </w:rPr>
          <w:tab/>
        </w:r>
        <w:r w:rsidDel="007E34D4">
          <w:rPr>
            <w:sz w:val="24"/>
          </w:rPr>
          <w:delText xml:space="preserve">How do you feel you will benefit from this proposed </w:delText>
        </w:r>
        <w:r w:rsidR="00571A16" w:rsidDel="007E34D4">
          <w:rPr>
            <w:sz w:val="24"/>
          </w:rPr>
          <w:delText>m</w:delText>
        </w:r>
        <w:r w:rsidDel="007E34D4">
          <w:rPr>
            <w:sz w:val="24"/>
          </w:rPr>
          <w:delText>odification – please quantify benefit where possible?</w:delText>
        </w:r>
        <w:r w:rsidR="000D680C" w:rsidDel="007E34D4">
          <w:rPr>
            <w:sz w:val="24"/>
          </w:rPr>
          <w:delText xml:space="preserve">  The W</w:delText>
        </w:r>
        <w:r w:rsidR="00571A16" w:rsidDel="007E34D4">
          <w:rPr>
            <w:sz w:val="24"/>
          </w:rPr>
          <w:delText>orkgroup</w:delText>
        </w:r>
        <w:r w:rsidR="000D680C" w:rsidDel="007E34D4">
          <w:rPr>
            <w:sz w:val="24"/>
          </w:rPr>
          <w:delText xml:space="preserve"> would particularly like to hear from manufacturers on this point</w:delText>
        </w:r>
        <w:r w:rsidR="00653B1F" w:rsidDel="007E34D4">
          <w:rPr>
            <w:sz w:val="24"/>
          </w:rPr>
          <w:delText>.</w:delText>
        </w:r>
      </w:del>
    </w:p>
    <w:p w14:paraId="68EF72F1" w14:textId="61DA6219" w:rsidR="00653B1F" w:rsidDel="007E34D4" w:rsidRDefault="00653B1F" w:rsidP="009B4BD8">
      <w:pPr>
        <w:spacing w:before="0" w:after="0" w:line="240" w:lineRule="auto"/>
        <w:ind w:left="720" w:hanging="720"/>
        <w:jc w:val="both"/>
        <w:rPr>
          <w:del w:id="174" w:author="Mullen (ESO), Paul J" w:date="2019-09-24T22:43:00Z"/>
          <w:sz w:val="24"/>
        </w:rPr>
      </w:pPr>
    </w:p>
    <w:p w14:paraId="6834C806" w14:textId="10AFB78F" w:rsidR="0081381F" w:rsidRPr="00304AF2" w:rsidDel="007E34D4" w:rsidRDefault="0081381F" w:rsidP="009B4BD8">
      <w:pPr>
        <w:spacing w:before="0" w:after="0" w:line="240" w:lineRule="auto"/>
        <w:ind w:left="720" w:hanging="720"/>
        <w:jc w:val="both"/>
        <w:rPr>
          <w:del w:id="175" w:author="Mullen (ESO), Paul J" w:date="2019-09-24T22:43:00Z"/>
          <w:sz w:val="24"/>
        </w:rPr>
      </w:pPr>
      <w:del w:id="176" w:author="Mullen (ESO), Paul J" w:date="2019-09-24T22:43:00Z">
        <w:r w:rsidRPr="00304AF2" w:rsidDel="007E34D4">
          <w:rPr>
            <w:b/>
            <w:sz w:val="24"/>
          </w:rPr>
          <w:delText>Q9</w:delText>
        </w:r>
        <w:r w:rsidRPr="00A9408C" w:rsidDel="007E34D4">
          <w:rPr>
            <w:sz w:val="24"/>
          </w:rPr>
          <w:delText>:</w:delText>
        </w:r>
        <w:r w:rsidRPr="00304AF2" w:rsidDel="007E34D4">
          <w:rPr>
            <w:sz w:val="24"/>
          </w:rPr>
          <w:tab/>
          <w:delText xml:space="preserve">What costs </w:delText>
        </w:r>
        <w:r w:rsidR="00D5194A" w:rsidDel="007E34D4">
          <w:rPr>
            <w:sz w:val="24"/>
          </w:rPr>
          <w:delText xml:space="preserve">and/or risks </w:delText>
        </w:r>
        <w:r w:rsidRPr="00304AF2" w:rsidDel="007E34D4">
          <w:rPr>
            <w:sz w:val="24"/>
          </w:rPr>
          <w:delText>do you believe would arise from implementing this proposed modification – please quantify these where possible?</w:delText>
        </w:r>
      </w:del>
    </w:p>
    <w:p w14:paraId="084202B3" w14:textId="40219D40" w:rsidR="00F85934" w:rsidDel="007E34D4" w:rsidRDefault="00F85934" w:rsidP="009B4BD8">
      <w:pPr>
        <w:spacing w:before="0" w:after="0" w:line="240" w:lineRule="auto"/>
        <w:ind w:left="720" w:hanging="720"/>
        <w:jc w:val="both"/>
        <w:rPr>
          <w:del w:id="177" w:author="Mullen (ESO), Paul J" w:date="2019-09-24T22:43:00Z"/>
          <w:b/>
          <w:sz w:val="24"/>
        </w:rPr>
      </w:pPr>
    </w:p>
    <w:p w14:paraId="676E4AB1" w14:textId="0CBC34CE" w:rsidR="00F85934" w:rsidDel="007E34D4" w:rsidRDefault="00F85934" w:rsidP="009B4BD8">
      <w:pPr>
        <w:pStyle w:val="PlainText"/>
        <w:ind w:left="720" w:hanging="720"/>
        <w:jc w:val="both"/>
        <w:rPr>
          <w:del w:id="178" w:author="Mullen (ESO), Paul J" w:date="2019-09-24T22:43:00Z"/>
          <w:rFonts w:ascii="Arial" w:hAnsi="Arial" w:cs="Arial"/>
          <w:sz w:val="24"/>
          <w:szCs w:val="24"/>
        </w:rPr>
      </w:pPr>
      <w:del w:id="179" w:author="Mullen (ESO), Paul J" w:date="2019-09-24T22:43:00Z">
        <w:r w:rsidRPr="001124DC" w:rsidDel="007E34D4">
          <w:rPr>
            <w:rFonts w:ascii="Arial" w:hAnsi="Arial" w:cs="Arial"/>
            <w:b/>
            <w:sz w:val="24"/>
          </w:rPr>
          <w:delText>Q</w:delText>
        </w:r>
        <w:r w:rsidR="003B6A06" w:rsidDel="007E34D4">
          <w:rPr>
            <w:rFonts w:ascii="Arial" w:hAnsi="Arial" w:cs="Arial"/>
            <w:b/>
            <w:sz w:val="24"/>
          </w:rPr>
          <w:delText>10</w:delText>
        </w:r>
        <w:r w:rsidRPr="001124DC" w:rsidDel="007E34D4">
          <w:rPr>
            <w:rFonts w:ascii="Arial" w:hAnsi="Arial" w:cs="Arial"/>
            <w:b/>
            <w:sz w:val="24"/>
          </w:rPr>
          <w:delText>:</w:delText>
        </w:r>
        <w:r w:rsidDel="007E34D4">
          <w:rPr>
            <w:b/>
            <w:sz w:val="24"/>
          </w:rPr>
          <w:tab/>
        </w:r>
        <w:r w:rsidRPr="001124DC" w:rsidDel="007E34D4">
          <w:rPr>
            <w:rFonts w:ascii="Arial" w:hAnsi="Arial" w:cs="Arial"/>
            <w:sz w:val="24"/>
            <w:szCs w:val="24"/>
          </w:rPr>
          <w:delText>The code mapping spreadsheet produced as part of the GB implementation of the European Connection Codes (RfG, DCC and HVDC) includes all Grid Code references where settings required by RfG etc</w:delText>
        </w:r>
        <w:r w:rsidDel="007E34D4">
          <w:rPr>
            <w:rFonts w:ascii="Arial" w:hAnsi="Arial" w:cs="Arial"/>
            <w:sz w:val="24"/>
            <w:szCs w:val="24"/>
          </w:rPr>
          <w:delText>.</w:delText>
        </w:r>
        <w:r w:rsidRPr="001124DC" w:rsidDel="007E34D4">
          <w:rPr>
            <w:rFonts w:ascii="Arial" w:hAnsi="Arial" w:cs="Arial"/>
            <w:sz w:val="24"/>
            <w:szCs w:val="24"/>
          </w:rPr>
          <w:delText xml:space="preserve"> were made. An ENTSO-E implementation monitoring spreadsheet</w:delText>
        </w:r>
        <w:r w:rsidR="00D856E6" w:rsidDel="007E34D4">
          <w:rPr>
            <w:rStyle w:val="FootnoteReference"/>
            <w:rFonts w:ascii="Arial" w:hAnsi="Arial" w:cs="Arial"/>
            <w:sz w:val="24"/>
            <w:szCs w:val="24"/>
          </w:rPr>
          <w:footnoteReference w:id="48"/>
        </w:r>
        <w:r w:rsidRPr="001124DC" w:rsidDel="007E34D4">
          <w:rPr>
            <w:rFonts w:ascii="Arial" w:hAnsi="Arial" w:cs="Arial"/>
            <w:sz w:val="24"/>
            <w:szCs w:val="24"/>
          </w:rPr>
          <w:delText xml:space="preserve"> has also been produced showing the settings made in each member state.</w:delText>
        </w:r>
        <w:r w:rsidDel="007E34D4">
          <w:rPr>
            <w:rFonts w:ascii="Arial" w:hAnsi="Arial" w:cs="Arial"/>
            <w:sz w:val="24"/>
            <w:szCs w:val="24"/>
          </w:rPr>
          <w:delText xml:space="preserve"> </w:delText>
        </w:r>
        <w:r w:rsidRPr="001124DC" w:rsidDel="007E34D4">
          <w:rPr>
            <w:rFonts w:ascii="Arial" w:hAnsi="Arial" w:cs="Arial"/>
            <w:sz w:val="24"/>
            <w:szCs w:val="24"/>
          </w:rPr>
          <w:delText>What additional value does this modification proposal deliver?</w:delText>
        </w:r>
      </w:del>
    </w:p>
    <w:p w14:paraId="6F1FCB61" w14:textId="44AEE3CA" w:rsidR="00647231" w:rsidDel="007E34D4" w:rsidRDefault="00B60FC1" w:rsidP="00647231">
      <w:pPr>
        <w:pStyle w:val="PlainText"/>
        <w:ind w:left="720" w:hanging="720"/>
        <w:jc w:val="both"/>
        <w:rPr>
          <w:del w:id="183" w:author="Mullen (ESO), Paul J" w:date="2019-09-24T22:43:00Z"/>
          <w:rFonts w:ascii="Arial" w:hAnsi="Arial" w:cs="Arial"/>
          <w:sz w:val="24"/>
          <w:szCs w:val="24"/>
        </w:rPr>
      </w:pPr>
      <w:del w:id="184" w:author="Mullen (ESO), Paul J" w:date="2019-09-24T22:43:00Z">
        <w:r w:rsidRPr="001124DC" w:rsidDel="007E34D4">
          <w:rPr>
            <w:rFonts w:ascii="Arial" w:hAnsi="Arial" w:cs="Arial"/>
            <w:b/>
            <w:sz w:val="24"/>
          </w:rPr>
          <w:delText>Q</w:delText>
        </w:r>
        <w:r w:rsidDel="007E34D4">
          <w:rPr>
            <w:rFonts w:ascii="Arial" w:hAnsi="Arial" w:cs="Arial"/>
            <w:b/>
            <w:sz w:val="24"/>
          </w:rPr>
          <w:delText>1</w:delText>
        </w:r>
        <w:r w:rsidR="0052739F" w:rsidDel="007E34D4">
          <w:rPr>
            <w:rFonts w:ascii="Arial" w:hAnsi="Arial" w:cs="Arial"/>
            <w:b/>
            <w:sz w:val="24"/>
          </w:rPr>
          <w:delText>1</w:delText>
        </w:r>
        <w:r w:rsidRPr="00647231" w:rsidDel="007E34D4">
          <w:rPr>
            <w:rFonts w:ascii="Arial" w:hAnsi="Arial" w:cs="Arial"/>
            <w:b/>
            <w:sz w:val="24"/>
            <w:szCs w:val="24"/>
          </w:rPr>
          <w:delText>:</w:delText>
        </w:r>
        <w:r w:rsidRPr="00647231" w:rsidDel="007E34D4">
          <w:rPr>
            <w:rFonts w:ascii="Arial" w:hAnsi="Arial" w:cs="Arial"/>
            <w:b/>
            <w:sz w:val="24"/>
            <w:szCs w:val="24"/>
          </w:rPr>
          <w:tab/>
        </w:r>
        <w:r w:rsidR="00647231" w:rsidRPr="00647231" w:rsidDel="007E34D4">
          <w:rPr>
            <w:rFonts w:ascii="Arial" w:hAnsi="Arial" w:cs="Arial"/>
            <w:sz w:val="24"/>
            <w:szCs w:val="24"/>
          </w:rPr>
          <w:delText xml:space="preserve">How do you believe the template, which is being consulted on in spreadsheet form </w:delText>
        </w:r>
        <w:r w:rsidR="00834E86" w:rsidDel="007E34D4">
          <w:rPr>
            <w:rFonts w:ascii="Arial" w:hAnsi="Arial" w:cs="Arial"/>
            <w:sz w:val="24"/>
            <w:szCs w:val="24"/>
          </w:rPr>
          <w:delText xml:space="preserve">(Annex 1) </w:delText>
        </w:r>
        <w:r w:rsidR="00647231" w:rsidRPr="00647231" w:rsidDel="007E34D4">
          <w:rPr>
            <w:rFonts w:ascii="Arial" w:hAnsi="Arial" w:cs="Arial"/>
            <w:sz w:val="24"/>
            <w:szCs w:val="24"/>
          </w:rPr>
          <w:delText>for convenience should be incorporated into the Grid Code legal text?  The options include converting it into a plain document table and including it in the Data Registration Code in line with all other formal data requirements, or somehow referring in the legal text to governed version of the spreadsheet.  The Wo</w:delText>
        </w:r>
        <w:r w:rsidR="00647231" w:rsidDel="007E34D4">
          <w:rPr>
            <w:rFonts w:ascii="Arial" w:hAnsi="Arial" w:cs="Arial"/>
            <w:sz w:val="24"/>
            <w:szCs w:val="24"/>
          </w:rPr>
          <w:delText>rkgroup would be pleased to hear</w:delText>
        </w:r>
        <w:r w:rsidR="00647231" w:rsidRPr="00647231" w:rsidDel="007E34D4">
          <w:rPr>
            <w:rFonts w:ascii="Arial" w:hAnsi="Arial" w:cs="Arial"/>
            <w:sz w:val="24"/>
            <w:szCs w:val="24"/>
          </w:rPr>
          <w:delText xml:space="preserve"> views on the balance of the certainty and rigour of the governance of the requirements versus simplicity?</w:delText>
        </w:r>
      </w:del>
    </w:p>
    <w:p w14:paraId="4FAA3CDE" w14:textId="1A0FB61C" w:rsidR="00ED6607" w:rsidDel="007E34D4" w:rsidRDefault="00ED6607" w:rsidP="00647231">
      <w:pPr>
        <w:pStyle w:val="PlainText"/>
        <w:ind w:left="720" w:hanging="720"/>
        <w:jc w:val="both"/>
        <w:rPr>
          <w:del w:id="185" w:author="Mullen (ESO), Paul J" w:date="2019-09-24T22:43:00Z"/>
          <w:rFonts w:ascii="Arial" w:hAnsi="Arial" w:cs="Arial"/>
          <w:sz w:val="24"/>
          <w:szCs w:val="24"/>
        </w:rPr>
      </w:pPr>
      <w:del w:id="186" w:author="Mullen (ESO), Paul J" w:date="2019-09-24T22:43:00Z">
        <w:r w:rsidDel="007E34D4">
          <w:rPr>
            <w:rFonts w:ascii="Arial" w:hAnsi="Arial" w:cs="Arial"/>
            <w:b/>
            <w:sz w:val="24"/>
          </w:rPr>
          <w:delText>Q1</w:delText>
        </w:r>
        <w:r w:rsidR="0052739F" w:rsidDel="007E34D4">
          <w:rPr>
            <w:rFonts w:ascii="Arial" w:hAnsi="Arial" w:cs="Arial"/>
            <w:b/>
            <w:sz w:val="24"/>
          </w:rPr>
          <w:delText>2</w:delText>
        </w:r>
        <w:r w:rsidDel="007E34D4">
          <w:rPr>
            <w:rFonts w:ascii="Arial" w:hAnsi="Arial" w:cs="Arial"/>
            <w:b/>
            <w:sz w:val="24"/>
          </w:rPr>
          <w:delText>:</w:delText>
        </w:r>
        <w:r w:rsidDel="007E34D4">
          <w:rPr>
            <w:rFonts w:ascii="Arial" w:hAnsi="Arial" w:cs="Arial"/>
            <w:sz w:val="24"/>
            <w:szCs w:val="24"/>
          </w:rPr>
          <w:tab/>
          <w:delText>Do you agree that this requirement should be drafted as a new Grid Code section (i.e. OC3) or would it be better to accommodate in the Planning Code alongside similar data?</w:delText>
        </w:r>
      </w:del>
    </w:p>
    <w:p w14:paraId="0F761E1F" w14:textId="67CA0C1D" w:rsidR="008A5B02" w:rsidDel="007E34D4" w:rsidRDefault="008A5B02" w:rsidP="009B4BD8">
      <w:pPr>
        <w:spacing w:before="0" w:after="0" w:line="240" w:lineRule="auto"/>
        <w:jc w:val="both"/>
        <w:rPr>
          <w:del w:id="187" w:author="Mullen (ESO), Paul J" w:date="2019-09-24T22:43:00Z"/>
          <w:sz w:val="24"/>
        </w:rPr>
      </w:pPr>
    </w:p>
    <w:p w14:paraId="7496E1B1" w14:textId="6406C61C" w:rsidR="009B4BD8" w:rsidDel="007E34D4" w:rsidRDefault="00F85934" w:rsidP="009B4BD8">
      <w:pPr>
        <w:spacing w:before="0" w:after="0" w:line="240" w:lineRule="auto"/>
        <w:jc w:val="both"/>
        <w:rPr>
          <w:del w:id="188" w:author="Mullen (ESO), Paul J" w:date="2019-09-24T22:43:00Z"/>
          <w:sz w:val="24"/>
        </w:rPr>
      </w:pPr>
      <w:del w:id="189" w:author="Mullen (ESO), Paul J" w:date="2019-09-24T22:43:00Z">
        <w:r w:rsidRPr="00E14AEA" w:rsidDel="007E34D4">
          <w:rPr>
            <w:sz w:val="24"/>
          </w:rPr>
          <w:delText xml:space="preserve">Please send your response using the response proforma which can be found on the National Grid </w:delText>
        </w:r>
        <w:r w:rsidDel="007E34D4">
          <w:rPr>
            <w:sz w:val="24"/>
          </w:rPr>
          <w:delText xml:space="preserve">ESO </w:delText>
        </w:r>
        <w:r w:rsidRPr="00E14AEA" w:rsidDel="007E34D4">
          <w:rPr>
            <w:sz w:val="24"/>
          </w:rPr>
          <w:delText>w</w:delText>
        </w:r>
        <w:r w:rsidDel="007E34D4">
          <w:rPr>
            <w:sz w:val="24"/>
          </w:rPr>
          <w:delText xml:space="preserve">ebsite via the following link: </w:delText>
        </w:r>
      </w:del>
    </w:p>
    <w:p w14:paraId="5B5D4932" w14:textId="72EB14E8" w:rsidR="009B4BD8" w:rsidDel="007E34D4" w:rsidRDefault="009B4BD8" w:rsidP="009B4BD8">
      <w:pPr>
        <w:spacing w:before="0" w:after="0" w:line="240" w:lineRule="auto"/>
        <w:jc w:val="both"/>
        <w:rPr>
          <w:del w:id="190" w:author="Mullen (ESO), Paul J" w:date="2019-09-24T22:43:00Z"/>
          <w:sz w:val="24"/>
        </w:rPr>
      </w:pPr>
    </w:p>
    <w:p w14:paraId="0C0E19B9" w14:textId="7AE1A8F9" w:rsidR="00F85934" w:rsidDel="007E34D4" w:rsidRDefault="00F85934" w:rsidP="00977ABD">
      <w:pPr>
        <w:spacing w:before="0" w:after="0" w:line="240" w:lineRule="auto"/>
        <w:jc w:val="both"/>
        <w:rPr>
          <w:del w:id="191" w:author="Mullen (ESO), Paul J" w:date="2019-09-24T22:43:00Z"/>
          <w:sz w:val="24"/>
        </w:rPr>
      </w:pPr>
      <w:del w:id="192" w:author="Mullen (ESO), Paul J" w:date="2019-09-24T22:43:00Z">
        <w:r w:rsidDel="007E34D4">
          <w:rPr>
            <w:sz w:val="24"/>
          </w:rPr>
          <w:delText>GC0107 -</w:delText>
        </w:r>
        <w:r w:rsidR="006E770F" w:rsidDel="007E34D4">
          <w:fldChar w:fldCharType="begin"/>
        </w:r>
        <w:r w:rsidR="006E770F" w:rsidDel="007E34D4">
          <w:delInstrText xml:space="preserve"> HYPERLINK "https://www.nationalgrideso.com/codes/grid-code/modifications/gc0107-open-transparent-non-discriminatory-and-timely-publication" </w:delInstrText>
        </w:r>
        <w:r w:rsidR="006E770F" w:rsidDel="007E34D4">
          <w:fldChar w:fldCharType="separate"/>
        </w:r>
        <w:r w:rsidRPr="002F4582" w:rsidDel="007E34D4">
          <w:rPr>
            <w:rStyle w:val="Hyperlink"/>
            <w:sz w:val="24"/>
          </w:rPr>
          <w:delText xml:space="preserve">https://www.nationalgrideso.com/codes/grid-code/modifications/gc0107-open-transparent-non-discriminatory-and-timely-publication </w:delText>
        </w:r>
        <w:r w:rsidR="006E770F" w:rsidDel="007E34D4">
          <w:rPr>
            <w:rStyle w:val="Hyperlink"/>
            <w:sz w:val="24"/>
          </w:rPr>
          <w:fldChar w:fldCharType="end"/>
        </w:r>
        <w:r w:rsidR="00977ABD" w:rsidDel="007E34D4">
          <w:rPr>
            <w:sz w:val="24"/>
          </w:rPr>
          <w:delText xml:space="preserve"> </w:delText>
        </w:r>
      </w:del>
    </w:p>
    <w:p w14:paraId="13FD8E6C" w14:textId="3E1C5450" w:rsidR="00F85934" w:rsidRPr="002F4582" w:rsidDel="007E34D4" w:rsidRDefault="00F85934" w:rsidP="009B4BD8">
      <w:pPr>
        <w:spacing w:before="0" w:after="0" w:line="240" w:lineRule="auto"/>
        <w:jc w:val="both"/>
        <w:rPr>
          <w:del w:id="193" w:author="Mullen (ESO), Paul J" w:date="2019-09-24T22:43:00Z"/>
          <w:sz w:val="24"/>
        </w:rPr>
      </w:pPr>
    </w:p>
    <w:p w14:paraId="014D9244" w14:textId="7EB0D0C6" w:rsidR="00F85934" w:rsidDel="007E34D4" w:rsidRDefault="00F85934" w:rsidP="009B4BD8">
      <w:pPr>
        <w:spacing w:before="0" w:after="0" w:line="240" w:lineRule="auto"/>
        <w:jc w:val="both"/>
        <w:rPr>
          <w:del w:id="194" w:author="Mullen (ESO), Paul J" w:date="2019-09-24T22:43:00Z"/>
          <w:sz w:val="24"/>
        </w:rPr>
      </w:pPr>
      <w:del w:id="195" w:author="Mullen (ESO), Paul J" w:date="2019-09-24T22:43:00Z">
        <w:r w:rsidRPr="00E14AEA" w:rsidDel="007E34D4">
          <w:rPr>
            <w:sz w:val="24"/>
          </w:rPr>
          <w:delText>You may also raise a Workgroup Consultation Alternative Request.  If you wish to raise such a request, please use the relevant form available at the weblink below:</w:delText>
        </w:r>
      </w:del>
    </w:p>
    <w:p w14:paraId="17F0E3B1" w14:textId="60463D08" w:rsidR="00F85934" w:rsidRPr="00E14AEA" w:rsidDel="007E34D4" w:rsidRDefault="00F85934" w:rsidP="009B4BD8">
      <w:pPr>
        <w:spacing w:before="0" w:after="0" w:line="240" w:lineRule="auto"/>
        <w:jc w:val="both"/>
        <w:rPr>
          <w:del w:id="196" w:author="Mullen (ESO), Paul J" w:date="2019-09-24T22:43:00Z"/>
          <w:sz w:val="24"/>
        </w:rPr>
      </w:pPr>
    </w:p>
    <w:p w14:paraId="0F5BBE7E" w14:textId="6E4704DB" w:rsidR="00F85934" w:rsidDel="007E34D4" w:rsidRDefault="006E770F" w:rsidP="009B4BD8">
      <w:pPr>
        <w:spacing w:before="0" w:after="0" w:line="240" w:lineRule="auto"/>
        <w:jc w:val="both"/>
        <w:rPr>
          <w:del w:id="197" w:author="Mullen (ESO), Paul J" w:date="2019-09-24T22:43:00Z"/>
          <w:sz w:val="24"/>
        </w:rPr>
      </w:pPr>
      <w:del w:id="198" w:author="Mullen (ESO), Paul J" w:date="2019-09-24T22:43:00Z">
        <w:r w:rsidDel="007E34D4">
          <w:fldChar w:fldCharType="begin"/>
        </w:r>
        <w:r w:rsidDel="007E34D4">
          <w:delInstrText xml:space="preserve"> HYPERLINK "https://www.nationalgrideso.com/codes/grid-code" </w:delInstrText>
        </w:r>
        <w:r w:rsidDel="007E34D4">
          <w:fldChar w:fldCharType="separate"/>
        </w:r>
        <w:r w:rsidR="00F85934" w:rsidRPr="00B22E47" w:rsidDel="007E34D4">
          <w:rPr>
            <w:rStyle w:val="Hyperlink"/>
            <w:sz w:val="24"/>
          </w:rPr>
          <w:delText>https://www.nationalgrideso.com/codes/grid-code</w:delText>
        </w:r>
        <w:r w:rsidDel="007E34D4">
          <w:rPr>
            <w:rStyle w:val="Hyperlink"/>
            <w:sz w:val="24"/>
          </w:rPr>
          <w:fldChar w:fldCharType="end"/>
        </w:r>
        <w:r w:rsidR="00F85934" w:rsidDel="007E34D4">
          <w:rPr>
            <w:sz w:val="24"/>
          </w:rPr>
          <w:delText xml:space="preserve"> </w:delText>
        </w:r>
      </w:del>
    </w:p>
    <w:p w14:paraId="4DA7A7CD" w14:textId="359229F7" w:rsidR="00F85934" w:rsidDel="007E34D4" w:rsidRDefault="00F85934" w:rsidP="009B4BD8">
      <w:pPr>
        <w:spacing w:before="0" w:after="0" w:line="240" w:lineRule="auto"/>
        <w:jc w:val="both"/>
        <w:rPr>
          <w:del w:id="199" w:author="Mullen (ESO), Paul J" w:date="2019-09-24T22:43:00Z"/>
          <w:sz w:val="24"/>
        </w:rPr>
      </w:pPr>
    </w:p>
    <w:p w14:paraId="33DD3243" w14:textId="714D38DF" w:rsidR="00F85934" w:rsidRPr="00E14AEA" w:rsidDel="007E34D4" w:rsidRDefault="00F85934" w:rsidP="009B4BD8">
      <w:pPr>
        <w:spacing w:before="0" w:after="0" w:line="240" w:lineRule="auto"/>
        <w:jc w:val="both"/>
        <w:rPr>
          <w:del w:id="200" w:author="Mullen (ESO), Paul J" w:date="2019-09-24T22:43:00Z"/>
          <w:sz w:val="24"/>
        </w:rPr>
      </w:pPr>
      <w:del w:id="201" w:author="Mullen (ESO), Paul J" w:date="2019-09-24T22:43:00Z">
        <w:r w:rsidRPr="00E14AEA" w:rsidDel="007E34D4">
          <w:rPr>
            <w:sz w:val="24"/>
          </w:rPr>
          <w:delText xml:space="preserve">Views are invited upon the proposals outlined in this report, which should be received by </w:delText>
        </w:r>
        <w:r w:rsidRPr="00E14AEA" w:rsidDel="007E34D4">
          <w:rPr>
            <w:b/>
            <w:sz w:val="24"/>
          </w:rPr>
          <w:delText>5pm</w:delText>
        </w:r>
        <w:r w:rsidRPr="00E14AEA" w:rsidDel="007E34D4">
          <w:rPr>
            <w:sz w:val="24"/>
          </w:rPr>
          <w:delText xml:space="preserve"> </w:delText>
        </w:r>
        <w:r w:rsidRPr="00EB6F57" w:rsidDel="007E34D4">
          <w:rPr>
            <w:sz w:val="24"/>
          </w:rPr>
          <w:delText xml:space="preserve">on </w:delText>
        </w:r>
        <w:r w:rsidR="00B05A9B" w:rsidRPr="00EB6F57" w:rsidDel="007E34D4">
          <w:rPr>
            <w:b/>
            <w:sz w:val="24"/>
          </w:rPr>
          <w:delText>6 September 2019.</w:delText>
        </w:r>
        <w:r w:rsidRPr="00E14AEA" w:rsidDel="007E34D4">
          <w:rPr>
            <w:sz w:val="24"/>
          </w:rPr>
          <w:delText xml:space="preserve"> </w:delText>
        </w:r>
      </w:del>
    </w:p>
    <w:p w14:paraId="47DDFAC6" w14:textId="3A8BC922" w:rsidR="00F85934" w:rsidDel="007E34D4" w:rsidRDefault="00F85934" w:rsidP="009B4BD8">
      <w:pPr>
        <w:spacing w:before="0" w:after="0" w:line="240" w:lineRule="auto"/>
        <w:jc w:val="both"/>
        <w:rPr>
          <w:del w:id="202" w:author="Mullen (ESO), Paul J" w:date="2019-09-24T22:43:00Z"/>
          <w:sz w:val="24"/>
        </w:rPr>
      </w:pPr>
    </w:p>
    <w:p w14:paraId="29EA4DE1" w14:textId="32CA6D7D" w:rsidR="00F85934" w:rsidRPr="00E14AEA" w:rsidDel="007E34D4" w:rsidRDefault="00F85934" w:rsidP="009B4BD8">
      <w:pPr>
        <w:spacing w:before="0" w:after="0" w:line="240" w:lineRule="auto"/>
        <w:jc w:val="both"/>
        <w:rPr>
          <w:del w:id="203" w:author="Mullen (ESO), Paul J" w:date="2019-09-24T22:43:00Z"/>
          <w:sz w:val="24"/>
        </w:rPr>
      </w:pPr>
      <w:del w:id="204" w:author="Mullen (ESO), Paul J" w:date="2019-09-24T22:43:00Z">
        <w:r w:rsidRPr="00E14AEA" w:rsidDel="007E34D4">
          <w:rPr>
            <w:sz w:val="24"/>
          </w:rPr>
          <w:delText>Your formal responses may be emailed to:</w:delText>
        </w:r>
        <w:r w:rsidDel="007E34D4">
          <w:rPr>
            <w:sz w:val="24"/>
          </w:rPr>
          <w:delText xml:space="preserve"> </w:delText>
        </w:r>
        <w:r w:rsidR="006E770F" w:rsidDel="007E34D4">
          <w:fldChar w:fldCharType="begin"/>
        </w:r>
        <w:r w:rsidR="006E770F" w:rsidDel="007E34D4">
          <w:delInstrText xml:space="preserve"> HYPERLINK "mailto:Grid.Code@nationalgrideso.com" </w:delInstrText>
        </w:r>
        <w:r w:rsidR="006E770F" w:rsidDel="007E34D4">
          <w:fldChar w:fldCharType="separate"/>
        </w:r>
        <w:r w:rsidRPr="00757EFC" w:rsidDel="007E34D4">
          <w:rPr>
            <w:rStyle w:val="Hyperlink"/>
            <w:sz w:val="24"/>
          </w:rPr>
          <w:delText>Grid.Code@nationalgrideso.com</w:delText>
        </w:r>
        <w:r w:rsidR="006E770F" w:rsidDel="007E34D4">
          <w:rPr>
            <w:rStyle w:val="Hyperlink"/>
            <w:sz w:val="24"/>
          </w:rPr>
          <w:fldChar w:fldCharType="end"/>
        </w:r>
        <w:r w:rsidDel="007E34D4">
          <w:rPr>
            <w:sz w:val="24"/>
          </w:rPr>
          <w:delText>.</w:delText>
        </w:r>
        <w:r w:rsidRPr="00E14AEA" w:rsidDel="007E34D4">
          <w:delText xml:space="preserve"> </w:delText>
        </w:r>
        <w:r w:rsidRPr="00E14AEA" w:rsidDel="007E34D4">
          <w:rPr>
            <w:sz w:val="24"/>
          </w:rPr>
          <w:delText>If you wish to submit a confidential response, please note that information provided in response to this consultation will be published on National Grid’</w:delText>
        </w:r>
        <w:r w:rsidDel="007E34D4">
          <w:rPr>
            <w:sz w:val="24"/>
          </w:rPr>
          <w:delText xml:space="preserve"> ESO’</w:delText>
        </w:r>
        <w:r w:rsidRPr="00E14AEA" w:rsidDel="007E34D4">
          <w:rPr>
            <w:sz w:val="24"/>
          </w:rPr>
          <w:delText xml:space="preserve">s website unless the response is clearly marked “Private &amp; Confidential”, we will contact you to establish the extent of </w:delText>
        </w:r>
        <w:r w:rsidRPr="00E14AEA" w:rsidDel="007E34D4">
          <w:rPr>
            <w:sz w:val="24"/>
          </w:rPr>
          <w:lastRenderedPageBreak/>
          <w:delText xml:space="preserve">the confidentiality.  A response market “Private &amp; Confidential” will be disclosed to the Authority in full but, unless agreed otherwise, will not be shared with the </w:delText>
        </w:r>
        <w:r w:rsidDel="007E34D4">
          <w:rPr>
            <w:sz w:val="24"/>
          </w:rPr>
          <w:delText>Grid Code Review Panel</w:delText>
        </w:r>
        <w:r w:rsidRPr="00E14AEA" w:rsidDel="007E34D4">
          <w:rPr>
            <w:sz w:val="24"/>
          </w:rPr>
          <w:delText xml:space="preserve"> or the industry and may therefore not influence the debate to the same extent as a non-confidential response. </w:delText>
        </w:r>
      </w:del>
    </w:p>
    <w:p w14:paraId="1CBA8350" w14:textId="1AD72F27" w:rsidR="00F85934" w:rsidDel="007E34D4" w:rsidRDefault="00F85934" w:rsidP="009B4BD8">
      <w:pPr>
        <w:spacing w:before="0" w:after="0" w:line="240" w:lineRule="auto"/>
        <w:jc w:val="both"/>
        <w:rPr>
          <w:del w:id="205" w:author="Mullen (ESO), Paul J" w:date="2019-09-24T22:43:00Z"/>
          <w:sz w:val="24"/>
        </w:rPr>
      </w:pPr>
    </w:p>
    <w:p w14:paraId="3A4C4DFC" w14:textId="6CA38E59" w:rsidR="00F85934" w:rsidDel="007E34D4" w:rsidRDefault="00F85934" w:rsidP="009B4BD8">
      <w:pPr>
        <w:spacing w:before="0" w:after="0" w:line="240" w:lineRule="auto"/>
        <w:jc w:val="both"/>
        <w:rPr>
          <w:del w:id="206" w:author="Mullen (ESO), Paul J" w:date="2019-09-24T22:43:00Z"/>
          <w:sz w:val="24"/>
        </w:rPr>
      </w:pPr>
      <w:del w:id="207" w:author="Mullen (ESO), Paul J" w:date="2019-09-24T22:43:00Z">
        <w:r w:rsidDel="007E34D4">
          <w:rPr>
            <w:sz w:val="24"/>
          </w:rPr>
          <w:delText>P</w:delText>
        </w:r>
        <w:r w:rsidRPr="00E14AEA" w:rsidDel="007E34D4">
          <w:rPr>
            <w:sz w:val="24"/>
          </w:rPr>
          <w:delText xml:space="preserve">lease note </w:delText>
        </w:r>
        <w:r w:rsidDel="007E34D4">
          <w:rPr>
            <w:sz w:val="24"/>
          </w:rPr>
          <w:delText xml:space="preserve">that </w:delText>
        </w:r>
        <w:r w:rsidRPr="00E14AEA" w:rsidDel="007E34D4">
          <w:rPr>
            <w:sz w:val="24"/>
          </w:rPr>
          <w:delText>an automatic confidentiality disclaimer generated by your IT System will not in itself, mean that your response is treated as if it had been marked “Private and Confidential”</w:delText>
        </w:r>
        <w:r w:rsidDel="007E34D4">
          <w:rPr>
            <w:sz w:val="24"/>
          </w:rPr>
          <w:delText>.</w:delText>
        </w:r>
      </w:del>
    </w:p>
    <w:p w14:paraId="18ED49FA" w14:textId="6F18538C" w:rsidR="00B60FC1" w:rsidRDefault="00B60FC1" w:rsidP="00F85934">
      <w:pPr>
        <w:spacing w:before="0" w:after="0" w:line="240" w:lineRule="auto"/>
        <w:rPr>
          <w:ins w:id="208" w:author="Mullen (ESO), Paul J" w:date="2019-09-24T22:35:00Z"/>
          <w:sz w:val="24"/>
        </w:rPr>
      </w:pPr>
    </w:p>
    <w:p w14:paraId="65A887C0" w14:textId="52B7DFAF" w:rsidR="006E770F" w:rsidRPr="00EB32BB" w:rsidRDefault="006E770F" w:rsidP="00AD0CA0">
      <w:pPr>
        <w:pStyle w:val="Heading1"/>
        <w:numPr>
          <w:ilvl w:val="0"/>
          <w:numId w:val="48"/>
        </w:numPr>
        <w:spacing w:before="0" w:after="0"/>
        <w:rPr>
          <w:ins w:id="209" w:author="Mullen (ESO), Paul J" w:date="2019-09-24T22:35:00Z"/>
          <w:noProof/>
        </w:rPr>
        <w:pPrChange w:id="210" w:author="Mullen (ESO), Paul J" w:date="2019-10-02T12:40:00Z">
          <w:pPr>
            <w:pStyle w:val="Heading01"/>
            <w:spacing w:before="0" w:after="0"/>
          </w:pPr>
        </w:pPrChange>
      </w:pPr>
      <w:bookmarkStart w:id="211" w:name="_GoBack"/>
      <w:bookmarkEnd w:id="211"/>
      <w:ins w:id="212" w:author="Mullen (ESO), Paul J" w:date="2019-09-24T22:35:00Z">
        <w:r>
          <w:rPr>
            <w:noProof/>
          </w:rPr>
          <w:t xml:space="preserve">Workgroup Consultation </w:t>
        </w:r>
      </w:ins>
      <w:ins w:id="213" w:author="Mullen (ESO), Paul J" w:date="2019-09-25T13:16:00Z">
        <w:r w:rsidR="005A2B93">
          <w:rPr>
            <w:noProof/>
          </w:rPr>
          <w:t>Summary</w:t>
        </w:r>
      </w:ins>
    </w:p>
    <w:p w14:paraId="49B9D3D8" w14:textId="77777777" w:rsidR="005A2B93" w:rsidRDefault="005A2B93" w:rsidP="00F85934">
      <w:pPr>
        <w:spacing w:before="0" w:after="0" w:line="240" w:lineRule="auto"/>
        <w:rPr>
          <w:ins w:id="214" w:author="Mullen (ESO), Paul J" w:date="2019-09-24T22:36:00Z"/>
          <w:sz w:val="24"/>
        </w:rPr>
      </w:pPr>
    </w:p>
    <w:p w14:paraId="70515E2F" w14:textId="2266AE9E" w:rsidR="006E770F" w:rsidRPr="006E770F" w:rsidRDefault="006E770F">
      <w:pPr>
        <w:spacing w:before="0" w:line="240" w:lineRule="atLeast"/>
        <w:jc w:val="both"/>
        <w:rPr>
          <w:ins w:id="215" w:author="Mullen (ESO), Paul J" w:date="2019-09-24T22:36:00Z"/>
          <w:sz w:val="24"/>
          <w:lang w:val="en-US"/>
          <w:rPrChange w:id="216" w:author="Mullen (ESO), Paul J" w:date="2019-09-24T22:37:00Z">
            <w:rPr>
              <w:ins w:id="217" w:author="Mullen (ESO), Paul J" w:date="2019-09-24T22:36:00Z"/>
              <w:lang w:val="en-US"/>
            </w:rPr>
          </w:rPrChange>
        </w:rPr>
        <w:pPrChange w:id="218" w:author="Mullen (ESO), Paul J" w:date="2019-09-24T22:37:00Z">
          <w:pPr>
            <w:pStyle w:val="ListParagraph"/>
            <w:numPr>
              <w:numId w:val="45"/>
            </w:numPr>
            <w:spacing w:before="0" w:line="240" w:lineRule="atLeast"/>
            <w:ind w:hanging="360"/>
            <w:jc w:val="both"/>
          </w:pPr>
        </w:pPrChange>
      </w:pPr>
      <w:ins w:id="219" w:author="Mullen (ESO), Paul J" w:date="2019-09-24T22:37:00Z">
        <w:r>
          <w:rPr>
            <w:sz w:val="24"/>
          </w:rPr>
          <w:t xml:space="preserve">The </w:t>
        </w:r>
      </w:ins>
      <w:ins w:id="220" w:author="Mullen (ESO), Paul J" w:date="2019-09-24T22:36:00Z">
        <w:r w:rsidRPr="006E770F">
          <w:rPr>
            <w:sz w:val="24"/>
            <w:rPrChange w:id="221" w:author="Mullen (ESO), Paul J" w:date="2019-09-24T22:37:00Z">
              <w:rPr/>
            </w:rPrChange>
          </w:rPr>
          <w:t>Workgroup met</w:t>
        </w:r>
      </w:ins>
      <w:ins w:id="222" w:author="Mullen (ESO), Paul J" w:date="2019-09-24T22:37:00Z">
        <w:r>
          <w:rPr>
            <w:sz w:val="24"/>
          </w:rPr>
          <w:t xml:space="preserve"> on 13 September 2019</w:t>
        </w:r>
      </w:ins>
      <w:ins w:id="223" w:author="Mullen (ESO), Paul J" w:date="2019-09-24T22:36:00Z">
        <w:r w:rsidRPr="006E770F">
          <w:rPr>
            <w:sz w:val="24"/>
            <w:rPrChange w:id="224" w:author="Mullen (ESO), Paul J" w:date="2019-09-24T22:37:00Z">
              <w:rPr/>
            </w:rPrChange>
          </w:rPr>
          <w:t xml:space="preserve"> to discuss the</w:t>
        </w:r>
        <w:r w:rsidRPr="006E770F">
          <w:rPr>
            <w:sz w:val="24"/>
          </w:rPr>
          <w:t xml:space="preserve"> 5 responses received from the Workgroup C</w:t>
        </w:r>
        <w:r w:rsidRPr="006E770F">
          <w:rPr>
            <w:sz w:val="24"/>
            <w:rPrChange w:id="225" w:author="Mullen (ESO), Paul J" w:date="2019-09-24T22:37:00Z">
              <w:rPr/>
            </w:rPrChange>
          </w:rPr>
          <w:t xml:space="preserve">onsultation which </w:t>
        </w:r>
      </w:ins>
      <w:ins w:id="226" w:author="Mullen (ESO), Paul J" w:date="2019-09-24T22:43:00Z">
        <w:r w:rsidR="007E34D4">
          <w:rPr>
            <w:sz w:val="24"/>
          </w:rPr>
          <w:t xml:space="preserve">ran from 23 July 2019 to </w:t>
        </w:r>
      </w:ins>
      <w:ins w:id="227" w:author="Mullen (ESO), Paul J" w:date="2019-09-24T22:36:00Z">
        <w:r w:rsidRPr="006E770F">
          <w:rPr>
            <w:sz w:val="24"/>
            <w:rPrChange w:id="228" w:author="Mullen (ESO), Paul J" w:date="2019-09-24T22:37:00Z">
              <w:rPr/>
            </w:rPrChange>
          </w:rPr>
          <w:t>6 September 2019. As the majority of th</w:t>
        </w:r>
        <w:r w:rsidRPr="006E770F">
          <w:rPr>
            <w:sz w:val="24"/>
          </w:rPr>
          <w:t>e responses received were from Workgroup M</w:t>
        </w:r>
        <w:r w:rsidRPr="006E770F">
          <w:rPr>
            <w:sz w:val="24"/>
            <w:rPrChange w:id="229" w:author="Mullen (ESO), Paul J" w:date="2019-09-24T22:37:00Z">
              <w:rPr/>
            </w:rPrChange>
          </w:rPr>
          <w:t>embers and reiterated arguments previously articulated, the meeting focused on additional thoughts expressed. In summary, these were:</w:t>
        </w:r>
      </w:ins>
    </w:p>
    <w:p w14:paraId="7C971DDE" w14:textId="160E85E3" w:rsidR="006E770F" w:rsidRPr="00B2173A" w:rsidRDefault="006E770F">
      <w:pPr>
        <w:pStyle w:val="ListParagraph"/>
        <w:numPr>
          <w:ilvl w:val="0"/>
          <w:numId w:val="45"/>
        </w:numPr>
        <w:spacing w:before="0" w:line="240" w:lineRule="atLeast"/>
        <w:jc w:val="both"/>
        <w:rPr>
          <w:ins w:id="230" w:author="Mullen (ESO), Paul J" w:date="2019-09-24T22:36:00Z"/>
          <w:sz w:val="24"/>
          <w:lang w:val="en-US"/>
        </w:rPr>
        <w:pPrChange w:id="231" w:author="Mullen (ESO), Paul J" w:date="2019-09-24T22:37:00Z">
          <w:pPr>
            <w:pStyle w:val="ListParagraph"/>
            <w:numPr>
              <w:ilvl w:val="1"/>
              <w:numId w:val="45"/>
            </w:numPr>
            <w:spacing w:before="0" w:line="240" w:lineRule="atLeast"/>
            <w:ind w:left="1440" w:hanging="360"/>
            <w:jc w:val="both"/>
          </w:pPr>
        </w:pPrChange>
      </w:pPr>
      <w:ins w:id="232" w:author="Mullen (ESO), Paul J" w:date="2019-09-24T22:36:00Z">
        <w:r w:rsidRPr="00B2173A">
          <w:rPr>
            <w:sz w:val="24"/>
          </w:rPr>
          <w:t>Further thoughts on potent</w:t>
        </w:r>
        <w:r w:rsidR="000D71AC">
          <w:rPr>
            <w:sz w:val="24"/>
          </w:rPr>
          <w:t>ial costs for Network Operators</w:t>
        </w:r>
      </w:ins>
      <w:ins w:id="233" w:author="Mullen (ESO), Paul J" w:date="2019-09-24T22:44:00Z">
        <w:r w:rsidR="007E34D4" w:rsidRPr="00B2173A">
          <w:rPr>
            <w:sz w:val="24"/>
          </w:rPr>
          <w:t>. Workgroup Members a</w:t>
        </w:r>
      </w:ins>
      <w:ins w:id="234" w:author="Mullen (ESO), Paul J" w:date="2019-09-24T22:36:00Z">
        <w:r w:rsidRPr="00B2173A">
          <w:rPr>
            <w:sz w:val="24"/>
          </w:rPr>
          <w:t xml:space="preserve">cknowledged that potential costs </w:t>
        </w:r>
      </w:ins>
      <w:ins w:id="235" w:author="Mullen (ESO), Paul J" w:date="2019-09-25T13:21:00Z">
        <w:r w:rsidR="00B2173A" w:rsidRPr="00B2173A">
          <w:rPr>
            <w:sz w:val="24"/>
            <w:rPrChange w:id="236" w:author="Mullen (ESO), Paul J" w:date="2019-09-25T13:21:00Z">
              <w:rPr>
                <w:sz w:val="24"/>
                <w:highlight w:val="yellow"/>
              </w:rPr>
            </w:rPrChange>
          </w:rPr>
          <w:t xml:space="preserve">(particularly on any ongoing management) </w:t>
        </w:r>
      </w:ins>
      <w:ins w:id="237" w:author="Mullen (ESO), Paul J" w:date="2019-09-24T22:36:00Z">
        <w:r w:rsidRPr="00B2173A">
          <w:rPr>
            <w:sz w:val="24"/>
          </w:rPr>
          <w:t xml:space="preserve">were hard to quantify; </w:t>
        </w:r>
      </w:ins>
    </w:p>
    <w:p w14:paraId="4C61C3F6" w14:textId="235C578D" w:rsidR="006E770F" w:rsidRPr="00AE4809" w:rsidRDefault="007E34D4">
      <w:pPr>
        <w:pStyle w:val="ListParagraph"/>
        <w:numPr>
          <w:ilvl w:val="0"/>
          <w:numId w:val="45"/>
        </w:numPr>
        <w:spacing w:before="0" w:line="240" w:lineRule="atLeast"/>
        <w:jc w:val="both"/>
        <w:rPr>
          <w:ins w:id="238" w:author="Mullen (ESO), Paul J" w:date="2019-09-24T22:36:00Z"/>
          <w:sz w:val="24"/>
        </w:rPr>
        <w:pPrChange w:id="239" w:author="Mullen (ESO), Paul J" w:date="2019-09-24T22:37:00Z">
          <w:pPr>
            <w:pStyle w:val="ListParagraph"/>
            <w:numPr>
              <w:ilvl w:val="1"/>
              <w:numId w:val="45"/>
            </w:numPr>
            <w:spacing w:before="0" w:line="240" w:lineRule="atLeast"/>
            <w:ind w:left="1440" w:hanging="360"/>
            <w:jc w:val="both"/>
          </w:pPr>
        </w:pPrChange>
      </w:pPr>
      <w:ins w:id="240" w:author="Mullen (ESO), Paul J" w:date="2019-09-24T22:46:00Z">
        <w:r>
          <w:rPr>
            <w:sz w:val="24"/>
          </w:rPr>
          <w:t>The Proposer</w:t>
        </w:r>
      </w:ins>
      <w:ins w:id="241" w:author="Mullen (ESO), Paul J" w:date="2019-09-24T22:45:00Z">
        <w:r>
          <w:rPr>
            <w:sz w:val="24"/>
          </w:rPr>
          <w:t xml:space="preserve"> </w:t>
        </w:r>
      </w:ins>
      <w:ins w:id="242" w:author="Mullen (ESO), Paul J" w:date="2019-09-25T13:43:00Z">
        <w:r w:rsidR="000D71AC">
          <w:rPr>
            <w:sz w:val="24"/>
          </w:rPr>
          <w:t>referred</w:t>
        </w:r>
      </w:ins>
      <w:ins w:id="243" w:author="Mullen (ESO), Paul J" w:date="2019-09-24T22:36:00Z">
        <w:r w:rsidR="006E770F" w:rsidRPr="00AE4809">
          <w:rPr>
            <w:sz w:val="24"/>
          </w:rPr>
          <w:t xml:space="preserve"> to a joint presentation from organisations representing manufacturers on the Grid Connection European Stakeholder Committee, which hinted</w:t>
        </w:r>
        <w:r w:rsidR="006E770F">
          <w:rPr>
            <w:sz w:val="24"/>
          </w:rPr>
          <w:t xml:space="preserve"> of</w:t>
        </w:r>
        <w:r w:rsidR="006E770F" w:rsidRPr="00AE4809">
          <w:rPr>
            <w:sz w:val="24"/>
          </w:rPr>
          <w:t xml:space="preserve"> deficiencies of the data held in the public domain</w:t>
        </w:r>
      </w:ins>
      <w:ins w:id="244" w:author="Mullen (ESO), Paul J" w:date="2019-09-24T22:45:00Z">
        <w:r>
          <w:rPr>
            <w:sz w:val="24"/>
          </w:rPr>
          <w:t xml:space="preserve"> and therefore supported the argument for the </w:t>
        </w:r>
      </w:ins>
      <w:ins w:id="245" w:author="Mullen (ESO), Paul J" w:date="2019-09-24T22:46:00Z">
        <w:r>
          <w:rPr>
            <w:sz w:val="24"/>
          </w:rPr>
          <w:t>solution he proposed</w:t>
        </w:r>
      </w:ins>
      <w:ins w:id="246" w:author="Mullen (ESO), Paul J" w:date="2019-09-24T22:36:00Z">
        <w:r w:rsidR="006E770F" w:rsidRPr="00AE4809">
          <w:rPr>
            <w:sz w:val="24"/>
          </w:rPr>
          <w:t xml:space="preserve">. </w:t>
        </w:r>
      </w:ins>
      <w:ins w:id="247" w:author="Mullen (ESO), Paul J" w:date="2019-09-24T22:46:00Z">
        <w:r>
          <w:rPr>
            <w:sz w:val="24"/>
          </w:rPr>
          <w:t xml:space="preserve">This view was not shared by </w:t>
        </w:r>
      </w:ins>
      <w:ins w:id="248" w:author="Mullen (ESO), Paul J" w:date="2019-09-25T13:19:00Z">
        <w:r w:rsidR="005A2B93">
          <w:rPr>
            <w:sz w:val="24"/>
          </w:rPr>
          <w:t>some</w:t>
        </w:r>
      </w:ins>
      <w:ins w:id="249" w:author="Mullen (ESO), Paul J" w:date="2019-09-24T22:46:00Z">
        <w:r>
          <w:rPr>
            <w:sz w:val="24"/>
          </w:rPr>
          <w:t xml:space="preserve"> Workgroup Members, with one of these</w:t>
        </w:r>
      </w:ins>
      <w:ins w:id="250" w:author="Mullen (ESO), Paul J" w:date="2019-09-24T22:36:00Z">
        <w:r w:rsidR="006E770F" w:rsidRPr="00AE4809">
          <w:rPr>
            <w:sz w:val="24"/>
          </w:rPr>
          <w:t xml:space="preserve"> sugge</w:t>
        </w:r>
        <w:r>
          <w:rPr>
            <w:sz w:val="24"/>
          </w:rPr>
          <w:t>sting that</w:t>
        </w:r>
        <w:r w:rsidR="006E770F" w:rsidRPr="00AE4809">
          <w:rPr>
            <w:sz w:val="24"/>
          </w:rPr>
          <w:t xml:space="preserve"> this was a generic Europea</w:t>
        </w:r>
        <w:r w:rsidR="00AE3AF4">
          <w:rPr>
            <w:sz w:val="24"/>
          </w:rPr>
          <w:t>n view and not GB specific</w:t>
        </w:r>
      </w:ins>
      <w:ins w:id="251" w:author="Mullen (ESO), Paul J" w:date="2019-09-25T13:19:00Z">
        <w:r w:rsidR="005A2B93">
          <w:rPr>
            <w:sz w:val="24"/>
          </w:rPr>
          <w:t xml:space="preserve"> and another asking for clarity on what information </w:t>
        </w:r>
      </w:ins>
      <w:ins w:id="252" w:author="Mullen (ESO), Paul J" w:date="2019-09-25T13:20:00Z">
        <w:r w:rsidR="005A2B93">
          <w:rPr>
            <w:sz w:val="24"/>
          </w:rPr>
          <w:t>is missing that is of benefit to manufacturers</w:t>
        </w:r>
      </w:ins>
      <w:ins w:id="253" w:author="Mullen (ESO), Paul J" w:date="2019-09-24T22:36:00Z">
        <w:r w:rsidR="00AE3AF4">
          <w:rPr>
            <w:sz w:val="24"/>
          </w:rPr>
          <w:t xml:space="preserve">; </w:t>
        </w:r>
      </w:ins>
    </w:p>
    <w:p w14:paraId="5DA78703" w14:textId="76FD9529" w:rsidR="006E770F" w:rsidRPr="00AE3AF4" w:rsidRDefault="006E770F">
      <w:pPr>
        <w:pStyle w:val="ListParagraph"/>
        <w:numPr>
          <w:ilvl w:val="0"/>
          <w:numId w:val="45"/>
        </w:numPr>
        <w:spacing w:before="0" w:line="240" w:lineRule="atLeast"/>
        <w:jc w:val="both"/>
        <w:rPr>
          <w:ins w:id="254" w:author="Mullen (ESO), Paul J" w:date="2019-09-24T22:48:00Z"/>
          <w:rFonts w:cs="Arial"/>
          <w:sz w:val="24"/>
          <w:rPrChange w:id="255" w:author="Mullen (ESO), Paul J" w:date="2019-09-24T22:54:00Z">
            <w:rPr>
              <w:ins w:id="256" w:author="Mullen (ESO), Paul J" w:date="2019-09-24T22:48:00Z"/>
              <w:rFonts w:ascii="Segoe UI" w:eastAsia="Cambria" w:hAnsi="Segoe UI" w:cs="Segoe UI"/>
              <w:color w:val="000000"/>
              <w:szCs w:val="20"/>
              <w:lang w:val="en-US"/>
            </w:rPr>
          </w:rPrChange>
        </w:rPr>
        <w:pPrChange w:id="257" w:author="Mullen (ESO), Paul J" w:date="2019-09-24T22:37:00Z">
          <w:pPr>
            <w:pStyle w:val="ListParagraph"/>
            <w:numPr>
              <w:ilvl w:val="1"/>
              <w:numId w:val="45"/>
            </w:numPr>
            <w:spacing w:before="0" w:line="240" w:lineRule="atLeast"/>
            <w:ind w:left="1440" w:hanging="360"/>
            <w:jc w:val="both"/>
          </w:pPr>
        </w:pPrChange>
      </w:pPr>
      <w:ins w:id="258" w:author="Mullen (ESO), Paul J" w:date="2019-09-24T22:36:00Z">
        <w:r w:rsidRPr="00AE3AF4">
          <w:rPr>
            <w:rFonts w:cs="Arial"/>
            <w:sz w:val="24"/>
          </w:rPr>
          <w:t>Minor</w:t>
        </w:r>
        <w:r w:rsidR="007E34D4" w:rsidRPr="00AE3AF4">
          <w:rPr>
            <w:rFonts w:cs="Arial"/>
            <w:sz w:val="24"/>
          </w:rPr>
          <w:t xml:space="preserve"> changes </w:t>
        </w:r>
      </w:ins>
      <w:ins w:id="259" w:author="Mullen (ESO), Paul J" w:date="2019-09-24T22:47:00Z">
        <w:r w:rsidR="007E34D4" w:rsidRPr="00AE3AF4">
          <w:rPr>
            <w:rFonts w:cs="Arial"/>
            <w:sz w:val="24"/>
          </w:rPr>
          <w:t xml:space="preserve">were </w:t>
        </w:r>
      </w:ins>
      <w:ins w:id="260" w:author="Mullen (ESO), Paul J" w:date="2019-09-24T22:36:00Z">
        <w:r w:rsidR="007E34D4" w:rsidRPr="00AE3AF4">
          <w:rPr>
            <w:rFonts w:cs="Arial"/>
            <w:sz w:val="24"/>
          </w:rPr>
          <w:t>proposed to legal text by a Workgroup Member</w:t>
        </w:r>
      </w:ins>
      <w:ins w:id="261" w:author="Mullen (ESO), Paul J" w:date="2019-09-24T22:47:00Z">
        <w:r w:rsidR="007E34D4" w:rsidRPr="00AE3AF4">
          <w:rPr>
            <w:rFonts w:cs="Arial"/>
            <w:sz w:val="24"/>
          </w:rPr>
          <w:t xml:space="preserve"> notably to </w:t>
        </w:r>
      </w:ins>
      <w:ins w:id="262" w:author="Mullen (ESO), Paul J" w:date="2019-09-24T22:53:00Z">
        <w:r w:rsidR="00AE3AF4" w:rsidRPr="00AE3AF4">
          <w:rPr>
            <w:rFonts w:cs="Arial"/>
            <w:sz w:val="24"/>
          </w:rPr>
          <w:t>refer to capturing the</w:t>
        </w:r>
      </w:ins>
      <w:ins w:id="263" w:author="Mullen (ESO), Paul J" w:date="2019-09-24T22:47:00Z">
        <w:r w:rsidR="007E34D4" w:rsidRPr="00AE3AF4">
          <w:rPr>
            <w:rFonts w:cs="Arial"/>
            <w:sz w:val="24"/>
          </w:rPr>
          <w:t xml:space="preserve"> </w:t>
        </w:r>
      </w:ins>
      <w:ins w:id="264" w:author="Mullen (ESO), Paul J" w:date="2019-09-24T22:48:00Z">
        <w:r w:rsidR="007E34D4" w:rsidRPr="005A2B93">
          <w:rPr>
            <w:rFonts w:eastAsia="Cambria" w:cs="Arial"/>
            <w:color w:val="000000"/>
            <w:sz w:val="24"/>
            <w:lang w:val="en-US"/>
            <w:rPrChange w:id="265" w:author="Mullen (ESO), Paul J" w:date="2019-09-25T13:19:00Z">
              <w:rPr>
                <w:rFonts w:ascii="Segoe UI" w:eastAsia="Cambria" w:hAnsi="Segoe UI" w:cs="Segoe UI"/>
                <w:color w:val="000000"/>
                <w:szCs w:val="20"/>
                <w:lang w:val="en-US"/>
              </w:rPr>
            </w:rPrChange>
          </w:rPr>
          <w:t>generic general application values</w:t>
        </w:r>
      </w:ins>
      <w:ins w:id="266" w:author="Mullen (ESO), Paul J" w:date="2019-09-24T22:53:00Z">
        <w:r w:rsidR="00AE3AF4" w:rsidRPr="005A2B93">
          <w:rPr>
            <w:rFonts w:eastAsia="Cambria" w:cs="Arial"/>
            <w:color w:val="000000"/>
            <w:sz w:val="24"/>
            <w:lang w:val="en-US"/>
            <w:rPrChange w:id="267" w:author="Mullen (ESO), Paul J" w:date="2019-09-25T13:19:00Z">
              <w:rPr>
                <w:rFonts w:ascii="Segoe UI" w:eastAsia="Cambria" w:hAnsi="Segoe UI" w:cs="Segoe UI"/>
                <w:color w:val="000000"/>
                <w:szCs w:val="20"/>
                <w:lang w:val="en-US"/>
              </w:rPr>
            </w:rPrChange>
          </w:rPr>
          <w:t xml:space="preserve"> as</w:t>
        </w:r>
        <w:r w:rsidR="00AE3AF4" w:rsidRPr="00AE3AF4">
          <w:rPr>
            <w:rFonts w:eastAsia="Cambria" w:cs="Arial"/>
            <w:color w:val="000000"/>
            <w:sz w:val="24"/>
            <w:lang w:val="en-US"/>
            <w:rPrChange w:id="268" w:author="Mullen (ESO), Paul J" w:date="2019-09-24T22:54:00Z">
              <w:rPr>
                <w:rFonts w:ascii="Segoe UI" w:eastAsia="Cambria" w:hAnsi="Segoe UI" w:cs="Segoe UI"/>
                <w:color w:val="000000"/>
                <w:szCs w:val="20"/>
                <w:lang w:val="en-US"/>
              </w:rPr>
            </w:rPrChange>
          </w:rPr>
          <w:t xml:space="preserve"> well as the bilaterally agreed values</w:t>
        </w:r>
      </w:ins>
      <w:ins w:id="269" w:author="Mullen (ESO), Paul J" w:date="2019-09-24T22:54:00Z">
        <w:r w:rsidR="00AE3AF4">
          <w:rPr>
            <w:rFonts w:eastAsia="Cambria" w:cs="Arial"/>
            <w:color w:val="000000"/>
            <w:sz w:val="24"/>
            <w:lang w:val="en-US"/>
          </w:rPr>
          <w:t>; and</w:t>
        </w:r>
      </w:ins>
    </w:p>
    <w:p w14:paraId="54BF1BD9" w14:textId="70D16342" w:rsidR="00AE3AF4" w:rsidRDefault="00AE3AF4">
      <w:pPr>
        <w:pStyle w:val="ListParagraph"/>
        <w:numPr>
          <w:ilvl w:val="0"/>
          <w:numId w:val="45"/>
        </w:numPr>
        <w:spacing w:before="0" w:line="240" w:lineRule="atLeast"/>
        <w:jc w:val="both"/>
        <w:rPr>
          <w:ins w:id="270" w:author="Mullen (ESO), Paul J" w:date="2019-09-24T22:49:00Z"/>
          <w:sz w:val="24"/>
        </w:rPr>
        <w:pPrChange w:id="271" w:author="Mullen (ESO), Paul J" w:date="2019-09-24T22:37:00Z">
          <w:pPr>
            <w:pStyle w:val="ListParagraph"/>
            <w:numPr>
              <w:ilvl w:val="1"/>
              <w:numId w:val="45"/>
            </w:numPr>
            <w:spacing w:before="0" w:line="240" w:lineRule="atLeast"/>
            <w:ind w:left="1440" w:hanging="360"/>
            <w:jc w:val="both"/>
          </w:pPr>
        </w:pPrChange>
      </w:pPr>
      <w:ins w:id="272" w:author="Mullen (ESO), Paul J" w:date="2019-09-24T22:48:00Z">
        <w:r>
          <w:rPr>
            <w:sz w:val="24"/>
          </w:rPr>
          <w:t xml:space="preserve">The 2 </w:t>
        </w:r>
      </w:ins>
      <w:ins w:id="273" w:author="Mullen (ESO), Paul J" w:date="2019-09-24T22:51:00Z">
        <w:r>
          <w:rPr>
            <w:sz w:val="24"/>
          </w:rPr>
          <w:t xml:space="preserve">Workgroup </w:t>
        </w:r>
      </w:ins>
      <w:ins w:id="274" w:author="Mullen (ESO), Paul J" w:date="2019-09-24T22:48:00Z">
        <w:r>
          <w:rPr>
            <w:sz w:val="24"/>
          </w:rPr>
          <w:t>Alternatives</w:t>
        </w:r>
      </w:ins>
      <w:ins w:id="275" w:author="Mullen (ESO), Paul J" w:date="2019-09-24T22:51:00Z">
        <w:r>
          <w:rPr>
            <w:sz w:val="24"/>
          </w:rPr>
          <w:t xml:space="preserve"> (as set out in Section 4 this</w:t>
        </w:r>
      </w:ins>
      <w:ins w:id="276" w:author="Mullen (ESO), Paul J" w:date="2019-09-24T22:52:00Z">
        <w:r>
          <w:rPr>
            <w:sz w:val="24"/>
          </w:rPr>
          <w:t xml:space="preserve"> Workgroup Report), which were</w:t>
        </w:r>
      </w:ins>
      <w:ins w:id="277" w:author="Mullen (ESO), Paul J" w:date="2019-09-24T22:48:00Z">
        <w:r>
          <w:rPr>
            <w:sz w:val="24"/>
          </w:rPr>
          <w:t xml:space="preserve"> discussed prior to issue of the </w:t>
        </w:r>
      </w:ins>
      <w:ins w:id="278" w:author="Mullen (ESO), Paul J" w:date="2019-09-24T22:49:00Z">
        <w:r>
          <w:rPr>
            <w:sz w:val="24"/>
          </w:rPr>
          <w:t xml:space="preserve">Workgroup Consultation </w:t>
        </w:r>
      </w:ins>
      <w:ins w:id="279" w:author="Mullen (ESO), Paul J" w:date="2019-09-24T22:48:00Z">
        <w:r>
          <w:rPr>
            <w:sz w:val="24"/>
          </w:rPr>
          <w:t>will be raised as formal alternatives.</w:t>
        </w:r>
      </w:ins>
      <w:ins w:id="280" w:author="Mullen (ESO), Paul J" w:date="2019-09-24T22:52:00Z">
        <w:r>
          <w:rPr>
            <w:sz w:val="24"/>
          </w:rPr>
          <w:t xml:space="preserve"> These will henceforth be known as WAGCM1 and WAGCM2.</w:t>
        </w:r>
      </w:ins>
    </w:p>
    <w:p w14:paraId="4CB93883" w14:textId="77777777" w:rsidR="00B2173A" w:rsidRDefault="00B2173A">
      <w:pPr>
        <w:spacing w:before="0" w:line="240" w:lineRule="atLeast"/>
        <w:jc w:val="both"/>
        <w:rPr>
          <w:ins w:id="281" w:author="Mullen (ESO), Paul J" w:date="2019-09-25T13:24:00Z"/>
          <w:sz w:val="24"/>
        </w:rPr>
        <w:pPrChange w:id="282" w:author="Mullen (ESO), Paul J" w:date="2019-09-24T22:49:00Z">
          <w:pPr>
            <w:pStyle w:val="ListParagraph"/>
            <w:numPr>
              <w:ilvl w:val="1"/>
              <w:numId w:val="45"/>
            </w:numPr>
            <w:spacing w:before="0" w:line="240" w:lineRule="atLeast"/>
            <w:ind w:left="1440" w:hanging="360"/>
            <w:jc w:val="both"/>
          </w:pPr>
        </w:pPrChange>
      </w:pPr>
      <w:ins w:id="283" w:author="Mullen (ESO), Paul J" w:date="2019-09-25T13:24:00Z">
        <w:r>
          <w:rPr>
            <w:sz w:val="24"/>
          </w:rPr>
          <w:t>Other key trends that were prevalent within the Workgroup Consultation responses were:</w:t>
        </w:r>
      </w:ins>
    </w:p>
    <w:p w14:paraId="2687779C" w14:textId="7D0ACD86" w:rsidR="00B2173A" w:rsidRDefault="005A2B93">
      <w:pPr>
        <w:pStyle w:val="ListParagraph"/>
        <w:numPr>
          <w:ilvl w:val="0"/>
          <w:numId w:val="47"/>
        </w:numPr>
        <w:spacing w:before="0" w:line="240" w:lineRule="atLeast"/>
        <w:jc w:val="both"/>
        <w:rPr>
          <w:ins w:id="284" w:author="Mullen (ESO), Paul J" w:date="2019-09-25T13:25:00Z"/>
          <w:sz w:val="24"/>
        </w:rPr>
        <w:pPrChange w:id="285" w:author="Mullen (ESO), Paul J" w:date="2019-09-25T13:25:00Z">
          <w:pPr>
            <w:pStyle w:val="ListParagraph"/>
            <w:numPr>
              <w:ilvl w:val="1"/>
              <w:numId w:val="45"/>
            </w:numPr>
            <w:spacing w:before="0" w:line="240" w:lineRule="atLeast"/>
            <w:ind w:left="1440" w:hanging="360"/>
            <w:jc w:val="both"/>
          </w:pPr>
        </w:pPrChange>
      </w:pPr>
      <w:ins w:id="286" w:author="Mullen (ESO), Paul J" w:date="2019-09-25T13:18:00Z">
        <w:r w:rsidRPr="00B2173A">
          <w:rPr>
            <w:sz w:val="24"/>
            <w:rPrChange w:id="287" w:author="Mullen (ESO), Paul J" w:date="2019-09-25T13:25:00Z">
              <w:rPr/>
            </w:rPrChange>
          </w:rPr>
          <w:t>Consultation respondents largely</w:t>
        </w:r>
      </w:ins>
      <w:ins w:id="288" w:author="Mullen (ESO), Paul J" w:date="2019-09-25T13:21:00Z">
        <w:r w:rsidR="00B2173A" w:rsidRPr="00B2173A">
          <w:rPr>
            <w:sz w:val="24"/>
            <w:rPrChange w:id="289" w:author="Mullen (ESO), Paul J" w:date="2019-09-25T13:25:00Z">
              <w:rPr/>
            </w:rPrChange>
          </w:rPr>
          <w:t xml:space="preserve"> </w:t>
        </w:r>
      </w:ins>
      <w:ins w:id="290" w:author="Mullen (ESO), Paul J" w:date="2019-09-25T13:24:00Z">
        <w:r w:rsidR="00B2173A" w:rsidRPr="00B2173A">
          <w:rPr>
            <w:sz w:val="24"/>
            <w:rPrChange w:id="291" w:author="Mullen (ESO), Paul J" w:date="2019-09-25T13:25:00Z">
              <w:rPr/>
            </w:rPrChange>
          </w:rPr>
          <w:t>did not agree that the</w:t>
        </w:r>
      </w:ins>
      <w:ins w:id="292" w:author="Mullen (ESO), Paul J" w:date="2019-09-25T13:21:00Z">
        <w:r w:rsidR="00B2173A" w:rsidRPr="00B2173A">
          <w:rPr>
            <w:sz w:val="24"/>
            <w:rPrChange w:id="293" w:author="Mullen (ESO), Paul J" w:date="2019-09-25T13:25:00Z">
              <w:rPr/>
            </w:rPrChange>
          </w:rPr>
          <w:t xml:space="preserve"> </w:t>
        </w:r>
      </w:ins>
      <w:ins w:id="294" w:author="Mullen (ESO), Paul J" w:date="2019-09-25T13:24:00Z">
        <w:r w:rsidR="00B2173A" w:rsidRPr="00B2173A">
          <w:rPr>
            <w:sz w:val="24"/>
            <w:rPrChange w:id="295" w:author="Mullen (ESO), Paul J" w:date="2019-09-25T13:25:00Z">
              <w:rPr/>
            </w:rPrChange>
          </w:rPr>
          <w:t>GC0107/113 Original proposal better facilitates the Applicable Grid Code Objectives</w:t>
        </w:r>
      </w:ins>
      <w:ins w:id="296" w:author="Mullen (ESO), Paul J" w:date="2019-09-25T13:25:00Z">
        <w:r w:rsidR="00B2173A">
          <w:rPr>
            <w:sz w:val="24"/>
          </w:rPr>
          <w:t>;</w:t>
        </w:r>
      </w:ins>
    </w:p>
    <w:p w14:paraId="08D8EAAE" w14:textId="13D430CD" w:rsidR="00B2173A" w:rsidRDefault="00B2173A">
      <w:pPr>
        <w:pStyle w:val="ListParagraph"/>
        <w:numPr>
          <w:ilvl w:val="0"/>
          <w:numId w:val="47"/>
        </w:numPr>
        <w:spacing w:before="0" w:line="240" w:lineRule="atLeast"/>
        <w:jc w:val="both"/>
        <w:rPr>
          <w:ins w:id="297" w:author="Mullen (ESO), Paul J" w:date="2019-09-25T13:27:00Z"/>
          <w:sz w:val="24"/>
        </w:rPr>
        <w:pPrChange w:id="298" w:author="Mullen (ESO), Paul J" w:date="2019-09-25T13:25:00Z">
          <w:pPr>
            <w:pStyle w:val="ListParagraph"/>
            <w:numPr>
              <w:ilvl w:val="1"/>
              <w:numId w:val="45"/>
            </w:numPr>
            <w:spacing w:before="0" w:line="240" w:lineRule="atLeast"/>
            <w:ind w:left="1440" w:hanging="360"/>
            <w:jc w:val="both"/>
          </w:pPr>
        </w:pPrChange>
      </w:pPr>
      <w:ins w:id="299" w:author="Mullen (ESO), Paul J" w:date="2019-09-25T13:26:00Z">
        <w:r>
          <w:rPr>
            <w:sz w:val="24"/>
          </w:rPr>
          <w:t>Both DNOs and iDNOs should be included in the scope. However,</w:t>
        </w:r>
      </w:ins>
      <w:ins w:id="300" w:author="Mullen (ESO), Paul J" w:date="2019-09-25T13:27:00Z">
        <w:r>
          <w:rPr>
            <w:sz w:val="24"/>
          </w:rPr>
          <w:t xml:space="preserve"> it was</w:t>
        </w:r>
      </w:ins>
      <w:ins w:id="301" w:author="Mullen (ESO), Paul J" w:date="2019-09-25T13:26:00Z">
        <w:r>
          <w:rPr>
            <w:sz w:val="24"/>
          </w:rPr>
          <w:t xml:space="preserve"> unclear how the obligations </w:t>
        </w:r>
      </w:ins>
      <w:ins w:id="302" w:author="Mullen (ESO), Paul J" w:date="2019-09-25T13:27:00Z">
        <w:r>
          <w:rPr>
            <w:sz w:val="24"/>
          </w:rPr>
          <w:t>will</w:t>
        </w:r>
      </w:ins>
      <w:ins w:id="303" w:author="Mullen (ESO), Paul J" w:date="2019-09-25T13:26:00Z">
        <w:r>
          <w:rPr>
            <w:sz w:val="24"/>
          </w:rPr>
          <w:t xml:space="preserve"> </w:t>
        </w:r>
      </w:ins>
      <w:ins w:id="304" w:author="Mullen (ESO), Paul J" w:date="2019-09-25T13:27:00Z">
        <w:r>
          <w:rPr>
            <w:sz w:val="24"/>
          </w:rPr>
          <w:t>be placed on iDNOs; and</w:t>
        </w:r>
      </w:ins>
    </w:p>
    <w:p w14:paraId="1B973151" w14:textId="3EAE7FAE" w:rsidR="00B2173A" w:rsidRDefault="00B2173A">
      <w:pPr>
        <w:pStyle w:val="ListParagraph"/>
        <w:numPr>
          <w:ilvl w:val="0"/>
          <w:numId w:val="47"/>
        </w:numPr>
        <w:spacing w:before="0" w:line="240" w:lineRule="atLeast"/>
        <w:jc w:val="both"/>
        <w:rPr>
          <w:ins w:id="305" w:author="Mullen (ESO), Paul J" w:date="2019-09-25T13:30:00Z"/>
          <w:sz w:val="24"/>
        </w:rPr>
        <w:pPrChange w:id="306" w:author="Mullen (ESO), Paul J" w:date="2019-09-24T22:49:00Z">
          <w:pPr>
            <w:pStyle w:val="ListParagraph"/>
            <w:numPr>
              <w:ilvl w:val="1"/>
              <w:numId w:val="45"/>
            </w:numPr>
            <w:spacing w:before="0" w:line="240" w:lineRule="atLeast"/>
            <w:ind w:left="1440" w:hanging="360"/>
            <w:jc w:val="both"/>
          </w:pPr>
        </w:pPrChange>
      </w:pPr>
      <w:ins w:id="307" w:author="Mullen (ESO), Paul J" w:date="2019-09-25T13:29:00Z">
        <w:r w:rsidRPr="00B2173A">
          <w:rPr>
            <w:sz w:val="24"/>
          </w:rPr>
          <w:t xml:space="preserve">In response to the </w:t>
        </w:r>
      </w:ins>
      <w:ins w:id="308" w:author="Mullen (ESO), Paul J" w:date="2019-09-25T13:30:00Z">
        <w:r w:rsidRPr="00B2173A">
          <w:rPr>
            <w:sz w:val="24"/>
          </w:rPr>
          <w:t>question</w:t>
        </w:r>
      </w:ins>
      <w:ins w:id="309" w:author="Mullen (ESO), Paul J" w:date="2019-09-25T13:29:00Z">
        <w:r w:rsidRPr="00B2173A">
          <w:rPr>
            <w:sz w:val="24"/>
          </w:rPr>
          <w:t xml:space="preserve"> on </w:t>
        </w:r>
      </w:ins>
      <w:ins w:id="310" w:author="Mullen (ESO), Paul J" w:date="2019-09-25T13:30:00Z">
        <w:r w:rsidRPr="00B2173A">
          <w:rPr>
            <w:sz w:val="24"/>
          </w:rPr>
          <w:t>h</w:t>
        </w:r>
      </w:ins>
      <w:ins w:id="311" w:author="Mullen (ESO), Paul J" w:date="2019-09-25T13:29:00Z">
        <w:r w:rsidRPr="00B2173A">
          <w:rPr>
            <w:sz w:val="24"/>
          </w:rPr>
          <w:t>ow often the additional technical data</w:t>
        </w:r>
      </w:ins>
      <w:ins w:id="312" w:author="Mullen (ESO), Paul J" w:date="2019-09-25T13:30:00Z">
        <w:r w:rsidRPr="00B2173A">
          <w:rPr>
            <w:sz w:val="24"/>
          </w:rPr>
          <w:t xml:space="preserve"> should</w:t>
        </w:r>
      </w:ins>
      <w:ins w:id="313" w:author="Mullen (ESO), Paul J" w:date="2019-09-25T13:29:00Z">
        <w:r w:rsidRPr="00B2173A">
          <w:rPr>
            <w:sz w:val="24"/>
          </w:rPr>
          <w:t xml:space="preserve"> be a) updated and b) published following bilateral agreement between network operator and User of site specific values</w:t>
        </w:r>
        <w:r>
          <w:rPr>
            <w:sz w:val="24"/>
          </w:rPr>
          <w:t xml:space="preserve">, there was clear preference for this to </w:t>
        </w:r>
      </w:ins>
      <w:ins w:id="314" w:author="Mullen (ESO), Paul J" w:date="2019-09-25T13:30:00Z">
        <w:r>
          <w:rPr>
            <w:sz w:val="24"/>
          </w:rPr>
          <w:t>be</w:t>
        </w:r>
      </w:ins>
      <w:ins w:id="315" w:author="Mullen (ESO), Paul J" w:date="2019-09-25T13:29:00Z">
        <w:r>
          <w:rPr>
            <w:sz w:val="24"/>
          </w:rPr>
          <w:t xml:space="preserve"> </w:t>
        </w:r>
      </w:ins>
      <w:ins w:id="316" w:author="Mullen (ESO), Paul J" w:date="2019-09-25T13:30:00Z">
        <w:r>
          <w:rPr>
            <w:sz w:val="24"/>
          </w:rPr>
          <w:t>done annually.</w:t>
        </w:r>
      </w:ins>
    </w:p>
    <w:p w14:paraId="36356579" w14:textId="5C6A0280" w:rsidR="00AE3AF4" w:rsidRPr="00B2173A" w:rsidRDefault="00AE3AF4">
      <w:pPr>
        <w:spacing w:before="0" w:line="240" w:lineRule="atLeast"/>
        <w:jc w:val="both"/>
        <w:rPr>
          <w:ins w:id="317" w:author="Mullen (ESO), Paul J" w:date="2019-09-24T22:50:00Z"/>
          <w:sz w:val="24"/>
          <w:rPrChange w:id="318" w:author="Mullen (ESO), Paul J" w:date="2019-09-25T13:30:00Z">
            <w:rPr>
              <w:ins w:id="319" w:author="Mullen (ESO), Paul J" w:date="2019-09-24T22:50:00Z"/>
            </w:rPr>
          </w:rPrChange>
        </w:rPr>
        <w:pPrChange w:id="320" w:author="Mullen (ESO), Paul J" w:date="2019-09-25T13:31:00Z">
          <w:pPr>
            <w:pStyle w:val="ListParagraph"/>
            <w:numPr>
              <w:ilvl w:val="1"/>
              <w:numId w:val="45"/>
            </w:numPr>
            <w:spacing w:before="0" w:line="240" w:lineRule="atLeast"/>
            <w:ind w:left="1440" w:hanging="360"/>
            <w:jc w:val="both"/>
          </w:pPr>
        </w:pPrChange>
      </w:pPr>
      <w:ins w:id="321" w:author="Mullen (ESO), Paul J" w:date="2019-09-24T22:49:00Z">
        <w:r w:rsidRPr="00B2173A">
          <w:rPr>
            <w:sz w:val="24"/>
            <w:rPrChange w:id="322" w:author="Mullen (ESO), Paul J" w:date="2019-09-25T13:30:00Z">
              <w:rPr/>
            </w:rPrChange>
          </w:rPr>
          <w:t xml:space="preserve">The full suite of Workgroup Consultation Responses are set out in Annex </w:t>
        </w:r>
      </w:ins>
      <w:ins w:id="323" w:author="Mullen (ESO), Paul J" w:date="2019-10-02T12:02:00Z">
        <w:r w:rsidR="00FD76C4">
          <w:rPr>
            <w:sz w:val="24"/>
          </w:rPr>
          <w:t>6</w:t>
        </w:r>
      </w:ins>
      <w:ins w:id="324" w:author="Mullen (ESO), Paul J" w:date="2019-09-24T22:49:00Z">
        <w:r w:rsidRPr="00B2173A">
          <w:rPr>
            <w:sz w:val="24"/>
            <w:rPrChange w:id="325" w:author="Mullen (ESO), Paul J" w:date="2019-09-25T13:30:00Z">
              <w:rPr/>
            </w:rPrChange>
          </w:rPr>
          <w:t xml:space="preserve"> of this Workgroup Report.</w:t>
        </w:r>
      </w:ins>
    </w:p>
    <w:p w14:paraId="0EA5464B" w14:textId="62ECC93B" w:rsidR="00AE3AF4" w:rsidRDefault="00AE3AF4">
      <w:pPr>
        <w:spacing w:before="0" w:line="240" w:lineRule="atLeast"/>
        <w:jc w:val="both"/>
        <w:rPr>
          <w:ins w:id="326" w:author="Mullen (ESO), Paul J" w:date="2019-09-24T22:50:00Z"/>
          <w:sz w:val="24"/>
        </w:rPr>
        <w:pPrChange w:id="327" w:author="Mullen (ESO), Paul J" w:date="2019-09-24T22:49:00Z">
          <w:pPr>
            <w:pStyle w:val="ListParagraph"/>
            <w:numPr>
              <w:ilvl w:val="1"/>
              <w:numId w:val="45"/>
            </w:numPr>
            <w:spacing w:before="0" w:line="240" w:lineRule="atLeast"/>
            <w:ind w:left="1440" w:hanging="360"/>
            <w:jc w:val="both"/>
          </w:pPr>
        </w:pPrChange>
      </w:pPr>
    </w:p>
    <w:p w14:paraId="30F0BF7D" w14:textId="7CE9835C" w:rsidR="00AE3AF4" w:rsidRPr="00AE3AF4" w:rsidRDefault="00AE3AF4">
      <w:pPr>
        <w:spacing w:before="0" w:line="240" w:lineRule="atLeast"/>
        <w:jc w:val="both"/>
        <w:rPr>
          <w:ins w:id="328" w:author="Mullen (ESO), Paul J" w:date="2019-09-24T22:36:00Z"/>
          <w:b/>
          <w:sz w:val="24"/>
          <w:rPrChange w:id="329" w:author="Mullen (ESO), Paul J" w:date="2019-09-24T22:51:00Z">
            <w:rPr>
              <w:ins w:id="330" w:author="Mullen (ESO), Paul J" w:date="2019-09-24T22:36:00Z"/>
            </w:rPr>
          </w:rPrChange>
        </w:rPr>
        <w:pPrChange w:id="331" w:author="Mullen (ESO), Paul J" w:date="2019-09-24T22:49:00Z">
          <w:pPr>
            <w:pStyle w:val="ListParagraph"/>
            <w:numPr>
              <w:ilvl w:val="1"/>
              <w:numId w:val="45"/>
            </w:numPr>
            <w:spacing w:before="0" w:line="240" w:lineRule="atLeast"/>
            <w:ind w:left="1440" w:hanging="360"/>
            <w:jc w:val="both"/>
          </w:pPr>
        </w:pPrChange>
      </w:pPr>
      <w:ins w:id="332" w:author="Mullen (ESO), Paul J" w:date="2019-09-24T22:50:00Z">
        <w:r w:rsidRPr="00AE3AF4">
          <w:rPr>
            <w:b/>
            <w:sz w:val="24"/>
            <w:rPrChange w:id="333" w:author="Mullen (ESO), Paul J" w:date="2019-09-24T22:51:00Z">
              <w:rPr>
                <w:sz w:val="24"/>
              </w:rPr>
            </w:rPrChange>
          </w:rPr>
          <w:t xml:space="preserve">Interaction </w:t>
        </w:r>
      </w:ins>
      <w:ins w:id="334" w:author="Mullen (ESO), Paul J" w:date="2019-09-24T22:51:00Z">
        <w:r w:rsidRPr="00AE3AF4">
          <w:rPr>
            <w:b/>
            <w:sz w:val="24"/>
            <w:rPrChange w:id="335" w:author="Mullen (ESO), Paul J" w:date="2019-09-24T22:51:00Z">
              <w:rPr>
                <w:sz w:val="24"/>
              </w:rPr>
            </w:rPrChange>
          </w:rPr>
          <w:t>between</w:t>
        </w:r>
      </w:ins>
      <w:ins w:id="336" w:author="Mullen (ESO), Paul J" w:date="2019-09-24T22:50:00Z">
        <w:r w:rsidRPr="00AE3AF4">
          <w:rPr>
            <w:b/>
            <w:sz w:val="24"/>
            <w:rPrChange w:id="337" w:author="Mullen (ESO), Paul J" w:date="2019-09-24T22:51:00Z">
              <w:rPr>
                <w:sz w:val="24"/>
              </w:rPr>
            </w:rPrChange>
          </w:rPr>
          <w:t xml:space="preserve"> GC0107 and </w:t>
        </w:r>
      </w:ins>
      <w:ins w:id="338" w:author="Mullen (ESO), Paul J" w:date="2019-09-24T22:51:00Z">
        <w:r w:rsidRPr="00AE3AF4">
          <w:rPr>
            <w:b/>
            <w:sz w:val="24"/>
            <w:rPrChange w:id="339" w:author="Mullen (ESO), Paul J" w:date="2019-09-24T22:51:00Z">
              <w:rPr>
                <w:sz w:val="24"/>
              </w:rPr>
            </w:rPrChange>
          </w:rPr>
          <w:t>GC</w:t>
        </w:r>
      </w:ins>
      <w:ins w:id="340" w:author="Mullen (ESO), Paul J" w:date="2019-09-24T22:50:00Z">
        <w:r w:rsidRPr="00AE3AF4">
          <w:rPr>
            <w:b/>
            <w:sz w:val="24"/>
            <w:rPrChange w:id="341" w:author="Mullen (ESO), Paul J" w:date="2019-09-24T22:51:00Z">
              <w:rPr>
                <w:sz w:val="24"/>
              </w:rPr>
            </w:rPrChange>
          </w:rPr>
          <w:t>0113</w:t>
        </w:r>
      </w:ins>
    </w:p>
    <w:p w14:paraId="703CA48D" w14:textId="2D0792D6" w:rsidR="007E34D4" w:rsidRPr="007E34D4" w:rsidRDefault="006E770F">
      <w:pPr>
        <w:spacing w:before="0" w:line="240" w:lineRule="auto"/>
        <w:jc w:val="both"/>
        <w:rPr>
          <w:ins w:id="342" w:author="Mullen (ESO), Paul J" w:date="2019-09-24T22:40:00Z"/>
          <w:sz w:val="24"/>
          <w:rPrChange w:id="343" w:author="Mullen (ESO), Paul J" w:date="2019-09-24T22:40:00Z">
            <w:rPr>
              <w:ins w:id="344" w:author="Mullen (ESO), Paul J" w:date="2019-09-24T22:40:00Z"/>
            </w:rPr>
          </w:rPrChange>
        </w:rPr>
        <w:pPrChange w:id="345" w:author="Mullen (ESO), Paul J" w:date="2019-09-24T22:40:00Z">
          <w:pPr>
            <w:pStyle w:val="ListParagraph"/>
            <w:numPr>
              <w:ilvl w:val="1"/>
              <w:numId w:val="46"/>
            </w:numPr>
            <w:spacing w:before="0" w:line="240" w:lineRule="auto"/>
            <w:ind w:left="1500" w:hanging="360"/>
            <w:jc w:val="both"/>
          </w:pPr>
        </w:pPrChange>
      </w:pPr>
      <w:ins w:id="346" w:author="Mullen (ESO), Paul J" w:date="2019-09-24T22:36:00Z">
        <w:r w:rsidRPr="007E34D4">
          <w:rPr>
            <w:rFonts w:cs="Arial"/>
            <w:sz w:val="24"/>
            <w:rPrChange w:id="347" w:author="Mullen (ESO), Paul J" w:date="2019-09-24T22:40:00Z">
              <w:rPr/>
            </w:rPrChange>
          </w:rPr>
          <w:t>Workgroup discussed that the proposed solution that was</w:t>
        </w:r>
        <w:r w:rsidR="007E34D4" w:rsidRPr="007E34D4">
          <w:rPr>
            <w:rFonts w:cs="Arial"/>
            <w:sz w:val="24"/>
            <w:rPrChange w:id="348" w:author="Mullen (ESO), Paul J" w:date="2019-09-24T22:40:00Z">
              <w:rPr/>
            </w:rPrChange>
          </w:rPr>
          <w:t xml:space="preserve"> issued for Workgroup C</w:t>
        </w:r>
        <w:r w:rsidRPr="007E34D4">
          <w:rPr>
            <w:rFonts w:cs="Arial"/>
            <w:sz w:val="24"/>
            <w:rPrChange w:id="349" w:author="Mullen (ESO), Paul J" w:date="2019-09-24T22:40:00Z">
              <w:rPr/>
            </w:rPrChange>
          </w:rPr>
          <w:t xml:space="preserve">onsultation focused on Requirements for Generators (covered by GC0107) and not </w:t>
        </w:r>
        <w:r w:rsidRPr="007E34D4">
          <w:rPr>
            <w:rFonts w:cs="Arial"/>
            <w:sz w:val="24"/>
            <w:rPrChange w:id="350" w:author="Mullen (ESO), Paul J" w:date="2019-09-24T22:40:00Z">
              <w:rPr/>
            </w:rPrChange>
          </w:rPr>
          <w:lastRenderedPageBreak/>
          <w:t xml:space="preserve">the Demand Connection </w:t>
        </w:r>
        <w:r w:rsidR="007E34D4" w:rsidRPr="007E34D4">
          <w:rPr>
            <w:rFonts w:cs="Arial"/>
            <w:sz w:val="24"/>
            <w:rPrChange w:id="351" w:author="Mullen (ESO), Paul J" w:date="2019-09-24T22:40:00Z">
              <w:rPr/>
            </w:rPrChange>
          </w:rPr>
          <w:t xml:space="preserve">Conditions (covered by GC0113). </w:t>
        </w:r>
      </w:ins>
      <w:ins w:id="352" w:author="Mullen (ESO), Paul J" w:date="2019-09-24T22:38:00Z">
        <w:r w:rsidR="007E34D4" w:rsidRPr="007E34D4">
          <w:rPr>
            <w:rFonts w:cs="Arial"/>
            <w:sz w:val="24"/>
            <w:rPrChange w:id="353" w:author="Mullen (ESO), Paul J" w:date="2019-09-24T22:40:00Z">
              <w:rPr/>
            </w:rPrChange>
          </w:rPr>
          <w:t>H</w:t>
        </w:r>
      </w:ins>
      <w:ins w:id="354" w:author="Mullen (ESO), Paul J" w:date="2019-09-24T22:36:00Z">
        <w:r w:rsidRPr="007E34D4">
          <w:rPr>
            <w:rFonts w:cs="Arial"/>
            <w:sz w:val="24"/>
            <w:rPrChange w:id="355" w:author="Mullen (ESO), Paul J" w:date="2019-09-24T22:40:00Z">
              <w:rPr/>
            </w:rPrChange>
          </w:rPr>
          <w:t>owever,</w:t>
        </w:r>
      </w:ins>
      <w:ins w:id="356" w:author="Mullen (ESO), Paul J" w:date="2019-09-24T22:38:00Z">
        <w:r w:rsidR="007E34D4" w:rsidRPr="007E34D4">
          <w:rPr>
            <w:rFonts w:cs="Arial"/>
            <w:sz w:val="24"/>
            <w:rPrChange w:id="357" w:author="Mullen (ESO), Paul J" w:date="2019-09-24T22:40:00Z">
              <w:rPr/>
            </w:rPrChange>
          </w:rPr>
          <w:t xml:space="preserve"> it was acknowledged that </w:t>
        </w:r>
      </w:ins>
      <w:ins w:id="358" w:author="Mullen (ESO), Paul J" w:date="2019-09-24T22:36:00Z">
        <w:r w:rsidRPr="007E34D4">
          <w:rPr>
            <w:rFonts w:cs="Arial"/>
            <w:sz w:val="24"/>
            <w:rPrChange w:id="359" w:author="Mullen (ESO), Paul J" w:date="2019-09-24T22:40:00Z">
              <w:rPr/>
            </w:rPrChange>
          </w:rPr>
          <w:t>the principles that have been applied in producing the GC0107 consolidated template will be applied when producing the GC0113 consolidated spreadsheet / template.  2 Workgroup members agreed to work up the solution for GC0113 and present at next Workgroup meeting.</w:t>
        </w:r>
      </w:ins>
      <w:ins w:id="360" w:author="Mullen (ESO), Paul J" w:date="2019-09-24T22:39:00Z">
        <w:r w:rsidR="007E34D4" w:rsidRPr="007E34D4">
          <w:rPr>
            <w:rFonts w:cs="Arial"/>
            <w:sz w:val="24"/>
            <w:rPrChange w:id="361" w:author="Mullen (ESO), Paul J" w:date="2019-09-24T22:40:00Z">
              <w:rPr/>
            </w:rPrChange>
          </w:rPr>
          <w:t xml:space="preserve"> It was also agreed</w:t>
        </w:r>
      </w:ins>
      <w:ins w:id="362" w:author="Mullen (ESO), Paul J" w:date="2019-10-02T12:02:00Z">
        <w:r w:rsidR="00FD76C4">
          <w:rPr>
            <w:rFonts w:cs="Arial"/>
            <w:sz w:val="24"/>
          </w:rPr>
          <w:t xml:space="preserve"> at the September </w:t>
        </w:r>
      </w:ins>
      <w:ins w:id="363" w:author="Mullen (ESO), Paul J" w:date="2019-09-24T22:39:00Z">
        <w:r w:rsidR="007E34D4" w:rsidRPr="007E34D4">
          <w:rPr>
            <w:rFonts w:cs="Arial"/>
            <w:sz w:val="24"/>
            <w:rPrChange w:id="364" w:author="Mullen (ESO), Paul J" w:date="2019-09-24T22:40:00Z">
              <w:rPr/>
            </w:rPrChange>
          </w:rPr>
          <w:t xml:space="preserve"> </w:t>
        </w:r>
      </w:ins>
      <w:ins w:id="365" w:author="Mullen (ESO), Paul J" w:date="2019-10-02T12:02:00Z">
        <w:r w:rsidR="00FD76C4" w:rsidRPr="007245CD">
          <w:rPr>
            <w:sz w:val="24"/>
          </w:rPr>
          <w:t>Grid Code Review Panel</w:t>
        </w:r>
        <w:r w:rsidR="00FD76C4" w:rsidRPr="00B2173A">
          <w:rPr>
            <w:rFonts w:cs="Arial"/>
            <w:sz w:val="24"/>
          </w:rPr>
          <w:t xml:space="preserve"> </w:t>
        </w:r>
      </w:ins>
      <w:ins w:id="366" w:author="Mullen (ESO), Paul J" w:date="2019-09-24T22:39:00Z">
        <w:r w:rsidR="007E34D4" w:rsidRPr="00B2173A">
          <w:rPr>
            <w:rFonts w:cs="Arial"/>
            <w:sz w:val="24"/>
            <w:rPrChange w:id="367" w:author="Mullen (ESO), Paul J" w:date="2019-09-25T13:31:00Z">
              <w:rPr/>
            </w:rPrChange>
          </w:rPr>
          <w:t xml:space="preserve">that </w:t>
        </w:r>
      </w:ins>
      <w:ins w:id="368" w:author="Mullen (ESO), Paul J" w:date="2019-09-24T22:40:00Z">
        <w:r w:rsidR="007E34D4" w:rsidRPr="00B2173A">
          <w:rPr>
            <w:rFonts w:cs="Arial"/>
            <w:sz w:val="24"/>
            <w:rPrChange w:id="369" w:author="Mullen (ESO), Paul J" w:date="2019-09-25T13:31:00Z">
              <w:rPr/>
            </w:rPrChange>
          </w:rPr>
          <w:t xml:space="preserve">the </w:t>
        </w:r>
      </w:ins>
      <w:ins w:id="370" w:author="Mullen (ESO), Paul J" w:date="2019-10-02T12:02:00Z">
        <w:r w:rsidR="00FD76C4">
          <w:rPr>
            <w:rFonts w:cs="Arial"/>
            <w:sz w:val="24"/>
          </w:rPr>
          <w:t>Workgroup Report will be presented to Panel once both the GC0107 and GC0113 solution were finalised.</w:t>
        </w:r>
      </w:ins>
    </w:p>
    <w:p w14:paraId="6658E3A1" w14:textId="77777777" w:rsidR="006E770F" w:rsidRDefault="006E770F" w:rsidP="00F85934">
      <w:pPr>
        <w:spacing w:before="0" w:after="0" w:line="240" w:lineRule="auto"/>
        <w:rPr>
          <w:sz w:val="24"/>
        </w:rPr>
      </w:pPr>
    </w:p>
    <w:p w14:paraId="1BEF62BC" w14:textId="77777777" w:rsidR="00F85934" w:rsidRPr="00E14AEA" w:rsidRDefault="00F85934" w:rsidP="00F85934">
      <w:pPr>
        <w:spacing w:before="0" w:after="0" w:line="240" w:lineRule="auto"/>
        <w:rPr>
          <w:sz w:val="24"/>
        </w:rPr>
      </w:pPr>
    </w:p>
    <w:p w14:paraId="49AB9618" w14:textId="77777777" w:rsidR="00F85934" w:rsidRPr="00EB32BB" w:rsidRDefault="00F85934" w:rsidP="00F85934">
      <w:pPr>
        <w:pStyle w:val="Heading01"/>
        <w:spacing w:before="0" w:after="0"/>
        <w:rPr>
          <w:noProof/>
        </w:rPr>
      </w:pPr>
      <w:bookmarkStart w:id="371" w:name="_Toc479357398"/>
      <w:r w:rsidRPr="00EB32BB">
        <w:rPr>
          <w:noProof/>
        </w:rPr>
        <w:t>Implementation</w:t>
      </w:r>
      <w:bookmarkEnd w:id="371"/>
    </w:p>
    <w:p w14:paraId="56AA01B7" w14:textId="77777777" w:rsidR="00F85934" w:rsidRDefault="00F85934" w:rsidP="00F85934">
      <w:pPr>
        <w:spacing w:before="0" w:after="0" w:line="240" w:lineRule="auto"/>
        <w:jc w:val="both"/>
        <w:rPr>
          <w:b/>
          <w:sz w:val="24"/>
        </w:rPr>
      </w:pPr>
    </w:p>
    <w:p w14:paraId="5310B201" w14:textId="77777777" w:rsidR="00F85934" w:rsidRPr="001E3DC8" w:rsidRDefault="00F85934" w:rsidP="001323D4">
      <w:pPr>
        <w:spacing w:before="0" w:after="0" w:line="240" w:lineRule="auto"/>
        <w:jc w:val="both"/>
        <w:rPr>
          <w:b/>
          <w:sz w:val="24"/>
        </w:rPr>
      </w:pPr>
      <w:r w:rsidRPr="001E3DC8">
        <w:rPr>
          <w:b/>
          <w:sz w:val="24"/>
        </w:rPr>
        <w:t xml:space="preserve">Proposer’s initial view: </w:t>
      </w:r>
    </w:p>
    <w:p w14:paraId="4289B91D" w14:textId="77777777" w:rsidR="00F85934" w:rsidRDefault="00F85934" w:rsidP="009B4BD8">
      <w:pPr>
        <w:spacing w:before="0" w:after="0" w:line="240" w:lineRule="auto"/>
        <w:ind w:right="-142"/>
        <w:jc w:val="both"/>
        <w:textAlignment w:val="baseline"/>
        <w:rPr>
          <w:sz w:val="24"/>
        </w:rPr>
      </w:pPr>
      <w:bookmarkStart w:id="372" w:name="_Toc156882583"/>
      <w:bookmarkStart w:id="373" w:name="_Toc163008071"/>
      <w:bookmarkStart w:id="374" w:name="_Toc479357399"/>
    </w:p>
    <w:p w14:paraId="388F64D4" w14:textId="2A10661B" w:rsidR="00F85934" w:rsidRDefault="00F85934" w:rsidP="009B4BD8">
      <w:pPr>
        <w:spacing w:before="0" w:after="0" w:line="240" w:lineRule="auto"/>
        <w:ind w:right="-142"/>
        <w:jc w:val="both"/>
        <w:textAlignment w:val="baseline"/>
        <w:rPr>
          <w:rFonts w:eastAsia="Arial"/>
          <w:color w:val="000000"/>
          <w:sz w:val="24"/>
        </w:rPr>
      </w:pPr>
      <w:r w:rsidRPr="00262214">
        <w:rPr>
          <w:sz w:val="24"/>
        </w:rPr>
        <w:t xml:space="preserve">The view of the Proposer was that GC0107/113 would require </w:t>
      </w:r>
      <w:r>
        <w:rPr>
          <w:rFonts w:eastAsia="Arial"/>
          <w:color w:val="000000"/>
          <w:sz w:val="24"/>
        </w:rPr>
        <w:t>t</w:t>
      </w:r>
      <w:r w:rsidRPr="00262214">
        <w:rPr>
          <w:rFonts w:eastAsia="Arial"/>
          <w:color w:val="000000"/>
          <w:sz w:val="24"/>
        </w:rPr>
        <w:t xml:space="preserve">he Grid </w:t>
      </w:r>
      <w:r>
        <w:rPr>
          <w:rFonts w:eastAsia="Arial"/>
          <w:color w:val="000000"/>
          <w:sz w:val="24"/>
        </w:rPr>
        <w:t>C</w:t>
      </w:r>
      <w:r w:rsidRPr="00262214">
        <w:rPr>
          <w:rFonts w:eastAsia="Arial"/>
          <w:color w:val="000000"/>
          <w:sz w:val="24"/>
        </w:rPr>
        <w:t>ode to be amended to set out the procedure for the publication of those values, as set out in the RfG</w:t>
      </w:r>
      <w:r>
        <w:rPr>
          <w:rFonts w:eastAsia="Arial"/>
          <w:color w:val="000000"/>
          <w:sz w:val="24"/>
        </w:rPr>
        <w:t xml:space="preserve"> / DCC</w:t>
      </w:r>
    </w:p>
    <w:p w14:paraId="5229EE2D" w14:textId="77777777" w:rsidR="00EB6F57" w:rsidRPr="00262214" w:rsidRDefault="00EB6F57" w:rsidP="009B4BD8">
      <w:pPr>
        <w:spacing w:before="0" w:after="0" w:line="240" w:lineRule="auto"/>
        <w:ind w:right="-142"/>
        <w:jc w:val="both"/>
        <w:textAlignment w:val="baseline"/>
        <w:rPr>
          <w:rFonts w:eastAsia="Arial"/>
          <w:color w:val="000000"/>
          <w:sz w:val="24"/>
        </w:rPr>
      </w:pPr>
    </w:p>
    <w:p w14:paraId="701BE3F1" w14:textId="77777777" w:rsidR="00F85934" w:rsidRDefault="00F85934" w:rsidP="009B4BD8">
      <w:pPr>
        <w:numPr>
          <w:ilvl w:val="0"/>
          <w:numId w:val="32"/>
        </w:numPr>
        <w:tabs>
          <w:tab w:val="left" w:pos="851"/>
        </w:tabs>
        <w:spacing w:before="0" w:after="0" w:line="240" w:lineRule="auto"/>
        <w:ind w:left="851" w:right="1152" w:hanging="415"/>
        <w:jc w:val="both"/>
        <w:textAlignment w:val="baseline"/>
        <w:rPr>
          <w:rFonts w:eastAsia="Arial"/>
          <w:color w:val="000000"/>
          <w:sz w:val="24"/>
        </w:rPr>
      </w:pPr>
      <w:r w:rsidRPr="00262214">
        <w:rPr>
          <w:rFonts w:eastAsia="Arial"/>
          <w:color w:val="000000"/>
          <w:sz w:val="24"/>
        </w:rPr>
        <w:t>to be specified by the relevant TSO and / or the relevant system operator; and</w:t>
      </w:r>
    </w:p>
    <w:p w14:paraId="790486F7" w14:textId="77777777" w:rsidR="00F85934" w:rsidRPr="00262214" w:rsidRDefault="00F85934" w:rsidP="009B4BD8">
      <w:pPr>
        <w:tabs>
          <w:tab w:val="left" w:pos="288"/>
          <w:tab w:val="left" w:pos="1296"/>
        </w:tabs>
        <w:spacing w:before="0" w:after="0" w:line="240" w:lineRule="auto"/>
        <w:ind w:left="851" w:right="1152"/>
        <w:jc w:val="both"/>
        <w:textAlignment w:val="baseline"/>
        <w:rPr>
          <w:rFonts w:eastAsia="Arial"/>
          <w:color w:val="000000"/>
          <w:sz w:val="24"/>
        </w:rPr>
      </w:pPr>
    </w:p>
    <w:p w14:paraId="3DBA99A8" w14:textId="77777777" w:rsidR="00F85934" w:rsidRPr="00262214" w:rsidRDefault="00F85934" w:rsidP="001323D4">
      <w:pPr>
        <w:numPr>
          <w:ilvl w:val="0"/>
          <w:numId w:val="32"/>
        </w:numPr>
        <w:tabs>
          <w:tab w:val="clear" w:pos="288"/>
          <w:tab w:val="left" w:pos="851"/>
        </w:tabs>
        <w:spacing w:before="0" w:after="0" w:line="240" w:lineRule="auto"/>
        <w:ind w:left="426" w:right="648"/>
        <w:jc w:val="both"/>
        <w:textAlignment w:val="baseline"/>
        <w:rPr>
          <w:rFonts w:eastAsia="Arial"/>
          <w:color w:val="000000"/>
          <w:spacing w:val="-1"/>
          <w:sz w:val="24"/>
        </w:rPr>
      </w:pPr>
      <w:r w:rsidRPr="00262214">
        <w:rPr>
          <w:rFonts w:eastAsia="Arial"/>
          <w:color w:val="000000"/>
          <w:spacing w:val="-1"/>
          <w:sz w:val="24"/>
        </w:rPr>
        <w:t>to be coordinated and / or agreed between the relevant TSO and / or</w:t>
      </w:r>
      <w:r>
        <w:rPr>
          <w:rFonts w:eastAsia="Arial"/>
          <w:color w:val="000000"/>
          <w:spacing w:val="-1"/>
          <w:sz w:val="24"/>
        </w:rPr>
        <w:br/>
        <w:t xml:space="preserve">     </w:t>
      </w:r>
      <w:r w:rsidRPr="00262214">
        <w:rPr>
          <w:rFonts w:eastAsia="Arial"/>
          <w:color w:val="000000"/>
          <w:spacing w:val="-1"/>
          <w:sz w:val="24"/>
        </w:rPr>
        <w:t xml:space="preserve"> the relevant system operator and the </w:t>
      </w:r>
      <w:r>
        <w:rPr>
          <w:rFonts w:eastAsia="Arial"/>
          <w:color w:val="000000"/>
          <w:spacing w:val="-1"/>
          <w:sz w:val="24"/>
        </w:rPr>
        <w:t>power-generating facility owner/the</w:t>
      </w:r>
      <w:r>
        <w:rPr>
          <w:rFonts w:eastAsia="Arial"/>
          <w:color w:val="000000"/>
          <w:spacing w:val="-1"/>
          <w:sz w:val="24"/>
        </w:rPr>
        <w:br/>
        <w:t xml:space="preserve">      new Demand parties</w:t>
      </w:r>
    </w:p>
    <w:p w14:paraId="3AA59979" w14:textId="77777777" w:rsidR="00F85934" w:rsidRDefault="00F85934" w:rsidP="001323D4">
      <w:pPr>
        <w:spacing w:before="0" w:after="0" w:line="240" w:lineRule="auto"/>
        <w:jc w:val="both"/>
        <w:rPr>
          <w:sz w:val="24"/>
        </w:rPr>
      </w:pPr>
    </w:p>
    <w:p w14:paraId="7DFD8FD2" w14:textId="4188948A" w:rsidR="00F85934" w:rsidRDefault="00F85934" w:rsidP="001323D4">
      <w:pPr>
        <w:spacing w:before="0" w:after="0" w:line="240" w:lineRule="auto"/>
        <w:jc w:val="both"/>
        <w:rPr>
          <w:color w:val="FF0000"/>
          <w:sz w:val="24"/>
        </w:rPr>
      </w:pPr>
      <w:r w:rsidRPr="00C97F9A">
        <w:rPr>
          <w:sz w:val="24"/>
        </w:rPr>
        <w:t>As per the timetable on Page 2 of this Report, the implementation of</w:t>
      </w:r>
      <w:r w:rsidR="00622AA1">
        <w:rPr>
          <w:sz w:val="24"/>
        </w:rPr>
        <w:t xml:space="preserve"> this Proposal will take place 10</w:t>
      </w:r>
      <w:r w:rsidRPr="00C97F9A">
        <w:rPr>
          <w:sz w:val="24"/>
        </w:rPr>
        <w:t xml:space="preserve"> working days after the Authority have provided its decision</w:t>
      </w:r>
      <w:r w:rsidRPr="008434B7">
        <w:rPr>
          <w:color w:val="FF0000"/>
          <w:sz w:val="24"/>
        </w:rPr>
        <w:t>.</w:t>
      </w:r>
    </w:p>
    <w:p w14:paraId="2FB74BF9" w14:textId="6892E2A9" w:rsidR="00A455FA" w:rsidRDefault="00A455FA" w:rsidP="001323D4">
      <w:pPr>
        <w:spacing w:before="0" w:after="0" w:line="240" w:lineRule="auto"/>
        <w:jc w:val="both"/>
        <w:rPr>
          <w:color w:val="FF0000"/>
          <w:sz w:val="24"/>
        </w:rPr>
      </w:pPr>
    </w:p>
    <w:p w14:paraId="660E58EA" w14:textId="133E6005" w:rsidR="00A455FA" w:rsidRPr="00A455FA" w:rsidRDefault="00A455FA" w:rsidP="001323D4">
      <w:pPr>
        <w:spacing w:before="0" w:after="0" w:line="240" w:lineRule="auto"/>
        <w:jc w:val="both"/>
        <w:rPr>
          <w:b/>
          <w:sz w:val="24"/>
        </w:rPr>
      </w:pPr>
      <w:r w:rsidRPr="00A455FA">
        <w:rPr>
          <w:b/>
          <w:sz w:val="24"/>
        </w:rPr>
        <w:t>Workgroup agreed position:</w:t>
      </w:r>
    </w:p>
    <w:p w14:paraId="5AF66C04" w14:textId="05866FB2" w:rsidR="00A455FA" w:rsidRPr="00FF1C22" w:rsidRDefault="00A455FA" w:rsidP="001323D4">
      <w:pPr>
        <w:spacing w:before="0" w:after="0" w:line="240" w:lineRule="auto"/>
        <w:jc w:val="both"/>
        <w:rPr>
          <w:sz w:val="24"/>
        </w:rPr>
      </w:pPr>
    </w:p>
    <w:p w14:paraId="44243D9E" w14:textId="77777777" w:rsidR="00977ABD" w:rsidRDefault="00977ABD" w:rsidP="00977ABD">
      <w:pPr>
        <w:pStyle w:val="ListParagraph"/>
        <w:numPr>
          <w:ilvl w:val="0"/>
          <w:numId w:val="44"/>
        </w:numPr>
        <w:spacing w:before="0" w:after="0" w:line="240" w:lineRule="auto"/>
        <w:jc w:val="both"/>
        <w:rPr>
          <w:sz w:val="24"/>
        </w:rPr>
      </w:pPr>
      <w:r>
        <w:rPr>
          <w:sz w:val="24"/>
        </w:rPr>
        <w:t>There should be a 3-month transition period from date of implementation for Network Operators to establish their processes to meet the new obligations and publish the initial version of the spreadsheet populated with the ‘general application’ settings/requirements; and</w:t>
      </w:r>
    </w:p>
    <w:p w14:paraId="3D5CC285" w14:textId="77777777" w:rsidR="00977ABD" w:rsidRDefault="00977ABD" w:rsidP="00977ABD">
      <w:pPr>
        <w:pStyle w:val="ListParagraph"/>
        <w:spacing w:before="0" w:after="0" w:line="240" w:lineRule="auto"/>
        <w:jc w:val="both"/>
        <w:rPr>
          <w:sz w:val="24"/>
        </w:rPr>
      </w:pPr>
    </w:p>
    <w:p w14:paraId="2A9F4647" w14:textId="77777777" w:rsidR="00977ABD" w:rsidRDefault="00977ABD" w:rsidP="00977ABD">
      <w:pPr>
        <w:pStyle w:val="ListParagraph"/>
        <w:numPr>
          <w:ilvl w:val="0"/>
          <w:numId w:val="44"/>
        </w:numPr>
        <w:spacing w:before="0" w:after="0" w:line="240" w:lineRule="auto"/>
        <w:jc w:val="both"/>
        <w:rPr>
          <w:sz w:val="24"/>
        </w:rPr>
      </w:pPr>
      <w:r>
        <w:rPr>
          <w:sz w:val="24"/>
        </w:rPr>
        <w:t>Network Operators (including ESO) would have 10 Business Days from when new or revised bilateral agreement has been entered into to notify the ESO of the updated settings/requirements. ESO would then have a further 5 Business Days from such notification to publish the updated settings/requirements.</w:t>
      </w:r>
    </w:p>
    <w:p w14:paraId="56BED215" w14:textId="6ACB62F8" w:rsidR="003173EF" w:rsidRDefault="003173EF">
      <w:pPr>
        <w:spacing w:before="0" w:after="0" w:line="240" w:lineRule="auto"/>
        <w:rPr>
          <w:sz w:val="24"/>
        </w:rPr>
      </w:pPr>
      <w:r>
        <w:rPr>
          <w:sz w:val="24"/>
        </w:rPr>
        <w:br w:type="page"/>
      </w:r>
    </w:p>
    <w:p w14:paraId="17A0B4B7" w14:textId="77777777" w:rsidR="00FF1C22" w:rsidRPr="00FF1C22" w:rsidRDefault="00FF1C22" w:rsidP="00FF1C22">
      <w:pPr>
        <w:pStyle w:val="ListParagraph"/>
        <w:rPr>
          <w:sz w:val="24"/>
        </w:rPr>
      </w:pPr>
    </w:p>
    <w:p w14:paraId="6072788A" w14:textId="77777777" w:rsidR="00F85934" w:rsidRDefault="00F85934" w:rsidP="00F85934">
      <w:pPr>
        <w:pStyle w:val="Heading01"/>
        <w:spacing w:before="0" w:after="0"/>
      </w:pPr>
      <w:r w:rsidRPr="00EB32BB">
        <w:t>Legal Text</w:t>
      </w:r>
      <w:bookmarkEnd w:id="372"/>
      <w:bookmarkEnd w:id="373"/>
      <w:bookmarkEnd w:id="374"/>
    </w:p>
    <w:p w14:paraId="22873CD2" w14:textId="77777777" w:rsidR="00F85934" w:rsidRPr="007A1C74" w:rsidRDefault="00F85934" w:rsidP="00F85934">
      <w:pPr>
        <w:spacing w:before="0" w:after="0" w:line="240" w:lineRule="auto"/>
      </w:pPr>
    </w:p>
    <w:p w14:paraId="326227B0" w14:textId="5C62F346" w:rsidR="00122FE1" w:rsidRDefault="00122FE1" w:rsidP="00122FE1">
      <w:pPr>
        <w:pStyle w:val="Default"/>
        <w:jc w:val="center"/>
        <w:rPr>
          <w:sz w:val="28"/>
          <w:szCs w:val="28"/>
        </w:rPr>
      </w:pPr>
      <w:r>
        <w:rPr>
          <w:b/>
          <w:bCs/>
          <w:sz w:val="28"/>
          <w:szCs w:val="28"/>
        </w:rPr>
        <w:t>OPERATING CODE NO. 3</w:t>
      </w:r>
    </w:p>
    <w:p w14:paraId="7A9952F1" w14:textId="77777777" w:rsidR="00122FE1" w:rsidRDefault="00122FE1" w:rsidP="00122FE1">
      <w:pPr>
        <w:pStyle w:val="Default"/>
        <w:jc w:val="center"/>
        <w:rPr>
          <w:sz w:val="20"/>
          <w:szCs w:val="20"/>
        </w:rPr>
      </w:pPr>
      <w:r>
        <w:rPr>
          <w:b/>
          <w:bCs/>
          <w:sz w:val="20"/>
          <w:szCs w:val="20"/>
        </w:rPr>
        <w:t>(OC3)</w:t>
      </w:r>
    </w:p>
    <w:p w14:paraId="670FD6BE" w14:textId="77777777" w:rsidR="00122FE1" w:rsidRDefault="00122FE1" w:rsidP="00122FE1">
      <w:pPr>
        <w:pStyle w:val="Default"/>
        <w:jc w:val="center"/>
        <w:rPr>
          <w:sz w:val="23"/>
          <w:szCs w:val="23"/>
        </w:rPr>
      </w:pPr>
      <w:r>
        <w:rPr>
          <w:b/>
          <w:bCs/>
          <w:sz w:val="23"/>
          <w:szCs w:val="23"/>
        </w:rPr>
        <w:t>POWER GENERATING MODULES – GENERIC AND SPECIFIC VALUES</w:t>
      </w:r>
    </w:p>
    <w:p w14:paraId="65AE2624" w14:textId="77777777" w:rsidR="00122FE1" w:rsidRDefault="00122FE1" w:rsidP="00122FE1">
      <w:pPr>
        <w:pStyle w:val="Default"/>
        <w:rPr>
          <w:b/>
          <w:bCs/>
          <w:sz w:val="23"/>
          <w:szCs w:val="23"/>
        </w:rPr>
      </w:pPr>
    </w:p>
    <w:p w14:paraId="69F36C57" w14:textId="77777777" w:rsidR="00122FE1" w:rsidRDefault="00122FE1" w:rsidP="00122FE1">
      <w:pPr>
        <w:pStyle w:val="Default"/>
        <w:jc w:val="center"/>
        <w:rPr>
          <w:sz w:val="23"/>
          <w:szCs w:val="23"/>
        </w:rPr>
      </w:pPr>
      <w:r>
        <w:rPr>
          <w:b/>
          <w:bCs/>
          <w:sz w:val="23"/>
          <w:szCs w:val="23"/>
        </w:rPr>
        <w:t>CONTENTS</w:t>
      </w:r>
    </w:p>
    <w:p w14:paraId="3A903181" w14:textId="77777777" w:rsidR="00122FE1" w:rsidRDefault="00122FE1" w:rsidP="00122FE1">
      <w:pPr>
        <w:pStyle w:val="Default"/>
        <w:jc w:val="center"/>
        <w:rPr>
          <w:sz w:val="20"/>
          <w:szCs w:val="20"/>
        </w:rPr>
      </w:pPr>
      <w:r>
        <w:rPr>
          <w:sz w:val="20"/>
          <w:szCs w:val="20"/>
        </w:rPr>
        <w:t>(This contents page does not form part of the Grid Code)</w:t>
      </w:r>
    </w:p>
    <w:p w14:paraId="09048E95" w14:textId="77777777" w:rsidR="00122FE1" w:rsidRDefault="00122FE1" w:rsidP="00122FE1">
      <w:pPr>
        <w:pStyle w:val="Default"/>
        <w:jc w:val="both"/>
        <w:rPr>
          <w:sz w:val="20"/>
          <w:szCs w:val="20"/>
        </w:rPr>
      </w:pPr>
    </w:p>
    <w:p w14:paraId="014F98B3" w14:textId="3FF7304B" w:rsidR="00122FE1" w:rsidRDefault="00122FE1" w:rsidP="00122FE1">
      <w:pPr>
        <w:pStyle w:val="Default"/>
        <w:jc w:val="both"/>
        <w:rPr>
          <w:sz w:val="20"/>
          <w:szCs w:val="20"/>
        </w:rPr>
      </w:pPr>
      <w:r>
        <w:rPr>
          <w:sz w:val="20"/>
          <w:szCs w:val="20"/>
        </w:rPr>
        <w:t>OC3.1 INTRODUCTION</w:t>
      </w:r>
    </w:p>
    <w:p w14:paraId="65A1C5FE" w14:textId="77777777" w:rsidR="00122FE1" w:rsidRDefault="00122FE1" w:rsidP="00122FE1">
      <w:pPr>
        <w:pStyle w:val="Default"/>
        <w:jc w:val="both"/>
        <w:rPr>
          <w:sz w:val="20"/>
          <w:szCs w:val="20"/>
        </w:rPr>
      </w:pPr>
    </w:p>
    <w:p w14:paraId="0A359F9B" w14:textId="330D222A" w:rsidR="00122FE1" w:rsidRDefault="00122FE1" w:rsidP="00122FE1">
      <w:pPr>
        <w:pStyle w:val="Default"/>
        <w:jc w:val="both"/>
        <w:rPr>
          <w:sz w:val="20"/>
          <w:szCs w:val="20"/>
        </w:rPr>
      </w:pPr>
      <w:commentRangeStart w:id="375"/>
      <w:r>
        <w:rPr>
          <w:sz w:val="20"/>
          <w:szCs w:val="20"/>
        </w:rPr>
        <w:t xml:space="preserve">OC3.1.1 Operating Code No.3 ("OC3") is concerned with those settings or requirements that can be defined bilaterally within a connection agreement and which stem from the requirements written into the Grid Code to comply with </w:t>
      </w:r>
      <w:r>
        <w:rPr>
          <w:b/>
          <w:sz w:val="20"/>
          <w:szCs w:val="20"/>
        </w:rPr>
        <w:t>European Regulation (EU) 2016/631</w:t>
      </w:r>
      <w:r>
        <w:rPr>
          <w:sz w:val="20"/>
          <w:szCs w:val="20"/>
        </w:rPr>
        <w:t xml:space="preserve"> ‘Requirements for Generators’.</w:t>
      </w:r>
      <w:commentRangeEnd w:id="375"/>
      <w:r w:rsidR="00BD5C11">
        <w:rPr>
          <w:rStyle w:val="CommentReference"/>
          <w:rFonts w:cs="Times New Roman"/>
          <w:color w:val="auto"/>
        </w:rPr>
        <w:commentReference w:id="375"/>
      </w:r>
    </w:p>
    <w:p w14:paraId="4638C5B0" w14:textId="77777777" w:rsidR="00122FE1" w:rsidRDefault="00122FE1" w:rsidP="00122FE1">
      <w:pPr>
        <w:pStyle w:val="Default"/>
        <w:jc w:val="both"/>
        <w:rPr>
          <w:sz w:val="20"/>
          <w:szCs w:val="20"/>
        </w:rPr>
      </w:pPr>
    </w:p>
    <w:p w14:paraId="0B04DC9D" w14:textId="4C026D68" w:rsidR="00122FE1" w:rsidRDefault="00122FE1" w:rsidP="00122FE1">
      <w:pPr>
        <w:pStyle w:val="Default"/>
        <w:jc w:val="both"/>
        <w:rPr>
          <w:sz w:val="20"/>
          <w:szCs w:val="20"/>
        </w:rPr>
      </w:pPr>
      <w:r>
        <w:rPr>
          <w:sz w:val="20"/>
          <w:szCs w:val="20"/>
        </w:rPr>
        <w:t xml:space="preserve">OC3.1.2 </w:t>
      </w:r>
      <w:ins w:id="376" w:author="Mullen (ESO), Paul J" w:date="2019-09-24T22:30:00Z">
        <w:r w:rsidR="00BD5C11">
          <w:rPr>
            <w:b/>
            <w:sz w:val="20"/>
            <w:szCs w:val="20"/>
          </w:rPr>
          <w:t xml:space="preserve">The Company </w:t>
        </w:r>
        <w:r w:rsidR="00BD5C11">
          <w:rPr>
            <w:sz w:val="20"/>
            <w:szCs w:val="20"/>
          </w:rPr>
          <w:t xml:space="preserve">and </w:t>
        </w:r>
      </w:ins>
      <w:r>
        <w:rPr>
          <w:b/>
          <w:sz w:val="20"/>
          <w:szCs w:val="20"/>
        </w:rPr>
        <w:t>Network Operator</w:t>
      </w:r>
      <w:r>
        <w:rPr>
          <w:sz w:val="20"/>
          <w:szCs w:val="20"/>
        </w:rPr>
        <w:t xml:space="preserve">s are required to record such settings or requirements as they are made and communicate these to </w:t>
      </w:r>
      <w:r>
        <w:rPr>
          <w:b/>
          <w:sz w:val="20"/>
          <w:szCs w:val="20"/>
        </w:rPr>
        <w:t>The Company</w:t>
      </w:r>
      <w:r>
        <w:rPr>
          <w:sz w:val="20"/>
          <w:szCs w:val="20"/>
        </w:rPr>
        <w:t xml:space="preserve"> who will then maintain a publicly accessible register of these.</w:t>
      </w:r>
    </w:p>
    <w:p w14:paraId="5490272F" w14:textId="77777777" w:rsidR="00122FE1" w:rsidRDefault="00122FE1" w:rsidP="00122FE1">
      <w:pPr>
        <w:pStyle w:val="Default"/>
        <w:jc w:val="both"/>
        <w:rPr>
          <w:sz w:val="20"/>
          <w:szCs w:val="20"/>
        </w:rPr>
      </w:pPr>
    </w:p>
    <w:p w14:paraId="393C2019" w14:textId="77777777" w:rsidR="00122FE1" w:rsidRDefault="00122FE1" w:rsidP="00122FE1">
      <w:pPr>
        <w:pStyle w:val="Default"/>
        <w:jc w:val="both"/>
        <w:rPr>
          <w:sz w:val="20"/>
          <w:szCs w:val="20"/>
        </w:rPr>
      </w:pPr>
    </w:p>
    <w:p w14:paraId="52A839BF" w14:textId="77777777" w:rsidR="00122FE1" w:rsidRDefault="00122FE1" w:rsidP="00122FE1">
      <w:pPr>
        <w:pStyle w:val="Default"/>
        <w:jc w:val="both"/>
        <w:rPr>
          <w:sz w:val="20"/>
          <w:szCs w:val="20"/>
        </w:rPr>
      </w:pPr>
      <w:r>
        <w:rPr>
          <w:sz w:val="20"/>
          <w:szCs w:val="20"/>
        </w:rPr>
        <w:t>OC3.2 OBJECTIVE</w:t>
      </w:r>
    </w:p>
    <w:p w14:paraId="1ABC25FC" w14:textId="77777777" w:rsidR="00122FE1" w:rsidRDefault="00122FE1" w:rsidP="00122FE1">
      <w:pPr>
        <w:pStyle w:val="Default"/>
        <w:jc w:val="both"/>
        <w:rPr>
          <w:sz w:val="20"/>
          <w:szCs w:val="20"/>
        </w:rPr>
      </w:pPr>
    </w:p>
    <w:p w14:paraId="3F0A06F8" w14:textId="77777777" w:rsidR="00122FE1" w:rsidRDefault="00122FE1" w:rsidP="00122FE1">
      <w:pPr>
        <w:pStyle w:val="Default"/>
        <w:jc w:val="both"/>
        <w:rPr>
          <w:sz w:val="20"/>
          <w:szCs w:val="20"/>
        </w:rPr>
      </w:pPr>
      <w:commentRangeStart w:id="377"/>
      <w:r>
        <w:rPr>
          <w:sz w:val="20"/>
          <w:szCs w:val="20"/>
        </w:rPr>
        <w:t>The objectives of OC3 are:</w:t>
      </w:r>
    </w:p>
    <w:p w14:paraId="7EBA2A70" w14:textId="77777777" w:rsidR="00122FE1" w:rsidRDefault="00122FE1" w:rsidP="00122FE1">
      <w:pPr>
        <w:pStyle w:val="Default"/>
        <w:jc w:val="both"/>
        <w:rPr>
          <w:sz w:val="20"/>
          <w:szCs w:val="20"/>
        </w:rPr>
      </w:pPr>
    </w:p>
    <w:p w14:paraId="46FAFC6E" w14:textId="26DB4B8F" w:rsidR="00122FE1" w:rsidRDefault="00122FE1" w:rsidP="00122FE1">
      <w:pPr>
        <w:pStyle w:val="Default"/>
        <w:jc w:val="both"/>
        <w:rPr>
          <w:sz w:val="20"/>
          <w:szCs w:val="20"/>
        </w:rPr>
      </w:pPr>
      <w:r>
        <w:rPr>
          <w:sz w:val="20"/>
          <w:szCs w:val="20"/>
        </w:rPr>
        <w:t xml:space="preserve">a) to enable the collection of data on bilaterally agreed </w:t>
      </w:r>
      <w:del w:id="378" w:author="Mullen (ESO), Paul J" w:date="2019-09-24T22:31:00Z">
        <w:r w:rsidDel="00BD5C11">
          <w:rPr>
            <w:sz w:val="20"/>
            <w:szCs w:val="20"/>
          </w:rPr>
          <w:delText xml:space="preserve">values </w:delText>
        </w:r>
      </w:del>
      <w:ins w:id="379" w:author="Mullen (ESO), Paul J" w:date="2019-09-24T22:31:00Z">
        <w:r w:rsidR="00BD5C11">
          <w:rPr>
            <w:sz w:val="20"/>
            <w:szCs w:val="20"/>
          </w:rPr>
          <w:t xml:space="preserve">settings </w:t>
        </w:r>
      </w:ins>
      <w:r>
        <w:rPr>
          <w:sz w:val="20"/>
          <w:szCs w:val="20"/>
        </w:rPr>
        <w:t>and requirements made in connection agreements; and</w:t>
      </w:r>
    </w:p>
    <w:p w14:paraId="25B2D79D" w14:textId="77777777" w:rsidR="00122FE1" w:rsidRDefault="00122FE1" w:rsidP="00122FE1">
      <w:pPr>
        <w:pStyle w:val="Default"/>
        <w:jc w:val="both"/>
        <w:rPr>
          <w:sz w:val="20"/>
          <w:szCs w:val="20"/>
        </w:rPr>
      </w:pPr>
    </w:p>
    <w:p w14:paraId="590658BB" w14:textId="77777777" w:rsidR="00122FE1" w:rsidRDefault="00122FE1" w:rsidP="00122FE1">
      <w:pPr>
        <w:pStyle w:val="Default"/>
        <w:jc w:val="both"/>
        <w:rPr>
          <w:sz w:val="20"/>
          <w:szCs w:val="20"/>
        </w:rPr>
      </w:pPr>
      <w:r>
        <w:rPr>
          <w:sz w:val="20"/>
          <w:szCs w:val="20"/>
        </w:rPr>
        <w:t>b) to set out the mechanisms for the public accessibility and maintenance of such data.</w:t>
      </w:r>
      <w:commentRangeEnd w:id="377"/>
      <w:r w:rsidR="00BD5C11">
        <w:rPr>
          <w:rStyle w:val="CommentReference"/>
          <w:rFonts w:cs="Times New Roman"/>
          <w:color w:val="auto"/>
        </w:rPr>
        <w:commentReference w:id="377"/>
      </w:r>
    </w:p>
    <w:p w14:paraId="6386EEB3" w14:textId="77777777" w:rsidR="00122FE1" w:rsidRDefault="00122FE1" w:rsidP="00122FE1">
      <w:pPr>
        <w:pStyle w:val="Default"/>
        <w:jc w:val="both"/>
        <w:rPr>
          <w:sz w:val="20"/>
          <w:szCs w:val="20"/>
        </w:rPr>
      </w:pPr>
    </w:p>
    <w:p w14:paraId="4A803107" w14:textId="77777777" w:rsidR="00122FE1" w:rsidRDefault="00122FE1" w:rsidP="00122FE1">
      <w:pPr>
        <w:pStyle w:val="Default"/>
        <w:jc w:val="both"/>
        <w:rPr>
          <w:sz w:val="20"/>
          <w:szCs w:val="20"/>
        </w:rPr>
      </w:pPr>
    </w:p>
    <w:p w14:paraId="32E5B7E1" w14:textId="77777777" w:rsidR="00122FE1" w:rsidRDefault="00122FE1" w:rsidP="00122FE1">
      <w:pPr>
        <w:pStyle w:val="Default"/>
        <w:jc w:val="both"/>
        <w:rPr>
          <w:sz w:val="20"/>
          <w:szCs w:val="20"/>
        </w:rPr>
      </w:pPr>
      <w:r>
        <w:rPr>
          <w:sz w:val="20"/>
          <w:szCs w:val="20"/>
        </w:rPr>
        <w:t>OC3.3 SCOPE</w:t>
      </w:r>
    </w:p>
    <w:p w14:paraId="31CC0084" w14:textId="77777777" w:rsidR="00122FE1" w:rsidRDefault="00122FE1" w:rsidP="00122FE1">
      <w:pPr>
        <w:pStyle w:val="Default"/>
        <w:jc w:val="both"/>
        <w:rPr>
          <w:sz w:val="20"/>
          <w:szCs w:val="20"/>
        </w:rPr>
      </w:pPr>
    </w:p>
    <w:p w14:paraId="7A3C9041" w14:textId="77777777" w:rsidR="00122FE1" w:rsidRDefault="00122FE1" w:rsidP="00122FE1">
      <w:pPr>
        <w:pStyle w:val="Default"/>
        <w:jc w:val="both"/>
        <w:rPr>
          <w:sz w:val="20"/>
          <w:szCs w:val="20"/>
        </w:rPr>
      </w:pPr>
      <w:r>
        <w:rPr>
          <w:sz w:val="20"/>
          <w:szCs w:val="20"/>
        </w:rPr>
        <w:t xml:space="preserve">OC3 applies to </w:t>
      </w:r>
      <w:r>
        <w:rPr>
          <w:b/>
          <w:sz w:val="20"/>
          <w:szCs w:val="20"/>
        </w:rPr>
        <w:t>The Company</w:t>
      </w:r>
      <w:r>
        <w:rPr>
          <w:sz w:val="20"/>
          <w:szCs w:val="20"/>
        </w:rPr>
        <w:t xml:space="preserve"> and to </w:t>
      </w:r>
      <w:r>
        <w:rPr>
          <w:b/>
          <w:sz w:val="20"/>
          <w:szCs w:val="20"/>
        </w:rPr>
        <w:t>Network Operators</w:t>
      </w:r>
      <w:r>
        <w:rPr>
          <w:sz w:val="20"/>
          <w:szCs w:val="20"/>
        </w:rPr>
        <w:t>,</w:t>
      </w:r>
    </w:p>
    <w:p w14:paraId="007718AF" w14:textId="77777777" w:rsidR="00122FE1" w:rsidRDefault="00122FE1" w:rsidP="00122FE1">
      <w:pPr>
        <w:spacing w:line="240" w:lineRule="auto"/>
        <w:ind w:right="-607"/>
        <w:jc w:val="both"/>
        <w:textAlignment w:val="baseline"/>
        <w:rPr>
          <w:rFonts w:eastAsia="Arial"/>
          <w:color w:val="000000"/>
          <w:sz w:val="24"/>
          <w:szCs w:val="20"/>
        </w:rPr>
      </w:pPr>
    </w:p>
    <w:p w14:paraId="73FAA9D8" w14:textId="77777777" w:rsidR="00122FE1" w:rsidRDefault="00122FE1" w:rsidP="00122FE1">
      <w:pPr>
        <w:pStyle w:val="Default"/>
        <w:jc w:val="both"/>
        <w:rPr>
          <w:sz w:val="20"/>
          <w:szCs w:val="20"/>
        </w:rPr>
      </w:pPr>
      <w:r>
        <w:rPr>
          <w:sz w:val="20"/>
          <w:szCs w:val="20"/>
        </w:rPr>
        <w:t>OC3.4</w:t>
      </w:r>
      <w:r>
        <w:rPr>
          <w:sz w:val="20"/>
          <w:szCs w:val="20"/>
        </w:rPr>
        <w:tab/>
        <w:t xml:space="preserve"> </w:t>
      </w:r>
      <w:commentRangeStart w:id="380"/>
      <w:r>
        <w:rPr>
          <w:sz w:val="20"/>
          <w:szCs w:val="20"/>
        </w:rPr>
        <w:t>RECORDING AND COMMUNICATION OF BILATERALLY AGREED SETTINGS</w:t>
      </w:r>
      <w:commentRangeEnd w:id="380"/>
      <w:r w:rsidR="00BD5C11">
        <w:rPr>
          <w:rStyle w:val="CommentReference"/>
          <w:rFonts w:cs="Times New Roman"/>
          <w:color w:val="auto"/>
        </w:rPr>
        <w:commentReference w:id="380"/>
      </w:r>
    </w:p>
    <w:p w14:paraId="68C8419F" w14:textId="2BA6153F" w:rsidR="00122FE1" w:rsidRDefault="00122FE1" w:rsidP="00122FE1">
      <w:pPr>
        <w:spacing w:after="240"/>
        <w:jc w:val="both"/>
        <w:rPr>
          <w:iCs/>
        </w:rPr>
      </w:pPr>
      <w:r>
        <w:rPr>
          <w:rFonts w:cs="Arial"/>
          <w:iCs/>
        </w:rPr>
        <w:t>OC3.4.1</w:t>
      </w:r>
      <w:r>
        <w:rPr>
          <w:rFonts w:cs="Arial"/>
          <w:iCs/>
        </w:rPr>
        <w:tab/>
      </w:r>
      <w:r>
        <w:rPr>
          <w:b/>
          <w:iCs/>
        </w:rPr>
        <w:t>The Company</w:t>
      </w:r>
      <w:r>
        <w:rPr>
          <w:iCs/>
        </w:rPr>
        <w:t xml:space="preserve"> shall maintain on its website a fully completed and publicly accessible report of settings and requirements of general application derived from </w:t>
      </w:r>
      <w:r>
        <w:rPr>
          <w:b/>
          <w:iCs/>
        </w:rPr>
        <w:t>European Regulation (EU) 2016/631</w:t>
      </w:r>
      <w:r>
        <w:rPr>
          <w:iCs/>
        </w:rPr>
        <w:t xml:space="preserve"> ‘Requirements for Generators’ together with any of these settings or requirements as set specifically for a </w:t>
      </w:r>
      <w:r>
        <w:rPr>
          <w:b/>
          <w:iCs/>
        </w:rPr>
        <w:t xml:space="preserve">Power Station </w:t>
      </w:r>
      <w:r>
        <w:rPr>
          <w:iCs/>
        </w:rPr>
        <w:t xml:space="preserve">and agreed bilaterally with </w:t>
      </w:r>
      <w:r>
        <w:rPr>
          <w:b/>
          <w:iCs/>
        </w:rPr>
        <w:t>The Company</w:t>
      </w:r>
      <w:r>
        <w:rPr>
          <w:iCs/>
        </w:rPr>
        <w:t xml:space="preserve"> or a </w:t>
      </w:r>
      <w:r>
        <w:rPr>
          <w:b/>
          <w:iCs/>
        </w:rPr>
        <w:t>Network Operator</w:t>
      </w:r>
      <w:r>
        <w:rPr>
          <w:iCs/>
        </w:rPr>
        <w:t xml:space="preserve">, and will update this as described in OC3.4.2 to OC3.4.5 to incorporate OC3 Schedule 1 submissions received from </w:t>
      </w:r>
      <w:r>
        <w:rPr>
          <w:b/>
          <w:iCs/>
        </w:rPr>
        <w:t>Network Operators</w:t>
      </w:r>
      <w:r>
        <w:rPr>
          <w:iCs/>
        </w:rPr>
        <w:t>.</w:t>
      </w:r>
    </w:p>
    <w:p w14:paraId="658A55FD" w14:textId="4ADE3957" w:rsidR="00122FE1" w:rsidRDefault="00122FE1" w:rsidP="00122FE1">
      <w:pPr>
        <w:spacing w:after="240"/>
        <w:jc w:val="both"/>
        <w:rPr>
          <w:iCs/>
        </w:rPr>
      </w:pPr>
      <w:r>
        <w:rPr>
          <w:iCs/>
        </w:rPr>
        <w:t>OC3.4.2</w:t>
      </w:r>
      <w:r>
        <w:rPr>
          <w:iCs/>
        </w:rPr>
        <w:tab/>
        <w:t xml:space="preserve">In respect of any bilateral agreement for connection entered into, or substantially modified (as the case may be), and in relation an </w:t>
      </w:r>
      <w:r>
        <w:rPr>
          <w:b/>
          <w:iCs/>
        </w:rPr>
        <w:t>EU Code</w:t>
      </w:r>
      <w:r>
        <w:rPr>
          <w:iCs/>
        </w:rPr>
        <w:t xml:space="preserve"> </w:t>
      </w:r>
      <w:r>
        <w:rPr>
          <w:b/>
          <w:iCs/>
        </w:rPr>
        <w:t xml:space="preserve">User </w:t>
      </w:r>
      <w:commentRangeStart w:id="381"/>
      <w:r>
        <w:rPr>
          <w:iCs/>
        </w:rPr>
        <w:t>or</w:t>
      </w:r>
      <w:ins w:id="382" w:author="Mullen (ESO), Paul J" w:date="2019-09-24T22:34:00Z">
        <w:r w:rsidR="00BD5C11">
          <w:rPr>
            <w:iCs/>
          </w:rPr>
          <w:t xml:space="preserve"> in relation to</w:t>
        </w:r>
      </w:ins>
      <w:r>
        <w:rPr>
          <w:iCs/>
        </w:rPr>
        <w:t xml:space="preserve"> an </w:t>
      </w:r>
      <w:r>
        <w:rPr>
          <w:b/>
          <w:iCs/>
        </w:rPr>
        <w:t>Embedded Generator</w:t>
      </w:r>
      <w:r>
        <w:rPr>
          <w:iCs/>
        </w:rPr>
        <w:t xml:space="preserve"> relating to the connection of any Types A, B, C or D </w:t>
      </w:r>
      <w:r>
        <w:rPr>
          <w:b/>
          <w:iCs/>
        </w:rPr>
        <w:t>Power Generating Module</w:t>
      </w:r>
      <w:r>
        <w:rPr>
          <w:iCs/>
        </w:rPr>
        <w:t xml:space="preserve"> </w:t>
      </w:r>
      <w:commentRangeEnd w:id="381"/>
      <w:r w:rsidR="00BD5C11">
        <w:rPr>
          <w:rStyle w:val="CommentReference"/>
        </w:rPr>
        <w:commentReference w:id="381"/>
      </w:r>
      <w:r>
        <w:rPr>
          <w:iCs/>
        </w:rPr>
        <w:t xml:space="preserve">after 27 April 2019 to the </w:t>
      </w:r>
      <w:r>
        <w:rPr>
          <w:b/>
          <w:iCs/>
        </w:rPr>
        <w:t>System</w:t>
      </w:r>
      <w:r>
        <w:rPr>
          <w:iCs/>
        </w:rPr>
        <w:t xml:space="preserve">, </w:t>
      </w:r>
      <w:r>
        <w:rPr>
          <w:b/>
          <w:iCs/>
        </w:rPr>
        <w:t>The Company</w:t>
      </w:r>
      <w:r>
        <w:rPr>
          <w:iCs/>
        </w:rPr>
        <w:t xml:space="preserve"> or the relevant </w:t>
      </w:r>
      <w:r>
        <w:rPr>
          <w:b/>
          <w:iCs/>
        </w:rPr>
        <w:t>Network Operator</w:t>
      </w:r>
      <w:r>
        <w:rPr>
          <w:iCs/>
        </w:rPr>
        <w:t xml:space="preserve"> will record those settings or requirements set out in OC3 Schedule 1 concerning the specification or performance of such </w:t>
      </w:r>
      <w:r>
        <w:rPr>
          <w:b/>
          <w:iCs/>
        </w:rPr>
        <w:t>Main Plant and Apparatus</w:t>
      </w:r>
      <w:r>
        <w:rPr>
          <w:iCs/>
        </w:rPr>
        <w:t>, contained in the body or appendices of such a bilateral agreement.</w:t>
      </w:r>
    </w:p>
    <w:p w14:paraId="0711B3F7" w14:textId="01F7C4D4" w:rsidR="00122FE1" w:rsidRDefault="00122FE1" w:rsidP="00122FE1">
      <w:pPr>
        <w:spacing w:after="240"/>
        <w:jc w:val="both"/>
        <w:rPr>
          <w:rFonts w:cs="Arial"/>
          <w:iCs/>
        </w:rPr>
      </w:pPr>
      <w:r>
        <w:rPr>
          <w:rFonts w:cs="Arial"/>
          <w:iCs/>
        </w:rPr>
        <w:t>OC3.4.3</w:t>
      </w:r>
      <w:r>
        <w:rPr>
          <w:rFonts w:cs="Arial"/>
          <w:iCs/>
        </w:rPr>
        <w:tab/>
      </w:r>
      <w:r>
        <w:rPr>
          <w:rFonts w:cs="Arial"/>
          <w:b/>
          <w:iCs/>
        </w:rPr>
        <w:t>The Company</w:t>
      </w:r>
      <w:r>
        <w:rPr>
          <w:rFonts w:cs="Arial"/>
          <w:iCs/>
        </w:rPr>
        <w:t xml:space="preserve"> or the relevant </w:t>
      </w:r>
      <w:r>
        <w:rPr>
          <w:rFonts w:cs="Arial"/>
          <w:b/>
          <w:iCs/>
        </w:rPr>
        <w:t>Network Operator</w:t>
      </w:r>
      <w:r>
        <w:rPr>
          <w:rFonts w:cs="Arial"/>
          <w:iCs/>
        </w:rPr>
        <w:t xml:space="preserve"> will assess each of the settings or requirements in OC3 Schedule 1 for each of the bilateral agreements within the scope of OC3.4.2 and, where there are four or more equal </w:t>
      </w:r>
      <w:r>
        <w:rPr>
          <w:iCs/>
        </w:rPr>
        <w:t>settings or requirements</w:t>
      </w:r>
      <w:r>
        <w:rPr>
          <w:rFonts w:cs="Arial"/>
          <w:iCs/>
        </w:rPr>
        <w:t xml:space="preserve">, update the relevant part of OC3 Schedule 1.  The relevant part of OC3 Schedule 1 updated </w:t>
      </w:r>
      <w:r>
        <w:rPr>
          <w:iCs/>
        </w:rPr>
        <w:t>by</w:t>
      </w:r>
      <w:ins w:id="383" w:author="Mullen (ESO), Paul J" w:date="2019-09-24T22:35:00Z">
        <w:r w:rsidR="00BD5C11">
          <w:rPr>
            <w:iCs/>
          </w:rPr>
          <w:t xml:space="preserve"> </w:t>
        </w:r>
        <w:r w:rsidR="00BD5C11">
          <w:rPr>
            <w:rFonts w:cs="Arial"/>
            <w:b/>
            <w:iCs/>
          </w:rPr>
          <w:t>The Company</w:t>
        </w:r>
        <w:r w:rsidR="00BD5C11">
          <w:rPr>
            <w:rFonts w:cs="Arial"/>
            <w:iCs/>
          </w:rPr>
          <w:t xml:space="preserve"> or</w:t>
        </w:r>
      </w:ins>
      <w:ins w:id="384" w:author="Mullen (ESO), Paul J" w:date="2019-09-24T22:34:00Z">
        <w:r w:rsidR="00BD5C11">
          <w:rPr>
            <w:iCs/>
          </w:rPr>
          <w:t xml:space="preserve"> </w:t>
        </w:r>
      </w:ins>
      <w:r>
        <w:rPr>
          <w:iCs/>
        </w:rPr>
        <w:t xml:space="preserve"> relevant </w:t>
      </w:r>
      <w:r>
        <w:rPr>
          <w:b/>
          <w:iCs/>
        </w:rPr>
        <w:t>Network Operators</w:t>
      </w:r>
      <w:r>
        <w:rPr>
          <w:iCs/>
        </w:rPr>
        <w:t xml:space="preserve"> should be submitted to </w:t>
      </w:r>
      <w:r>
        <w:rPr>
          <w:b/>
          <w:iCs/>
        </w:rPr>
        <w:t>The Company</w:t>
      </w:r>
      <w:r>
        <w:rPr>
          <w:iCs/>
        </w:rPr>
        <w:t xml:space="preserve"> in the timescales set out in OC3.4.4.</w:t>
      </w:r>
      <w:r>
        <w:rPr>
          <w:b/>
          <w:iCs/>
        </w:rPr>
        <w:t xml:space="preserve"> </w:t>
      </w:r>
      <w:r>
        <w:rPr>
          <w:iCs/>
        </w:rPr>
        <w:t xml:space="preserve"> Where </w:t>
      </w:r>
      <w:r>
        <w:rPr>
          <w:rFonts w:cs="Arial"/>
          <w:iCs/>
        </w:rPr>
        <w:t xml:space="preserve">there are less than four </w:t>
      </w:r>
      <w:r>
        <w:rPr>
          <w:rFonts w:cs="Arial"/>
          <w:iCs/>
        </w:rPr>
        <w:lastRenderedPageBreak/>
        <w:t xml:space="preserve">equal </w:t>
      </w:r>
      <w:r>
        <w:rPr>
          <w:iCs/>
        </w:rPr>
        <w:t>settings or requirements</w:t>
      </w:r>
      <w:r>
        <w:rPr>
          <w:rFonts w:cs="Arial"/>
          <w:iCs/>
        </w:rPr>
        <w:t xml:space="preserve">, </w:t>
      </w:r>
      <w:r>
        <w:rPr>
          <w:rFonts w:cs="Arial"/>
          <w:b/>
          <w:iCs/>
        </w:rPr>
        <w:t>The Company</w:t>
      </w:r>
      <w:r>
        <w:rPr>
          <w:rFonts w:cs="Arial"/>
          <w:iCs/>
        </w:rPr>
        <w:t xml:space="preserve"> or the relevant </w:t>
      </w:r>
      <w:r>
        <w:rPr>
          <w:rFonts w:cs="Arial"/>
          <w:b/>
          <w:iCs/>
        </w:rPr>
        <w:t xml:space="preserve">Network Operator </w:t>
      </w:r>
      <w:r>
        <w:rPr>
          <w:rFonts w:cs="Arial"/>
          <w:iCs/>
        </w:rPr>
        <w:t xml:space="preserve">should retain such data for submission to the </w:t>
      </w:r>
      <w:r>
        <w:rPr>
          <w:rFonts w:cs="Arial"/>
          <w:b/>
          <w:iCs/>
        </w:rPr>
        <w:t>Authority</w:t>
      </w:r>
      <w:r>
        <w:rPr>
          <w:rFonts w:cs="Arial"/>
          <w:iCs/>
        </w:rPr>
        <w:t xml:space="preserve"> upon its request, and so that it can be used in future assessments of the number of equal </w:t>
      </w:r>
      <w:r>
        <w:rPr>
          <w:iCs/>
        </w:rPr>
        <w:t xml:space="preserve">settings or requirements. </w:t>
      </w:r>
    </w:p>
    <w:p w14:paraId="4D31B12B" w14:textId="77777777" w:rsidR="00122FE1" w:rsidRDefault="00122FE1" w:rsidP="00122FE1">
      <w:pPr>
        <w:spacing w:after="240"/>
        <w:jc w:val="both"/>
        <w:rPr>
          <w:iCs/>
          <w:spacing w:val="-5"/>
        </w:rPr>
      </w:pPr>
      <w:r>
        <w:rPr>
          <w:iCs/>
        </w:rPr>
        <w:t>OC3.4.4</w:t>
      </w:r>
      <w:r>
        <w:rPr>
          <w:iCs/>
        </w:rPr>
        <w:tab/>
        <w:t xml:space="preserve">Following the initial publication of the report described in OC3.4.1, which shall be within 3 months of [the implementation date], where any settings or requirements are to be added or updated in accordance with OC3.4 by </w:t>
      </w:r>
      <w:r>
        <w:rPr>
          <w:b/>
          <w:iCs/>
        </w:rPr>
        <w:t>The Company</w:t>
      </w:r>
      <w:r>
        <w:rPr>
          <w:iCs/>
        </w:rPr>
        <w:t xml:space="preserve"> or the relevant </w:t>
      </w:r>
      <w:r>
        <w:rPr>
          <w:b/>
          <w:iCs/>
        </w:rPr>
        <w:t>Network Operator</w:t>
      </w:r>
      <w:r>
        <w:rPr>
          <w:iCs/>
        </w:rPr>
        <w:t xml:space="preserve">, such party shall </w:t>
      </w:r>
      <w:r>
        <w:rPr>
          <w:iCs/>
          <w:spacing w:val="-5"/>
        </w:rPr>
        <w:t xml:space="preserve">update these settings or requirements in the relevant part of OC3 Schedule 1 and submit these to </w:t>
      </w:r>
      <w:r>
        <w:rPr>
          <w:b/>
          <w:iCs/>
          <w:spacing w:val="-5"/>
        </w:rPr>
        <w:t>The Company</w:t>
      </w:r>
      <w:r>
        <w:rPr>
          <w:iCs/>
          <w:spacing w:val="-5"/>
        </w:rPr>
        <w:t xml:space="preserve">, or upon request the </w:t>
      </w:r>
      <w:r>
        <w:rPr>
          <w:b/>
          <w:iCs/>
          <w:spacing w:val="-5"/>
        </w:rPr>
        <w:t>Authority</w:t>
      </w:r>
      <w:r>
        <w:rPr>
          <w:iCs/>
          <w:spacing w:val="-5"/>
        </w:rPr>
        <w:t>, within no more than 10 business days of a new or substantially modified bilateral agreement, falling within the scope of OC3, being entered into.</w:t>
      </w:r>
    </w:p>
    <w:p w14:paraId="06669F6F" w14:textId="77777777" w:rsidR="00122FE1" w:rsidRDefault="00122FE1" w:rsidP="00122FE1">
      <w:pPr>
        <w:spacing w:after="240"/>
        <w:jc w:val="both"/>
        <w:rPr>
          <w:rFonts w:cs="Arial"/>
          <w:iCs/>
        </w:rPr>
      </w:pPr>
      <w:r>
        <w:rPr>
          <w:iCs/>
        </w:rPr>
        <w:t xml:space="preserve">OC3.4.5 </w:t>
      </w:r>
      <w:r>
        <w:rPr>
          <w:b/>
          <w:iCs/>
        </w:rPr>
        <w:t>The Company</w:t>
      </w:r>
      <w:r>
        <w:rPr>
          <w:iCs/>
        </w:rPr>
        <w:t xml:space="preserve"> shall update the report described in OC3.4.1 published on its website with the information received </w:t>
      </w:r>
      <w:r>
        <w:rPr>
          <w:iCs/>
          <w:spacing w:val="-5"/>
        </w:rPr>
        <w:t xml:space="preserve">within no more than 5 business days of such information being received in accordance with OC3.4.4 </w:t>
      </w:r>
      <w:r>
        <w:rPr>
          <w:iCs/>
        </w:rPr>
        <w:t xml:space="preserve">and which shall not include information available only to the </w:t>
      </w:r>
      <w:r>
        <w:rPr>
          <w:b/>
          <w:iCs/>
        </w:rPr>
        <w:t>Authority</w:t>
      </w:r>
      <w:r>
        <w:rPr>
          <w:iCs/>
        </w:rPr>
        <w:t>.</w:t>
      </w:r>
    </w:p>
    <w:p w14:paraId="0FCB0188" w14:textId="4A7F0EFA" w:rsidR="00F85934" w:rsidRDefault="00F85934" w:rsidP="00F85934">
      <w:pPr>
        <w:spacing w:before="0" w:after="0" w:line="240" w:lineRule="auto"/>
        <w:rPr>
          <w:rFonts w:cs="Arial"/>
          <w:i/>
          <w:iCs/>
          <w:color w:val="00B274"/>
          <w:lang w:val="en-US"/>
        </w:rPr>
      </w:pPr>
      <w:r>
        <w:rPr>
          <w:rFonts w:cs="Arial"/>
          <w:i/>
          <w:iCs/>
          <w:color w:val="00B274"/>
          <w:sz w:val="24"/>
          <w:lang w:val="en-US"/>
        </w:rPr>
        <w:br w:type="page"/>
      </w:r>
    </w:p>
    <w:p w14:paraId="7A067D0B" w14:textId="5676506E" w:rsidR="00F85934" w:rsidRPr="00597BC7" w:rsidRDefault="00F85934" w:rsidP="00F85934">
      <w:pPr>
        <w:pStyle w:val="Checklist"/>
        <w:spacing w:after="0"/>
        <w:rPr>
          <w:szCs w:val="28"/>
        </w:rPr>
      </w:pPr>
      <w:r w:rsidRPr="00597BC7">
        <w:rPr>
          <w:szCs w:val="28"/>
        </w:rPr>
        <w:lastRenderedPageBreak/>
        <w:t xml:space="preserve">Annex 1: Original </w:t>
      </w:r>
      <w:r w:rsidR="00147CBE">
        <w:rPr>
          <w:szCs w:val="28"/>
        </w:rPr>
        <w:t>S</w:t>
      </w:r>
      <w:r w:rsidRPr="00597BC7">
        <w:rPr>
          <w:szCs w:val="28"/>
        </w:rPr>
        <w:t>preadsheet produced by the Proposer</w:t>
      </w:r>
    </w:p>
    <w:p w14:paraId="65F80980" w14:textId="77777777" w:rsidR="00F85934" w:rsidRDefault="00F85934" w:rsidP="00F85934">
      <w:pPr>
        <w:spacing w:before="0" w:after="0" w:line="240" w:lineRule="auto"/>
      </w:pPr>
    </w:p>
    <w:p w14:paraId="21F99319" w14:textId="3A07D4A5" w:rsidR="00F85934" w:rsidRPr="003B4619" w:rsidRDefault="005D263C" w:rsidP="00F85934">
      <w:pPr>
        <w:spacing w:before="0" w:after="0" w:line="240" w:lineRule="auto"/>
        <w:rPr>
          <w:sz w:val="24"/>
          <w:rPrChange w:id="385" w:author="Mullen (ESO), Paul J" w:date="2019-10-02T12:05:00Z">
            <w:rPr/>
          </w:rPrChange>
        </w:rPr>
      </w:pPr>
      <w:r w:rsidRPr="003B4619">
        <w:rPr>
          <w:sz w:val="24"/>
          <w:rPrChange w:id="386" w:author="Mullen (ESO), Paul J" w:date="2019-10-02T12:05:00Z">
            <w:rPr/>
          </w:rPrChange>
        </w:rPr>
        <w:t>This is the original spreadsheet t</w:t>
      </w:r>
      <w:r w:rsidR="00EB6F57" w:rsidRPr="003B4619">
        <w:rPr>
          <w:sz w:val="24"/>
          <w:rPrChange w:id="387" w:author="Mullen (ESO), Paul J" w:date="2019-10-02T12:05:00Z">
            <w:rPr/>
          </w:rPrChange>
        </w:rPr>
        <w:t>hat was produced by the Proposer.</w:t>
      </w:r>
    </w:p>
    <w:p w14:paraId="389FF4B1" w14:textId="77777777" w:rsidR="005D263C" w:rsidRDefault="005D263C" w:rsidP="00F85934">
      <w:pPr>
        <w:spacing w:before="0" w:after="0" w:line="240" w:lineRule="auto"/>
      </w:pPr>
    </w:p>
    <w:p w14:paraId="7E8CFA39" w14:textId="4FE696AB" w:rsidR="00F85934" w:rsidRPr="00597BC7" w:rsidRDefault="00F85934" w:rsidP="00F85934">
      <w:pPr>
        <w:pStyle w:val="Checklist"/>
        <w:rPr>
          <w:szCs w:val="28"/>
        </w:rPr>
      </w:pPr>
      <w:r w:rsidRPr="00597BC7">
        <w:rPr>
          <w:szCs w:val="28"/>
        </w:rPr>
        <w:t xml:space="preserve">Annex 2: </w:t>
      </w:r>
      <w:r>
        <w:rPr>
          <w:szCs w:val="28"/>
        </w:rPr>
        <w:t>Proposed Spreadsheet produced by Workgroup</w:t>
      </w:r>
    </w:p>
    <w:p w14:paraId="01685C3D" w14:textId="3A402AB2" w:rsidR="00F85934" w:rsidRPr="003B4619" w:rsidRDefault="00147CBE" w:rsidP="00147CBE">
      <w:pPr>
        <w:spacing w:before="0" w:after="0" w:line="240" w:lineRule="auto"/>
        <w:jc w:val="both"/>
        <w:rPr>
          <w:sz w:val="24"/>
          <w:rPrChange w:id="388" w:author="Mullen (ESO), Paul J" w:date="2019-10-02T12:05:00Z">
            <w:rPr/>
          </w:rPrChange>
        </w:rPr>
      </w:pPr>
      <w:r w:rsidRPr="003B4619">
        <w:rPr>
          <w:sz w:val="24"/>
          <w:rPrChange w:id="389" w:author="Mullen (ESO), Paul J" w:date="2019-10-02T12:05:00Z">
            <w:rPr/>
          </w:rPrChange>
        </w:rPr>
        <w:t>Taking the original spreadsheet that was produced by the Proposer, this was the consolidated spreadsheet produced by the Workgroup which covers all RfG requirements.</w:t>
      </w:r>
    </w:p>
    <w:p w14:paraId="3D283B50" w14:textId="2E0DE4F1" w:rsidR="00147CBE" w:rsidRPr="003B4619" w:rsidRDefault="00147CBE" w:rsidP="00147CBE">
      <w:pPr>
        <w:spacing w:before="0" w:after="0" w:line="240" w:lineRule="auto"/>
        <w:jc w:val="both"/>
        <w:rPr>
          <w:sz w:val="24"/>
          <w:rPrChange w:id="390" w:author="Mullen (ESO), Paul J" w:date="2019-10-02T12:05:00Z">
            <w:rPr/>
          </w:rPrChange>
        </w:rPr>
      </w:pPr>
    </w:p>
    <w:p w14:paraId="3F6ABB0E" w14:textId="3FD218FC" w:rsidR="00647231" w:rsidRPr="003B4619" w:rsidRDefault="00147CBE" w:rsidP="00147CBE">
      <w:pPr>
        <w:spacing w:before="0" w:after="0" w:line="240" w:lineRule="auto"/>
        <w:jc w:val="both"/>
        <w:rPr>
          <w:ins w:id="391" w:author="Mullen (ESO), Paul J" w:date="2019-09-25T13:32:00Z"/>
          <w:sz w:val="24"/>
          <w:rPrChange w:id="392" w:author="Mullen (ESO), Paul J" w:date="2019-10-02T12:05:00Z">
            <w:rPr>
              <w:ins w:id="393" w:author="Mullen (ESO), Paul J" w:date="2019-09-25T13:32:00Z"/>
            </w:rPr>
          </w:rPrChange>
        </w:rPr>
      </w:pPr>
      <w:r w:rsidRPr="003B4619">
        <w:rPr>
          <w:sz w:val="24"/>
          <w:rPrChange w:id="394" w:author="Mullen (ESO), Paul J" w:date="2019-10-02T12:05:00Z">
            <w:rPr/>
          </w:rPrChange>
        </w:rPr>
        <w:t xml:space="preserve">A separate </w:t>
      </w:r>
      <w:r w:rsidR="00B60FC1" w:rsidRPr="003B4619">
        <w:rPr>
          <w:sz w:val="24"/>
          <w:rPrChange w:id="395" w:author="Mullen (ESO), Paul J" w:date="2019-10-02T12:05:00Z">
            <w:rPr/>
          </w:rPrChange>
        </w:rPr>
        <w:t xml:space="preserve">spreadsheet for DCC requirements </w:t>
      </w:r>
      <w:del w:id="396" w:author="Mullen (ESO), Paul J" w:date="2019-09-25T13:32:00Z">
        <w:r w:rsidRPr="003B4619" w:rsidDel="00982269">
          <w:rPr>
            <w:sz w:val="24"/>
            <w:rPrChange w:id="397" w:author="Mullen (ESO), Paul J" w:date="2019-10-02T12:05:00Z">
              <w:rPr/>
            </w:rPrChange>
          </w:rPr>
          <w:delText>is still to</w:delText>
        </w:r>
      </w:del>
      <w:ins w:id="398" w:author="Mullen (ESO), Paul J" w:date="2019-09-25T13:32:00Z">
        <w:r w:rsidR="00982269" w:rsidRPr="003B4619">
          <w:rPr>
            <w:sz w:val="24"/>
            <w:rPrChange w:id="399" w:author="Mullen (ESO), Paul J" w:date="2019-10-02T12:05:00Z">
              <w:rPr/>
            </w:rPrChange>
          </w:rPr>
          <w:t>will</w:t>
        </w:r>
      </w:ins>
      <w:r w:rsidRPr="003B4619">
        <w:rPr>
          <w:sz w:val="24"/>
          <w:rPrChange w:id="400" w:author="Mullen (ESO), Paul J" w:date="2019-10-02T12:05:00Z">
            <w:rPr/>
          </w:rPrChange>
        </w:rPr>
        <w:t xml:space="preserve"> be created.</w:t>
      </w:r>
    </w:p>
    <w:p w14:paraId="7A155648" w14:textId="3387F499" w:rsidR="00982269" w:rsidRPr="003B4619" w:rsidRDefault="00982269" w:rsidP="00147CBE">
      <w:pPr>
        <w:spacing w:before="0" w:after="0" w:line="240" w:lineRule="auto"/>
        <w:jc w:val="both"/>
        <w:rPr>
          <w:ins w:id="401" w:author="Mullen (ESO), Paul J" w:date="2019-09-25T13:32:00Z"/>
          <w:sz w:val="24"/>
          <w:rPrChange w:id="402" w:author="Mullen (ESO), Paul J" w:date="2019-10-02T12:05:00Z">
            <w:rPr>
              <w:ins w:id="403" w:author="Mullen (ESO), Paul J" w:date="2019-09-25T13:32:00Z"/>
            </w:rPr>
          </w:rPrChange>
        </w:rPr>
      </w:pPr>
    </w:p>
    <w:p w14:paraId="01BF5D1D" w14:textId="141B7511" w:rsidR="00982269" w:rsidRPr="003B4619" w:rsidRDefault="00982269" w:rsidP="00147CBE">
      <w:pPr>
        <w:spacing w:before="0" w:after="0" w:line="240" w:lineRule="auto"/>
        <w:jc w:val="both"/>
        <w:rPr>
          <w:sz w:val="24"/>
          <w:rPrChange w:id="404" w:author="Mullen (ESO), Paul J" w:date="2019-10-02T12:05:00Z">
            <w:rPr/>
          </w:rPrChange>
        </w:rPr>
      </w:pPr>
      <w:ins w:id="405" w:author="Mullen (ESO), Paul J" w:date="2019-09-25T13:32:00Z">
        <w:r w:rsidRPr="003B4619">
          <w:rPr>
            <w:sz w:val="24"/>
            <w:rPrChange w:id="406" w:author="Mullen (ESO), Paul J" w:date="2019-10-02T12:05:00Z">
              <w:rPr/>
            </w:rPrChange>
          </w:rPr>
          <w:t>Workgroup propose that these sp</w:t>
        </w:r>
        <w:r w:rsidR="000D71AC" w:rsidRPr="003B4619">
          <w:rPr>
            <w:sz w:val="24"/>
            <w:rPrChange w:id="407" w:author="Mullen (ESO), Paul J" w:date="2019-10-02T12:05:00Z">
              <w:rPr/>
            </w:rPrChange>
          </w:rPr>
          <w:t xml:space="preserve">readsheets will be housed </w:t>
        </w:r>
        <w:r w:rsidRPr="003B4619">
          <w:rPr>
            <w:sz w:val="24"/>
            <w:rPrChange w:id="408" w:author="Mullen (ESO), Paul J" w:date="2019-10-02T12:05:00Z">
              <w:rPr/>
            </w:rPrChange>
          </w:rPr>
          <w:t>with the Relevant Electrical Standards and will therefore</w:t>
        </w:r>
      </w:ins>
      <w:ins w:id="409" w:author="Mullen (ESO), Paul J" w:date="2019-09-25T13:33:00Z">
        <w:r w:rsidRPr="003B4619">
          <w:rPr>
            <w:sz w:val="24"/>
            <w:rPrChange w:id="410" w:author="Mullen (ESO), Paul J" w:date="2019-10-02T12:05:00Z">
              <w:rPr/>
            </w:rPrChange>
          </w:rPr>
          <w:t>, in the event of any changes, will</w:t>
        </w:r>
      </w:ins>
      <w:ins w:id="411" w:author="Mullen (ESO), Paul J" w:date="2019-09-25T13:32:00Z">
        <w:r w:rsidRPr="003B4619">
          <w:rPr>
            <w:sz w:val="24"/>
            <w:rPrChange w:id="412" w:author="Mullen (ESO), Paul J" w:date="2019-10-02T12:05:00Z">
              <w:rPr/>
            </w:rPrChange>
          </w:rPr>
          <w:t xml:space="preserve"> be subject to </w:t>
        </w:r>
      </w:ins>
      <w:ins w:id="413" w:author="Mullen (ESO), Paul J" w:date="2019-09-25T13:33:00Z">
        <w:r w:rsidRPr="003B4619">
          <w:rPr>
            <w:sz w:val="24"/>
            <w:rPrChange w:id="414" w:author="Mullen (ESO), Paul J" w:date="2019-10-02T12:05:00Z">
              <w:rPr/>
            </w:rPrChange>
          </w:rPr>
          <w:t>governance at the Grid Code Review Panel.</w:t>
        </w:r>
      </w:ins>
    </w:p>
    <w:p w14:paraId="3B22F79C" w14:textId="77777777" w:rsidR="00E8068D" w:rsidRDefault="00E8068D" w:rsidP="00F85934">
      <w:pPr>
        <w:spacing w:before="0" w:after="0" w:line="240" w:lineRule="auto"/>
      </w:pPr>
    </w:p>
    <w:p w14:paraId="16C44FEA" w14:textId="2A4B509A" w:rsidR="00641A34" w:rsidRDefault="00641A34" w:rsidP="00F85934">
      <w:pPr>
        <w:spacing w:before="0" w:after="0" w:line="240" w:lineRule="auto"/>
      </w:pPr>
    </w:p>
    <w:p w14:paraId="4682A6E2" w14:textId="6DC64B73" w:rsidR="00641A34" w:rsidRPr="00597BC7" w:rsidRDefault="00641A34" w:rsidP="00641A34">
      <w:pPr>
        <w:pStyle w:val="Checklist"/>
        <w:rPr>
          <w:szCs w:val="28"/>
        </w:rPr>
      </w:pPr>
      <w:r w:rsidRPr="00597BC7">
        <w:rPr>
          <w:szCs w:val="28"/>
        </w:rPr>
        <w:t xml:space="preserve">Annex </w:t>
      </w:r>
      <w:r>
        <w:rPr>
          <w:szCs w:val="28"/>
        </w:rPr>
        <w:t>3</w:t>
      </w:r>
      <w:r w:rsidRPr="00597BC7">
        <w:rPr>
          <w:szCs w:val="28"/>
        </w:rPr>
        <w:t xml:space="preserve">: </w:t>
      </w:r>
      <w:r>
        <w:rPr>
          <w:szCs w:val="28"/>
        </w:rPr>
        <w:t>Proposed Grid Code Template produced by Workgroup</w:t>
      </w:r>
    </w:p>
    <w:p w14:paraId="265FF47F" w14:textId="686E6D5B" w:rsidR="00641A34" w:rsidRPr="003B4619" w:rsidRDefault="00663B5C" w:rsidP="00F85934">
      <w:pPr>
        <w:spacing w:before="0" w:after="0" w:line="240" w:lineRule="auto"/>
        <w:rPr>
          <w:sz w:val="24"/>
          <w:rPrChange w:id="415" w:author="Mullen (ESO), Paul J" w:date="2019-10-02T12:05:00Z">
            <w:rPr/>
          </w:rPrChange>
        </w:rPr>
      </w:pPr>
      <w:r w:rsidRPr="003B4619">
        <w:rPr>
          <w:sz w:val="24"/>
          <w:rPrChange w:id="416" w:author="Mullen (ESO), Paul J" w:date="2019-10-02T12:05:00Z">
            <w:rPr/>
          </w:rPrChange>
        </w:rPr>
        <w:t>This is the template that network operators will need to submit periodically to the ESO.</w:t>
      </w:r>
    </w:p>
    <w:p w14:paraId="6F6629C0" w14:textId="77777777" w:rsidR="00663B5C" w:rsidRPr="003B4619" w:rsidRDefault="00663B5C" w:rsidP="00F85934">
      <w:pPr>
        <w:spacing w:before="0" w:after="0" w:line="240" w:lineRule="auto"/>
        <w:rPr>
          <w:sz w:val="24"/>
          <w:rPrChange w:id="417" w:author="Mullen (ESO), Paul J" w:date="2019-10-02T12:05:00Z">
            <w:rPr/>
          </w:rPrChange>
        </w:rPr>
      </w:pPr>
    </w:p>
    <w:p w14:paraId="0C0A46C4" w14:textId="74E638BA" w:rsidR="00663B5C" w:rsidRPr="003B4619" w:rsidRDefault="00663B5C" w:rsidP="00F85934">
      <w:pPr>
        <w:spacing w:before="0" w:after="0" w:line="240" w:lineRule="auto"/>
        <w:rPr>
          <w:sz w:val="24"/>
          <w:rPrChange w:id="418" w:author="Mullen (ESO), Paul J" w:date="2019-10-02T12:05:00Z">
            <w:rPr/>
          </w:rPrChange>
        </w:rPr>
      </w:pPr>
      <w:r w:rsidRPr="003B4619">
        <w:rPr>
          <w:sz w:val="24"/>
          <w:rPrChange w:id="419" w:author="Mullen (ESO), Paul J" w:date="2019-10-02T12:05:00Z">
            <w:rPr/>
          </w:rPrChange>
        </w:rPr>
        <w:t>This template will be i</w:t>
      </w:r>
      <w:r w:rsidR="00147CBE" w:rsidRPr="003B4619">
        <w:rPr>
          <w:sz w:val="24"/>
          <w:rPrChange w:id="420" w:author="Mullen (ESO), Paul J" w:date="2019-10-02T12:05:00Z">
            <w:rPr/>
          </w:rPrChange>
        </w:rPr>
        <w:t>ncluded</w:t>
      </w:r>
      <w:r w:rsidRPr="003B4619">
        <w:rPr>
          <w:sz w:val="24"/>
          <w:rPrChange w:id="421" w:author="Mullen (ESO), Paul J" w:date="2019-10-02T12:05:00Z">
            <w:rPr/>
          </w:rPrChange>
        </w:rPr>
        <w:t xml:space="preserve"> in Grid Code OC3 Schedule 1.</w:t>
      </w:r>
    </w:p>
    <w:p w14:paraId="186FADD3" w14:textId="77777777" w:rsidR="00647231" w:rsidRDefault="00647231" w:rsidP="00F85934">
      <w:pPr>
        <w:spacing w:before="0" w:after="0" w:line="240" w:lineRule="auto"/>
      </w:pPr>
    </w:p>
    <w:p w14:paraId="07B4F56C" w14:textId="77777777" w:rsidR="00B60FC1" w:rsidRDefault="00B60FC1" w:rsidP="00F85934">
      <w:pPr>
        <w:spacing w:before="0" w:after="0" w:line="240" w:lineRule="auto"/>
      </w:pPr>
    </w:p>
    <w:p w14:paraId="3F793751" w14:textId="70738510" w:rsidR="00F85934" w:rsidRDefault="00F85934" w:rsidP="00F85934">
      <w:pPr>
        <w:pStyle w:val="Checklist"/>
      </w:pPr>
      <w:r>
        <w:t xml:space="preserve">Annex </w:t>
      </w:r>
      <w:r w:rsidR="00E354B5">
        <w:t>4</w:t>
      </w:r>
      <w:r>
        <w:t>: GC0107/113 Terms of Reference</w:t>
      </w:r>
    </w:p>
    <w:p w14:paraId="284BE562" w14:textId="3CD4EAE7" w:rsidR="00F85934" w:rsidRPr="003B4619" w:rsidRDefault="00EC507A" w:rsidP="00F85934">
      <w:pPr>
        <w:spacing w:before="0" w:after="0" w:line="240" w:lineRule="auto"/>
        <w:rPr>
          <w:sz w:val="24"/>
          <w:rPrChange w:id="422" w:author="Mullen (ESO), Paul J" w:date="2019-10-02T12:05:00Z">
            <w:rPr/>
          </w:rPrChange>
        </w:rPr>
      </w:pPr>
      <w:r w:rsidRPr="003B4619">
        <w:rPr>
          <w:sz w:val="24"/>
          <w:rPrChange w:id="423" w:author="Mullen (ESO), Paul J" w:date="2019-10-02T12:05:00Z">
            <w:rPr/>
          </w:rPrChange>
        </w:rPr>
        <w:t xml:space="preserve">This is the Terms of Reference agreed at </w:t>
      </w:r>
      <w:r w:rsidR="00394820" w:rsidRPr="003B4619">
        <w:rPr>
          <w:sz w:val="24"/>
          <w:rPrChange w:id="424" w:author="Mullen (ESO), Paul J" w:date="2019-10-02T12:05:00Z">
            <w:rPr/>
          </w:rPrChange>
        </w:rPr>
        <w:t xml:space="preserve">the </w:t>
      </w:r>
      <w:r w:rsidRPr="003B4619">
        <w:rPr>
          <w:sz w:val="24"/>
          <w:rPrChange w:id="425" w:author="Mullen (ESO), Paul J" w:date="2019-10-02T12:05:00Z">
            <w:rPr/>
          </w:rPrChange>
        </w:rPr>
        <w:t>Grid Code Rev</w:t>
      </w:r>
      <w:r w:rsidR="00982269" w:rsidRPr="003B4619">
        <w:rPr>
          <w:sz w:val="24"/>
          <w:rPrChange w:id="426" w:author="Mullen (ESO), Paul J" w:date="2019-10-02T12:05:00Z">
            <w:rPr/>
          </w:rPrChange>
        </w:rPr>
        <w:t>i</w:t>
      </w:r>
      <w:r w:rsidRPr="003B4619">
        <w:rPr>
          <w:sz w:val="24"/>
          <w:rPrChange w:id="427" w:author="Mullen (ESO), Paul J" w:date="2019-10-02T12:05:00Z">
            <w:rPr/>
          </w:rPrChange>
        </w:rPr>
        <w:t>ew Panel</w:t>
      </w:r>
      <w:ins w:id="428" w:author="Mullen (ESO), Paul J" w:date="2019-10-02T12:05:00Z">
        <w:r w:rsidR="003B4619">
          <w:rPr>
            <w:sz w:val="24"/>
          </w:rPr>
          <w:t>.</w:t>
        </w:r>
      </w:ins>
    </w:p>
    <w:p w14:paraId="02ABBAF8" w14:textId="77777777" w:rsidR="00F85934" w:rsidRDefault="00F85934" w:rsidP="00F85934">
      <w:pPr>
        <w:spacing w:before="0" w:after="0" w:line="240" w:lineRule="auto"/>
      </w:pPr>
    </w:p>
    <w:p w14:paraId="113071D2" w14:textId="77777777" w:rsidR="00F85934" w:rsidRPr="00597BC7" w:rsidRDefault="00F85934" w:rsidP="00F85934">
      <w:pPr>
        <w:spacing w:before="0" w:after="0" w:line="240" w:lineRule="auto"/>
        <w:sectPr w:rsidR="00F85934" w:rsidRPr="00597BC7" w:rsidSect="003473D6">
          <w:headerReference w:type="default" r:id="rId19"/>
          <w:footerReference w:type="default" r:id="rId20"/>
          <w:type w:val="continuous"/>
          <w:pgSz w:w="11906" w:h="16838"/>
          <w:pgMar w:top="1113" w:right="1416" w:bottom="567" w:left="1134" w:header="142" w:footer="469" w:gutter="0"/>
          <w:cols w:space="708"/>
          <w:docGrid w:linePitch="360"/>
        </w:sectPr>
      </w:pPr>
    </w:p>
    <w:p w14:paraId="0A8B41D6" w14:textId="06F0925D" w:rsidR="00F85934" w:rsidRPr="00EB32BB" w:rsidRDefault="00F85934" w:rsidP="00F85934">
      <w:pPr>
        <w:pStyle w:val="Checklist"/>
        <w:spacing w:after="0"/>
      </w:pPr>
      <w:r>
        <w:t xml:space="preserve">Annex </w:t>
      </w:r>
      <w:r w:rsidR="00E354B5">
        <w:t>5</w:t>
      </w:r>
      <w:r>
        <w:t>: GC0107/113 Attendance Register</w:t>
      </w:r>
    </w:p>
    <w:p w14:paraId="1B69703B" w14:textId="77777777" w:rsidR="00F85934" w:rsidRDefault="00F85934" w:rsidP="00F85934">
      <w:pPr>
        <w:rPr>
          <w:rFonts w:cs="Arial"/>
          <w:sz w:val="24"/>
        </w:rPr>
      </w:pPr>
    </w:p>
    <w:p w14:paraId="370357D5" w14:textId="77777777" w:rsidR="00F85934" w:rsidRPr="00911273" w:rsidRDefault="00F85934" w:rsidP="00F85934">
      <w:pPr>
        <w:rPr>
          <w:rFonts w:cs="Arial"/>
          <w:sz w:val="24"/>
        </w:rPr>
      </w:pPr>
      <w:r w:rsidRPr="00911273">
        <w:rPr>
          <w:rFonts w:cs="Arial"/>
          <w:sz w:val="24"/>
        </w:rPr>
        <w:t>A – Attended</w:t>
      </w:r>
    </w:p>
    <w:p w14:paraId="164D5C66" w14:textId="36FAE608" w:rsidR="00F85934" w:rsidRDefault="00F85934" w:rsidP="00F85934">
      <w:pPr>
        <w:rPr>
          <w:ins w:id="431" w:author="Mullen (ESO), Paul J" w:date="2019-09-25T13:37:00Z"/>
          <w:rFonts w:cs="Arial"/>
          <w:sz w:val="24"/>
          <w:lang w:val="de-DE"/>
        </w:rPr>
      </w:pPr>
      <w:r>
        <w:rPr>
          <w:rFonts w:cs="Arial"/>
          <w:sz w:val="24"/>
          <w:lang w:val="de-DE"/>
        </w:rPr>
        <w:t>X – Absent</w:t>
      </w:r>
    </w:p>
    <w:p w14:paraId="525780D2" w14:textId="483403CF" w:rsidR="00982269" w:rsidRPr="00911273" w:rsidRDefault="00982269" w:rsidP="00F85934">
      <w:pPr>
        <w:rPr>
          <w:rFonts w:cs="Arial"/>
          <w:sz w:val="24"/>
          <w:lang w:val="de-DE"/>
        </w:rPr>
      </w:pPr>
      <w:ins w:id="432" w:author="Mullen (ESO), Paul J" w:date="2019-09-25T13:37:00Z">
        <w:r>
          <w:rPr>
            <w:rFonts w:cs="Arial"/>
            <w:sz w:val="24"/>
            <w:lang w:val="de-DE"/>
          </w:rPr>
          <w:t>AO – Attended as an Observer</w:t>
        </w:r>
      </w:ins>
    </w:p>
    <w:p w14:paraId="30DE7C9D" w14:textId="77777777" w:rsidR="00F85934" w:rsidRDefault="00F85934" w:rsidP="00F85934"/>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Change w:id="433" w:author="Mullen (ESO), Paul J" w:date="2019-09-25T13:38:00Z">
          <w:tblPr>
            <w:tblW w:w="11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PrChange>
      </w:tblPr>
      <w:tblGrid>
        <w:gridCol w:w="1362"/>
        <w:gridCol w:w="1495"/>
        <w:gridCol w:w="1562"/>
        <w:gridCol w:w="651"/>
        <w:gridCol w:w="567"/>
        <w:gridCol w:w="567"/>
        <w:gridCol w:w="708"/>
        <w:gridCol w:w="567"/>
        <w:gridCol w:w="567"/>
        <w:gridCol w:w="567"/>
        <w:gridCol w:w="567"/>
        <w:tblGridChange w:id="434">
          <w:tblGrid>
            <w:gridCol w:w="1362"/>
            <w:gridCol w:w="1495"/>
            <w:gridCol w:w="1562"/>
            <w:gridCol w:w="651"/>
            <w:gridCol w:w="567"/>
            <w:gridCol w:w="567"/>
            <w:gridCol w:w="708"/>
            <w:gridCol w:w="567"/>
            <w:gridCol w:w="567"/>
            <w:gridCol w:w="567"/>
            <w:gridCol w:w="567"/>
          </w:tblGrid>
        </w:tblGridChange>
      </w:tblGrid>
      <w:tr w:rsidR="00982269" w:rsidRPr="00982269" w14:paraId="4EBA2E7E" w14:textId="3F9E9952" w:rsidTr="00982269">
        <w:trPr>
          <w:cantSplit/>
          <w:trHeight w:val="1523"/>
          <w:trPrChange w:id="435" w:author="Mullen (ESO), Paul J" w:date="2019-09-25T13:38:00Z">
            <w:trPr>
              <w:cantSplit/>
              <w:trHeight w:val="1523"/>
            </w:trPr>
          </w:trPrChange>
        </w:trPr>
        <w:tc>
          <w:tcPr>
            <w:tcW w:w="1362" w:type="dxa"/>
            <w:shd w:val="clear" w:color="auto" w:fill="D9D9D9"/>
            <w:textDirection w:val="btLr"/>
            <w:vAlign w:val="center"/>
            <w:tcPrChange w:id="436" w:author="Mullen (ESO), Paul J" w:date="2019-09-25T13:38:00Z">
              <w:tcPr>
                <w:tcW w:w="1362" w:type="dxa"/>
                <w:shd w:val="clear" w:color="auto" w:fill="D9D9D9"/>
                <w:textDirection w:val="btLr"/>
                <w:vAlign w:val="center"/>
              </w:tcPr>
            </w:tcPrChange>
          </w:tcPr>
          <w:p w14:paraId="625F586B" w14:textId="77777777" w:rsidR="00982269" w:rsidRPr="00982269" w:rsidRDefault="00982269" w:rsidP="00982269">
            <w:pPr>
              <w:spacing w:line="240" w:lineRule="auto"/>
              <w:ind w:left="113" w:right="113"/>
              <w:rPr>
                <w:rFonts w:cs="Arial"/>
                <w:b/>
                <w:szCs w:val="20"/>
              </w:rPr>
            </w:pPr>
            <w:r w:rsidRPr="00982269">
              <w:rPr>
                <w:rFonts w:cs="Arial"/>
                <w:b/>
                <w:szCs w:val="20"/>
              </w:rPr>
              <w:t>Name</w:t>
            </w:r>
          </w:p>
        </w:tc>
        <w:tc>
          <w:tcPr>
            <w:tcW w:w="1495" w:type="dxa"/>
            <w:shd w:val="clear" w:color="auto" w:fill="D9D9D9"/>
            <w:textDirection w:val="btLr"/>
            <w:vAlign w:val="center"/>
            <w:tcPrChange w:id="437" w:author="Mullen (ESO), Paul J" w:date="2019-09-25T13:38:00Z">
              <w:tcPr>
                <w:tcW w:w="1495" w:type="dxa"/>
                <w:shd w:val="clear" w:color="auto" w:fill="D9D9D9"/>
                <w:textDirection w:val="btLr"/>
                <w:vAlign w:val="center"/>
              </w:tcPr>
            </w:tcPrChange>
          </w:tcPr>
          <w:p w14:paraId="7ECFE259" w14:textId="77777777" w:rsidR="00982269" w:rsidRPr="00982269" w:rsidRDefault="00982269" w:rsidP="00982269">
            <w:pPr>
              <w:spacing w:line="240" w:lineRule="auto"/>
              <w:ind w:left="113" w:right="113"/>
              <w:rPr>
                <w:rFonts w:cs="Arial"/>
                <w:b/>
                <w:szCs w:val="20"/>
              </w:rPr>
            </w:pPr>
            <w:r w:rsidRPr="00982269">
              <w:rPr>
                <w:rFonts w:cs="Arial"/>
                <w:b/>
                <w:szCs w:val="20"/>
              </w:rPr>
              <w:t>Organisation</w:t>
            </w:r>
          </w:p>
        </w:tc>
        <w:tc>
          <w:tcPr>
            <w:tcW w:w="1562" w:type="dxa"/>
            <w:shd w:val="clear" w:color="auto" w:fill="D9D9D9"/>
            <w:textDirection w:val="btLr"/>
            <w:vAlign w:val="center"/>
            <w:tcPrChange w:id="438" w:author="Mullen (ESO), Paul J" w:date="2019-09-25T13:38:00Z">
              <w:tcPr>
                <w:tcW w:w="1562" w:type="dxa"/>
                <w:shd w:val="clear" w:color="auto" w:fill="D9D9D9"/>
                <w:textDirection w:val="btLr"/>
                <w:vAlign w:val="center"/>
              </w:tcPr>
            </w:tcPrChange>
          </w:tcPr>
          <w:p w14:paraId="082B7C9A" w14:textId="77777777" w:rsidR="00982269" w:rsidRPr="00982269" w:rsidRDefault="00982269" w:rsidP="00982269">
            <w:pPr>
              <w:spacing w:line="240" w:lineRule="auto"/>
              <w:ind w:left="113" w:right="113"/>
              <w:rPr>
                <w:rFonts w:cs="Arial"/>
                <w:b/>
                <w:szCs w:val="20"/>
              </w:rPr>
            </w:pPr>
            <w:r w:rsidRPr="00982269">
              <w:rPr>
                <w:rFonts w:cs="Arial"/>
                <w:b/>
                <w:szCs w:val="20"/>
              </w:rPr>
              <w:t>Role</w:t>
            </w:r>
          </w:p>
        </w:tc>
        <w:tc>
          <w:tcPr>
            <w:tcW w:w="651" w:type="dxa"/>
            <w:shd w:val="clear" w:color="auto" w:fill="D9D9D9"/>
            <w:textDirection w:val="btLr"/>
            <w:tcPrChange w:id="439" w:author="Mullen (ESO), Paul J" w:date="2019-09-25T13:38:00Z">
              <w:tcPr>
                <w:tcW w:w="651" w:type="dxa"/>
                <w:shd w:val="clear" w:color="auto" w:fill="D9D9D9"/>
                <w:textDirection w:val="btLr"/>
              </w:tcPr>
            </w:tcPrChange>
          </w:tcPr>
          <w:p w14:paraId="0757D4A0" w14:textId="77777777" w:rsidR="00982269" w:rsidRPr="00982269" w:rsidRDefault="00982269" w:rsidP="00982269">
            <w:pPr>
              <w:ind w:left="113" w:right="113"/>
              <w:rPr>
                <w:rFonts w:cs="Arial"/>
                <w:b/>
                <w:szCs w:val="20"/>
              </w:rPr>
            </w:pPr>
            <w:r w:rsidRPr="00982269">
              <w:rPr>
                <w:rFonts w:cs="Arial"/>
                <w:b/>
                <w:szCs w:val="20"/>
              </w:rPr>
              <w:t>05/12/18</w:t>
            </w:r>
          </w:p>
        </w:tc>
        <w:tc>
          <w:tcPr>
            <w:tcW w:w="567" w:type="dxa"/>
            <w:shd w:val="clear" w:color="auto" w:fill="D9D9D9"/>
            <w:textDirection w:val="btLr"/>
            <w:tcPrChange w:id="440" w:author="Mullen (ESO), Paul J" w:date="2019-09-25T13:38:00Z">
              <w:tcPr>
                <w:tcW w:w="567" w:type="dxa"/>
                <w:shd w:val="clear" w:color="auto" w:fill="D9D9D9"/>
                <w:textDirection w:val="btLr"/>
              </w:tcPr>
            </w:tcPrChange>
          </w:tcPr>
          <w:p w14:paraId="4F84A5D6" w14:textId="4640A5D7" w:rsidR="00982269" w:rsidRPr="00982269" w:rsidRDefault="00982269" w:rsidP="00982269">
            <w:pPr>
              <w:ind w:left="113" w:right="113"/>
              <w:rPr>
                <w:rFonts w:cs="Arial"/>
                <w:b/>
                <w:szCs w:val="20"/>
              </w:rPr>
            </w:pPr>
            <w:r w:rsidRPr="00982269">
              <w:rPr>
                <w:rFonts w:cs="Arial"/>
                <w:b/>
                <w:szCs w:val="20"/>
              </w:rPr>
              <w:t>15/03/19</w:t>
            </w:r>
          </w:p>
        </w:tc>
        <w:tc>
          <w:tcPr>
            <w:tcW w:w="567" w:type="dxa"/>
            <w:shd w:val="clear" w:color="auto" w:fill="D9D9D9"/>
            <w:textDirection w:val="btLr"/>
            <w:tcPrChange w:id="441" w:author="Mullen (ESO), Paul J" w:date="2019-09-25T13:38:00Z">
              <w:tcPr>
                <w:tcW w:w="567" w:type="dxa"/>
                <w:shd w:val="clear" w:color="auto" w:fill="D9D9D9"/>
                <w:textDirection w:val="btLr"/>
              </w:tcPr>
            </w:tcPrChange>
          </w:tcPr>
          <w:p w14:paraId="2EDAE6EC" w14:textId="2D04FB8A" w:rsidR="00982269" w:rsidRPr="00982269" w:rsidRDefault="00982269" w:rsidP="00982269">
            <w:pPr>
              <w:ind w:left="113" w:right="475"/>
              <w:rPr>
                <w:rFonts w:cs="Arial"/>
                <w:b/>
                <w:szCs w:val="20"/>
              </w:rPr>
            </w:pPr>
            <w:r w:rsidRPr="00982269">
              <w:rPr>
                <w:rFonts w:cs="Arial"/>
                <w:b/>
                <w:szCs w:val="20"/>
              </w:rPr>
              <w:t>10/04/19</w:t>
            </w:r>
          </w:p>
        </w:tc>
        <w:tc>
          <w:tcPr>
            <w:tcW w:w="708" w:type="dxa"/>
            <w:shd w:val="clear" w:color="auto" w:fill="D9D9D9"/>
            <w:textDirection w:val="btLr"/>
            <w:tcPrChange w:id="442" w:author="Mullen (ESO), Paul J" w:date="2019-09-25T13:38:00Z">
              <w:tcPr>
                <w:tcW w:w="708" w:type="dxa"/>
                <w:shd w:val="clear" w:color="auto" w:fill="D9D9D9"/>
                <w:textDirection w:val="btLr"/>
              </w:tcPr>
            </w:tcPrChange>
          </w:tcPr>
          <w:p w14:paraId="1ED9BFF5" w14:textId="77777777" w:rsidR="00982269" w:rsidRPr="00982269" w:rsidRDefault="00982269" w:rsidP="00982269">
            <w:pPr>
              <w:ind w:left="113" w:right="113"/>
              <w:rPr>
                <w:rFonts w:cs="Arial"/>
                <w:b/>
                <w:szCs w:val="20"/>
              </w:rPr>
            </w:pPr>
            <w:r w:rsidRPr="00982269">
              <w:rPr>
                <w:rFonts w:cs="Arial"/>
                <w:b/>
                <w:szCs w:val="20"/>
              </w:rPr>
              <w:t>13/05/19</w:t>
            </w:r>
          </w:p>
        </w:tc>
        <w:tc>
          <w:tcPr>
            <w:tcW w:w="567" w:type="dxa"/>
            <w:shd w:val="clear" w:color="auto" w:fill="D9D9D9"/>
            <w:textDirection w:val="btLr"/>
            <w:tcPrChange w:id="443" w:author="Mullen (ESO), Paul J" w:date="2019-09-25T13:38:00Z">
              <w:tcPr>
                <w:tcW w:w="567" w:type="dxa"/>
                <w:shd w:val="clear" w:color="auto" w:fill="D9D9D9"/>
                <w:textDirection w:val="btLr"/>
              </w:tcPr>
            </w:tcPrChange>
          </w:tcPr>
          <w:p w14:paraId="22A5D3C7" w14:textId="3CAFEB6B" w:rsidR="00982269" w:rsidRPr="00982269" w:rsidRDefault="00982269" w:rsidP="00982269">
            <w:pPr>
              <w:ind w:left="113" w:right="113"/>
              <w:rPr>
                <w:rFonts w:cs="Arial"/>
                <w:b/>
                <w:szCs w:val="20"/>
              </w:rPr>
            </w:pPr>
            <w:r w:rsidRPr="00982269">
              <w:rPr>
                <w:rFonts w:cs="Arial"/>
                <w:b/>
                <w:szCs w:val="20"/>
              </w:rPr>
              <w:t>19/06/19</w:t>
            </w:r>
          </w:p>
        </w:tc>
        <w:tc>
          <w:tcPr>
            <w:tcW w:w="567" w:type="dxa"/>
            <w:shd w:val="clear" w:color="auto" w:fill="D9D9D9"/>
            <w:textDirection w:val="btLr"/>
            <w:tcPrChange w:id="444" w:author="Mullen (ESO), Paul J" w:date="2019-09-25T13:38:00Z">
              <w:tcPr>
                <w:tcW w:w="567" w:type="dxa"/>
                <w:shd w:val="clear" w:color="auto" w:fill="D9D9D9"/>
                <w:textDirection w:val="btLr"/>
              </w:tcPr>
            </w:tcPrChange>
          </w:tcPr>
          <w:p w14:paraId="24EC3F6C" w14:textId="0A6D2315" w:rsidR="00982269" w:rsidRPr="00982269" w:rsidRDefault="00982269" w:rsidP="00982269">
            <w:pPr>
              <w:ind w:left="113" w:right="113"/>
              <w:rPr>
                <w:rFonts w:cs="Arial"/>
                <w:b/>
                <w:szCs w:val="20"/>
              </w:rPr>
            </w:pPr>
            <w:r w:rsidRPr="00982269">
              <w:rPr>
                <w:rFonts w:cs="Arial"/>
                <w:b/>
                <w:szCs w:val="20"/>
              </w:rPr>
              <w:t>10/07/19</w:t>
            </w:r>
          </w:p>
        </w:tc>
        <w:tc>
          <w:tcPr>
            <w:tcW w:w="567" w:type="dxa"/>
            <w:shd w:val="clear" w:color="auto" w:fill="D9D9D9"/>
            <w:textDirection w:val="btLr"/>
            <w:tcPrChange w:id="445" w:author="Mullen (ESO), Paul J" w:date="2019-09-25T13:38:00Z">
              <w:tcPr>
                <w:tcW w:w="567" w:type="dxa"/>
                <w:shd w:val="clear" w:color="auto" w:fill="D9D9D9"/>
                <w:textDirection w:val="btLr"/>
              </w:tcPr>
            </w:tcPrChange>
          </w:tcPr>
          <w:p w14:paraId="5CBD7146" w14:textId="500166A6" w:rsidR="00982269" w:rsidRPr="00982269" w:rsidRDefault="00982269" w:rsidP="00982269">
            <w:pPr>
              <w:ind w:left="113" w:right="113"/>
              <w:rPr>
                <w:rFonts w:cs="Arial"/>
                <w:b/>
                <w:szCs w:val="20"/>
              </w:rPr>
            </w:pPr>
            <w:r w:rsidRPr="00982269">
              <w:rPr>
                <w:rFonts w:cs="Arial"/>
                <w:b/>
                <w:szCs w:val="20"/>
              </w:rPr>
              <w:t>23/07/19</w:t>
            </w:r>
          </w:p>
        </w:tc>
        <w:tc>
          <w:tcPr>
            <w:tcW w:w="567" w:type="dxa"/>
            <w:shd w:val="clear" w:color="auto" w:fill="D9D9D9"/>
            <w:textDirection w:val="btLr"/>
            <w:tcPrChange w:id="446" w:author="Mullen (ESO), Paul J" w:date="2019-09-25T13:38:00Z">
              <w:tcPr>
                <w:tcW w:w="567" w:type="dxa"/>
                <w:shd w:val="clear" w:color="auto" w:fill="D9D9D9"/>
                <w:textDirection w:val="btLr"/>
              </w:tcPr>
            </w:tcPrChange>
          </w:tcPr>
          <w:p w14:paraId="7C352A11" w14:textId="19AF01B7" w:rsidR="00982269" w:rsidRPr="00982269" w:rsidRDefault="00982269" w:rsidP="00982269">
            <w:pPr>
              <w:ind w:left="113" w:right="113"/>
              <w:rPr>
                <w:rFonts w:cs="Arial"/>
                <w:b/>
                <w:szCs w:val="20"/>
              </w:rPr>
            </w:pPr>
            <w:ins w:id="447" w:author="Mullen (ESO), Paul J" w:date="2019-09-25T13:38:00Z">
              <w:r>
                <w:rPr>
                  <w:rFonts w:cs="Arial"/>
                  <w:b/>
                  <w:szCs w:val="20"/>
                </w:rPr>
                <w:t>13/09/19</w:t>
              </w:r>
            </w:ins>
          </w:p>
        </w:tc>
      </w:tr>
      <w:tr w:rsidR="00982269" w:rsidRPr="00982269" w14:paraId="3F9467BF" w14:textId="5CF16CD1" w:rsidTr="00982269">
        <w:trPr>
          <w:trHeight w:val="805"/>
          <w:trPrChange w:id="448" w:author="Mullen (ESO), Paul J" w:date="2019-09-25T13:38:00Z">
            <w:trPr>
              <w:trHeight w:val="805"/>
            </w:trPr>
          </w:trPrChange>
        </w:trPr>
        <w:tc>
          <w:tcPr>
            <w:tcW w:w="1362" w:type="dxa"/>
            <w:vAlign w:val="bottom"/>
            <w:tcPrChange w:id="449" w:author="Mullen (ESO), Paul J" w:date="2019-09-25T13:38:00Z">
              <w:tcPr>
                <w:tcW w:w="1362" w:type="dxa"/>
                <w:vAlign w:val="bottom"/>
              </w:tcPr>
            </w:tcPrChange>
          </w:tcPr>
          <w:p w14:paraId="57967043" w14:textId="2D481F12" w:rsidR="00982269" w:rsidRPr="00982269" w:rsidRDefault="00982269" w:rsidP="00982269">
            <w:pPr>
              <w:jc w:val="center"/>
              <w:rPr>
                <w:rFonts w:cs="Arial"/>
                <w:szCs w:val="20"/>
              </w:rPr>
            </w:pPr>
            <w:r w:rsidRPr="00982269">
              <w:rPr>
                <w:rFonts w:cs="Arial"/>
                <w:color w:val="000000"/>
                <w:szCs w:val="20"/>
              </w:rPr>
              <w:t>Garth Graham</w:t>
            </w:r>
          </w:p>
        </w:tc>
        <w:tc>
          <w:tcPr>
            <w:tcW w:w="1495" w:type="dxa"/>
            <w:vAlign w:val="bottom"/>
            <w:tcPrChange w:id="450" w:author="Mullen (ESO), Paul J" w:date="2019-09-25T13:38:00Z">
              <w:tcPr>
                <w:tcW w:w="1495" w:type="dxa"/>
                <w:vAlign w:val="bottom"/>
              </w:tcPr>
            </w:tcPrChange>
          </w:tcPr>
          <w:p w14:paraId="415DA809" w14:textId="26E11B4B" w:rsidR="00982269" w:rsidRPr="00982269" w:rsidRDefault="00982269" w:rsidP="00982269">
            <w:pPr>
              <w:jc w:val="center"/>
              <w:rPr>
                <w:rFonts w:cs="Arial"/>
                <w:szCs w:val="20"/>
              </w:rPr>
            </w:pPr>
            <w:r w:rsidRPr="00982269">
              <w:rPr>
                <w:rFonts w:cs="Arial"/>
                <w:color w:val="000000"/>
                <w:szCs w:val="20"/>
              </w:rPr>
              <w:t>SSE Generation Ltd.</w:t>
            </w:r>
          </w:p>
        </w:tc>
        <w:tc>
          <w:tcPr>
            <w:tcW w:w="1562" w:type="dxa"/>
            <w:vAlign w:val="bottom"/>
            <w:tcPrChange w:id="451" w:author="Mullen (ESO), Paul J" w:date="2019-09-25T13:38:00Z">
              <w:tcPr>
                <w:tcW w:w="1562" w:type="dxa"/>
                <w:vAlign w:val="bottom"/>
              </w:tcPr>
            </w:tcPrChange>
          </w:tcPr>
          <w:p w14:paraId="4104381D" w14:textId="77777777" w:rsidR="00982269" w:rsidRPr="00982269" w:rsidRDefault="00982269" w:rsidP="00982269">
            <w:pPr>
              <w:jc w:val="center"/>
              <w:rPr>
                <w:rFonts w:cs="Arial"/>
                <w:szCs w:val="20"/>
              </w:rPr>
            </w:pPr>
            <w:r w:rsidRPr="00982269">
              <w:rPr>
                <w:rFonts w:cs="Arial"/>
                <w:color w:val="000000"/>
                <w:szCs w:val="20"/>
              </w:rPr>
              <w:t>Proposer</w:t>
            </w:r>
          </w:p>
        </w:tc>
        <w:tc>
          <w:tcPr>
            <w:tcW w:w="651" w:type="dxa"/>
            <w:vAlign w:val="center"/>
            <w:tcPrChange w:id="452" w:author="Mullen (ESO), Paul J" w:date="2019-09-25T13:38:00Z">
              <w:tcPr>
                <w:tcW w:w="651" w:type="dxa"/>
                <w:vAlign w:val="center"/>
              </w:tcPr>
            </w:tcPrChange>
          </w:tcPr>
          <w:p w14:paraId="59E97804" w14:textId="77777777"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453" w:author="Mullen (ESO), Paul J" w:date="2019-09-25T13:38:00Z">
              <w:tcPr>
                <w:tcW w:w="567" w:type="dxa"/>
                <w:vAlign w:val="center"/>
              </w:tcPr>
            </w:tcPrChange>
          </w:tcPr>
          <w:p w14:paraId="6CAE163B" w14:textId="77777777"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454" w:author="Mullen (ESO), Paul J" w:date="2019-09-25T13:38:00Z">
              <w:tcPr>
                <w:tcW w:w="567" w:type="dxa"/>
                <w:vAlign w:val="center"/>
              </w:tcPr>
            </w:tcPrChange>
          </w:tcPr>
          <w:p w14:paraId="6D97BB09" w14:textId="42DCC44A" w:rsidR="00982269" w:rsidRPr="00982269" w:rsidRDefault="00982269" w:rsidP="00982269">
            <w:pPr>
              <w:jc w:val="center"/>
              <w:rPr>
                <w:rFonts w:cs="Arial"/>
                <w:color w:val="000000"/>
                <w:szCs w:val="20"/>
              </w:rPr>
            </w:pPr>
            <w:r w:rsidRPr="00982269">
              <w:rPr>
                <w:rFonts w:cs="Arial"/>
                <w:color w:val="000000"/>
                <w:szCs w:val="20"/>
              </w:rPr>
              <w:t>A</w:t>
            </w:r>
          </w:p>
        </w:tc>
        <w:tc>
          <w:tcPr>
            <w:tcW w:w="708" w:type="dxa"/>
            <w:vAlign w:val="center"/>
            <w:tcPrChange w:id="455" w:author="Mullen (ESO), Paul J" w:date="2019-09-25T13:38:00Z">
              <w:tcPr>
                <w:tcW w:w="708" w:type="dxa"/>
                <w:vAlign w:val="center"/>
              </w:tcPr>
            </w:tcPrChange>
          </w:tcPr>
          <w:p w14:paraId="70EF2DCB" w14:textId="77777777"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456" w:author="Mullen (ESO), Paul J" w:date="2019-09-25T13:38:00Z">
              <w:tcPr>
                <w:tcW w:w="567" w:type="dxa"/>
                <w:vAlign w:val="center"/>
              </w:tcPr>
            </w:tcPrChange>
          </w:tcPr>
          <w:p w14:paraId="22BCC9BF" w14:textId="4CDFA88C"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457" w:author="Mullen (ESO), Paul J" w:date="2019-09-25T13:38:00Z">
              <w:tcPr>
                <w:tcW w:w="567" w:type="dxa"/>
                <w:vAlign w:val="center"/>
              </w:tcPr>
            </w:tcPrChange>
          </w:tcPr>
          <w:p w14:paraId="2B76F7A6" w14:textId="7E3FD380"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458" w:author="Mullen (ESO), Paul J" w:date="2019-09-25T13:38:00Z">
              <w:tcPr>
                <w:tcW w:w="567" w:type="dxa"/>
                <w:vAlign w:val="center"/>
              </w:tcPr>
            </w:tcPrChange>
          </w:tcPr>
          <w:p w14:paraId="66B1D0B5" w14:textId="35EB703D"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459" w:author="Mullen (ESO), Paul J" w:date="2019-09-25T13:38:00Z">
              <w:tcPr>
                <w:tcW w:w="567" w:type="dxa"/>
                <w:vAlign w:val="center"/>
              </w:tcPr>
            </w:tcPrChange>
          </w:tcPr>
          <w:p w14:paraId="5BD01F65" w14:textId="4109B3B7" w:rsidR="00982269" w:rsidRPr="00982269" w:rsidRDefault="00982269" w:rsidP="00982269">
            <w:pPr>
              <w:jc w:val="center"/>
              <w:rPr>
                <w:rFonts w:cs="Arial"/>
                <w:color w:val="000000"/>
                <w:szCs w:val="20"/>
              </w:rPr>
            </w:pPr>
            <w:ins w:id="460" w:author="Mullen (ESO), Paul J" w:date="2019-09-25T13:36:00Z">
              <w:r w:rsidRPr="00982269">
                <w:rPr>
                  <w:rFonts w:cs="Arial"/>
                  <w:color w:val="000000"/>
                  <w:szCs w:val="20"/>
                </w:rPr>
                <w:t>A</w:t>
              </w:r>
            </w:ins>
          </w:p>
        </w:tc>
      </w:tr>
      <w:tr w:rsidR="00982269" w:rsidRPr="00982269" w14:paraId="442A7386" w14:textId="5759A867" w:rsidTr="00982269">
        <w:trPr>
          <w:trHeight w:val="1344"/>
          <w:trPrChange w:id="461" w:author="Mullen (ESO), Paul J" w:date="2019-09-25T13:38:00Z">
            <w:trPr>
              <w:trHeight w:val="1344"/>
            </w:trPr>
          </w:trPrChange>
        </w:trPr>
        <w:tc>
          <w:tcPr>
            <w:tcW w:w="1362" w:type="dxa"/>
            <w:vAlign w:val="bottom"/>
            <w:tcPrChange w:id="462" w:author="Mullen (ESO), Paul J" w:date="2019-09-25T13:38:00Z">
              <w:tcPr>
                <w:tcW w:w="1362" w:type="dxa"/>
                <w:vAlign w:val="bottom"/>
              </w:tcPr>
            </w:tcPrChange>
          </w:tcPr>
          <w:p w14:paraId="3B5CEF8A" w14:textId="77777777" w:rsidR="00982269" w:rsidRPr="00982269" w:rsidRDefault="00982269" w:rsidP="00982269">
            <w:pPr>
              <w:jc w:val="center"/>
              <w:rPr>
                <w:rFonts w:cs="Arial"/>
                <w:szCs w:val="20"/>
              </w:rPr>
            </w:pPr>
            <w:r w:rsidRPr="00982269">
              <w:rPr>
                <w:rFonts w:cs="Arial"/>
                <w:szCs w:val="20"/>
              </w:rPr>
              <w:lastRenderedPageBreak/>
              <w:t>Rachel Woodbridge-Stocks</w:t>
            </w:r>
          </w:p>
        </w:tc>
        <w:tc>
          <w:tcPr>
            <w:tcW w:w="1495" w:type="dxa"/>
            <w:vAlign w:val="bottom"/>
            <w:tcPrChange w:id="463" w:author="Mullen (ESO), Paul J" w:date="2019-09-25T13:38:00Z">
              <w:tcPr>
                <w:tcW w:w="1495" w:type="dxa"/>
                <w:vAlign w:val="bottom"/>
              </w:tcPr>
            </w:tcPrChange>
          </w:tcPr>
          <w:p w14:paraId="775E6336" w14:textId="77777777" w:rsidR="00982269" w:rsidRPr="00982269" w:rsidRDefault="00982269" w:rsidP="00982269">
            <w:pPr>
              <w:jc w:val="center"/>
              <w:rPr>
                <w:rFonts w:cs="Arial"/>
                <w:szCs w:val="20"/>
              </w:rPr>
            </w:pPr>
            <w:r w:rsidRPr="00982269">
              <w:rPr>
                <w:rFonts w:cs="Arial"/>
                <w:szCs w:val="20"/>
              </w:rPr>
              <w:t>National Grid Electricity System Operator</w:t>
            </w:r>
          </w:p>
        </w:tc>
        <w:tc>
          <w:tcPr>
            <w:tcW w:w="1562" w:type="dxa"/>
            <w:vAlign w:val="bottom"/>
            <w:tcPrChange w:id="464" w:author="Mullen (ESO), Paul J" w:date="2019-09-25T13:38:00Z">
              <w:tcPr>
                <w:tcW w:w="1562" w:type="dxa"/>
                <w:vAlign w:val="bottom"/>
              </w:tcPr>
            </w:tcPrChange>
          </w:tcPr>
          <w:p w14:paraId="7B1105E6" w14:textId="77777777" w:rsidR="00982269" w:rsidRPr="00982269" w:rsidRDefault="00982269" w:rsidP="00982269">
            <w:pPr>
              <w:jc w:val="center"/>
              <w:rPr>
                <w:rFonts w:cs="Arial"/>
                <w:szCs w:val="20"/>
              </w:rPr>
            </w:pPr>
            <w:r w:rsidRPr="00982269">
              <w:rPr>
                <w:rFonts w:cs="Arial"/>
                <w:color w:val="000000"/>
                <w:szCs w:val="20"/>
              </w:rPr>
              <w:t>NGESO Representative</w:t>
            </w:r>
          </w:p>
        </w:tc>
        <w:tc>
          <w:tcPr>
            <w:tcW w:w="651" w:type="dxa"/>
            <w:vAlign w:val="center"/>
            <w:tcPrChange w:id="465" w:author="Mullen (ESO), Paul J" w:date="2019-09-25T13:38:00Z">
              <w:tcPr>
                <w:tcW w:w="651" w:type="dxa"/>
                <w:vAlign w:val="center"/>
              </w:tcPr>
            </w:tcPrChange>
          </w:tcPr>
          <w:p w14:paraId="571C4F59" w14:textId="77777777" w:rsidR="00982269" w:rsidRPr="00982269" w:rsidRDefault="00982269" w:rsidP="00982269">
            <w:pPr>
              <w:jc w:val="center"/>
              <w:rPr>
                <w:rFonts w:cs="Arial"/>
                <w:color w:val="000000"/>
                <w:szCs w:val="20"/>
              </w:rPr>
            </w:pPr>
            <w:r w:rsidRPr="00982269">
              <w:rPr>
                <w:rFonts w:cs="Arial"/>
                <w:color w:val="000000"/>
                <w:szCs w:val="20"/>
              </w:rPr>
              <w:t>X</w:t>
            </w:r>
          </w:p>
        </w:tc>
        <w:tc>
          <w:tcPr>
            <w:tcW w:w="567" w:type="dxa"/>
            <w:vAlign w:val="center"/>
            <w:tcPrChange w:id="466" w:author="Mullen (ESO), Paul J" w:date="2019-09-25T13:38:00Z">
              <w:tcPr>
                <w:tcW w:w="567" w:type="dxa"/>
                <w:vAlign w:val="center"/>
              </w:tcPr>
            </w:tcPrChange>
          </w:tcPr>
          <w:p w14:paraId="741D00D7" w14:textId="77777777"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467" w:author="Mullen (ESO), Paul J" w:date="2019-09-25T13:38:00Z">
              <w:tcPr>
                <w:tcW w:w="567" w:type="dxa"/>
                <w:vAlign w:val="center"/>
              </w:tcPr>
            </w:tcPrChange>
          </w:tcPr>
          <w:p w14:paraId="17B62D72" w14:textId="77777777" w:rsidR="00982269" w:rsidRPr="00982269" w:rsidRDefault="00982269" w:rsidP="00982269">
            <w:pPr>
              <w:jc w:val="center"/>
              <w:rPr>
                <w:rFonts w:cs="Arial"/>
                <w:color w:val="000000"/>
                <w:szCs w:val="20"/>
              </w:rPr>
            </w:pPr>
            <w:r w:rsidRPr="00982269">
              <w:rPr>
                <w:rFonts w:cs="Arial"/>
                <w:color w:val="000000"/>
                <w:szCs w:val="20"/>
              </w:rPr>
              <w:t>A</w:t>
            </w:r>
          </w:p>
        </w:tc>
        <w:tc>
          <w:tcPr>
            <w:tcW w:w="708" w:type="dxa"/>
            <w:vAlign w:val="center"/>
            <w:tcPrChange w:id="468" w:author="Mullen (ESO), Paul J" w:date="2019-09-25T13:38:00Z">
              <w:tcPr>
                <w:tcW w:w="708" w:type="dxa"/>
                <w:vAlign w:val="center"/>
              </w:tcPr>
            </w:tcPrChange>
          </w:tcPr>
          <w:p w14:paraId="42FA3346" w14:textId="77777777" w:rsidR="00982269" w:rsidRPr="00982269" w:rsidRDefault="00982269" w:rsidP="00982269">
            <w:pPr>
              <w:jc w:val="center"/>
              <w:rPr>
                <w:rFonts w:cs="Arial"/>
                <w:color w:val="000000"/>
                <w:szCs w:val="20"/>
              </w:rPr>
            </w:pPr>
            <w:r w:rsidRPr="00982269">
              <w:rPr>
                <w:rFonts w:cs="Arial"/>
                <w:color w:val="000000"/>
                <w:szCs w:val="20"/>
              </w:rPr>
              <w:t>X</w:t>
            </w:r>
          </w:p>
        </w:tc>
        <w:tc>
          <w:tcPr>
            <w:tcW w:w="567" w:type="dxa"/>
            <w:vAlign w:val="center"/>
            <w:tcPrChange w:id="469" w:author="Mullen (ESO), Paul J" w:date="2019-09-25T13:38:00Z">
              <w:tcPr>
                <w:tcW w:w="567" w:type="dxa"/>
                <w:vAlign w:val="center"/>
              </w:tcPr>
            </w:tcPrChange>
          </w:tcPr>
          <w:p w14:paraId="138DDB80" w14:textId="3B51ECCF" w:rsidR="00982269" w:rsidRPr="00982269" w:rsidRDefault="00982269" w:rsidP="00982269">
            <w:pPr>
              <w:jc w:val="center"/>
              <w:rPr>
                <w:rFonts w:cs="Arial"/>
                <w:color w:val="000000"/>
                <w:szCs w:val="20"/>
              </w:rPr>
            </w:pPr>
            <w:r w:rsidRPr="00982269">
              <w:rPr>
                <w:rFonts w:cs="Arial"/>
                <w:color w:val="000000"/>
                <w:szCs w:val="20"/>
              </w:rPr>
              <w:t>X</w:t>
            </w:r>
          </w:p>
        </w:tc>
        <w:tc>
          <w:tcPr>
            <w:tcW w:w="567" w:type="dxa"/>
            <w:vAlign w:val="center"/>
            <w:tcPrChange w:id="470" w:author="Mullen (ESO), Paul J" w:date="2019-09-25T13:38:00Z">
              <w:tcPr>
                <w:tcW w:w="567" w:type="dxa"/>
                <w:vAlign w:val="center"/>
              </w:tcPr>
            </w:tcPrChange>
          </w:tcPr>
          <w:p w14:paraId="4A5D5535" w14:textId="71A1D360" w:rsidR="00982269" w:rsidRPr="00982269" w:rsidRDefault="00982269" w:rsidP="00982269">
            <w:pPr>
              <w:jc w:val="center"/>
              <w:rPr>
                <w:rFonts w:cs="Arial"/>
                <w:color w:val="000000"/>
                <w:szCs w:val="20"/>
              </w:rPr>
            </w:pPr>
            <w:r w:rsidRPr="00982269">
              <w:rPr>
                <w:rFonts w:cs="Arial"/>
                <w:color w:val="000000"/>
                <w:szCs w:val="20"/>
              </w:rPr>
              <w:t>X</w:t>
            </w:r>
          </w:p>
        </w:tc>
        <w:tc>
          <w:tcPr>
            <w:tcW w:w="567" w:type="dxa"/>
            <w:vAlign w:val="center"/>
            <w:tcPrChange w:id="471" w:author="Mullen (ESO), Paul J" w:date="2019-09-25T13:38:00Z">
              <w:tcPr>
                <w:tcW w:w="567" w:type="dxa"/>
                <w:vAlign w:val="center"/>
              </w:tcPr>
            </w:tcPrChange>
          </w:tcPr>
          <w:p w14:paraId="05883BCF" w14:textId="243DA2E9" w:rsidR="00982269" w:rsidRPr="00982269" w:rsidRDefault="00982269" w:rsidP="00982269">
            <w:pPr>
              <w:jc w:val="center"/>
              <w:rPr>
                <w:rFonts w:cs="Arial"/>
                <w:color w:val="000000"/>
                <w:szCs w:val="20"/>
              </w:rPr>
            </w:pPr>
            <w:r w:rsidRPr="00982269">
              <w:rPr>
                <w:rFonts w:cs="Arial"/>
                <w:color w:val="000000"/>
                <w:szCs w:val="20"/>
              </w:rPr>
              <w:t>X</w:t>
            </w:r>
          </w:p>
        </w:tc>
        <w:tc>
          <w:tcPr>
            <w:tcW w:w="567" w:type="dxa"/>
            <w:vAlign w:val="center"/>
            <w:tcPrChange w:id="472" w:author="Mullen (ESO), Paul J" w:date="2019-09-25T13:38:00Z">
              <w:tcPr>
                <w:tcW w:w="567" w:type="dxa"/>
                <w:vAlign w:val="center"/>
              </w:tcPr>
            </w:tcPrChange>
          </w:tcPr>
          <w:p w14:paraId="7D3810F5" w14:textId="2C403D23" w:rsidR="00982269" w:rsidRPr="00982269" w:rsidRDefault="00982269" w:rsidP="00982269">
            <w:pPr>
              <w:jc w:val="center"/>
              <w:rPr>
                <w:rFonts w:cs="Arial"/>
                <w:color w:val="000000"/>
                <w:szCs w:val="20"/>
              </w:rPr>
            </w:pPr>
            <w:ins w:id="473" w:author="Mullen (ESO), Paul J" w:date="2019-09-25T13:36:00Z">
              <w:r w:rsidRPr="00982269">
                <w:rPr>
                  <w:rFonts w:cs="Arial"/>
                  <w:color w:val="000000"/>
                  <w:szCs w:val="20"/>
                </w:rPr>
                <w:t>X</w:t>
              </w:r>
            </w:ins>
          </w:p>
        </w:tc>
      </w:tr>
      <w:tr w:rsidR="00982269" w:rsidRPr="00982269" w14:paraId="203D5D32" w14:textId="46F91321" w:rsidTr="00982269">
        <w:trPr>
          <w:trHeight w:val="1378"/>
          <w:trPrChange w:id="474" w:author="Mullen (ESO), Paul J" w:date="2019-09-25T13:38:00Z">
            <w:trPr>
              <w:trHeight w:val="1378"/>
            </w:trPr>
          </w:trPrChange>
        </w:trPr>
        <w:tc>
          <w:tcPr>
            <w:tcW w:w="1362" w:type="dxa"/>
            <w:vAlign w:val="bottom"/>
            <w:tcPrChange w:id="475" w:author="Mullen (ESO), Paul J" w:date="2019-09-25T13:38:00Z">
              <w:tcPr>
                <w:tcW w:w="1362" w:type="dxa"/>
                <w:vAlign w:val="bottom"/>
              </w:tcPr>
            </w:tcPrChange>
          </w:tcPr>
          <w:p w14:paraId="2B9EB419" w14:textId="77777777" w:rsidR="00982269" w:rsidRPr="00982269" w:rsidRDefault="00982269" w:rsidP="00982269">
            <w:pPr>
              <w:jc w:val="center"/>
              <w:rPr>
                <w:rFonts w:cs="Arial"/>
                <w:szCs w:val="20"/>
              </w:rPr>
            </w:pPr>
            <w:r w:rsidRPr="00982269">
              <w:rPr>
                <w:rFonts w:cs="Arial"/>
                <w:szCs w:val="20"/>
              </w:rPr>
              <w:t>Rob Wilson</w:t>
            </w:r>
          </w:p>
        </w:tc>
        <w:tc>
          <w:tcPr>
            <w:tcW w:w="1495" w:type="dxa"/>
            <w:vAlign w:val="bottom"/>
            <w:tcPrChange w:id="476" w:author="Mullen (ESO), Paul J" w:date="2019-09-25T13:38:00Z">
              <w:tcPr>
                <w:tcW w:w="1495" w:type="dxa"/>
                <w:vAlign w:val="bottom"/>
              </w:tcPr>
            </w:tcPrChange>
          </w:tcPr>
          <w:p w14:paraId="026FE373" w14:textId="77777777" w:rsidR="00982269" w:rsidRPr="00982269" w:rsidRDefault="00982269" w:rsidP="00982269">
            <w:pPr>
              <w:jc w:val="center"/>
              <w:rPr>
                <w:rFonts w:cs="Arial"/>
                <w:szCs w:val="20"/>
              </w:rPr>
            </w:pPr>
            <w:r w:rsidRPr="00982269">
              <w:rPr>
                <w:rFonts w:cs="Arial"/>
                <w:szCs w:val="20"/>
              </w:rPr>
              <w:t>National Grid Electricity System Operator</w:t>
            </w:r>
          </w:p>
        </w:tc>
        <w:tc>
          <w:tcPr>
            <w:tcW w:w="1562" w:type="dxa"/>
            <w:vAlign w:val="bottom"/>
            <w:tcPrChange w:id="477" w:author="Mullen (ESO), Paul J" w:date="2019-09-25T13:38:00Z">
              <w:tcPr>
                <w:tcW w:w="1562" w:type="dxa"/>
                <w:vAlign w:val="bottom"/>
              </w:tcPr>
            </w:tcPrChange>
          </w:tcPr>
          <w:p w14:paraId="19756761" w14:textId="77777777" w:rsidR="00982269" w:rsidRPr="00982269" w:rsidRDefault="00982269" w:rsidP="00982269">
            <w:pPr>
              <w:jc w:val="center"/>
              <w:rPr>
                <w:rFonts w:cs="Arial"/>
                <w:color w:val="000000"/>
                <w:szCs w:val="20"/>
              </w:rPr>
            </w:pPr>
            <w:r w:rsidRPr="00982269">
              <w:rPr>
                <w:rFonts w:cs="Arial"/>
                <w:color w:val="000000"/>
                <w:szCs w:val="20"/>
              </w:rPr>
              <w:t>NGESO Representative Alternate</w:t>
            </w:r>
          </w:p>
        </w:tc>
        <w:tc>
          <w:tcPr>
            <w:tcW w:w="651" w:type="dxa"/>
            <w:vAlign w:val="center"/>
            <w:tcPrChange w:id="478" w:author="Mullen (ESO), Paul J" w:date="2019-09-25T13:38:00Z">
              <w:tcPr>
                <w:tcW w:w="651" w:type="dxa"/>
                <w:vAlign w:val="center"/>
              </w:tcPr>
            </w:tcPrChange>
          </w:tcPr>
          <w:p w14:paraId="480BBB59" w14:textId="77777777"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479" w:author="Mullen (ESO), Paul J" w:date="2019-09-25T13:38:00Z">
              <w:tcPr>
                <w:tcW w:w="567" w:type="dxa"/>
                <w:vAlign w:val="center"/>
              </w:tcPr>
            </w:tcPrChange>
          </w:tcPr>
          <w:p w14:paraId="051F1E47" w14:textId="77777777" w:rsidR="00982269" w:rsidRPr="00982269" w:rsidRDefault="00982269" w:rsidP="00982269">
            <w:pPr>
              <w:jc w:val="center"/>
              <w:rPr>
                <w:rFonts w:cs="Arial"/>
                <w:color w:val="000000"/>
                <w:szCs w:val="20"/>
              </w:rPr>
            </w:pPr>
            <w:r w:rsidRPr="00982269">
              <w:rPr>
                <w:rFonts w:cs="Arial"/>
                <w:color w:val="000000"/>
                <w:szCs w:val="20"/>
              </w:rPr>
              <w:t>X</w:t>
            </w:r>
          </w:p>
        </w:tc>
        <w:tc>
          <w:tcPr>
            <w:tcW w:w="567" w:type="dxa"/>
            <w:vAlign w:val="center"/>
            <w:tcPrChange w:id="480" w:author="Mullen (ESO), Paul J" w:date="2019-09-25T13:38:00Z">
              <w:tcPr>
                <w:tcW w:w="567" w:type="dxa"/>
                <w:vAlign w:val="center"/>
              </w:tcPr>
            </w:tcPrChange>
          </w:tcPr>
          <w:p w14:paraId="15D92E36" w14:textId="77777777" w:rsidR="00982269" w:rsidRPr="00982269" w:rsidRDefault="00982269" w:rsidP="00982269">
            <w:pPr>
              <w:jc w:val="center"/>
              <w:rPr>
                <w:rFonts w:cs="Arial"/>
                <w:color w:val="000000"/>
                <w:szCs w:val="20"/>
              </w:rPr>
            </w:pPr>
            <w:r w:rsidRPr="00982269">
              <w:rPr>
                <w:rFonts w:cs="Arial"/>
                <w:color w:val="000000"/>
                <w:szCs w:val="20"/>
              </w:rPr>
              <w:t>X</w:t>
            </w:r>
          </w:p>
        </w:tc>
        <w:tc>
          <w:tcPr>
            <w:tcW w:w="708" w:type="dxa"/>
            <w:vAlign w:val="center"/>
            <w:tcPrChange w:id="481" w:author="Mullen (ESO), Paul J" w:date="2019-09-25T13:38:00Z">
              <w:tcPr>
                <w:tcW w:w="708" w:type="dxa"/>
                <w:vAlign w:val="center"/>
              </w:tcPr>
            </w:tcPrChange>
          </w:tcPr>
          <w:p w14:paraId="47CE8BBC" w14:textId="77777777"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482" w:author="Mullen (ESO), Paul J" w:date="2019-09-25T13:38:00Z">
              <w:tcPr>
                <w:tcW w:w="567" w:type="dxa"/>
                <w:vAlign w:val="center"/>
              </w:tcPr>
            </w:tcPrChange>
          </w:tcPr>
          <w:p w14:paraId="59D37506" w14:textId="50F694E5"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483" w:author="Mullen (ESO), Paul J" w:date="2019-09-25T13:38:00Z">
              <w:tcPr>
                <w:tcW w:w="567" w:type="dxa"/>
                <w:vAlign w:val="center"/>
              </w:tcPr>
            </w:tcPrChange>
          </w:tcPr>
          <w:p w14:paraId="3C58F6F2" w14:textId="68371012"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484" w:author="Mullen (ESO), Paul J" w:date="2019-09-25T13:38:00Z">
              <w:tcPr>
                <w:tcW w:w="567" w:type="dxa"/>
                <w:vAlign w:val="center"/>
              </w:tcPr>
            </w:tcPrChange>
          </w:tcPr>
          <w:p w14:paraId="686AC32E" w14:textId="6B9F9ACF"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485" w:author="Mullen (ESO), Paul J" w:date="2019-09-25T13:38:00Z">
              <w:tcPr>
                <w:tcW w:w="567" w:type="dxa"/>
                <w:vAlign w:val="center"/>
              </w:tcPr>
            </w:tcPrChange>
          </w:tcPr>
          <w:p w14:paraId="030BA374" w14:textId="37763065" w:rsidR="00982269" w:rsidRPr="00982269" w:rsidRDefault="00982269" w:rsidP="00982269">
            <w:pPr>
              <w:jc w:val="center"/>
              <w:rPr>
                <w:rFonts w:cs="Arial"/>
                <w:color w:val="000000"/>
                <w:szCs w:val="20"/>
              </w:rPr>
            </w:pPr>
            <w:ins w:id="486" w:author="Mullen (ESO), Paul J" w:date="2019-09-25T13:36:00Z">
              <w:r w:rsidRPr="00982269">
                <w:rPr>
                  <w:rFonts w:cs="Arial"/>
                  <w:color w:val="000000"/>
                  <w:szCs w:val="20"/>
                </w:rPr>
                <w:t>A</w:t>
              </w:r>
            </w:ins>
          </w:p>
        </w:tc>
      </w:tr>
      <w:tr w:rsidR="00982269" w:rsidRPr="00982269" w14:paraId="5D1BF365" w14:textId="5EEBFA38" w:rsidTr="00982269">
        <w:trPr>
          <w:trHeight w:val="773"/>
          <w:trPrChange w:id="487" w:author="Mullen (ESO), Paul J" w:date="2019-09-25T13:38:00Z">
            <w:trPr>
              <w:trHeight w:val="773"/>
            </w:trPr>
          </w:trPrChange>
        </w:trPr>
        <w:tc>
          <w:tcPr>
            <w:tcW w:w="1362" w:type="dxa"/>
            <w:vAlign w:val="bottom"/>
            <w:tcPrChange w:id="488" w:author="Mullen (ESO), Paul J" w:date="2019-09-25T13:38:00Z">
              <w:tcPr>
                <w:tcW w:w="1362" w:type="dxa"/>
                <w:vAlign w:val="bottom"/>
              </w:tcPr>
            </w:tcPrChange>
          </w:tcPr>
          <w:p w14:paraId="6D2CFDDC" w14:textId="77777777" w:rsidR="00982269" w:rsidRPr="00982269" w:rsidRDefault="00982269" w:rsidP="00982269">
            <w:pPr>
              <w:jc w:val="center"/>
              <w:rPr>
                <w:rFonts w:cs="Arial"/>
                <w:szCs w:val="20"/>
              </w:rPr>
            </w:pPr>
            <w:r w:rsidRPr="00982269">
              <w:rPr>
                <w:rFonts w:cs="Arial"/>
                <w:szCs w:val="20"/>
              </w:rPr>
              <w:t>Mike Kay</w:t>
            </w:r>
          </w:p>
        </w:tc>
        <w:tc>
          <w:tcPr>
            <w:tcW w:w="1495" w:type="dxa"/>
            <w:vAlign w:val="bottom"/>
            <w:tcPrChange w:id="489" w:author="Mullen (ESO), Paul J" w:date="2019-09-25T13:38:00Z">
              <w:tcPr>
                <w:tcW w:w="1495" w:type="dxa"/>
                <w:vAlign w:val="bottom"/>
              </w:tcPr>
            </w:tcPrChange>
          </w:tcPr>
          <w:p w14:paraId="7213D1B0" w14:textId="77777777" w:rsidR="00982269" w:rsidRPr="00982269" w:rsidRDefault="00982269" w:rsidP="00982269">
            <w:pPr>
              <w:jc w:val="center"/>
              <w:rPr>
                <w:rFonts w:cs="Arial"/>
                <w:szCs w:val="20"/>
              </w:rPr>
            </w:pPr>
            <w:r w:rsidRPr="00982269">
              <w:rPr>
                <w:rFonts w:cs="Arial"/>
                <w:szCs w:val="20"/>
              </w:rPr>
              <w:t>P2Anaylsis</w:t>
            </w:r>
          </w:p>
        </w:tc>
        <w:tc>
          <w:tcPr>
            <w:tcW w:w="1562" w:type="dxa"/>
            <w:vAlign w:val="bottom"/>
            <w:tcPrChange w:id="490" w:author="Mullen (ESO), Paul J" w:date="2019-09-25T13:38:00Z">
              <w:tcPr>
                <w:tcW w:w="1562" w:type="dxa"/>
                <w:vAlign w:val="bottom"/>
              </w:tcPr>
            </w:tcPrChange>
          </w:tcPr>
          <w:p w14:paraId="7D603502" w14:textId="77777777" w:rsidR="00982269" w:rsidRPr="00982269" w:rsidRDefault="00982269" w:rsidP="00982269">
            <w:pPr>
              <w:jc w:val="center"/>
              <w:rPr>
                <w:rFonts w:cs="Arial"/>
                <w:szCs w:val="20"/>
              </w:rPr>
            </w:pPr>
            <w:r w:rsidRPr="00982269">
              <w:rPr>
                <w:rFonts w:cs="Arial"/>
                <w:color w:val="000000"/>
                <w:szCs w:val="20"/>
              </w:rPr>
              <w:t>Workgroup member</w:t>
            </w:r>
          </w:p>
        </w:tc>
        <w:tc>
          <w:tcPr>
            <w:tcW w:w="651" w:type="dxa"/>
            <w:vAlign w:val="center"/>
            <w:tcPrChange w:id="491" w:author="Mullen (ESO), Paul J" w:date="2019-09-25T13:38:00Z">
              <w:tcPr>
                <w:tcW w:w="651" w:type="dxa"/>
                <w:vAlign w:val="center"/>
              </w:tcPr>
            </w:tcPrChange>
          </w:tcPr>
          <w:p w14:paraId="6EDE9977" w14:textId="77777777"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492" w:author="Mullen (ESO), Paul J" w:date="2019-09-25T13:38:00Z">
              <w:tcPr>
                <w:tcW w:w="567" w:type="dxa"/>
                <w:vAlign w:val="center"/>
              </w:tcPr>
            </w:tcPrChange>
          </w:tcPr>
          <w:p w14:paraId="6CB2614A" w14:textId="77777777"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493" w:author="Mullen (ESO), Paul J" w:date="2019-09-25T13:38:00Z">
              <w:tcPr>
                <w:tcW w:w="567" w:type="dxa"/>
                <w:vAlign w:val="center"/>
              </w:tcPr>
            </w:tcPrChange>
          </w:tcPr>
          <w:p w14:paraId="124B45DA" w14:textId="77777777" w:rsidR="00982269" w:rsidRPr="00982269" w:rsidRDefault="00982269" w:rsidP="00982269">
            <w:pPr>
              <w:jc w:val="center"/>
              <w:rPr>
                <w:rFonts w:cs="Arial"/>
                <w:color w:val="000000"/>
                <w:szCs w:val="20"/>
              </w:rPr>
            </w:pPr>
            <w:r w:rsidRPr="00982269">
              <w:rPr>
                <w:rFonts w:cs="Arial"/>
                <w:color w:val="000000"/>
                <w:szCs w:val="20"/>
              </w:rPr>
              <w:t>A</w:t>
            </w:r>
          </w:p>
        </w:tc>
        <w:tc>
          <w:tcPr>
            <w:tcW w:w="708" w:type="dxa"/>
            <w:vAlign w:val="center"/>
            <w:tcPrChange w:id="494" w:author="Mullen (ESO), Paul J" w:date="2019-09-25T13:38:00Z">
              <w:tcPr>
                <w:tcW w:w="708" w:type="dxa"/>
                <w:vAlign w:val="center"/>
              </w:tcPr>
            </w:tcPrChange>
          </w:tcPr>
          <w:p w14:paraId="6CC37A4F" w14:textId="77777777"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495" w:author="Mullen (ESO), Paul J" w:date="2019-09-25T13:38:00Z">
              <w:tcPr>
                <w:tcW w:w="567" w:type="dxa"/>
                <w:vAlign w:val="center"/>
              </w:tcPr>
            </w:tcPrChange>
          </w:tcPr>
          <w:p w14:paraId="223818CB" w14:textId="1EBAEAE9"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496" w:author="Mullen (ESO), Paul J" w:date="2019-09-25T13:38:00Z">
              <w:tcPr>
                <w:tcW w:w="567" w:type="dxa"/>
                <w:vAlign w:val="center"/>
              </w:tcPr>
            </w:tcPrChange>
          </w:tcPr>
          <w:p w14:paraId="5E4AFDDB" w14:textId="237068AB"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497" w:author="Mullen (ESO), Paul J" w:date="2019-09-25T13:38:00Z">
              <w:tcPr>
                <w:tcW w:w="567" w:type="dxa"/>
                <w:vAlign w:val="center"/>
              </w:tcPr>
            </w:tcPrChange>
          </w:tcPr>
          <w:p w14:paraId="2E7683EA" w14:textId="6502F30E"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498" w:author="Mullen (ESO), Paul J" w:date="2019-09-25T13:38:00Z">
              <w:tcPr>
                <w:tcW w:w="567" w:type="dxa"/>
                <w:vAlign w:val="center"/>
              </w:tcPr>
            </w:tcPrChange>
          </w:tcPr>
          <w:p w14:paraId="065387F0" w14:textId="4C2B73DF" w:rsidR="00982269" w:rsidRPr="00982269" w:rsidRDefault="00982269" w:rsidP="00982269">
            <w:pPr>
              <w:jc w:val="center"/>
              <w:rPr>
                <w:rFonts w:cs="Arial"/>
                <w:color w:val="000000"/>
                <w:szCs w:val="20"/>
              </w:rPr>
            </w:pPr>
            <w:ins w:id="499" w:author="Mullen (ESO), Paul J" w:date="2019-09-25T13:36:00Z">
              <w:r w:rsidRPr="00982269">
                <w:rPr>
                  <w:rFonts w:cs="Arial"/>
                  <w:color w:val="000000"/>
                  <w:szCs w:val="20"/>
                </w:rPr>
                <w:t>A</w:t>
              </w:r>
            </w:ins>
          </w:p>
        </w:tc>
      </w:tr>
      <w:tr w:rsidR="00982269" w:rsidRPr="00982269" w14:paraId="392036AB" w14:textId="616503E1" w:rsidTr="00982269">
        <w:trPr>
          <w:trHeight w:val="880"/>
          <w:trPrChange w:id="500" w:author="Mullen (ESO), Paul J" w:date="2019-09-25T13:38:00Z">
            <w:trPr>
              <w:trHeight w:val="880"/>
            </w:trPr>
          </w:trPrChange>
        </w:trPr>
        <w:tc>
          <w:tcPr>
            <w:tcW w:w="1362" w:type="dxa"/>
            <w:vAlign w:val="bottom"/>
            <w:tcPrChange w:id="501" w:author="Mullen (ESO), Paul J" w:date="2019-09-25T13:38:00Z">
              <w:tcPr>
                <w:tcW w:w="1362" w:type="dxa"/>
                <w:vAlign w:val="bottom"/>
              </w:tcPr>
            </w:tcPrChange>
          </w:tcPr>
          <w:p w14:paraId="145546C1" w14:textId="77777777" w:rsidR="00982269" w:rsidRPr="00982269" w:rsidRDefault="00982269" w:rsidP="00982269">
            <w:pPr>
              <w:jc w:val="center"/>
              <w:rPr>
                <w:rFonts w:cs="Arial"/>
                <w:szCs w:val="20"/>
              </w:rPr>
            </w:pPr>
            <w:r w:rsidRPr="00982269">
              <w:rPr>
                <w:rFonts w:cs="Arial"/>
                <w:szCs w:val="20"/>
              </w:rPr>
              <w:t>Liqui Han</w:t>
            </w:r>
          </w:p>
        </w:tc>
        <w:tc>
          <w:tcPr>
            <w:tcW w:w="1495" w:type="dxa"/>
            <w:vAlign w:val="bottom"/>
            <w:tcPrChange w:id="502" w:author="Mullen (ESO), Paul J" w:date="2019-09-25T13:38:00Z">
              <w:tcPr>
                <w:tcW w:w="1495" w:type="dxa"/>
                <w:vAlign w:val="bottom"/>
              </w:tcPr>
            </w:tcPrChange>
          </w:tcPr>
          <w:p w14:paraId="26882485" w14:textId="2A63210D" w:rsidR="00982269" w:rsidRPr="00982269" w:rsidRDefault="00982269" w:rsidP="00982269">
            <w:pPr>
              <w:jc w:val="center"/>
              <w:rPr>
                <w:rFonts w:cs="Arial"/>
                <w:szCs w:val="20"/>
              </w:rPr>
            </w:pPr>
            <w:r w:rsidRPr="00982269">
              <w:rPr>
                <w:rFonts w:cs="Arial"/>
                <w:szCs w:val="20"/>
              </w:rPr>
              <w:t>RWE Generation UK</w:t>
            </w:r>
          </w:p>
        </w:tc>
        <w:tc>
          <w:tcPr>
            <w:tcW w:w="1562" w:type="dxa"/>
            <w:vAlign w:val="bottom"/>
            <w:tcPrChange w:id="503" w:author="Mullen (ESO), Paul J" w:date="2019-09-25T13:38:00Z">
              <w:tcPr>
                <w:tcW w:w="1562" w:type="dxa"/>
                <w:vAlign w:val="bottom"/>
              </w:tcPr>
            </w:tcPrChange>
          </w:tcPr>
          <w:p w14:paraId="4FEDC3F4" w14:textId="77777777" w:rsidR="00982269" w:rsidRPr="00982269" w:rsidRDefault="00982269" w:rsidP="00982269">
            <w:pPr>
              <w:jc w:val="center"/>
              <w:rPr>
                <w:rFonts w:cs="Arial"/>
                <w:szCs w:val="20"/>
              </w:rPr>
            </w:pPr>
            <w:r w:rsidRPr="00982269">
              <w:rPr>
                <w:rFonts w:cs="Arial"/>
                <w:color w:val="000000"/>
                <w:szCs w:val="20"/>
              </w:rPr>
              <w:t>Workgroup member</w:t>
            </w:r>
          </w:p>
        </w:tc>
        <w:tc>
          <w:tcPr>
            <w:tcW w:w="651" w:type="dxa"/>
            <w:vAlign w:val="center"/>
            <w:tcPrChange w:id="504" w:author="Mullen (ESO), Paul J" w:date="2019-09-25T13:38:00Z">
              <w:tcPr>
                <w:tcW w:w="651" w:type="dxa"/>
                <w:vAlign w:val="center"/>
              </w:tcPr>
            </w:tcPrChange>
          </w:tcPr>
          <w:p w14:paraId="6F8345F9" w14:textId="26FD871F" w:rsidR="00982269" w:rsidRPr="00982269" w:rsidRDefault="00982269" w:rsidP="00982269">
            <w:pPr>
              <w:jc w:val="center"/>
              <w:rPr>
                <w:rFonts w:cs="Arial"/>
                <w:color w:val="000000"/>
                <w:szCs w:val="20"/>
              </w:rPr>
            </w:pPr>
            <w:r w:rsidRPr="00982269">
              <w:rPr>
                <w:rFonts w:cs="Arial"/>
                <w:color w:val="000000"/>
                <w:szCs w:val="20"/>
              </w:rPr>
              <w:t>A</w:t>
            </w:r>
            <w:ins w:id="505" w:author="Mullen (ESO), Paul J" w:date="2019-09-25T13:37:00Z">
              <w:r>
                <w:rPr>
                  <w:rFonts w:cs="Arial"/>
                  <w:color w:val="000000"/>
                  <w:szCs w:val="20"/>
                </w:rPr>
                <w:t>O</w:t>
              </w:r>
            </w:ins>
            <w:del w:id="506" w:author="Mullen (ESO), Paul J" w:date="2019-09-25T13:37:00Z">
              <w:r w:rsidRPr="00982269" w:rsidDel="00982269">
                <w:rPr>
                  <w:rFonts w:cs="Arial"/>
                  <w:color w:val="000000"/>
                  <w:szCs w:val="20"/>
                </w:rPr>
                <w:delText xml:space="preserve"> (observer)</w:delText>
              </w:r>
            </w:del>
          </w:p>
        </w:tc>
        <w:tc>
          <w:tcPr>
            <w:tcW w:w="567" w:type="dxa"/>
            <w:vAlign w:val="center"/>
            <w:tcPrChange w:id="507" w:author="Mullen (ESO), Paul J" w:date="2019-09-25T13:38:00Z">
              <w:tcPr>
                <w:tcW w:w="567" w:type="dxa"/>
                <w:vAlign w:val="center"/>
              </w:tcPr>
            </w:tcPrChange>
          </w:tcPr>
          <w:p w14:paraId="1A205599" w14:textId="77777777"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508" w:author="Mullen (ESO), Paul J" w:date="2019-09-25T13:38:00Z">
              <w:tcPr>
                <w:tcW w:w="567" w:type="dxa"/>
                <w:vAlign w:val="center"/>
              </w:tcPr>
            </w:tcPrChange>
          </w:tcPr>
          <w:p w14:paraId="65809709" w14:textId="77777777" w:rsidR="00982269" w:rsidRPr="00982269" w:rsidRDefault="00982269" w:rsidP="00982269">
            <w:pPr>
              <w:jc w:val="center"/>
              <w:rPr>
                <w:rFonts w:cs="Arial"/>
                <w:color w:val="000000"/>
                <w:szCs w:val="20"/>
              </w:rPr>
            </w:pPr>
            <w:r w:rsidRPr="00982269">
              <w:rPr>
                <w:rFonts w:cs="Arial"/>
                <w:color w:val="000000"/>
                <w:szCs w:val="20"/>
              </w:rPr>
              <w:t>X</w:t>
            </w:r>
          </w:p>
        </w:tc>
        <w:tc>
          <w:tcPr>
            <w:tcW w:w="708" w:type="dxa"/>
            <w:vAlign w:val="center"/>
            <w:tcPrChange w:id="509" w:author="Mullen (ESO), Paul J" w:date="2019-09-25T13:38:00Z">
              <w:tcPr>
                <w:tcW w:w="708" w:type="dxa"/>
                <w:vAlign w:val="center"/>
              </w:tcPr>
            </w:tcPrChange>
          </w:tcPr>
          <w:p w14:paraId="112F26EA" w14:textId="77777777" w:rsidR="00982269" w:rsidRPr="00982269" w:rsidRDefault="00982269" w:rsidP="00982269">
            <w:pPr>
              <w:jc w:val="center"/>
              <w:rPr>
                <w:rFonts w:cs="Arial"/>
                <w:color w:val="000000"/>
                <w:szCs w:val="20"/>
              </w:rPr>
            </w:pPr>
            <w:r w:rsidRPr="00982269">
              <w:rPr>
                <w:rFonts w:cs="Arial"/>
                <w:color w:val="000000"/>
                <w:szCs w:val="20"/>
              </w:rPr>
              <w:t>X</w:t>
            </w:r>
          </w:p>
        </w:tc>
        <w:tc>
          <w:tcPr>
            <w:tcW w:w="567" w:type="dxa"/>
            <w:vAlign w:val="center"/>
            <w:tcPrChange w:id="510" w:author="Mullen (ESO), Paul J" w:date="2019-09-25T13:38:00Z">
              <w:tcPr>
                <w:tcW w:w="567" w:type="dxa"/>
                <w:vAlign w:val="center"/>
              </w:tcPr>
            </w:tcPrChange>
          </w:tcPr>
          <w:p w14:paraId="58F48F09" w14:textId="68AD4F79"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511" w:author="Mullen (ESO), Paul J" w:date="2019-09-25T13:38:00Z">
              <w:tcPr>
                <w:tcW w:w="567" w:type="dxa"/>
                <w:vAlign w:val="center"/>
              </w:tcPr>
            </w:tcPrChange>
          </w:tcPr>
          <w:p w14:paraId="6BB6139A" w14:textId="0A03FA48"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512" w:author="Mullen (ESO), Paul J" w:date="2019-09-25T13:38:00Z">
              <w:tcPr>
                <w:tcW w:w="567" w:type="dxa"/>
                <w:vAlign w:val="center"/>
              </w:tcPr>
            </w:tcPrChange>
          </w:tcPr>
          <w:p w14:paraId="4FDB8A94" w14:textId="4EA1E102" w:rsidR="00982269" w:rsidRPr="00982269" w:rsidRDefault="00982269" w:rsidP="00982269">
            <w:pPr>
              <w:jc w:val="center"/>
              <w:rPr>
                <w:rFonts w:cs="Arial"/>
                <w:color w:val="000000"/>
                <w:szCs w:val="20"/>
              </w:rPr>
            </w:pPr>
            <w:r w:rsidRPr="00982269">
              <w:rPr>
                <w:rFonts w:cs="Arial"/>
                <w:color w:val="000000"/>
                <w:szCs w:val="20"/>
              </w:rPr>
              <w:t>X</w:t>
            </w:r>
          </w:p>
        </w:tc>
        <w:tc>
          <w:tcPr>
            <w:tcW w:w="567" w:type="dxa"/>
            <w:vAlign w:val="center"/>
            <w:tcPrChange w:id="513" w:author="Mullen (ESO), Paul J" w:date="2019-09-25T13:38:00Z">
              <w:tcPr>
                <w:tcW w:w="567" w:type="dxa"/>
                <w:vAlign w:val="center"/>
              </w:tcPr>
            </w:tcPrChange>
          </w:tcPr>
          <w:p w14:paraId="0E89E0DE" w14:textId="3A092268" w:rsidR="00982269" w:rsidRPr="00982269" w:rsidRDefault="00982269" w:rsidP="00982269">
            <w:pPr>
              <w:jc w:val="center"/>
              <w:rPr>
                <w:rFonts w:cs="Arial"/>
                <w:color w:val="000000"/>
                <w:szCs w:val="20"/>
              </w:rPr>
            </w:pPr>
            <w:ins w:id="514" w:author="Mullen (ESO), Paul J" w:date="2019-09-25T13:36:00Z">
              <w:r w:rsidRPr="00982269">
                <w:rPr>
                  <w:rFonts w:cs="Arial"/>
                  <w:color w:val="000000"/>
                  <w:szCs w:val="20"/>
                </w:rPr>
                <w:t>X</w:t>
              </w:r>
            </w:ins>
          </w:p>
        </w:tc>
      </w:tr>
      <w:tr w:rsidR="00982269" w:rsidRPr="00982269" w14:paraId="1265156B" w14:textId="2D594498" w:rsidTr="00982269">
        <w:trPr>
          <w:trHeight w:val="773"/>
          <w:trPrChange w:id="515" w:author="Mullen (ESO), Paul J" w:date="2019-09-25T13:38:00Z">
            <w:trPr>
              <w:trHeight w:val="773"/>
            </w:trPr>
          </w:trPrChange>
        </w:trPr>
        <w:tc>
          <w:tcPr>
            <w:tcW w:w="1362" w:type="dxa"/>
            <w:vAlign w:val="bottom"/>
            <w:tcPrChange w:id="516" w:author="Mullen (ESO), Paul J" w:date="2019-09-25T13:38:00Z">
              <w:tcPr>
                <w:tcW w:w="1362" w:type="dxa"/>
                <w:vAlign w:val="bottom"/>
              </w:tcPr>
            </w:tcPrChange>
          </w:tcPr>
          <w:p w14:paraId="23DE1544" w14:textId="77777777" w:rsidR="00982269" w:rsidRPr="00982269" w:rsidRDefault="00982269" w:rsidP="00982269">
            <w:pPr>
              <w:jc w:val="center"/>
              <w:rPr>
                <w:rFonts w:cs="Arial"/>
                <w:szCs w:val="20"/>
              </w:rPr>
            </w:pPr>
            <w:r w:rsidRPr="00982269">
              <w:rPr>
                <w:rFonts w:cs="Arial"/>
                <w:szCs w:val="20"/>
              </w:rPr>
              <w:t>Paul Youngman</w:t>
            </w:r>
          </w:p>
        </w:tc>
        <w:tc>
          <w:tcPr>
            <w:tcW w:w="1495" w:type="dxa"/>
            <w:vAlign w:val="bottom"/>
            <w:tcPrChange w:id="517" w:author="Mullen (ESO), Paul J" w:date="2019-09-25T13:38:00Z">
              <w:tcPr>
                <w:tcW w:w="1495" w:type="dxa"/>
                <w:vAlign w:val="bottom"/>
              </w:tcPr>
            </w:tcPrChange>
          </w:tcPr>
          <w:p w14:paraId="19E28EB3" w14:textId="77777777" w:rsidR="00982269" w:rsidRPr="00982269" w:rsidRDefault="00982269" w:rsidP="00982269">
            <w:pPr>
              <w:jc w:val="center"/>
              <w:rPr>
                <w:rFonts w:cs="Arial"/>
                <w:szCs w:val="20"/>
              </w:rPr>
            </w:pPr>
            <w:r w:rsidRPr="00982269">
              <w:rPr>
                <w:rFonts w:cs="Arial"/>
                <w:szCs w:val="20"/>
              </w:rPr>
              <w:t>Drax Power Ltd</w:t>
            </w:r>
          </w:p>
        </w:tc>
        <w:tc>
          <w:tcPr>
            <w:tcW w:w="1562" w:type="dxa"/>
            <w:vAlign w:val="bottom"/>
            <w:tcPrChange w:id="518" w:author="Mullen (ESO), Paul J" w:date="2019-09-25T13:38:00Z">
              <w:tcPr>
                <w:tcW w:w="1562" w:type="dxa"/>
                <w:vAlign w:val="bottom"/>
              </w:tcPr>
            </w:tcPrChange>
          </w:tcPr>
          <w:p w14:paraId="238916F6" w14:textId="77777777" w:rsidR="00982269" w:rsidRPr="00982269" w:rsidRDefault="00982269" w:rsidP="00982269">
            <w:pPr>
              <w:jc w:val="center"/>
              <w:rPr>
                <w:rFonts w:cs="Arial"/>
                <w:szCs w:val="20"/>
              </w:rPr>
            </w:pPr>
            <w:r w:rsidRPr="00982269">
              <w:rPr>
                <w:rFonts w:cs="Arial"/>
                <w:color w:val="000000"/>
                <w:szCs w:val="20"/>
              </w:rPr>
              <w:t>Workgroup member</w:t>
            </w:r>
          </w:p>
        </w:tc>
        <w:tc>
          <w:tcPr>
            <w:tcW w:w="651" w:type="dxa"/>
            <w:vAlign w:val="center"/>
            <w:tcPrChange w:id="519" w:author="Mullen (ESO), Paul J" w:date="2019-09-25T13:38:00Z">
              <w:tcPr>
                <w:tcW w:w="651" w:type="dxa"/>
                <w:vAlign w:val="center"/>
              </w:tcPr>
            </w:tcPrChange>
          </w:tcPr>
          <w:p w14:paraId="5D429C1B" w14:textId="77777777" w:rsidR="00982269" w:rsidRPr="00982269" w:rsidRDefault="00982269" w:rsidP="00982269">
            <w:pPr>
              <w:jc w:val="center"/>
              <w:rPr>
                <w:rFonts w:cs="Arial"/>
                <w:color w:val="000000"/>
                <w:szCs w:val="20"/>
              </w:rPr>
            </w:pPr>
            <w:r w:rsidRPr="00982269">
              <w:rPr>
                <w:rFonts w:cs="Arial"/>
                <w:color w:val="000000"/>
                <w:szCs w:val="20"/>
              </w:rPr>
              <w:t>X</w:t>
            </w:r>
          </w:p>
        </w:tc>
        <w:tc>
          <w:tcPr>
            <w:tcW w:w="567" w:type="dxa"/>
            <w:vAlign w:val="center"/>
            <w:tcPrChange w:id="520" w:author="Mullen (ESO), Paul J" w:date="2019-09-25T13:38:00Z">
              <w:tcPr>
                <w:tcW w:w="567" w:type="dxa"/>
                <w:vAlign w:val="center"/>
              </w:tcPr>
            </w:tcPrChange>
          </w:tcPr>
          <w:p w14:paraId="5F6B8F40" w14:textId="77777777"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521" w:author="Mullen (ESO), Paul J" w:date="2019-09-25T13:38:00Z">
              <w:tcPr>
                <w:tcW w:w="567" w:type="dxa"/>
                <w:vAlign w:val="center"/>
              </w:tcPr>
            </w:tcPrChange>
          </w:tcPr>
          <w:p w14:paraId="3C63631E" w14:textId="77777777" w:rsidR="00982269" w:rsidRPr="00982269" w:rsidRDefault="00982269" w:rsidP="00982269">
            <w:pPr>
              <w:jc w:val="center"/>
              <w:rPr>
                <w:rFonts w:cs="Arial"/>
                <w:color w:val="000000"/>
                <w:szCs w:val="20"/>
              </w:rPr>
            </w:pPr>
            <w:r w:rsidRPr="00982269">
              <w:rPr>
                <w:rFonts w:cs="Arial"/>
                <w:color w:val="000000"/>
                <w:szCs w:val="20"/>
              </w:rPr>
              <w:t>A</w:t>
            </w:r>
          </w:p>
        </w:tc>
        <w:tc>
          <w:tcPr>
            <w:tcW w:w="708" w:type="dxa"/>
            <w:vAlign w:val="center"/>
            <w:tcPrChange w:id="522" w:author="Mullen (ESO), Paul J" w:date="2019-09-25T13:38:00Z">
              <w:tcPr>
                <w:tcW w:w="708" w:type="dxa"/>
                <w:vAlign w:val="center"/>
              </w:tcPr>
            </w:tcPrChange>
          </w:tcPr>
          <w:p w14:paraId="4BDE39B5" w14:textId="77777777"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523" w:author="Mullen (ESO), Paul J" w:date="2019-09-25T13:38:00Z">
              <w:tcPr>
                <w:tcW w:w="567" w:type="dxa"/>
                <w:vAlign w:val="center"/>
              </w:tcPr>
            </w:tcPrChange>
          </w:tcPr>
          <w:p w14:paraId="2758BD5B" w14:textId="46EA622B"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524" w:author="Mullen (ESO), Paul J" w:date="2019-09-25T13:38:00Z">
              <w:tcPr>
                <w:tcW w:w="567" w:type="dxa"/>
                <w:vAlign w:val="center"/>
              </w:tcPr>
            </w:tcPrChange>
          </w:tcPr>
          <w:p w14:paraId="7BB1C31A" w14:textId="79A175EF" w:rsidR="00982269" w:rsidRPr="00982269" w:rsidRDefault="00982269" w:rsidP="00982269">
            <w:pPr>
              <w:jc w:val="center"/>
              <w:rPr>
                <w:rFonts w:cs="Arial"/>
                <w:color w:val="000000"/>
                <w:szCs w:val="20"/>
              </w:rPr>
            </w:pPr>
            <w:r w:rsidRPr="00982269">
              <w:rPr>
                <w:rFonts w:cs="Arial"/>
                <w:color w:val="000000"/>
                <w:szCs w:val="20"/>
              </w:rPr>
              <w:t>X</w:t>
            </w:r>
          </w:p>
        </w:tc>
        <w:tc>
          <w:tcPr>
            <w:tcW w:w="567" w:type="dxa"/>
            <w:vAlign w:val="center"/>
            <w:tcPrChange w:id="525" w:author="Mullen (ESO), Paul J" w:date="2019-09-25T13:38:00Z">
              <w:tcPr>
                <w:tcW w:w="567" w:type="dxa"/>
                <w:vAlign w:val="center"/>
              </w:tcPr>
            </w:tcPrChange>
          </w:tcPr>
          <w:p w14:paraId="6B78EAD4" w14:textId="12D37B36"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526" w:author="Mullen (ESO), Paul J" w:date="2019-09-25T13:38:00Z">
              <w:tcPr>
                <w:tcW w:w="567" w:type="dxa"/>
                <w:vAlign w:val="center"/>
              </w:tcPr>
            </w:tcPrChange>
          </w:tcPr>
          <w:p w14:paraId="21FC17E3" w14:textId="3B03894E" w:rsidR="00982269" w:rsidRPr="00982269" w:rsidRDefault="00982269" w:rsidP="00982269">
            <w:pPr>
              <w:jc w:val="center"/>
              <w:rPr>
                <w:rFonts w:cs="Arial"/>
                <w:color w:val="000000"/>
                <w:szCs w:val="20"/>
              </w:rPr>
            </w:pPr>
            <w:ins w:id="527" w:author="Mullen (ESO), Paul J" w:date="2019-09-25T13:39:00Z">
              <w:r>
                <w:rPr>
                  <w:rFonts w:cs="Arial"/>
                  <w:color w:val="000000"/>
                  <w:szCs w:val="20"/>
                </w:rPr>
                <w:t>X</w:t>
              </w:r>
            </w:ins>
          </w:p>
        </w:tc>
      </w:tr>
      <w:tr w:rsidR="00982269" w:rsidRPr="00982269" w14:paraId="3B472A11" w14:textId="77777777" w:rsidTr="00982269">
        <w:trPr>
          <w:trHeight w:val="1075"/>
          <w:ins w:id="528" w:author="Mullen (ESO), Paul J" w:date="2019-09-25T13:39:00Z"/>
        </w:trPr>
        <w:tc>
          <w:tcPr>
            <w:tcW w:w="1362" w:type="dxa"/>
            <w:vAlign w:val="bottom"/>
          </w:tcPr>
          <w:p w14:paraId="38280344" w14:textId="2F6D0102" w:rsidR="00982269" w:rsidRPr="00982269" w:rsidRDefault="00982269" w:rsidP="00982269">
            <w:pPr>
              <w:jc w:val="center"/>
              <w:rPr>
                <w:ins w:id="529" w:author="Mullen (ESO), Paul J" w:date="2019-09-25T13:39:00Z"/>
                <w:rFonts w:cs="Arial"/>
                <w:szCs w:val="20"/>
              </w:rPr>
            </w:pPr>
            <w:ins w:id="530" w:author="Mullen (ESO), Paul J" w:date="2019-09-25T13:39:00Z">
              <w:r>
                <w:rPr>
                  <w:rFonts w:cs="Arial"/>
                  <w:szCs w:val="20"/>
                </w:rPr>
                <w:t>Joshua Logan</w:t>
              </w:r>
            </w:ins>
          </w:p>
        </w:tc>
        <w:tc>
          <w:tcPr>
            <w:tcW w:w="1495" w:type="dxa"/>
            <w:vAlign w:val="bottom"/>
          </w:tcPr>
          <w:p w14:paraId="72120BCF" w14:textId="16CDE474" w:rsidR="00982269" w:rsidRPr="00982269" w:rsidRDefault="00982269" w:rsidP="00982269">
            <w:pPr>
              <w:jc w:val="center"/>
              <w:rPr>
                <w:ins w:id="531" w:author="Mullen (ESO), Paul J" w:date="2019-09-25T13:39:00Z"/>
                <w:rFonts w:cs="Arial"/>
                <w:szCs w:val="20"/>
              </w:rPr>
            </w:pPr>
            <w:ins w:id="532" w:author="Mullen (ESO), Paul J" w:date="2019-09-25T13:39:00Z">
              <w:r w:rsidRPr="00982269">
                <w:rPr>
                  <w:rFonts w:cs="Arial"/>
                  <w:szCs w:val="20"/>
                </w:rPr>
                <w:t>Drax Power Ltd</w:t>
              </w:r>
            </w:ins>
          </w:p>
        </w:tc>
        <w:tc>
          <w:tcPr>
            <w:tcW w:w="1562" w:type="dxa"/>
            <w:vAlign w:val="bottom"/>
          </w:tcPr>
          <w:p w14:paraId="395C08AC" w14:textId="5CCA54CD" w:rsidR="00982269" w:rsidRPr="00982269" w:rsidRDefault="00982269" w:rsidP="00982269">
            <w:pPr>
              <w:jc w:val="center"/>
              <w:rPr>
                <w:ins w:id="533" w:author="Mullen (ESO), Paul J" w:date="2019-09-25T13:39:00Z"/>
                <w:rFonts w:cs="Arial"/>
                <w:color w:val="000000"/>
                <w:szCs w:val="20"/>
              </w:rPr>
            </w:pPr>
            <w:ins w:id="534" w:author="Mullen (ESO), Paul J" w:date="2019-09-25T13:39:00Z">
              <w:r>
                <w:rPr>
                  <w:rFonts w:cs="Arial"/>
                  <w:color w:val="000000"/>
                  <w:szCs w:val="20"/>
                </w:rPr>
                <w:t>Alternate Member for Paul Youngman</w:t>
              </w:r>
            </w:ins>
          </w:p>
        </w:tc>
        <w:tc>
          <w:tcPr>
            <w:tcW w:w="651" w:type="dxa"/>
            <w:vAlign w:val="center"/>
          </w:tcPr>
          <w:p w14:paraId="1AC58DB9" w14:textId="1DFD9A00" w:rsidR="00982269" w:rsidRPr="00982269" w:rsidRDefault="00982269" w:rsidP="00982269">
            <w:pPr>
              <w:jc w:val="center"/>
              <w:rPr>
                <w:ins w:id="535" w:author="Mullen (ESO), Paul J" w:date="2019-09-25T13:39:00Z"/>
                <w:rFonts w:cs="Arial"/>
                <w:color w:val="000000"/>
                <w:szCs w:val="20"/>
              </w:rPr>
            </w:pPr>
            <w:ins w:id="536" w:author="Mullen (ESO), Paul J" w:date="2019-09-25T13:39:00Z">
              <w:r w:rsidRPr="00982269">
                <w:rPr>
                  <w:rFonts w:cs="Arial"/>
                  <w:color w:val="000000"/>
                  <w:szCs w:val="20"/>
                </w:rPr>
                <w:t>X</w:t>
              </w:r>
            </w:ins>
          </w:p>
        </w:tc>
        <w:tc>
          <w:tcPr>
            <w:tcW w:w="567" w:type="dxa"/>
            <w:vAlign w:val="center"/>
          </w:tcPr>
          <w:p w14:paraId="27DAA084" w14:textId="72EA3E03" w:rsidR="00982269" w:rsidRPr="00982269" w:rsidRDefault="00982269" w:rsidP="00982269">
            <w:pPr>
              <w:jc w:val="center"/>
              <w:rPr>
                <w:ins w:id="537" w:author="Mullen (ESO), Paul J" w:date="2019-09-25T13:39:00Z"/>
                <w:rFonts w:cs="Arial"/>
                <w:color w:val="000000"/>
                <w:szCs w:val="20"/>
              </w:rPr>
            </w:pPr>
            <w:ins w:id="538" w:author="Mullen (ESO), Paul J" w:date="2019-09-25T13:39:00Z">
              <w:r>
                <w:rPr>
                  <w:rFonts w:cs="Arial"/>
                  <w:color w:val="000000"/>
                  <w:szCs w:val="20"/>
                </w:rPr>
                <w:t>X</w:t>
              </w:r>
            </w:ins>
          </w:p>
        </w:tc>
        <w:tc>
          <w:tcPr>
            <w:tcW w:w="567" w:type="dxa"/>
            <w:vAlign w:val="center"/>
          </w:tcPr>
          <w:p w14:paraId="094CA52C" w14:textId="69F41622" w:rsidR="00982269" w:rsidRPr="00982269" w:rsidRDefault="00982269" w:rsidP="00982269">
            <w:pPr>
              <w:jc w:val="center"/>
              <w:rPr>
                <w:ins w:id="539" w:author="Mullen (ESO), Paul J" w:date="2019-09-25T13:39:00Z"/>
                <w:rFonts w:cs="Arial"/>
                <w:color w:val="000000"/>
                <w:szCs w:val="20"/>
              </w:rPr>
            </w:pPr>
            <w:ins w:id="540" w:author="Mullen (ESO), Paul J" w:date="2019-09-25T13:39:00Z">
              <w:r>
                <w:rPr>
                  <w:rFonts w:cs="Arial"/>
                  <w:color w:val="000000"/>
                  <w:szCs w:val="20"/>
                </w:rPr>
                <w:t>X</w:t>
              </w:r>
            </w:ins>
          </w:p>
        </w:tc>
        <w:tc>
          <w:tcPr>
            <w:tcW w:w="708" w:type="dxa"/>
            <w:vAlign w:val="center"/>
          </w:tcPr>
          <w:p w14:paraId="5C694BD2" w14:textId="294D50FD" w:rsidR="00982269" w:rsidRPr="00982269" w:rsidRDefault="00982269" w:rsidP="00982269">
            <w:pPr>
              <w:jc w:val="center"/>
              <w:rPr>
                <w:ins w:id="541" w:author="Mullen (ESO), Paul J" w:date="2019-09-25T13:39:00Z"/>
                <w:rFonts w:cs="Arial"/>
                <w:color w:val="000000"/>
                <w:szCs w:val="20"/>
              </w:rPr>
            </w:pPr>
            <w:ins w:id="542" w:author="Mullen (ESO), Paul J" w:date="2019-09-25T13:39:00Z">
              <w:r>
                <w:rPr>
                  <w:rFonts w:cs="Arial"/>
                  <w:color w:val="000000"/>
                  <w:szCs w:val="20"/>
                </w:rPr>
                <w:t>X</w:t>
              </w:r>
            </w:ins>
          </w:p>
        </w:tc>
        <w:tc>
          <w:tcPr>
            <w:tcW w:w="567" w:type="dxa"/>
            <w:vAlign w:val="center"/>
          </w:tcPr>
          <w:p w14:paraId="4E8E9207" w14:textId="095E2040" w:rsidR="00982269" w:rsidRPr="00982269" w:rsidRDefault="00982269" w:rsidP="00982269">
            <w:pPr>
              <w:jc w:val="center"/>
              <w:rPr>
                <w:ins w:id="543" w:author="Mullen (ESO), Paul J" w:date="2019-09-25T13:39:00Z"/>
                <w:rFonts w:cs="Arial"/>
                <w:color w:val="000000"/>
                <w:szCs w:val="20"/>
              </w:rPr>
            </w:pPr>
            <w:ins w:id="544" w:author="Mullen (ESO), Paul J" w:date="2019-09-25T13:39:00Z">
              <w:r>
                <w:rPr>
                  <w:rFonts w:cs="Arial"/>
                  <w:color w:val="000000"/>
                  <w:szCs w:val="20"/>
                </w:rPr>
                <w:t>X</w:t>
              </w:r>
            </w:ins>
          </w:p>
        </w:tc>
        <w:tc>
          <w:tcPr>
            <w:tcW w:w="567" w:type="dxa"/>
            <w:vAlign w:val="center"/>
          </w:tcPr>
          <w:p w14:paraId="4E84EF1C" w14:textId="2F7FDAD5" w:rsidR="00982269" w:rsidRPr="00982269" w:rsidRDefault="00982269" w:rsidP="00982269">
            <w:pPr>
              <w:jc w:val="center"/>
              <w:rPr>
                <w:ins w:id="545" w:author="Mullen (ESO), Paul J" w:date="2019-09-25T13:39:00Z"/>
                <w:rFonts w:cs="Arial"/>
                <w:color w:val="000000"/>
                <w:szCs w:val="20"/>
              </w:rPr>
            </w:pPr>
            <w:ins w:id="546" w:author="Mullen (ESO), Paul J" w:date="2019-09-25T13:39:00Z">
              <w:r w:rsidRPr="00982269">
                <w:rPr>
                  <w:rFonts w:cs="Arial"/>
                  <w:color w:val="000000"/>
                  <w:szCs w:val="20"/>
                </w:rPr>
                <w:t>X</w:t>
              </w:r>
            </w:ins>
          </w:p>
        </w:tc>
        <w:tc>
          <w:tcPr>
            <w:tcW w:w="567" w:type="dxa"/>
            <w:vAlign w:val="center"/>
          </w:tcPr>
          <w:p w14:paraId="5CD5D378" w14:textId="58050D61" w:rsidR="00982269" w:rsidRPr="00982269" w:rsidRDefault="00982269" w:rsidP="00982269">
            <w:pPr>
              <w:jc w:val="center"/>
              <w:rPr>
                <w:ins w:id="547" w:author="Mullen (ESO), Paul J" w:date="2019-09-25T13:39:00Z"/>
                <w:rFonts w:cs="Arial"/>
                <w:color w:val="000000"/>
                <w:szCs w:val="20"/>
              </w:rPr>
            </w:pPr>
            <w:ins w:id="548" w:author="Mullen (ESO), Paul J" w:date="2019-09-25T13:40:00Z">
              <w:r>
                <w:rPr>
                  <w:rFonts w:cs="Arial"/>
                  <w:color w:val="000000"/>
                  <w:szCs w:val="20"/>
                </w:rPr>
                <w:t>X</w:t>
              </w:r>
            </w:ins>
          </w:p>
        </w:tc>
        <w:tc>
          <w:tcPr>
            <w:tcW w:w="567" w:type="dxa"/>
            <w:vAlign w:val="center"/>
          </w:tcPr>
          <w:p w14:paraId="121E9BAE" w14:textId="21B99639" w:rsidR="00982269" w:rsidRPr="00982269" w:rsidRDefault="00982269" w:rsidP="00982269">
            <w:pPr>
              <w:jc w:val="center"/>
              <w:rPr>
                <w:ins w:id="549" w:author="Mullen (ESO), Paul J" w:date="2019-09-25T13:39:00Z"/>
                <w:rFonts w:cs="Arial"/>
                <w:color w:val="000000"/>
                <w:szCs w:val="20"/>
              </w:rPr>
            </w:pPr>
            <w:ins w:id="550" w:author="Mullen (ESO), Paul J" w:date="2019-09-25T13:40:00Z">
              <w:r>
                <w:rPr>
                  <w:rFonts w:cs="Arial"/>
                  <w:color w:val="000000"/>
                  <w:szCs w:val="20"/>
                </w:rPr>
                <w:t>A</w:t>
              </w:r>
            </w:ins>
          </w:p>
        </w:tc>
      </w:tr>
      <w:tr w:rsidR="00982269" w:rsidRPr="00982269" w14:paraId="2A80AD64" w14:textId="7D090AF3" w:rsidTr="00982269">
        <w:trPr>
          <w:trHeight w:val="1075"/>
          <w:trPrChange w:id="551" w:author="Mullen (ESO), Paul J" w:date="2019-09-25T13:38:00Z">
            <w:trPr>
              <w:trHeight w:val="1075"/>
            </w:trPr>
          </w:trPrChange>
        </w:trPr>
        <w:tc>
          <w:tcPr>
            <w:tcW w:w="1362" w:type="dxa"/>
            <w:vAlign w:val="bottom"/>
            <w:tcPrChange w:id="552" w:author="Mullen (ESO), Paul J" w:date="2019-09-25T13:38:00Z">
              <w:tcPr>
                <w:tcW w:w="1362" w:type="dxa"/>
                <w:vAlign w:val="bottom"/>
              </w:tcPr>
            </w:tcPrChange>
          </w:tcPr>
          <w:p w14:paraId="4AF356AE" w14:textId="77777777" w:rsidR="00982269" w:rsidRPr="00982269" w:rsidRDefault="00982269" w:rsidP="00982269">
            <w:pPr>
              <w:jc w:val="center"/>
              <w:rPr>
                <w:rFonts w:cs="Arial"/>
                <w:szCs w:val="20"/>
              </w:rPr>
            </w:pPr>
            <w:r w:rsidRPr="00982269">
              <w:rPr>
                <w:rFonts w:cs="Arial"/>
                <w:szCs w:val="20"/>
              </w:rPr>
              <w:t>Paul Crolla</w:t>
            </w:r>
          </w:p>
        </w:tc>
        <w:tc>
          <w:tcPr>
            <w:tcW w:w="1495" w:type="dxa"/>
            <w:vAlign w:val="bottom"/>
            <w:tcPrChange w:id="553" w:author="Mullen (ESO), Paul J" w:date="2019-09-25T13:38:00Z">
              <w:tcPr>
                <w:tcW w:w="1495" w:type="dxa"/>
                <w:vAlign w:val="bottom"/>
              </w:tcPr>
            </w:tcPrChange>
          </w:tcPr>
          <w:p w14:paraId="74511C83" w14:textId="77777777" w:rsidR="00982269" w:rsidRPr="00982269" w:rsidRDefault="00982269" w:rsidP="00982269">
            <w:pPr>
              <w:jc w:val="center"/>
              <w:rPr>
                <w:rFonts w:cs="Arial"/>
                <w:szCs w:val="20"/>
              </w:rPr>
            </w:pPr>
            <w:r w:rsidRPr="00982269">
              <w:rPr>
                <w:rFonts w:cs="Arial"/>
                <w:szCs w:val="20"/>
              </w:rPr>
              <w:t>ScottishPower Renewables</w:t>
            </w:r>
          </w:p>
        </w:tc>
        <w:tc>
          <w:tcPr>
            <w:tcW w:w="1562" w:type="dxa"/>
            <w:vAlign w:val="bottom"/>
            <w:tcPrChange w:id="554" w:author="Mullen (ESO), Paul J" w:date="2019-09-25T13:38:00Z">
              <w:tcPr>
                <w:tcW w:w="1562" w:type="dxa"/>
                <w:vAlign w:val="bottom"/>
              </w:tcPr>
            </w:tcPrChange>
          </w:tcPr>
          <w:p w14:paraId="66BFBC7B" w14:textId="77777777" w:rsidR="00982269" w:rsidRPr="00982269" w:rsidRDefault="00982269" w:rsidP="00982269">
            <w:pPr>
              <w:jc w:val="center"/>
              <w:rPr>
                <w:rFonts w:cs="Arial"/>
                <w:szCs w:val="20"/>
              </w:rPr>
            </w:pPr>
            <w:r w:rsidRPr="00982269">
              <w:rPr>
                <w:rFonts w:cs="Arial"/>
                <w:color w:val="000000"/>
                <w:szCs w:val="20"/>
              </w:rPr>
              <w:t>Alternate Member for Isaac Gutierrez</w:t>
            </w:r>
          </w:p>
        </w:tc>
        <w:tc>
          <w:tcPr>
            <w:tcW w:w="651" w:type="dxa"/>
            <w:vAlign w:val="center"/>
            <w:tcPrChange w:id="555" w:author="Mullen (ESO), Paul J" w:date="2019-09-25T13:38:00Z">
              <w:tcPr>
                <w:tcW w:w="651" w:type="dxa"/>
                <w:vAlign w:val="center"/>
              </w:tcPr>
            </w:tcPrChange>
          </w:tcPr>
          <w:p w14:paraId="64AEB44A" w14:textId="77777777" w:rsidR="00982269" w:rsidRPr="00982269" w:rsidRDefault="00982269" w:rsidP="00982269">
            <w:pPr>
              <w:jc w:val="center"/>
              <w:rPr>
                <w:rFonts w:cs="Arial"/>
                <w:color w:val="000000"/>
                <w:szCs w:val="20"/>
              </w:rPr>
            </w:pPr>
            <w:r w:rsidRPr="00982269">
              <w:rPr>
                <w:rFonts w:cs="Arial"/>
                <w:color w:val="000000"/>
                <w:szCs w:val="20"/>
              </w:rPr>
              <w:t>X</w:t>
            </w:r>
          </w:p>
        </w:tc>
        <w:tc>
          <w:tcPr>
            <w:tcW w:w="567" w:type="dxa"/>
            <w:vAlign w:val="center"/>
            <w:tcPrChange w:id="556" w:author="Mullen (ESO), Paul J" w:date="2019-09-25T13:38:00Z">
              <w:tcPr>
                <w:tcW w:w="567" w:type="dxa"/>
                <w:vAlign w:val="center"/>
              </w:tcPr>
            </w:tcPrChange>
          </w:tcPr>
          <w:p w14:paraId="1D477385" w14:textId="77777777"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557" w:author="Mullen (ESO), Paul J" w:date="2019-09-25T13:38:00Z">
              <w:tcPr>
                <w:tcW w:w="567" w:type="dxa"/>
                <w:vAlign w:val="center"/>
              </w:tcPr>
            </w:tcPrChange>
          </w:tcPr>
          <w:p w14:paraId="592779BA" w14:textId="77777777" w:rsidR="00982269" w:rsidRPr="00982269" w:rsidRDefault="00982269" w:rsidP="00982269">
            <w:pPr>
              <w:jc w:val="center"/>
              <w:rPr>
                <w:rFonts w:cs="Arial"/>
                <w:color w:val="000000"/>
                <w:szCs w:val="20"/>
              </w:rPr>
            </w:pPr>
            <w:r w:rsidRPr="00982269">
              <w:rPr>
                <w:rFonts w:cs="Arial"/>
                <w:color w:val="000000"/>
                <w:szCs w:val="20"/>
              </w:rPr>
              <w:t>X</w:t>
            </w:r>
          </w:p>
        </w:tc>
        <w:tc>
          <w:tcPr>
            <w:tcW w:w="708" w:type="dxa"/>
            <w:vAlign w:val="center"/>
            <w:tcPrChange w:id="558" w:author="Mullen (ESO), Paul J" w:date="2019-09-25T13:38:00Z">
              <w:tcPr>
                <w:tcW w:w="708" w:type="dxa"/>
                <w:vAlign w:val="center"/>
              </w:tcPr>
            </w:tcPrChange>
          </w:tcPr>
          <w:p w14:paraId="5A75A830" w14:textId="77777777"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559" w:author="Mullen (ESO), Paul J" w:date="2019-09-25T13:38:00Z">
              <w:tcPr>
                <w:tcW w:w="567" w:type="dxa"/>
                <w:vAlign w:val="center"/>
              </w:tcPr>
            </w:tcPrChange>
          </w:tcPr>
          <w:p w14:paraId="6EC22E8C" w14:textId="6F366114" w:rsidR="00982269" w:rsidRPr="00982269" w:rsidRDefault="00982269" w:rsidP="00982269">
            <w:pPr>
              <w:jc w:val="center"/>
              <w:rPr>
                <w:rFonts w:cs="Arial"/>
                <w:color w:val="000000"/>
                <w:szCs w:val="20"/>
              </w:rPr>
            </w:pPr>
            <w:r w:rsidRPr="00982269">
              <w:rPr>
                <w:rFonts w:cs="Arial"/>
                <w:color w:val="000000"/>
                <w:szCs w:val="20"/>
              </w:rPr>
              <w:t>X</w:t>
            </w:r>
          </w:p>
        </w:tc>
        <w:tc>
          <w:tcPr>
            <w:tcW w:w="567" w:type="dxa"/>
            <w:vAlign w:val="center"/>
            <w:tcPrChange w:id="560" w:author="Mullen (ESO), Paul J" w:date="2019-09-25T13:38:00Z">
              <w:tcPr>
                <w:tcW w:w="567" w:type="dxa"/>
                <w:vAlign w:val="center"/>
              </w:tcPr>
            </w:tcPrChange>
          </w:tcPr>
          <w:p w14:paraId="4A5A236E" w14:textId="2998C279"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561" w:author="Mullen (ESO), Paul J" w:date="2019-09-25T13:38:00Z">
              <w:tcPr>
                <w:tcW w:w="567" w:type="dxa"/>
                <w:vAlign w:val="center"/>
              </w:tcPr>
            </w:tcPrChange>
          </w:tcPr>
          <w:p w14:paraId="58408F71" w14:textId="382AB703" w:rsidR="00982269" w:rsidRPr="00982269" w:rsidRDefault="00982269" w:rsidP="00982269">
            <w:pPr>
              <w:jc w:val="center"/>
              <w:rPr>
                <w:rFonts w:cs="Arial"/>
                <w:color w:val="000000"/>
                <w:szCs w:val="20"/>
              </w:rPr>
            </w:pPr>
            <w:r w:rsidRPr="00982269">
              <w:rPr>
                <w:rFonts w:cs="Arial"/>
                <w:color w:val="000000"/>
                <w:szCs w:val="20"/>
              </w:rPr>
              <w:t>X</w:t>
            </w:r>
          </w:p>
        </w:tc>
        <w:tc>
          <w:tcPr>
            <w:tcW w:w="567" w:type="dxa"/>
            <w:vAlign w:val="center"/>
            <w:tcPrChange w:id="562" w:author="Mullen (ESO), Paul J" w:date="2019-09-25T13:38:00Z">
              <w:tcPr>
                <w:tcW w:w="567" w:type="dxa"/>
                <w:vAlign w:val="center"/>
              </w:tcPr>
            </w:tcPrChange>
          </w:tcPr>
          <w:p w14:paraId="6005B02B" w14:textId="66855413" w:rsidR="00982269" w:rsidRPr="00982269" w:rsidRDefault="00982269" w:rsidP="00982269">
            <w:pPr>
              <w:jc w:val="center"/>
              <w:rPr>
                <w:rFonts w:cs="Arial"/>
                <w:color w:val="000000"/>
                <w:szCs w:val="20"/>
              </w:rPr>
            </w:pPr>
            <w:ins w:id="563" w:author="Mullen (ESO), Paul J" w:date="2019-09-25T13:40:00Z">
              <w:r>
                <w:rPr>
                  <w:rFonts w:cs="Arial"/>
                  <w:color w:val="000000"/>
                  <w:szCs w:val="20"/>
                </w:rPr>
                <w:t>A</w:t>
              </w:r>
            </w:ins>
          </w:p>
        </w:tc>
      </w:tr>
      <w:tr w:rsidR="00982269" w:rsidRPr="00982269" w14:paraId="236DF1CA" w14:textId="1E10760A" w:rsidTr="00982269">
        <w:trPr>
          <w:trHeight w:val="805"/>
          <w:trPrChange w:id="564" w:author="Mullen (ESO), Paul J" w:date="2019-09-25T13:38:00Z">
            <w:trPr>
              <w:trHeight w:val="805"/>
            </w:trPr>
          </w:trPrChange>
        </w:trPr>
        <w:tc>
          <w:tcPr>
            <w:tcW w:w="1362" w:type="dxa"/>
            <w:vAlign w:val="bottom"/>
            <w:tcPrChange w:id="565" w:author="Mullen (ESO), Paul J" w:date="2019-09-25T13:38:00Z">
              <w:tcPr>
                <w:tcW w:w="1362" w:type="dxa"/>
                <w:vAlign w:val="bottom"/>
              </w:tcPr>
            </w:tcPrChange>
          </w:tcPr>
          <w:p w14:paraId="2588AAF9" w14:textId="37F7C537" w:rsidR="00982269" w:rsidRPr="00982269" w:rsidRDefault="00982269" w:rsidP="00982269">
            <w:pPr>
              <w:jc w:val="center"/>
              <w:rPr>
                <w:rFonts w:cs="Arial"/>
                <w:szCs w:val="20"/>
              </w:rPr>
            </w:pPr>
            <w:r w:rsidRPr="00982269">
              <w:rPr>
                <w:rFonts w:cs="Arial"/>
                <w:szCs w:val="20"/>
              </w:rPr>
              <w:t>Isaac Gutierrez</w:t>
            </w:r>
          </w:p>
        </w:tc>
        <w:tc>
          <w:tcPr>
            <w:tcW w:w="1495" w:type="dxa"/>
            <w:vAlign w:val="bottom"/>
            <w:tcPrChange w:id="566" w:author="Mullen (ESO), Paul J" w:date="2019-09-25T13:38:00Z">
              <w:tcPr>
                <w:tcW w:w="1495" w:type="dxa"/>
                <w:vAlign w:val="bottom"/>
              </w:tcPr>
            </w:tcPrChange>
          </w:tcPr>
          <w:p w14:paraId="0713DD8A" w14:textId="77777777" w:rsidR="00982269" w:rsidRPr="00982269" w:rsidRDefault="00982269" w:rsidP="00982269">
            <w:pPr>
              <w:jc w:val="center"/>
              <w:rPr>
                <w:rFonts w:cs="Arial"/>
                <w:szCs w:val="20"/>
              </w:rPr>
            </w:pPr>
            <w:r w:rsidRPr="00982269">
              <w:rPr>
                <w:rFonts w:cs="Arial"/>
                <w:szCs w:val="20"/>
              </w:rPr>
              <w:t>ScottishPower Renewables</w:t>
            </w:r>
          </w:p>
        </w:tc>
        <w:tc>
          <w:tcPr>
            <w:tcW w:w="1562" w:type="dxa"/>
            <w:vAlign w:val="bottom"/>
            <w:tcPrChange w:id="567" w:author="Mullen (ESO), Paul J" w:date="2019-09-25T13:38:00Z">
              <w:tcPr>
                <w:tcW w:w="1562" w:type="dxa"/>
                <w:vAlign w:val="bottom"/>
              </w:tcPr>
            </w:tcPrChange>
          </w:tcPr>
          <w:p w14:paraId="2026AAC3" w14:textId="77777777" w:rsidR="00982269" w:rsidRPr="00982269" w:rsidRDefault="00982269" w:rsidP="00982269">
            <w:pPr>
              <w:jc w:val="center"/>
              <w:rPr>
                <w:rFonts w:cs="Arial"/>
                <w:color w:val="000000"/>
                <w:szCs w:val="20"/>
              </w:rPr>
            </w:pPr>
            <w:r w:rsidRPr="00982269">
              <w:rPr>
                <w:rFonts w:cs="Arial"/>
                <w:color w:val="000000"/>
                <w:szCs w:val="20"/>
              </w:rPr>
              <w:t>Workgroup member</w:t>
            </w:r>
          </w:p>
        </w:tc>
        <w:tc>
          <w:tcPr>
            <w:tcW w:w="651" w:type="dxa"/>
            <w:vAlign w:val="center"/>
            <w:tcPrChange w:id="568" w:author="Mullen (ESO), Paul J" w:date="2019-09-25T13:38:00Z">
              <w:tcPr>
                <w:tcW w:w="651" w:type="dxa"/>
                <w:vAlign w:val="center"/>
              </w:tcPr>
            </w:tcPrChange>
          </w:tcPr>
          <w:p w14:paraId="0671B417" w14:textId="77777777"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569" w:author="Mullen (ESO), Paul J" w:date="2019-09-25T13:38:00Z">
              <w:tcPr>
                <w:tcW w:w="567" w:type="dxa"/>
                <w:vAlign w:val="center"/>
              </w:tcPr>
            </w:tcPrChange>
          </w:tcPr>
          <w:p w14:paraId="53168124" w14:textId="77777777" w:rsidR="00982269" w:rsidRPr="00982269" w:rsidRDefault="00982269" w:rsidP="00982269">
            <w:pPr>
              <w:jc w:val="center"/>
              <w:rPr>
                <w:rFonts w:cs="Arial"/>
                <w:color w:val="000000"/>
                <w:szCs w:val="20"/>
              </w:rPr>
            </w:pPr>
            <w:r w:rsidRPr="00982269">
              <w:rPr>
                <w:rFonts w:cs="Arial"/>
                <w:color w:val="000000"/>
                <w:szCs w:val="20"/>
              </w:rPr>
              <w:t>X</w:t>
            </w:r>
          </w:p>
        </w:tc>
        <w:tc>
          <w:tcPr>
            <w:tcW w:w="567" w:type="dxa"/>
            <w:vAlign w:val="center"/>
            <w:tcPrChange w:id="570" w:author="Mullen (ESO), Paul J" w:date="2019-09-25T13:38:00Z">
              <w:tcPr>
                <w:tcW w:w="567" w:type="dxa"/>
                <w:vAlign w:val="center"/>
              </w:tcPr>
            </w:tcPrChange>
          </w:tcPr>
          <w:p w14:paraId="2165110E" w14:textId="77777777" w:rsidR="00982269" w:rsidRPr="00982269" w:rsidRDefault="00982269" w:rsidP="00982269">
            <w:pPr>
              <w:jc w:val="center"/>
              <w:rPr>
                <w:rFonts w:cs="Arial"/>
                <w:color w:val="000000"/>
                <w:szCs w:val="20"/>
              </w:rPr>
            </w:pPr>
            <w:r w:rsidRPr="00982269">
              <w:rPr>
                <w:rFonts w:cs="Arial"/>
                <w:color w:val="000000"/>
                <w:szCs w:val="20"/>
              </w:rPr>
              <w:t>X</w:t>
            </w:r>
          </w:p>
        </w:tc>
        <w:tc>
          <w:tcPr>
            <w:tcW w:w="708" w:type="dxa"/>
            <w:vAlign w:val="center"/>
            <w:tcPrChange w:id="571" w:author="Mullen (ESO), Paul J" w:date="2019-09-25T13:38:00Z">
              <w:tcPr>
                <w:tcW w:w="708" w:type="dxa"/>
                <w:vAlign w:val="center"/>
              </w:tcPr>
            </w:tcPrChange>
          </w:tcPr>
          <w:p w14:paraId="3D4C0ACC" w14:textId="77777777" w:rsidR="00982269" w:rsidRPr="00982269" w:rsidRDefault="00982269" w:rsidP="00982269">
            <w:pPr>
              <w:jc w:val="center"/>
              <w:rPr>
                <w:rFonts w:cs="Arial"/>
                <w:color w:val="000000"/>
                <w:szCs w:val="20"/>
              </w:rPr>
            </w:pPr>
            <w:r w:rsidRPr="00982269">
              <w:rPr>
                <w:rFonts w:cs="Arial"/>
                <w:color w:val="000000"/>
                <w:szCs w:val="20"/>
              </w:rPr>
              <w:t>X</w:t>
            </w:r>
          </w:p>
        </w:tc>
        <w:tc>
          <w:tcPr>
            <w:tcW w:w="567" w:type="dxa"/>
            <w:vAlign w:val="center"/>
            <w:tcPrChange w:id="572" w:author="Mullen (ESO), Paul J" w:date="2019-09-25T13:38:00Z">
              <w:tcPr>
                <w:tcW w:w="567" w:type="dxa"/>
                <w:vAlign w:val="center"/>
              </w:tcPr>
            </w:tcPrChange>
          </w:tcPr>
          <w:p w14:paraId="2946FD3E" w14:textId="258F66F0" w:rsidR="00982269" w:rsidRPr="00982269" w:rsidRDefault="00982269" w:rsidP="00982269">
            <w:pPr>
              <w:jc w:val="center"/>
              <w:rPr>
                <w:rFonts w:cs="Arial"/>
                <w:color w:val="000000"/>
                <w:szCs w:val="20"/>
              </w:rPr>
            </w:pPr>
            <w:r w:rsidRPr="00982269">
              <w:rPr>
                <w:rFonts w:cs="Arial"/>
                <w:color w:val="000000"/>
                <w:szCs w:val="20"/>
              </w:rPr>
              <w:t>X</w:t>
            </w:r>
          </w:p>
        </w:tc>
        <w:tc>
          <w:tcPr>
            <w:tcW w:w="567" w:type="dxa"/>
            <w:vAlign w:val="center"/>
            <w:tcPrChange w:id="573" w:author="Mullen (ESO), Paul J" w:date="2019-09-25T13:38:00Z">
              <w:tcPr>
                <w:tcW w:w="567" w:type="dxa"/>
                <w:vAlign w:val="center"/>
              </w:tcPr>
            </w:tcPrChange>
          </w:tcPr>
          <w:p w14:paraId="57A9762E" w14:textId="51DA5F54" w:rsidR="00982269" w:rsidRPr="00982269" w:rsidRDefault="00982269" w:rsidP="00982269">
            <w:pPr>
              <w:jc w:val="center"/>
              <w:rPr>
                <w:rFonts w:cs="Arial"/>
                <w:color w:val="000000"/>
                <w:szCs w:val="20"/>
              </w:rPr>
            </w:pPr>
            <w:r w:rsidRPr="00982269">
              <w:rPr>
                <w:rFonts w:cs="Arial"/>
                <w:color w:val="000000"/>
                <w:szCs w:val="20"/>
              </w:rPr>
              <w:t>X</w:t>
            </w:r>
          </w:p>
        </w:tc>
        <w:tc>
          <w:tcPr>
            <w:tcW w:w="567" w:type="dxa"/>
            <w:vAlign w:val="center"/>
            <w:tcPrChange w:id="574" w:author="Mullen (ESO), Paul J" w:date="2019-09-25T13:38:00Z">
              <w:tcPr>
                <w:tcW w:w="567" w:type="dxa"/>
                <w:vAlign w:val="center"/>
              </w:tcPr>
            </w:tcPrChange>
          </w:tcPr>
          <w:p w14:paraId="092166E8" w14:textId="14863FAB" w:rsidR="00982269" w:rsidRPr="00982269" w:rsidRDefault="00982269" w:rsidP="00982269">
            <w:pPr>
              <w:jc w:val="center"/>
              <w:rPr>
                <w:rFonts w:cs="Arial"/>
                <w:color w:val="000000"/>
                <w:szCs w:val="20"/>
              </w:rPr>
            </w:pPr>
            <w:r w:rsidRPr="00982269">
              <w:rPr>
                <w:rFonts w:cs="Arial"/>
                <w:color w:val="000000"/>
                <w:szCs w:val="20"/>
              </w:rPr>
              <w:t>X</w:t>
            </w:r>
          </w:p>
        </w:tc>
        <w:tc>
          <w:tcPr>
            <w:tcW w:w="567" w:type="dxa"/>
            <w:vAlign w:val="center"/>
            <w:tcPrChange w:id="575" w:author="Mullen (ESO), Paul J" w:date="2019-09-25T13:38:00Z">
              <w:tcPr>
                <w:tcW w:w="567" w:type="dxa"/>
                <w:vAlign w:val="center"/>
              </w:tcPr>
            </w:tcPrChange>
          </w:tcPr>
          <w:p w14:paraId="385BD080" w14:textId="670513E3" w:rsidR="00982269" w:rsidRPr="00982269" w:rsidRDefault="00982269" w:rsidP="00982269">
            <w:pPr>
              <w:jc w:val="center"/>
              <w:rPr>
                <w:rFonts w:cs="Arial"/>
                <w:color w:val="000000"/>
                <w:szCs w:val="20"/>
              </w:rPr>
            </w:pPr>
            <w:ins w:id="576" w:author="Mullen (ESO), Paul J" w:date="2019-09-25T13:36:00Z">
              <w:r w:rsidRPr="00982269">
                <w:rPr>
                  <w:rFonts w:cs="Arial"/>
                  <w:color w:val="000000"/>
                  <w:szCs w:val="20"/>
                </w:rPr>
                <w:t>X</w:t>
              </w:r>
            </w:ins>
          </w:p>
        </w:tc>
      </w:tr>
      <w:tr w:rsidR="00982269" w:rsidRPr="00982269" w14:paraId="14932423" w14:textId="595CF3BF" w:rsidTr="00982269">
        <w:trPr>
          <w:trHeight w:val="773"/>
          <w:trPrChange w:id="577" w:author="Mullen (ESO), Paul J" w:date="2019-09-25T13:38:00Z">
            <w:trPr>
              <w:trHeight w:val="773"/>
            </w:trPr>
          </w:trPrChange>
        </w:trPr>
        <w:tc>
          <w:tcPr>
            <w:tcW w:w="1362" w:type="dxa"/>
            <w:vAlign w:val="bottom"/>
            <w:tcPrChange w:id="578" w:author="Mullen (ESO), Paul J" w:date="2019-09-25T13:38:00Z">
              <w:tcPr>
                <w:tcW w:w="1362" w:type="dxa"/>
                <w:vAlign w:val="bottom"/>
              </w:tcPr>
            </w:tcPrChange>
          </w:tcPr>
          <w:p w14:paraId="4BE1AA0C" w14:textId="77777777" w:rsidR="00982269" w:rsidRPr="00982269" w:rsidRDefault="00982269" w:rsidP="00982269">
            <w:pPr>
              <w:jc w:val="center"/>
              <w:rPr>
                <w:rFonts w:cs="Arial"/>
                <w:szCs w:val="20"/>
              </w:rPr>
            </w:pPr>
            <w:r w:rsidRPr="00982269">
              <w:rPr>
                <w:rFonts w:cs="Arial"/>
                <w:szCs w:val="20"/>
              </w:rPr>
              <w:t>Tim Ellingham</w:t>
            </w:r>
          </w:p>
        </w:tc>
        <w:tc>
          <w:tcPr>
            <w:tcW w:w="1495" w:type="dxa"/>
            <w:vAlign w:val="bottom"/>
            <w:tcPrChange w:id="579" w:author="Mullen (ESO), Paul J" w:date="2019-09-25T13:38:00Z">
              <w:tcPr>
                <w:tcW w:w="1495" w:type="dxa"/>
                <w:vAlign w:val="bottom"/>
              </w:tcPr>
            </w:tcPrChange>
          </w:tcPr>
          <w:p w14:paraId="2B457C22" w14:textId="77777777" w:rsidR="00982269" w:rsidRPr="00982269" w:rsidRDefault="00982269" w:rsidP="00982269">
            <w:pPr>
              <w:jc w:val="center"/>
              <w:rPr>
                <w:rFonts w:cs="Arial"/>
                <w:szCs w:val="20"/>
              </w:rPr>
            </w:pPr>
            <w:r w:rsidRPr="00982269">
              <w:rPr>
                <w:rFonts w:cs="Arial"/>
                <w:szCs w:val="20"/>
              </w:rPr>
              <w:t>RWE Generation UK</w:t>
            </w:r>
          </w:p>
        </w:tc>
        <w:tc>
          <w:tcPr>
            <w:tcW w:w="1562" w:type="dxa"/>
            <w:vAlign w:val="bottom"/>
            <w:tcPrChange w:id="580" w:author="Mullen (ESO), Paul J" w:date="2019-09-25T13:38:00Z">
              <w:tcPr>
                <w:tcW w:w="1562" w:type="dxa"/>
                <w:vAlign w:val="bottom"/>
              </w:tcPr>
            </w:tcPrChange>
          </w:tcPr>
          <w:p w14:paraId="23B7DBCD" w14:textId="77777777" w:rsidR="00982269" w:rsidRPr="00982269" w:rsidRDefault="00982269" w:rsidP="00982269">
            <w:pPr>
              <w:jc w:val="center"/>
              <w:rPr>
                <w:rFonts w:cs="Arial"/>
                <w:color w:val="000000"/>
                <w:szCs w:val="20"/>
              </w:rPr>
            </w:pPr>
            <w:r w:rsidRPr="00982269">
              <w:rPr>
                <w:rFonts w:cs="Arial"/>
                <w:color w:val="000000"/>
                <w:szCs w:val="20"/>
              </w:rPr>
              <w:t>Workgroup member</w:t>
            </w:r>
          </w:p>
        </w:tc>
        <w:tc>
          <w:tcPr>
            <w:tcW w:w="651" w:type="dxa"/>
            <w:vAlign w:val="center"/>
            <w:tcPrChange w:id="581" w:author="Mullen (ESO), Paul J" w:date="2019-09-25T13:38:00Z">
              <w:tcPr>
                <w:tcW w:w="651" w:type="dxa"/>
                <w:vAlign w:val="center"/>
              </w:tcPr>
            </w:tcPrChange>
          </w:tcPr>
          <w:p w14:paraId="5F780AD5" w14:textId="77777777"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582" w:author="Mullen (ESO), Paul J" w:date="2019-09-25T13:38:00Z">
              <w:tcPr>
                <w:tcW w:w="567" w:type="dxa"/>
                <w:vAlign w:val="center"/>
              </w:tcPr>
            </w:tcPrChange>
          </w:tcPr>
          <w:p w14:paraId="1B447289" w14:textId="77777777" w:rsidR="00982269" w:rsidRPr="00982269" w:rsidRDefault="00982269" w:rsidP="00982269">
            <w:pPr>
              <w:jc w:val="center"/>
              <w:rPr>
                <w:rFonts w:cs="Arial"/>
                <w:color w:val="000000"/>
                <w:szCs w:val="20"/>
              </w:rPr>
            </w:pPr>
            <w:r w:rsidRPr="00982269">
              <w:rPr>
                <w:rFonts w:cs="Arial"/>
                <w:color w:val="000000"/>
                <w:szCs w:val="20"/>
              </w:rPr>
              <w:t>X</w:t>
            </w:r>
          </w:p>
        </w:tc>
        <w:tc>
          <w:tcPr>
            <w:tcW w:w="567" w:type="dxa"/>
            <w:vAlign w:val="center"/>
            <w:tcPrChange w:id="583" w:author="Mullen (ESO), Paul J" w:date="2019-09-25T13:38:00Z">
              <w:tcPr>
                <w:tcW w:w="567" w:type="dxa"/>
                <w:vAlign w:val="center"/>
              </w:tcPr>
            </w:tcPrChange>
          </w:tcPr>
          <w:p w14:paraId="2BEAAD7D" w14:textId="77777777" w:rsidR="00982269" w:rsidRPr="00982269" w:rsidRDefault="00982269" w:rsidP="00982269">
            <w:pPr>
              <w:jc w:val="center"/>
              <w:rPr>
                <w:rFonts w:cs="Arial"/>
                <w:color w:val="000000"/>
                <w:szCs w:val="20"/>
              </w:rPr>
            </w:pPr>
            <w:r w:rsidRPr="00982269">
              <w:rPr>
                <w:rFonts w:cs="Arial"/>
                <w:color w:val="000000"/>
                <w:szCs w:val="20"/>
              </w:rPr>
              <w:t>X</w:t>
            </w:r>
          </w:p>
        </w:tc>
        <w:tc>
          <w:tcPr>
            <w:tcW w:w="708" w:type="dxa"/>
            <w:vAlign w:val="center"/>
            <w:tcPrChange w:id="584" w:author="Mullen (ESO), Paul J" w:date="2019-09-25T13:38:00Z">
              <w:tcPr>
                <w:tcW w:w="708" w:type="dxa"/>
                <w:vAlign w:val="center"/>
              </w:tcPr>
            </w:tcPrChange>
          </w:tcPr>
          <w:p w14:paraId="650E6555" w14:textId="77777777"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585" w:author="Mullen (ESO), Paul J" w:date="2019-09-25T13:38:00Z">
              <w:tcPr>
                <w:tcW w:w="567" w:type="dxa"/>
                <w:vAlign w:val="center"/>
              </w:tcPr>
            </w:tcPrChange>
          </w:tcPr>
          <w:p w14:paraId="74524E4F" w14:textId="44E459E2" w:rsidR="00982269" w:rsidRPr="00982269" w:rsidRDefault="00982269" w:rsidP="00982269">
            <w:pPr>
              <w:jc w:val="center"/>
              <w:rPr>
                <w:rFonts w:cs="Arial"/>
                <w:color w:val="000000"/>
                <w:szCs w:val="20"/>
              </w:rPr>
            </w:pPr>
            <w:r w:rsidRPr="00982269">
              <w:rPr>
                <w:rFonts w:cs="Arial"/>
                <w:color w:val="000000"/>
                <w:szCs w:val="20"/>
              </w:rPr>
              <w:t>X</w:t>
            </w:r>
          </w:p>
        </w:tc>
        <w:tc>
          <w:tcPr>
            <w:tcW w:w="567" w:type="dxa"/>
            <w:vAlign w:val="center"/>
            <w:tcPrChange w:id="586" w:author="Mullen (ESO), Paul J" w:date="2019-09-25T13:38:00Z">
              <w:tcPr>
                <w:tcW w:w="567" w:type="dxa"/>
                <w:vAlign w:val="center"/>
              </w:tcPr>
            </w:tcPrChange>
          </w:tcPr>
          <w:p w14:paraId="5B798A33" w14:textId="4187FA19" w:rsidR="00982269" w:rsidRPr="00982269" w:rsidRDefault="00982269" w:rsidP="00982269">
            <w:pPr>
              <w:jc w:val="center"/>
              <w:rPr>
                <w:rFonts w:cs="Arial"/>
                <w:color w:val="000000"/>
                <w:szCs w:val="20"/>
              </w:rPr>
            </w:pPr>
            <w:r w:rsidRPr="00982269">
              <w:rPr>
                <w:rFonts w:cs="Arial"/>
                <w:color w:val="000000"/>
                <w:szCs w:val="20"/>
              </w:rPr>
              <w:t>X</w:t>
            </w:r>
          </w:p>
        </w:tc>
        <w:tc>
          <w:tcPr>
            <w:tcW w:w="567" w:type="dxa"/>
            <w:vAlign w:val="center"/>
            <w:tcPrChange w:id="587" w:author="Mullen (ESO), Paul J" w:date="2019-09-25T13:38:00Z">
              <w:tcPr>
                <w:tcW w:w="567" w:type="dxa"/>
                <w:vAlign w:val="center"/>
              </w:tcPr>
            </w:tcPrChange>
          </w:tcPr>
          <w:p w14:paraId="723AB06F" w14:textId="7D453206" w:rsidR="00982269" w:rsidRPr="00982269" w:rsidRDefault="00982269" w:rsidP="00982269">
            <w:pPr>
              <w:jc w:val="center"/>
              <w:rPr>
                <w:rFonts w:cs="Arial"/>
                <w:color w:val="000000"/>
                <w:szCs w:val="20"/>
              </w:rPr>
            </w:pPr>
            <w:r w:rsidRPr="00982269">
              <w:rPr>
                <w:rFonts w:cs="Arial"/>
                <w:color w:val="000000"/>
                <w:szCs w:val="20"/>
              </w:rPr>
              <w:t>X</w:t>
            </w:r>
          </w:p>
        </w:tc>
        <w:tc>
          <w:tcPr>
            <w:tcW w:w="567" w:type="dxa"/>
            <w:vAlign w:val="center"/>
            <w:tcPrChange w:id="588" w:author="Mullen (ESO), Paul J" w:date="2019-09-25T13:38:00Z">
              <w:tcPr>
                <w:tcW w:w="567" w:type="dxa"/>
                <w:vAlign w:val="center"/>
              </w:tcPr>
            </w:tcPrChange>
          </w:tcPr>
          <w:p w14:paraId="70C3C591" w14:textId="48D8EBBE" w:rsidR="00982269" w:rsidRPr="00982269" w:rsidRDefault="00982269" w:rsidP="00982269">
            <w:pPr>
              <w:jc w:val="center"/>
              <w:rPr>
                <w:rFonts w:cs="Arial"/>
                <w:color w:val="000000"/>
                <w:szCs w:val="20"/>
              </w:rPr>
            </w:pPr>
            <w:ins w:id="589" w:author="Mullen (ESO), Paul J" w:date="2019-09-25T13:36:00Z">
              <w:r w:rsidRPr="00982269">
                <w:rPr>
                  <w:rFonts w:cs="Arial"/>
                  <w:color w:val="000000"/>
                  <w:szCs w:val="20"/>
                </w:rPr>
                <w:t>X</w:t>
              </w:r>
            </w:ins>
          </w:p>
        </w:tc>
      </w:tr>
      <w:tr w:rsidR="00982269" w:rsidRPr="00982269" w14:paraId="6A404D40" w14:textId="3675CEA4" w:rsidTr="00982269">
        <w:trPr>
          <w:trHeight w:val="805"/>
          <w:trPrChange w:id="590" w:author="Mullen (ESO), Paul J" w:date="2019-09-25T13:38:00Z">
            <w:trPr>
              <w:trHeight w:val="805"/>
            </w:trPr>
          </w:trPrChange>
        </w:trPr>
        <w:tc>
          <w:tcPr>
            <w:tcW w:w="1362" w:type="dxa"/>
            <w:vAlign w:val="bottom"/>
            <w:tcPrChange w:id="591" w:author="Mullen (ESO), Paul J" w:date="2019-09-25T13:38:00Z">
              <w:tcPr>
                <w:tcW w:w="1362" w:type="dxa"/>
                <w:vAlign w:val="bottom"/>
              </w:tcPr>
            </w:tcPrChange>
          </w:tcPr>
          <w:p w14:paraId="6BDE1ADE" w14:textId="77777777" w:rsidR="00982269" w:rsidRPr="00982269" w:rsidRDefault="00982269" w:rsidP="00982269">
            <w:pPr>
              <w:jc w:val="center"/>
              <w:rPr>
                <w:rFonts w:cs="Arial"/>
                <w:szCs w:val="20"/>
              </w:rPr>
            </w:pPr>
            <w:r w:rsidRPr="00982269">
              <w:rPr>
                <w:rFonts w:cs="Arial"/>
                <w:szCs w:val="20"/>
              </w:rPr>
              <w:t>Gregory Middleton</w:t>
            </w:r>
          </w:p>
        </w:tc>
        <w:tc>
          <w:tcPr>
            <w:tcW w:w="1495" w:type="dxa"/>
            <w:vAlign w:val="bottom"/>
            <w:tcPrChange w:id="592" w:author="Mullen (ESO), Paul J" w:date="2019-09-25T13:38:00Z">
              <w:tcPr>
                <w:tcW w:w="1495" w:type="dxa"/>
                <w:vAlign w:val="bottom"/>
              </w:tcPr>
            </w:tcPrChange>
          </w:tcPr>
          <w:p w14:paraId="42B9B3C7" w14:textId="77777777" w:rsidR="00982269" w:rsidRPr="00982269" w:rsidRDefault="00982269" w:rsidP="00982269">
            <w:pPr>
              <w:jc w:val="center"/>
              <w:rPr>
                <w:rFonts w:cs="Arial"/>
                <w:szCs w:val="20"/>
              </w:rPr>
            </w:pPr>
            <w:r w:rsidRPr="00982269">
              <w:rPr>
                <w:rFonts w:cs="Arial"/>
                <w:szCs w:val="20"/>
              </w:rPr>
              <w:t>Deep Sea Plc</w:t>
            </w:r>
          </w:p>
        </w:tc>
        <w:tc>
          <w:tcPr>
            <w:tcW w:w="1562" w:type="dxa"/>
            <w:vAlign w:val="bottom"/>
            <w:tcPrChange w:id="593" w:author="Mullen (ESO), Paul J" w:date="2019-09-25T13:38:00Z">
              <w:tcPr>
                <w:tcW w:w="1562" w:type="dxa"/>
                <w:vAlign w:val="bottom"/>
              </w:tcPr>
            </w:tcPrChange>
          </w:tcPr>
          <w:p w14:paraId="6932C051" w14:textId="77777777" w:rsidR="00982269" w:rsidRPr="00982269" w:rsidRDefault="00982269" w:rsidP="00982269">
            <w:pPr>
              <w:jc w:val="center"/>
              <w:rPr>
                <w:rFonts w:cs="Arial"/>
                <w:color w:val="000000"/>
                <w:szCs w:val="20"/>
              </w:rPr>
            </w:pPr>
            <w:r w:rsidRPr="00982269">
              <w:rPr>
                <w:rFonts w:cs="Arial"/>
                <w:color w:val="000000"/>
                <w:szCs w:val="20"/>
              </w:rPr>
              <w:t>Workgroup member</w:t>
            </w:r>
          </w:p>
        </w:tc>
        <w:tc>
          <w:tcPr>
            <w:tcW w:w="651" w:type="dxa"/>
            <w:vAlign w:val="center"/>
            <w:tcPrChange w:id="594" w:author="Mullen (ESO), Paul J" w:date="2019-09-25T13:38:00Z">
              <w:tcPr>
                <w:tcW w:w="651" w:type="dxa"/>
                <w:vAlign w:val="center"/>
              </w:tcPr>
            </w:tcPrChange>
          </w:tcPr>
          <w:p w14:paraId="5B08DA43" w14:textId="77777777"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595" w:author="Mullen (ESO), Paul J" w:date="2019-09-25T13:38:00Z">
              <w:tcPr>
                <w:tcW w:w="567" w:type="dxa"/>
                <w:vAlign w:val="center"/>
              </w:tcPr>
            </w:tcPrChange>
          </w:tcPr>
          <w:p w14:paraId="7DAA1953" w14:textId="457B3EC3"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596" w:author="Mullen (ESO), Paul J" w:date="2019-09-25T13:38:00Z">
              <w:tcPr>
                <w:tcW w:w="567" w:type="dxa"/>
                <w:vAlign w:val="center"/>
              </w:tcPr>
            </w:tcPrChange>
          </w:tcPr>
          <w:p w14:paraId="019A6EF5" w14:textId="3C345789" w:rsidR="00982269" w:rsidRPr="00982269" w:rsidRDefault="00982269" w:rsidP="00982269">
            <w:pPr>
              <w:jc w:val="center"/>
              <w:rPr>
                <w:rFonts w:cs="Arial"/>
                <w:color w:val="000000"/>
                <w:szCs w:val="20"/>
              </w:rPr>
            </w:pPr>
            <w:r w:rsidRPr="00982269">
              <w:rPr>
                <w:rFonts w:cs="Arial"/>
                <w:color w:val="000000"/>
                <w:szCs w:val="20"/>
              </w:rPr>
              <w:t>A</w:t>
            </w:r>
          </w:p>
        </w:tc>
        <w:tc>
          <w:tcPr>
            <w:tcW w:w="708" w:type="dxa"/>
            <w:vAlign w:val="center"/>
            <w:tcPrChange w:id="597" w:author="Mullen (ESO), Paul J" w:date="2019-09-25T13:38:00Z">
              <w:tcPr>
                <w:tcW w:w="708" w:type="dxa"/>
                <w:vAlign w:val="center"/>
              </w:tcPr>
            </w:tcPrChange>
          </w:tcPr>
          <w:p w14:paraId="1C9F4C67" w14:textId="77777777" w:rsidR="00982269" w:rsidRPr="00982269" w:rsidRDefault="00982269" w:rsidP="00982269">
            <w:pPr>
              <w:jc w:val="center"/>
              <w:rPr>
                <w:rFonts w:cs="Arial"/>
                <w:color w:val="000000"/>
                <w:szCs w:val="20"/>
              </w:rPr>
            </w:pPr>
            <w:r w:rsidRPr="00982269">
              <w:rPr>
                <w:rFonts w:cs="Arial"/>
                <w:color w:val="000000"/>
                <w:szCs w:val="20"/>
              </w:rPr>
              <w:t>X</w:t>
            </w:r>
          </w:p>
        </w:tc>
        <w:tc>
          <w:tcPr>
            <w:tcW w:w="567" w:type="dxa"/>
            <w:vAlign w:val="center"/>
            <w:tcPrChange w:id="598" w:author="Mullen (ESO), Paul J" w:date="2019-09-25T13:38:00Z">
              <w:tcPr>
                <w:tcW w:w="567" w:type="dxa"/>
                <w:vAlign w:val="center"/>
              </w:tcPr>
            </w:tcPrChange>
          </w:tcPr>
          <w:p w14:paraId="2642C305" w14:textId="2BFD9789" w:rsidR="00982269" w:rsidRPr="00982269" w:rsidRDefault="00982269" w:rsidP="00982269">
            <w:pPr>
              <w:jc w:val="center"/>
              <w:rPr>
                <w:rFonts w:cs="Arial"/>
                <w:color w:val="000000"/>
                <w:szCs w:val="20"/>
              </w:rPr>
            </w:pPr>
            <w:r w:rsidRPr="00982269">
              <w:rPr>
                <w:rFonts w:cs="Arial"/>
                <w:color w:val="000000"/>
                <w:szCs w:val="20"/>
              </w:rPr>
              <w:t>X</w:t>
            </w:r>
          </w:p>
        </w:tc>
        <w:tc>
          <w:tcPr>
            <w:tcW w:w="567" w:type="dxa"/>
            <w:vAlign w:val="center"/>
            <w:tcPrChange w:id="599" w:author="Mullen (ESO), Paul J" w:date="2019-09-25T13:38:00Z">
              <w:tcPr>
                <w:tcW w:w="567" w:type="dxa"/>
                <w:vAlign w:val="center"/>
              </w:tcPr>
            </w:tcPrChange>
          </w:tcPr>
          <w:p w14:paraId="042A92CD" w14:textId="18927018" w:rsidR="00982269" w:rsidRPr="00982269" w:rsidRDefault="00982269" w:rsidP="00982269">
            <w:pPr>
              <w:jc w:val="center"/>
              <w:rPr>
                <w:rFonts w:cs="Arial"/>
                <w:color w:val="000000"/>
                <w:szCs w:val="20"/>
              </w:rPr>
            </w:pPr>
            <w:r w:rsidRPr="00982269">
              <w:rPr>
                <w:rFonts w:cs="Arial"/>
                <w:color w:val="000000"/>
                <w:szCs w:val="20"/>
              </w:rPr>
              <w:t>X</w:t>
            </w:r>
          </w:p>
        </w:tc>
        <w:tc>
          <w:tcPr>
            <w:tcW w:w="567" w:type="dxa"/>
            <w:vAlign w:val="center"/>
            <w:tcPrChange w:id="600" w:author="Mullen (ESO), Paul J" w:date="2019-09-25T13:38:00Z">
              <w:tcPr>
                <w:tcW w:w="567" w:type="dxa"/>
                <w:vAlign w:val="center"/>
              </w:tcPr>
            </w:tcPrChange>
          </w:tcPr>
          <w:p w14:paraId="2CF84DC2" w14:textId="629D0524" w:rsidR="00982269" w:rsidRPr="00982269" w:rsidRDefault="00982269" w:rsidP="00982269">
            <w:pPr>
              <w:jc w:val="center"/>
              <w:rPr>
                <w:rFonts w:cs="Arial"/>
                <w:color w:val="000000"/>
                <w:szCs w:val="20"/>
              </w:rPr>
            </w:pPr>
            <w:r w:rsidRPr="00982269">
              <w:rPr>
                <w:rFonts w:cs="Arial"/>
                <w:color w:val="000000"/>
                <w:szCs w:val="20"/>
              </w:rPr>
              <w:t>X</w:t>
            </w:r>
          </w:p>
        </w:tc>
        <w:tc>
          <w:tcPr>
            <w:tcW w:w="567" w:type="dxa"/>
            <w:vAlign w:val="center"/>
            <w:tcPrChange w:id="601" w:author="Mullen (ESO), Paul J" w:date="2019-09-25T13:38:00Z">
              <w:tcPr>
                <w:tcW w:w="567" w:type="dxa"/>
                <w:vAlign w:val="center"/>
              </w:tcPr>
            </w:tcPrChange>
          </w:tcPr>
          <w:p w14:paraId="294462DF" w14:textId="44D8B0AA" w:rsidR="00982269" w:rsidRPr="00982269" w:rsidRDefault="00982269" w:rsidP="00982269">
            <w:pPr>
              <w:jc w:val="center"/>
              <w:rPr>
                <w:rFonts w:cs="Arial"/>
                <w:color w:val="000000"/>
                <w:szCs w:val="20"/>
              </w:rPr>
            </w:pPr>
            <w:commentRangeStart w:id="602"/>
            <w:ins w:id="603" w:author="Mullen (ESO), Paul J" w:date="2019-09-25T13:36:00Z">
              <w:r w:rsidRPr="00982269">
                <w:rPr>
                  <w:rFonts w:cs="Arial"/>
                  <w:color w:val="000000"/>
                  <w:szCs w:val="20"/>
                </w:rPr>
                <w:t>X</w:t>
              </w:r>
            </w:ins>
            <w:commentRangeEnd w:id="602"/>
            <w:ins w:id="604" w:author="Mullen (ESO), Paul J" w:date="2019-09-25T13:40:00Z">
              <w:r>
                <w:rPr>
                  <w:rStyle w:val="CommentReference"/>
                </w:rPr>
                <w:commentReference w:id="602"/>
              </w:r>
            </w:ins>
          </w:p>
        </w:tc>
      </w:tr>
      <w:tr w:rsidR="00982269" w:rsidRPr="00982269" w14:paraId="796B560B" w14:textId="72BA7A13" w:rsidTr="00982269">
        <w:trPr>
          <w:trHeight w:val="805"/>
          <w:trPrChange w:id="605" w:author="Mullen (ESO), Paul J" w:date="2019-09-25T13:38:00Z">
            <w:trPr>
              <w:trHeight w:val="805"/>
            </w:trPr>
          </w:trPrChange>
        </w:trPr>
        <w:tc>
          <w:tcPr>
            <w:tcW w:w="1362" w:type="dxa"/>
            <w:vAlign w:val="bottom"/>
            <w:tcPrChange w:id="606" w:author="Mullen (ESO), Paul J" w:date="2019-09-25T13:38:00Z">
              <w:tcPr>
                <w:tcW w:w="1362" w:type="dxa"/>
                <w:vAlign w:val="bottom"/>
              </w:tcPr>
            </w:tcPrChange>
          </w:tcPr>
          <w:p w14:paraId="3FE07BCF" w14:textId="77777777" w:rsidR="00982269" w:rsidRPr="00982269" w:rsidRDefault="00982269" w:rsidP="00982269">
            <w:pPr>
              <w:jc w:val="center"/>
              <w:rPr>
                <w:rFonts w:cs="Arial"/>
                <w:szCs w:val="20"/>
              </w:rPr>
            </w:pPr>
            <w:r w:rsidRPr="00982269">
              <w:rPr>
                <w:rFonts w:cs="Arial"/>
                <w:szCs w:val="20"/>
              </w:rPr>
              <w:t>Alan Creighton</w:t>
            </w:r>
          </w:p>
        </w:tc>
        <w:tc>
          <w:tcPr>
            <w:tcW w:w="1495" w:type="dxa"/>
            <w:vAlign w:val="bottom"/>
            <w:tcPrChange w:id="607" w:author="Mullen (ESO), Paul J" w:date="2019-09-25T13:38:00Z">
              <w:tcPr>
                <w:tcW w:w="1495" w:type="dxa"/>
                <w:vAlign w:val="bottom"/>
              </w:tcPr>
            </w:tcPrChange>
          </w:tcPr>
          <w:p w14:paraId="21FA9768" w14:textId="77777777" w:rsidR="00982269" w:rsidRPr="00982269" w:rsidRDefault="00982269" w:rsidP="00982269">
            <w:pPr>
              <w:jc w:val="center"/>
              <w:rPr>
                <w:rFonts w:cs="Arial"/>
                <w:szCs w:val="20"/>
              </w:rPr>
            </w:pPr>
            <w:r w:rsidRPr="00982269">
              <w:rPr>
                <w:rFonts w:cs="Arial"/>
                <w:szCs w:val="20"/>
              </w:rPr>
              <w:t>Northern Power Grid</w:t>
            </w:r>
          </w:p>
        </w:tc>
        <w:tc>
          <w:tcPr>
            <w:tcW w:w="1562" w:type="dxa"/>
            <w:vAlign w:val="bottom"/>
            <w:tcPrChange w:id="608" w:author="Mullen (ESO), Paul J" w:date="2019-09-25T13:38:00Z">
              <w:tcPr>
                <w:tcW w:w="1562" w:type="dxa"/>
                <w:vAlign w:val="bottom"/>
              </w:tcPr>
            </w:tcPrChange>
          </w:tcPr>
          <w:p w14:paraId="258F3724" w14:textId="77777777" w:rsidR="00982269" w:rsidRPr="00982269" w:rsidRDefault="00982269" w:rsidP="00982269">
            <w:pPr>
              <w:jc w:val="center"/>
              <w:rPr>
                <w:rFonts w:cs="Arial"/>
                <w:color w:val="000000"/>
                <w:szCs w:val="20"/>
              </w:rPr>
            </w:pPr>
            <w:r w:rsidRPr="00982269">
              <w:rPr>
                <w:rFonts w:cs="Arial"/>
                <w:color w:val="000000"/>
                <w:szCs w:val="20"/>
              </w:rPr>
              <w:t>Workgroup member</w:t>
            </w:r>
          </w:p>
        </w:tc>
        <w:tc>
          <w:tcPr>
            <w:tcW w:w="651" w:type="dxa"/>
            <w:vAlign w:val="center"/>
            <w:tcPrChange w:id="609" w:author="Mullen (ESO), Paul J" w:date="2019-09-25T13:38:00Z">
              <w:tcPr>
                <w:tcW w:w="651" w:type="dxa"/>
                <w:vAlign w:val="center"/>
              </w:tcPr>
            </w:tcPrChange>
          </w:tcPr>
          <w:p w14:paraId="02432910" w14:textId="77777777"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610" w:author="Mullen (ESO), Paul J" w:date="2019-09-25T13:38:00Z">
              <w:tcPr>
                <w:tcW w:w="567" w:type="dxa"/>
                <w:vAlign w:val="center"/>
              </w:tcPr>
            </w:tcPrChange>
          </w:tcPr>
          <w:p w14:paraId="658AFB24" w14:textId="77777777" w:rsidR="00982269" w:rsidRPr="00982269" w:rsidRDefault="00982269" w:rsidP="00982269">
            <w:pPr>
              <w:jc w:val="center"/>
              <w:rPr>
                <w:rFonts w:cs="Arial"/>
                <w:color w:val="000000"/>
                <w:szCs w:val="20"/>
              </w:rPr>
            </w:pPr>
            <w:r w:rsidRPr="00982269">
              <w:rPr>
                <w:rFonts w:cs="Arial"/>
                <w:color w:val="000000"/>
                <w:szCs w:val="20"/>
              </w:rPr>
              <w:t>X</w:t>
            </w:r>
          </w:p>
        </w:tc>
        <w:tc>
          <w:tcPr>
            <w:tcW w:w="567" w:type="dxa"/>
            <w:vAlign w:val="center"/>
            <w:tcPrChange w:id="611" w:author="Mullen (ESO), Paul J" w:date="2019-09-25T13:38:00Z">
              <w:tcPr>
                <w:tcW w:w="567" w:type="dxa"/>
                <w:vAlign w:val="center"/>
              </w:tcPr>
            </w:tcPrChange>
          </w:tcPr>
          <w:p w14:paraId="1FD173FE" w14:textId="77777777" w:rsidR="00982269" w:rsidRPr="00982269" w:rsidRDefault="00982269" w:rsidP="00982269">
            <w:pPr>
              <w:jc w:val="center"/>
              <w:rPr>
                <w:rFonts w:cs="Arial"/>
                <w:color w:val="000000"/>
                <w:szCs w:val="20"/>
              </w:rPr>
            </w:pPr>
            <w:r w:rsidRPr="00982269">
              <w:rPr>
                <w:rFonts w:cs="Arial"/>
                <w:color w:val="000000"/>
                <w:szCs w:val="20"/>
              </w:rPr>
              <w:t>A</w:t>
            </w:r>
          </w:p>
        </w:tc>
        <w:tc>
          <w:tcPr>
            <w:tcW w:w="708" w:type="dxa"/>
            <w:vAlign w:val="center"/>
            <w:tcPrChange w:id="612" w:author="Mullen (ESO), Paul J" w:date="2019-09-25T13:38:00Z">
              <w:tcPr>
                <w:tcW w:w="708" w:type="dxa"/>
                <w:vAlign w:val="center"/>
              </w:tcPr>
            </w:tcPrChange>
          </w:tcPr>
          <w:p w14:paraId="415B8E92" w14:textId="77777777"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613" w:author="Mullen (ESO), Paul J" w:date="2019-09-25T13:38:00Z">
              <w:tcPr>
                <w:tcW w:w="567" w:type="dxa"/>
                <w:vAlign w:val="center"/>
              </w:tcPr>
            </w:tcPrChange>
          </w:tcPr>
          <w:p w14:paraId="707952D3" w14:textId="3AAB1A4B"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614" w:author="Mullen (ESO), Paul J" w:date="2019-09-25T13:38:00Z">
              <w:tcPr>
                <w:tcW w:w="567" w:type="dxa"/>
                <w:vAlign w:val="center"/>
              </w:tcPr>
            </w:tcPrChange>
          </w:tcPr>
          <w:p w14:paraId="0CBF4093" w14:textId="44E3087C"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615" w:author="Mullen (ESO), Paul J" w:date="2019-09-25T13:38:00Z">
              <w:tcPr>
                <w:tcW w:w="567" w:type="dxa"/>
                <w:vAlign w:val="center"/>
              </w:tcPr>
            </w:tcPrChange>
          </w:tcPr>
          <w:p w14:paraId="4182F021" w14:textId="3CDB24BF" w:rsidR="00982269" w:rsidRPr="00982269" w:rsidRDefault="00982269" w:rsidP="00982269">
            <w:pPr>
              <w:jc w:val="center"/>
              <w:rPr>
                <w:rFonts w:cs="Arial"/>
                <w:color w:val="000000"/>
                <w:szCs w:val="20"/>
              </w:rPr>
            </w:pPr>
            <w:r w:rsidRPr="00982269">
              <w:rPr>
                <w:rFonts w:cs="Arial"/>
                <w:color w:val="000000"/>
                <w:szCs w:val="20"/>
              </w:rPr>
              <w:t>A</w:t>
            </w:r>
          </w:p>
        </w:tc>
        <w:tc>
          <w:tcPr>
            <w:tcW w:w="567" w:type="dxa"/>
            <w:vAlign w:val="center"/>
            <w:tcPrChange w:id="616" w:author="Mullen (ESO), Paul J" w:date="2019-09-25T13:38:00Z">
              <w:tcPr>
                <w:tcW w:w="567" w:type="dxa"/>
                <w:vAlign w:val="center"/>
              </w:tcPr>
            </w:tcPrChange>
          </w:tcPr>
          <w:p w14:paraId="54DAFF85" w14:textId="47FE3F07" w:rsidR="00982269" w:rsidRPr="00982269" w:rsidRDefault="00982269" w:rsidP="00982269">
            <w:pPr>
              <w:jc w:val="center"/>
              <w:rPr>
                <w:rFonts w:cs="Arial"/>
                <w:color w:val="000000"/>
                <w:szCs w:val="20"/>
              </w:rPr>
            </w:pPr>
            <w:ins w:id="617" w:author="Mullen (ESO), Paul J" w:date="2019-09-25T13:36:00Z">
              <w:r w:rsidRPr="00982269">
                <w:rPr>
                  <w:rFonts w:cs="Arial"/>
                  <w:color w:val="000000"/>
                  <w:szCs w:val="20"/>
                </w:rPr>
                <w:t>A</w:t>
              </w:r>
            </w:ins>
          </w:p>
        </w:tc>
      </w:tr>
    </w:tbl>
    <w:p w14:paraId="25D0EBB1" w14:textId="2C294795" w:rsidR="000D71AC" w:rsidRDefault="000D71AC" w:rsidP="00256444">
      <w:pPr>
        <w:spacing w:before="0" w:after="0" w:line="240" w:lineRule="auto"/>
        <w:rPr>
          <w:ins w:id="618" w:author="Mullen (ESO), Paul J" w:date="2019-09-25T13:43:00Z"/>
          <w:szCs w:val="20"/>
        </w:rPr>
      </w:pPr>
    </w:p>
    <w:p w14:paraId="46ABF7FE" w14:textId="77777777" w:rsidR="000D71AC" w:rsidRDefault="000D71AC">
      <w:pPr>
        <w:spacing w:before="0" w:after="0" w:line="240" w:lineRule="auto"/>
        <w:rPr>
          <w:ins w:id="619" w:author="Mullen (ESO), Paul J" w:date="2019-09-25T13:43:00Z"/>
          <w:szCs w:val="20"/>
        </w:rPr>
      </w:pPr>
      <w:ins w:id="620" w:author="Mullen (ESO), Paul J" w:date="2019-09-25T13:43:00Z">
        <w:r>
          <w:rPr>
            <w:szCs w:val="20"/>
          </w:rPr>
          <w:br w:type="page"/>
        </w:r>
      </w:ins>
    </w:p>
    <w:p w14:paraId="28AA6674" w14:textId="77777777" w:rsidR="00F85934" w:rsidRDefault="00F85934" w:rsidP="00256444">
      <w:pPr>
        <w:spacing w:before="0" w:after="0" w:line="240" w:lineRule="auto"/>
        <w:rPr>
          <w:ins w:id="621" w:author="Mullen (ESO), Paul J" w:date="2019-09-25T13:42:00Z"/>
          <w:szCs w:val="20"/>
        </w:rPr>
      </w:pPr>
    </w:p>
    <w:p w14:paraId="25EB2ABB" w14:textId="2E1C6677" w:rsidR="000D71AC" w:rsidRPr="00EB32BB" w:rsidRDefault="000D71AC" w:rsidP="000D71AC">
      <w:pPr>
        <w:pStyle w:val="Checklist"/>
        <w:spacing w:after="0"/>
        <w:rPr>
          <w:ins w:id="622" w:author="Mullen (ESO), Paul J" w:date="2019-09-25T13:42:00Z"/>
        </w:rPr>
      </w:pPr>
      <w:ins w:id="623" w:author="Mullen (ESO), Paul J" w:date="2019-09-25T13:42:00Z">
        <w:r>
          <w:t>Annex 6: Workgroup Consultation Responses</w:t>
        </w:r>
      </w:ins>
    </w:p>
    <w:p w14:paraId="0452B99C" w14:textId="48D27541" w:rsidR="000D71AC" w:rsidRDefault="000D71AC" w:rsidP="00256444">
      <w:pPr>
        <w:spacing w:before="0" w:after="0" w:line="240" w:lineRule="auto"/>
        <w:rPr>
          <w:ins w:id="624" w:author="Mullen (ESO), Paul J" w:date="2019-09-25T13:43:00Z"/>
          <w:szCs w:val="20"/>
        </w:rPr>
      </w:pPr>
    </w:p>
    <w:p w14:paraId="4F1E1235" w14:textId="0250D59F" w:rsidR="003B4619" w:rsidRPr="007245CD" w:rsidRDefault="003B4619" w:rsidP="003B4619">
      <w:pPr>
        <w:pStyle w:val="ListBullet2"/>
        <w:numPr>
          <w:ilvl w:val="0"/>
          <w:numId w:val="0"/>
        </w:numPr>
        <w:spacing w:before="240"/>
        <w:rPr>
          <w:ins w:id="625" w:author="Mullen (ESO), Paul J" w:date="2019-10-02T12:04:00Z"/>
          <w:rFonts w:cs="Arial"/>
          <w:sz w:val="24"/>
        </w:rPr>
      </w:pPr>
      <w:ins w:id="626" w:author="Mullen (ESO), Paul J" w:date="2019-10-02T12:04:00Z">
        <w:r w:rsidRPr="007245CD">
          <w:rPr>
            <w:rFonts w:cs="Arial"/>
            <w:sz w:val="24"/>
          </w:rPr>
          <w:t>This</w:t>
        </w:r>
      </w:ins>
      <w:ins w:id="627" w:author="Mullen (ESO), Paul J" w:date="2019-10-02T12:05:00Z">
        <w:r>
          <w:rPr>
            <w:rFonts w:cs="Arial"/>
            <w:sz w:val="24"/>
          </w:rPr>
          <w:t xml:space="preserve"> </w:t>
        </w:r>
      </w:ins>
      <w:ins w:id="628" w:author="Mullen (ESO), Paul J" w:date="2019-10-02T12:04:00Z">
        <w:r w:rsidRPr="007245CD">
          <w:rPr>
            <w:rFonts w:cs="Arial"/>
            <w:sz w:val="24"/>
          </w:rPr>
          <w:t xml:space="preserve">sets out the </w:t>
        </w:r>
        <w:r>
          <w:rPr>
            <w:rFonts w:cs="Arial"/>
            <w:sz w:val="24"/>
          </w:rPr>
          <w:t xml:space="preserve">Workgroup Consultation Responses received as part of the Workgroup Consultation which ran from </w:t>
        </w:r>
      </w:ins>
      <w:ins w:id="629" w:author="Mullen (ESO), Paul J" w:date="2019-10-02T12:05:00Z">
        <w:r>
          <w:rPr>
            <w:rFonts w:cs="Arial"/>
            <w:sz w:val="24"/>
          </w:rPr>
          <w:t>23 July</w:t>
        </w:r>
      </w:ins>
      <w:ins w:id="630" w:author="Mullen (ESO), Paul J" w:date="2019-10-02T12:04:00Z">
        <w:r>
          <w:rPr>
            <w:rFonts w:cs="Arial"/>
            <w:sz w:val="24"/>
          </w:rPr>
          <w:t xml:space="preserve"> 2019 to 5pm on </w:t>
        </w:r>
      </w:ins>
      <w:ins w:id="631" w:author="Mullen (ESO), Paul J" w:date="2019-10-02T12:05:00Z">
        <w:r>
          <w:rPr>
            <w:rFonts w:cs="Arial"/>
            <w:sz w:val="24"/>
          </w:rPr>
          <w:t xml:space="preserve">6 </w:t>
        </w:r>
      </w:ins>
      <w:ins w:id="632" w:author="Mullen (ESO), Paul J" w:date="2019-10-02T12:04:00Z">
        <w:r>
          <w:rPr>
            <w:rFonts w:cs="Arial"/>
            <w:sz w:val="24"/>
          </w:rPr>
          <w:t>September 2019.</w:t>
        </w:r>
      </w:ins>
    </w:p>
    <w:p w14:paraId="4CE925DD" w14:textId="47637F79" w:rsidR="000D71AC" w:rsidRPr="00982269" w:rsidRDefault="000D71AC" w:rsidP="003B4619">
      <w:pPr>
        <w:spacing w:before="0" w:after="0" w:line="240" w:lineRule="auto"/>
        <w:rPr>
          <w:szCs w:val="20"/>
        </w:rPr>
      </w:pPr>
    </w:p>
    <w:sectPr w:rsidR="000D71AC" w:rsidRPr="00982269" w:rsidSect="003473D6">
      <w:footerReference w:type="default" r:id="rId21"/>
      <w:type w:val="continuous"/>
      <w:pgSz w:w="11906" w:h="16838"/>
      <w:pgMar w:top="1113" w:right="1416" w:bottom="567" w:left="1134" w:header="142" w:footer="46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4" w:author="Mullen (ESO), Paul J" w:date="2019-09-25T13:50:00Z" w:initials="M(PJ">
    <w:p w14:paraId="1F6F5BEE" w14:textId="0E266D8A" w:rsidR="003D11CB" w:rsidRDefault="003D11CB">
      <w:pPr>
        <w:pStyle w:val="CommentText"/>
      </w:pPr>
      <w:r>
        <w:rPr>
          <w:rStyle w:val="CommentReference"/>
        </w:rPr>
        <w:annotationRef/>
      </w:r>
      <w:r>
        <w:rPr>
          <w:noProof/>
        </w:rPr>
        <w:t>To be updated once report finalised</w:t>
      </w:r>
    </w:p>
  </w:comment>
  <w:comment w:id="68" w:author="Mullen (ESO), Paul J" w:date="2019-09-25T13:12:00Z" w:initials="M(PJ">
    <w:p w14:paraId="20B34B58" w14:textId="195E3E65" w:rsidR="003D11CB" w:rsidRDefault="003D11CB">
      <w:pPr>
        <w:pStyle w:val="CommentText"/>
      </w:pPr>
      <w:r>
        <w:rPr>
          <w:rStyle w:val="CommentReference"/>
        </w:rPr>
        <w:annotationRef/>
      </w:r>
      <w:r>
        <w:rPr>
          <w:noProof/>
        </w:rPr>
        <w:t>Timetable to be reviewed at 9 October WG meeting</w:t>
      </w:r>
    </w:p>
  </w:comment>
  <w:comment w:id="99" w:author="Mullen (ESO), Paul J" w:date="2019-10-02T12:30:00Z" w:initials="M(PJ">
    <w:p w14:paraId="085A38CF" w14:textId="08420511" w:rsidR="003D11CB" w:rsidRDefault="003D11CB">
      <w:pPr>
        <w:pStyle w:val="CommentText"/>
      </w:pPr>
      <w:r>
        <w:rPr>
          <w:rStyle w:val="CommentReference"/>
        </w:rPr>
        <w:annotationRef/>
      </w:r>
      <w:r>
        <w:rPr>
          <w:noProof/>
        </w:rPr>
        <w:t>To be updated once way forward agreed</w:t>
      </w:r>
    </w:p>
  </w:comment>
  <w:comment w:id="375" w:author="Mullen (ESO), Paul J" w:date="2019-09-24T22:29:00Z" w:initials="M(PJ">
    <w:p w14:paraId="057E9ACE" w14:textId="77777777" w:rsidR="003D11CB" w:rsidRDefault="003D11CB" w:rsidP="00BD5C11">
      <w:pPr>
        <w:autoSpaceDE w:val="0"/>
        <w:autoSpaceDN w:val="0"/>
        <w:adjustRightInd w:val="0"/>
        <w:spacing w:before="0" w:after="0" w:line="240" w:lineRule="auto"/>
        <w:rPr>
          <w:rFonts w:ascii="Segoe UI" w:eastAsia="Cambria" w:hAnsi="Segoe UI" w:cs="Segoe UI"/>
          <w:color w:val="000000"/>
          <w:szCs w:val="20"/>
          <w:lang w:val="en-US"/>
        </w:rPr>
      </w:pPr>
      <w:r>
        <w:rPr>
          <w:rStyle w:val="CommentReference"/>
        </w:rPr>
        <w:annotationRef/>
      </w:r>
      <w:r>
        <w:rPr>
          <w:rFonts w:ascii="Segoe UI" w:eastAsia="Cambria" w:hAnsi="Segoe UI" w:cs="Segoe UI"/>
          <w:noProof/>
          <w:color w:val="000000"/>
          <w:szCs w:val="20"/>
          <w:lang w:val="en-US"/>
        </w:rPr>
        <w:t>Alan Creighton: I</w:t>
      </w:r>
      <w:r>
        <w:rPr>
          <w:rFonts w:ascii="Segoe UI" w:eastAsia="Cambria" w:hAnsi="Segoe UI" w:cs="Segoe UI"/>
          <w:color w:val="000000"/>
          <w:szCs w:val="20"/>
          <w:lang w:val="en-US"/>
        </w:rPr>
        <w:t>ts also concerned with recording the generic general application values a well as the bilaterally agreed ones</w:t>
      </w:r>
    </w:p>
    <w:p w14:paraId="650575C6" w14:textId="77777777" w:rsidR="003D11CB" w:rsidRDefault="003D11CB" w:rsidP="00BD5C11">
      <w:pPr>
        <w:autoSpaceDE w:val="0"/>
        <w:autoSpaceDN w:val="0"/>
        <w:adjustRightInd w:val="0"/>
        <w:spacing w:before="0" w:after="0" w:line="240" w:lineRule="auto"/>
        <w:rPr>
          <w:rFonts w:ascii="Segoe UI" w:eastAsia="Cambria" w:hAnsi="Segoe UI" w:cs="Segoe UI"/>
          <w:color w:val="000000"/>
          <w:szCs w:val="20"/>
          <w:lang w:val="en-US"/>
        </w:rPr>
      </w:pPr>
    </w:p>
    <w:p w14:paraId="1D841BD3" w14:textId="77777777" w:rsidR="003D11CB" w:rsidRDefault="003D11CB" w:rsidP="00BD5C11">
      <w:pPr>
        <w:autoSpaceDE w:val="0"/>
        <w:autoSpaceDN w:val="0"/>
        <w:adjustRightInd w:val="0"/>
        <w:spacing w:before="0" w:after="0" w:line="240" w:lineRule="auto"/>
        <w:rPr>
          <w:rFonts w:ascii="Segoe UI" w:eastAsia="Cambria" w:hAnsi="Segoe UI" w:cs="Segoe UI"/>
          <w:color w:val="000000"/>
          <w:szCs w:val="20"/>
          <w:lang w:val="en-US"/>
        </w:rPr>
      </w:pPr>
    </w:p>
    <w:p w14:paraId="702C40E5" w14:textId="464AC4C8" w:rsidR="003D11CB" w:rsidRDefault="003D11CB" w:rsidP="00BD5C11">
      <w:pPr>
        <w:autoSpaceDE w:val="0"/>
        <w:autoSpaceDN w:val="0"/>
        <w:adjustRightInd w:val="0"/>
        <w:spacing w:before="0" w:after="0" w:line="240" w:lineRule="auto"/>
        <w:rPr>
          <w:rFonts w:ascii="Segoe UI" w:eastAsia="Cambria" w:hAnsi="Segoe UI" w:cs="Segoe UI"/>
          <w:szCs w:val="20"/>
          <w:lang w:val="en-US"/>
        </w:rPr>
      </w:pPr>
    </w:p>
    <w:p w14:paraId="7851CCC1" w14:textId="7528F9A0" w:rsidR="003D11CB" w:rsidRDefault="003D11CB">
      <w:pPr>
        <w:pStyle w:val="CommentText"/>
      </w:pPr>
    </w:p>
  </w:comment>
  <w:comment w:id="377" w:author="Mullen (ESO), Paul J" w:date="2019-09-24T22:31:00Z" w:initials="M(PJ">
    <w:p w14:paraId="6F1467F9" w14:textId="77777777" w:rsidR="003D11CB" w:rsidRDefault="003D11CB" w:rsidP="00BD5C11">
      <w:pPr>
        <w:autoSpaceDE w:val="0"/>
        <w:autoSpaceDN w:val="0"/>
        <w:adjustRightInd w:val="0"/>
        <w:spacing w:before="0" w:after="0" w:line="240" w:lineRule="auto"/>
        <w:rPr>
          <w:rFonts w:ascii="Segoe UI" w:eastAsia="Cambria" w:hAnsi="Segoe UI" w:cs="Segoe UI"/>
          <w:color w:val="000000"/>
          <w:szCs w:val="20"/>
          <w:lang w:val="en-US"/>
        </w:rPr>
      </w:pPr>
      <w:r>
        <w:rPr>
          <w:rStyle w:val="CommentReference"/>
        </w:rPr>
        <w:annotationRef/>
      </w:r>
      <w:r>
        <w:rPr>
          <w:noProof/>
        </w:rPr>
        <w:t xml:space="preserve">Alan Creighton: </w:t>
      </w:r>
      <w:r>
        <w:rPr>
          <w:rFonts w:ascii="Segoe UI" w:eastAsia="Cambria" w:hAnsi="Segoe UI" w:cs="Segoe UI"/>
          <w:color w:val="000000"/>
          <w:szCs w:val="20"/>
          <w:lang w:val="en-US"/>
        </w:rPr>
        <w:t>also covers the collation of the first version of the spreadsheet which is then updated as per objectives a) and b)</w:t>
      </w:r>
    </w:p>
    <w:p w14:paraId="7CE5BC41" w14:textId="77777777" w:rsidR="003D11CB" w:rsidRDefault="003D11CB" w:rsidP="00BD5C11">
      <w:pPr>
        <w:autoSpaceDE w:val="0"/>
        <w:autoSpaceDN w:val="0"/>
        <w:adjustRightInd w:val="0"/>
        <w:spacing w:before="0" w:after="0" w:line="240" w:lineRule="auto"/>
        <w:rPr>
          <w:rFonts w:ascii="Segoe UI" w:eastAsia="Cambria" w:hAnsi="Segoe UI" w:cs="Segoe UI"/>
          <w:color w:val="000000"/>
          <w:szCs w:val="20"/>
          <w:lang w:val="en-US"/>
        </w:rPr>
      </w:pPr>
    </w:p>
    <w:p w14:paraId="3045C98E" w14:textId="1474131C" w:rsidR="003D11CB" w:rsidRDefault="003D11CB" w:rsidP="00BD5C11">
      <w:pPr>
        <w:pStyle w:val="CommentText"/>
      </w:pPr>
      <w:r>
        <w:rPr>
          <w:rFonts w:ascii="Segoe UI" w:eastAsia="Cambria" w:hAnsi="Segoe UI" w:cs="Segoe UI"/>
          <w:color w:val="000000"/>
          <w:lang w:val="en-US"/>
        </w:rPr>
        <w:t>consistent use of 'settings' rather than 'values'</w:t>
      </w:r>
    </w:p>
  </w:comment>
  <w:comment w:id="380" w:author="Mullen (ESO), Paul J" w:date="2019-09-24T22:32:00Z" w:initials="M(PJ">
    <w:p w14:paraId="750C89B3" w14:textId="60607EE2" w:rsidR="003D11CB" w:rsidRDefault="003D11CB">
      <w:pPr>
        <w:pStyle w:val="CommentText"/>
      </w:pPr>
      <w:r>
        <w:rPr>
          <w:rStyle w:val="CommentReference"/>
        </w:rPr>
        <w:annotationRef/>
      </w:r>
      <w:r>
        <w:rPr>
          <w:noProof/>
        </w:rPr>
        <w:t xml:space="preserve">Alan Creighton: </w:t>
      </w:r>
      <w:r>
        <w:rPr>
          <w:rFonts w:ascii="Segoe UI" w:eastAsia="Cambria" w:hAnsi="Segoe UI" w:cs="Segoe UI"/>
          <w:color w:val="000000"/>
          <w:lang w:val="en-US"/>
        </w:rPr>
        <w:t>Refer to generic values as wel</w:t>
      </w:r>
      <w:r>
        <w:rPr>
          <w:rFonts w:ascii="Segoe UI" w:eastAsia="Cambria" w:hAnsi="Segoe UI" w:cs="Segoe UI"/>
          <w:noProof/>
          <w:color w:val="000000"/>
          <w:lang w:val="en-US"/>
        </w:rPr>
        <w:t>l</w:t>
      </w:r>
    </w:p>
  </w:comment>
  <w:comment w:id="381" w:author="Mullen (ESO), Paul J" w:date="2019-09-24T22:33:00Z" w:initials="M(PJ">
    <w:p w14:paraId="78B4E8F5" w14:textId="043E6A52" w:rsidR="003D11CB" w:rsidRDefault="003D11CB" w:rsidP="00BD5C11">
      <w:pPr>
        <w:autoSpaceDE w:val="0"/>
        <w:autoSpaceDN w:val="0"/>
        <w:adjustRightInd w:val="0"/>
        <w:spacing w:before="0" w:after="0" w:line="240" w:lineRule="auto"/>
        <w:rPr>
          <w:rFonts w:ascii="Segoe UI" w:eastAsia="Cambria" w:hAnsi="Segoe UI" w:cs="Segoe UI"/>
          <w:szCs w:val="20"/>
          <w:lang w:val="en-US"/>
        </w:rPr>
      </w:pPr>
      <w:r>
        <w:rPr>
          <w:rStyle w:val="CommentReference"/>
        </w:rPr>
        <w:annotationRef/>
      </w:r>
      <w:r>
        <w:rPr>
          <w:rFonts w:ascii="Segoe UI" w:eastAsia="Cambria" w:hAnsi="Segoe UI" w:cs="Segoe UI"/>
          <w:noProof/>
          <w:color w:val="000000"/>
          <w:szCs w:val="20"/>
          <w:lang w:val="en-US"/>
        </w:rPr>
        <w:t>Alan Creighton "</w:t>
      </w:r>
      <w:r>
        <w:rPr>
          <w:rFonts w:ascii="Segoe UI" w:eastAsia="Cambria" w:hAnsi="Segoe UI" w:cs="Segoe UI"/>
          <w:color w:val="000000"/>
          <w:szCs w:val="20"/>
          <w:lang w:val="en-US"/>
        </w:rPr>
        <w:t>or in relation to an Embedded Generator......</w:t>
      </w:r>
      <w:r>
        <w:rPr>
          <w:rFonts w:ascii="Segoe UI" w:eastAsia="Cambria" w:hAnsi="Segoe UI" w:cs="Segoe UI"/>
          <w:noProof/>
          <w:color w:val="000000"/>
          <w:szCs w:val="20"/>
          <w:lang w:val="en-US"/>
        </w:rPr>
        <w:t>"</w:t>
      </w:r>
    </w:p>
    <w:p w14:paraId="3D714F26" w14:textId="3EF639A0" w:rsidR="003D11CB" w:rsidRDefault="003D11CB">
      <w:pPr>
        <w:pStyle w:val="CommentText"/>
      </w:pPr>
    </w:p>
  </w:comment>
  <w:comment w:id="602" w:author="Mullen (ESO), Paul J" w:date="2019-09-25T13:40:00Z" w:initials="M(PJ">
    <w:p w14:paraId="24DBD5A3" w14:textId="209F8C08" w:rsidR="003D11CB" w:rsidRDefault="003D11CB">
      <w:pPr>
        <w:pStyle w:val="CommentText"/>
      </w:pPr>
      <w:r>
        <w:rPr>
          <w:rStyle w:val="CommentReference"/>
        </w:rPr>
        <w:annotationRef/>
      </w:r>
      <w:r>
        <w:rPr>
          <w:noProof/>
        </w:rPr>
        <w:t>Greg - can't recall if you called in - sorry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F6F5BEE" w15:done="0"/>
  <w15:commentEx w15:paraId="20B34B58" w15:done="0"/>
  <w15:commentEx w15:paraId="085A38CF" w15:done="0"/>
  <w15:commentEx w15:paraId="7851CCC1" w15:done="0"/>
  <w15:commentEx w15:paraId="3045C98E" w15:done="0"/>
  <w15:commentEx w15:paraId="750C89B3" w15:done="0"/>
  <w15:commentEx w15:paraId="3D714F26" w15:done="0"/>
  <w15:commentEx w15:paraId="24DBD5A3"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36BC9E" w14:textId="77777777" w:rsidR="003D11CB" w:rsidRDefault="003D11CB">
      <w:pPr>
        <w:spacing w:line="240" w:lineRule="auto"/>
      </w:pPr>
      <w:r>
        <w:separator/>
      </w:r>
    </w:p>
    <w:p w14:paraId="53EECD51" w14:textId="77777777" w:rsidR="003D11CB" w:rsidRDefault="003D11CB"/>
  </w:endnote>
  <w:endnote w:type="continuationSeparator" w:id="0">
    <w:p w14:paraId="5214C368" w14:textId="77777777" w:rsidR="003D11CB" w:rsidRDefault="003D11CB">
      <w:pPr>
        <w:spacing w:line="240" w:lineRule="auto"/>
      </w:pPr>
      <w:r>
        <w:continuationSeparator/>
      </w:r>
    </w:p>
    <w:p w14:paraId="019943C7" w14:textId="77777777" w:rsidR="003D11CB" w:rsidRDefault="003D11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2F960" w14:textId="1C513F8E" w:rsidR="003D11CB" w:rsidRPr="002110D7" w:rsidRDefault="003D11CB" w:rsidP="002110D7">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A7DB4" w14:textId="3A0F9466" w:rsidR="003D11CB" w:rsidRPr="002110D7" w:rsidRDefault="003D11CB" w:rsidP="002110D7">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GC0107/113</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AD0CA0">
      <w:rPr>
        <w:rFonts w:cs="Arial"/>
        <w:noProof/>
        <w:sz w:val="16"/>
        <w:szCs w:val="16"/>
        <w:lang w:val="en-US"/>
      </w:rPr>
      <w:t>24</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AD0CA0">
      <w:rPr>
        <w:rFonts w:cs="Arial"/>
        <w:noProof/>
        <w:sz w:val="16"/>
        <w:szCs w:val="16"/>
        <w:lang w:val="en-US"/>
      </w:rPr>
      <w:t>25</w:t>
    </w:r>
    <w:r w:rsidRPr="000660DF">
      <w:rPr>
        <w:rFonts w:cs="Arial"/>
        <w:sz w:val="16"/>
        <w:szCs w:val="16"/>
        <w:lang w:val="en-US"/>
      </w:rPr>
      <w:fldChar w:fldCharType="end"/>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4C2423" w14:textId="77777777" w:rsidR="003D11CB" w:rsidRDefault="003D11CB">
      <w:pPr>
        <w:spacing w:line="240" w:lineRule="auto"/>
      </w:pPr>
      <w:r>
        <w:separator/>
      </w:r>
    </w:p>
    <w:p w14:paraId="5813492D" w14:textId="77777777" w:rsidR="003D11CB" w:rsidRDefault="003D11CB"/>
  </w:footnote>
  <w:footnote w:type="continuationSeparator" w:id="0">
    <w:p w14:paraId="35CB609A" w14:textId="77777777" w:rsidR="003D11CB" w:rsidRDefault="003D11CB">
      <w:pPr>
        <w:spacing w:line="240" w:lineRule="auto"/>
      </w:pPr>
      <w:r>
        <w:continuationSeparator/>
      </w:r>
    </w:p>
    <w:p w14:paraId="5645B7E7" w14:textId="77777777" w:rsidR="003D11CB" w:rsidRDefault="003D11CB"/>
  </w:footnote>
  <w:footnote w:id="1">
    <w:p w14:paraId="18B2847A" w14:textId="77777777" w:rsidR="003D11CB" w:rsidRDefault="003D11CB" w:rsidP="00B80B9C">
      <w:pPr>
        <w:pStyle w:val="FootnoteText"/>
      </w:pPr>
      <w:r>
        <w:rPr>
          <w:rStyle w:val="FootnoteReference"/>
        </w:rPr>
        <w:footnoteRef/>
      </w:r>
      <w:r>
        <w:t xml:space="preserve"> </w:t>
      </w:r>
      <w:r w:rsidRPr="0096049F">
        <w:t xml:space="preserve"> ‘Requirement for Generator’ Network Code – Regulation 2016/631</w:t>
      </w:r>
    </w:p>
    <w:p w14:paraId="13910DB2" w14:textId="77777777" w:rsidR="003D11CB" w:rsidRPr="0096049F" w:rsidRDefault="003D11CB" w:rsidP="00B80B9C">
      <w:pPr>
        <w:pStyle w:val="FootnoteText"/>
        <w:rPr>
          <w:sz w:val="22"/>
        </w:rPr>
      </w:pPr>
      <w:r w:rsidRPr="0096049F">
        <w:t xml:space="preserve"> </w:t>
      </w:r>
      <w:hyperlink r:id="rId1" w:history="1">
        <w:r w:rsidRPr="0094334D">
          <w:rPr>
            <w:rStyle w:val="Hyperlink"/>
          </w:rPr>
          <w:t>http://eur-lex.europa.eu/legal-content/EN/TXT/PDF/?uri=CELEX:32016R0631&amp;from=EN</w:t>
        </w:r>
      </w:hyperlink>
      <w:r>
        <w:t xml:space="preserve"> </w:t>
      </w:r>
    </w:p>
  </w:footnote>
  <w:footnote w:id="2">
    <w:p w14:paraId="3EC7232E" w14:textId="22726FF1" w:rsidR="003D11CB" w:rsidRDefault="003D11CB" w:rsidP="00B80B9C">
      <w:pPr>
        <w:spacing w:before="0" w:after="0" w:line="240" w:lineRule="auto"/>
        <w:ind w:right="792"/>
        <w:textAlignment w:val="baseline"/>
        <w:rPr>
          <w:rFonts w:ascii="Tahoma" w:eastAsia="Tahoma" w:hAnsi="Tahoma"/>
          <w:color w:val="000000"/>
          <w:sz w:val="12"/>
          <w:vertAlign w:val="superscript"/>
        </w:rPr>
      </w:pPr>
      <w:r>
        <w:rPr>
          <w:rStyle w:val="FootnoteReference"/>
        </w:rPr>
        <w:footnoteRef/>
      </w:r>
      <w:r>
        <w:t xml:space="preserve"> </w:t>
      </w:r>
      <w:r>
        <w:rPr>
          <w:rFonts w:ascii="Tahoma" w:eastAsia="Tahoma" w:hAnsi="Tahoma"/>
          <w:color w:val="000000"/>
          <w:sz w:val="18"/>
          <w:lang w:val="en-US"/>
        </w:rPr>
        <w:t xml:space="preserve">For the purposes of this Modification where we refer to ‘new Demand’ or ‘new Demand parties’ we mean </w:t>
      </w:r>
      <w:r>
        <w:rPr>
          <w:rFonts w:ascii="Tahoma" w:eastAsia="Tahoma" w:hAnsi="Tahoma"/>
          <w:color w:val="000000"/>
          <w:sz w:val="18"/>
          <w:u w:val="single"/>
          <w:lang w:val="en-US"/>
        </w:rPr>
        <w:t>all</w:t>
      </w:r>
      <w:r>
        <w:rPr>
          <w:rFonts w:ascii="Tahoma" w:eastAsia="Tahoma" w:hAnsi="Tahoma"/>
          <w:color w:val="000000"/>
          <w:sz w:val="18"/>
          <w:lang w:val="en-US"/>
        </w:rPr>
        <w:t xml:space="preserve"> those listed in Article 3(1) (a)-(d) of the DCC.</w:t>
      </w:r>
    </w:p>
    <w:p w14:paraId="789D7A6B" w14:textId="77777777" w:rsidR="003D11CB" w:rsidRDefault="003D11CB" w:rsidP="00B80B9C">
      <w:pPr>
        <w:pStyle w:val="FootnoteText"/>
      </w:pPr>
    </w:p>
  </w:footnote>
  <w:footnote w:id="3">
    <w:p w14:paraId="64163ACD" w14:textId="77777777" w:rsidR="003D11CB" w:rsidRPr="006B00D4" w:rsidRDefault="003D11CB" w:rsidP="003D3BA7">
      <w:pPr>
        <w:spacing w:before="0" w:after="0" w:line="240" w:lineRule="auto"/>
        <w:textAlignment w:val="baseline"/>
        <w:rPr>
          <w:rFonts w:eastAsia="Arial"/>
          <w:color w:val="000000"/>
          <w:spacing w:val="-4"/>
          <w:sz w:val="12"/>
          <w:vertAlign w:val="superscript"/>
        </w:rPr>
      </w:pPr>
      <w:r w:rsidRPr="006B00D4">
        <w:rPr>
          <w:rStyle w:val="FootnoteReference"/>
        </w:rPr>
        <w:footnoteRef/>
      </w:r>
      <w:r w:rsidRPr="006B00D4">
        <w:t xml:space="preserve"> </w:t>
      </w:r>
      <w:r w:rsidRPr="006B00D4">
        <w:rPr>
          <w:rFonts w:eastAsia="Arial"/>
          <w:color w:val="000000"/>
          <w:spacing w:val="-4"/>
          <w:sz w:val="18"/>
        </w:rPr>
        <w:t xml:space="preserve">This can be found on the Ofgem website: </w:t>
      </w:r>
      <w:r w:rsidRPr="006B00D4">
        <w:rPr>
          <w:rFonts w:eastAsia="Arial"/>
          <w:color w:val="0000FF"/>
          <w:spacing w:val="-4"/>
          <w:sz w:val="18"/>
          <w:u w:val="single"/>
        </w:rPr>
        <w:t>https://www.ofgem.gov.uk/publications-and-updates/decision-our-consultation-assignment-transmission-system-operator-obligations-under-requirements-generators-demand-connection-high-voltage-direct-current-and-forward-capacity-allocation-regulations-within-gb</w:t>
      </w:r>
    </w:p>
  </w:footnote>
  <w:footnote w:id="4">
    <w:p w14:paraId="3E52D48D" w14:textId="77777777" w:rsidR="003D11CB" w:rsidRPr="006B00D4" w:rsidRDefault="003D11CB" w:rsidP="00B80B9C">
      <w:pPr>
        <w:spacing w:before="0" w:after="0" w:line="240" w:lineRule="auto"/>
        <w:textAlignment w:val="baseline"/>
        <w:rPr>
          <w:rFonts w:eastAsia="Arial"/>
          <w:color w:val="000000"/>
          <w:spacing w:val="-4"/>
          <w:sz w:val="18"/>
          <w:szCs w:val="18"/>
          <w:vertAlign w:val="superscript"/>
        </w:rPr>
      </w:pPr>
      <w:r w:rsidRPr="006B00D4">
        <w:rPr>
          <w:rStyle w:val="FootnoteReference"/>
          <w:sz w:val="18"/>
          <w:szCs w:val="18"/>
        </w:rPr>
        <w:footnoteRef/>
      </w:r>
      <w:r w:rsidRPr="006B00D4">
        <w:rPr>
          <w:sz w:val="18"/>
          <w:szCs w:val="18"/>
        </w:rPr>
        <w:t xml:space="preserve"> </w:t>
      </w:r>
      <w:r w:rsidRPr="006B00D4">
        <w:rPr>
          <w:rFonts w:eastAsia="Arial"/>
          <w:color w:val="000000"/>
          <w:spacing w:val="-4"/>
          <w:sz w:val="18"/>
          <w:szCs w:val="18"/>
        </w:rPr>
        <w:t>Or, where applicable, value range.</w:t>
      </w:r>
    </w:p>
  </w:footnote>
  <w:footnote w:id="5">
    <w:p w14:paraId="0AB0EC68" w14:textId="77777777" w:rsidR="003D11CB" w:rsidRPr="006B00D4" w:rsidRDefault="003D11CB" w:rsidP="00B80B9C">
      <w:pPr>
        <w:pStyle w:val="FootnoteText"/>
        <w:rPr>
          <w:sz w:val="18"/>
          <w:szCs w:val="18"/>
        </w:rPr>
      </w:pPr>
      <w:r w:rsidRPr="006B00D4">
        <w:rPr>
          <w:rStyle w:val="FootnoteReference"/>
          <w:sz w:val="18"/>
          <w:szCs w:val="18"/>
        </w:rPr>
        <w:footnoteRef/>
      </w:r>
      <w:r w:rsidRPr="006B00D4">
        <w:rPr>
          <w:sz w:val="18"/>
          <w:szCs w:val="18"/>
        </w:rPr>
        <w:t xml:space="preserve"> </w:t>
      </w:r>
      <w:r w:rsidRPr="006B00D4">
        <w:rPr>
          <w:rFonts w:eastAsia="Arial"/>
          <w:color w:val="000000"/>
          <w:sz w:val="18"/>
          <w:szCs w:val="18"/>
        </w:rPr>
        <w:t>Eastern Power Networks Plc; Electricity North West Limited; London Power Networks Plc; Northern Powergrid (Northeast) Limited; Northern Powergrid (Yorkshire) Plc; Scottish Hydro Electric Power Distribution Plc; South Eastern Power Networks Plc; Southern Electric Power Distribution Plc; SP Distribution Plc; SP Manweb Plc; Western Power Distribution (East Midlands) Plc; Western Power Distribution (South Wales) Plc; Western Power Distribution (South West) Plc; and, Western Power Distribution (West Midlands) Plc.</w:t>
      </w:r>
    </w:p>
  </w:footnote>
  <w:footnote w:id="6">
    <w:p w14:paraId="406A1AB0" w14:textId="08A56A07" w:rsidR="003D11CB" w:rsidRDefault="003D11CB" w:rsidP="00B80B9C">
      <w:pPr>
        <w:pStyle w:val="FootnoteText"/>
        <w:rPr>
          <w:rFonts w:eastAsia="Arial"/>
          <w:color w:val="000000"/>
          <w:spacing w:val="-1"/>
          <w:sz w:val="18"/>
          <w:szCs w:val="18"/>
        </w:rPr>
      </w:pPr>
      <w:r w:rsidRPr="006B00D4">
        <w:rPr>
          <w:rStyle w:val="FootnoteReference"/>
          <w:sz w:val="18"/>
          <w:szCs w:val="18"/>
        </w:rPr>
        <w:footnoteRef/>
      </w:r>
      <w:r w:rsidRPr="006B00D4">
        <w:rPr>
          <w:sz w:val="18"/>
          <w:szCs w:val="18"/>
        </w:rPr>
        <w:t xml:space="preserve"> </w:t>
      </w:r>
      <w:r w:rsidRPr="006B00D4">
        <w:rPr>
          <w:rFonts w:eastAsia="Arial"/>
          <w:color w:val="000000"/>
          <w:spacing w:val="-1"/>
          <w:sz w:val="18"/>
          <w:szCs w:val="18"/>
        </w:rPr>
        <w:t>With regard to the rate of change of frequency withstand capability, a power-generating module shall be capable of staying connected to the network and operate at rates of change of frequency up to a value specified by the relevant TSO, unless disconnection was triggered by rate-of-change-of-frequency-type loss of mains protection. The relevant system operator, in coordination with the relevant TSO, shall specify this rate-of-change-of-frequency-type loss of mains protection.”</w:t>
      </w:r>
    </w:p>
    <w:p w14:paraId="4CE143F7" w14:textId="77777777" w:rsidR="003D11CB" w:rsidRPr="006B00D4" w:rsidRDefault="003D11CB" w:rsidP="00B80B9C">
      <w:pPr>
        <w:pStyle w:val="FootnoteText"/>
        <w:rPr>
          <w:sz w:val="18"/>
          <w:szCs w:val="18"/>
        </w:rPr>
      </w:pPr>
    </w:p>
  </w:footnote>
  <w:footnote w:id="7">
    <w:p w14:paraId="418EA1A9" w14:textId="77777777" w:rsidR="003D11CB" w:rsidRPr="006B00D4" w:rsidRDefault="003D11CB" w:rsidP="00B80B9C">
      <w:pPr>
        <w:spacing w:before="0" w:line="251" w:lineRule="exact"/>
        <w:ind w:right="-1316"/>
        <w:textAlignment w:val="baseline"/>
        <w:rPr>
          <w:rFonts w:ascii="Calibri" w:eastAsia="Calibri" w:hAnsi="Calibri"/>
          <w:i/>
          <w:color w:val="000000"/>
          <w:sz w:val="18"/>
          <w:szCs w:val="18"/>
          <w:vertAlign w:val="superscript"/>
        </w:rPr>
      </w:pPr>
      <w:r w:rsidRPr="006B00D4">
        <w:rPr>
          <w:rStyle w:val="FootnoteReference"/>
          <w:sz w:val="18"/>
          <w:szCs w:val="18"/>
        </w:rPr>
        <w:footnoteRef/>
      </w:r>
      <w:r w:rsidRPr="006B00D4">
        <w:rPr>
          <w:sz w:val="18"/>
          <w:szCs w:val="18"/>
        </w:rPr>
        <w:t xml:space="preserve"> </w:t>
      </w:r>
      <w:r w:rsidRPr="006B00D4">
        <w:rPr>
          <w:rFonts w:eastAsia="Arial"/>
          <w:color w:val="000000"/>
          <w:sz w:val="18"/>
          <w:szCs w:val="18"/>
        </w:rPr>
        <w:t>power-generating facilities shall be capable of exchanging information with the relevant system operator or the relevant TSO in real time or periodically with time stamping, as specified</w:t>
      </w:r>
      <w:r w:rsidRPr="006B00D4">
        <w:rPr>
          <w:rFonts w:eastAsia="Arial"/>
          <w:b/>
          <w:color w:val="000000"/>
          <w:sz w:val="18"/>
          <w:szCs w:val="18"/>
        </w:rPr>
        <w:t xml:space="preserve"> </w:t>
      </w:r>
      <w:r w:rsidRPr="006B00D4">
        <w:rPr>
          <w:rFonts w:eastAsia="Arial"/>
          <w:color w:val="000000"/>
          <w:sz w:val="18"/>
          <w:szCs w:val="18"/>
        </w:rPr>
        <w:t>by the relevant system operator or the relevant TSO</w:t>
      </w:r>
      <w:r w:rsidRPr="006B00D4">
        <w:rPr>
          <w:rFonts w:ascii="Calibri" w:eastAsia="Calibri" w:hAnsi="Calibri"/>
          <w:color w:val="000000"/>
          <w:sz w:val="18"/>
          <w:szCs w:val="18"/>
        </w:rPr>
        <w:t>;”</w:t>
      </w:r>
    </w:p>
  </w:footnote>
  <w:footnote w:id="8">
    <w:p w14:paraId="17DCB46D" w14:textId="77777777" w:rsidR="003D11CB" w:rsidRPr="0066193D" w:rsidRDefault="003D11CB" w:rsidP="00B80B9C">
      <w:pPr>
        <w:spacing w:before="0" w:after="0" w:line="240" w:lineRule="auto"/>
        <w:ind w:right="72"/>
        <w:textAlignment w:val="baseline"/>
        <w:rPr>
          <w:rFonts w:cs="Arial"/>
          <w:sz w:val="18"/>
          <w:szCs w:val="18"/>
        </w:rPr>
      </w:pPr>
      <w:r w:rsidRPr="0066193D">
        <w:rPr>
          <w:rStyle w:val="FootnoteReference"/>
          <w:rFonts w:cs="Arial"/>
          <w:sz w:val="18"/>
          <w:szCs w:val="18"/>
        </w:rPr>
        <w:footnoteRef/>
      </w:r>
      <w:r w:rsidRPr="0066193D">
        <w:rPr>
          <w:rFonts w:cs="Arial"/>
          <w:sz w:val="18"/>
          <w:szCs w:val="18"/>
        </w:rPr>
        <w:t xml:space="preserve"> </w:t>
      </w:r>
      <w:r w:rsidRPr="0066193D">
        <w:rPr>
          <w:rFonts w:eastAsia="Arial" w:cs="Arial"/>
          <w:color w:val="000000"/>
          <w:sz w:val="18"/>
          <w:szCs w:val="18"/>
        </w:rPr>
        <w:t>the relevant system operator, in coordination with the relevant TSO, and the power-generating facility owner may agree on wider frequency ranges, longer minimum times for operation or specific requirements for combined frequency and voltage deviations”</w:t>
      </w:r>
    </w:p>
  </w:footnote>
  <w:footnote w:id="9">
    <w:p w14:paraId="09027FE2" w14:textId="77777777" w:rsidR="003D11CB" w:rsidRPr="0066193D" w:rsidRDefault="003D11CB" w:rsidP="00B80B9C">
      <w:pPr>
        <w:spacing w:before="0" w:after="0" w:line="240" w:lineRule="auto"/>
        <w:ind w:right="288"/>
        <w:textAlignment w:val="baseline"/>
        <w:rPr>
          <w:rFonts w:eastAsia="Calibri" w:cs="Arial"/>
          <w:color w:val="000000"/>
          <w:sz w:val="18"/>
          <w:szCs w:val="18"/>
        </w:rPr>
      </w:pPr>
      <w:r w:rsidRPr="0066193D">
        <w:rPr>
          <w:rStyle w:val="FootnoteReference"/>
          <w:rFonts w:cs="Arial"/>
          <w:sz w:val="18"/>
          <w:szCs w:val="18"/>
        </w:rPr>
        <w:footnoteRef/>
      </w:r>
      <w:r w:rsidRPr="0066193D">
        <w:rPr>
          <w:rFonts w:cs="Arial"/>
          <w:sz w:val="18"/>
          <w:szCs w:val="18"/>
        </w:rPr>
        <w:t xml:space="preserve"> </w:t>
      </w:r>
      <w:r w:rsidRPr="0066193D">
        <w:rPr>
          <w:rFonts w:eastAsia="Arial" w:cs="Arial"/>
          <w:color w:val="000000"/>
          <w:sz w:val="18"/>
          <w:szCs w:val="18"/>
        </w:rPr>
        <w:t>wider voltage ranges or longer minimum time periods for operation may be agreed between the relevant system operator and the power-generating facility owner in coordination with the relevant TSO.”</w:t>
      </w:r>
    </w:p>
  </w:footnote>
  <w:footnote w:id="10">
    <w:p w14:paraId="3FF0C31D" w14:textId="77777777" w:rsidR="003D11CB" w:rsidRPr="0066193D" w:rsidRDefault="003D11CB" w:rsidP="00B80B9C">
      <w:pPr>
        <w:pStyle w:val="FootnoteText"/>
        <w:rPr>
          <w:rFonts w:cs="Arial"/>
          <w:sz w:val="18"/>
          <w:szCs w:val="18"/>
        </w:rPr>
      </w:pPr>
      <w:r w:rsidRPr="0066193D">
        <w:rPr>
          <w:rStyle w:val="FootnoteReference"/>
          <w:rFonts w:cs="Arial"/>
          <w:sz w:val="18"/>
          <w:szCs w:val="18"/>
        </w:rPr>
        <w:footnoteRef/>
      </w:r>
      <w:r w:rsidRPr="0066193D">
        <w:rPr>
          <w:rFonts w:cs="Arial"/>
          <w:sz w:val="18"/>
          <w:szCs w:val="18"/>
        </w:rPr>
        <w:t xml:space="preserve"> </w:t>
      </w:r>
      <w:r w:rsidRPr="0066193D">
        <w:rPr>
          <w:rFonts w:eastAsia="Arial" w:cs="Arial"/>
          <w:color w:val="000000"/>
          <w:spacing w:val="-1"/>
          <w:sz w:val="18"/>
          <w:szCs w:val="18"/>
        </w:rPr>
        <w:t>Harmonised rules for grid connection for power-generating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footnote>
  <w:footnote w:id="11">
    <w:p w14:paraId="127A0A5A" w14:textId="77777777" w:rsidR="003D11CB" w:rsidRPr="006C130D" w:rsidRDefault="003D11CB" w:rsidP="00B80B9C">
      <w:pPr>
        <w:spacing w:before="0" w:after="0" w:line="240" w:lineRule="auto"/>
        <w:ind w:right="72"/>
        <w:textAlignment w:val="baseline"/>
        <w:rPr>
          <w:rFonts w:eastAsia="Arial" w:cs="Arial"/>
          <w:color w:val="000000"/>
          <w:sz w:val="18"/>
          <w:szCs w:val="18"/>
        </w:rPr>
      </w:pPr>
      <w:r w:rsidRPr="006C130D">
        <w:rPr>
          <w:rStyle w:val="FootnoteReference"/>
          <w:rFonts w:cs="Arial"/>
          <w:sz w:val="18"/>
          <w:szCs w:val="18"/>
        </w:rPr>
        <w:footnoteRef/>
      </w:r>
      <w:r w:rsidRPr="006C130D">
        <w:rPr>
          <w:rFonts w:cs="Arial"/>
          <w:sz w:val="18"/>
          <w:szCs w:val="18"/>
        </w:rPr>
        <w:t xml:space="preserve"> </w:t>
      </w:r>
      <w:r w:rsidRPr="006C130D">
        <w:rPr>
          <w:rFonts w:eastAsia="Arial" w:cs="Arial"/>
          <w:color w:val="000000"/>
          <w:sz w:val="18"/>
          <w:szCs w:val="18"/>
        </w:rPr>
        <w:t>Or where a derogation has been applied for and been granted by the NRA.</w:t>
      </w:r>
    </w:p>
  </w:footnote>
  <w:footnote w:id="12">
    <w:p w14:paraId="6EEBD7DD" w14:textId="77777777" w:rsidR="003D11CB" w:rsidRPr="006C130D" w:rsidRDefault="003D11CB" w:rsidP="00B80B9C">
      <w:pPr>
        <w:pStyle w:val="FootnoteText"/>
        <w:rPr>
          <w:rFonts w:cs="Arial"/>
          <w:sz w:val="18"/>
          <w:szCs w:val="18"/>
        </w:rPr>
      </w:pPr>
      <w:r w:rsidRPr="006C130D">
        <w:rPr>
          <w:rStyle w:val="FootnoteReference"/>
          <w:rFonts w:cs="Arial"/>
          <w:sz w:val="18"/>
          <w:szCs w:val="18"/>
        </w:rPr>
        <w:footnoteRef/>
      </w:r>
      <w:r w:rsidRPr="006C130D">
        <w:rPr>
          <w:rFonts w:cs="Arial"/>
          <w:sz w:val="18"/>
          <w:szCs w:val="18"/>
        </w:rPr>
        <w:t xml:space="preserve"> </w:t>
      </w:r>
      <w:r w:rsidRPr="006C130D">
        <w:rPr>
          <w:rFonts w:eastAsia="Arial" w:cs="Arial"/>
          <w:color w:val="000000"/>
          <w:spacing w:val="-7"/>
          <w:sz w:val="18"/>
          <w:szCs w:val="18"/>
        </w:rPr>
        <w:t>Or, if appropriate, range of values.</w:t>
      </w:r>
    </w:p>
  </w:footnote>
  <w:footnote w:id="13">
    <w:p w14:paraId="68C529D3" w14:textId="77777777" w:rsidR="003D11CB" w:rsidRPr="006C130D" w:rsidRDefault="003D11CB" w:rsidP="00B80B9C">
      <w:pPr>
        <w:pStyle w:val="FootnoteText"/>
        <w:rPr>
          <w:rFonts w:cs="Arial"/>
          <w:sz w:val="18"/>
          <w:szCs w:val="18"/>
        </w:rPr>
      </w:pPr>
      <w:r w:rsidRPr="006C130D">
        <w:rPr>
          <w:rStyle w:val="FootnoteReference"/>
          <w:rFonts w:cs="Arial"/>
          <w:sz w:val="18"/>
          <w:szCs w:val="18"/>
        </w:rPr>
        <w:footnoteRef/>
      </w:r>
      <w:r w:rsidRPr="006C130D">
        <w:rPr>
          <w:rFonts w:cs="Arial"/>
          <w:sz w:val="18"/>
          <w:szCs w:val="18"/>
        </w:rPr>
        <w:t xml:space="preserve"> </w:t>
      </w:r>
      <w:r w:rsidRPr="006C130D">
        <w:rPr>
          <w:rFonts w:eastAsia="Arial" w:cs="Arial"/>
          <w:color w:val="000000"/>
          <w:spacing w:val="-7"/>
          <w:sz w:val="18"/>
          <w:szCs w:val="18"/>
        </w:rPr>
        <w:t>Or, if appropriate, range of values.</w:t>
      </w:r>
    </w:p>
  </w:footnote>
  <w:footnote w:id="14">
    <w:p w14:paraId="6EE27D42" w14:textId="77777777" w:rsidR="003D11CB" w:rsidRPr="006C130D" w:rsidRDefault="003D11CB" w:rsidP="00B80B9C">
      <w:pPr>
        <w:spacing w:before="0" w:after="0" w:line="240" w:lineRule="auto"/>
        <w:jc w:val="both"/>
        <w:textAlignment w:val="baseline"/>
        <w:rPr>
          <w:rFonts w:ascii="Verdana" w:eastAsia="Verdana" w:hAnsi="Verdana"/>
          <w:color w:val="000000"/>
          <w:sz w:val="18"/>
          <w:szCs w:val="18"/>
          <w:vertAlign w:val="superscript"/>
        </w:rPr>
      </w:pPr>
      <w:r w:rsidRPr="006C130D">
        <w:rPr>
          <w:rStyle w:val="FootnoteReference"/>
          <w:rFonts w:cs="Arial"/>
          <w:sz w:val="18"/>
          <w:szCs w:val="18"/>
        </w:rPr>
        <w:footnoteRef/>
      </w:r>
      <w:r w:rsidRPr="006C130D">
        <w:rPr>
          <w:rFonts w:cs="Arial"/>
          <w:sz w:val="18"/>
          <w:szCs w:val="18"/>
        </w:rPr>
        <w:t xml:space="preserve"> </w:t>
      </w:r>
      <w:r w:rsidRPr="006C130D">
        <w:rPr>
          <w:rFonts w:eastAsia="Tahoma" w:cs="Arial"/>
          <w:color w:val="000000"/>
          <w:sz w:val="18"/>
          <w:szCs w:val="18"/>
        </w:rPr>
        <w:t xml:space="preserve">We would suggest that the implementation date for this proposal be set five Business Days after an Authority decision </w:t>
      </w:r>
      <w:r w:rsidRPr="006C130D">
        <w:rPr>
          <w:rFonts w:eastAsia="Calibri" w:cs="Arial"/>
          <w:color w:val="000000"/>
          <w:sz w:val="18"/>
          <w:szCs w:val="18"/>
        </w:rPr>
        <w:t xml:space="preserve">– </w:t>
      </w:r>
      <w:r w:rsidRPr="006C130D">
        <w:rPr>
          <w:rFonts w:eastAsia="Tahoma" w:cs="Arial"/>
          <w:color w:val="000000"/>
          <w:sz w:val="18"/>
          <w:szCs w:val="18"/>
        </w:rPr>
        <w:t>thus parties could populate the template from that date onwards.</w:t>
      </w:r>
    </w:p>
  </w:footnote>
  <w:footnote w:id="15">
    <w:p w14:paraId="01EC459E" w14:textId="77777777" w:rsidR="003D11CB" w:rsidRPr="006C130D" w:rsidRDefault="003D11CB" w:rsidP="00B80B9C">
      <w:pPr>
        <w:spacing w:before="0" w:after="0" w:line="240" w:lineRule="auto"/>
        <w:textAlignment w:val="baseline"/>
        <w:rPr>
          <w:rFonts w:eastAsia="Verdana" w:cs="Arial"/>
          <w:color w:val="000000"/>
          <w:spacing w:val="-8"/>
          <w:sz w:val="18"/>
          <w:szCs w:val="18"/>
          <w:vertAlign w:val="superscript"/>
        </w:rPr>
      </w:pPr>
      <w:r w:rsidRPr="006C130D">
        <w:rPr>
          <w:rStyle w:val="FootnoteReference"/>
          <w:rFonts w:cs="Arial"/>
          <w:sz w:val="18"/>
          <w:szCs w:val="18"/>
        </w:rPr>
        <w:footnoteRef/>
      </w:r>
      <w:r w:rsidRPr="006C130D">
        <w:rPr>
          <w:rFonts w:cs="Arial"/>
          <w:sz w:val="18"/>
          <w:szCs w:val="18"/>
        </w:rPr>
        <w:t xml:space="preserve"> </w:t>
      </w:r>
      <w:r w:rsidRPr="006C130D">
        <w:rPr>
          <w:rFonts w:eastAsia="Tahoma" w:cs="Arial"/>
          <w:color w:val="000000"/>
          <w:spacing w:val="-8"/>
          <w:sz w:val="18"/>
          <w:szCs w:val="18"/>
        </w:rPr>
        <w:t>O</w:t>
      </w:r>
      <w:r w:rsidRPr="006C130D">
        <w:rPr>
          <w:rFonts w:eastAsia="Arial" w:cs="Arial"/>
          <w:color w:val="000000"/>
          <w:spacing w:val="-8"/>
          <w:sz w:val="18"/>
          <w:szCs w:val="18"/>
        </w:rPr>
        <w:t>r, if appropriate, range of values.</w:t>
      </w:r>
    </w:p>
  </w:footnote>
  <w:footnote w:id="16">
    <w:p w14:paraId="60375C98" w14:textId="77777777" w:rsidR="003D11CB" w:rsidRPr="006C130D" w:rsidRDefault="003D11CB" w:rsidP="00B80B9C">
      <w:pPr>
        <w:pStyle w:val="FootnoteText"/>
        <w:rPr>
          <w:rFonts w:cs="Arial"/>
          <w:sz w:val="18"/>
          <w:szCs w:val="18"/>
        </w:rPr>
      </w:pPr>
      <w:r w:rsidRPr="006C130D">
        <w:rPr>
          <w:rStyle w:val="FootnoteReference"/>
          <w:rFonts w:cs="Arial"/>
          <w:sz w:val="18"/>
          <w:szCs w:val="18"/>
        </w:rPr>
        <w:footnoteRef/>
      </w:r>
      <w:r w:rsidRPr="006C130D">
        <w:rPr>
          <w:rFonts w:cs="Arial"/>
          <w:sz w:val="18"/>
          <w:szCs w:val="18"/>
        </w:rPr>
        <w:t xml:space="preserve"> </w:t>
      </w:r>
      <w:r w:rsidRPr="006C130D">
        <w:rPr>
          <w:rFonts w:eastAsia="Arial" w:cs="Arial"/>
          <w:color w:val="000000"/>
          <w:spacing w:val="-8"/>
          <w:sz w:val="18"/>
          <w:szCs w:val="18"/>
        </w:rPr>
        <w:t>As the Grid Code (Code) Administrator.</w:t>
      </w:r>
    </w:p>
  </w:footnote>
  <w:footnote w:id="17">
    <w:p w14:paraId="46E814C7" w14:textId="77777777" w:rsidR="003D11CB" w:rsidRPr="006C130D" w:rsidRDefault="003D11CB" w:rsidP="00B80B9C">
      <w:pPr>
        <w:pStyle w:val="FootnoteText"/>
        <w:rPr>
          <w:rFonts w:cs="Arial"/>
          <w:sz w:val="18"/>
          <w:szCs w:val="18"/>
        </w:rPr>
      </w:pPr>
      <w:r w:rsidRPr="006C130D">
        <w:rPr>
          <w:rStyle w:val="FootnoteReference"/>
          <w:rFonts w:cs="Arial"/>
          <w:sz w:val="18"/>
          <w:szCs w:val="18"/>
        </w:rPr>
        <w:footnoteRef/>
      </w:r>
      <w:r w:rsidRPr="006C130D">
        <w:rPr>
          <w:rFonts w:cs="Arial"/>
          <w:sz w:val="18"/>
          <w:szCs w:val="18"/>
        </w:rPr>
        <w:t xml:space="preserve"> </w:t>
      </w:r>
      <w:r w:rsidRPr="006C130D">
        <w:rPr>
          <w:rFonts w:eastAsia="Tahoma" w:cs="Arial"/>
          <w:color w:val="000000"/>
          <w:spacing w:val="-8"/>
          <w:sz w:val="18"/>
          <w:szCs w:val="18"/>
        </w:rPr>
        <w:t>O</w:t>
      </w:r>
      <w:r w:rsidRPr="006C130D">
        <w:rPr>
          <w:rFonts w:eastAsia="Arial" w:cs="Arial"/>
          <w:color w:val="000000"/>
          <w:spacing w:val="-8"/>
          <w:sz w:val="18"/>
          <w:szCs w:val="18"/>
        </w:rPr>
        <w:t>r, if appropriate, range of values.</w:t>
      </w:r>
    </w:p>
  </w:footnote>
  <w:footnote w:id="18">
    <w:p w14:paraId="5071F3CE" w14:textId="77777777" w:rsidR="003D11CB" w:rsidRPr="006C130D" w:rsidRDefault="003D11CB" w:rsidP="00B80B9C">
      <w:pPr>
        <w:pStyle w:val="FootnoteText"/>
        <w:rPr>
          <w:rFonts w:cs="Arial"/>
          <w:sz w:val="18"/>
          <w:szCs w:val="18"/>
        </w:rPr>
      </w:pPr>
      <w:r w:rsidRPr="006C130D">
        <w:rPr>
          <w:rStyle w:val="FootnoteReference"/>
          <w:rFonts w:cs="Arial"/>
          <w:sz w:val="18"/>
          <w:szCs w:val="18"/>
        </w:rPr>
        <w:footnoteRef/>
      </w:r>
      <w:r w:rsidRPr="006C130D">
        <w:rPr>
          <w:rFonts w:cs="Arial"/>
          <w:sz w:val="18"/>
          <w:szCs w:val="18"/>
        </w:rPr>
        <w:t xml:space="preserve"> </w:t>
      </w:r>
      <w:r w:rsidRPr="006C130D">
        <w:rPr>
          <w:rFonts w:eastAsia="Tahoma" w:cs="Arial"/>
          <w:color w:val="000000"/>
          <w:spacing w:val="-8"/>
          <w:sz w:val="18"/>
          <w:szCs w:val="18"/>
        </w:rPr>
        <w:t>O</w:t>
      </w:r>
      <w:r w:rsidRPr="006C130D">
        <w:rPr>
          <w:rFonts w:eastAsia="Arial" w:cs="Arial"/>
          <w:color w:val="000000"/>
          <w:spacing w:val="-8"/>
          <w:sz w:val="18"/>
          <w:szCs w:val="18"/>
        </w:rPr>
        <w:t>r, if appropriate, range of values.</w:t>
      </w:r>
    </w:p>
  </w:footnote>
  <w:footnote w:id="19">
    <w:p w14:paraId="3EA2F3B0" w14:textId="77777777" w:rsidR="003D11CB" w:rsidRPr="006C130D" w:rsidRDefault="003D11CB" w:rsidP="00B80B9C">
      <w:pPr>
        <w:pStyle w:val="FootnoteText"/>
        <w:rPr>
          <w:rFonts w:cs="Arial"/>
          <w:sz w:val="18"/>
          <w:szCs w:val="18"/>
        </w:rPr>
      </w:pPr>
      <w:r w:rsidRPr="006C130D">
        <w:rPr>
          <w:rStyle w:val="FootnoteReference"/>
          <w:rFonts w:cs="Arial"/>
          <w:sz w:val="18"/>
          <w:szCs w:val="18"/>
        </w:rPr>
        <w:footnoteRef/>
      </w:r>
      <w:r w:rsidRPr="006C130D">
        <w:rPr>
          <w:rFonts w:cs="Arial"/>
          <w:sz w:val="18"/>
          <w:szCs w:val="18"/>
        </w:rPr>
        <w:t xml:space="preserve"> </w:t>
      </w:r>
      <w:r w:rsidRPr="006C130D">
        <w:rPr>
          <w:rFonts w:eastAsia="Tahoma" w:cs="Arial"/>
          <w:color w:val="000000"/>
          <w:spacing w:val="-8"/>
          <w:sz w:val="18"/>
          <w:szCs w:val="18"/>
        </w:rPr>
        <w:t>O</w:t>
      </w:r>
      <w:r w:rsidRPr="006C130D">
        <w:rPr>
          <w:rFonts w:eastAsia="Arial" w:cs="Arial"/>
          <w:color w:val="000000"/>
          <w:spacing w:val="-8"/>
          <w:sz w:val="18"/>
          <w:szCs w:val="18"/>
        </w:rPr>
        <w:t>r, if appropriate, range of values.</w:t>
      </w:r>
    </w:p>
  </w:footnote>
  <w:footnote w:id="20">
    <w:p w14:paraId="0C6B7637" w14:textId="77777777" w:rsidR="003D11CB" w:rsidRPr="006C130D" w:rsidRDefault="003D11CB" w:rsidP="00B80B9C">
      <w:pPr>
        <w:spacing w:before="0" w:after="0" w:line="240" w:lineRule="auto"/>
        <w:ind w:right="792"/>
        <w:jc w:val="both"/>
        <w:textAlignment w:val="baseline"/>
        <w:rPr>
          <w:rFonts w:eastAsia="Verdana" w:cs="Arial"/>
          <w:color w:val="000000"/>
          <w:sz w:val="18"/>
          <w:szCs w:val="18"/>
          <w:vertAlign w:val="superscript"/>
        </w:rPr>
      </w:pPr>
      <w:r w:rsidRPr="006C130D">
        <w:rPr>
          <w:rStyle w:val="FootnoteReference"/>
          <w:rFonts w:cs="Arial"/>
          <w:sz w:val="18"/>
          <w:szCs w:val="18"/>
        </w:rPr>
        <w:footnoteRef/>
      </w:r>
      <w:r w:rsidRPr="006C130D">
        <w:rPr>
          <w:rFonts w:cs="Arial"/>
          <w:sz w:val="18"/>
          <w:szCs w:val="18"/>
        </w:rPr>
        <w:t xml:space="preserve"> </w:t>
      </w:r>
      <w:r w:rsidRPr="006C130D">
        <w:rPr>
          <w:rFonts w:eastAsia="Tahoma" w:cs="Arial"/>
          <w:color w:val="000000"/>
          <w:sz w:val="18"/>
          <w:szCs w:val="18"/>
        </w:rPr>
        <w:t xml:space="preserve">Thus, a change published by </w:t>
      </w:r>
      <w:r>
        <w:rPr>
          <w:rFonts w:eastAsia="Tahoma" w:cs="Arial"/>
          <w:color w:val="000000"/>
          <w:sz w:val="18"/>
          <w:szCs w:val="18"/>
        </w:rPr>
        <w:t>E</w:t>
      </w:r>
      <w:r w:rsidRPr="006C130D">
        <w:rPr>
          <w:rFonts w:eastAsia="Tahoma" w:cs="Arial"/>
          <w:color w:val="000000"/>
          <w:sz w:val="18"/>
          <w:szCs w:val="18"/>
        </w:rPr>
        <w:t>SO during Wednesday would take effect from 00:01 on Thursday.</w:t>
      </w:r>
    </w:p>
    <w:p w14:paraId="11A2D634" w14:textId="77777777" w:rsidR="003D11CB" w:rsidRDefault="003D11CB" w:rsidP="00B80B9C">
      <w:pPr>
        <w:pStyle w:val="FootnoteText"/>
      </w:pPr>
    </w:p>
  </w:footnote>
  <w:footnote w:id="21">
    <w:p w14:paraId="2F00418A" w14:textId="77777777" w:rsidR="003D11CB" w:rsidRPr="006C130D" w:rsidRDefault="003D11CB" w:rsidP="00B80B9C">
      <w:pPr>
        <w:pStyle w:val="FootnoteText"/>
        <w:rPr>
          <w:sz w:val="18"/>
          <w:szCs w:val="18"/>
        </w:rPr>
      </w:pPr>
      <w:r>
        <w:rPr>
          <w:rStyle w:val="FootnoteReference"/>
        </w:rPr>
        <w:footnoteRef/>
      </w:r>
      <w:r>
        <w:t xml:space="preserve"> </w:t>
      </w:r>
      <w:r w:rsidRPr="006C130D">
        <w:rPr>
          <w:rFonts w:eastAsia="Arial"/>
          <w:color w:val="000000"/>
          <w:sz w:val="18"/>
          <w:szCs w:val="18"/>
        </w:rPr>
        <w:t>Or, if appropriate, range of values.</w:t>
      </w:r>
    </w:p>
  </w:footnote>
  <w:footnote w:id="22">
    <w:p w14:paraId="37DF0AE6" w14:textId="77777777" w:rsidR="003D11CB" w:rsidRPr="006C130D" w:rsidRDefault="003D11CB" w:rsidP="00B80B9C">
      <w:pPr>
        <w:pStyle w:val="FootnoteText"/>
        <w:rPr>
          <w:sz w:val="18"/>
          <w:szCs w:val="18"/>
        </w:rPr>
      </w:pPr>
      <w:r w:rsidRPr="006C130D">
        <w:rPr>
          <w:rStyle w:val="FootnoteReference"/>
          <w:sz w:val="18"/>
          <w:szCs w:val="18"/>
        </w:rPr>
        <w:footnoteRef/>
      </w:r>
      <w:r w:rsidRPr="006C130D">
        <w:rPr>
          <w:sz w:val="18"/>
          <w:szCs w:val="18"/>
        </w:rPr>
        <w:t xml:space="preserve"> </w:t>
      </w:r>
      <w:r w:rsidRPr="006C130D">
        <w:rPr>
          <w:rFonts w:ascii="Verdana" w:eastAsia="Verdana" w:hAnsi="Verdana"/>
          <w:color w:val="000000"/>
          <w:sz w:val="18"/>
          <w:szCs w:val="18"/>
        </w:rPr>
        <w:t>We would suggest this be done within two Business Days of the publication of the</w:t>
      </w:r>
    </w:p>
  </w:footnote>
  <w:footnote w:id="23">
    <w:p w14:paraId="02B1E323" w14:textId="77777777" w:rsidR="003D11CB" w:rsidRPr="006C130D" w:rsidRDefault="003D11CB" w:rsidP="00B80B9C">
      <w:pPr>
        <w:spacing w:before="0" w:after="0" w:line="240" w:lineRule="auto"/>
        <w:textAlignment w:val="baseline"/>
        <w:rPr>
          <w:rFonts w:ascii="Verdana" w:eastAsia="Verdana" w:hAnsi="Verdana"/>
          <w:color w:val="000000"/>
          <w:spacing w:val="-3"/>
          <w:sz w:val="18"/>
          <w:szCs w:val="18"/>
          <w:vertAlign w:val="superscript"/>
        </w:rPr>
      </w:pPr>
      <w:r w:rsidRPr="006C130D">
        <w:rPr>
          <w:rStyle w:val="FootnoteReference"/>
          <w:sz w:val="18"/>
          <w:szCs w:val="18"/>
        </w:rPr>
        <w:footnoteRef/>
      </w:r>
      <w:r w:rsidRPr="006C130D">
        <w:rPr>
          <w:sz w:val="18"/>
          <w:szCs w:val="18"/>
        </w:rPr>
        <w:t xml:space="preserve"> </w:t>
      </w:r>
      <w:r w:rsidRPr="006C130D">
        <w:rPr>
          <w:rFonts w:ascii="Verdana" w:eastAsia="Verdana" w:hAnsi="Verdana"/>
          <w:color w:val="000000"/>
          <w:spacing w:val="-3"/>
          <w:sz w:val="18"/>
          <w:szCs w:val="18"/>
        </w:rPr>
        <w:t>Such as the Relevant ISO or Relevant System Operator.</w:t>
      </w:r>
    </w:p>
  </w:footnote>
  <w:footnote w:id="24">
    <w:p w14:paraId="7D63776C" w14:textId="77777777" w:rsidR="003D11CB" w:rsidRPr="006C130D" w:rsidRDefault="003D11CB" w:rsidP="00B80B9C">
      <w:pPr>
        <w:pStyle w:val="FootnoteText"/>
        <w:rPr>
          <w:sz w:val="18"/>
          <w:szCs w:val="18"/>
        </w:rPr>
      </w:pPr>
      <w:r w:rsidRPr="006C130D">
        <w:rPr>
          <w:rStyle w:val="FootnoteReference"/>
          <w:sz w:val="18"/>
          <w:szCs w:val="18"/>
        </w:rPr>
        <w:footnoteRef/>
      </w:r>
      <w:r w:rsidRPr="006C130D">
        <w:rPr>
          <w:sz w:val="18"/>
          <w:szCs w:val="18"/>
        </w:rPr>
        <w:t xml:space="preserve"> Regulation 2016/631</w:t>
      </w:r>
    </w:p>
  </w:footnote>
  <w:footnote w:id="25">
    <w:p w14:paraId="6BE975E7" w14:textId="77777777" w:rsidR="003D11CB" w:rsidRPr="006C130D" w:rsidRDefault="003D11CB" w:rsidP="00B80B9C">
      <w:pPr>
        <w:spacing w:before="0" w:after="0" w:line="240" w:lineRule="auto"/>
        <w:textAlignment w:val="baseline"/>
        <w:rPr>
          <w:rFonts w:ascii="Tahoma" w:eastAsia="Tahoma" w:hAnsi="Tahoma"/>
          <w:color w:val="000000"/>
          <w:sz w:val="18"/>
          <w:szCs w:val="18"/>
          <w:vertAlign w:val="superscript"/>
        </w:rPr>
      </w:pPr>
      <w:r w:rsidRPr="006C130D">
        <w:rPr>
          <w:rStyle w:val="FootnoteReference"/>
          <w:sz w:val="18"/>
          <w:szCs w:val="18"/>
        </w:rPr>
        <w:footnoteRef/>
      </w:r>
      <w:r w:rsidRPr="006C130D">
        <w:rPr>
          <w:sz w:val="18"/>
          <w:szCs w:val="18"/>
        </w:rPr>
        <w:t xml:space="preserve"> </w:t>
      </w:r>
      <w:r w:rsidRPr="006C130D">
        <w:rPr>
          <w:rFonts w:ascii="Tahoma" w:eastAsia="Tahoma" w:hAnsi="Tahoma"/>
          <w:color w:val="000000"/>
          <w:sz w:val="18"/>
          <w:szCs w:val="18"/>
          <w:lang w:val="en-US"/>
        </w:rPr>
        <w:t>This can be found on the Ofgem website.</w:t>
      </w:r>
    </w:p>
    <w:p w14:paraId="765CFFA6" w14:textId="77777777" w:rsidR="003D11CB" w:rsidRPr="006C130D" w:rsidRDefault="003D11CB" w:rsidP="00B80B9C">
      <w:pPr>
        <w:spacing w:before="0" w:after="0" w:line="240" w:lineRule="auto"/>
        <w:ind w:right="504"/>
        <w:textAlignment w:val="baseline"/>
        <w:rPr>
          <w:rFonts w:ascii="Tahoma" w:eastAsia="Tahoma" w:hAnsi="Tahoma"/>
          <w:color w:val="0000FF"/>
          <w:sz w:val="18"/>
          <w:szCs w:val="18"/>
          <w:u w:val="single"/>
        </w:rPr>
      </w:pPr>
      <w:hyperlink r:id="rId2">
        <w:r w:rsidRPr="006C130D">
          <w:rPr>
            <w:rFonts w:ascii="Tahoma" w:eastAsia="Tahoma" w:hAnsi="Tahoma"/>
            <w:color w:val="0000FF"/>
            <w:sz w:val="18"/>
            <w:szCs w:val="18"/>
            <w:u w:val="single"/>
            <w:lang w:val="en-US"/>
          </w:rPr>
          <w:t>https://www.ofgem.gov.uk/publications-and-updates/decision-our-consultation-assignment-transmission-system-operator-obligations-under-requirements-generators-demand-connection-high-voltage-direct-current-and-forward-capacity-allocation-regulations-within-gb</w:t>
        </w:r>
      </w:hyperlink>
      <w:r w:rsidRPr="006C130D">
        <w:rPr>
          <w:rFonts w:ascii="Tahoma" w:eastAsia="Tahoma" w:hAnsi="Tahoma"/>
          <w:color w:val="000000"/>
          <w:sz w:val="18"/>
          <w:szCs w:val="18"/>
          <w:lang w:val="en-US"/>
        </w:rPr>
        <w:t xml:space="preserve"> </w:t>
      </w:r>
    </w:p>
  </w:footnote>
  <w:footnote w:id="26">
    <w:p w14:paraId="68C87053" w14:textId="77777777" w:rsidR="003D11CB" w:rsidRPr="006C130D" w:rsidRDefault="003D11CB" w:rsidP="00B80B9C">
      <w:pPr>
        <w:pStyle w:val="FootnoteText"/>
        <w:rPr>
          <w:sz w:val="18"/>
          <w:szCs w:val="18"/>
        </w:rPr>
      </w:pPr>
      <w:r w:rsidRPr="006C130D">
        <w:rPr>
          <w:rStyle w:val="FootnoteReference"/>
          <w:sz w:val="18"/>
          <w:szCs w:val="18"/>
        </w:rPr>
        <w:footnoteRef/>
      </w:r>
      <w:r w:rsidRPr="006C130D">
        <w:rPr>
          <w:sz w:val="18"/>
          <w:szCs w:val="18"/>
        </w:rPr>
        <w:t xml:space="preserve"> </w:t>
      </w:r>
      <w:r w:rsidRPr="006C130D">
        <w:rPr>
          <w:rFonts w:ascii="Tahoma" w:eastAsia="Tahoma" w:hAnsi="Tahoma"/>
          <w:color w:val="000000"/>
          <w:sz w:val="18"/>
          <w:szCs w:val="18"/>
          <w:lang w:val="en-US"/>
        </w:rPr>
        <w:t>Or, where applicable, value range.</w:t>
      </w:r>
    </w:p>
  </w:footnote>
  <w:footnote w:id="27">
    <w:p w14:paraId="6C8A0514" w14:textId="77777777" w:rsidR="003D11CB" w:rsidRPr="006C130D" w:rsidRDefault="003D11CB" w:rsidP="00B80B9C">
      <w:pPr>
        <w:pStyle w:val="FootnoteText"/>
        <w:rPr>
          <w:sz w:val="18"/>
          <w:szCs w:val="18"/>
        </w:rPr>
      </w:pPr>
      <w:r w:rsidRPr="006C130D">
        <w:rPr>
          <w:rStyle w:val="FootnoteReference"/>
          <w:sz w:val="18"/>
          <w:szCs w:val="18"/>
        </w:rPr>
        <w:footnoteRef/>
      </w:r>
      <w:r w:rsidRPr="006C130D">
        <w:rPr>
          <w:sz w:val="18"/>
          <w:szCs w:val="18"/>
        </w:rPr>
        <w:t xml:space="preserve"> </w:t>
      </w:r>
      <w:r w:rsidRPr="006C130D">
        <w:rPr>
          <w:rFonts w:eastAsia="Arial"/>
          <w:color w:val="000000"/>
          <w:spacing w:val="-1"/>
          <w:sz w:val="18"/>
          <w:szCs w:val="18"/>
          <w:lang w:val="en-US"/>
        </w:rPr>
        <w:t>(a) new transmission-connected demand facilities; (b) new transmission-connected distribution facilities; (c) new distribution systems, including new closed distribution systems; (d) new demand units used by a demand facility or a closed distribution system to provide demand</w:t>
      </w:r>
    </w:p>
  </w:footnote>
  <w:footnote w:id="28">
    <w:p w14:paraId="05F1C3CF" w14:textId="77777777" w:rsidR="003D11CB" w:rsidRPr="0066193D" w:rsidRDefault="003D11CB" w:rsidP="00B80B9C">
      <w:pPr>
        <w:spacing w:before="0" w:after="0" w:line="240" w:lineRule="auto"/>
        <w:ind w:right="360"/>
        <w:textAlignment w:val="baseline"/>
        <w:rPr>
          <w:sz w:val="18"/>
          <w:szCs w:val="18"/>
        </w:rPr>
      </w:pPr>
      <w:r w:rsidRPr="0066193D">
        <w:rPr>
          <w:rStyle w:val="FootnoteReference"/>
          <w:sz w:val="18"/>
          <w:szCs w:val="18"/>
        </w:rPr>
        <w:footnoteRef/>
      </w:r>
      <w:r w:rsidRPr="0066193D">
        <w:rPr>
          <w:sz w:val="18"/>
          <w:szCs w:val="18"/>
        </w:rPr>
        <w:t xml:space="preserve"> </w:t>
      </w:r>
      <w:r w:rsidRPr="0066193D">
        <w:rPr>
          <w:rFonts w:eastAsia="Arial"/>
          <w:color w:val="000000"/>
          <w:sz w:val="18"/>
          <w:szCs w:val="18"/>
          <w:lang w:val="en-US"/>
        </w:rPr>
        <w:t>Eastern Power Networks Plc; Electricity North West Limited; London Power Networks Plc; Northern Powergrid (Northeast) Limited; Northern Powergrid (Yorkshire) Plc; Scottish Hydro Electric Power Distribution Plc; South Eastern Power Networks Plc; Southern Electric Power Distribution Plc; SP Distribution Plc; SP Manweb Plc; Western Power Distribution (East Midlands) Plc; Western Power Distribution (South Wales) Plc; Western Power Distribution (South West) Plc; and, Western Power Distribution (West Midlands) Plc.</w:t>
      </w:r>
    </w:p>
  </w:footnote>
  <w:footnote w:id="29">
    <w:p w14:paraId="26F19346" w14:textId="77777777" w:rsidR="003D11CB" w:rsidRPr="0066193D" w:rsidRDefault="003D11CB" w:rsidP="00B80B9C">
      <w:pPr>
        <w:pStyle w:val="FootnoteText"/>
        <w:rPr>
          <w:sz w:val="18"/>
          <w:szCs w:val="18"/>
        </w:rPr>
      </w:pPr>
      <w:r w:rsidRPr="0066193D">
        <w:rPr>
          <w:rStyle w:val="FootnoteReference"/>
          <w:sz w:val="18"/>
          <w:szCs w:val="18"/>
        </w:rPr>
        <w:footnoteRef/>
      </w:r>
      <w:r w:rsidRPr="0066193D">
        <w:rPr>
          <w:sz w:val="18"/>
          <w:szCs w:val="18"/>
        </w:rPr>
        <w:t xml:space="preserve"> </w:t>
      </w:r>
      <w:r w:rsidRPr="0066193D">
        <w:rPr>
          <w:rFonts w:eastAsia="Arial"/>
          <w:color w:val="000000"/>
          <w:spacing w:val="-9"/>
          <w:sz w:val="18"/>
          <w:szCs w:val="18"/>
          <w:lang w:val="en-US"/>
        </w:rPr>
        <w:t>Or where a derogation has been applied for and been granted by the NRA.</w:t>
      </w:r>
    </w:p>
  </w:footnote>
  <w:footnote w:id="30">
    <w:p w14:paraId="1CABAB50" w14:textId="77777777" w:rsidR="003D11CB" w:rsidRPr="0066193D" w:rsidRDefault="003D11CB" w:rsidP="00B80B9C">
      <w:pPr>
        <w:pStyle w:val="FootnoteText"/>
        <w:rPr>
          <w:rFonts w:cs="Arial"/>
          <w:sz w:val="18"/>
          <w:szCs w:val="18"/>
        </w:rPr>
      </w:pPr>
      <w:r w:rsidRPr="0066193D">
        <w:rPr>
          <w:rStyle w:val="FootnoteReference"/>
          <w:rFonts w:cs="Arial"/>
          <w:sz w:val="18"/>
          <w:szCs w:val="18"/>
        </w:rPr>
        <w:footnoteRef/>
      </w:r>
      <w:r w:rsidRPr="0066193D">
        <w:rPr>
          <w:rFonts w:cs="Arial"/>
          <w:sz w:val="18"/>
          <w:szCs w:val="18"/>
        </w:rPr>
        <w:t xml:space="preserve"> </w:t>
      </w:r>
      <w:r w:rsidRPr="0066193D">
        <w:rPr>
          <w:rFonts w:eastAsia="Arial" w:cs="Arial"/>
          <w:color w:val="000000"/>
          <w:spacing w:val="-7"/>
          <w:sz w:val="18"/>
          <w:szCs w:val="18"/>
          <w:lang w:val="en-US"/>
        </w:rPr>
        <w:t>Or, if appropriate, range of values.</w:t>
      </w:r>
    </w:p>
  </w:footnote>
  <w:footnote w:id="31">
    <w:p w14:paraId="00D7EF76" w14:textId="77777777" w:rsidR="003D11CB" w:rsidRPr="00E76FE3" w:rsidRDefault="003D11CB" w:rsidP="00B80B9C">
      <w:pPr>
        <w:pStyle w:val="FootnoteText"/>
        <w:rPr>
          <w:rFonts w:cs="Arial"/>
          <w:sz w:val="18"/>
          <w:szCs w:val="18"/>
        </w:rPr>
      </w:pPr>
      <w:r w:rsidRPr="0066193D">
        <w:rPr>
          <w:rStyle w:val="FootnoteReference"/>
          <w:rFonts w:cs="Arial"/>
          <w:sz w:val="18"/>
          <w:szCs w:val="18"/>
        </w:rPr>
        <w:footnoteRef/>
      </w:r>
      <w:r w:rsidRPr="0066193D">
        <w:rPr>
          <w:rFonts w:cs="Arial"/>
          <w:sz w:val="18"/>
          <w:szCs w:val="18"/>
        </w:rPr>
        <w:t xml:space="preserve"> </w:t>
      </w:r>
      <w:r w:rsidRPr="0066193D">
        <w:rPr>
          <w:rFonts w:eastAsia="Arial" w:cs="Arial"/>
          <w:color w:val="000000"/>
          <w:spacing w:val="-7"/>
          <w:sz w:val="18"/>
          <w:szCs w:val="18"/>
          <w:lang w:val="en-US"/>
        </w:rPr>
        <w:t>Or, if appropriate, range of values.</w:t>
      </w:r>
    </w:p>
  </w:footnote>
  <w:footnote w:id="32">
    <w:p w14:paraId="770A3BB5" w14:textId="77777777" w:rsidR="003D11CB" w:rsidRPr="0066193D" w:rsidRDefault="003D11CB" w:rsidP="00B80B9C">
      <w:pPr>
        <w:pStyle w:val="FootnoteText"/>
        <w:rPr>
          <w:rFonts w:cs="Arial"/>
          <w:sz w:val="18"/>
          <w:szCs w:val="18"/>
        </w:rPr>
      </w:pPr>
      <w:r w:rsidRPr="0066193D">
        <w:rPr>
          <w:rStyle w:val="FootnoteReference"/>
          <w:rFonts w:cs="Arial"/>
          <w:sz w:val="18"/>
          <w:szCs w:val="18"/>
        </w:rPr>
        <w:footnoteRef/>
      </w:r>
      <w:r w:rsidRPr="0066193D">
        <w:rPr>
          <w:rFonts w:cs="Arial"/>
          <w:sz w:val="18"/>
          <w:szCs w:val="18"/>
        </w:rPr>
        <w:t xml:space="preserve"> </w:t>
      </w:r>
      <w:r w:rsidRPr="0066193D">
        <w:rPr>
          <w:rFonts w:eastAsia="Arial" w:cs="Arial"/>
          <w:color w:val="000000"/>
          <w:sz w:val="18"/>
          <w:szCs w:val="18"/>
          <w:lang w:val="en-US"/>
        </w:rPr>
        <w:t xml:space="preserve">We would suggest that the implementation date for this proposal be set five Business Days after an Authority decision </w:t>
      </w:r>
      <w:r w:rsidRPr="0066193D">
        <w:rPr>
          <w:rFonts w:eastAsia="Calibri" w:cs="Arial"/>
          <w:color w:val="000000"/>
          <w:sz w:val="18"/>
          <w:szCs w:val="18"/>
          <w:lang w:val="en-US"/>
        </w:rPr>
        <w:t xml:space="preserve">– </w:t>
      </w:r>
      <w:r w:rsidRPr="0066193D">
        <w:rPr>
          <w:rFonts w:eastAsia="Arial" w:cs="Arial"/>
          <w:color w:val="000000"/>
          <w:sz w:val="18"/>
          <w:szCs w:val="18"/>
          <w:lang w:val="en-US"/>
        </w:rPr>
        <w:t>thus parties could populate the template from that date onwards.</w:t>
      </w:r>
    </w:p>
  </w:footnote>
  <w:footnote w:id="33">
    <w:p w14:paraId="5EA197A6" w14:textId="77777777" w:rsidR="003D11CB" w:rsidRPr="0066193D" w:rsidRDefault="003D11CB" w:rsidP="00B80B9C">
      <w:pPr>
        <w:spacing w:before="0" w:after="0" w:line="240" w:lineRule="auto"/>
        <w:textAlignment w:val="baseline"/>
        <w:rPr>
          <w:rFonts w:eastAsia="Verdana" w:cs="Arial"/>
          <w:color w:val="000000"/>
          <w:spacing w:val="-8"/>
          <w:sz w:val="18"/>
          <w:szCs w:val="18"/>
          <w:vertAlign w:val="superscript"/>
        </w:rPr>
      </w:pPr>
      <w:r w:rsidRPr="0066193D">
        <w:rPr>
          <w:rStyle w:val="FootnoteReference"/>
          <w:rFonts w:cs="Arial"/>
          <w:sz w:val="18"/>
          <w:szCs w:val="18"/>
        </w:rPr>
        <w:footnoteRef/>
      </w:r>
      <w:r w:rsidRPr="0066193D">
        <w:rPr>
          <w:rFonts w:cs="Arial"/>
          <w:sz w:val="18"/>
          <w:szCs w:val="18"/>
        </w:rPr>
        <w:t xml:space="preserve"> </w:t>
      </w:r>
      <w:r w:rsidRPr="0066193D">
        <w:rPr>
          <w:rFonts w:eastAsia="Arial" w:cs="Arial"/>
          <w:color w:val="000000"/>
          <w:spacing w:val="-8"/>
          <w:sz w:val="18"/>
          <w:szCs w:val="18"/>
          <w:lang w:val="en-US"/>
        </w:rPr>
        <w:t>Or, if appropriate, range of values.</w:t>
      </w:r>
    </w:p>
  </w:footnote>
  <w:footnote w:id="34">
    <w:p w14:paraId="78439B49" w14:textId="77777777" w:rsidR="003D11CB" w:rsidRPr="0066193D" w:rsidRDefault="003D11CB" w:rsidP="00B80B9C">
      <w:pPr>
        <w:pStyle w:val="FootnoteText"/>
        <w:rPr>
          <w:rFonts w:cs="Arial"/>
          <w:sz w:val="18"/>
          <w:szCs w:val="18"/>
        </w:rPr>
      </w:pPr>
      <w:r w:rsidRPr="0066193D">
        <w:rPr>
          <w:rStyle w:val="FootnoteReference"/>
          <w:rFonts w:cs="Arial"/>
          <w:sz w:val="18"/>
          <w:szCs w:val="18"/>
        </w:rPr>
        <w:footnoteRef/>
      </w:r>
      <w:r w:rsidRPr="0066193D">
        <w:rPr>
          <w:rFonts w:cs="Arial"/>
          <w:sz w:val="18"/>
          <w:szCs w:val="18"/>
        </w:rPr>
        <w:t xml:space="preserve"> </w:t>
      </w:r>
      <w:r w:rsidRPr="0066193D">
        <w:rPr>
          <w:rFonts w:eastAsia="Arial" w:cs="Arial"/>
          <w:color w:val="000000"/>
          <w:spacing w:val="-8"/>
          <w:sz w:val="18"/>
          <w:szCs w:val="18"/>
          <w:lang w:val="en-US"/>
        </w:rPr>
        <w:t>As the Grid Code (Code) Administrator.</w:t>
      </w:r>
    </w:p>
  </w:footnote>
  <w:footnote w:id="35">
    <w:p w14:paraId="54A93382" w14:textId="77777777" w:rsidR="003D11CB" w:rsidRPr="0066193D" w:rsidRDefault="003D11CB" w:rsidP="00B80B9C">
      <w:pPr>
        <w:pStyle w:val="FootnoteText"/>
        <w:rPr>
          <w:rFonts w:cs="Arial"/>
          <w:sz w:val="18"/>
          <w:szCs w:val="18"/>
        </w:rPr>
      </w:pPr>
      <w:r w:rsidRPr="0066193D">
        <w:rPr>
          <w:rStyle w:val="FootnoteReference"/>
          <w:rFonts w:cs="Arial"/>
          <w:sz w:val="18"/>
          <w:szCs w:val="18"/>
        </w:rPr>
        <w:footnoteRef/>
      </w:r>
      <w:r w:rsidRPr="0066193D">
        <w:rPr>
          <w:rFonts w:cs="Arial"/>
          <w:sz w:val="18"/>
          <w:szCs w:val="18"/>
        </w:rPr>
        <w:t xml:space="preserve"> </w:t>
      </w:r>
      <w:r w:rsidRPr="0066193D">
        <w:rPr>
          <w:rFonts w:eastAsia="Arial" w:cs="Arial"/>
          <w:color w:val="000000"/>
          <w:spacing w:val="-8"/>
          <w:sz w:val="18"/>
          <w:szCs w:val="18"/>
          <w:lang w:val="en-US"/>
        </w:rPr>
        <w:t>Or, if appropriate, range of values</w:t>
      </w:r>
    </w:p>
  </w:footnote>
  <w:footnote w:id="36">
    <w:p w14:paraId="7A29E2F5" w14:textId="77777777" w:rsidR="003D11CB" w:rsidRPr="0066193D" w:rsidRDefault="003D11CB" w:rsidP="00B80B9C">
      <w:pPr>
        <w:spacing w:before="0" w:after="0" w:line="240" w:lineRule="auto"/>
        <w:textAlignment w:val="baseline"/>
        <w:rPr>
          <w:rFonts w:eastAsia="Verdana" w:cs="Arial"/>
          <w:color w:val="000000"/>
          <w:spacing w:val="-8"/>
          <w:sz w:val="18"/>
          <w:szCs w:val="18"/>
          <w:vertAlign w:val="superscript"/>
        </w:rPr>
      </w:pPr>
      <w:r w:rsidRPr="0066193D">
        <w:rPr>
          <w:rStyle w:val="FootnoteReference"/>
          <w:rFonts w:cs="Arial"/>
          <w:sz w:val="18"/>
          <w:szCs w:val="18"/>
        </w:rPr>
        <w:footnoteRef/>
      </w:r>
      <w:r w:rsidRPr="0066193D">
        <w:rPr>
          <w:rFonts w:cs="Arial"/>
          <w:sz w:val="18"/>
          <w:szCs w:val="18"/>
        </w:rPr>
        <w:t xml:space="preserve"> </w:t>
      </w:r>
      <w:r w:rsidRPr="0066193D">
        <w:rPr>
          <w:rFonts w:eastAsia="Arial" w:cs="Arial"/>
          <w:color w:val="000000"/>
          <w:spacing w:val="-8"/>
          <w:sz w:val="18"/>
          <w:szCs w:val="18"/>
          <w:lang w:val="en-US"/>
        </w:rPr>
        <w:t>Or, if appropriate, range of values.</w:t>
      </w:r>
    </w:p>
  </w:footnote>
  <w:footnote w:id="37">
    <w:p w14:paraId="33F4BDF3" w14:textId="77777777" w:rsidR="003D11CB" w:rsidRPr="0066193D" w:rsidRDefault="003D11CB" w:rsidP="00B80B9C">
      <w:pPr>
        <w:pStyle w:val="FootnoteText"/>
        <w:rPr>
          <w:rFonts w:cs="Arial"/>
          <w:sz w:val="18"/>
          <w:szCs w:val="18"/>
        </w:rPr>
      </w:pPr>
      <w:r w:rsidRPr="0066193D">
        <w:rPr>
          <w:rStyle w:val="FootnoteReference"/>
          <w:rFonts w:cs="Arial"/>
          <w:sz w:val="18"/>
          <w:szCs w:val="18"/>
        </w:rPr>
        <w:footnoteRef/>
      </w:r>
      <w:r w:rsidRPr="0066193D">
        <w:rPr>
          <w:rFonts w:cs="Arial"/>
          <w:sz w:val="18"/>
          <w:szCs w:val="18"/>
        </w:rPr>
        <w:t xml:space="preserve"> </w:t>
      </w:r>
      <w:r w:rsidRPr="0066193D">
        <w:rPr>
          <w:rFonts w:eastAsia="Tahoma" w:cs="Arial"/>
          <w:color w:val="000000"/>
          <w:sz w:val="18"/>
          <w:szCs w:val="18"/>
          <w:lang w:val="en-US"/>
        </w:rPr>
        <w:t>Thus a change published by NG SO during Wednesday would take effect from 00:01 on Thursday.</w:t>
      </w:r>
    </w:p>
  </w:footnote>
  <w:footnote w:id="38">
    <w:p w14:paraId="4F27F150" w14:textId="77777777" w:rsidR="003D11CB" w:rsidRPr="0066193D" w:rsidRDefault="003D11CB" w:rsidP="00B80B9C">
      <w:pPr>
        <w:spacing w:before="0" w:after="0" w:line="240" w:lineRule="auto"/>
        <w:ind w:right="72"/>
        <w:textAlignment w:val="baseline"/>
        <w:rPr>
          <w:rFonts w:eastAsia="Arial" w:cs="Arial"/>
          <w:color w:val="000000"/>
          <w:sz w:val="18"/>
          <w:szCs w:val="18"/>
        </w:rPr>
      </w:pPr>
      <w:r w:rsidRPr="0066193D">
        <w:rPr>
          <w:rStyle w:val="FootnoteReference"/>
          <w:rFonts w:cs="Arial"/>
          <w:sz w:val="18"/>
          <w:szCs w:val="18"/>
        </w:rPr>
        <w:footnoteRef/>
      </w:r>
      <w:r w:rsidRPr="0066193D">
        <w:rPr>
          <w:rFonts w:cs="Arial"/>
          <w:sz w:val="18"/>
          <w:szCs w:val="18"/>
        </w:rPr>
        <w:t xml:space="preserve"> </w:t>
      </w:r>
      <w:r w:rsidRPr="0066193D">
        <w:rPr>
          <w:rFonts w:eastAsia="Arial" w:cs="Arial"/>
          <w:color w:val="000000"/>
          <w:spacing w:val="-1"/>
          <w:sz w:val="18"/>
          <w:szCs w:val="18"/>
          <w:lang w:val="en-US"/>
        </w:rPr>
        <w:t xml:space="preserve">18 (a) new transmission-connected demand facilities; (b) new transmission-connected distribution facilities; (c) new distribution systems, including new closed distribution systems; (d) new demand units used by a demand facility or a closed distribution system to provide demand </w:t>
      </w:r>
      <w:r w:rsidRPr="0066193D">
        <w:rPr>
          <w:rFonts w:eastAsia="Arial" w:cs="Arial"/>
          <w:color w:val="000000"/>
          <w:sz w:val="18"/>
          <w:szCs w:val="18"/>
          <w:lang w:val="en-US"/>
        </w:rPr>
        <w:t>response services to relevant system operators and relevant TSOs.</w:t>
      </w:r>
    </w:p>
  </w:footnote>
  <w:footnote w:id="39">
    <w:p w14:paraId="4A616254" w14:textId="77777777" w:rsidR="003D11CB" w:rsidRPr="0066193D" w:rsidRDefault="003D11CB" w:rsidP="00B80B9C">
      <w:pPr>
        <w:spacing w:before="0" w:after="0" w:line="240" w:lineRule="auto"/>
        <w:textAlignment w:val="baseline"/>
        <w:rPr>
          <w:rFonts w:eastAsia="Tahoma" w:cs="Arial"/>
          <w:color w:val="000000"/>
          <w:sz w:val="18"/>
          <w:szCs w:val="18"/>
          <w:vertAlign w:val="superscript"/>
        </w:rPr>
      </w:pPr>
      <w:r w:rsidRPr="0066193D">
        <w:rPr>
          <w:rStyle w:val="FootnoteReference"/>
          <w:rFonts w:cs="Arial"/>
          <w:sz w:val="18"/>
          <w:szCs w:val="18"/>
        </w:rPr>
        <w:footnoteRef/>
      </w:r>
      <w:r w:rsidRPr="0066193D">
        <w:rPr>
          <w:rFonts w:cs="Arial"/>
          <w:sz w:val="18"/>
          <w:szCs w:val="18"/>
        </w:rPr>
        <w:t xml:space="preserve"> </w:t>
      </w:r>
      <w:r w:rsidRPr="0066193D">
        <w:rPr>
          <w:rFonts w:eastAsia="Arial" w:cs="Arial"/>
          <w:color w:val="000000"/>
          <w:sz w:val="18"/>
          <w:szCs w:val="18"/>
          <w:lang w:val="en-US"/>
        </w:rPr>
        <w:t>.Or, if appropriate, range of values</w:t>
      </w:r>
    </w:p>
  </w:footnote>
  <w:footnote w:id="40">
    <w:p w14:paraId="1506094F" w14:textId="77777777" w:rsidR="003D11CB" w:rsidRPr="0066193D" w:rsidRDefault="003D11CB" w:rsidP="00B80B9C">
      <w:pPr>
        <w:pStyle w:val="FootnoteText"/>
        <w:rPr>
          <w:rFonts w:cs="Arial"/>
          <w:sz w:val="18"/>
          <w:szCs w:val="18"/>
        </w:rPr>
      </w:pPr>
      <w:r w:rsidRPr="0066193D">
        <w:rPr>
          <w:rStyle w:val="FootnoteReference"/>
          <w:rFonts w:cs="Arial"/>
          <w:sz w:val="18"/>
          <w:szCs w:val="18"/>
        </w:rPr>
        <w:footnoteRef/>
      </w:r>
      <w:r w:rsidRPr="0066193D">
        <w:rPr>
          <w:rFonts w:cs="Arial"/>
          <w:sz w:val="18"/>
          <w:szCs w:val="18"/>
        </w:rPr>
        <w:t xml:space="preserve"> </w:t>
      </w:r>
      <w:r w:rsidRPr="0066193D">
        <w:rPr>
          <w:rFonts w:eastAsia="Tahoma" w:cs="Arial"/>
          <w:color w:val="000000"/>
          <w:sz w:val="18"/>
          <w:szCs w:val="18"/>
          <w:lang w:val="en-US"/>
        </w:rPr>
        <w:t>We would suggest this be done within two Business Days of the publication of the Ofgem derogation notification.</w:t>
      </w:r>
    </w:p>
  </w:footnote>
  <w:footnote w:id="41">
    <w:p w14:paraId="239FD88B" w14:textId="77777777" w:rsidR="003D11CB" w:rsidRDefault="003D11CB" w:rsidP="00B80B9C">
      <w:pPr>
        <w:pStyle w:val="FootnoteText"/>
      </w:pPr>
      <w:r w:rsidRPr="0066193D">
        <w:rPr>
          <w:rStyle w:val="FootnoteReference"/>
          <w:rFonts w:cs="Arial"/>
          <w:sz w:val="18"/>
          <w:szCs w:val="18"/>
        </w:rPr>
        <w:footnoteRef/>
      </w:r>
      <w:r w:rsidRPr="0066193D">
        <w:rPr>
          <w:rFonts w:cs="Arial"/>
          <w:sz w:val="18"/>
          <w:szCs w:val="18"/>
        </w:rPr>
        <w:t xml:space="preserve"> </w:t>
      </w:r>
      <w:r w:rsidRPr="0066193D">
        <w:rPr>
          <w:rFonts w:eastAsia="Tahoma" w:cs="Arial"/>
          <w:color w:val="000000"/>
          <w:sz w:val="18"/>
          <w:szCs w:val="18"/>
          <w:lang w:val="en-US"/>
        </w:rPr>
        <w:t>Such as the Relevant TSO or Relevant System Operator</w:t>
      </w:r>
    </w:p>
  </w:footnote>
  <w:footnote w:id="42">
    <w:p w14:paraId="6C4C428B" w14:textId="77777777" w:rsidR="003D11CB" w:rsidRPr="005D263C" w:rsidRDefault="003D11CB">
      <w:pPr>
        <w:pStyle w:val="FootnoteText"/>
        <w:rPr>
          <w:rFonts w:cs="Arial"/>
          <w:sz w:val="18"/>
          <w:szCs w:val="18"/>
        </w:rPr>
      </w:pPr>
      <w:r w:rsidRPr="005D263C">
        <w:rPr>
          <w:rStyle w:val="FootnoteReference"/>
          <w:sz w:val="18"/>
          <w:szCs w:val="18"/>
        </w:rPr>
        <w:footnoteRef/>
      </w:r>
      <w:r w:rsidRPr="005D263C">
        <w:rPr>
          <w:sz w:val="18"/>
          <w:szCs w:val="18"/>
        </w:rPr>
        <w:t xml:space="preserve"> </w:t>
      </w:r>
      <w:r w:rsidRPr="005D263C">
        <w:rPr>
          <w:rFonts w:cs="Arial"/>
          <w:sz w:val="18"/>
          <w:szCs w:val="18"/>
        </w:rPr>
        <w:t>The original spreadsheet produced by the Proposer is set out in Annex 1</w:t>
      </w:r>
    </w:p>
    <w:p w14:paraId="089186A7" w14:textId="7DBE483C" w:rsidR="003D11CB" w:rsidRPr="005D263C" w:rsidRDefault="003D11CB">
      <w:pPr>
        <w:pStyle w:val="FootnoteText"/>
        <w:rPr>
          <w:sz w:val="18"/>
          <w:szCs w:val="18"/>
        </w:rPr>
      </w:pPr>
    </w:p>
  </w:footnote>
  <w:footnote w:id="43">
    <w:p w14:paraId="6B0372C1" w14:textId="77777777" w:rsidR="003D11CB" w:rsidRDefault="003D11CB" w:rsidP="00624031">
      <w:pPr>
        <w:pStyle w:val="FootnoteText"/>
      </w:pPr>
      <w:r>
        <w:rPr>
          <w:rStyle w:val="FootnoteReference"/>
          <w:sz w:val="18"/>
          <w:szCs w:val="18"/>
        </w:rPr>
        <w:footnoteRef/>
      </w:r>
      <w:r>
        <w:rPr>
          <w:sz w:val="18"/>
          <w:szCs w:val="18"/>
        </w:rPr>
        <w:t xml:space="preserve"> As approved by the NRA (Ofgem) according to Article 7(1) of RfG or Article 6(1) of DCC.</w:t>
      </w:r>
    </w:p>
  </w:footnote>
  <w:footnote w:id="44">
    <w:p w14:paraId="2C56AF27" w14:textId="50A95A19" w:rsidR="003D11CB" w:rsidRDefault="003D11CB">
      <w:pPr>
        <w:pStyle w:val="FootnoteText"/>
        <w:rPr>
          <w:sz w:val="18"/>
          <w:szCs w:val="18"/>
        </w:rPr>
      </w:pPr>
      <w:r>
        <w:rPr>
          <w:rStyle w:val="FootnoteReference"/>
        </w:rPr>
        <w:footnoteRef/>
      </w:r>
      <w:r>
        <w:t xml:space="preserve"> </w:t>
      </w:r>
      <w:r w:rsidRPr="009E5033">
        <w:rPr>
          <w:rFonts w:cs="Arial"/>
          <w:sz w:val="18"/>
          <w:szCs w:val="18"/>
        </w:rPr>
        <w:t>ENTSO-E implementation monitoring spreadsheet can be found at:</w:t>
      </w:r>
      <w:r w:rsidRPr="00D856E6">
        <w:rPr>
          <w:sz w:val="18"/>
          <w:szCs w:val="18"/>
        </w:rPr>
        <w:t xml:space="preserve">  </w:t>
      </w:r>
      <w:hyperlink r:id="rId3" w:history="1">
        <w:r w:rsidRPr="009E5033">
          <w:rPr>
            <w:rStyle w:val="Hyperlink"/>
            <w:sz w:val="18"/>
            <w:szCs w:val="18"/>
          </w:rPr>
          <w:t>https://docstore.entsoe.eu/_layouts/15/download.aspx?SourceUrl=https://docstore.entsoe.eu/Documents/Network%20codes%20documents/CNC/CNC_Non_exhaustive_requirements.xlsm</w:t>
        </w:r>
      </w:hyperlink>
    </w:p>
    <w:p w14:paraId="0BF246A7" w14:textId="77777777" w:rsidR="003D11CB" w:rsidRDefault="003D11CB">
      <w:pPr>
        <w:pStyle w:val="FootnoteText"/>
      </w:pPr>
    </w:p>
  </w:footnote>
  <w:footnote w:id="45">
    <w:p w14:paraId="6DC68BA3" w14:textId="77777777" w:rsidR="003D11CB" w:rsidRDefault="003D11CB" w:rsidP="00401224">
      <w:pPr>
        <w:pStyle w:val="FootnoteText"/>
      </w:pPr>
      <w:r>
        <w:rPr>
          <w:rStyle w:val="FootnoteReference"/>
        </w:rPr>
        <w:footnoteRef/>
      </w:r>
      <w:r>
        <w:t xml:space="preserve"> </w:t>
      </w:r>
      <w:hyperlink r:id="rId4" w:history="1">
        <w:r>
          <w:rPr>
            <w:rStyle w:val="Hyperlink"/>
          </w:rPr>
          <w:t>https://www.ofgem.gov.uk/system/files/docs/2017/11/derogations_guidance_post-con.pdf</w:t>
        </w:r>
      </w:hyperlink>
    </w:p>
  </w:footnote>
  <w:footnote w:id="46">
    <w:p w14:paraId="72D0B68F" w14:textId="77777777" w:rsidR="003D11CB" w:rsidDel="007E34D4" w:rsidRDefault="003D11CB" w:rsidP="00F85934">
      <w:pPr>
        <w:pStyle w:val="FootnoteText"/>
        <w:rPr>
          <w:del w:id="160" w:author="Mullen (ESO), Paul J" w:date="2019-09-24T22:43:00Z"/>
        </w:rPr>
      </w:pPr>
      <w:del w:id="161" w:author="Mullen (ESO), Paul J" w:date="2019-09-24T22:43:00Z">
        <w:r w:rsidDel="007E34D4">
          <w:rPr>
            <w:rStyle w:val="FootnoteReference"/>
          </w:rPr>
          <w:footnoteRef/>
        </w:r>
        <w:r w:rsidDel="007E34D4">
          <w:delText xml:space="preserve"> </w:delText>
        </w:r>
        <w:r w:rsidRPr="006B00D4" w:rsidDel="007E34D4">
          <w:rPr>
            <w:rFonts w:eastAsia="Arial"/>
            <w:color w:val="000000"/>
            <w:sz w:val="18"/>
            <w:szCs w:val="18"/>
          </w:rPr>
          <w:delText>Eastern Power Networks Plc; Electricity North West Limited; London Power Networks Plc; Northern Powergrid (Northeast) Limited; Northern Powergrid (Yorkshire) Plc; Scottish Hydro Electric Power Distribution Plc; South Eastern Power Networks Plc; Southern Electric Power Distribution Plc; SP Distribution Plc; SP Manweb Plc; Western Power Distribution (East Midlands) Plc; Western Power Distribution (South Wales) Plc; Western Power Distribution (South West) Plc; and, Western Power Distribution (West Midlands) Plc.</w:delText>
        </w:r>
      </w:del>
    </w:p>
  </w:footnote>
  <w:footnote w:id="47">
    <w:p w14:paraId="4BF878F8" w14:textId="77777777" w:rsidR="003D11CB" w:rsidDel="007E34D4" w:rsidRDefault="003D11CB" w:rsidP="00F85934">
      <w:pPr>
        <w:shd w:val="clear" w:color="auto" w:fill="FFFFFF"/>
        <w:spacing w:before="100" w:beforeAutospacing="1" w:after="100" w:afterAutospacing="1" w:line="240" w:lineRule="auto"/>
        <w:rPr>
          <w:del w:id="162" w:author="Mullen (ESO), Paul J" w:date="2019-09-24T22:43:00Z"/>
          <w:rFonts w:cs="Arial"/>
          <w:color w:val="000000"/>
          <w:sz w:val="18"/>
          <w:szCs w:val="18"/>
          <w:lang w:val="en-US" w:eastAsia="en-US"/>
        </w:rPr>
      </w:pPr>
      <w:del w:id="163" w:author="Mullen (ESO), Paul J" w:date="2019-09-24T22:43:00Z">
        <w:r w:rsidDel="007E34D4">
          <w:rPr>
            <w:rStyle w:val="FootnoteReference"/>
          </w:rPr>
          <w:footnoteRef/>
        </w:r>
        <w:r w:rsidDel="007E34D4">
          <w:delText xml:space="preserve"> </w:delText>
        </w:r>
        <w:r w:rsidDel="007E34D4">
          <w:rPr>
            <w:rFonts w:cs="Arial"/>
            <w:color w:val="000000"/>
            <w:sz w:val="18"/>
            <w:szCs w:val="18"/>
            <w:lang w:val="en-US"/>
          </w:rPr>
          <w:delText xml:space="preserve">Energy Assets Networks Limited; Energetics Electricity Limited; ESP Electricity Limited; Fulcrum Electricity Assets Limited; G2 Energy IDNO Limited; Harlaxton Energy Networks Limited; Independent Power Networks Limited; Leep Electricity Network Limited; Murphy Power Distribution Limited; The Electricity Network Company Limited; UK Power Distribution Limited; Utility Assets Limited; Vattenfall Network Limited according to the public list on Ofgem’s website </w:delText>
        </w:r>
        <w:r w:rsidDel="007E34D4">
          <w:fldChar w:fldCharType="begin"/>
        </w:r>
        <w:r w:rsidDel="007E34D4">
          <w:delInstrText xml:space="preserve"> HYPERLINK "https://www.ofgem.gov.uk/electricity/distribution-networks/connections-and-competition/independent-distribution-network-operators" </w:delInstrText>
        </w:r>
        <w:r w:rsidDel="007E34D4">
          <w:fldChar w:fldCharType="separate"/>
        </w:r>
        <w:r w:rsidDel="007E34D4">
          <w:rPr>
            <w:rStyle w:val="Hyperlink"/>
            <w:rFonts w:cs="Arial"/>
            <w:sz w:val="18"/>
            <w:szCs w:val="18"/>
          </w:rPr>
          <w:delText>https://www.ofgem.gov.uk/electricity/distribution-networks/connections-and-competition/independent-distribution-network-operators</w:delText>
        </w:r>
        <w:r w:rsidDel="007E34D4">
          <w:rPr>
            <w:rStyle w:val="Hyperlink"/>
            <w:rFonts w:cs="Arial"/>
            <w:sz w:val="18"/>
            <w:szCs w:val="18"/>
          </w:rPr>
          <w:fldChar w:fldCharType="end"/>
        </w:r>
      </w:del>
    </w:p>
    <w:p w14:paraId="1645A706" w14:textId="77777777" w:rsidR="003D11CB" w:rsidDel="007E34D4" w:rsidRDefault="003D11CB" w:rsidP="00F85934">
      <w:pPr>
        <w:pStyle w:val="FootnoteText"/>
        <w:rPr>
          <w:del w:id="164" w:author="Mullen (ESO), Paul J" w:date="2019-09-24T22:43:00Z"/>
        </w:rPr>
      </w:pPr>
    </w:p>
  </w:footnote>
  <w:footnote w:id="48">
    <w:p w14:paraId="5A7B3979" w14:textId="3C275BD0" w:rsidR="003D11CB" w:rsidRPr="001D3790" w:rsidDel="007E34D4" w:rsidRDefault="003D11CB" w:rsidP="00D856E6">
      <w:pPr>
        <w:rPr>
          <w:del w:id="180" w:author="Mullen (ESO), Paul J" w:date="2019-09-24T22:43:00Z"/>
          <w:rFonts w:ascii="Calibri" w:hAnsi="Calibri"/>
          <w:sz w:val="18"/>
          <w:szCs w:val="18"/>
        </w:rPr>
      </w:pPr>
      <w:del w:id="181" w:author="Mullen (ESO), Paul J" w:date="2019-09-24T22:43:00Z">
        <w:r w:rsidDel="007E34D4">
          <w:rPr>
            <w:rStyle w:val="FootnoteReference"/>
          </w:rPr>
          <w:footnoteRef/>
        </w:r>
        <w:r w:rsidDel="007E34D4">
          <w:delText xml:space="preserve"> </w:delText>
        </w:r>
        <w:r w:rsidRPr="001D3790" w:rsidDel="007E34D4">
          <w:rPr>
            <w:rFonts w:cs="Arial"/>
            <w:sz w:val="18"/>
            <w:szCs w:val="18"/>
          </w:rPr>
          <w:delText>ENTSO-E implementation monitoring spreadsheet can be found at:</w:delText>
        </w:r>
        <w:r w:rsidRPr="00D856E6" w:rsidDel="007E34D4">
          <w:rPr>
            <w:sz w:val="18"/>
            <w:szCs w:val="18"/>
          </w:rPr>
          <w:delText xml:space="preserve">  </w:delText>
        </w:r>
        <w:r w:rsidDel="007E34D4">
          <w:fldChar w:fldCharType="begin"/>
        </w:r>
        <w:r w:rsidDel="007E34D4">
          <w:delInstrText xml:space="preserve"> HYPERLINK "https://docstore.entsoe.eu/_layouts/15/download.aspx?SourceUrl=https://docstore.entsoe.eu/Documents/Network%20codes%20documents/CNC/CNC_Non_exhaustive_requirements.xlsm" </w:delInstrText>
        </w:r>
        <w:r w:rsidDel="007E34D4">
          <w:fldChar w:fldCharType="separate"/>
        </w:r>
        <w:r w:rsidRPr="001D3790" w:rsidDel="007E34D4">
          <w:rPr>
            <w:rStyle w:val="Hyperlink"/>
            <w:sz w:val="18"/>
            <w:szCs w:val="18"/>
          </w:rPr>
          <w:delText>https://docstore.entsoe.eu/_layouts/15/download.aspx?SourceUrl=https://docstore.entsoe.eu/Documents/Network%20codes%20documents/CNC/CNC_Non_exhaustive_requirements.xlsm</w:delText>
        </w:r>
        <w:r w:rsidDel="007E34D4">
          <w:rPr>
            <w:rStyle w:val="Hyperlink"/>
            <w:sz w:val="18"/>
            <w:szCs w:val="18"/>
          </w:rPr>
          <w:fldChar w:fldCharType="end"/>
        </w:r>
      </w:del>
    </w:p>
    <w:p w14:paraId="5215626C" w14:textId="1E21610F" w:rsidR="003D11CB" w:rsidDel="007E34D4" w:rsidRDefault="003D11CB">
      <w:pPr>
        <w:pStyle w:val="FootnoteText"/>
        <w:rPr>
          <w:del w:id="182" w:author="Mullen (ESO), Paul J" w:date="2019-09-24T22:43:00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BD9A8" w14:textId="2E407967" w:rsidR="003D11CB" w:rsidRDefault="003D11CB">
    <w:pPr>
      <w:pStyle w:val="Header"/>
    </w:pPr>
    <w:r>
      <w:t xml:space="preserve">Grid Code Workgroup </w:t>
    </w:r>
    <w:del w:id="429" w:author="Mullen (ESO), Paul J" w:date="2019-10-02T12:22:00Z">
      <w:r w:rsidDel="003D11CB">
        <w:delText>Consultation</w:delText>
      </w:r>
    </w:del>
    <w:ins w:id="430" w:author="Mullen (ESO), Paul J" w:date="2019-10-02T12:22:00Z">
      <w:r>
        <w:t>Report</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30C4"/>
    <w:multiLevelType w:val="hybridMultilevel"/>
    <w:tmpl w:val="7C403114"/>
    <w:lvl w:ilvl="0" w:tplc="35DECF26">
      <w:start w:val="1"/>
      <w:numFmt w:val="lowerRoman"/>
      <w:lvlText w:val="%1."/>
      <w:lvlJc w:val="left"/>
      <w:pPr>
        <w:ind w:left="914" w:hanging="720"/>
      </w:pPr>
      <w:rPr>
        <w:rFonts w:hint="default"/>
        <w:sz w:val="20"/>
      </w:rPr>
    </w:lvl>
    <w:lvl w:ilvl="1" w:tplc="04090019" w:tentative="1">
      <w:start w:val="1"/>
      <w:numFmt w:val="lowerLetter"/>
      <w:lvlText w:val="%2."/>
      <w:lvlJc w:val="left"/>
      <w:pPr>
        <w:ind w:left="1274" w:hanging="360"/>
      </w:pPr>
    </w:lvl>
    <w:lvl w:ilvl="2" w:tplc="0409001B" w:tentative="1">
      <w:start w:val="1"/>
      <w:numFmt w:val="lowerRoman"/>
      <w:lvlText w:val="%3."/>
      <w:lvlJc w:val="right"/>
      <w:pPr>
        <w:ind w:left="1994" w:hanging="180"/>
      </w:pPr>
    </w:lvl>
    <w:lvl w:ilvl="3" w:tplc="0409000F" w:tentative="1">
      <w:start w:val="1"/>
      <w:numFmt w:val="decimal"/>
      <w:lvlText w:val="%4."/>
      <w:lvlJc w:val="left"/>
      <w:pPr>
        <w:ind w:left="2714" w:hanging="360"/>
      </w:pPr>
    </w:lvl>
    <w:lvl w:ilvl="4" w:tplc="04090019" w:tentative="1">
      <w:start w:val="1"/>
      <w:numFmt w:val="lowerLetter"/>
      <w:lvlText w:val="%5."/>
      <w:lvlJc w:val="left"/>
      <w:pPr>
        <w:ind w:left="3434" w:hanging="360"/>
      </w:pPr>
    </w:lvl>
    <w:lvl w:ilvl="5" w:tplc="0409001B" w:tentative="1">
      <w:start w:val="1"/>
      <w:numFmt w:val="lowerRoman"/>
      <w:lvlText w:val="%6."/>
      <w:lvlJc w:val="right"/>
      <w:pPr>
        <w:ind w:left="4154" w:hanging="180"/>
      </w:pPr>
    </w:lvl>
    <w:lvl w:ilvl="6" w:tplc="0409000F" w:tentative="1">
      <w:start w:val="1"/>
      <w:numFmt w:val="decimal"/>
      <w:lvlText w:val="%7."/>
      <w:lvlJc w:val="left"/>
      <w:pPr>
        <w:ind w:left="4874" w:hanging="360"/>
      </w:pPr>
    </w:lvl>
    <w:lvl w:ilvl="7" w:tplc="04090019" w:tentative="1">
      <w:start w:val="1"/>
      <w:numFmt w:val="lowerLetter"/>
      <w:lvlText w:val="%8."/>
      <w:lvlJc w:val="left"/>
      <w:pPr>
        <w:ind w:left="5594" w:hanging="360"/>
      </w:pPr>
    </w:lvl>
    <w:lvl w:ilvl="8" w:tplc="0409001B" w:tentative="1">
      <w:start w:val="1"/>
      <w:numFmt w:val="lowerRoman"/>
      <w:lvlText w:val="%9."/>
      <w:lvlJc w:val="right"/>
      <w:pPr>
        <w:ind w:left="6314" w:hanging="180"/>
      </w:pPr>
    </w:lvl>
  </w:abstractNum>
  <w:abstractNum w:abstractNumId="1"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4472C4"/>
      </w:rPr>
    </w:lvl>
    <w:lvl w:ilvl="1">
      <w:start w:val="1"/>
      <w:numFmt w:val="bullet"/>
      <w:lvlRestart w:val="0"/>
      <w:pStyle w:val="Bullet2"/>
      <w:lvlText w:val=""/>
      <w:lvlJc w:val="left"/>
      <w:pPr>
        <w:ind w:left="568" w:hanging="284"/>
      </w:pPr>
      <w:rPr>
        <w:rFonts w:ascii="Symbol" w:hAnsi="Symbol" w:hint="default"/>
        <w:color w:val="4472C4"/>
      </w:rPr>
    </w:lvl>
    <w:lvl w:ilvl="2">
      <w:start w:val="1"/>
      <w:numFmt w:val="bullet"/>
      <w:lvlRestart w:val="0"/>
      <w:pStyle w:val="Bullet3"/>
      <w:lvlText w:val=""/>
      <w:lvlJc w:val="left"/>
      <w:pPr>
        <w:ind w:left="852" w:hanging="284"/>
      </w:pPr>
      <w:rPr>
        <w:rFonts w:ascii="Symbol" w:hAnsi="Symbol" w:hint="default"/>
        <w:color w:val="4472C4"/>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2" w15:restartNumberingAfterBreak="0">
    <w:nsid w:val="06314909"/>
    <w:multiLevelType w:val="multilevel"/>
    <w:tmpl w:val="340CFED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6" w15:restartNumberingAfterBreak="0">
    <w:nsid w:val="0DF357B6"/>
    <w:multiLevelType w:val="hybridMultilevel"/>
    <w:tmpl w:val="3CCAA20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6E46B61"/>
    <w:multiLevelType w:val="multilevel"/>
    <w:tmpl w:val="25B05C8C"/>
    <w:lvl w:ilvl="0">
      <w:start w:val="1"/>
      <w:numFmt w:val="lowerRoman"/>
      <w:lvlText w:val="(%1)"/>
      <w:lvlJc w:val="left"/>
      <w:pPr>
        <w:tabs>
          <w:tab w:val="left" w:pos="288"/>
        </w:tabs>
        <w:ind w:left="720"/>
      </w:pPr>
      <w:rPr>
        <w:rFonts w:ascii="Arial" w:eastAsia="Arial" w:hAnsi="Arial"/>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A30A9D"/>
    <w:multiLevelType w:val="hybridMultilevel"/>
    <w:tmpl w:val="C8F028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660077"/>
    <w:multiLevelType w:val="multilevel"/>
    <w:tmpl w:val="410E2290"/>
    <w:lvl w:ilvl="0">
      <w:start w:val="1"/>
      <w:numFmt w:val="lowerRoman"/>
      <w:lvlText w:val="%1."/>
      <w:lvlJc w:val="left"/>
      <w:pPr>
        <w:tabs>
          <w:tab w:val="left" w:pos="288"/>
        </w:tabs>
        <w:ind w:left="720"/>
      </w:pPr>
      <w:rPr>
        <w:rFonts w:ascii="Arial" w:eastAsia="Arial" w:hAnsi="Arial" w:cs="Times New Roman"/>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D3E7CA1"/>
    <w:multiLevelType w:val="hybridMultilevel"/>
    <w:tmpl w:val="09648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2D1E3B"/>
    <w:multiLevelType w:val="hybridMultilevel"/>
    <w:tmpl w:val="E8EA13D0"/>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25876D97"/>
    <w:multiLevelType w:val="hybridMultilevel"/>
    <w:tmpl w:val="EAE639B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A652FB"/>
    <w:multiLevelType w:val="hybridMultilevel"/>
    <w:tmpl w:val="4A60D2CA"/>
    <w:lvl w:ilvl="0" w:tplc="B40490A6">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2D77588A"/>
    <w:multiLevelType w:val="hybridMultilevel"/>
    <w:tmpl w:val="D6AAC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F362CE"/>
    <w:multiLevelType w:val="hybridMultilevel"/>
    <w:tmpl w:val="71D2F7DE"/>
    <w:lvl w:ilvl="0" w:tplc="0809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15:restartNumberingAfterBreak="0">
    <w:nsid w:val="34322FB6"/>
    <w:multiLevelType w:val="hybridMultilevel"/>
    <w:tmpl w:val="69240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A56A0F"/>
    <w:multiLevelType w:val="hybridMultilevel"/>
    <w:tmpl w:val="262606D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364529E8"/>
    <w:multiLevelType w:val="hybridMultilevel"/>
    <w:tmpl w:val="68DE8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BE0179"/>
    <w:multiLevelType w:val="hybridMultilevel"/>
    <w:tmpl w:val="F3F6CD56"/>
    <w:lvl w:ilvl="0" w:tplc="E71CD092">
      <w:start w:val="1"/>
      <w:numFmt w:val="lowerLetter"/>
      <w:lvlText w:val="%1)"/>
      <w:lvlJc w:val="left"/>
      <w:pPr>
        <w:ind w:left="1785" w:hanging="360"/>
      </w:pPr>
      <w:rPr>
        <w:rFonts w:hint="default"/>
        <w:b w:val="0"/>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25" w15:restartNumberingAfterBreak="0">
    <w:nsid w:val="3AA57D64"/>
    <w:multiLevelType w:val="hybridMultilevel"/>
    <w:tmpl w:val="2B84C070"/>
    <w:lvl w:ilvl="0" w:tplc="4F7E1BAE">
      <w:start w:val="1"/>
      <w:numFmt w:val="lowerRoman"/>
      <w:lvlText w:val="%1)"/>
      <w:lvlJc w:val="left"/>
      <w:pPr>
        <w:ind w:left="2505" w:hanging="720"/>
      </w:pPr>
      <w:rPr>
        <w:rFonts w:hint="default"/>
      </w:rPr>
    </w:lvl>
    <w:lvl w:ilvl="1" w:tplc="08090019" w:tentative="1">
      <w:start w:val="1"/>
      <w:numFmt w:val="lowerLetter"/>
      <w:lvlText w:val="%2."/>
      <w:lvlJc w:val="left"/>
      <w:pPr>
        <w:ind w:left="2865" w:hanging="360"/>
      </w:pPr>
    </w:lvl>
    <w:lvl w:ilvl="2" w:tplc="0809001B" w:tentative="1">
      <w:start w:val="1"/>
      <w:numFmt w:val="lowerRoman"/>
      <w:lvlText w:val="%3."/>
      <w:lvlJc w:val="right"/>
      <w:pPr>
        <w:ind w:left="3585" w:hanging="180"/>
      </w:pPr>
    </w:lvl>
    <w:lvl w:ilvl="3" w:tplc="0809000F" w:tentative="1">
      <w:start w:val="1"/>
      <w:numFmt w:val="decimal"/>
      <w:lvlText w:val="%4."/>
      <w:lvlJc w:val="left"/>
      <w:pPr>
        <w:ind w:left="4305" w:hanging="360"/>
      </w:pPr>
    </w:lvl>
    <w:lvl w:ilvl="4" w:tplc="08090019" w:tentative="1">
      <w:start w:val="1"/>
      <w:numFmt w:val="lowerLetter"/>
      <w:lvlText w:val="%5."/>
      <w:lvlJc w:val="left"/>
      <w:pPr>
        <w:ind w:left="5025" w:hanging="360"/>
      </w:pPr>
    </w:lvl>
    <w:lvl w:ilvl="5" w:tplc="0809001B" w:tentative="1">
      <w:start w:val="1"/>
      <w:numFmt w:val="lowerRoman"/>
      <w:lvlText w:val="%6."/>
      <w:lvlJc w:val="right"/>
      <w:pPr>
        <w:ind w:left="5745" w:hanging="180"/>
      </w:pPr>
    </w:lvl>
    <w:lvl w:ilvl="6" w:tplc="0809000F" w:tentative="1">
      <w:start w:val="1"/>
      <w:numFmt w:val="decimal"/>
      <w:lvlText w:val="%7."/>
      <w:lvlJc w:val="left"/>
      <w:pPr>
        <w:ind w:left="6465" w:hanging="360"/>
      </w:pPr>
    </w:lvl>
    <w:lvl w:ilvl="7" w:tplc="08090019" w:tentative="1">
      <w:start w:val="1"/>
      <w:numFmt w:val="lowerLetter"/>
      <w:lvlText w:val="%8."/>
      <w:lvlJc w:val="left"/>
      <w:pPr>
        <w:ind w:left="7185" w:hanging="360"/>
      </w:pPr>
    </w:lvl>
    <w:lvl w:ilvl="8" w:tplc="0809001B" w:tentative="1">
      <w:start w:val="1"/>
      <w:numFmt w:val="lowerRoman"/>
      <w:lvlText w:val="%9."/>
      <w:lvlJc w:val="right"/>
      <w:pPr>
        <w:ind w:left="7905" w:hanging="180"/>
      </w:pPr>
    </w:lvl>
  </w:abstractNum>
  <w:abstractNum w:abstractNumId="26" w15:restartNumberingAfterBreak="0">
    <w:nsid w:val="419242A9"/>
    <w:multiLevelType w:val="hybridMultilevel"/>
    <w:tmpl w:val="29005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72C27A8"/>
    <w:multiLevelType w:val="hybridMultilevel"/>
    <w:tmpl w:val="16F04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C20E2B"/>
    <w:multiLevelType w:val="hybridMultilevel"/>
    <w:tmpl w:val="93EEB1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4B1E3F"/>
    <w:multiLevelType w:val="hybridMultilevel"/>
    <w:tmpl w:val="0B6ED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B51EC8"/>
    <w:multiLevelType w:val="hybridMultilevel"/>
    <w:tmpl w:val="CE0631BC"/>
    <w:lvl w:ilvl="0" w:tplc="4CDE7032">
      <w:start w:val="1"/>
      <w:numFmt w:val="lowerLetter"/>
      <w:lvlText w:val="%1)"/>
      <w:lvlJc w:val="left"/>
      <w:pPr>
        <w:ind w:left="1080" w:hanging="720"/>
      </w:pPr>
      <w:rPr>
        <w:rFonts w:ascii="Arial" w:eastAsia="Times New Roman" w:hAnsi="Arial"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32"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0090813"/>
    <w:multiLevelType w:val="multilevel"/>
    <w:tmpl w:val="BF7ECAE0"/>
    <w:lvl w:ilvl="0">
      <w:start w:val="1"/>
      <w:numFmt w:val="lowerRoman"/>
      <w:lvlText w:val="(%1)"/>
      <w:lvlJc w:val="left"/>
      <w:pPr>
        <w:tabs>
          <w:tab w:val="left" w:pos="864"/>
        </w:tabs>
        <w:ind w:left="720"/>
      </w:pPr>
      <w:rPr>
        <w:rFonts w:ascii="Arial" w:eastAsia="Arial" w:hAnsi="Arial"/>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6"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91510D"/>
    <w:multiLevelType w:val="hybridMultilevel"/>
    <w:tmpl w:val="367CB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F438C6"/>
    <w:multiLevelType w:val="multilevel"/>
    <w:tmpl w:val="8E5E2BDC"/>
    <w:lvl w:ilvl="0">
      <w:start w:val="1"/>
      <w:numFmt w:val="lowerRoman"/>
      <w:lvlText w:val="(%1)"/>
      <w:lvlJc w:val="left"/>
      <w:pPr>
        <w:tabs>
          <w:tab w:val="left" w:pos="864"/>
        </w:tabs>
        <w:ind w:left="720"/>
      </w:pPr>
      <w:rPr>
        <w:rFonts w:ascii="Arial" w:eastAsia="Arial" w:hAnsi="Arial"/>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50755EB"/>
    <w:multiLevelType w:val="hybridMultilevel"/>
    <w:tmpl w:val="DB90B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6A86190"/>
    <w:multiLevelType w:val="multilevel"/>
    <w:tmpl w:val="B1A6CED0"/>
    <w:lvl w:ilvl="0">
      <w:start w:val="1"/>
      <w:numFmt w:val="bullet"/>
      <w:pStyle w:val="ListBullet2"/>
      <w:lvlText w:val=""/>
      <w:lvlJc w:val="left"/>
      <w:pPr>
        <w:tabs>
          <w:tab w:val="num" w:pos="284"/>
        </w:tabs>
        <w:ind w:left="284" w:hanging="284"/>
      </w:pPr>
      <w:rPr>
        <w:rFonts w:ascii="Symbol" w:hAnsi="Symbol" w:hint="default"/>
        <w:b w:val="0"/>
        <w:i w:val="0"/>
        <w:color w:val="008DA8"/>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41" w15:restartNumberingAfterBreak="0">
    <w:nsid w:val="77ED0B8E"/>
    <w:multiLevelType w:val="hybridMultilevel"/>
    <w:tmpl w:val="022E12E4"/>
    <w:lvl w:ilvl="0" w:tplc="AD7E4C78">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2" w15:restartNumberingAfterBreak="0">
    <w:nsid w:val="7A4A2B2B"/>
    <w:multiLevelType w:val="hybridMultilevel"/>
    <w:tmpl w:val="9ED00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35"/>
  </w:num>
  <w:num w:numId="3">
    <w:abstractNumId w:val="16"/>
  </w:num>
  <w:num w:numId="4">
    <w:abstractNumId w:val="19"/>
  </w:num>
  <w:num w:numId="5">
    <w:abstractNumId w:val="7"/>
  </w:num>
  <w:num w:numId="6">
    <w:abstractNumId w:val="36"/>
  </w:num>
  <w:num w:numId="7">
    <w:abstractNumId w:val="23"/>
  </w:num>
  <w:num w:numId="8">
    <w:abstractNumId w:val="12"/>
  </w:num>
  <w:num w:numId="9">
    <w:abstractNumId w:val="33"/>
  </w:num>
  <w:num w:numId="10">
    <w:abstractNumId w:val="31"/>
  </w:num>
  <w:num w:numId="11">
    <w:abstractNumId w:val="5"/>
  </w:num>
  <w:num w:numId="12">
    <w:abstractNumId w:val="4"/>
  </w:num>
  <w:num w:numId="13">
    <w:abstractNumId w:val="32"/>
  </w:num>
  <w:num w:numId="14">
    <w:abstractNumId w:val="2"/>
  </w:num>
  <w:num w:numId="15">
    <w:abstractNumId w:val="3"/>
  </w:num>
  <w:num w:numId="16">
    <w:abstractNumId w:val="0"/>
  </w:num>
  <w:num w:numId="17">
    <w:abstractNumId w:val="41"/>
  </w:num>
  <w:num w:numId="18">
    <w:abstractNumId w:val="2"/>
  </w:num>
  <w:num w:numId="19">
    <w:abstractNumId w:val="17"/>
  </w:num>
  <w:num w:numId="20">
    <w:abstractNumId w:val="14"/>
  </w:num>
  <w:num w:numId="21">
    <w:abstractNumId w:val="30"/>
  </w:num>
  <w:num w:numId="22">
    <w:abstractNumId w:val="24"/>
  </w:num>
  <w:num w:numId="23">
    <w:abstractNumId w:val="25"/>
  </w:num>
  <w:num w:numId="24">
    <w:abstractNumId w:val="18"/>
  </w:num>
  <w:num w:numId="25">
    <w:abstractNumId w:val="9"/>
  </w:num>
  <w:num w:numId="26">
    <w:abstractNumId w:val="10"/>
    <w:lvlOverride w:ilvl="0">
      <w:startOverride w:val="1"/>
    </w:lvlOverride>
    <w:lvlOverride w:ilvl="1"/>
    <w:lvlOverride w:ilvl="2"/>
    <w:lvlOverride w:ilvl="3"/>
    <w:lvlOverride w:ilvl="4"/>
    <w:lvlOverride w:ilvl="5"/>
    <w:lvlOverride w:ilvl="6"/>
    <w:lvlOverride w:ilvl="7"/>
    <w:lvlOverride w:ilvl="8"/>
  </w:num>
  <w:num w:numId="27">
    <w:abstractNumId w:val="38"/>
  </w:num>
  <w:num w:numId="28">
    <w:abstractNumId w:val="34"/>
  </w:num>
  <w:num w:numId="29">
    <w:abstractNumId w:val="6"/>
  </w:num>
  <w:num w:numId="30">
    <w:abstractNumId w:val="21"/>
  </w:num>
  <w:num w:numId="31">
    <w:abstractNumId w:val="1"/>
  </w:num>
  <w:num w:numId="32">
    <w:abstractNumId w:val="8"/>
  </w:num>
  <w:num w:numId="33">
    <w:abstractNumId w:val="2"/>
    <w:lvlOverride w:ilvl="0">
      <w:startOverride w:val="5"/>
    </w:lvlOverride>
  </w:num>
  <w:num w:numId="34">
    <w:abstractNumId w:val="39"/>
  </w:num>
  <w:num w:numId="35">
    <w:abstractNumId w:val="15"/>
  </w:num>
  <w:num w:numId="36">
    <w:abstractNumId w:val="29"/>
  </w:num>
  <w:num w:numId="37">
    <w:abstractNumId w:val="27"/>
  </w:num>
  <w:num w:numId="38">
    <w:abstractNumId w:val="22"/>
  </w:num>
  <w:num w:numId="39">
    <w:abstractNumId w:val="26"/>
  </w:num>
  <w:num w:numId="40">
    <w:abstractNumId w:val="11"/>
  </w:num>
  <w:num w:numId="41">
    <w:abstractNumId w:val="20"/>
  </w:num>
  <w:num w:numId="42">
    <w:abstractNumId w:val="42"/>
  </w:num>
  <w:num w:numId="43">
    <w:abstractNumId w:val="11"/>
  </w:num>
  <w:num w:numId="44">
    <w:abstractNumId w:val="20"/>
  </w:num>
  <w:num w:numId="45">
    <w:abstractNumId w:val="28"/>
  </w:num>
  <w:num w:numId="46">
    <w:abstractNumId w:val="13"/>
  </w:num>
  <w:num w:numId="47">
    <w:abstractNumId w:val="37"/>
  </w:num>
  <w:num w:numId="48">
    <w:abstractNumId w:val="2"/>
    <w:lvlOverride w:ilvl="0">
      <w:startOverride w:val="5"/>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ullen (ESO), Paul J">
    <w15:presenceInfo w15:providerId="AD" w15:userId="S-1-5-21-852109325-4236797708-1392725387-123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B99"/>
    <w:rsid w:val="00003462"/>
    <w:rsid w:val="00004426"/>
    <w:rsid w:val="00004A78"/>
    <w:rsid w:val="00005C2A"/>
    <w:rsid w:val="00006FAF"/>
    <w:rsid w:val="00010E82"/>
    <w:rsid w:val="0001312A"/>
    <w:rsid w:val="000131C0"/>
    <w:rsid w:val="00014A06"/>
    <w:rsid w:val="0001713C"/>
    <w:rsid w:val="00021E27"/>
    <w:rsid w:val="000223BC"/>
    <w:rsid w:val="0002309B"/>
    <w:rsid w:val="00026A6A"/>
    <w:rsid w:val="000363FA"/>
    <w:rsid w:val="00041A17"/>
    <w:rsid w:val="000427B0"/>
    <w:rsid w:val="0004393D"/>
    <w:rsid w:val="0005170D"/>
    <w:rsid w:val="000546C7"/>
    <w:rsid w:val="00055793"/>
    <w:rsid w:val="0005617C"/>
    <w:rsid w:val="000561DC"/>
    <w:rsid w:val="0005682D"/>
    <w:rsid w:val="00057C9D"/>
    <w:rsid w:val="00062E0D"/>
    <w:rsid w:val="00063EFC"/>
    <w:rsid w:val="000707AF"/>
    <w:rsid w:val="00071319"/>
    <w:rsid w:val="0007295A"/>
    <w:rsid w:val="00082674"/>
    <w:rsid w:val="00082883"/>
    <w:rsid w:val="00082F1D"/>
    <w:rsid w:val="00091B80"/>
    <w:rsid w:val="00092D84"/>
    <w:rsid w:val="000932B7"/>
    <w:rsid w:val="0009627C"/>
    <w:rsid w:val="00096C4E"/>
    <w:rsid w:val="000974CE"/>
    <w:rsid w:val="000A36A8"/>
    <w:rsid w:val="000A3A7E"/>
    <w:rsid w:val="000B007D"/>
    <w:rsid w:val="000B2E3D"/>
    <w:rsid w:val="000B5CFC"/>
    <w:rsid w:val="000B5D6C"/>
    <w:rsid w:val="000B62B3"/>
    <w:rsid w:val="000B7BC7"/>
    <w:rsid w:val="000C2C2D"/>
    <w:rsid w:val="000C4D8D"/>
    <w:rsid w:val="000D1ECA"/>
    <w:rsid w:val="000D2D4A"/>
    <w:rsid w:val="000D5720"/>
    <w:rsid w:val="000D680C"/>
    <w:rsid w:val="000D71AC"/>
    <w:rsid w:val="000E0100"/>
    <w:rsid w:val="000E034A"/>
    <w:rsid w:val="000E2345"/>
    <w:rsid w:val="000E2E48"/>
    <w:rsid w:val="000E2E73"/>
    <w:rsid w:val="000E3F5B"/>
    <w:rsid w:val="000E4FF6"/>
    <w:rsid w:val="000E76BF"/>
    <w:rsid w:val="000F5C84"/>
    <w:rsid w:val="001060C1"/>
    <w:rsid w:val="00111F27"/>
    <w:rsid w:val="00112F45"/>
    <w:rsid w:val="0011317F"/>
    <w:rsid w:val="00116E9B"/>
    <w:rsid w:val="001174F7"/>
    <w:rsid w:val="001206EE"/>
    <w:rsid w:val="001216C5"/>
    <w:rsid w:val="00122FE1"/>
    <w:rsid w:val="0012496E"/>
    <w:rsid w:val="00125D99"/>
    <w:rsid w:val="00131BB9"/>
    <w:rsid w:val="001323D4"/>
    <w:rsid w:val="001337E3"/>
    <w:rsid w:val="00136236"/>
    <w:rsid w:val="00143041"/>
    <w:rsid w:val="0014327C"/>
    <w:rsid w:val="001445A0"/>
    <w:rsid w:val="001451F4"/>
    <w:rsid w:val="00147CBE"/>
    <w:rsid w:val="00150AE6"/>
    <w:rsid w:val="00152FBE"/>
    <w:rsid w:val="00153B91"/>
    <w:rsid w:val="001622B3"/>
    <w:rsid w:val="00164E30"/>
    <w:rsid w:val="00165F0C"/>
    <w:rsid w:val="0017075B"/>
    <w:rsid w:val="00174D21"/>
    <w:rsid w:val="00182554"/>
    <w:rsid w:val="00182A0C"/>
    <w:rsid w:val="0018581B"/>
    <w:rsid w:val="00187E2F"/>
    <w:rsid w:val="001937A0"/>
    <w:rsid w:val="00193F47"/>
    <w:rsid w:val="00194159"/>
    <w:rsid w:val="001957DA"/>
    <w:rsid w:val="00196BB2"/>
    <w:rsid w:val="00197A37"/>
    <w:rsid w:val="001A01B4"/>
    <w:rsid w:val="001A17B1"/>
    <w:rsid w:val="001A5839"/>
    <w:rsid w:val="001A6F74"/>
    <w:rsid w:val="001B07DC"/>
    <w:rsid w:val="001B2D7A"/>
    <w:rsid w:val="001C01D5"/>
    <w:rsid w:val="001C0AAE"/>
    <w:rsid w:val="001C0C6E"/>
    <w:rsid w:val="001C207A"/>
    <w:rsid w:val="001C3E8F"/>
    <w:rsid w:val="001C4EF1"/>
    <w:rsid w:val="001C4F04"/>
    <w:rsid w:val="001C665E"/>
    <w:rsid w:val="001D0B92"/>
    <w:rsid w:val="001D148B"/>
    <w:rsid w:val="001D3790"/>
    <w:rsid w:val="001D3EFD"/>
    <w:rsid w:val="001D564B"/>
    <w:rsid w:val="001D5C1B"/>
    <w:rsid w:val="001D7EC5"/>
    <w:rsid w:val="001E158F"/>
    <w:rsid w:val="001E32D7"/>
    <w:rsid w:val="001E5D9F"/>
    <w:rsid w:val="001E6DCF"/>
    <w:rsid w:val="001F36FC"/>
    <w:rsid w:val="001F3812"/>
    <w:rsid w:val="001F4DA0"/>
    <w:rsid w:val="001F6DA9"/>
    <w:rsid w:val="001F775C"/>
    <w:rsid w:val="001F7908"/>
    <w:rsid w:val="001F7B4D"/>
    <w:rsid w:val="001F7CC5"/>
    <w:rsid w:val="001F7D0E"/>
    <w:rsid w:val="002036BB"/>
    <w:rsid w:val="002047E2"/>
    <w:rsid w:val="00205E60"/>
    <w:rsid w:val="002105E9"/>
    <w:rsid w:val="002110D7"/>
    <w:rsid w:val="002112ED"/>
    <w:rsid w:val="002126D4"/>
    <w:rsid w:val="00212BF5"/>
    <w:rsid w:val="0021418F"/>
    <w:rsid w:val="002148B6"/>
    <w:rsid w:val="00215877"/>
    <w:rsid w:val="00215B9B"/>
    <w:rsid w:val="00215E20"/>
    <w:rsid w:val="002161A4"/>
    <w:rsid w:val="00216DAE"/>
    <w:rsid w:val="00225B86"/>
    <w:rsid w:val="00225F2B"/>
    <w:rsid w:val="002272EF"/>
    <w:rsid w:val="00236DCB"/>
    <w:rsid w:val="0024000A"/>
    <w:rsid w:val="00240E48"/>
    <w:rsid w:val="002426A7"/>
    <w:rsid w:val="002431D7"/>
    <w:rsid w:val="00246982"/>
    <w:rsid w:val="0024750A"/>
    <w:rsid w:val="002519F4"/>
    <w:rsid w:val="00251F86"/>
    <w:rsid w:val="00256075"/>
    <w:rsid w:val="00256444"/>
    <w:rsid w:val="00256566"/>
    <w:rsid w:val="00260BAE"/>
    <w:rsid w:val="00260C2C"/>
    <w:rsid w:val="002612FD"/>
    <w:rsid w:val="00263600"/>
    <w:rsid w:val="00266BC0"/>
    <w:rsid w:val="00271A1B"/>
    <w:rsid w:val="00271BBD"/>
    <w:rsid w:val="00272979"/>
    <w:rsid w:val="002758A6"/>
    <w:rsid w:val="002805AB"/>
    <w:rsid w:val="00281CF1"/>
    <w:rsid w:val="00281F45"/>
    <w:rsid w:val="00286CBD"/>
    <w:rsid w:val="00290F86"/>
    <w:rsid w:val="00291083"/>
    <w:rsid w:val="00295129"/>
    <w:rsid w:val="002966A9"/>
    <w:rsid w:val="002A369F"/>
    <w:rsid w:val="002A47A6"/>
    <w:rsid w:val="002B4393"/>
    <w:rsid w:val="002B4D02"/>
    <w:rsid w:val="002B6671"/>
    <w:rsid w:val="002B68DB"/>
    <w:rsid w:val="002C1553"/>
    <w:rsid w:val="002D25F9"/>
    <w:rsid w:val="002D4BD0"/>
    <w:rsid w:val="002D5DFC"/>
    <w:rsid w:val="002D6272"/>
    <w:rsid w:val="002E2ECA"/>
    <w:rsid w:val="002E4549"/>
    <w:rsid w:val="002E4860"/>
    <w:rsid w:val="002E7674"/>
    <w:rsid w:val="002F0224"/>
    <w:rsid w:val="002F13B8"/>
    <w:rsid w:val="002F357D"/>
    <w:rsid w:val="002F40F9"/>
    <w:rsid w:val="002F5EF5"/>
    <w:rsid w:val="002F6CD0"/>
    <w:rsid w:val="00301DAF"/>
    <w:rsid w:val="00302F67"/>
    <w:rsid w:val="0030347F"/>
    <w:rsid w:val="00304AF2"/>
    <w:rsid w:val="00304C13"/>
    <w:rsid w:val="00305A20"/>
    <w:rsid w:val="00305AC5"/>
    <w:rsid w:val="00306BF5"/>
    <w:rsid w:val="003117A4"/>
    <w:rsid w:val="00313E9E"/>
    <w:rsid w:val="00313FE4"/>
    <w:rsid w:val="00316676"/>
    <w:rsid w:val="0031695E"/>
    <w:rsid w:val="003173EF"/>
    <w:rsid w:val="0031770D"/>
    <w:rsid w:val="00320457"/>
    <w:rsid w:val="003221E9"/>
    <w:rsid w:val="00323A97"/>
    <w:rsid w:val="003255C4"/>
    <w:rsid w:val="00327D6F"/>
    <w:rsid w:val="0033097B"/>
    <w:rsid w:val="003310FD"/>
    <w:rsid w:val="00332307"/>
    <w:rsid w:val="00332FE3"/>
    <w:rsid w:val="00336821"/>
    <w:rsid w:val="0033782E"/>
    <w:rsid w:val="003378E5"/>
    <w:rsid w:val="00341CAD"/>
    <w:rsid w:val="00344FDC"/>
    <w:rsid w:val="003473D6"/>
    <w:rsid w:val="00351769"/>
    <w:rsid w:val="00351960"/>
    <w:rsid w:val="00352A27"/>
    <w:rsid w:val="0035487C"/>
    <w:rsid w:val="003554C6"/>
    <w:rsid w:val="003557B1"/>
    <w:rsid w:val="00355F9F"/>
    <w:rsid w:val="00357570"/>
    <w:rsid w:val="0036099F"/>
    <w:rsid w:val="00362030"/>
    <w:rsid w:val="00363FE9"/>
    <w:rsid w:val="003673C6"/>
    <w:rsid w:val="00367F60"/>
    <w:rsid w:val="0037034E"/>
    <w:rsid w:val="003711F3"/>
    <w:rsid w:val="00375A92"/>
    <w:rsid w:val="00376330"/>
    <w:rsid w:val="00376FAB"/>
    <w:rsid w:val="00377752"/>
    <w:rsid w:val="00380C64"/>
    <w:rsid w:val="00380FA8"/>
    <w:rsid w:val="00381EB7"/>
    <w:rsid w:val="00382814"/>
    <w:rsid w:val="00386096"/>
    <w:rsid w:val="00390D19"/>
    <w:rsid w:val="003920ED"/>
    <w:rsid w:val="00394820"/>
    <w:rsid w:val="003949E1"/>
    <w:rsid w:val="003966B0"/>
    <w:rsid w:val="003971AB"/>
    <w:rsid w:val="003A016A"/>
    <w:rsid w:val="003A2AA8"/>
    <w:rsid w:val="003A2BCC"/>
    <w:rsid w:val="003A4FC7"/>
    <w:rsid w:val="003A5C76"/>
    <w:rsid w:val="003A6CCA"/>
    <w:rsid w:val="003B0780"/>
    <w:rsid w:val="003B1A71"/>
    <w:rsid w:val="003B23E7"/>
    <w:rsid w:val="003B4359"/>
    <w:rsid w:val="003B44D0"/>
    <w:rsid w:val="003B4619"/>
    <w:rsid w:val="003B5816"/>
    <w:rsid w:val="003B6A06"/>
    <w:rsid w:val="003C1BBC"/>
    <w:rsid w:val="003C1E4D"/>
    <w:rsid w:val="003C22DF"/>
    <w:rsid w:val="003C457B"/>
    <w:rsid w:val="003C5382"/>
    <w:rsid w:val="003C6AB2"/>
    <w:rsid w:val="003D0281"/>
    <w:rsid w:val="003D11CB"/>
    <w:rsid w:val="003D3BA7"/>
    <w:rsid w:val="003D41D8"/>
    <w:rsid w:val="003D5877"/>
    <w:rsid w:val="003D6504"/>
    <w:rsid w:val="003E0757"/>
    <w:rsid w:val="003E0B53"/>
    <w:rsid w:val="003E16D8"/>
    <w:rsid w:val="003E1B16"/>
    <w:rsid w:val="003E51EA"/>
    <w:rsid w:val="003E526D"/>
    <w:rsid w:val="003E7310"/>
    <w:rsid w:val="003F030F"/>
    <w:rsid w:val="003F0B70"/>
    <w:rsid w:val="003F2A86"/>
    <w:rsid w:val="003F49D2"/>
    <w:rsid w:val="003F5697"/>
    <w:rsid w:val="00401224"/>
    <w:rsid w:val="004028D5"/>
    <w:rsid w:val="004045E4"/>
    <w:rsid w:val="00413790"/>
    <w:rsid w:val="0041397A"/>
    <w:rsid w:val="00416FC8"/>
    <w:rsid w:val="00417D78"/>
    <w:rsid w:val="00420FB8"/>
    <w:rsid w:val="004211E1"/>
    <w:rsid w:val="00421B40"/>
    <w:rsid w:val="00422258"/>
    <w:rsid w:val="0042584E"/>
    <w:rsid w:val="00426EF0"/>
    <w:rsid w:val="00426FD6"/>
    <w:rsid w:val="00430E90"/>
    <w:rsid w:val="00432081"/>
    <w:rsid w:val="0043349D"/>
    <w:rsid w:val="00433909"/>
    <w:rsid w:val="00433CFE"/>
    <w:rsid w:val="00433D81"/>
    <w:rsid w:val="004342AF"/>
    <w:rsid w:val="00435C42"/>
    <w:rsid w:val="00435CF2"/>
    <w:rsid w:val="00436AEA"/>
    <w:rsid w:val="004428DE"/>
    <w:rsid w:val="00446636"/>
    <w:rsid w:val="00447064"/>
    <w:rsid w:val="004501E0"/>
    <w:rsid w:val="00450385"/>
    <w:rsid w:val="004504EA"/>
    <w:rsid w:val="004570AC"/>
    <w:rsid w:val="004579CF"/>
    <w:rsid w:val="0046001A"/>
    <w:rsid w:val="00461C2F"/>
    <w:rsid w:val="00463A2C"/>
    <w:rsid w:val="00463EF6"/>
    <w:rsid w:val="004657EA"/>
    <w:rsid w:val="004673B1"/>
    <w:rsid w:val="004719F2"/>
    <w:rsid w:val="00471BEB"/>
    <w:rsid w:val="00473B9D"/>
    <w:rsid w:val="00475604"/>
    <w:rsid w:val="00477807"/>
    <w:rsid w:val="00481065"/>
    <w:rsid w:val="0048657A"/>
    <w:rsid w:val="00493961"/>
    <w:rsid w:val="00494013"/>
    <w:rsid w:val="004958FC"/>
    <w:rsid w:val="004A105A"/>
    <w:rsid w:val="004A21CF"/>
    <w:rsid w:val="004A22E8"/>
    <w:rsid w:val="004A3386"/>
    <w:rsid w:val="004A5970"/>
    <w:rsid w:val="004A631D"/>
    <w:rsid w:val="004A6D3A"/>
    <w:rsid w:val="004A7A05"/>
    <w:rsid w:val="004B0EA7"/>
    <w:rsid w:val="004B27FB"/>
    <w:rsid w:val="004B3317"/>
    <w:rsid w:val="004B376C"/>
    <w:rsid w:val="004B53C8"/>
    <w:rsid w:val="004B7ABF"/>
    <w:rsid w:val="004C2609"/>
    <w:rsid w:val="004C4371"/>
    <w:rsid w:val="004C4FF3"/>
    <w:rsid w:val="004C524D"/>
    <w:rsid w:val="004C6117"/>
    <w:rsid w:val="004C66D0"/>
    <w:rsid w:val="004C68C3"/>
    <w:rsid w:val="004C7AE0"/>
    <w:rsid w:val="004D09F0"/>
    <w:rsid w:val="004D0D74"/>
    <w:rsid w:val="004D149E"/>
    <w:rsid w:val="004D1CB3"/>
    <w:rsid w:val="004D1F74"/>
    <w:rsid w:val="004D430C"/>
    <w:rsid w:val="004E2468"/>
    <w:rsid w:val="004E2D13"/>
    <w:rsid w:val="004F0D31"/>
    <w:rsid w:val="004F4A12"/>
    <w:rsid w:val="004F5BEA"/>
    <w:rsid w:val="00500707"/>
    <w:rsid w:val="005023B5"/>
    <w:rsid w:val="00503EDA"/>
    <w:rsid w:val="00504619"/>
    <w:rsid w:val="00504E6C"/>
    <w:rsid w:val="0050714E"/>
    <w:rsid w:val="0050778F"/>
    <w:rsid w:val="005079E0"/>
    <w:rsid w:val="00513032"/>
    <w:rsid w:val="00513062"/>
    <w:rsid w:val="00513631"/>
    <w:rsid w:val="0051566C"/>
    <w:rsid w:val="005177DA"/>
    <w:rsid w:val="005251AD"/>
    <w:rsid w:val="0052739F"/>
    <w:rsid w:val="005310CC"/>
    <w:rsid w:val="00531B35"/>
    <w:rsid w:val="005352A6"/>
    <w:rsid w:val="005357A0"/>
    <w:rsid w:val="00540357"/>
    <w:rsid w:val="005469C0"/>
    <w:rsid w:val="0055068A"/>
    <w:rsid w:val="00552A8E"/>
    <w:rsid w:val="005535BD"/>
    <w:rsid w:val="00553E99"/>
    <w:rsid w:val="0055413E"/>
    <w:rsid w:val="00555A5A"/>
    <w:rsid w:val="0055672D"/>
    <w:rsid w:val="00556ADC"/>
    <w:rsid w:val="00557E1E"/>
    <w:rsid w:val="00560EF2"/>
    <w:rsid w:val="00562423"/>
    <w:rsid w:val="005649CA"/>
    <w:rsid w:val="005703B3"/>
    <w:rsid w:val="00571A16"/>
    <w:rsid w:val="00572647"/>
    <w:rsid w:val="00573AB2"/>
    <w:rsid w:val="005751A3"/>
    <w:rsid w:val="005759AF"/>
    <w:rsid w:val="005851D2"/>
    <w:rsid w:val="00587E1E"/>
    <w:rsid w:val="0059032C"/>
    <w:rsid w:val="00594F04"/>
    <w:rsid w:val="00597D29"/>
    <w:rsid w:val="005A0143"/>
    <w:rsid w:val="005A1E00"/>
    <w:rsid w:val="005A2B93"/>
    <w:rsid w:val="005A4046"/>
    <w:rsid w:val="005A4F5D"/>
    <w:rsid w:val="005A6174"/>
    <w:rsid w:val="005A62F9"/>
    <w:rsid w:val="005A7145"/>
    <w:rsid w:val="005B0B30"/>
    <w:rsid w:val="005B105E"/>
    <w:rsid w:val="005B378E"/>
    <w:rsid w:val="005B64A1"/>
    <w:rsid w:val="005C2175"/>
    <w:rsid w:val="005C22EF"/>
    <w:rsid w:val="005C46D5"/>
    <w:rsid w:val="005C5CAF"/>
    <w:rsid w:val="005C7151"/>
    <w:rsid w:val="005D263C"/>
    <w:rsid w:val="005D2D16"/>
    <w:rsid w:val="005D4418"/>
    <w:rsid w:val="005D4631"/>
    <w:rsid w:val="005D4958"/>
    <w:rsid w:val="005D4A2B"/>
    <w:rsid w:val="005D62E3"/>
    <w:rsid w:val="005D72CA"/>
    <w:rsid w:val="005E103C"/>
    <w:rsid w:val="005E3915"/>
    <w:rsid w:val="005E5EC5"/>
    <w:rsid w:val="005E661A"/>
    <w:rsid w:val="005F1F9D"/>
    <w:rsid w:val="005F3932"/>
    <w:rsid w:val="005F4AE3"/>
    <w:rsid w:val="005F72E8"/>
    <w:rsid w:val="00600B78"/>
    <w:rsid w:val="00610C8D"/>
    <w:rsid w:val="00610E21"/>
    <w:rsid w:val="00612620"/>
    <w:rsid w:val="00613074"/>
    <w:rsid w:val="00614555"/>
    <w:rsid w:val="00617DCA"/>
    <w:rsid w:val="0062062A"/>
    <w:rsid w:val="00621875"/>
    <w:rsid w:val="00622259"/>
    <w:rsid w:val="00622AA1"/>
    <w:rsid w:val="00622DC8"/>
    <w:rsid w:val="00623022"/>
    <w:rsid w:val="00624031"/>
    <w:rsid w:val="00624FA6"/>
    <w:rsid w:val="00627983"/>
    <w:rsid w:val="00630F15"/>
    <w:rsid w:val="00631710"/>
    <w:rsid w:val="0063186C"/>
    <w:rsid w:val="00631EBB"/>
    <w:rsid w:val="006361BA"/>
    <w:rsid w:val="006377B6"/>
    <w:rsid w:val="00637CD6"/>
    <w:rsid w:val="0064177A"/>
    <w:rsid w:val="00641A34"/>
    <w:rsid w:val="00644151"/>
    <w:rsid w:val="006446DD"/>
    <w:rsid w:val="00647231"/>
    <w:rsid w:val="00647335"/>
    <w:rsid w:val="00650186"/>
    <w:rsid w:val="00652CFA"/>
    <w:rsid w:val="00652D78"/>
    <w:rsid w:val="00652EBC"/>
    <w:rsid w:val="006533C3"/>
    <w:rsid w:val="00653B1F"/>
    <w:rsid w:val="006551B8"/>
    <w:rsid w:val="00663B5C"/>
    <w:rsid w:val="00665358"/>
    <w:rsid w:val="006653B5"/>
    <w:rsid w:val="0066561F"/>
    <w:rsid w:val="0067455A"/>
    <w:rsid w:val="00674659"/>
    <w:rsid w:val="0068232C"/>
    <w:rsid w:val="0068509B"/>
    <w:rsid w:val="006852C7"/>
    <w:rsid w:val="006876B6"/>
    <w:rsid w:val="00691A06"/>
    <w:rsid w:val="0069442C"/>
    <w:rsid w:val="00694865"/>
    <w:rsid w:val="00695272"/>
    <w:rsid w:val="00695DC3"/>
    <w:rsid w:val="00697683"/>
    <w:rsid w:val="006A0767"/>
    <w:rsid w:val="006A0D54"/>
    <w:rsid w:val="006A18B9"/>
    <w:rsid w:val="006A5279"/>
    <w:rsid w:val="006B3DBB"/>
    <w:rsid w:val="006B68D8"/>
    <w:rsid w:val="006B6D83"/>
    <w:rsid w:val="006C0D8A"/>
    <w:rsid w:val="006C1856"/>
    <w:rsid w:val="006C5683"/>
    <w:rsid w:val="006D0CC1"/>
    <w:rsid w:val="006D0E98"/>
    <w:rsid w:val="006D0FB6"/>
    <w:rsid w:val="006D1F16"/>
    <w:rsid w:val="006D5035"/>
    <w:rsid w:val="006D75CD"/>
    <w:rsid w:val="006E1C8D"/>
    <w:rsid w:val="006E7327"/>
    <w:rsid w:val="006E7560"/>
    <w:rsid w:val="006E770F"/>
    <w:rsid w:val="006E7A7E"/>
    <w:rsid w:val="006E7F2F"/>
    <w:rsid w:val="006F19E3"/>
    <w:rsid w:val="006F2888"/>
    <w:rsid w:val="006F4689"/>
    <w:rsid w:val="006F4798"/>
    <w:rsid w:val="007015FF"/>
    <w:rsid w:val="00701D85"/>
    <w:rsid w:val="00701E18"/>
    <w:rsid w:val="00702E81"/>
    <w:rsid w:val="00703072"/>
    <w:rsid w:val="00706916"/>
    <w:rsid w:val="00707A45"/>
    <w:rsid w:val="00710E92"/>
    <w:rsid w:val="007119BC"/>
    <w:rsid w:val="00713AC4"/>
    <w:rsid w:val="00713C71"/>
    <w:rsid w:val="00714967"/>
    <w:rsid w:val="0071547D"/>
    <w:rsid w:val="0071787F"/>
    <w:rsid w:val="00722FCE"/>
    <w:rsid w:val="0072385C"/>
    <w:rsid w:val="00724F40"/>
    <w:rsid w:val="00726171"/>
    <w:rsid w:val="00731B99"/>
    <w:rsid w:val="00733D46"/>
    <w:rsid w:val="00733F4B"/>
    <w:rsid w:val="00734630"/>
    <w:rsid w:val="00734E64"/>
    <w:rsid w:val="007363AD"/>
    <w:rsid w:val="007374B9"/>
    <w:rsid w:val="00740A8F"/>
    <w:rsid w:val="00742876"/>
    <w:rsid w:val="00747A24"/>
    <w:rsid w:val="007607E8"/>
    <w:rsid w:val="007608FF"/>
    <w:rsid w:val="00760BD6"/>
    <w:rsid w:val="007626D9"/>
    <w:rsid w:val="0076274C"/>
    <w:rsid w:val="00762BD2"/>
    <w:rsid w:val="00765357"/>
    <w:rsid w:val="00771ACE"/>
    <w:rsid w:val="00772942"/>
    <w:rsid w:val="007732AB"/>
    <w:rsid w:val="007739D3"/>
    <w:rsid w:val="00773A5D"/>
    <w:rsid w:val="007742D7"/>
    <w:rsid w:val="00774BAB"/>
    <w:rsid w:val="00774F15"/>
    <w:rsid w:val="00775EF4"/>
    <w:rsid w:val="00780130"/>
    <w:rsid w:val="00784486"/>
    <w:rsid w:val="00787687"/>
    <w:rsid w:val="0079113B"/>
    <w:rsid w:val="00797AA8"/>
    <w:rsid w:val="007A0FB2"/>
    <w:rsid w:val="007A101D"/>
    <w:rsid w:val="007A4F58"/>
    <w:rsid w:val="007A6725"/>
    <w:rsid w:val="007A7ADD"/>
    <w:rsid w:val="007B002D"/>
    <w:rsid w:val="007B2962"/>
    <w:rsid w:val="007B4476"/>
    <w:rsid w:val="007B4F50"/>
    <w:rsid w:val="007C00DA"/>
    <w:rsid w:val="007C0E16"/>
    <w:rsid w:val="007C66C5"/>
    <w:rsid w:val="007D17EF"/>
    <w:rsid w:val="007D180D"/>
    <w:rsid w:val="007D40E1"/>
    <w:rsid w:val="007D47BD"/>
    <w:rsid w:val="007D7515"/>
    <w:rsid w:val="007D7C47"/>
    <w:rsid w:val="007E1A43"/>
    <w:rsid w:val="007E34D4"/>
    <w:rsid w:val="007E3C0E"/>
    <w:rsid w:val="007E572E"/>
    <w:rsid w:val="007E718E"/>
    <w:rsid w:val="007F227D"/>
    <w:rsid w:val="007F578F"/>
    <w:rsid w:val="008115C5"/>
    <w:rsid w:val="00812C70"/>
    <w:rsid w:val="0081381F"/>
    <w:rsid w:val="0081418A"/>
    <w:rsid w:val="008149B0"/>
    <w:rsid w:val="008177D7"/>
    <w:rsid w:val="00822AF8"/>
    <w:rsid w:val="00822D9F"/>
    <w:rsid w:val="0082346F"/>
    <w:rsid w:val="00826203"/>
    <w:rsid w:val="008272A5"/>
    <w:rsid w:val="008277A6"/>
    <w:rsid w:val="00832450"/>
    <w:rsid w:val="00833183"/>
    <w:rsid w:val="00834E86"/>
    <w:rsid w:val="008423A3"/>
    <w:rsid w:val="00842DD8"/>
    <w:rsid w:val="00845CBF"/>
    <w:rsid w:val="00846D9D"/>
    <w:rsid w:val="0084748A"/>
    <w:rsid w:val="0085211A"/>
    <w:rsid w:val="00856C0B"/>
    <w:rsid w:val="00857CA5"/>
    <w:rsid w:val="0086142A"/>
    <w:rsid w:val="00861D88"/>
    <w:rsid w:val="00862D16"/>
    <w:rsid w:val="00864A54"/>
    <w:rsid w:val="0087362B"/>
    <w:rsid w:val="00875588"/>
    <w:rsid w:val="00876FA4"/>
    <w:rsid w:val="00880168"/>
    <w:rsid w:val="00882D3C"/>
    <w:rsid w:val="008847ED"/>
    <w:rsid w:val="008853CC"/>
    <w:rsid w:val="00887D24"/>
    <w:rsid w:val="008905EB"/>
    <w:rsid w:val="00892D3B"/>
    <w:rsid w:val="00895154"/>
    <w:rsid w:val="00897EDC"/>
    <w:rsid w:val="008A15B1"/>
    <w:rsid w:val="008A17EB"/>
    <w:rsid w:val="008A2F12"/>
    <w:rsid w:val="008A3D3D"/>
    <w:rsid w:val="008A5134"/>
    <w:rsid w:val="008A5B02"/>
    <w:rsid w:val="008B193B"/>
    <w:rsid w:val="008B3B3C"/>
    <w:rsid w:val="008B6CCD"/>
    <w:rsid w:val="008C1FBD"/>
    <w:rsid w:val="008C4A15"/>
    <w:rsid w:val="008C5774"/>
    <w:rsid w:val="008C579E"/>
    <w:rsid w:val="008C6318"/>
    <w:rsid w:val="008D0FCF"/>
    <w:rsid w:val="008D37F6"/>
    <w:rsid w:val="008D4B22"/>
    <w:rsid w:val="008D5B54"/>
    <w:rsid w:val="008D6266"/>
    <w:rsid w:val="008D7983"/>
    <w:rsid w:val="008E1A2F"/>
    <w:rsid w:val="008E326F"/>
    <w:rsid w:val="008F06A8"/>
    <w:rsid w:val="008F09A9"/>
    <w:rsid w:val="008F3C84"/>
    <w:rsid w:val="008F48D5"/>
    <w:rsid w:val="008F495D"/>
    <w:rsid w:val="00900963"/>
    <w:rsid w:val="0090492C"/>
    <w:rsid w:val="0090663A"/>
    <w:rsid w:val="009066AC"/>
    <w:rsid w:val="00907AC1"/>
    <w:rsid w:val="009107F8"/>
    <w:rsid w:val="009121FF"/>
    <w:rsid w:val="009129DC"/>
    <w:rsid w:val="00913148"/>
    <w:rsid w:val="00913B94"/>
    <w:rsid w:val="00916D18"/>
    <w:rsid w:val="009208D8"/>
    <w:rsid w:val="00922DBD"/>
    <w:rsid w:val="0092387F"/>
    <w:rsid w:val="00925F3A"/>
    <w:rsid w:val="00926505"/>
    <w:rsid w:val="009265C0"/>
    <w:rsid w:val="00926F0E"/>
    <w:rsid w:val="00927D0E"/>
    <w:rsid w:val="009314DB"/>
    <w:rsid w:val="00935573"/>
    <w:rsid w:val="009356A2"/>
    <w:rsid w:val="009469BE"/>
    <w:rsid w:val="0094797C"/>
    <w:rsid w:val="00947DC2"/>
    <w:rsid w:val="0095148B"/>
    <w:rsid w:val="009515E9"/>
    <w:rsid w:val="00951FDE"/>
    <w:rsid w:val="00952D10"/>
    <w:rsid w:val="00954FC6"/>
    <w:rsid w:val="00956B89"/>
    <w:rsid w:val="00957FBC"/>
    <w:rsid w:val="00960420"/>
    <w:rsid w:val="00960714"/>
    <w:rsid w:val="0096255F"/>
    <w:rsid w:val="00967C6A"/>
    <w:rsid w:val="009704FB"/>
    <w:rsid w:val="00970693"/>
    <w:rsid w:val="00972524"/>
    <w:rsid w:val="00973E49"/>
    <w:rsid w:val="00973F1B"/>
    <w:rsid w:val="0097527E"/>
    <w:rsid w:val="00977ABD"/>
    <w:rsid w:val="00981119"/>
    <w:rsid w:val="00982269"/>
    <w:rsid w:val="009832ED"/>
    <w:rsid w:val="00984599"/>
    <w:rsid w:val="00985FC1"/>
    <w:rsid w:val="00991785"/>
    <w:rsid w:val="00991BE2"/>
    <w:rsid w:val="00993E9F"/>
    <w:rsid w:val="00994407"/>
    <w:rsid w:val="00994B34"/>
    <w:rsid w:val="00994EF3"/>
    <w:rsid w:val="0099584E"/>
    <w:rsid w:val="00997577"/>
    <w:rsid w:val="009A03A4"/>
    <w:rsid w:val="009A1DE4"/>
    <w:rsid w:val="009A200B"/>
    <w:rsid w:val="009A7763"/>
    <w:rsid w:val="009B3863"/>
    <w:rsid w:val="009B4BD8"/>
    <w:rsid w:val="009C1C52"/>
    <w:rsid w:val="009C2EA4"/>
    <w:rsid w:val="009C47DA"/>
    <w:rsid w:val="009C7CDB"/>
    <w:rsid w:val="009D1A9A"/>
    <w:rsid w:val="009D5EC5"/>
    <w:rsid w:val="009D7913"/>
    <w:rsid w:val="009D7B56"/>
    <w:rsid w:val="009E1A09"/>
    <w:rsid w:val="009E2117"/>
    <w:rsid w:val="009E318C"/>
    <w:rsid w:val="009E46A3"/>
    <w:rsid w:val="009E4D2D"/>
    <w:rsid w:val="009E5FC6"/>
    <w:rsid w:val="009E63A4"/>
    <w:rsid w:val="009E7589"/>
    <w:rsid w:val="009F2F77"/>
    <w:rsid w:val="009F3981"/>
    <w:rsid w:val="009F3C20"/>
    <w:rsid w:val="009F4827"/>
    <w:rsid w:val="009F4D87"/>
    <w:rsid w:val="009F4D9E"/>
    <w:rsid w:val="009F70E9"/>
    <w:rsid w:val="00A00B4A"/>
    <w:rsid w:val="00A0430D"/>
    <w:rsid w:val="00A0777B"/>
    <w:rsid w:val="00A10251"/>
    <w:rsid w:val="00A13230"/>
    <w:rsid w:val="00A16360"/>
    <w:rsid w:val="00A25D84"/>
    <w:rsid w:val="00A30337"/>
    <w:rsid w:val="00A31520"/>
    <w:rsid w:val="00A31D12"/>
    <w:rsid w:val="00A35519"/>
    <w:rsid w:val="00A4337D"/>
    <w:rsid w:val="00A44CE8"/>
    <w:rsid w:val="00A455FA"/>
    <w:rsid w:val="00A50617"/>
    <w:rsid w:val="00A50878"/>
    <w:rsid w:val="00A51787"/>
    <w:rsid w:val="00A56ED0"/>
    <w:rsid w:val="00A579D3"/>
    <w:rsid w:val="00A62991"/>
    <w:rsid w:val="00A66894"/>
    <w:rsid w:val="00A709F8"/>
    <w:rsid w:val="00A809BC"/>
    <w:rsid w:val="00A80EE0"/>
    <w:rsid w:val="00A81A07"/>
    <w:rsid w:val="00A81AA5"/>
    <w:rsid w:val="00A85694"/>
    <w:rsid w:val="00A858D4"/>
    <w:rsid w:val="00A93BF0"/>
    <w:rsid w:val="00A9408C"/>
    <w:rsid w:val="00A94C94"/>
    <w:rsid w:val="00A96295"/>
    <w:rsid w:val="00A968AB"/>
    <w:rsid w:val="00A97DD5"/>
    <w:rsid w:val="00AA463E"/>
    <w:rsid w:val="00AA69EF"/>
    <w:rsid w:val="00AB09E5"/>
    <w:rsid w:val="00AB2DA2"/>
    <w:rsid w:val="00AB3915"/>
    <w:rsid w:val="00AB4351"/>
    <w:rsid w:val="00AB4DE5"/>
    <w:rsid w:val="00AC0309"/>
    <w:rsid w:val="00AC0716"/>
    <w:rsid w:val="00AC1FA3"/>
    <w:rsid w:val="00AC5BEF"/>
    <w:rsid w:val="00AC68BE"/>
    <w:rsid w:val="00AD0028"/>
    <w:rsid w:val="00AD0422"/>
    <w:rsid w:val="00AD084E"/>
    <w:rsid w:val="00AD0CA0"/>
    <w:rsid w:val="00AE2325"/>
    <w:rsid w:val="00AE3AF4"/>
    <w:rsid w:val="00AE479A"/>
    <w:rsid w:val="00AE4FA9"/>
    <w:rsid w:val="00AE5F4A"/>
    <w:rsid w:val="00AE7C82"/>
    <w:rsid w:val="00AF1105"/>
    <w:rsid w:val="00AF30A5"/>
    <w:rsid w:val="00AF3186"/>
    <w:rsid w:val="00AF5114"/>
    <w:rsid w:val="00AF5B6E"/>
    <w:rsid w:val="00B057CB"/>
    <w:rsid w:val="00B05A9B"/>
    <w:rsid w:val="00B070A1"/>
    <w:rsid w:val="00B10136"/>
    <w:rsid w:val="00B11473"/>
    <w:rsid w:val="00B11637"/>
    <w:rsid w:val="00B15079"/>
    <w:rsid w:val="00B2173A"/>
    <w:rsid w:val="00B21B51"/>
    <w:rsid w:val="00B30B7C"/>
    <w:rsid w:val="00B320DC"/>
    <w:rsid w:val="00B35A8E"/>
    <w:rsid w:val="00B4014F"/>
    <w:rsid w:val="00B40C94"/>
    <w:rsid w:val="00B43DF6"/>
    <w:rsid w:val="00B45635"/>
    <w:rsid w:val="00B52044"/>
    <w:rsid w:val="00B52725"/>
    <w:rsid w:val="00B53898"/>
    <w:rsid w:val="00B539A1"/>
    <w:rsid w:val="00B539C2"/>
    <w:rsid w:val="00B53C15"/>
    <w:rsid w:val="00B55842"/>
    <w:rsid w:val="00B56643"/>
    <w:rsid w:val="00B57896"/>
    <w:rsid w:val="00B57BEF"/>
    <w:rsid w:val="00B60FC1"/>
    <w:rsid w:val="00B615CC"/>
    <w:rsid w:val="00B6291B"/>
    <w:rsid w:val="00B7023F"/>
    <w:rsid w:val="00B70FF8"/>
    <w:rsid w:val="00B743A3"/>
    <w:rsid w:val="00B7630C"/>
    <w:rsid w:val="00B80B9C"/>
    <w:rsid w:val="00B81D21"/>
    <w:rsid w:val="00B81F70"/>
    <w:rsid w:val="00B87319"/>
    <w:rsid w:val="00B90165"/>
    <w:rsid w:val="00B91D63"/>
    <w:rsid w:val="00B9451F"/>
    <w:rsid w:val="00BA0570"/>
    <w:rsid w:val="00BB0217"/>
    <w:rsid w:val="00BB317E"/>
    <w:rsid w:val="00BB32F0"/>
    <w:rsid w:val="00BB473F"/>
    <w:rsid w:val="00BC05A6"/>
    <w:rsid w:val="00BC10C2"/>
    <w:rsid w:val="00BC1CFB"/>
    <w:rsid w:val="00BC2E40"/>
    <w:rsid w:val="00BC3AAA"/>
    <w:rsid w:val="00BD0B36"/>
    <w:rsid w:val="00BD10A6"/>
    <w:rsid w:val="00BD3CB9"/>
    <w:rsid w:val="00BD3E31"/>
    <w:rsid w:val="00BD5C11"/>
    <w:rsid w:val="00BD78DB"/>
    <w:rsid w:val="00BD7D42"/>
    <w:rsid w:val="00BE0E91"/>
    <w:rsid w:val="00BE50AA"/>
    <w:rsid w:val="00BE50BF"/>
    <w:rsid w:val="00BE7316"/>
    <w:rsid w:val="00BE7C55"/>
    <w:rsid w:val="00BF00E3"/>
    <w:rsid w:val="00BF0C5F"/>
    <w:rsid w:val="00BF3EFB"/>
    <w:rsid w:val="00C05E79"/>
    <w:rsid w:val="00C10827"/>
    <w:rsid w:val="00C11964"/>
    <w:rsid w:val="00C1252A"/>
    <w:rsid w:val="00C14277"/>
    <w:rsid w:val="00C17D1A"/>
    <w:rsid w:val="00C236F4"/>
    <w:rsid w:val="00C2504C"/>
    <w:rsid w:val="00C30535"/>
    <w:rsid w:val="00C31605"/>
    <w:rsid w:val="00C317E6"/>
    <w:rsid w:val="00C31A20"/>
    <w:rsid w:val="00C3321C"/>
    <w:rsid w:val="00C356E8"/>
    <w:rsid w:val="00C36CFF"/>
    <w:rsid w:val="00C454D8"/>
    <w:rsid w:val="00C471ED"/>
    <w:rsid w:val="00C5056D"/>
    <w:rsid w:val="00C50F95"/>
    <w:rsid w:val="00C607C9"/>
    <w:rsid w:val="00C625B4"/>
    <w:rsid w:val="00C64B15"/>
    <w:rsid w:val="00C65823"/>
    <w:rsid w:val="00C67F24"/>
    <w:rsid w:val="00C71C7C"/>
    <w:rsid w:val="00C72782"/>
    <w:rsid w:val="00C730A2"/>
    <w:rsid w:val="00C75154"/>
    <w:rsid w:val="00C76D1D"/>
    <w:rsid w:val="00C76D9F"/>
    <w:rsid w:val="00C772BE"/>
    <w:rsid w:val="00C80B1D"/>
    <w:rsid w:val="00C82FA7"/>
    <w:rsid w:val="00C83898"/>
    <w:rsid w:val="00C84A9A"/>
    <w:rsid w:val="00C867BC"/>
    <w:rsid w:val="00C924ED"/>
    <w:rsid w:val="00C94795"/>
    <w:rsid w:val="00C94997"/>
    <w:rsid w:val="00C94E05"/>
    <w:rsid w:val="00C94E7B"/>
    <w:rsid w:val="00C954D7"/>
    <w:rsid w:val="00C96EDD"/>
    <w:rsid w:val="00C97576"/>
    <w:rsid w:val="00CA20D4"/>
    <w:rsid w:val="00CA31BB"/>
    <w:rsid w:val="00CA4774"/>
    <w:rsid w:val="00CA4EA1"/>
    <w:rsid w:val="00CA6F12"/>
    <w:rsid w:val="00CA75DC"/>
    <w:rsid w:val="00CA7800"/>
    <w:rsid w:val="00CA7D25"/>
    <w:rsid w:val="00CB3784"/>
    <w:rsid w:val="00CB5D46"/>
    <w:rsid w:val="00CB5E98"/>
    <w:rsid w:val="00CB6330"/>
    <w:rsid w:val="00CC0782"/>
    <w:rsid w:val="00CC39D2"/>
    <w:rsid w:val="00CC44FD"/>
    <w:rsid w:val="00CC662B"/>
    <w:rsid w:val="00CD4346"/>
    <w:rsid w:val="00CD58C0"/>
    <w:rsid w:val="00CD70EB"/>
    <w:rsid w:val="00CD719F"/>
    <w:rsid w:val="00CE19AC"/>
    <w:rsid w:val="00CE4528"/>
    <w:rsid w:val="00CE5938"/>
    <w:rsid w:val="00CE74F6"/>
    <w:rsid w:val="00CE7F33"/>
    <w:rsid w:val="00CF1391"/>
    <w:rsid w:val="00CF2EC3"/>
    <w:rsid w:val="00CF5198"/>
    <w:rsid w:val="00CF549A"/>
    <w:rsid w:val="00CF6157"/>
    <w:rsid w:val="00CF66BE"/>
    <w:rsid w:val="00CF66C1"/>
    <w:rsid w:val="00D02672"/>
    <w:rsid w:val="00D06875"/>
    <w:rsid w:val="00D1161C"/>
    <w:rsid w:val="00D122BE"/>
    <w:rsid w:val="00D13281"/>
    <w:rsid w:val="00D1530C"/>
    <w:rsid w:val="00D15A74"/>
    <w:rsid w:val="00D1613E"/>
    <w:rsid w:val="00D20C24"/>
    <w:rsid w:val="00D211D3"/>
    <w:rsid w:val="00D227E1"/>
    <w:rsid w:val="00D22CEB"/>
    <w:rsid w:val="00D253BF"/>
    <w:rsid w:val="00D27A8D"/>
    <w:rsid w:val="00D34E70"/>
    <w:rsid w:val="00D35A55"/>
    <w:rsid w:val="00D363E8"/>
    <w:rsid w:val="00D3753E"/>
    <w:rsid w:val="00D41486"/>
    <w:rsid w:val="00D4173D"/>
    <w:rsid w:val="00D429C2"/>
    <w:rsid w:val="00D42CA7"/>
    <w:rsid w:val="00D46BF2"/>
    <w:rsid w:val="00D50089"/>
    <w:rsid w:val="00D5194A"/>
    <w:rsid w:val="00D54061"/>
    <w:rsid w:val="00D541EF"/>
    <w:rsid w:val="00D54568"/>
    <w:rsid w:val="00D5476F"/>
    <w:rsid w:val="00D6168F"/>
    <w:rsid w:val="00D620D5"/>
    <w:rsid w:val="00D635CE"/>
    <w:rsid w:val="00D654AF"/>
    <w:rsid w:val="00D7092D"/>
    <w:rsid w:val="00D73750"/>
    <w:rsid w:val="00D80170"/>
    <w:rsid w:val="00D80A98"/>
    <w:rsid w:val="00D81284"/>
    <w:rsid w:val="00D856E6"/>
    <w:rsid w:val="00D8769C"/>
    <w:rsid w:val="00D90E6A"/>
    <w:rsid w:val="00D90F5D"/>
    <w:rsid w:val="00D92365"/>
    <w:rsid w:val="00DA5F89"/>
    <w:rsid w:val="00DA6586"/>
    <w:rsid w:val="00DA6C89"/>
    <w:rsid w:val="00DA6F83"/>
    <w:rsid w:val="00DB5096"/>
    <w:rsid w:val="00DC21C8"/>
    <w:rsid w:val="00DC3562"/>
    <w:rsid w:val="00DC79AD"/>
    <w:rsid w:val="00DD269D"/>
    <w:rsid w:val="00DD7C82"/>
    <w:rsid w:val="00DE1518"/>
    <w:rsid w:val="00DE2088"/>
    <w:rsid w:val="00DE225B"/>
    <w:rsid w:val="00DE415A"/>
    <w:rsid w:val="00DE6A97"/>
    <w:rsid w:val="00DF0FEA"/>
    <w:rsid w:val="00DF184E"/>
    <w:rsid w:val="00DF6825"/>
    <w:rsid w:val="00DF6863"/>
    <w:rsid w:val="00E00FD6"/>
    <w:rsid w:val="00E010E0"/>
    <w:rsid w:val="00E02F60"/>
    <w:rsid w:val="00E050B5"/>
    <w:rsid w:val="00E070F1"/>
    <w:rsid w:val="00E07BA5"/>
    <w:rsid w:val="00E10A8C"/>
    <w:rsid w:val="00E123DE"/>
    <w:rsid w:val="00E1598D"/>
    <w:rsid w:val="00E15CFE"/>
    <w:rsid w:val="00E1701D"/>
    <w:rsid w:val="00E17B80"/>
    <w:rsid w:val="00E204ED"/>
    <w:rsid w:val="00E20B6C"/>
    <w:rsid w:val="00E22A1F"/>
    <w:rsid w:val="00E22B2E"/>
    <w:rsid w:val="00E22CF0"/>
    <w:rsid w:val="00E22EA3"/>
    <w:rsid w:val="00E24BDF"/>
    <w:rsid w:val="00E27159"/>
    <w:rsid w:val="00E2789D"/>
    <w:rsid w:val="00E353CB"/>
    <w:rsid w:val="00E354B5"/>
    <w:rsid w:val="00E36918"/>
    <w:rsid w:val="00E40304"/>
    <w:rsid w:val="00E41BB9"/>
    <w:rsid w:val="00E41BF5"/>
    <w:rsid w:val="00E4348E"/>
    <w:rsid w:val="00E44C90"/>
    <w:rsid w:val="00E505ED"/>
    <w:rsid w:val="00E510C9"/>
    <w:rsid w:val="00E51838"/>
    <w:rsid w:val="00E5222F"/>
    <w:rsid w:val="00E55C4A"/>
    <w:rsid w:val="00E6212D"/>
    <w:rsid w:val="00E666BF"/>
    <w:rsid w:val="00E70BE7"/>
    <w:rsid w:val="00E74111"/>
    <w:rsid w:val="00E8068D"/>
    <w:rsid w:val="00E80D98"/>
    <w:rsid w:val="00E81739"/>
    <w:rsid w:val="00E8176E"/>
    <w:rsid w:val="00E82BDD"/>
    <w:rsid w:val="00E844CC"/>
    <w:rsid w:val="00E855A5"/>
    <w:rsid w:val="00E91400"/>
    <w:rsid w:val="00E941E4"/>
    <w:rsid w:val="00E97DB3"/>
    <w:rsid w:val="00EA1C2B"/>
    <w:rsid w:val="00EA2475"/>
    <w:rsid w:val="00EA3F0B"/>
    <w:rsid w:val="00EA4674"/>
    <w:rsid w:val="00EA5330"/>
    <w:rsid w:val="00EA632D"/>
    <w:rsid w:val="00EB0FEB"/>
    <w:rsid w:val="00EB1FF2"/>
    <w:rsid w:val="00EB32BB"/>
    <w:rsid w:val="00EB362B"/>
    <w:rsid w:val="00EB6F57"/>
    <w:rsid w:val="00EC0D1C"/>
    <w:rsid w:val="00EC465B"/>
    <w:rsid w:val="00EC507A"/>
    <w:rsid w:val="00EC647D"/>
    <w:rsid w:val="00ED4D85"/>
    <w:rsid w:val="00ED6607"/>
    <w:rsid w:val="00ED7826"/>
    <w:rsid w:val="00EE1190"/>
    <w:rsid w:val="00EE1DE8"/>
    <w:rsid w:val="00EE2334"/>
    <w:rsid w:val="00EE2569"/>
    <w:rsid w:val="00EE4519"/>
    <w:rsid w:val="00EE5CD9"/>
    <w:rsid w:val="00EF0CE5"/>
    <w:rsid w:val="00EF1437"/>
    <w:rsid w:val="00EF6CC8"/>
    <w:rsid w:val="00EF789C"/>
    <w:rsid w:val="00F007A0"/>
    <w:rsid w:val="00F1043A"/>
    <w:rsid w:val="00F10BBE"/>
    <w:rsid w:val="00F10E14"/>
    <w:rsid w:val="00F1132A"/>
    <w:rsid w:val="00F1175C"/>
    <w:rsid w:val="00F1318B"/>
    <w:rsid w:val="00F14070"/>
    <w:rsid w:val="00F14697"/>
    <w:rsid w:val="00F14A61"/>
    <w:rsid w:val="00F14EC4"/>
    <w:rsid w:val="00F15C8C"/>
    <w:rsid w:val="00F17B9C"/>
    <w:rsid w:val="00F204FC"/>
    <w:rsid w:val="00F20FAB"/>
    <w:rsid w:val="00F212C1"/>
    <w:rsid w:val="00F306DA"/>
    <w:rsid w:val="00F3463E"/>
    <w:rsid w:val="00F358C7"/>
    <w:rsid w:val="00F366D6"/>
    <w:rsid w:val="00F42F29"/>
    <w:rsid w:val="00F4356A"/>
    <w:rsid w:val="00F43A41"/>
    <w:rsid w:val="00F44B22"/>
    <w:rsid w:val="00F450E7"/>
    <w:rsid w:val="00F504AF"/>
    <w:rsid w:val="00F50C02"/>
    <w:rsid w:val="00F511D1"/>
    <w:rsid w:val="00F51FCB"/>
    <w:rsid w:val="00F53750"/>
    <w:rsid w:val="00F5726D"/>
    <w:rsid w:val="00F57A16"/>
    <w:rsid w:val="00F61549"/>
    <w:rsid w:val="00F62E4B"/>
    <w:rsid w:val="00F706FC"/>
    <w:rsid w:val="00F726D8"/>
    <w:rsid w:val="00F73FD6"/>
    <w:rsid w:val="00F751E8"/>
    <w:rsid w:val="00F772A7"/>
    <w:rsid w:val="00F80207"/>
    <w:rsid w:val="00F80510"/>
    <w:rsid w:val="00F81314"/>
    <w:rsid w:val="00F847DE"/>
    <w:rsid w:val="00F84F04"/>
    <w:rsid w:val="00F85934"/>
    <w:rsid w:val="00F940B1"/>
    <w:rsid w:val="00F94961"/>
    <w:rsid w:val="00F94F85"/>
    <w:rsid w:val="00F962B5"/>
    <w:rsid w:val="00FA102D"/>
    <w:rsid w:val="00FA22E9"/>
    <w:rsid w:val="00FA2459"/>
    <w:rsid w:val="00FA4B61"/>
    <w:rsid w:val="00FA6EFF"/>
    <w:rsid w:val="00FB05EF"/>
    <w:rsid w:val="00FB153D"/>
    <w:rsid w:val="00FB1F51"/>
    <w:rsid w:val="00FB3016"/>
    <w:rsid w:val="00FB44B2"/>
    <w:rsid w:val="00FB71C1"/>
    <w:rsid w:val="00FB78D7"/>
    <w:rsid w:val="00FC0ED7"/>
    <w:rsid w:val="00FC1065"/>
    <w:rsid w:val="00FC4ACF"/>
    <w:rsid w:val="00FD0418"/>
    <w:rsid w:val="00FD29A2"/>
    <w:rsid w:val="00FD2BFB"/>
    <w:rsid w:val="00FD32A2"/>
    <w:rsid w:val="00FD60CA"/>
    <w:rsid w:val="00FD6FD6"/>
    <w:rsid w:val="00FD70BA"/>
    <w:rsid w:val="00FD76C4"/>
    <w:rsid w:val="00FD7C11"/>
    <w:rsid w:val="00FE004A"/>
    <w:rsid w:val="00FE3169"/>
    <w:rsid w:val="00FE4A41"/>
    <w:rsid w:val="00FF1C22"/>
    <w:rsid w:val="00FF252A"/>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1ABB642A"/>
  <w15:docId w15:val="{69338BA3-5B38-4C26-9C13-F07026817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F14EC4"/>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numPr>
        <w:numId w:val="14"/>
      </w:numPr>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basedOn w:val="Normal"/>
    <w:next w:val="Normal"/>
    <w:link w:val="Heading2Char"/>
    <w:qFormat/>
    <w:rsid w:val="00731B99"/>
    <w:pPr>
      <w:keepNext/>
      <w:numPr>
        <w:ilvl w:val="1"/>
        <w:numId w:val="14"/>
      </w:numPr>
      <w:spacing w:line="840" w:lineRule="atLeast"/>
      <w:outlineLvl w:val="1"/>
    </w:pPr>
    <w:rPr>
      <w:rFonts w:cs="Arial"/>
      <w:bCs/>
      <w:iCs/>
      <w:color w:val="008576"/>
      <w:sz w:val="80"/>
      <w:szCs w:val="28"/>
    </w:rPr>
  </w:style>
  <w:style w:type="paragraph" w:styleId="Heading3">
    <w:name w:val="heading 3"/>
    <w:basedOn w:val="Normal"/>
    <w:next w:val="Normal"/>
    <w:link w:val="Heading3Char"/>
    <w:qFormat/>
    <w:rsid w:val="00313E9E"/>
    <w:pPr>
      <w:keepNext/>
      <w:keepLines/>
      <w:numPr>
        <w:ilvl w:val="2"/>
        <w:numId w:val="14"/>
      </w:numPr>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313E9E"/>
    <w:pPr>
      <w:keepNext/>
      <w:keepLines/>
      <w:numPr>
        <w:ilvl w:val="3"/>
        <w:numId w:val="14"/>
      </w:numPr>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313E9E"/>
    <w:pPr>
      <w:keepNext/>
      <w:keepLines/>
      <w:numPr>
        <w:ilvl w:val="4"/>
        <w:numId w:val="14"/>
      </w:numPr>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numPr>
        <w:ilvl w:val="5"/>
        <w:numId w:val="14"/>
      </w:numPr>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numPr>
        <w:ilvl w:val="6"/>
        <w:numId w:val="14"/>
      </w:numPr>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numPr>
        <w:ilvl w:val="7"/>
        <w:numId w:val="14"/>
      </w:numPr>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numPr>
        <w:ilvl w:val="8"/>
        <w:numId w:val="14"/>
      </w:numPr>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iPriority w:val="99"/>
    <w:unhideWhenUsed/>
    <w:rsid w:val="00731B99"/>
    <w:pPr>
      <w:tabs>
        <w:tab w:val="center" w:pos="4320"/>
        <w:tab w:val="right" w:pos="8640"/>
      </w:tabs>
    </w:pPr>
  </w:style>
  <w:style w:type="character" w:customStyle="1" w:styleId="FooterChar">
    <w:name w:val="Footer Char"/>
    <w:basedOn w:val="DefaultParagraphFont"/>
    <w:link w:val="Footer"/>
    <w:uiPriority w:val="99"/>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link w:val="Heading2"/>
    <w:rsid w:val="00731B99"/>
    <w:rPr>
      <w:rFonts w:ascii="Arial" w:eastAsia="Times New Roman" w:hAnsi="Arial" w:cs="Arial"/>
      <w:bCs/>
      <w:iCs/>
      <w:color w:val="008576"/>
      <w:sz w:val="80"/>
      <w:szCs w:val="28"/>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313E9E"/>
    <w:rPr>
      <w:rFonts w:ascii="Calibri" w:eastAsia="MS Gothic" w:hAnsi="Calibri"/>
      <w:b/>
      <w:bCs/>
      <w:i/>
      <w:iCs/>
      <w:color w:val="4F81BD"/>
      <w:szCs w:val="24"/>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numPr>
        <w:ilvl w:val="0"/>
        <w:numId w:val="0"/>
      </w:numPr>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numPr>
        <w:numId w:val="0"/>
      </w:numPr>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D06875"/>
    <w:pPr>
      <w:framePr w:wrap="around"/>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uiPriority w:val="99"/>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uiPriority w:val="99"/>
    <w:rsid w:val="005B378E"/>
    <w:rPr>
      <w:rFonts w:ascii="Courier New" w:hAnsi="Courier New" w:cs="Courier New"/>
      <w:szCs w:val="20"/>
    </w:rPr>
  </w:style>
  <w:style w:type="character" w:customStyle="1" w:styleId="PlainTextChar">
    <w:name w:val="Plain Text Char"/>
    <w:link w:val="PlainText"/>
    <w:uiPriority w:val="99"/>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numPr>
        <w:ilvl w:val="0"/>
        <w:numId w:val="0"/>
      </w:numPr>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uiPriority w:val="99"/>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rPr>
      <w:szCs w:val="20"/>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styleId="TOCHeading">
    <w:name w:val="TOC Heading"/>
    <w:basedOn w:val="Heading1"/>
    <w:next w:val="Normal"/>
    <w:uiPriority w:val="39"/>
    <w:unhideWhenUsed/>
    <w:qFormat/>
    <w:rsid w:val="00C954D7"/>
    <w:pPr>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numPr>
        <w:ilvl w:val="0"/>
      </w:num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customStyle="1" w:styleId="Arial10B">
    <w:name w:val="Arial 10 (B)"/>
    <w:basedOn w:val="Normal"/>
    <w:rsid w:val="007B4F50"/>
    <w:pPr>
      <w:spacing w:before="0" w:after="0"/>
    </w:pPr>
    <w:rPr>
      <w:b/>
    </w:rPr>
  </w:style>
  <w:style w:type="paragraph" w:styleId="Revision">
    <w:name w:val="Revision"/>
    <w:hidden/>
    <w:rsid w:val="00F772A7"/>
    <w:rPr>
      <w:rFonts w:ascii="Arial" w:eastAsia="Times New Roman" w:hAnsi="Arial"/>
      <w:szCs w:val="24"/>
    </w:rPr>
  </w:style>
  <w:style w:type="character" w:customStyle="1" w:styleId="Mention1">
    <w:name w:val="Mention1"/>
    <w:uiPriority w:val="99"/>
    <w:semiHidden/>
    <w:unhideWhenUsed/>
    <w:rsid w:val="00426EF0"/>
    <w:rPr>
      <w:color w:val="2B579A"/>
      <w:shd w:val="clear" w:color="auto" w:fill="E6E6E6"/>
    </w:rPr>
  </w:style>
  <w:style w:type="paragraph" w:customStyle="1" w:styleId="ti-art">
    <w:name w:val="ti-art"/>
    <w:basedOn w:val="Normal"/>
    <w:rsid w:val="00B91D63"/>
    <w:pPr>
      <w:spacing w:before="100" w:beforeAutospacing="1" w:after="100" w:afterAutospacing="1" w:line="240" w:lineRule="auto"/>
    </w:pPr>
    <w:rPr>
      <w:rFonts w:ascii="Times New Roman" w:hAnsi="Times New Roman"/>
      <w:sz w:val="24"/>
      <w:lang w:val="en-US" w:eastAsia="en-US"/>
    </w:rPr>
  </w:style>
  <w:style w:type="paragraph" w:customStyle="1" w:styleId="sti-art">
    <w:name w:val="sti-art"/>
    <w:basedOn w:val="Normal"/>
    <w:rsid w:val="00B91D63"/>
    <w:pPr>
      <w:spacing w:before="100" w:beforeAutospacing="1" w:after="100" w:afterAutospacing="1" w:line="240" w:lineRule="auto"/>
    </w:pPr>
    <w:rPr>
      <w:rFonts w:ascii="Times New Roman" w:hAnsi="Times New Roman"/>
      <w:sz w:val="24"/>
      <w:lang w:val="en-US" w:eastAsia="en-US"/>
    </w:rPr>
  </w:style>
  <w:style w:type="paragraph" w:customStyle="1" w:styleId="Normal1">
    <w:name w:val="Normal1"/>
    <w:basedOn w:val="Normal"/>
    <w:rsid w:val="00B91D63"/>
    <w:pPr>
      <w:spacing w:before="100" w:beforeAutospacing="1" w:after="100" w:afterAutospacing="1" w:line="240" w:lineRule="auto"/>
    </w:pPr>
    <w:rPr>
      <w:rFonts w:ascii="Times New Roman" w:hAnsi="Times New Roman"/>
      <w:sz w:val="24"/>
      <w:lang w:val="en-US" w:eastAsia="en-US"/>
    </w:rPr>
  </w:style>
  <w:style w:type="paragraph" w:customStyle="1" w:styleId="Level1Text">
    <w:name w:val="Level 1 Text"/>
    <w:basedOn w:val="Normal"/>
    <w:link w:val="Level1TextChar"/>
    <w:rsid w:val="00E80D98"/>
    <w:pPr>
      <w:keepLines/>
      <w:widowControl w:val="0"/>
      <w:tabs>
        <w:tab w:val="left" w:pos="1418"/>
      </w:tabs>
      <w:spacing w:before="0" w:line="264" w:lineRule="auto"/>
      <w:ind w:left="1418" w:hanging="1418"/>
      <w:jc w:val="both"/>
    </w:pPr>
    <w:rPr>
      <w:snapToGrid w:val="0"/>
      <w:color w:val="000000"/>
      <w:szCs w:val="20"/>
      <w:lang w:eastAsia="en-US"/>
    </w:rPr>
  </w:style>
  <w:style w:type="paragraph" w:customStyle="1" w:styleId="Level2Text">
    <w:name w:val="Level 2 Text"/>
    <w:basedOn w:val="Normal"/>
    <w:rsid w:val="00E80D98"/>
    <w:pPr>
      <w:keepLines/>
      <w:widowControl w:val="0"/>
      <w:tabs>
        <w:tab w:val="left" w:pos="1843"/>
      </w:tabs>
      <w:spacing w:before="0" w:line="264" w:lineRule="auto"/>
      <w:ind w:left="1843" w:hanging="425"/>
      <w:jc w:val="both"/>
    </w:pPr>
    <w:rPr>
      <w:snapToGrid w:val="0"/>
      <w:szCs w:val="20"/>
      <w:lang w:eastAsia="en-US"/>
    </w:rPr>
  </w:style>
  <w:style w:type="character" w:customStyle="1" w:styleId="Level1TextChar">
    <w:name w:val="Level 1 Text Char"/>
    <w:link w:val="Level1Text"/>
    <w:rsid w:val="00E80D98"/>
    <w:rPr>
      <w:rFonts w:ascii="Arial" w:eastAsia="Times New Roman" w:hAnsi="Arial"/>
      <w:snapToGrid w:val="0"/>
      <w:color w:val="000000"/>
      <w:lang w:eastAsia="en-US"/>
    </w:rPr>
  </w:style>
  <w:style w:type="paragraph" w:customStyle="1" w:styleId="Arial11Bold">
    <w:name w:val="Arial 11 Bold"/>
    <w:basedOn w:val="Normal"/>
    <w:rsid w:val="00F5726D"/>
    <w:pPr>
      <w:widowControl w:val="0"/>
      <w:spacing w:line="240" w:lineRule="auto"/>
    </w:pPr>
    <w:rPr>
      <w:b/>
      <w:snapToGrid w:val="0"/>
      <w:szCs w:val="20"/>
      <w:lang w:eastAsia="en-US"/>
    </w:rPr>
  </w:style>
  <w:style w:type="paragraph" w:customStyle="1" w:styleId="TableArial11">
    <w:name w:val="Table Arial 11"/>
    <w:basedOn w:val="Normal"/>
    <w:link w:val="TableArial11Char"/>
    <w:rsid w:val="00F5726D"/>
    <w:pPr>
      <w:widowControl w:val="0"/>
      <w:spacing w:line="264" w:lineRule="auto"/>
      <w:jc w:val="both"/>
    </w:pPr>
    <w:rPr>
      <w:snapToGrid w:val="0"/>
      <w:szCs w:val="20"/>
      <w:lang w:eastAsia="en-US"/>
    </w:rPr>
  </w:style>
  <w:style w:type="character" w:customStyle="1" w:styleId="TableArial11Char">
    <w:name w:val="Table Arial 11 Char"/>
    <w:link w:val="TableArial11"/>
    <w:rsid w:val="00F5726D"/>
    <w:rPr>
      <w:rFonts w:ascii="Arial" w:eastAsia="Times New Roman" w:hAnsi="Arial"/>
      <w:snapToGrid w:val="0"/>
      <w:lang w:eastAsia="en-US"/>
    </w:rPr>
  </w:style>
  <w:style w:type="character" w:customStyle="1" w:styleId="st1">
    <w:name w:val="st1"/>
    <w:rsid w:val="00B80B9C"/>
  </w:style>
  <w:style w:type="paragraph" w:styleId="ListParagraph">
    <w:name w:val="List Paragraph"/>
    <w:basedOn w:val="Normal"/>
    <w:qFormat/>
    <w:rsid w:val="00B80B9C"/>
    <w:pPr>
      <w:ind w:left="720"/>
      <w:contextualSpacing/>
    </w:pPr>
  </w:style>
  <w:style w:type="paragraph" w:styleId="FootnoteText">
    <w:name w:val="footnote text"/>
    <w:basedOn w:val="Normal"/>
    <w:link w:val="FootnoteTextChar"/>
    <w:uiPriority w:val="99"/>
    <w:rsid w:val="00B80B9C"/>
    <w:pPr>
      <w:spacing w:before="0" w:after="0" w:line="240" w:lineRule="auto"/>
    </w:pPr>
    <w:rPr>
      <w:szCs w:val="20"/>
    </w:rPr>
  </w:style>
  <w:style w:type="character" w:customStyle="1" w:styleId="FootnoteTextChar">
    <w:name w:val="Footnote Text Char"/>
    <w:link w:val="FootnoteText"/>
    <w:uiPriority w:val="99"/>
    <w:rsid w:val="00B80B9C"/>
    <w:rPr>
      <w:rFonts w:ascii="Arial" w:eastAsia="Times New Roman" w:hAnsi="Arial"/>
      <w:lang w:val="en-GB" w:eastAsia="en-GB"/>
    </w:rPr>
  </w:style>
  <w:style w:type="character" w:styleId="FootnoteReference">
    <w:name w:val="footnote reference"/>
    <w:rsid w:val="00B80B9C"/>
    <w:rPr>
      <w:vertAlign w:val="superscript"/>
    </w:rPr>
  </w:style>
  <w:style w:type="paragraph" w:customStyle="1" w:styleId="Bullet1">
    <w:name w:val="Bullet 1"/>
    <w:basedOn w:val="BodyText"/>
    <w:uiPriority w:val="1"/>
    <w:qFormat/>
    <w:rsid w:val="00F85934"/>
    <w:pPr>
      <w:numPr>
        <w:numId w:val="31"/>
      </w:numPr>
      <w:spacing w:before="0" w:line="240" w:lineRule="auto"/>
    </w:pPr>
    <w:rPr>
      <w:rFonts w:ascii="Calibri" w:eastAsia="Calibri" w:hAnsi="Calibri"/>
      <w:color w:val="000000"/>
      <w:szCs w:val="20"/>
      <w:lang w:eastAsia="en-US"/>
    </w:rPr>
  </w:style>
  <w:style w:type="paragraph" w:customStyle="1" w:styleId="Bullet2">
    <w:name w:val="Bullet 2"/>
    <w:basedOn w:val="BodyText"/>
    <w:uiPriority w:val="1"/>
    <w:qFormat/>
    <w:rsid w:val="00F85934"/>
    <w:pPr>
      <w:numPr>
        <w:ilvl w:val="1"/>
        <w:numId w:val="31"/>
      </w:numPr>
      <w:spacing w:before="0" w:line="240" w:lineRule="auto"/>
    </w:pPr>
    <w:rPr>
      <w:rFonts w:ascii="Calibri" w:eastAsia="Calibri" w:hAnsi="Calibri"/>
      <w:color w:val="000000"/>
      <w:szCs w:val="20"/>
      <w:lang w:eastAsia="en-US"/>
    </w:rPr>
  </w:style>
  <w:style w:type="paragraph" w:customStyle="1" w:styleId="Bullet3">
    <w:name w:val="Bullet 3"/>
    <w:basedOn w:val="BodyText"/>
    <w:uiPriority w:val="1"/>
    <w:qFormat/>
    <w:rsid w:val="00F85934"/>
    <w:pPr>
      <w:numPr>
        <w:ilvl w:val="2"/>
        <w:numId w:val="31"/>
      </w:numPr>
      <w:spacing w:before="0" w:line="240" w:lineRule="auto"/>
    </w:pPr>
    <w:rPr>
      <w:rFonts w:ascii="Calibri" w:eastAsia="Calibri" w:hAnsi="Calibri"/>
      <w:color w:val="000000"/>
      <w:szCs w:val="20"/>
      <w:lang w:eastAsia="en-US"/>
    </w:rPr>
  </w:style>
  <w:style w:type="numbering" w:customStyle="1" w:styleId="Bullets">
    <w:name w:val="Bullets"/>
    <w:uiPriority w:val="99"/>
    <w:rsid w:val="00F85934"/>
    <w:pPr>
      <w:numPr>
        <w:numId w:val="31"/>
      </w:numPr>
    </w:pPr>
  </w:style>
  <w:style w:type="paragraph" w:customStyle="1" w:styleId="Default">
    <w:name w:val="Default"/>
    <w:rsid w:val="00122FE1"/>
    <w:pPr>
      <w:autoSpaceDE w:val="0"/>
      <w:autoSpaceDN w:val="0"/>
      <w:adjustRightInd w:val="0"/>
    </w:pPr>
    <w:rPr>
      <w:rFonts w:ascii="Arial" w:eastAsia="Times New Roman" w:hAnsi="Arial" w:cs="Arial"/>
      <w:color w:val="000000"/>
      <w:sz w:val="24"/>
      <w:szCs w:val="24"/>
    </w:rPr>
  </w:style>
  <w:style w:type="paragraph" w:customStyle="1" w:styleId="Arial12B">
    <w:name w:val="Arial 12 (B"/>
    <w:aliases w:val="I)"/>
    <w:basedOn w:val="Normal"/>
    <w:uiPriority w:val="99"/>
    <w:rsid w:val="00617DCA"/>
    <w:pPr>
      <w:spacing w:before="0" w:after="0"/>
    </w:pPr>
    <w:rPr>
      <w:b/>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912895">
      <w:bodyDiv w:val="1"/>
      <w:marLeft w:val="0"/>
      <w:marRight w:val="0"/>
      <w:marTop w:val="0"/>
      <w:marBottom w:val="0"/>
      <w:divBdr>
        <w:top w:val="none" w:sz="0" w:space="0" w:color="auto"/>
        <w:left w:val="none" w:sz="0" w:space="0" w:color="auto"/>
        <w:bottom w:val="none" w:sz="0" w:space="0" w:color="auto"/>
        <w:right w:val="none" w:sz="0" w:space="0" w:color="auto"/>
      </w:divBdr>
    </w:div>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230503505">
      <w:bodyDiv w:val="1"/>
      <w:marLeft w:val="0"/>
      <w:marRight w:val="0"/>
      <w:marTop w:val="0"/>
      <w:marBottom w:val="0"/>
      <w:divBdr>
        <w:top w:val="none" w:sz="0" w:space="0" w:color="auto"/>
        <w:left w:val="none" w:sz="0" w:space="0" w:color="auto"/>
        <w:bottom w:val="none" w:sz="0" w:space="0" w:color="auto"/>
        <w:right w:val="none" w:sz="0" w:space="0" w:color="auto"/>
      </w:divBdr>
    </w:div>
    <w:div w:id="302128248">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783424567">
      <w:bodyDiv w:val="1"/>
      <w:marLeft w:val="0"/>
      <w:marRight w:val="0"/>
      <w:marTop w:val="0"/>
      <w:marBottom w:val="0"/>
      <w:divBdr>
        <w:top w:val="none" w:sz="0" w:space="0" w:color="auto"/>
        <w:left w:val="none" w:sz="0" w:space="0" w:color="auto"/>
        <w:bottom w:val="none" w:sz="0" w:space="0" w:color="auto"/>
        <w:right w:val="none" w:sz="0" w:space="0" w:color="auto"/>
      </w:divBdr>
    </w:div>
    <w:div w:id="954485314">
      <w:bodyDiv w:val="1"/>
      <w:marLeft w:val="0"/>
      <w:marRight w:val="0"/>
      <w:marTop w:val="0"/>
      <w:marBottom w:val="0"/>
      <w:divBdr>
        <w:top w:val="none" w:sz="0" w:space="0" w:color="auto"/>
        <w:left w:val="none" w:sz="0" w:space="0" w:color="auto"/>
        <w:bottom w:val="none" w:sz="0" w:space="0" w:color="auto"/>
        <w:right w:val="none" w:sz="0" w:space="0" w:color="auto"/>
      </w:divBdr>
    </w:div>
    <w:div w:id="956183948">
      <w:bodyDiv w:val="1"/>
      <w:marLeft w:val="0"/>
      <w:marRight w:val="0"/>
      <w:marTop w:val="0"/>
      <w:marBottom w:val="0"/>
      <w:divBdr>
        <w:top w:val="none" w:sz="0" w:space="0" w:color="auto"/>
        <w:left w:val="none" w:sz="0" w:space="0" w:color="auto"/>
        <w:bottom w:val="none" w:sz="0" w:space="0" w:color="auto"/>
        <w:right w:val="none" w:sz="0" w:space="0" w:color="auto"/>
      </w:divBdr>
    </w:div>
    <w:div w:id="1309436754">
      <w:bodyDiv w:val="1"/>
      <w:marLeft w:val="0"/>
      <w:marRight w:val="0"/>
      <w:marTop w:val="0"/>
      <w:marBottom w:val="0"/>
      <w:divBdr>
        <w:top w:val="none" w:sz="0" w:space="0" w:color="auto"/>
        <w:left w:val="none" w:sz="0" w:space="0" w:color="auto"/>
        <w:bottom w:val="none" w:sz="0" w:space="0" w:color="auto"/>
        <w:right w:val="none" w:sz="0" w:space="0" w:color="auto"/>
      </w:divBdr>
    </w:div>
    <w:div w:id="1309675219">
      <w:bodyDiv w:val="1"/>
      <w:marLeft w:val="0"/>
      <w:marRight w:val="0"/>
      <w:marTop w:val="0"/>
      <w:marBottom w:val="0"/>
      <w:divBdr>
        <w:top w:val="none" w:sz="0" w:space="0" w:color="auto"/>
        <w:left w:val="none" w:sz="0" w:space="0" w:color="auto"/>
        <w:bottom w:val="none" w:sz="0" w:space="0" w:color="auto"/>
        <w:right w:val="none" w:sz="0" w:space="0" w:color="auto"/>
      </w:divBdr>
    </w:div>
    <w:div w:id="1324774931">
      <w:bodyDiv w:val="1"/>
      <w:marLeft w:val="0"/>
      <w:marRight w:val="0"/>
      <w:marTop w:val="0"/>
      <w:marBottom w:val="0"/>
      <w:divBdr>
        <w:top w:val="none" w:sz="0" w:space="0" w:color="auto"/>
        <w:left w:val="none" w:sz="0" w:space="0" w:color="auto"/>
        <w:bottom w:val="none" w:sz="0" w:space="0" w:color="auto"/>
        <w:right w:val="none" w:sz="0" w:space="0" w:color="auto"/>
      </w:divBdr>
    </w:div>
    <w:div w:id="1353069931">
      <w:bodyDiv w:val="1"/>
      <w:marLeft w:val="0"/>
      <w:marRight w:val="0"/>
      <w:marTop w:val="0"/>
      <w:marBottom w:val="0"/>
      <w:divBdr>
        <w:top w:val="none" w:sz="0" w:space="0" w:color="auto"/>
        <w:left w:val="none" w:sz="0" w:space="0" w:color="auto"/>
        <w:bottom w:val="none" w:sz="0" w:space="0" w:color="auto"/>
        <w:right w:val="none" w:sz="0" w:space="0" w:color="auto"/>
      </w:divBdr>
    </w:div>
    <w:div w:id="1434786274">
      <w:bodyDiv w:val="1"/>
      <w:marLeft w:val="0"/>
      <w:marRight w:val="0"/>
      <w:marTop w:val="0"/>
      <w:marBottom w:val="0"/>
      <w:divBdr>
        <w:top w:val="none" w:sz="0" w:space="0" w:color="auto"/>
        <w:left w:val="none" w:sz="0" w:space="0" w:color="auto"/>
        <w:bottom w:val="none" w:sz="0" w:space="0" w:color="auto"/>
        <w:right w:val="none" w:sz="0" w:space="0" w:color="auto"/>
      </w:divBdr>
    </w:div>
    <w:div w:id="1615281149">
      <w:bodyDiv w:val="1"/>
      <w:marLeft w:val="0"/>
      <w:marRight w:val="0"/>
      <w:marTop w:val="0"/>
      <w:marBottom w:val="0"/>
      <w:divBdr>
        <w:top w:val="none" w:sz="0" w:space="0" w:color="auto"/>
        <w:left w:val="none" w:sz="0" w:space="0" w:color="auto"/>
        <w:bottom w:val="none" w:sz="0" w:space="0" w:color="auto"/>
        <w:right w:val="none" w:sz="0" w:space="0" w:color="auto"/>
      </w:divBdr>
    </w:div>
    <w:div w:id="1692030967">
      <w:bodyDiv w:val="1"/>
      <w:marLeft w:val="0"/>
      <w:marRight w:val="0"/>
      <w:marTop w:val="0"/>
      <w:marBottom w:val="0"/>
      <w:divBdr>
        <w:top w:val="none" w:sz="0" w:space="0" w:color="auto"/>
        <w:left w:val="none" w:sz="0" w:space="0" w:color="auto"/>
        <w:bottom w:val="none" w:sz="0" w:space="0" w:color="auto"/>
        <w:right w:val="none" w:sz="0" w:space="0" w:color="auto"/>
      </w:divBdr>
    </w:div>
    <w:div w:id="1890459748">
      <w:bodyDiv w:val="1"/>
      <w:marLeft w:val="0"/>
      <w:marRight w:val="0"/>
      <w:marTop w:val="0"/>
      <w:marBottom w:val="0"/>
      <w:divBdr>
        <w:top w:val="none" w:sz="0" w:space="0" w:color="auto"/>
        <w:left w:val="none" w:sz="0" w:space="0" w:color="auto"/>
        <w:bottom w:val="none" w:sz="0" w:space="0" w:color="auto"/>
        <w:right w:val="none" w:sz="0" w:space="0" w:color="auto"/>
      </w:divBdr>
    </w:div>
    <w:div w:id="19796767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mments" Target="comments.xml"/><Relationship Id="rId18" Type="http://schemas.openxmlformats.org/officeDocument/2006/relationships/hyperlink" Target="mailto:garth.graham@sse.com"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emf"/><Relationship Id="rId23" Type="http://schemas.microsoft.com/office/2011/relationships/people" Target="people.xm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microsoft.com/office/2011/relationships/commentsExtended" Target="commentsExtended.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docstore.entsoe.eu/_layouts/15/download.aspx?SourceUrl=https://docstore.entsoe.eu/Documents/Network%20codes%20documents/CNC/CNC_Non_exhaustive_requirements.xlsm" TargetMode="External"/><Relationship Id="rId2" Type="http://schemas.openxmlformats.org/officeDocument/2006/relationships/hyperlink" Target="https://www.ofgem.gov.uk/publications-and-updates/decision-our-consultation-assignment-transmission-system-operator-obligations-under-requirements-generators-demand-connection-high-voltage-direct-current-and-forward-capacity-allocation-regulations-within-gb" TargetMode="External"/><Relationship Id="rId1" Type="http://schemas.openxmlformats.org/officeDocument/2006/relationships/hyperlink" Target="http://eur-lex.europa.eu/legal-content/EN/TXT/PDF/?uri=CELEX:32016R0631&amp;from=EN" TargetMode="External"/><Relationship Id="rId4" Type="http://schemas.openxmlformats.org/officeDocument/2006/relationships/hyperlink" Target="https://www.ofgem.gov.uk/system/files/docs/2017/11/derogations_guidance_post-c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CFBF7-825A-4C90-A998-1C979875F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25</Pages>
  <Words>7152</Words>
  <Characters>40773</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47830</CharactersWithSpaces>
  <SharedDoc>false</SharedDoc>
  <HyperlinkBase/>
  <HLinks>
    <vt:vector size="60" baseType="variant">
      <vt:variant>
        <vt:i4>5636149</vt:i4>
      </vt:variant>
      <vt:variant>
        <vt:i4>12</vt:i4>
      </vt:variant>
      <vt:variant>
        <vt:i4>0</vt:i4>
      </vt:variant>
      <vt:variant>
        <vt:i4>5</vt:i4>
      </vt:variant>
      <vt:variant>
        <vt:lpwstr>mailto:Grid.Code@nationalgrideso.com</vt:lpwstr>
      </vt:variant>
      <vt:variant>
        <vt:lpwstr/>
      </vt:variant>
      <vt:variant>
        <vt:i4>8192102</vt:i4>
      </vt:variant>
      <vt:variant>
        <vt:i4>9</vt:i4>
      </vt:variant>
      <vt:variant>
        <vt:i4>0</vt:i4>
      </vt:variant>
      <vt:variant>
        <vt:i4>5</vt:i4>
      </vt:variant>
      <vt:variant>
        <vt:lpwstr>https://www.nationalgrideso.com/codes/grid-code</vt:lpwstr>
      </vt:variant>
      <vt:variant>
        <vt:lpwstr/>
      </vt:variant>
      <vt:variant>
        <vt:i4>7077932</vt:i4>
      </vt:variant>
      <vt:variant>
        <vt:i4>6</vt:i4>
      </vt:variant>
      <vt:variant>
        <vt:i4>0</vt:i4>
      </vt:variant>
      <vt:variant>
        <vt:i4>5</vt:i4>
      </vt:variant>
      <vt:variant>
        <vt:lpwstr>https://www.nationalgrideso.com/codes/grid-code/modifications/gc0113-open-transparent-non-discriminatory-and-timely-publication</vt:lpwstr>
      </vt:variant>
      <vt:variant>
        <vt:lpwstr/>
      </vt:variant>
      <vt:variant>
        <vt:i4>6815789</vt:i4>
      </vt:variant>
      <vt:variant>
        <vt:i4>3</vt:i4>
      </vt:variant>
      <vt:variant>
        <vt:i4>0</vt:i4>
      </vt:variant>
      <vt:variant>
        <vt:i4>5</vt:i4>
      </vt:variant>
      <vt:variant>
        <vt:lpwstr>https://www.nationalgrideso.com/codes/grid-code/modifications/gc0107-open-transparent-non-discriminatory-and-timely-publication</vt:lpwstr>
      </vt:variant>
      <vt:variant>
        <vt:lpwstr/>
      </vt:variant>
      <vt:variant>
        <vt:i4>655475</vt:i4>
      </vt:variant>
      <vt:variant>
        <vt:i4>0</vt:i4>
      </vt:variant>
      <vt:variant>
        <vt:i4>0</vt:i4>
      </vt:variant>
      <vt:variant>
        <vt:i4>5</vt:i4>
      </vt:variant>
      <vt:variant>
        <vt:lpwstr>mailto:garth.graham@sse.com</vt:lpwstr>
      </vt:variant>
      <vt:variant>
        <vt:lpwstr/>
      </vt:variant>
      <vt:variant>
        <vt:i4>1703965</vt:i4>
      </vt:variant>
      <vt:variant>
        <vt:i4>12</vt:i4>
      </vt:variant>
      <vt:variant>
        <vt:i4>0</vt:i4>
      </vt:variant>
      <vt:variant>
        <vt:i4>5</vt:i4>
      </vt:variant>
      <vt:variant>
        <vt:lpwstr>https://www.ofgem.gov.uk/electricity/distribution-networks/connections-and-competition/independent-distribution-network-operators</vt:lpwstr>
      </vt:variant>
      <vt:variant>
        <vt:lpwstr/>
      </vt:variant>
      <vt:variant>
        <vt:i4>7143524</vt:i4>
      </vt:variant>
      <vt:variant>
        <vt:i4>9</vt:i4>
      </vt:variant>
      <vt:variant>
        <vt:i4>0</vt:i4>
      </vt:variant>
      <vt:variant>
        <vt:i4>5</vt:i4>
      </vt:variant>
      <vt:variant>
        <vt:lpwstr>https://www.ofgem.gov.uk/system/files/docs/2017/11/derogations_guidance_post-con.pdf</vt:lpwstr>
      </vt:variant>
      <vt:variant>
        <vt:lpwstr/>
      </vt:variant>
      <vt:variant>
        <vt:i4>3670051</vt:i4>
      </vt:variant>
      <vt:variant>
        <vt:i4>6</vt:i4>
      </vt:variant>
      <vt:variant>
        <vt:i4>0</vt:i4>
      </vt:variant>
      <vt:variant>
        <vt:i4>5</vt:i4>
      </vt:variant>
      <vt:variant>
        <vt:lpwstr>https://www.ofgem.gov.uk/publications-and-updates/decision-our-consultation-assignment-transmission-system-operator-obligations-under-requirements-generators-demand-connection-high-voltage-direct-current-and-forward-capacity-allocation-regulations-within-gb</vt:lpwstr>
      </vt:variant>
      <vt:variant>
        <vt:lpwstr/>
      </vt:variant>
      <vt:variant>
        <vt:i4>3670051</vt:i4>
      </vt:variant>
      <vt:variant>
        <vt:i4>3</vt:i4>
      </vt:variant>
      <vt:variant>
        <vt:i4>0</vt:i4>
      </vt:variant>
      <vt:variant>
        <vt:i4>5</vt:i4>
      </vt:variant>
      <vt:variant>
        <vt:lpwstr>https://www.ofgem.gov.uk/publications-and-updates/decision-our-consultation-assignment-transmission-system-operator-obligations-under-requirements-generators-demand-connection-high-voltage-direct-current-and-forward-capacity-allocation-regulations-within-gb</vt:lpwstr>
      </vt:variant>
      <vt:variant>
        <vt:lpwstr/>
      </vt:variant>
      <vt:variant>
        <vt:i4>3670056</vt:i4>
      </vt:variant>
      <vt:variant>
        <vt:i4>0</vt:i4>
      </vt:variant>
      <vt:variant>
        <vt:i4>0</vt:i4>
      </vt:variant>
      <vt:variant>
        <vt:i4>5</vt:i4>
      </vt:variant>
      <vt:variant>
        <vt:lpwstr>http://eur-lex.europa.eu/legal-content/EN/TXT/PDF/?uri=CELEX:32016R0631&amp;from=EN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Cuin</dc:creator>
  <cp:lastModifiedBy>Mullen (ESO), Paul J</cp:lastModifiedBy>
  <cp:revision>6</cp:revision>
  <cp:lastPrinted>2019-07-31T12:24:00Z</cp:lastPrinted>
  <dcterms:created xsi:type="dcterms:W3CDTF">2019-10-02T10:08:00Z</dcterms:created>
  <dcterms:modified xsi:type="dcterms:W3CDTF">2019-10-02T11:40:00Z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