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FA3022" w14:textId="77777777" w:rsidR="005079E0" w:rsidRPr="00EB32BB" w:rsidRDefault="005079E0" w:rsidP="00784486">
      <w:pPr>
        <w:pStyle w:val="Header"/>
        <w:spacing w:before="0" w:after="0"/>
        <w:ind w:left="-284"/>
        <w:rPr>
          <w:rFonts w:cs="Arial"/>
        </w:rPr>
      </w:pPr>
    </w:p>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6322"/>
        <w:gridCol w:w="2899"/>
      </w:tblGrid>
      <w:tr w:rsidR="006F19E3" w:rsidRPr="00EB32BB" w14:paraId="51C832D6" w14:textId="77777777" w:rsidTr="00513032">
        <w:trPr>
          <w:trHeight w:val="826"/>
        </w:trPr>
        <w:tc>
          <w:tcPr>
            <w:tcW w:w="7235" w:type="dxa"/>
            <w:gridSpan w:val="2"/>
            <w:tcBorders>
              <w:top w:val="single" w:sz="4" w:space="0" w:color="4A8958"/>
              <w:left w:val="single" w:sz="4" w:space="0" w:color="4A8958"/>
              <w:bottom w:val="single" w:sz="4" w:space="0" w:color="4A8958"/>
              <w:right w:val="single" w:sz="4" w:space="0" w:color="4A8958"/>
            </w:tcBorders>
            <w:shd w:val="clear" w:color="auto" w:fill="00B274"/>
          </w:tcPr>
          <w:p w14:paraId="6B15949D" w14:textId="77777777" w:rsidR="006F19E3" w:rsidRPr="00F20FAB" w:rsidRDefault="00426EF0" w:rsidP="006F19E3">
            <w:pPr>
              <w:tabs>
                <w:tab w:val="left" w:pos="2901"/>
              </w:tabs>
              <w:spacing w:before="240" w:after="240"/>
              <w:ind w:left="113"/>
              <w:rPr>
                <w:rFonts w:cs="Arial"/>
                <w:b/>
                <w:color w:val="FFFFFF"/>
                <w:sz w:val="28"/>
                <w:szCs w:val="28"/>
              </w:rPr>
            </w:pPr>
            <w:r>
              <w:rPr>
                <w:rFonts w:cs="Arial"/>
                <w:b/>
                <w:color w:val="FFFFFF"/>
                <w:sz w:val="28"/>
                <w:szCs w:val="28"/>
              </w:rPr>
              <w:t>Grid Code</w:t>
            </w:r>
            <w:r w:rsidR="00E941E4">
              <w:rPr>
                <w:rFonts w:cs="Arial"/>
                <w:b/>
                <w:color w:val="FFFFFF"/>
                <w:sz w:val="28"/>
                <w:szCs w:val="28"/>
              </w:rPr>
              <w:t xml:space="preserve"> </w:t>
            </w:r>
            <w:r w:rsidR="006F19E3" w:rsidRPr="00F20FAB">
              <w:rPr>
                <w:rFonts w:cs="Arial"/>
                <w:b/>
                <w:color w:val="FFFFFF"/>
                <w:sz w:val="28"/>
                <w:szCs w:val="28"/>
              </w:rPr>
              <w:t>Modification</w:t>
            </w:r>
            <w:r w:rsidR="00E941E4">
              <w:rPr>
                <w:rFonts w:cs="Arial"/>
                <w:b/>
                <w:color w:val="FFFFFF"/>
                <w:sz w:val="28"/>
                <w:szCs w:val="28"/>
              </w:rPr>
              <w:t xml:space="preserve"> Proposal Form</w:t>
            </w:r>
            <w:r w:rsidR="006F19E3">
              <w:rPr>
                <w:rFonts w:cs="Arial"/>
                <w:b/>
                <w:color w:val="FFFFFF"/>
                <w:sz w:val="28"/>
                <w:szCs w:val="28"/>
              </w:rPr>
              <w:tab/>
            </w:r>
          </w:p>
        </w:tc>
        <w:tc>
          <w:tcPr>
            <w:tcW w:w="2899" w:type="dxa"/>
            <w:tcBorders>
              <w:top w:val="single" w:sz="4" w:space="0" w:color="4A8958"/>
              <w:left w:val="single" w:sz="4" w:space="0" w:color="4A8958"/>
              <w:bottom w:val="single" w:sz="4" w:space="0" w:color="4A8958"/>
              <w:right w:val="single" w:sz="4" w:space="0" w:color="4A8958"/>
            </w:tcBorders>
            <w:shd w:val="clear" w:color="auto" w:fill="00B274"/>
          </w:tcPr>
          <w:p w14:paraId="35F34C70"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28546E5A" w14:textId="77777777" w:rsidTr="0095148B">
        <w:trPr>
          <w:trHeight w:val="4131"/>
        </w:trPr>
        <w:tc>
          <w:tcPr>
            <w:tcW w:w="7235" w:type="dxa"/>
            <w:gridSpan w:val="2"/>
            <w:tcBorders>
              <w:top w:val="single" w:sz="4" w:space="0" w:color="4A8958"/>
              <w:left w:val="single" w:sz="4" w:space="0" w:color="4A8958"/>
              <w:bottom w:val="single" w:sz="4" w:space="0" w:color="4A8958"/>
              <w:right w:val="single" w:sz="4" w:space="0" w:color="4A8958"/>
            </w:tcBorders>
            <w:shd w:val="clear" w:color="auto" w:fill="auto"/>
          </w:tcPr>
          <w:p w14:paraId="7907C8EC" w14:textId="0E50BE1B" w:rsidR="00513032" w:rsidRPr="00EB32BB" w:rsidRDefault="00426EF0" w:rsidP="0095148B">
            <w:pPr>
              <w:ind w:right="113"/>
              <w:rPr>
                <w:rFonts w:cs="Arial"/>
                <w:i/>
                <w:color w:val="00B274"/>
                <w:sz w:val="24"/>
              </w:rPr>
            </w:pPr>
            <w:r>
              <w:rPr>
                <w:rFonts w:cs="Arial"/>
                <w:color w:val="008576"/>
                <w:sz w:val="80"/>
                <w:szCs w:val="80"/>
              </w:rPr>
              <w:t>GC</w:t>
            </w:r>
            <w:r w:rsidR="006D358F">
              <w:rPr>
                <w:rFonts w:cs="Arial"/>
                <w:color w:val="008576"/>
                <w:sz w:val="80"/>
                <w:szCs w:val="80"/>
              </w:rPr>
              <w:t>0</w:t>
            </w:r>
            <w:r w:rsidR="00ED4694">
              <w:rPr>
                <w:rFonts w:cs="Arial"/>
                <w:color w:val="008576"/>
                <w:sz w:val="80"/>
                <w:szCs w:val="80"/>
              </w:rPr>
              <w:t>130</w:t>
            </w:r>
            <w:r w:rsidR="006F19E3" w:rsidRPr="00EB32BB">
              <w:rPr>
                <w:rFonts w:cs="Arial"/>
                <w:color w:val="008576"/>
                <w:sz w:val="80"/>
                <w:szCs w:val="80"/>
              </w:rPr>
              <w:t>:</w:t>
            </w:r>
            <w:r w:rsidR="00E64900" w:rsidRPr="00E64900">
              <w:rPr>
                <w:rFonts w:cs="Arial"/>
                <w:color w:val="008000"/>
                <w:sz w:val="48"/>
                <w:szCs w:val="48"/>
              </w:rPr>
              <w:t xml:space="preserve">OC2 </w:t>
            </w:r>
            <w:r w:rsidR="00D375B0" w:rsidRPr="00E64900">
              <w:rPr>
                <w:rFonts w:cs="Arial"/>
                <w:color w:val="008000"/>
                <w:sz w:val="48"/>
                <w:szCs w:val="48"/>
              </w:rPr>
              <w:t xml:space="preserve">Change </w:t>
            </w:r>
            <w:r w:rsidR="00D375B0" w:rsidRPr="00D375B0">
              <w:rPr>
                <w:rFonts w:cs="Arial"/>
                <w:color w:val="008000"/>
                <w:sz w:val="48"/>
                <w:szCs w:val="48"/>
              </w:rPr>
              <w:t>for</w:t>
            </w:r>
            <w:r w:rsidR="00EE3711" w:rsidRPr="00EE3711">
              <w:rPr>
                <w:rFonts w:cs="Arial"/>
                <w:color w:val="008000"/>
                <w:sz w:val="48"/>
                <w:szCs w:val="48"/>
              </w:rPr>
              <w:t xml:space="preserve"> simplifying </w:t>
            </w:r>
            <w:r w:rsidR="0005555E">
              <w:rPr>
                <w:rFonts w:cs="Arial"/>
                <w:color w:val="008000"/>
                <w:sz w:val="48"/>
                <w:szCs w:val="48"/>
              </w:rPr>
              <w:t>‘output us</w:t>
            </w:r>
            <w:r w:rsidR="00C00526">
              <w:rPr>
                <w:rFonts w:cs="Arial"/>
                <w:color w:val="008000"/>
                <w:sz w:val="48"/>
                <w:szCs w:val="48"/>
              </w:rPr>
              <w:t>e</w:t>
            </w:r>
            <w:r w:rsidR="0005555E">
              <w:rPr>
                <w:rFonts w:cs="Arial"/>
                <w:color w:val="008000"/>
                <w:sz w:val="48"/>
                <w:szCs w:val="48"/>
              </w:rPr>
              <w:t xml:space="preserve">able’ </w:t>
            </w:r>
            <w:r w:rsidR="00EE3711" w:rsidRPr="00EE3711">
              <w:rPr>
                <w:rFonts w:cs="Arial"/>
                <w:color w:val="008000"/>
                <w:sz w:val="48"/>
                <w:szCs w:val="48"/>
              </w:rPr>
              <w:t>data submission and utilising REMIT data</w:t>
            </w:r>
          </w:p>
        </w:tc>
        <w:tc>
          <w:tcPr>
            <w:tcW w:w="2899" w:type="dxa"/>
            <w:tcBorders>
              <w:top w:val="single" w:sz="4" w:space="0" w:color="4A8958"/>
              <w:left w:val="single" w:sz="4" w:space="0" w:color="FFFFFF"/>
              <w:bottom w:val="single" w:sz="4" w:space="0" w:color="4A8958"/>
              <w:right w:val="single" w:sz="4" w:space="0" w:color="4A8958"/>
            </w:tcBorders>
            <w:shd w:val="clear" w:color="auto" w:fill="auto"/>
          </w:tcPr>
          <w:p w14:paraId="3AB40C9B" w14:textId="77777777" w:rsidR="006F19E3" w:rsidRPr="00EB32BB" w:rsidRDefault="006913ED" w:rsidP="00FE4A41">
            <w:pPr>
              <w:spacing w:line="240" w:lineRule="auto"/>
              <w:ind w:left="28" w:right="28"/>
              <w:rPr>
                <w:rFonts w:cs="Arial"/>
                <w:color w:val="008576"/>
                <w:szCs w:val="20"/>
              </w:rPr>
            </w:pPr>
            <w:r>
              <w:rPr>
                <w:noProof/>
                <w:lang w:val="en-US" w:eastAsia="en-US"/>
              </w:rPr>
              <mc:AlternateContent>
                <mc:Choice Requires="wpg">
                  <w:drawing>
                    <wp:anchor distT="0" distB="0" distL="114300" distR="114300" simplePos="0" relativeHeight="251665408" behindDoc="0" locked="0" layoutInCell="1" allowOverlap="1" wp14:anchorId="601E2A87" wp14:editId="00526379">
                      <wp:simplePos x="0" y="0"/>
                      <wp:positionH relativeFrom="column">
                        <wp:posOffset>296545</wp:posOffset>
                      </wp:positionH>
                      <wp:positionV relativeFrom="paragraph">
                        <wp:posOffset>31115</wp:posOffset>
                      </wp:positionV>
                      <wp:extent cx="1416685" cy="2552065"/>
                      <wp:effectExtent l="10160" t="8255" r="11430" b="11430"/>
                      <wp:wrapNone/>
                      <wp:docPr id="1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6685" cy="2552065"/>
                                <a:chOff x="8486" y="2441"/>
                                <a:chExt cx="2231" cy="4019"/>
                              </a:xfrm>
                            </wpg:grpSpPr>
                            <wpg:grpSp>
                              <wpg:cNvPr id="13" name="Group 20"/>
                              <wpg:cNvGrpSpPr>
                                <a:grpSpLocks/>
                              </wpg:cNvGrpSpPr>
                              <wpg:grpSpPr bwMode="auto">
                                <a:xfrm>
                                  <a:off x="8490" y="2441"/>
                                  <a:ext cx="2227" cy="510"/>
                                  <a:chOff x="10780" y="10951"/>
                                  <a:chExt cx="133" cy="28"/>
                                </a:xfrm>
                              </wpg:grpSpPr>
                              <wps:wsp>
                                <wps:cNvPr id="14" name="AutoShape 21"/>
                                <wps:cNvSpPr>
                                  <a:spLocks noChangeArrowheads="1"/>
                                </wps:cNvSpPr>
                                <wps:spPr bwMode="auto">
                                  <a:xfrm>
                                    <a:off x="10780" y="10951"/>
                                    <a:ext cx="33" cy="29"/>
                                  </a:xfrm>
                                  <a:prstGeom prst="roundRect">
                                    <a:avLst>
                                      <a:gd name="adj" fmla="val 16667"/>
                                    </a:avLst>
                                  </a:prstGeom>
                                  <a:solidFill>
                                    <a:srgbClr val="00B05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1C8F65E" w14:textId="77777777" w:rsidR="00D4140E" w:rsidRPr="00514809" w:rsidRDefault="00D4140E" w:rsidP="00513032">
                                      <w:pPr>
                                        <w:widowControl w:val="0"/>
                                        <w:spacing w:line="239" w:lineRule="auto"/>
                                        <w:jc w:val="center"/>
                                        <w:rPr>
                                          <w:rFonts w:ascii="Arial Rounded MT Bold" w:hAnsi="Arial Rounded MT Bold" w:cs="Arial"/>
                                          <w:color w:val="FFFFFF"/>
                                          <w:sz w:val="16"/>
                                          <w:szCs w:val="16"/>
                                        </w:rPr>
                                      </w:pPr>
                                      <w:r w:rsidRPr="00514809">
                                        <w:rPr>
                                          <w:rFonts w:ascii="Arial Rounded MT Bold" w:hAnsi="Arial Rounded MT Bold" w:cs="Arial"/>
                                          <w:color w:val="FFFFFF"/>
                                          <w:sz w:val="16"/>
                                          <w:szCs w:val="16"/>
                                        </w:rPr>
                                        <w:t>01</w:t>
                                      </w:r>
                                    </w:p>
                                  </w:txbxContent>
                                </wps:txbx>
                                <wps:bodyPr rot="0" vert="horz" wrap="square" lIns="36576" tIns="36576" rIns="36576" bIns="36576" anchor="t" anchorCtr="0" upright="1">
                                  <a:noAutofit/>
                                </wps:bodyPr>
                              </wps:wsp>
                              <wps:wsp>
                                <wps:cNvPr id="15" name="AutoShape 22"/>
                                <wps:cNvSpPr>
                                  <a:spLocks noChangeArrowheads="1"/>
                                </wps:cNvSpPr>
                                <wps:spPr bwMode="auto">
                                  <a:xfrm>
                                    <a:off x="10816" y="10951"/>
                                    <a:ext cx="97" cy="29"/>
                                  </a:xfrm>
                                  <a:prstGeom prst="roundRect">
                                    <a:avLst>
                                      <a:gd name="adj" fmla="val 16667"/>
                                    </a:avLst>
                                  </a:prstGeom>
                                  <a:solidFill>
                                    <a:srgbClr val="00B05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246EF6F8" w14:textId="77777777" w:rsidR="00D4140E" w:rsidRPr="00514809" w:rsidRDefault="00D4140E" w:rsidP="00513032">
                                      <w:pPr>
                                        <w:widowControl w:val="0"/>
                                        <w:spacing w:before="0" w:after="0" w:line="237" w:lineRule="auto"/>
                                        <w:jc w:val="center"/>
                                        <w:rPr>
                                          <w:rFonts w:ascii="Arial Rounded MT Bold" w:hAnsi="Arial Rounded MT Bold" w:cs="Arial"/>
                                          <w:color w:val="FFFFFF"/>
                                          <w:sz w:val="16"/>
                                        </w:rPr>
                                      </w:pPr>
                                      <w:r>
                                        <w:rPr>
                                          <w:rFonts w:ascii="Arial Rounded MT Bold" w:hAnsi="Arial Rounded MT Bold" w:cs="Arial Rounded MT Bold"/>
                                          <w:color w:val="FFFFFF"/>
                                          <w:sz w:val="16"/>
                                          <w:szCs w:val="16"/>
                                        </w:rPr>
                                        <w:t>Proposal Form</w:t>
                                      </w:r>
                                    </w:p>
                                  </w:txbxContent>
                                </wps:txbx>
                                <wps:bodyPr rot="0" vert="horz" wrap="square" lIns="0" tIns="0" rIns="0" bIns="0" anchor="t" anchorCtr="0" upright="1">
                                  <a:noAutofit/>
                                </wps:bodyPr>
                              </wps:wsp>
                            </wpg:grpSp>
                            <wpg:grpSp>
                              <wpg:cNvPr id="16" name="Group 23"/>
                              <wpg:cNvGrpSpPr>
                                <a:grpSpLocks/>
                              </wpg:cNvGrpSpPr>
                              <wpg:grpSpPr bwMode="auto">
                                <a:xfrm>
                                  <a:off x="8490" y="3134"/>
                                  <a:ext cx="2227" cy="510"/>
                                  <a:chOff x="10780" y="10951"/>
                                  <a:chExt cx="133" cy="28"/>
                                </a:xfrm>
                              </wpg:grpSpPr>
                              <wps:wsp>
                                <wps:cNvPr id="17" name="AutoShape 24"/>
                                <wps:cNvSpPr>
                                  <a:spLocks noChangeArrowheads="1"/>
                                </wps:cNvSpPr>
                                <wps:spPr bwMode="auto">
                                  <a:xfrm>
                                    <a:off x="10780" y="10951"/>
                                    <a:ext cx="33" cy="2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760A07D8" w14:textId="77777777" w:rsidR="00D4140E" w:rsidRPr="000C616A" w:rsidRDefault="00D4140E"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02</w:t>
                                      </w:r>
                                    </w:p>
                                  </w:txbxContent>
                                </wps:txbx>
                                <wps:bodyPr rot="0" vert="horz" wrap="square" lIns="36576" tIns="36576" rIns="36576" bIns="36576" anchor="t" anchorCtr="0" upright="1">
                                  <a:noAutofit/>
                                </wps:bodyPr>
                              </wps:wsp>
                              <wps:wsp>
                                <wps:cNvPr id="18" name="AutoShape 25"/>
                                <wps:cNvSpPr>
                                  <a:spLocks noChangeArrowheads="1"/>
                                </wps:cNvSpPr>
                                <wps:spPr bwMode="auto">
                                  <a:xfrm>
                                    <a:off x="10816" y="10951"/>
                                    <a:ext cx="97" cy="2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01C61E16" w14:textId="77777777" w:rsidR="00D4140E" w:rsidRPr="000C616A" w:rsidRDefault="00D4140E" w:rsidP="00513032">
                                      <w:pPr>
                                        <w:widowControl w:val="0"/>
                                        <w:spacing w:before="0" w:after="0" w:line="240"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Workgroup</w:t>
                                      </w:r>
                                    </w:p>
                                    <w:p w14:paraId="287CD0A4" w14:textId="77777777" w:rsidR="00D4140E" w:rsidRPr="000C616A" w:rsidRDefault="00D4140E" w:rsidP="00513032">
                                      <w:pPr>
                                        <w:widowControl w:val="0"/>
                                        <w:spacing w:before="0" w:after="0" w:line="240"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Consultation</w:t>
                                      </w:r>
                                    </w:p>
                                  </w:txbxContent>
                                </wps:txbx>
                                <wps:bodyPr rot="0" vert="horz" wrap="square" lIns="36576" tIns="0" rIns="36576" bIns="0" anchor="t" anchorCtr="0" upright="1">
                                  <a:noAutofit/>
                                </wps:bodyPr>
                              </wps:wsp>
                            </wpg:grpSp>
                            <wpg:grpSp>
                              <wpg:cNvPr id="19" name="Group 26"/>
                              <wpg:cNvGrpSpPr>
                                <a:grpSpLocks/>
                              </wpg:cNvGrpSpPr>
                              <wpg:grpSpPr bwMode="auto">
                                <a:xfrm>
                                  <a:off x="8489" y="3792"/>
                                  <a:ext cx="2227" cy="530"/>
                                  <a:chOff x="10780" y="10951"/>
                                  <a:chExt cx="133" cy="22"/>
                                </a:xfrm>
                              </wpg:grpSpPr>
                              <wps:wsp>
                                <wps:cNvPr id="20" name="AutoShape 27"/>
                                <wps:cNvSpPr>
                                  <a:spLocks noChangeArrowheads="1"/>
                                </wps:cNvSpPr>
                                <wps:spPr bwMode="auto">
                                  <a:xfrm>
                                    <a:off x="10780" y="10951"/>
                                    <a:ext cx="33" cy="22"/>
                                  </a:xfrm>
                                  <a:prstGeom prst="roundRect">
                                    <a:avLst>
                                      <a:gd name="adj" fmla="val 16667"/>
                                    </a:avLst>
                                  </a:prstGeom>
                                  <a:solidFill>
                                    <a:srgbClr val="FFFFFF"/>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215F697E" w14:textId="77777777" w:rsidR="00D4140E" w:rsidRPr="000C616A" w:rsidRDefault="00D4140E"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03</w:t>
                                      </w:r>
                                    </w:p>
                                  </w:txbxContent>
                                </wps:txbx>
                                <wps:bodyPr rot="0" vert="horz" wrap="square" lIns="36576" tIns="36576" rIns="36576" bIns="36576" anchor="t" anchorCtr="0" upright="1">
                                  <a:noAutofit/>
                                </wps:bodyPr>
                              </wps:wsp>
                              <wps:wsp>
                                <wps:cNvPr id="21" name="AutoShape 28"/>
                                <wps:cNvSpPr>
                                  <a:spLocks noChangeArrowheads="1"/>
                                </wps:cNvSpPr>
                                <wps:spPr bwMode="auto">
                                  <a:xfrm>
                                    <a:off x="10816" y="10951"/>
                                    <a:ext cx="97" cy="22"/>
                                  </a:xfrm>
                                  <a:prstGeom prst="roundRect">
                                    <a:avLst>
                                      <a:gd name="adj" fmla="val 16667"/>
                                    </a:avLst>
                                  </a:prstGeom>
                                  <a:solidFill>
                                    <a:srgbClr val="FFFFFF"/>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25660985" w14:textId="77777777" w:rsidR="00D4140E" w:rsidRPr="000C616A" w:rsidRDefault="00D4140E" w:rsidP="00513032">
                                      <w:pPr>
                                        <w:widowControl w:val="0"/>
                                        <w:spacing w:line="239" w:lineRule="auto"/>
                                        <w:jc w:val="center"/>
                                        <w:rPr>
                                          <w:rFonts w:ascii="Arial Rounded MT Bold" w:hAnsi="Arial Rounded MT Bold" w:cs="Arial"/>
                                          <w:color w:val="000000"/>
                                          <w:sz w:val="16"/>
                                          <w:szCs w:val="16"/>
                                        </w:rPr>
                                      </w:pPr>
                                      <w:r w:rsidRPr="000C616A">
                                        <w:rPr>
                                          <w:rFonts w:ascii="Arial Rounded MT Bold" w:hAnsi="Arial Rounded MT Bold" w:cs="Arial"/>
                                          <w:color w:val="000000"/>
                                          <w:sz w:val="16"/>
                                          <w:szCs w:val="16"/>
                                        </w:rPr>
                                        <w:t>Workgroup Report</w:t>
                                      </w:r>
                                    </w:p>
                                  </w:txbxContent>
                                </wps:txbx>
                                <wps:bodyPr rot="0" vert="horz" wrap="square" lIns="0" tIns="0" rIns="0" bIns="0" anchor="t" anchorCtr="0" upright="1">
                                  <a:noAutofit/>
                                </wps:bodyPr>
                              </wps:wsp>
                            </wpg:grpSp>
                            <wpg:grpSp>
                              <wpg:cNvPr id="22" name="Group 23"/>
                              <wpg:cNvGrpSpPr>
                                <a:grpSpLocks/>
                              </wpg:cNvGrpSpPr>
                              <wpg:grpSpPr bwMode="auto">
                                <a:xfrm>
                                  <a:off x="8488" y="5083"/>
                                  <a:ext cx="2227" cy="612"/>
                                  <a:chOff x="10780" y="10951"/>
                                  <a:chExt cx="133" cy="28"/>
                                </a:xfrm>
                              </wpg:grpSpPr>
                              <wps:wsp>
                                <wps:cNvPr id="23" name="AutoShape 24"/>
                                <wps:cNvSpPr>
                                  <a:spLocks noChangeArrowheads="1"/>
                                </wps:cNvSpPr>
                                <wps:spPr bwMode="auto">
                                  <a:xfrm>
                                    <a:off x="10780" y="10951"/>
                                    <a:ext cx="33" cy="2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3C288C4F" w14:textId="77777777" w:rsidR="00D4140E" w:rsidRPr="000C616A" w:rsidRDefault="00D4140E"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05</w:t>
                                      </w:r>
                                    </w:p>
                                  </w:txbxContent>
                                </wps:txbx>
                                <wps:bodyPr rot="0" vert="horz" wrap="square" lIns="36576" tIns="36576" rIns="36576" bIns="36576" anchor="t" anchorCtr="0" upright="1">
                                  <a:noAutofit/>
                                </wps:bodyPr>
                              </wps:wsp>
                              <wps:wsp>
                                <wps:cNvPr id="24" name="AutoShape 25"/>
                                <wps:cNvSpPr>
                                  <a:spLocks noChangeArrowheads="1"/>
                                </wps:cNvSpPr>
                                <wps:spPr bwMode="auto">
                                  <a:xfrm>
                                    <a:off x="10816" y="10951"/>
                                    <a:ext cx="97" cy="2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39ED3884" w14:textId="77777777" w:rsidR="00D4140E" w:rsidRPr="000C616A" w:rsidRDefault="00D4140E" w:rsidP="00513032">
                                      <w:pPr>
                                        <w:widowControl w:val="0"/>
                                        <w:spacing w:before="0" w:after="0" w:line="238"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 xml:space="preserve">Draft </w:t>
                                      </w:r>
                                      <w:r>
                                        <w:rPr>
                                          <w:rFonts w:ascii="Arial Rounded MT Bold" w:hAnsi="Arial Rounded MT Bold" w:cs="Arial Rounded MT Bold"/>
                                          <w:sz w:val="16"/>
                                          <w:szCs w:val="16"/>
                                        </w:rPr>
                                        <w:t xml:space="preserve">Grid Code </w:t>
                                      </w:r>
                                      <w:r w:rsidRPr="000C616A">
                                        <w:rPr>
                                          <w:rFonts w:ascii="Arial Rounded MT Bold" w:hAnsi="Arial Rounded MT Bold" w:cs="Arial Rounded MT Bold"/>
                                          <w:sz w:val="16"/>
                                          <w:szCs w:val="16"/>
                                        </w:rPr>
                                        <w:t>Modification Report</w:t>
                                      </w:r>
                                    </w:p>
                                    <w:p w14:paraId="5C9DF37F" w14:textId="77777777" w:rsidR="00D4140E" w:rsidRPr="000C616A" w:rsidRDefault="00D4140E" w:rsidP="00513032">
                                      <w:pPr>
                                        <w:widowControl w:val="0"/>
                                        <w:spacing w:line="237"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Consultation</w:t>
                                      </w:r>
                                    </w:p>
                                    <w:p w14:paraId="32933D48" w14:textId="77777777" w:rsidR="00D4140E" w:rsidRPr="000C616A" w:rsidRDefault="00D4140E" w:rsidP="00513032">
                                      <w:pPr>
                                        <w:widowControl w:val="0"/>
                                        <w:spacing w:line="239" w:lineRule="auto"/>
                                        <w:jc w:val="center"/>
                                        <w:rPr>
                                          <w:rFonts w:ascii="Arial Rounded MT Bold" w:hAnsi="Arial Rounded MT Bold" w:cs="Arial"/>
                                          <w:sz w:val="16"/>
                                          <w:szCs w:val="16"/>
                                        </w:rPr>
                                      </w:pPr>
                                    </w:p>
                                  </w:txbxContent>
                                </wps:txbx>
                                <wps:bodyPr rot="0" vert="horz" wrap="square" lIns="36576" tIns="0" rIns="36576" bIns="0" anchor="t" anchorCtr="0" upright="1">
                                  <a:noAutofit/>
                                </wps:bodyPr>
                              </wps:wsp>
                            </wpg:grpSp>
                            <wpg:grpSp>
                              <wpg:cNvPr id="25" name="Group 26"/>
                              <wpg:cNvGrpSpPr>
                                <a:grpSpLocks/>
                              </wpg:cNvGrpSpPr>
                              <wpg:grpSpPr bwMode="auto">
                                <a:xfrm>
                                  <a:off x="8486" y="5825"/>
                                  <a:ext cx="2227" cy="635"/>
                                  <a:chOff x="10780" y="10951"/>
                                  <a:chExt cx="133" cy="19"/>
                                </a:xfrm>
                              </wpg:grpSpPr>
                              <wps:wsp>
                                <wps:cNvPr id="26" name="AutoShape 27"/>
                                <wps:cNvSpPr>
                                  <a:spLocks noChangeArrowheads="1"/>
                                </wps:cNvSpPr>
                                <wps:spPr bwMode="auto">
                                  <a:xfrm>
                                    <a:off x="10780" y="10951"/>
                                    <a:ext cx="33" cy="1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1B06388" w14:textId="77777777" w:rsidR="00D4140E" w:rsidRPr="00514809" w:rsidRDefault="00D4140E" w:rsidP="00513032">
                                      <w:pPr>
                                        <w:widowControl w:val="0"/>
                                        <w:spacing w:line="239" w:lineRule="auto"/>
                                        <w:jc w:val="center"/>
                                        <w:rPr>
                                          <w:rFonts w:ascii="Arial Rounded MT Bold" w:hAnsi="Arial Rounded MT Bold" w:cs="Arial"/>
                                          <w:color w:val="000000"/>
                                          <w:sz w:val="16"/>
                                          <w:szCs w:val="16"/>
                                        </w:rPr>
                                      </w:pPr>
                                      <w:r w:rsidRPr="00514809">
                                        <w:rPr>
                                          <w:rFonts w:ascii="Arial Rounded MT Bold" w:hAnsi="Arial Rounded MT Bold" w:cs="Arial"/>
                                          <w:color w:val="000000"/>
                                          <w:sz w:val="16"/>
                                          <w:szCs w:val="16"/>
                                        </w:rPr>
                                        <w:t>06</w:t>
                                      </w:r>
                                    </w:p>
                                  </w:txbxContent>
                                </wps:txbx>
                                <wps:bodyPr rot="0" vert="horz" wrap="square" lIns="36576" tIns="36576" rIns="36576" bIns="36576" anchor="t" anchorCtr="0" upright="1">
                                  <a:noAutofit/>
                                </wps:bodyPr>
                              </wps:wsp>
                              <wps:wsp>
                                <wps:cNvPr id="27" name="AutoShape 28"/>
                                <wps:cNvSpPr>
                                  <a:spLocks noChangeArrowheads="1"/>
                                </wps:cNvSpPr>
                                <wps:spPr bwMode="auto">
                                  <a:xfrm>
                                    <a:off x="10816" y="10951"/>
                                    <a:ext cx="97" cy="1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307955CC" w14:textId="77777777" w:rsidR="00D4140E" w:rsidRPr="00514809" w:rsidRDefault="00D4140E" w:rsidP="00513032">
                                      <w:pPr>
                                        <w:widowControl w:val="0"/>
                                        <w:spacing w:before="0" w:after="0" w:line="237" w:lineRule="auto"/>
                                        <w:jc w:val="center"/>
                                        <w:rPr>
                                          <w:rFonts w:ascii="Arial Rounded MT Bold" w:hAnsi="Arial Rounded MT Bold" w:cs="Arial Rounded MT Bold"/>
                                          <w:color w:val="000000"/>
                                          <w:sz w:val="16"/>
                                          <w:szCs w:val="16"/>
                                        </w:rPr>
                                      </w:pPr>
                                      <w:r>
                                        <w:rPr>
                                          <w:rFonts w:ascii="Arial Rounded MT Bold" w:hAnsi="Arial Rounded MT Bold" w:cs="Arial Rounded MT Bold"/>
                                          <w:color w:val="000000"/>
                                          <w:sz w:val="16"/>
                                          <w:szCs w:val="16"/>
                                        </w:rPr>
                                        <w:t xml:space="preserve">Final Grid Code </w:t>
                                      </w:r>
                                      <w:r w:rsidRPr="00514809">
                                        <w:rPr>
                                          <w:rFonts w:ascii="Arial Rounded MT Bold" w:hAnsi="Arial Rounded MT Bold" w:cs="Arial Rounded MT Bold"/>
                                          <w:color w:val="000000"/>
                                          <w:sz w:val="16"/>
                                          <w:szCs w:val="16"/>
                                        </w:rPr>
                                        <w:t>Modification Report</w:t>
                                      </w:r>
                                    </w:p>
                                    <w:p w14:paraId="39DD5019" w14:textId="77777777" w:rsidR="00D4140E" w:rsidRPr="00514809" w:rsidRDefault="00D4140E" w:rsidP="00513032">
                                      <w:pPr>
                                        <w:widowControl w:val="0"/>
                                        <w:spacing w:before="0" w:after="0" w:line="239" w:lineRule="auto"/>
                                        <w:jc w:val="center"/>
                                        <w:rPr>
                                          <w:rFonts w:ascii="Arial Rounded MT Bold" w:hAnsi="Arial Rounded MT Bold" w:cs="Arial"/>
                                          <w:color w:val="000000"/>
                                          <w:sz w:val="16"/>
                                          <w:szCs w:val="16"/>
                                        </w:rPr>
                                      </w:pPr>
                                    </w:p>
                                  </w:txbxContent>
                                </wps:txbx>
                                <wps:bodyPr rot="0" vert="horz" wrap="square" lIns="36576" tIns="0" rIns="36576" bIns="0" anchor="t" anchorCtr="0" upright="1">
                                  <a:noAutofit/>
                                </wps:bodyPr>
                              </wps:wsp>
                            </wpg:grpSp>
                            <wpg:grpSp>
                              <wpg:cNvPr id="28" name="Group 19"/>
                              <wpg:cNvGrpSpPr>
                                <a:grpSpLocks/>
                              </wpg:cNvGrpSpPr>
                              <wpg:grpSpPr bwMode="auto">
                                <a:xfrm>
                                  <a:off x="8488" y="4441"/>
                                  <a:ext cx="2227" cy="527"/>
                                  <a:chOff x="8506" y="4840"/>
                                  <a:chExt cx="2227" cy="527"/>
                                </a:xfrm>
                              </wpg:grpSpPr>
                              <wps:wsp>
                                <wps:cNvPr id="29" name="AutoShape 21"/>
                                <wps:cNvSpPr>
                                  <a:spLocks noChangeArrowheads="1"/>
                                </wps:cNvSpPr>
                                <wps:spPr bwMode="auto">
                                  <a:xfrm>
                                    <a:off x="8506" y="4840"/>
                                    <a:ext cx="553" cy="527"/>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63FBE13" w14:textId="77777777" w:rsidR="00D4140E" w:rsidRPr="000C616A" w:rsidRDefault="00D4140E"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04</w:t>
                                      </w:r>
                                    </w:p>
                                  </w:txbxContent>
                                </wps:txbx>
                                <wps:bodyPr rot="0" vert="horz" wrap="square" lIns="36576" tIns="36576" rIns="36576" bIns="36576" anchor="t" anchorCtr="0" upright="1">
                                  <a:noAutofit/>
                                </wps:bodyPr>
                              </wps:wsp>
                              <wps:wsp>
                                <wps:cNvPr id="30" name="AutoShape 22"/>
                                <wps:cNvSpPr>
                                  <a:spLocks noChangeArrowheads="1"/>
                                </wps:cNvSpPr>
                                <wps:spPr bwMode="auto">
                                  <a:xfrm>
                                    <a:off x="9109" y="4840"/>
                                    <a:ext cx="1624" cy="527"/>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5E3C1B74" w14:textId="77777777" w:rsidR="00D4140E" w:rsidRPr="000C616A" w:rsidRDefault="00D4140E" w:rsidP="00513032">
                                      <w:pPr>
                                        <w:widowControl w:val="0"/>
                                        <w:spacing w:before="0" w:after="0" w:line="238"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Code Administrator</w:t>
                                      </w:r>
                                    </w:p>
                                    <w:p w14:paraId="42F609EE" w14:textId="77777777" w:rsidR="00D4140E" w:rsidRPr="000C616A" w:rsidRDefault="00D4140E" w:rsidP="00513032">
                                      <w:pPr>
                                        <w:widowControl w:val="0"/>
                                        <w:spacing w:before="0" w:after="0" w:line="238"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Consultation</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01E2A87" id="Group 3" o:spid="_x0000_s1026" style="position:absolute;left:0;text-align:left;margin-left:23.35pt;margin-top:2.45pt;width:111.55pt;height:200.95pt;z-index:251665408" coordorigin="8486,2441" coordsize="2231,4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">
                      <v:group id="Group 20" o:spid="_x0000_s1027" style="position:absolute;left:8490;top:2441;width:2227;height:510" coordorigin="10780,10951" coordsize="13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oundrect id="AutoShape 21" o:spid="_x0000_s1028" style="position:absolute;left:10780;top:10951;width:33;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" fillcolor="#00b050" insetpen="t">
                          <v:shadow color="#ccc"/>
                          <v:textbox inset="2.88pt,2.88pt,2.88pt,2.88pt">
                            <w:txbxContent>
                              <w:p w14:paraId="61C8F65E" w14:textId="77777777" w:rsidR="00D4140E" w:rsidRPr="00514809" w:rsidRDefault="00D4140E" w:rsidP="00513032">
                                <w:pPr>
                                  <w:widowControl w:val="0"/>
                                  <w:spacing w:line="239" w:lineRule="auto"/>
                                  <w:jc w:val="center"/>
                                  <w:rPr>
                                    <w:rFonts w:ascii="Arial Rounded MT Bold" w:hAnsi="Arial Rounded MT Bold" w:cs="Arial"/>
                                    <w:color w:val="FFFFFF"/>
                                    <w:sz w:val="16"/>
                                    <w:szCs w:val="16"/>
                                  </w:rPr>
                                </w:pPr>
                                <w:r w:rsidRPr="00514809">
                                  <w:rPr>
                                    <w:rFonts w:ascii="Arial Rounded MT Bold" w:hAnsi="Arial Rounded MT Bold" w:cs="Arial"/>
                                    <w:color w:val="FFFFFF"/>
                                    <w:sz w:val="16"/>
                                    <w:szCs w:val="16"/>
                                  </w:rPr>
                                  <w:t>01</w:t>
                                </w:r>
                              </w:p>
                            </w:txbxContent>
                          </v:textbox>
                        </v:roundrect>
                        <v:roundrect id="AutoShape 22" o:spid="_x0000_s1029" style="position:absolute;left:10816;top:10951;width:97;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" fillcolor="#00b050" insetpen="t">
                          <v:shadow color="#ccc"/>
                          <v:textbox inset="0,0,0,0">
                            <w:txbxContent>
                              <w:p w14:paraId="246EF6F8" w14:textId="77777777" w:rsidR="00D4140E" w:rsidRPr="00514809" w:rsidRDefault="00D4140E" w:rsidP="00513032">
                                <w:pPr>
                                  <w:widowControl w:val="0"/>
                                  <w:spacing w:before="0" w:after="0" w:line="237" w:lineRule="auto"/>
                                  <w:jc w:val="center"/>
                                  <w:rPr>
                                    <w:rFonts w:ascii="Arial Rounded MT Bold" w:hAnsi="Arial Rounded MT Bold" w:cs="Arial"/>
                                    <w:color w:val="FFFFFF"/>
                                    <w:sz w:val="16"/>
                                  </w:rPr>
                                </w:pPr>
                                <w:r>
                                  <w:rPr>
                                    <w:rFonts w:ascii="Arial Rounded MT Bold" w:hAnsi="Arial Rounded MT Bold" w:cs="Arial Rounded MT Bold"/>
                                    <w:color w:val="FFFFFF"/>
                                    <w:sz w:val="16"/>
                                    <w:szCs w:val="16"/>
                                  </w:rPr>
                                  <w:t>Proposal Form</w:t>
                                </w:r>
                              </w:p>
                            </w:txbxContent>
                          </v:textbox>
                        </v:roundrect>
                      </v:group>
                      <v:group id="Group 23" o:spid="_x0000_s1030" style="position:absolute;left:8490;top:3134;width:2227;height:510" coordorigin="10780,10951" coordsize="13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oundrect id="AutoShape 24" o:spid="_x0000_s1031" style="position:absolute;left:10780;top:10951;width:33;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" filled="f" fillcolor="#00b050" insetpen="t">
                          <v:shadow color="#ccc"/>
                          <v:textbox inset="2.88pt,2.88pt,2.88pt,2.88pt">
                            <w:txbxContent>
                              <w:p w14:paraId="760A07D8" w14:textId="77777777" w:rsidR="00D4140E" w:rsidRPr="000C616A" w:rsidRDefault="00D4140E"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02</w:t>
                                </w:r>
                              </w:p>
                            </w:txbxContent>
                          </v:textbox>
                        </v:roundrect>
                        <v:roundrect id="AutoShape 25" o:spid="_x0000_s1032" style="position:absolute;left:10816;top:10951;width:97;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" filled="f" insetpen="t">
                          <v:shadow color="#ccc"/>
                          <v:textbox inset="2.88pt,0,2.88pt,0">
                            <w:txbxContent>
                              <w:p w14:paraId="01C61E16" w14:textId="77777777" w:rsidR="00D4140E" w:rsidRPr="000C616A" w:rsidRDefault="00D4140E" w:rsidP="00513032">
                                <w:pPr>
                                  <w:widowControl w:val="0"/>
                                  <w:spacing w:before="0" w:after="0" w:line="240"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Workgroup</w:t>
                                </w:r>
                              </w:p>
                              <w:p w14:paraId="287CD0A4" w14:textId="77777777" w:rsidR="00D4140E" w:rsidRPr="000C616A" w:rsidRDefault="00D4140E" w:rsidP="00513032">
                                <w:pPr>
                                  <w:widowControl w:val="0"/>
                                  <w:spacing w:before="0" w:after="0" w:line="240"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Consultation</w:t>
                                </w:r>
                              </w:p>
                            </w:txbxContent>
                          </v:textbox>
                        </v:roundrect>
                      </v:group>
                      <v:group id="Group 26" o:spid="_x0000_s1033" style="position:absolute;left:8489;top:3792;width:2227;height:530" coordorigin="10780,10951" coordsize="13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oundrect id="AutoShape 27" o:spid="_x0000_s1034" style="position:absolute;left:10780;top:10951;width:33;height:2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" insetpen="t">
                          <v:shadow color="#ccc"/>
                          <v:textbox inset="2.88pt,2.88pt,2.88pt,2.88pt">
                            <w:txbxContent>
                              <w:p w14:paraId="215F697E" w14:textId="77777777" w:rsidR="00D4140E" w:rsidRPr="000C616A" w:rsidRDefault="00D4140E"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03</w:t>
                                </w:r>
                              </w:p>
                            </w:txbxContent>
                          </v:textbox>
                        </v:roundrect>
                        <v:roundrect id="AutoShape 28" o:spid="_x0000_s1035" style="position:absolute;left:10816;top:10951;width:97;height:2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" insetpen="t">
                          <v:shadow color="#ccc"/>
                          <v:textbox inset="0,0,0,0">
                            <w:txbxContent>
                              <w:p w14:paraId="25660985" w14:textId="77777777" w:rsidR="00D4140E" w:rsidRPr="000C616A" w:rsidRDefault="00D4140E" w:rsidP="00513032">
                                <w:pPr>
                                  <w:widowControl w:val="0"/>
                                  <w:spacing w:line="239" w:lineRule="auto"/>
                                  <w:jc w:val="center"/>
                                  <w:rPr>
                                    <w:rFonts w:ascii="Arial Rounded MT Bold" w:hAnsi="Arial Rounded MT Bold" w:cs="Arial"/>
                                    <w:color w:val="000000"/>
                                    <w:sz w:val="16"/>
                                    <w:szCs w:val="16"/>
                                  </w:rPr>
                                </w:pPr>
                                <w:r w:rsidRPr="000C616A">
                                  <w:rPr>
                                    <w:rFonts w:ascii="Arial Rounded MT Bold" w:hAnsi="Arial Rounded MT Bold" w:cs="Arial"/>
                                    <w:color w:val="000000"/>
                                    <w:sz w:val="16"/>
                                    <w:szCs w:val="16"/>
                                  </w:rPr>
                                  <w:t>Workgroup Report</w:t>
                                </w:r>
                              </w:p>
                            </w:txbxContent>
                          </v:textbox>
                        </v:roundrect>
                      </v:group>
                      <v:group id="Group 23" o:spid="_x0000_s1036" style="position:absolute;left:8488;top:5083;width:2227;height:612" coordorigin="10780,10951" coordsize="13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oundrect id="AutoShape 24" o:spid="_x0000_s1037" style="position:absolute;left:10780;top:10951;width:33;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" filled="f" fillcolor="#00b050" insetpen="t">
                          <v:shadow color="#ccc"/>
                          <v:textbox inset="2.88pt,2.88pt,2.88pt,2.88pt">
                            <w:txbxContent>
                              <w:p w14:paraId="3C288C4F" w14:textId="77777777" w:rsidR="00D4140E" w:rsidRPr="000C616A" w:rsidRDefault="00D4140E"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05</w:t>
                                </w:r>
                              </w:p>
                            </w:txbxContent>
                          </v:textbox>
                        </v:roundrect>
                        <v:roundrect id="AutoShape 25" o:spid="_x0000_s1038" style="position:absolute;left:10816;top:10951;width:97;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" filled="f" fillcolor="#00b050" insetpen="t">
                          <v:shadow color="#ccc"/>
                          <v:textbox inset="2.88pt,0,2.88pt,0">
                            <w:txbxContent>
                              <w:p w14:paraId="39ED3884" w14:textId="77777777" w:rsidR="00D4140E" w:rsidRPr="000C616A" w:rsidRDefault="00D4140E" w:rsidP="00513032">
                                <w:pPr>
                                  <w:widowControl w:val="0"/>
                                  <w:spacing w:before="0" w:after="0" w:line="238" w:lineRule="auto"/>
                                  <w:jc w:val="center"/>
                                  <w:rPr>
                                    <w:rFonts w:ascii="Arial Rounded MT Bold" w:hAnsi="Arial Rounded MT Bold" w:cs="Arial Rounded MT Bold"/>
                                    <w:sz w:val="16"/>
                                    <w:szCs w:val="16"/>
                                  </w:rPr>
                                </w:pPr>
                                <w:bookmarkStart w:id="1" w:name="_GoBack"/>
                                <w:r w:rsidRPr="000C616A">
                                  <w:rPr>
                                    <w:rFonts w:ascii="Arial Rounded MT Bold" w:hAnsi="Arial Rounded MT Bold" w:cs="Arial Rounded MT Bold"/>
                                    <w:sz w:val="16"/>
                                    <w:szCs w:val="16"/>
                                  </w:rPr>
                                  <w:t>Draft</w:t>
                                </w:r>
                                <w:bookmarkEnd w:id="1"/>
                                <w:r w:rsidRPr="000C616A">
                                  <w:rPr>
                                    <w:rFonts w:ascii="Arial Rounded MT Bold" w:hAnsi="Arial Rounded MT Bold" w:cs="Arial Rounded MT Bold"/>
                                    <w:sz w:val="16"/>
                                    <w:szCs w:val="16"/>
                                  </w:rPr>
                                  <w:t xml:space="preserve"> </w:t>
                                </w:r>
                                <w:r>
                                  <w:rPr>
                                    <w:rFonts w:ascii="Arial Rounded MT Bold" w:hAnsi="Arial Rounded MT Bold" w:cs="Arial Rounded MT Bold"/>
                                    <w:sz w:val="16"/>
                                    <w:szCs w:val="16"/>
                                  </w:rPr>
                                  <w:t xml:space="preserve">Grid Code </w:t>
                                </w:r>
                                <w:r w:rsidRPr="000C616A">
                                  <w:rPr>
                                    <w:rFonts w:ascii="Arial Rounded MT Bold" w:hAnsi="Arial Rounded MT Bold" w:cs="Arial Rounded MT Bold"/>
                                    <w:sz w:val="16"/>
                                    <w:szCs w:val="16"/>
                                  </w:rPr>
                                  <w:t>Modification Report</w:t>
                                </w:r>
                              </w:p>
                              <w:p w14:paraId="5C9DF37F" w14:textId="77777777" w:rsidR="00D4140E" w:rsidRPr="000C616A" w:rsidRDefault="00D4140E" w:rsidP="00513032">
                                <w:pPr>
                                  <w:widowControl w:val="0"/>
                                  <w:spacing w:line="237"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Consultation</w:t>
                                </w:r>
                              </w:p>
                              <w:p w14:paraId="32933D48" w14:textId="77777777" w:rsidR="00D4140E" w:rsidRPr="000C616A" w:rsidRDefault="00D4140E" w:rsidP="00513032">
                                <w:pPr>
                                  <w:widowControl w:val="0"/>
                                  <w:spacing w:line="239" w:lineRule="auto"/>
                                  <w:jc w:val="center"/>
                                  <w:rPr>
                                    <w:rFonts w:ascii="Arial Rounded MT Bold" w:hAnsi="Arial Rounded MT Bold" w:cs="Arial"/>
                                    <w:sz w:val="16"/>
                                    <w:szCs w:val="16"/>
                                  </w:rPr>
                                </w:pPr>
                              </w:p>
                            </w:txbxContent>
                          </v:textbox>
                        </v:roundrect>
                      </v:group>
                      <v:group id="Group 26" o:spid="_x0000_s1039" style="position:absolute;left:8486;top:5825;width:2227;height:635" coordorigin="10780,10951" coordsize="13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oundrect id="AutoShape 27" o:spid="_x0000_s1040" style="position:absolute;left:10780;top:10951;width:33;height:1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" filled="f" fillcolor="#00b050" insetpen="t">
                          <v:shadow color="#ccc"/>
                          <v:textbox inset="2.88pt,2.88pt,2.88pt,2.88pt">
                            <w:txbxContent>
                              <w:p w14:paraId="61B06388" w14:textId="77777777" w:rsidR="00D4140E" w:rsidRPr="00514809" w:rsidRDefault="00D4140E" w:rsidP="00513032">
                                <w:pPr>
                                  <w:widowControl w:val="0"/>
                                  <w:spacing w:line="239" w:lineRule="auto"/>
                                  <w:jc w:val="center"/>
                                  <w:rPr>
                                    <w:rFonts w:ascii="Arial Rounded MT Bold" w:hAnsi="Arial Rounded MT Bold" w:cs="Arial"/>
                                    <w:color w:val="000000"/>
                                    <w:sz w:val="16"/>
                                    <w:szCs w:val="16"/>
                                  </w:rPr>
                                </w:pPr>
                                <w:r w:rsidRPr="00514809">
                                  <w:rPr>
                                    <w:rFonts w:ascii="Arial Rounded MT Bold" w:hAnsi="Arial Rounded MT Bold" w:cs="Arial"/>
                                    <w:color w:val="000000"/>
                                    <w:sz w:val="16"/>
                                    <w:szCs w:val="16"/>
                                  </w:rPr>
                                  <w:t>06</w:t>
                                </w:r>
                              </w:p>
                            </w:txbxContent>
                          </v:textbox>
                        </v:roundrect>
                        <v:roundrect id="AutoShape 28" o:spid="_x0000_s1041" style="position:absolute;left:10816;top:10951;width:97;height:1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" filled="f" fillcolor="#00b050" insetpen="t">
                          <v:shadow color="#ccc"/>
                          <v:textbox inset="2.88pt,0,2.88pt,0">
                            <w:txbxContent>
                              <w:p w14:paraId="307955CC" w14:textId="77777777" w:rsidR="00D4140E" w:rsidRPr="00514809" w:rsidRDefault="00D4140E" w:rsidP="00513032">
                                <w:pPr>
                                  <w:widowControl w:val="0"/>
                                  <w:spacing w:before="0" w:after="0" w:line="237" w:lineRule="auto"/>
                                  <w:jc w:val="center"/>
                                  <w:rPr>
                                    <w:rFonts w:ascii="Arial Rounded MT Bold" w:hAnsi="Arial Rounded MT Bold" w:cs="Arial Rounded MT Bold"/>
                                    <w:color w:val="000000"/>
                                    <w:sz w:val="16"/>
                                    <w:szCs w:val="16"/>
                                  </w:rPr>
                                </w:pPr>
                                <w:r>
                                  <w:rPr>
                                    <w:rFonts w:ascii="Arial Rounded MT Bold" w:hAnsi="Arial Rounded MT Bold" w:cs="Arial Rounded MT Bold"/>
                                    <w:color w:val="000000"/>
                                    <w:sz w:val="16"/>
                                    <w:szCs w:val="16"/>
                                  </w:rPr>
                                  <w:t xml:space="preserve">Final Grid Code </w:t>
                                </w:r>
                                <w:r w:rsidRPr="00514809">
                                  <w:rPr>
                                    <w:rFonts w:ascii="Arial Rounded MT Bold" w:hAnsi="Arial Rounded MT Bold" w:cs="Arial Rounded MT Bold"/>
                                    <w:color w:val="000000"/>
                                    <w:sz w:val="16"/>
                                    <w:szCs w:val="16"/>
                                  </w:rPr>
                                  <w:t>Modification Report</w:t>
                                </w:r>
                              </w:p>
                              <w:p w14:paraId="39DD5019" w14:textId="77777777" w:rsidR="00D4140E" w:rsidRPr="00514809" w:rsidRDefault="00D4140E" w:rsidP="00513032">
                                <w:pPr>
                                  <w:widowControl w:val="0"/>
                                  <w:spacing w:before="0" w:after="0" w:line="239" w:lineRule="auto"/>
                                  <w:jc w:val="center"/>
                                  <w:rPr>
                                    <w:rFonts w:ascii="Arial Rounded MT Bold" w:hAnsi="Arial Rounded MT Bold" w:cs="Arial"/>
                                    <w:color w:val="000000"/>
                                    <w:sz w:val="16"/>
                                    <w:szCs w:val="16"/>
                                  </w:rPr>
                                </w:pPr>
                              </w:p>
                            </w:txbxContent>
                          </v:textbox>
                        </v:roundrect>
                      </v:group>
                      <v:group id="Group 19" o:spid="_x0000_s1042" style="position:absolute;left:8488;top:4441;width:2227;height:527" coordorigin="8506,4840" coordsize="2227,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oundrect id="AutoShape 21" o:spid="_x0000_s1043" style="position:absolute;left:8506;top:4840;width:553;height:52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" filled="f" fillcolor="#00b050" insetpen="t">
                          <v:shadow color="#ccc"/>
                          <v:textbox inset="2.88pt,2.88pt,2.88pt,2.88pt">
                            <w:txbxContent>
                              <w:p w14:paraId="663FBE13" w14:textId="77777777" w:rsidR="00D4140E" w:rsidRPr="000C616A" w:rsidRDefault="00D4140E"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04</w:t>
                                </w:r>
                              </w:p>
                            </w:txbxContent>
                          </v:textbox>
                        </v:roundrect>
                        <v:roundrect id="AutoShape 22" o:spid="_x0000_s1044" style="position:absolute;left:9109;top:4840;width:1624;height:52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" filled="f" fillcolor="#00b050" insetpen="t">
                          <v:shadow color="#ccc"/>
                          <v:textbox inset="0,0,0,0">
                            <w:txbxContent>
                              <w:p w14:paraId="5E3C1B74" w14:textId="77777777" w:rsidR="00D4140E" w:rsidRPr="000C616A" w:rsidRDefault="00D4140E" w:rsidP="00513032">
                                <w:pPr>
                                  <w:widowControl w:val="0"/>
                                  <w:spacing w:before="0" w:after="0" w:line="238"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Code Administrator</w:t>
                                </w:r>
                              </w:p>
                              <w:p w14:paraId="42F609EE" w14:textId="77777777" w:rsidR="00D4140E" w:rsidRPr="000C616A" w:rsidRDefault="00D4140E" w:rsidP="00513032">
                                <w:pPr>
                                  <w:widowControl w:val="0"/>
                                  <w:spacing w:before="0" w:after="0" w:line="238"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Consultation</w:t>
                                </w:r>
                              </w:p>
                            </w:txbxContent>
                          </v:textbox>
                        </v:roundrect>
                      </v:group>
                    </v:group>
                  </w:pict>
                </mc:Fallback>
              </mc:AlternateContent>
            </w:r>
          </w:p>
        </w:tc>
      </w:tr>
      <w:tr w:rsidR="006F19E3" w:rsidRPr="00EB32BB" w14:paraId="6AACBB55" w14:textId="77777777" w:rsidTr="00FC0ED7">
        <w:trPr>
          <w:trHeight w:val="79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7AE6443E" w14:textId="70639080" w:rsidR="00322144" w:rsidRDefault="006F19E3" w:rsidP="00322144">
            <w:pPr>
              <w:pStyle w:val="BodyText2"/>
              <w:ind w:left="113" w:right="113"/>
              <w:rPr>
                <w:rFonts w:cs="Arial"/>
                <w:i/>
                <w:color w:val="00B274"/>
                <w:sz w:val="24"/>
              </w:rPr>
            </w:pPr>
            <w:r w:rsidRPr="00973F1B">
              <w:rPr>
                <w:rFonts w:cs="Arial"/>
                <w:b/>
                <w:sz w:val="24"/>
              </w:rPr>
              <w:t>Purpose of Modification:</w:t>
            </w:r>
            <w:r w:rsidRPr="00973F1B">
              <w:rPr>
                <w:rFonts w:cs="Arial"/>
                <w:i/>
                <w:color w:val="00B274"/>
                <w:sz w:val="24"/>
              </w:rPr>
              <w:t xml:space="preserve"> </w:t>
            </w:r>
          </w:p>
          <w:p w14:paraId="15D629E6" w14:textId="6029446E" w:rsidR="00D12EE7" w:rsidRDefault="00DE4B0D" w:rsidP="00EB4DAF">
            <w:pPr>
              <w:pStyle w:val="BodyText2"/>
              <w:ind w:left="113" w:right="113"/>
              <w:jc w:val="both"/>
              <w:rPr>
                <w:rFonts w:cs="Arial"/>
                <w:sz w:val="24"/>
              </w:rPr>
            </w:pPr>
            <w:r w:rsidRPr="00DE4B0D">
              <w:rPr>
                <w:rFonts w:cs="Arial"/>
                <w:sz w:val="24"/>
              </w:rPr>
              <w:t xml:space="preserve">The current system </w:t>
            </w:r>
            <w:r w:rsidR="00B505ED">
              <w:rPr>
                <w:rFonts w:cs="Arial"/>
                <w:sz w:val="24"/>
              </w:rPr>
              <w:t>used by</w:t>
            </w:r>
            <w:r w:rsidRPr="00DE4B0D">
              <w:rPr>
                <w:rFonts w:cs="Arial"/>
                <w:sz w:val="24"/>
              </w:rPr>
              <w:t xml:space="preserve"> Generators </w:t>
            </w:r>
            <w:r w:rsidR="00B505ED">
              <w:rPr>
                <w:rFonts w:cs="Arial"/>
                <w:sz w:val="24"/>
              </w:rPr>
              <w:t xml:space="preserve">for </w:t>
            </w:r>
            <w:r w:rsidRPr="00DE4B0D">
              <w:rPr>
                <w:rFonts w:cs="Arial"/>
                <w:sz w:val="24"/>
              </w:rPr>
              <w:t xml:space="preserve">submitting </w:t>
            </w:r>
            <w:r w:rsidR="00B505ED">
              <w:rPr>
                <w:rFonts w:cs="Arial"/>
                <w:sz w:val="24"/>
              </w:rPr>
              <w:t xml:space="preserve">outage and </w:t>
            </w:r>
            <w:r w:rsidRPr="00DE4B0D">
              <w:rPr>
                <w:rFonts w:cs="Arial"/>
                <w:sz w:val="24"/>
              </w:rPr>
              <w:t xml:space="preserve">output useable </w:t>
            </w:r>
            <w:r w:rsidR="00B505ED">
              <w:rPr>
                <w:rFonts w:cs="Arial"/>
                <w:sz w:val="24"/>
              </w:rPr>
              <w:t xml:space="preserve">data is </w:t>
            </w:r>
            <w:r w:rsidRPr="00DE4B0D">
              <w:rPr>
                <w:rFonts w:cs="Arial"/>
                <w:sz w:val="24"/>
              </w:rPr>
              <w:t>called</w:t>
            </w:r>
            <w:r w:rsidR="002E491B">
              <w:t xml:space="preserve"> </w:t>
            </w:r>
            <w:r w:rsidR="002E491B" w:rsidRPr="002E491B">
              <w:rPr>
                <w:rFonts w:cs="Arial"/>
                <w:sz w:val="24"/>
              </w:rPr>
              <w:t>Transmission Outages Generator Availability</w:t>
            </w:r>
            <w:r w:rsidRPr="00DE4B0D">
              <w:rPr>
                <w:rFonts w:cs="Arial"/>
                <w:sz w:val="24"/>
              </w:rPr>
              <w:t xml:space="preserve"> </w:t>
            </w:r>
            <w:r w:rsidR="002E491B">
              <w:rPr>
                <w:rFonts w:cs="Arial"/>
                <w:sz w:val="24"/>
              </w:rPr>
              <w:t>(</w:t>
            </w:r>
            <w:r w:rsidRPr="00DE4B0D">
              <w:rPr>
                <w:rFonts w:cs="Arial"/>
                <w:sz w:val="24"/>
              </w:rPr>
              <w:t>TOGA</w:t>
            </w:r>
            <w:r w:rsidR="002E491B">
              <w:rPr>
                <w:rFonts w:cs="Arial"/>
                <w:sz w:val="24"/>
              </w:rPr>
              <w:t>)</w:t>
            </w:r>
            <w:r w:rsidR="00B505ED">
              <w:rPr>
                <w:rFonts w:cs="Arial"/>
                <w:sz w:val="24"/>
              </w:rPr>
              <w:t xml:space="preserve">. This system is currently </w:t>
            </w:r>
            <w:r w:rsidRPr="00DE4B0D">
              <w:rPr>
                <w:rFonts w:cs="Arial"/>
                <w:sz w:val="24"/>
              </w:rPr>
              <w:t xml:space="preserve">reaching the end of its life and </w:t>
            </w:r>
            <w:r w:rsidR="000810EE">
              <w:rPr>
                <w:rFonts w:cs="Arial"/>
                <w:sz w:val="24"/>
              </w:rPr>
              <w:t xml:space="preserve">is </w:t>
            </w:r>
            <w:r w:rsidR="00B505ED">
              <w:rPr>
                <w:rFonts w:cs="Arial"/>
                <w:sz w:val="24"/>
              </w:rPr>
              <w:t>soon to be</w:t>
            </w:r>
            <w:r w:rsidRPr="00DE4B0D">
              <w:rPr>
                <w:rFonts w:cs="Arial"/>
                <w:sz w:val="24"/>
              </w:rPr>
              <w:t xml:space="preserve"> decommissioned.</w:t>
            </w:r>
            <w:r w:rsidR="00B505ED">
              <w:rPr>
                <w:rFonts w:cs="Arial"/>
                <w:sz w:val="24"/>
              </w:rPr>
              <w:t xml:space="preserve">  F</w:t>
            </w:r>
            <w:r w:rsidRPr="00DE4B0D">
              <w:rPr>
                <w:rFonts w:cs="Arial"/>
                <w:sz w:val="24"/>
              </w:rPr>
              <w:t xml:space="preserve">eedback from industry work groups highlighted that </w:t>
            </w:r>
            <w:r w:rsidR="000354A0">
              <w:rPr>
                <w:rFonts w:cs="Arial"/>
                <w:sz w:val="24"/>
              </w:rPr>
              <w:t xml:space="preserve">Generators </w:t>
            </w:r>
            <w:r w:rsidRPr="00DE4B0D">
              <w:rPr>
                <w:rFonts w:cs="Arial"/>
                <w:sz w:val="24"/>
              </w:rPr>
              <w:t xml:space="preserve">no longer want to submit data to TOGA as they are already required to submit </w:t>
            </w:r>
            <w:r w:rsidR="000354A0">
              <w:rPr>
                <w:rFonts w:cs="Arial"/>
                <w:sz w:val="24"/>
              </w:rPr>
              <w:t>higher</w:t>
            </w:r>
            <w:r w:rsidRPr="00DE4B0D">
              <w:rPr>
                <w:rFonts w:cs="Arial"/>
                <w:sz w:val="24"/>
              </w:rPr>
              <w:t xml:space="preserve"> resolution data under </w:t>
            </w:r>
            <w:r w:rsidR="000354A0">
              <w:rPr>
                <w:rFonts w:cs="Arial"/>
                <w:sz w:val="24"/>
              </w:rPr>
              <w:t>the</w:t>
            </w:r>
            <w:r w:rsidR="002E491B">
              <w:t xml:space="preserve"> </w:t>
            </w:r>
            <w:r w:rsidR="002E491B" w:rsidRPr="002E491B">
              <w:rPr>
                <w:rFonts w:cs="Arial"/>
                <w:sz w:val="24"/>
              </w:rPr>
              <w:t>Regulation on Wholesale Energy Markets Integrity and Transparency</w:t>
            </w:r>
            <w:r w:rsidR="000354A0">
              <w:rPr>
                <w:rFonts w:cs="Arial"/>
                <w:sz w:val="24"/>
              </w:rPr>
              <w:t xml:space="preserve"> </w:t>
            </w:r>
            <w:r w:rsidR="002E491B">
              <w:rPr>
                <w:rFonts w:cs="Arial"/>
                <w:sz w:val="24"/>
              </w:rPr>
              <w:t>(</w:t>
            </w:r>
            <w:r w:rsidRPr="00DE4B0D">
              <w:rPr>
                <w:rFonts w:cs="Arial"/>
                <w:sz w:val="24"/>
              </w:rPr>
              <w:t>REMIT</w:t>
            </w:r>
            <w:r w:rsidR="002E491B">
              <w:rPr>
                <w:rFonts w:cs="Arial"/>
                <w:sz w:val="24"/>
              </w:rPr>
              <w:t>)</w:t>
            </w:r>
            <w:r w:rsidRPr="00DE4B0D">
              <w:rPr>
                <w:rFonts w:cs="Arial"/>
                <w:sz w:val="24"/>
              </w:rPr>
              <w:t xml:space="preserve"> obligations</w:t>
            </w:r>
            <w:r w:rsidR="000354A0">
              <w:rPr>
                <w:rFonts w:cs="Arial"/>
                <w:sz w:val="24"/>
              </w:rPr>
              <w:t>.  In adopting this approach</w:t>
            </w:r>
            <w:r w:rsidR="00D12EE7">
              <w:rPr>
                <w:rFonts w:cs="Arial"/>
                <w:sz w:val="24"/>
              </w:rPr>
              <w:t>,</w:t>
            </w:r>
            <w:r w:rsidR="000354A0">
              <w:rPr>
                <w:rFonts w:cs="Arial"/>
                <w:sz w:val="24"/>
              </w:rPr>
              <w:t xml:space="preserve"> it would</w:t>
            </w:r>
            <w:r w:rsidRPr="00DE4B0D">
              <w:rPr>
                <w:rFonts w:cs="Arial"/>
                <w:sz w:val="24"/>
              </w:rPr>
              <w:t xml:space="preserve"> avoid duplication, and </w:t>
            </w:r>
            <w:r w:rsidR="000354A0">
              <w:rPr>
                <w:rFonts w:cs="Arial"/>
                <w:sz w:val="24"/>
              </w:rPr>
              <w:t xml:space="preserve">prevent the need </w:t>
            </w:r>
            <w:r w:rsidR="000810EE">
              <w:rPr>
                <w:rFonts w:cs="Arial"/>
                <w:sz w:val="24"/>
              </w:rPr>
              <w:t xml:space="preserve">to </w:t>
            </w:r>
            <w:r w:rsidR="000354A0">
              <w:rPr>
                <w:rFonts w:cs="Arial"/>
                <w:sz w:val="24"/>
              </w:rPr>
              <w:t xml:space="preserve">use the existing </w:t>
            </w:r>
            <w:r w:rsidRPr="00DE4B0D">
              <w:rPr>
                <w:rFonts w:cs="Arial"/>
                <w:sz w:val="24"/>
              </w:rPr>
              <w:t xml:space="preserve">TOGA </w:t>
            </w:r>
            <w:r w:rsidR="000354A0">
              <w:rPr>
                <w:rFonts w:cs="Arial"/>
                <w:sz w:val="24"/>
              </w:rPr>
              <w:t xml:space="preserve">system which requires </w:t>
            </w:r>
            <w:r w:rsidRPr="00DE4B0D">
              <w:rPr>
                <w:rFonts w:cs="Arial"/>
                <w:sz w:val="24"/>
              </w:rPr>
              <w:t xml:space="preserve">submissions </w:t>
            </w:r>
            <w:r w:rsidR="000354A0">
              <w:rPr>
                <w:rFonts w:cs="Arial"/>
                <w:sz w:val="24"/>
              </w:rPr>
              <w:t xml:space="preserve">to only be </w:t>
            </w:r>
            <w:r w:rsidRPr="00DE4B0D">
              <w:rPr>
                <w:rFonts w:cs="Arial"/>
                <w:sz w:val="24"/>
              </w:rPr>
              <w:t>made once a day</w:t>
            </w:r>
            <w:r w:rsidR="000354A0">
              <w:rPr>
                <w:rFonts w:cs="Arial"/>
                <w:sz w:val="24"/>
              </w:rPr>
              <w:t xml:space="preserve">.  </w:t>
            </w:r>
          </w:p>
          <w:p w14:paraId="027B20B3" w14:textId="7FFB1286" w:rsidR="000810EE" w:rsidRDefault="000810EE" w:rsidP="00EB4DAF">
            <w:pPr>
              <w:pStyle w:val="BodyText2"/>
              <w:ind w:right="113"/>
              <w:jc w:val="both"/>
              <w:rPr>
                <w:rFonts w:cs="Arial"/>
                <w:sz w:val="24"/>
              </w:rPr>
            </w:pPr>
            <w:r>
              <w:rPr>
                <w:rFonts w:cs="Arial"/>
                <w:sz w:val="24"/>
              </w:rPr>
              <w:t xml:space="preserve">In view of the aging nature of the TOGA system, and the desire of the Generator community to move to the REMIT obligations, a project was established by </w:t>
            </w:r>
            <w:r w:rsidR="00DB7F34">
              <w:rPr>
                <w:rFonts w:cs="Arial"/>
                <w:sz w:val="24"/>
              </w:rPr>
              <w:t>National Grid</w:t>
            </w:r>
            <w:r>
              <w:rPr>
                <w:rFonts w:cs="Arial"/>
                <w:sz w:val="24"/>
              </w:rPr>
              <w:t xml:space="preserve"> </w:t>
            </w:r>
            <w:r w:rsidR="002E491B" w:rsidRPr="002E491B">
              <w:rPr>
                <w:rFonts w:cs="Arial"/>
                <w:sz w:val="24"/>
              </w:rPr>
              <w:t xml:space="preserve">Electricity System Operator </w:t>
            </w:r>
            <w:r w:rsidR="002E491B">
              <w:rPr>
                <w:rFonts w:cs="Arial"/>
                <w:sz w:val="24"/>
              </w:rPr>
              <w:t>(</w:t>
            </w:r>
            <w:r>
              <w:rPr>
                <w:rFonts w:cs="Arial"/>
                <w:sz w:val="24"/>
              </w:rPr>
              <w:t>ESO</w:t>
            </w:r>
            <w:r w:rsidR="002E491B">
              <w:rPr>
                <w:rFonts w:cs="Arial"/>
                <w:sz w:val="24"/>
              </w:rPr>
              <w:t>)</w:t>
            </w:r>
            <w:r>
              <w:rPr>
                <w:rFonts w:cs="Arial"/>
                <w:sz w:val="24"/>
              </w:rPr>
              <w:t xml:space="preserve"> </w:t>
            </w:r>
            <w:r w:rsidRPr="00710EE3">
              <w:rPr>
                <w:rFonts w:cs="Arial"/>
                <w:sz w:val="24"/>
              </w:rPr>
              <w:t>in 201</w:t>
            </w:r>
            <w:r w:rsidR="00EF2955" w:rsidRPr="00EB4DAF">
              <w:rPr>
                <w:rFonts w:cs="Arial"/>
                <w:sz w:val="24"/>
              </w:rPr>
              <w:t>7</w:t>
            </w:r>
            <w:r>
              <w:rPr>
                <w:rFonts w:cs="Arial"/>
                <w:sz w:val="24"/>
              </w:rPr>
              <w:t xml:space="preserve"> to see how these objectives could be achieved. </w:t>
            </w:r>
            <w:r w:rsidR="00EF2955">
              <w:rPr>
                <w:rFonts w:cs="Arial"/>
                <w:sz w:val="24"/>
              </w:rPr>
              <w:t xml:space="preserve"> This has been followed by subsequent discussions and engagement with the wider Generator community.</w:t>
            </w:r>
          </w:p>
          <w:p w14:paraId="7BC59C00" w14:textId="5EA8FC0A" w:rsidR="00196B22" w:rsidRDefault="000810EE" w:rsidP="00EB4DAF">
            <w:pPr>
              <w:pStyle w:val="BodyText2"/>
              <w:ind w:right="113"/>
              <w:jc w:val="both"/>
              <w:rPr>
                <w:rFonts w:cs="Arial"/>
                <w:sz w:val="24"/>
              </w:rPr>
            </w:pPr>
            <w:r>
              <w:rPr>
                <w:rFonts w:cs="Arial"/>
                <w:sz w:val="24"/>
              </w:rPr>
              <w:t>The Larger Generators</w:t>
            </w:r>
            <w:r w:rsidR="00EF2955">
              <w:rPr>
                <w:rFonts w:cs="Arial"/>
                <w:sz w:val="24"/>
              </w:rPr>
              <w:t xml:space="preserve"> </w:t>
            </w:r>
            <w:r>
              <w:rPr>
                <w:rFonts w:cs="Arial"/>
                <w:sz w:val="24"/>
              </w:rPr>
              <w:t>alre</w:t>
            </w:r>
            <w:r w:rsidR="00EF2955">
              <w:rPr>
                <w:rFonts w:cs="Arial"/>
                <w:sz w:val="24"/>
              </w:rPr>
              <w:t>ady use REMIT though they also need to submit data under TOGA as well</w:t>
            </w:r>
            <w:r w:rsidR="00196B22">
              <w:rPr>
                <w:rFonts w:cs="Arial"/>
                <w:sz w:val="24"/>
              </w:rPr>
              <w:t xml:space="preserve"> to ensure they comply with the current requirements of </w:t>
            </w:r>
            <w:r w:rsidR="002E491B">
              <w:rPr>
                <w:rFonts w:cs="Arial"/>
                <w:sz w:val="24"/>
              </w:rPr>
              <w:t>Grid Code Operational Code 2 (</w:t>
            </w:r>
            <w:r w:rsidR="00196B22">
              <w:rPr>
                <w:rFonts w:cs="Arial"/>
                <w:sz w:val="24"/>
              </w:rPr>
              <w:t>OC2</w:t>
            </w:r>
            <w:r w:rsidR="002E491B">
              <w:rPr>
                <w:rFonts w:cs="Arial"/>
                <w:sz w:val="24"/>
              </w:rPr>
              <w:t>)</w:t>
            </w:r>
            <w:r w:rsidR="00EF2955">
              <w:rPr>
                <w:rFonts w:cs="Arial"/>
                <w:sz w:val="24"/>
              </w:rPr>
              <w:t xml:space="preserve">. </w:t>
            </w:r>
            <w:r w:rsidR="00196B22">
              <w:rPr>
                <w:rFonts w:cs="Arial"/>
                <w:sz w:val="24"/>
              </w:rPr>
              <w:t xml:space="preserve"> There are still however </w:t>
            </w:r>
            <w:proofErr w:type="gramStart"/>
            <w:r w:rsidR="00196B22">
              <w:rPr>
                <w:rFonts w:cs="Arial"/>
                <w:sz w:val="24"/>
              </w:rPr>
              <w:t>a number of</w:t>
            </w:r>
            <w:proofErr w:type="gramEnd"/>
            <w:r w:rsidR="00196B22">
              <w:rPr>
                <w:rFonts w:cs="Arial"/>
                <w:sz w:val="24"/>
              </w:rPr>
              <w:t xml:space="preserve"> </w:t>
            </w:r>
            <w:r w:rsidR="004F497E">
              <w:rPr>
                <w:rFonts w:cs="Arial"/>
                <w:sz w:val="24"/>
              </w:rPr>
              <w:t xml:space="preserve">Smaller </w:t>
            </w:r>
            <w:r w:rsidR="00196B22">
              <w:rPr>
                <w:rFonts w:cs="Arial"/>
                <w:sz w:val="24"/>
              </w:rPr>
              <w:t>Generators who submit OC2 data via TOGA alone and are not yet using the REMIT system.</w:t>
            </w:r>
          </w:p>
          <w:p w14:paraId="0EAFD203" w14:textId="0F685FDB" w:rsidR="00E70D8B" w:rsidRDefault="00196B22" w:rsidP="00EB4DAF">
            <w:pPr>
              <w:pStyle w:val="BodyText2"/>
              <w:ind w:right="113"/>
              <w:jc w:val="both"/>
              <w:rPr>
                <w:rFonts w:cs="Arial"/>
                <w:sz w:val="24"/>
              </w:rPr>
            </w:pPr>
            <w:r>
              <w:rPr>
                <w:rFonts w:cs="Arial"/>
                <w:sz w:val="24"/>
              </w:rPr>
              <w:t>With the desire of the Generator community to move toward</w:t>
            </w:r>
            <w:r w:rsidR="000E2DD0">
              <w:rPr>
                <w:rFonts w:cs="Arial"/>
                <w:sz w:val="24"/>
              </w:rPr>
              <w:t>s REMIT</w:t>
            </w:r>
            <w:r w:rsidR="00E70D8B">
              <w:rPr>
                <w:rFonts w:cs="Arial"/>
                <w:sz w:val="24"/>
              </w:rPr>
              <w:t>,</w:t>
            </w:r>
            <w:r w:rsidR="000E2DD0">
              <w:rPr>
                <w:rFonts w:cs="Arial"/>
                <w:sz w:val="24"/>
              </w:rPr>
              <w:t xml:space="preserve"> the</w:t>
            </w:r>
            <w:r>
              <w:rPr>
                <w:rFonts w:cs="Arial"/>
                <w:sz w:val="24"/>
              </w:rPr>
              <w:t xml:space="preserve"> </w:t>
            </w:r>
            <w:r w:rsidR="000E2DD0">
              <w:rPr>
                <w:rFonts w:cs="Arial"/>
                <w:sz w:val="24"/>
              </w:rPr>
              <w:t>obligations</w:t>
            </w:r>
            <w:r w:rsidR="00E70D8B">
              <w:rPr>
                <w:rFonts w:cs="Arial"/>
                <w:sz w:val="24"/>
              </w:rPr>
              <w:t xml:space="preserve"> under OC2 require some rationalisation as the data required under REMIT is slightly different to that under TOGA.  The current OC2 data would therefore require some streamlining to ensure the submitted REMIT data would be compliant with the requirements of OC2. For those Generators who still supply data via TOGA, then any change to OC2 would still mean that they are submitting data which is compliant with the requirements of OC2 whilst the advantage is that </w:t>
            </w:r>
            <w:r w:rsidR="00E70D8B">
              <w:rPr>
                <w:rFonts w:cs="Arial"/>
                <w:sz w:val="24"/>
              </w:rPr>
              <w:lastRenderedPageBreak/>
              <w:t>any Generator who submits data via REMIT and TOGA would, once the proposed changes have been made to OC2</w:t>
            </w:r>
            <w:r w:rsidR="00BB37CD">
              <w:rPr>
                <w:rFonts w:cs="Arial"/>
                <w:sz w:val="24"/>
              </w:rPr>
              <w:t>,</w:t>
            </w:r>
            <w:r w:rsidR="00E70D8B">
              <w:rPr>
                <w:rFonts w:cs="Arial"/>
                <w:sz w:val="24"/>
              </w:rPr>
              <w:t xml:space="preserve"> only need to supply data via REMIT.   </w:t>
            </w:r>
          </w:p>
          <w:p w14:paraId="72517B86" w14:textId="6A582BE4" w:rsidR="00903BEB" w:rsidRDefault="00E70D8B" w:rsidP="00D4140E">
            <w:pPr>
              <w:pStyle w:val="BodyText2"/>
              <w:ind w:right="113"/>
              <w:jc w:val="both"/>
              <w:rPr>
                <w:rFonts w:cs="Arial"/>
                <w:sz w:val="24"/>
              </w:rPr>
            </w:pPr>
            <w:r>
              <w:rPr>
                <w:rFonts w:cs="Arial"/>
                <w:sz w:val="24"/>
              </w:rPr>
              <w:t xml:space="preserve">As a separate piece of work, National Grid ESO are working with the Generator community to decommission the </w:t>
            </w:r>
            <w:r w:rsidR="00903BEB">
              <w:rPr>
                <w:rFonts w:cs="Arial"/>
                <w:sz w:val="24"/>
              </w:rPr>
              <w:t xml:space="preserve">TOGA platform. In the main, the impact of this is already being managed as </w:t>
            </w:r>
            <w:proofErr w:type="gramStart"/>
            <w:r w:rsidR="00903BEB">
              <w:rPr>
                <w:rFonts w:cs="Arial"/>
                <w:sz w:val="24"/>
              </w:rPr>
              <w:t>the majority of</w:t>
            </w:r>
            <w:proofErr w:type="gramEnd"/>
            <w:r w:rsidR="00903BEB">
              <w:rPr>
                <w:rFonts w:cs="Arial"/>
                <w:sz w:val="24"/>
              </w:rPr>
              <w:t xml:space="preserve"> Generators already submit their data through REMIT.  For those Generators who still use TOGA</w:t>
            </w:r>
            <w:r w:rsidR="00302EAD">
              <w:rPr>
                <w:rFonts w:cs="Arial"/>
                <w:sz w:val="24"/>
              </w:rPr>
              <w:t>,</w:t>
            </w:r>
            <w:r w:rsidR="00903BEB">
              <w:rPr>
                <w:rFonts w:cs="Arial"/>
                <w:sz w:val="24"/>
              </w:rPr>
              <w:t xml:space="preserve"> National Grid ESO</w:t>
            </w:r>
            <w:r w:rsidR="007C0964">
              <w:rPr>
                <w:rFonts w:cs="Arial"/>
                <w:sz w:val="24"/>
              </w:rPr>
              <w:t xml:space="preserve"> </w:t>
            </w:r>
            <w:r w:rsidR="00DE4B0D" w:rsidRPr="00DE4B0D">
              <w:rPr>
                <w:rFonts w:cs="Arial"/>
                <w:sz w:val="24"/>
              </w:rPr>
              <w:t xml:space="preserve">will help guide new users to REMIT as we would during any system change or upgrade. </w:t>
            </w:r>
          </w:p>
          <w:p w14:paraId="7AB8673A" w14:textId="70242113" w:rsidR="00903BEB" w:rsidRDefault="00903BEB" w:rsidP="00EB4DAF">
            <w:pPr>
              <w:pStyle w:val="BodyText2"/>
              <w:ind w:right="113"/>
              <w:rPr>
                <w:rFonts w:cs="Arial"/>
                <w:sz w:val="24"/>
              </w:rPr>
            </w:pPr>
            <w:r>
              <w:rPr>
                <w:rFonts w:cs="Arial"/>
                <w:sz w:val="24"/>
              </w:rPr>
              <w:t>So far as the proposed Grid Code change to OC2 is concerned, the cost impact to the Generator community is negligible as OC2 will be streamlined so that Generators who currently submit data via REMIT will no longer have to submit data via TOGA and for those Generators who submit data via TOGA</w:t>
            </w:r>
            <w:r w:rsidR="002F7839">
              <w:rPr>
                <w:rFonts w:cs="Arial"/>
                <w:sz w:val="24"/>
              </w:rPr>
              <w:t>,</w:t>
            </w:r>
            <w:r>
              <w:rPr>
                <w:rFonts w:cs="Arial"/>
                <w:sz w:val="24"/>
              </w:rPr>
              <w:t xml:space="preserve"> they would st</w:t>
            </w:r>
            <w:r w:rsidR="00BB37CD">
              <w:rPr>
                <w:rFonts w:cs="Arial"/>
                <w:sz w:val="24"/>
              </w:rPr>
              <w:t>ill be compliant with OC2, even</w:t>
            </w:r>
            <w:r>
              <w:rPr>
                <w:rFonts w:cs="Arial"/>
                <w:sz w:val="24"/>
              </w:rPr>
              <w:t xml:space="preserve"> when they eventually transfer to the REMIT platform.  </w:t>
            </w:r>
          </w:p>
          <w:p w14:paraId="0841DD03" w14:textId="4DEDA0BC" w:rsidR="00DE4B0D" w:rsidRPr="00DE4B0D" w:rsidRDefault="00DE4B0D" w:rsidP="00EB4DAF">
            <w:pPr>
              <w:pStyle w:val="BodyText2"/>
              <w:ind w:right="113"/>
              <w:rPr>
                <w:rFonts w:cs="Arial"/>
                <w:sz w:val="24"/>
              </w:rPr>
            </w:pPr>
            <w:r w:rsidRPr="00DE4B0D">
              <w:rPr>
                <w:rFonts w:cs="Arial"/>
                <w:sz w:val="24"/>
              </w:rPr>
              <w:t xml:space="preserve">Submitting REMIT data </w:t>
            </w:r>
            <w:r w:rsidR="00903BEB">
              <w:rPr>
                <w:rFonts w:cs="Arial"/>
                <w:sz w:val="24"/>
              </w:rPr>
              <w:t xml:space="preserve">also </w:t>
            </w:r>
            <w:r w:rsidRPr="00DE4B0D">
              <w:rPr>
                <w:rFonts w:cs="Arial"/>
                <w:sz w:val="24"/>
              </w:rPr>
              <w:t xml:space="preserve">has benefits and can be </w:t>
            </w:r>
            <w:r w:rsidR="00903BEB">
              <w:rPr>
                <w:rFonts w:cs="Arial"/>
                <w:sz w:val="24"/>
              </w:rPr>
              <w:t>achieved</w:t>
            </w:r>
            <w:r w:rsidRPr="00DE4B0D">
              <w:rPr>
                <w:rFonts w:cs="Arial"/>
                <w:sz w:val="24"/>
              </w:rPr>
              <w:t xml:space="preserve"> manually or through either</w:t>
            </w:r>
            <w:r w:rsidR="007C0964" w:rsidRPr="0032357B">
              <w:t xml:space="preserve"> </w:t>
            </w:r>
            <w:r w:rsidR="007C0964" w:rsidRPr="00402587">
              <w:rPr>
                <w:sz w:val="24"/>
              </w:rPr>
              <w:t>File Transfer Protocol</w:t>
            </w:r>
            <w:r w:rsidRPr="00402587">
              <w:rPr>
                <w:rFonts w:cs="Arial"/>
                <w:sz w:val="24"/>
              </w:rPr>
              <w:t xml:space="preserve"> </w:t>
            </w:r>
            <w:r w:rsidR="007C0964" w:rsidRPr="00402587">
              <w:rPr>
                <w:rFonts w:cs="Arial"/>
                <w:sz w:val="24"/>
              </w:rPr>
              <w:t>(</w:t>
            </w:r>
            <w:r w:rsidRPr="00402587">
              <w:rPr>
                <w:rFonts w:cs="Arial"/>
                <w:sz w:val="24"/>
              </w:rPr>
              <w:t>FTP</w:t>
            </w:r>
            <w:r w:rsidR="007C0964" w:rsidRPr="00402587">
              <w:rPr>
                <w:rFonts w:cs="Arial"/>
                <w:sz w:val="24"/>
              </w:rPr>
              <w:t>)</w:t>
            </w:r>
            <w:r w:rsidRPr="00402587">
              <w:rPr>
                <w:rFonts w:cs="Arial"/>
                <w:sz w:val="24"/>
              </w:rPr>
              <w:t xml:space="preserve"> or</w:t>
            </w:r>
            <w:r w:rsidR="007C0964" w:rsidRPr="00402587">
              <w:rPr>
                <w:sz w:val="24"/>
              </w:rPr>
              <w:t xml:space="preserve"> </w:t>
            </w:r>
            <w:r w:rsidR="007C0964" w:rsidRPr="00402587">
              <w:rPr>
                <w:rFonts w:cs="Arial"/>
                <w:sz w:val="24"/>
              </w:rPr>
              <w:t>Application programming interface</w:t>
            </w:r>
            <w:r w:rsidRPr="00402587">
              <w:rPr>
                <w:rFonts w:cs="Arial"/>
                <w:sz w:val="24"/>
              </w:rPr>
              <w:t xml:space="preserve"> </w:t>
            </w:r>
            <w:r w:rsidR="007C0964" w:rsidRPr="00402587">
              <w:rPr>
                <w:rFonts w:cs="Arial"/>
                <w:sz w:val="24"/>
              </w:rPr>
              <w:t>(</w:t>
            </w:r>
            <w:r w:rsidRPr="00402587">
              <w:rPr>
                <w:rFonts w:cs="Arial"/>
                <w:sz w:val="24"/>
              </w:rPr>
              <w:t>API</w:t>
            </w:r>
            <w:r w:rsidR="007C0964" w:rsidRPr="00402587">
              <w:rPr>
                <w:rFonts w:cs="Arial"/>
                <w:sz w:val="24"/>
              </w:rPr>
              <w:t>)</w:t>
            </w:r>
            <w:r w:rsidRPr="00402587">
              <w:rPr>
                <w:rFonts w:cs="Arial"/>
                <w:sz w:val="24"/>
              </w:rPr>
              <w:t>.</w:t>
            </w:r>
          </w:p>
          <w:p w14:paraId="61C87E53" w14:textId="3231FC1F" w:rsidR="00DE4B0D" w:rsidRPr="00DE4B0D" w:rsidRDefault="00DE4B0D" w:rsidP="00DE4B0D">
            <w:pPr>
              <w:pStyle w:val="BodyText2"/>
              <w:ind w:left="113" w:right="113"/>
              <w:rPr>
                <w:rFonts w:cs="Arial"/>
                <w:sz w:val="24"/>
              </w:rPr>
            </w:pPr>
            <w:r w:rsidRPr="00DE4B0D">
              <w:rPr>
                <w:rFonts w:cs="Arial"/>
                <w:sz w:val="24"/>
              </w:rPr>
              <w:t xml:space="preserve">A few sections of the Grid Code </w:t>
            </w:r>
            <w:r w:rsidR="00903BEB">
              <w:rPr>
                <w:rFonts w:cs="Arial"/>
                <w:sz w:val="24"/>
              </w:rPr>
              <w:t xml:space="preserve">also </w:t>
            </w:r>
            <w:r w:rsidRPr="00DE4B0D">
              <w:rPr>
                <w:rFonts w:cs="Arial"/>
                <w:sz w:val="24"/>
              </w:rPr>
              <w:t>need to be revised to allow for this as this is a single st</w:t>
            </w:r>
            <w:r w:rsidR="00903BEB">
              <w:rPr>
                <w:rFonts w:cs="Arial"/>
                <w:sz w:val="24"/>
              </w:rPr>
              <w:t>r</w:t>
            </w:r>
            <w:r w:rsidRPr="00DE4B0D">
              <w:rPr>
                <w:rFonts w:cs="Arial"/>
                <w:sz w:val="24"/>
              </w:rPr>
              <w:t>eam of data</w:t>
            </w:r>
            <w:r w:rsidR="00BB37CD">
              <w:rPr>
                <w:rFonts w:cs="Arial"/>
                <w:sz w:val="24"/>
              </w:rPr>
              <w:t>,</w:t>
            </w:r>
            <w:r w:rsidRPr="00DE4B0D">
              <w:rPr>
                <w:rFonts w:cs="Arial"/>
                <w:sz w:val="24"/>
              </w:rPr>
              <w:t xml:space="preserve"> so all the time related parts surrounding daily, weekly and yearly submissions can be removed along with the zonal margin section which is no longer used and </w:t>
            </w:r>
            <w:r w:rsidR="00903BEB">
              <w:rPr>
                <w:rFonts w:cs="Arial"/>
                <w:sz w:val="24"/>
              </w:rPr>
              <w:t xml:space="preserve">associated </w:t>
            </w:r>
            <w:r w:rsidRPr="00DE4B0D">
              <w:rPr>
                <w:rFonts w:cs="Arial"/>
                <w:sz w:val="24"/>
              </w:rPr>
              <w:t>text changes to allow for the automation of the</w:t>
            </w:r>
            <w:r w:rsidR="007C0964">
              <w:t xml:space="preserve"> </w:t>
            </w:r>
            <w:r w:rsidR="007C0964" w:rsidRPr="007C0964">
              <w:rPr>
                <w:rFonts w:cs="Arial"/>
                <w:sz w:val="24"/>
              </w:rPr>
              <w:t>Negative Reserve Active Power Margin</w:t>
            </w:r>
            <w:r w:rsidRPr="00DE4B0D">
              <w:rPr>
                <w:rFonts w:cs="Arial"/>
                <w:sz w:val="24"/>
              </w:rPr>
              <w:t xml:space="preserve"> </w:t>
            </w:r>
            <w:r w:rsidR="007C0964">
              <w:rPr>
                <w:rFonts w:cs="Arial"/>
                <w:sz w:val="24"/>
              </w:rPr>
              <w:t>(</w:t>
            </w:r>
            <w:r w:rsidRPr="00DE4B0D">
              <w:rPr>
                <w:rFonts w:cs="Arial"/>
                <w:sz w:val="24"/>
              </w:rPr>
              <w:t>NRAPM</w:t>
            </w:r>
            <w:r w:rsidR="007C0964">
              <w:rPr>
                <w:rFonts w:cs="Arial"/>
                <w:sz w:val="24"/>
              </w:rPr>
              <w:t>)</w:t>
            </w:r>
            <w:r w:rsidRPr="00DE4B0D">
              <w:rPr>
                <w:rFonts w:cs="Arial"/>
                <w:sz w:val="24"/>
              </w:rPr>
              <w:t xml:space="preserve"> and </w:t>
            </w:r>
            <w:r w:rsidR="00C41FDD" w:rsidRPr="000F0224">
              <w:rPr>
                <w:sz w:val="24"/>
              </w:rPr>
              <w:t>Operational Planning Margin Requirement</w:t>
            </w:r>
            <w:r w:rsidR="00C41FDD" w:rsidRPr="005055B1">
              <w:rPr>
                <w:sz w:val="24"/>
              </w:rPr>
              <w:t xml:space="preserve"> </w:t>
            </w:r>
            <w:r w:rsidR="00C41FDD">
              <w:rPr>
                <w:sz w:val="24"/>
              </w:rPr>
              <w:t>(</w:t>
            </w:r>
            <w:r w:rsidRPr="00DE4B0D">
              <w:rPr>
                <w:rFonts w:cs="Arial"/>
                <w:sz w:val="24"/>
              </w:rPr>
              <w:t>OPMR</w:t>
            </w:r>
            <w:r w:rsidR="00C41FDD">
              <w:rPr>
                <w:rFonts w:cs="Arial"/>
                <w:sz w:val="24"/>
              </w:rPr>
              <w:t>)</w:t>
            </w:r>
            <w:r w:rsidRPr="00DE4B0D">
              <w:rPr>
                <w:rFonts w:cs="Arial"/>
                <w:sz w:val="24"/>
              </w:rPr>
              <w:t xml:space="preserve"> processes.</w:t>
            </w:r>
          </w:p>
          <w:p w14:paraId="4A1A3694" w14:textId="63A325DE" w:rsidR="00DE4B0D" w:rsidRPr="00973F1B" w:rsidRDefault="00DE4B0D" w:rsidP="00DE4B0D">
            <w:pPr>
              <w:pStyle w:val="BodyText2"/>
              <w:ind w:left="113" w:right="113"/>
              <w:rPr>
                <w:rFonts w:cs="Arial"/>
                <w:i/>
                <w:color w:val="00B274"/>
                <w:sz w:val="24"/>
              </w:rPr>
            </w:pPr>
            <w:r w:rsidRPr="00DE4B0D">
              <w:rPr>
                <w:rFonts w:cs="Arial"/>
                <w:sz w:val="24"/>
              </w:rPr>
              <w:t>This will lead to savings by removing duplication and improved data quality on which calculations of Margin and Surplus will be made and reported to industry.</w:t>
            </w:r>
          </w:p>
        </w:tc>
      </w:tr>
      <w:tr w:rsidR="006F19E3" w:rsidRPr="00EB32BB" w14:paraId="35BA9B62"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7F9B9779" w14:textId="77777777" w:rsidR="006F19E3" w:rsidRPr="00973F1B" w:rsidRDefault="006913ED" w:rsidP="006F19E3">
            <w:pPr>
              <w:ind w:firstLine="9"/>
              <w:jc w:val="center"/>
              <w:rPr>
                <w:rFonts w:cs="Arial"/>
                <w:sz w:val="24"/>
              </w:rPr>
            </w:pPr>
            <w:r>
              <w:rPr>
                <w:rFonts w:cs="Arial"/>
                <w:noProof/>
                <w:sz w:val="24"/>
                <w:lang w:val="en-US" w:eastAsia="en-US"/>
              </w:rPr>
              <w:lastRenderedPageBreak/>
              <w:drawing>
                <wp:inline distT="0" distB="0" distL="0" distR="0" wp14:anchorId="73BED80B" wp14:editId="7B731BF3">
                  <wp:extent cx="466725" cy="466725"/>
                  <wp:effectExtent l="0" t="0" r="0" b="0"/>
                  <wp:docPr id="1"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0F0EF6DE" w14:textId="77777777" w:rsidR="006F19E3" w:rsidRPr="00897078" w:rsidRDefault="006F19E3" w:rsidP="00897078">
            <w:pPr>
              <w:pStyle w:val="BodyText3"/>
              <w:ind w:left="113" w:right="113"/>
              <w:rPr>
                <w:rFonts w:cs="Arial"/>
                <w:b/>
                <w:i/>
                <w:color w:val="00B274"/>
                <w:szCs w:val="24"/>
              </w:rPr>
            </w:pPr>
            <w:r w:rsidRPr="00973F1B">
              <w:rPr>
                <w:b/>
                <w:szCs w:val="24"/>
              </w:rPr>
              <w:t>The Proposer recommends that this modification should be:</w:t>
            </w:r>
            <w:r w:rsidRPr="00973F1B">
              <w:rPr>
                <w:rFonts w:cs="Arial"/>
                <w:szCs w:val="24"/>
              </w:rPr>
              <w:t xml:space="preserve"> </w:t>
            </w:r>
            <w:r w:rsidR="007C66C5" w:rsidRPr="00973F1B">
              <w:rPr>
                <w:rFonts w:cs="Arial"/>
                <w:b/>
                <w:i/>
                <w:color w:val="00B274"/>
                <w:szCs w:val="24"/>
              </w:rPr>
              <w:t xml:space="preserve"> </w:t>
            </w:r>
          </w:p>
          <w:p w14:paraId="795CDA10" w14:textId="42A20781" w:rsidR="00BD7934" w:rsidRDefault="00A310AB" w:rsidP="00BD7934">
            <w:pPr>
              <w:pStyle w:val="BodyText3"/>
              <w:numPr>
                <w:ilvl w:val="0"/>
                <w:numId w:val="32"/>
              </w:numPr>
              <w:ind w:right="113"/>
              <w:rPr>
                <w:rFonts w:cs="Arial"/>
                <w:szCs w:val="24"/>
              </w:rPr>
            </w:pPr>
            <w:r w:rsidRPr="00191ECF">
              <w:rPr>
                <w:rFonts w:cs="Arial"/>
                <w:szCs w:val="24"/>
              </w:rPr>
              <w:t>Assess</w:t>
            </w:r>
            <w:r w:rsidR="00FB0032" w:rsidRPr="00191ECF">
              <w:rPr>
                <w:rFonts w:cs="Arial"/>
                <w:szCs w:val="24"/>
              </w:rPr>
              <w:t>ment</w:t>
            </w:r>
            <w:r w:rsidRPr="00191ECF">
              <w:rPr>
                <w:rFonts w:cs="Arial"/>
                <w:szCs w:val="24"/>
              </w:rPr>
              <w:t xml:space="preserve"> by </w:t>
            </w:r>
            <w:r w:rsidR="00A2090C">
              <w:rPr>
                <w:rFonts w:cs="Arial"/>
                <w:szCs w:val="24"/>
              </w:rPr>
              <w:t>P</w:t>
            </w:r>
            <w:r w:rsidRPr="00191ECF">
              <w:rPr>
                <w:rFonts w:cs="Arial"/>
                <w:szCs w:val="24"/>
              </w:rPr>
              <w:t>anel</w:t>
            </w:r>
          </w:p>
          <w:p w14:paraId="10175331" w14:textId="0741EC0A" w:rsidR="005C441F" w:rsidRPr="00973F1B" w:rsidRDefault="00BD7934" w:rsidP="00BD7934">
            <w:pPr>
              <w:pStyle w:val="BodyText3"/>
              <w:numPr>
                <w:ilvl w:val="0"/>
                <w:numId w:val="32"/>
              </w:numPr>
              <w:ind w:right="113"/>
              <w:rPr>
                <w:rFonts w:cs="Arial"/>
                <w:szCs w:val="24"/>
              </w:rPr>
            </w:pPr>
            <w:r>
              <w:rPr>
                <w:rFonts w:cs="Arial"/>
                <w:szCs w:val="24"/>
              </w:rPr>
              <w:t>P</w:t>
            </w:r>
            <w:r w:rsidR="004146B9" w:rsidRPr="00191ECF">
              <w:rPr>
                <w:rFonts w:cs="Arial"/>
                <w:szCs w:val="24"/>
              </w:rPr>
              <w:t>roceed</w:t>
            </w:r>
            <w:r w:rsidR="004146B9">
              <w:rPr>
                <w:rFonts w:cs="Arial"/>
                <w:szCs w:val="24"/>
              </w:rPr>
              <w:t xml:space="preserve"> to consultation</w:t>
            </w:r>
          </w:p>
          <w:p w14:paraId="69DF472E" w14:textId="4C97E244" w:rsidR="006F19E3" w:rsidRPr="00973F1B" w:rsidRDefault="006F19E3" w:rsidP="008A3D3D">
            <w:pPr>
              <w:pStyle w:val="BodyText3"/>
              <w:ind w:left="113" w:right="113"/>
              <w:rPr>
                <w:rFonts w:cs="Arial"/>
                <w:szCs w:val="24"/>
              </w:rPr>
            </w:pPr>
            <w:r w:rsidRPr="00973F1B">
              <w:rPr>
                <w:rFonts w:cs="Arial"/>
                <w:szCs w:val="24"/>
              </w:rPr>
              <w:t>This modific</w:t>
            </w:r>
            <w:r w:rsidR="000B5CFC" w:rsidRPr="00973F1B">
              <w:rPr>
                <w:rFonts w:cs="Arial"/>
                <w:szCs w:val="24"/>
              </w:rPr>
              <w:t xml:space="preserve">ation </w:t>
            </w:r>
            <w:r w:rsidR="00332307" w:rsidRPr="00973F1B">
              <w:rPr>
                <w:rFonts w:cs="Arial"/>
                <w:szCs w:val="24"/>
              </w:rPr>
              <w:t xml:space="preserve">was raised </w:t>
            </w:r>
            <w:r w:rsidR="00BB37CD">
              <w:rPr>
                <w:rFonts w:cs="Arial"/>
                <w:szCs w:val="24"/>
              </w:rPr>
              <w:t>1</w:t>
            </w:r>
            <w:r w:rsidR="00DB7F34">
              <w:rPr>
                <w:rFonts w:cs="Arial"/>
                <w:szCs w:val="24"/>
              </w:rPr>
              <w:t>3</w:t>
            </w:r>
            <w:r w:rsidR="00ED4694" w:rsidRPr="000C741C">
              <w:rPr>
                <w:rFonts w:cs="Arial"/>
                <w:szCs w:val="24"/>
              </w:rPr>
              <w:t xml:space="preserve"> </w:t>
            </w:r>
            <w:r w:rsidR="00BB37CD">
              <w:rPr>
                <w:rFonts w:cs="Arial"/>
                <w:szCs w:val="24"/>
              </w:rPr>
              <w:t>August</w:t>
            </w:r>
            <w:r w:rsidR="00332307" w:rsidRPr="000C741C">
              <w:rPr>
                <w:rFonts w:cs="Arial"/>
                <w:szCs w:val="24"/>
              </w:rPr>
              <w:t xml:space="preserve"> </w:t>
            </w:r>
            <w:r w:rsidR="00897078" w:rsidRPr="000C741C">
              <w:rPr>
                <w:rFonts w:cs="Arial"/>
                <w:szCs w:val="24"/>
              </w:rPr>
              <w:t>2019</w:t>
            </w:r>
            <w:r w:rsidR="00332307" w:rsidRPr="000C741C">
              <w:rPr>
                <w:rFonts w:cs="Arial"/>
                <w:szCs w:val="24"/>
              </w:rPr>
              <w:t xml:space="preserve"> </w:t>
            </w:r>
            <w:r w:rsidR="008A3D3D" w:rsidRPr="000C741C">
              <w:rPr>
                <w:rFonts w:cs="Arial"/>
                <w:szCs w:val="24"/>
              </w:rPr>
              <w:t xml:space="preserve">and </w:t>
            </w:r>
            <w:r w:rsidR="000B5CFC" w:rsidRPr="000C741C">
              <w:rPr>
                <w:rFonts w:cs="Arial"/>
                <w:szCs w:val="24"/>
              </w:rPr>
              <w:t>will be presented by the P</w:t>
            </w:r>
            <w:r w:rsidRPr="000C741C">
              <w:rPr>
                <w:rFonts w:cs="Arial"/>
                <w:szCs w:val="24"/>
              </w:rPr>
              <w:t>ropose</w:t>
            </w:r>
            <w:r w:rsidR="000B5CFC" w:rsidRPr="000C741C">
              <w:rPr>
                <w:rFonts w:cs="Arial"/>
                <w:szCs w:val="24"/>
              </w:rPr>
              <w:t>r to the P</w:t>
            </w:r>
            <w:r w:rsidR="008A3D3D" w:rsidRPr="000C741C">
              <w:rPr>
                <w:rFonts w:cs="Arial"/>
                <w:szCs w:val="24"/>
              </w:rPr>
              <w:t xml:space="preserve">anel on </w:t>
            </w:r>
            <w:r w:rsidR="00BB37CD">
              <w:rPr>
                <w:rFonts w:cs="Arial"/>
                <w:szCs w:val="24"/>
              </w:rPr>
              <w:t>29</w:t>
            </w:r>
            <w:r w:rsidR="00ED4694" w:rsidRPr="000C741C">
              <w:rPr>
                <w:rFonts w:cs="Arial"/>
                <w:szCs w:val="24"/>
              </w:rPr>
              <w:t xml:space="preserve"> </w:t>
            </w:r>
            <w:r w:rsidR="00BB37CD">
              <w:rPr>
                <w:rFonts w:cs="Arial"/>
                <w:szCs w:val="24"/>
              </w:rPr>
              <w:t>August</w:t>
            </w:r>
            <w:r w:rsidR="00ED4694" w:rsidRPr="000C741C">
              <w:rPr>
                <w:rFonts w:cs="Arial"/>
                <w:szCs w:val="24"/>
              </w:rPr>
              <w:t xml:space="preserve"> 2019</w:t>
            </w:r>
            <w:r w:rsidR="000B5CFC" w:rsidRPr="000C741C">
              <w:rPr>
                <w:rFonts w:cs="Arial"/>
                <w:b/>
                <w:szCs w:val="24"/>
              </w:rPr>
              <w:t>.</w:t>
            </w:r>
            <w:r w:rsidR="000B5CFC" w:rsidRPr="000C741C">
              <w:rPr>
                <w:rFonts w:cs="Arial"/>
                <w:szCs w:val="24"/>
              </w:rPr>
              <w:t xml:space="preserve">  Th</w:t>
            </w:r>
            <w:r w:rsidR="000B5CFC" w:rsidRPr="00973F1B">
              <w:rPr>
                <w:rFonts w:cs="Arial"/>
                <w:szCs w:val="24"/>
              </w:rPr>
              <w:t>e P</w:t>
            </w:r>
            <w:r w:rsidRPr="00973F1B">
              <w:rPr>
                <w:rFonts w:cs="Arial"/>
                <w:szCs w:val="24"/>
              </w:rPr>
              <w:t xml:space="preserve">anel will </w:t>
            </w:r>
            <w:r w:rsidR="000B5CFC" w:rsidRPr="00973F1B">
              <w:rPr>
                <w:rFonts w:cs="Arial"/>
                <w:szCs w:val="24"/>
              </w:rPr>
              <w:t>consider the P</w:t>
            </w:r>
            <w:r w:rsidRPr="00973F1B">
              <w:rPr>
                <w:rFonts w:cs="Arial"/>
                <w:szCs w:val="24"/>
              </w:rPr>
              <w:t>roposer’s recommendation and determine the appropriate route.</w:t>
            </w:r>
          </w:p>
        </w:tc>
      </w:tr>
      <w:tr w:rsidR="006F19E3" w:rsidRPr="00EB32BB" w14:paraId="2A71A39D"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52E7D91D" w14:textId="77777777" w:rsidR="006F19E3" w:rsidRPr="00EB32BB" w:rsidRDefault="006913ED" w:rsidP="006F19E3">
            <w:pPr>
              <w:spacing w:before="60" w:after="60"/>
              <w:ind w:firstLine="9"/>
              <w:jc w:val="center"/>
              <w:rPr>
                <w:rFonts w:cs="Arial"/>
              </w:rPr>
            </w:pPr>
            <w:r>
              <w:rPr>
                <w:rFonts w:cs="Arial"/>
                <w:noProof/>
                <w:lang w:val="en-US" w:eastAsia="en-US"/>
              </w:rPr>
              <w:drawing>
                <wp:inline distT="0" distB="0" distL="0" distR="0" wp14:anchorId="0A042E8B" wp14:editId="5D7A484F">
                  <wp:extent cx="466725" cy="466725"/>
                  <wp:effectExtent l="0" t="0" r="0" b="0"/>
                  <wp:docPr id="2"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2">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23811790" w14:textId="77777777" w:rsidR="006F19E3" w:rsidRPr="00973F1B" w:rsidRDefault="006F19E3" w:rsidP="00FC0ED7">
            <w:pPr>
              <w:pStyle w:val="BodyText3"/>
              <w:ind w:left="113" w:right="113"/>
              <w:rPr>
                <w:szCs w:val="24"/>
              </w:rPr>
            </w:pPr>
            <w:r w:rsidRPr="00973F1B">
              <w:rPr>
                <w:rFonts w:cs="Arial"/>
                <w:b/>
                <w:szCs w:val="24"/>
              </w:rPr>
              <w:t>High Impact</w:t>
            </w:r>
            <w:r w:rsidRPr="00973F1B">
              <w:rPr>
                <w:rFonts w:cs="Arial"/>
                <w:szCs w:val="24"/>
              </w:rPr>
              <w:t>:</w:t>
            </w:r>
            <w:r w:rsidR="00187E2F" w:rsidRPr="00973F1B">
              <w:rPr>
                <w:rFonts w:cs="Arial"/>
                <w:szCs w:val="24"/>
              </w:rPr>
              <w:t xml:space="preserve"> </w:t>
            </w:r>
            <w:r w:rsidR="00897078">
              <w:rPr>
                <w:szCs w:val="24"/>
              </w:rPr>
              <w:t>None specified</w:t>
            </w:r>
          </w:p>
        </w:tc>
      </w:tr>
      <w:tr w:rsidR="006F19E3" w:rsidRPr="00EB32BB" w14:paraId="3A58ABC7" w14:textId="77777777" w:rsidTr="006F19E3">
        <w:trPr>
          <w:trHeight w:val="582"/>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649E8FA1" w14:textId="77777777" w:rsidR="006F19E3" w:rsidRPr="00EB32BB" w:rsidRDefault="006913ED" w:rsidP="006F19E3">
            <w:pPr>
              <w:spacing w:before="60" w:after="60"/>
              <w:ind w:firstLine="9"/>
              <w:jc w:val="center"/>
              <w:rPr>
                <w:rFonts w:cs="Arial"/>
              </w:rPr>
            </w:pPr>
            <w:r>
              <w:rPr>
                <w:rFonts w:cs="Arial"/>
                <w:noProof/>
                <w:lang w:val="en-US" w:eastAsia="en-US"/>
              </w:rPr>
              <w:drawing>
                <wp:inline distT="0" distB="0" distL="0" distR="0" wp14:anchorId="3734F948" wp14:editId="064C1F4B">
                  <wp:extent cx="447675" cy="447675"/>
                  <wp:effectExtent l="0" t="0" r="0" b="0"/>
                  <wp:docPr id="3" name="Picture 4" descr="Description: Description: Low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Low_Impact"/>
                          <pic:cNvPicPr>
                            <a:picLocks noChangeAspect="1" noChangeArrowheads="1"/>
                          </pic:cNvPicPr>
                        </pic:nvPicPr>
                        <pic:blipFill>
                          <a:blip r:embed="rId13">
                            <a:clrChange>
                              <a:clrFrom>
                                <a:srgbClr val="CEE1DB"/>
                              </a:clrFrom>
                              <a:clrTo>
                                <a:srgbClr val="CEE1DB">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1F90C46" w14:textId="77777777" w:rsidR="006F19E3" w:rsidRPr="00973F1B" w:rsidRDefault="006F19E3" w:rsidP="00C772BE">
            <w:pPr>
              <w:pStyle w:val="BodyText3"/>
              <w:ind w:left="113" w:right="113"/>
              <w:rPr>
                <w:rFonts w:cs="Arial"/>
                <w:szCs w:val="24"/>
              </w:rPr>
            </w:pPr>
            <w:r w:rsidRPr="00973F1B">
              <w:rPr>
                <w:rFonts w:cs="Arial"/>
                <w:b/>
                <w:szCs w:val="24"/>
              </w:rPr>
              <w:t>Medium Impact</w:t>
            </w:r>
            <w:r w:rsidR="00897078">
              <w:rPr>
                <w:szCs w:val="24"/>
              </w:rPr>
              <w:t xml:space="preserve">: </w:t>
            </w:r>
            <w:r w:rsidR="00E6462B">
              <w:rPr>
                <w:szCs w:val="24"/>
              </w:rPr>
              <w:t>None specified</w:t>
            </w:r>
          </w:p>
        </w:tc>
      </w:tr>
      <w:tr w:rsidR="006F19E3" w:rsidRPr="00EB32BB" w14:paraId="7A064FBE" w14:textId="77777777" w:rsidTr="006F19E3">
        <w:trPr>
          <w:trHeight w:val="484"/>
        </w:trPr>
        <w:tc>
          <w:tcPr>
            <w:tcW w:w="913" w:type="dxa"/>
            <w:tcBorders>
              <w:top w:val="single" w:sz="4" w:space="0" w:color="4A8958"/>
              <w:left w:val="single" w:sz="4" w:space="0" w:color="4A8958"/>
              <w:bottom w:val="single" w:sz="4" w:space="0" w:color="4A8958"/>
              <w:right w:val="single" w:sz="4" w:space="0" w:color="4A8958"/>
            </w:tcBorders>
            <w:shd w:val="clear" w:color="auto" w:fill="auto"/>
          </w:tcPr>
          <w:p w14:paraId="76C2BCAB" w14:textId="77777777" w:rsidR="006F19E3" w:rsidRPr="00EB32BB" w:rsidRDefault="006913ED" w:rsidP="006F19E3">
            <w:pPr>
              <w:spacing w:before="60" w:after="60"/>
              <w:ind w:firstLine="11"/>
              <w:jc w:val="center"/>
              <w:rPr>
                <w:rFonts w:cs="Arial"/>
              </w:rPr>
            </w:pPr>
            <w:r>
              <w:rPr>
                <w:rFonts w:cs="Arial"/>
                <w:noProof/>
                <w:lang w:val="en-US" w:eastAsia="en-US"/>
              </w:rPr>
              <w:drawing>
                <wp:inline distT="0" distB="0" distL="0" distR="0" wp14:anchorId="31593572" wp14:editId="46642EE8">
                  <wp:extent cx="466725" cy="466725"/>
                  <wp:effectExtent l="0" t="0" r="0" b="0"/>
                  <wp:docPr id="4" name="Picture 2" descr="Description: Description: Medium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Medium_Impact"/>
                          <pic:cNvPicPr>
                            <a:picLocks noChangeAspect="1" noChangeArrowheads="1"/>
                          </pic:cNvPicPr>
                        </pic:nvPicPr>
                        <pic:blipFill>
                          <a:blip r:embed="rId14">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7E7C698B" w14:textId="79CCF0AE" w:rsidR="0016596C" w:rsidRDefault="006F19E3" w:rsidP="006F19E3">
            <w:pPr>
              <w:ind w:left="113" w:right="113"/>
              <w:rPr>
                <w:sz w:val="24"/>
              </w:rPr>
            </w:pPr>
            <w:r w:rsidRPr="00973F1B">
              <w:rPr>
                <w:rFonts w:cs="Arial"/>
                <w:b/>
                <w:sz w:val="24"/>
              </w:rPr>
              <w:t>Low Impact</w:t>
            </w:r>
            <w:r w:rsidR="00E6462B">
              <w:rPr>
                <w:rFonts w:cs="Arial"/>
                <w:b/>
                <w:sz w:val="24"/>
              </w:rPr>
              <w:t>:</w:t>
            </w:r>
            <w:r w:rsidR="00A50AE3">
              <w:rPr>
                <w:sz w:val="24"/>
              </w:rPr>
              <w:t xml:space="preserve"> </w:t>
            </w:r>
            <w:r w:rsidR="00FF4072">
              <w:rPr>
                <w:sz w:val="24"/>
              </w:rPr>
              <w:t xml:space="preserve"> Generators who already have REMIT will (once this modification has been approved) only need to submit data via REMIT and not REMIT and TOGA.  Generators who submit data via TOGA will still be compliant with the requirements of OC2</w:t>
            </w:r>
            <w:r w:rsidR="002F7839">
              <w:rPr>
                <w:sz w:val="24"/>
              </w:rPr>
              <w:t xml:space="preserve"> and will be able to submit data via TOGA until the TOGA System is eventually decommissioned</w:t>
            </w:r>
            <w:r w:rsidR="00FF4072">
              <w:rPr>
                <w:sz w:val="24"/>
              </w:rPr>
              <w:t xml:space="preserve">.  </w:t>
            </w:r>
          </w:p>
          <w:p w14:paraId="27CCE1FC" w14:textId="42756378" w:rsidR="006F19E3" w:rsidRPr="00402587" w:rsidRDefault="00FF4072" w:rsidP="00402587">
            <w:pPr>
              <w:ind w:right="113"/>
              <w:jc w:val="both"/>
              <w:rPr>
                <w:sz w:val="24"/>
              </w:rPr>
            </w:pPr>
            <w:r>
              <w:rPr>
                <w:rFonts w:cs="Arial"/>
                <w:sz w:val="24"/>
              </w:rPr>
              <w:t xml:space="preserve"> The process of moving Generators to the REMIT System who are not already using REMIT is a </w:t>
            </w:r>
            <w:proofErr w:type="gramStart"/>
            <w:r>
              <w:rPr>
                <w:rFonts w:cs="Arial"/>
                <w:sz w:val="24"/>
              </w:rPr>
              <w:t xml:space="preserve">completely </w:t>
            </w:r>
            <w:r w:rsidR="002F7839">
              <w:rPr>
                <w:rFonts w:cs="Arial"/>
                <w:sz w:val="24"/>
              </w:rPr>
              <w:t>separate</w:t>
            </w:r>
            <w:proofErr w:type="gramEnd"/>
            <w:r w:rsidR="002F7839">
              <w:rPr>
                <w:rFonts w:cs="Arial"/>
                <w:sz w:val="24"/>
              </w:rPr>
              <w:t xml:space="preserve"> proces</w:t>
            </w:r>
            <w:r w:rsidR="00DB7F34">
              <w:rPr>
                <w:rFonts w:cs="Arial"/>
                <w:sz w:val="24"/>
              </w:rPr>
              <w:t>s</w:t>
            </w:r>
            <w:r>
              <w:rPr>
                <w:rFonts w:cs="Arial"/>
                <w:sz w:val="24"/>
              </w:rPr>
              <w:t xml:space="preserve"> which is being managed outside the Grid </w:t>
            </w:r>
            <w:r>
              <w:rPr>
                <w:rFonts w:cs="Arial"/>
                <w:sz w:val="24"/>
              </w:rPr>
              <w:lastRenderedPageBreak/>
              <w:t xml:space="preserve">Code.  When OC2 is updated, data can be submitted by Generators either via REMIT or TOGA.  </w:t>
            </w:r>
            <w:r w:rsidRPr="00EB4DAF">
              <w:rPr>
                <w:rFonts w:cs="Arial"/>
                <w:sz w:val="24"/>
              </w:rPr>
              <w:t xml:space="preserve"> </w:t>
            </w:r>
            <w:r w:rsidR="008F76B9">
              <w:rPr>
                <w:rFonts w:cs="Arial"/>
                <w:sz w:val="24"/>
              </w:rPr>
              <w:t>This will create simplifications for both National Grid ESO and Generators.</w:t>
            </w:r>
          </w:p>
        </w:tc>
      </w:tr>
    </w:tbl>
    <w:p w14:paraId="5F2E2C00" w14:textId="77777777" w:rsidR="005079E0" w:rsidRPr="00EB32BB" w:rsidRDefault="005079E0" w:rsidP="005B378E">
      <w:pPr>
        <w:rPr>
          <w:rFonts w:cs="Arial"/>
        </w:rPr>
      </w:pPr>
    </w:p>
    <w:tbl>
      <w:tblPr>
        <w:tblW w:w="10207" w:type="dxa"/>
        <w:tblInd w:w="-176" w:type="dxa"/>
        <w:tblLayout w:type="fixed"/>
        <w:tblLook w:val="04A0" w:firstRow="1" w:lastRow="0" w:firstColumn="1" w:lastColumn="0" w:noHBand="0" w:noVBand="1"/>
      </w:tblPr>
      <w:tblGrid>
        <w:gridCol w:w="7939"/>
        <w:gridCol w:w="2268"/>
      </w:tblGrid>
      <w:tr w:rsidR="00F10E14" w:rsidRPr="00EB32BB" w14:paraId="0BD34358"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095ADF22" w14:textId="77777777" w:rsidR="00F10E14" w:rsidRPr="00EB32BB" w:rsidRDefault="00F10E14" w:rsidP="004D430C">
            <w:pPr>
              <w:pStyle w:val="Contents01"/>
              <w:ind w:right="198"/>
              <w:rPr>
                <w:noProof/>
              </w:rPr>
            </w:pPr>
            <w:r w:rsidRPr="00EB32BB">
              <w:rPr>
                <w:noProof/>
              </w:rPr>
              <w:t>Contents</w:t>
            </w:r>
          </w:p>
          <w:p w14:paraId="7E2EDABD" w14:textId="7FF8AF40" w:rsidR="00D429C2" w:rsidRPr="00CE4528" w:rsidRDefault="00F10E14" w:rsidP="00D429C2">
            <w:pPr>
              <w:pStyle w:val="TOC1"/>
              <w:framePr w:wrap="around"/>
              <w:rPr>
                <w:rFonts w:ascii="Calibri" w:hAnsi="Calibri"/>
                <w:b w:val="0"/>
                <w:bCs w:val="0"/>
                <w:color w:val="auto"/>
                <w:sz w:val="22"/>
                <w:szCs w:val="22"/>
              </w:rPr>
            </w:pPr>
            <w:r w:rsidRPr="00EB32BB">
              <w:fldChar w:fldCharType="begin"/>
            </w:r>
            <w:r w:rsidRPr="00EB32BB">
              <w:instrText xml:space="preserve"> TOC \o "1-1" </w:instrText>
            </w:r>
            <w:r w:rsidRPr="00EB32BB">
              <w:fldChar w:fldCharType="separate"/>
            </w:r>
            <w:r w:rsidR="00D429C2">
              <w:t>1</w:t>
            </w:r>
            <w:r w:rsidR="00D429C2" w:rsidRPr="00CE4528">
              <w:rPr>
                <w:rFonts w:ascii="Calibri" w:hAnsi="Calibri"/>
                <w:b w:val="0"/>
                <w:bCs w:val="0"/>
                <w:color w:val="auto"/>
                <w:sz w:val="22"/>
                <w:szCs w:val="22"/>
              </w:rPr>
              <w:tab/>
            </w:r>
            <w:r w:rsidR="00D429C2">
              <w:t>Summary</w:t>
            </w:r>
            <w:r w:rsidR="00D429C2">
              <w:tab/>
            </w:r>
            <w:r w:rsidR="00D429C2">
              <w:fldChar w:fldCharType="begin"/>
            </w:r>
            <w:r w:rsidR="00D429C2">
              <w:instrText xml:space="preserve"> PAGEREF _Toc479357391 \h </w:instrText>
            </w:r>
            <w:r w:rsidR="00D429C2">
              <w:fldChar w:fldCharType="separate"/>
            </w:r>
            <w:r w:rsidR="00302EAD">
              <w:t>6</w:t>
            </w:r>
            <w:r w:rsidR="00D429C2">
              <w:fldChar w:fldCharType="end"/>
            </w:r>
          </w:p>
          <w:p w14:paraId="668A781F" w14:textId="026823A3" w:rsidR="00D429C2" w:rsidRPr="00CE4528" w:rsidRDefault="00D429C2" w:rsidP="00D429C2">
            <w:pPr>
              <w:pStyle w:val="TOC1"/>
              <w:framePr w:wrap="around"/>
              <w:rPr>
                <w:rFonts w:ascii="Calibri" w:hAnsi="Calibri"/>
                <w:b w:val="0"/>
                <w:bCs w:val="0"/>
                <w:color w:val="auto"/>
                <w:sz w:val="22"/>
                <w:szCs w:val="22"/>
              </w:rPr>
            </w:pPr>
            <w:r>
              <w:t>2</w:t>
            </w:r>
            <w:r w:rsidRPr="00CE4528">
              <w:rPr>
                <w:rFonts w:ascii="Calibri" w:hAnsi="Calibri"/>
                <w:b w:val="0"/>
                <w:bCs w:val="0"/>
                <w:color w:val="auto"/>
                <w:sz w:val="22"/>
                <w:szCs w:val="22"/>
              </w:rPr>
              <w:tab/>
            </w:r>
            <w:r>
              <w:t>Governance</w:t>
            </w:r>
            <w:r>
              <w:tab/>
            </w:r>
            <w:r>
              <w:fldChar w:fldCharType="begin"/>
            </w:r>
            <w:r>
              <w:instrText xml:space="preserve"> PAGEREF _Toc479357392 \h </w:instrText>
            </w:r>
            <w:r>
              <w:fldChar w:fldCharType="separate"/>
            </w:r>
            <w:r w:rsidR="00302EAD">
              <w:t>8</w:t>
            </w:r>
            <w:r>
              <w:fldChar w:fldCharType="end"/>
            </w:r>
          </w:p>
          <w:p w14:paraId="692F3A04" w14:textId="702BE194" w:rsidR="00D429C2" w:rsidRPr="00CE4528" w:rsidRDefault="00D429C2" w:rsidP="00D429C2">
            <w:pPr>
              <w:pStyle w:val="TOC1"/>
              <w:framePr w:wrap="around"/>
              <w:rPr>
                <w:rFonts w:ascii="Calibri" w:hAnsi="Calibri"/>
                <w:b w:val="0"/>
                <w:bCs w:val="0"/>
                <w:color w:val="auto"/>
                <w:sz w:val="22"/>
                <w:szCs w:val="22"/>
              </w:rPr>
            </w:pPr>
            <w:r>
              <w:t>3</w:t>
            </w:r>
            <w:r w:rsidRPr="00CE4528">
              <w:rPr>
                <w:rFonts w:ascii="Calibri" w:hAnsi="Calibri"/>
                <w:b w:val="0"/>
                <w:bCs w:val="0"/>
                <w:color w:val="auto"/>
                <w:sz w:val="22"/>
                <w:szCs w:val="22"/>
              </w:rPr>
              <w:tab/>
            </w:r>
            <w:r>
              <w:t>Why Change?</w:t>
            </w:r>
            <w:r>
              <w:tab/>
            </w:r>
            <w:r>
              <w:fldChar w:fldCharType="begin"/>
            </w:r>
            <w:r>
              <w:instrText xml:space="preserve"> PAGEREF _Toc479357393 \h </w:instrText>
            </w:r>
            <w:r>
              <w:fldChar w:fldCharType="separate"/>
            </w:r>
            <w:r w:rsidR="00302EAD">
              <w:t>8</w:t>
            </w:r>
            <w:r>
              <w:fldChar w:fldCharType="end"/>
            </w:r>
          </w:p>
          <w:p w14:paraId="53D195DA" w14:textId="5E79E1E7" w:rsidR="00D429C2" w:rsidRPr="00CE4528" w:rsidRDefault="00D429C2" w:rsidP="00D429C2">
            <w:pPr>
              <w:pStyle w:val="TOC1"/>
              <w:framePr w:wrap="around"/>
              <w:rPr>
                <w:rFonts w:ascii="Calibri" w:hAnsi="Calibri"/>
                <w:b w:val="0"/>
                <w:bCs w:val="0"/>
                <w:color w:val="auto"/>
                <w:sz w:val="22"/>
                <w:szCs w:val="22"/>
              </w:rPr>
            </w:pPr>
            <w:r>
              <w:t>4</w:t>
            </w:r>
            <w:r w:rsidRPr="00CE4528">
              <w:rPr>
                <w:rFonts w:ascii="Calibri" w:hAnsi="Calibri"/>
                <w:b w:val="0"/>
                <w:bCs w:val="0"/>
                <w:color w:val="auto"/>
                <w:sz w:val="22"/>
                <w:szCs w:val="22"/>
              </w:rPr>
              <w:tab/>
            </w:r>
            <w:r>
              <w:t>Code Specific Matters</w:t>
            </w:r>
            <w:r>
              <w:tab/>
            </w:r>
            <w:r>
              <w:fldChar w:fldCharType="begin"/>
            </w:r>
            <w:r>
              <w:instrText xml:space="preserve"> PAGEREF _Toc479357394 \h </w:instrText>
            </w:r>
            <w:r>
              <w:fldChar w:fldCharType="separate"/>
            </w:r>
            <w:r w:rsidR="00302EAD">
              <w:t>9</w:t>
            </w:r>
            <w:r>
              <w:fldChar w:fldCharType="end"/>
            </w:r>
          </w:p>
          <w:p w14:paraId="2A6EA357" w14:textId="04DC447F" w:rsidR="00D429C2" w:rsidRPr="00CE4528" w:rsidRDefault="00D429C2" w:rsidP="00D429C2">
            <w:pPr>
              <w:pStyle w:val="TOC1"/>
              <w:framePr w:wrap="around"/>
              <w:rPr>
                <w:rFonts w:ascii="Calibri" w:hAnsi="Calibri"/>
                <w:b w:val="0"/>
                <w:bCs w:val="0"/>
                <w:color w:val="auto"/>
                <w:sz w:val="22"/>
                <w:szCs w:val="22"/>
              </w:rPr>
            </w:pPr>
            <w:r>
              <w:t>5</w:t>
            </w:r>
            <w:r w:rsidRPr="00CE4528">
              <w:rPr>
                <w:rFonts w:ascii="Calibri" w:hAnsi="Calibri"/>
                <w:b w:val="0"/>
                <w:bCs w:val="0"/>
                <w:color w:val="auto"/>
                <w:sz w:val="22"/>
                <w:szCs w:val="22"/>
              </w:rPr>
              <w:tab/>
            </w:r>
            <w:r>
              <w:t>Solution</w:t>
            </w:r>
            <w:r>
              <w:tab/>
            </w:r>
            <w:r>
              <w:fldChar w:fldCharType="begin"/>
            </w:r>
            <w:r>
              <w:instrText xml:space="preserve"> PAGEREF _Toc479357395 \h </w:instrText>
            </w:r>
            <w:r>
              <w:fldChar w:fldCharType="separate"/>
            </w:r>
            <w:r w:rsidR="00302EAD">
              <w:t>9</w:t>
            </w:r>
            <w:r>
              <w:fldChar w:fldCharType="end"/>
            </w:r>
          </w:p>
          <w:p w14:paraId="717CFD98" w14:textId="113C6CFE" w:rsidR="00D429C2" w:rsidRPr="00CE4528" w:rsidRDefault="00D429C2" w:rsidP="00D429C2">
            <w:pPr>
              <w:pStyle w:val="TOC1"/>
              <w:framePr w:wrap="around"/>
              <w:rPr>
                <w:rFonts w:ascii="Calibri" w:hAnsi="Calibri"/>
                <w:b w:val="0"/>
                <w:bCs w:val="0"/>
                <w:color w:val="auto"/>
                <w:sz w:val="22"/>
                <w:szCs w:val="22"/>
              </w:rPr>
            </w:pPr>
            <w:r>
              <w:t>6</w:t>
            </w:r>
            <w:r w:rsidRPr="00CE4528">
              <w:rPr>
                <w:rFonts w:ascii="Calibri" w:hAnsi="Calibri"/>
                <w:b w:val="0"/>
                <w:bCs w:val="0"/>
                <w:color w:val="auto"/>
                <w:sz w:val="22"/>
                <w:szCs w:val="22"/>
              </w:rPr>
              <w:tab/>
            </w:r>
            <w:r>
              <w:t>Impacts &amp; Other Considerations</w:t>
            </w:r>
            <w:r>
              <w:tab/>
            </w:r>
            <w:r>
              <w:fldChar w:fldCharType="begin"/>
            </w:r>
            <w:r>
              <w:instrText xml:space="preserve"> PAGEREF _Toc479357396 \h </w:instrText>
            </w:r>
            <w:r>
              <w:fldChar w:fldCharType="separate"/>
            </w:r>
            <w:r w:rsidR="00302EAD">
              <w:t>10</w:t>
            </w:r>
            <w:r>
              <w:fldChar w:fldCharType="end"/>
            </w:r>
          </w:p>
          <w:p w14:paraId="6319AAE0" w14:textId="562E103B" w:rsidR="00D429C2" w:rsidRPr="00CE4528" w:rsidRDefault="00D429C2" w:rsidP="00D429C2">
            <w:pPr>
              <w:pStyle w:val="TOC1"/>
              <w:framePr w:wrap="around"/>
              <w:rPr>
                <w:rFonts w:ascii="Calibri" w:hAnsi="Calibri"/>
                <w:b w:val="0"/>
                <w:bCs w:val="0"/>
                <w:color w:val="auto"/>
                <w:sz w:val="22"/>
                <w:szCs w:val="22"/>
              </w:rPr>
            </w:pPr>
            <w:r>
              <w:t>7</w:t>
            </w:r>
            <w:r w:rsidRPr="00CE4528">
              <w:rPr>
                <w:rFonts w:ascii="Calibri" w:hAnsi="Calibri"/>
                <w:b w:val="0"/>
                <w:bCs w:val="0"/>
                <w:color w:val="auto"/>
                <w:sz w:val="22"/>
                <w:szCs w:val="22"/>
              </w:rPr>
              <w:tab/>
            </w:r>
            <w:r>
              <w:t>Relevant Objectives</w:t>
            </w:r>
            <w:r>
              <w:tab/>
            </w:r>
            <w:r>
              <w:fldChar w:fldCharType="begin"/>
            </w:r>
            <w:r>
              <w:instrText xml:space="preserve"> PAGEREF _Toc479357397 \h </w:instrText>
            </w:r>
            <w:r>
              <w:fldChar w:fldCharType="separate"/>
            </w:r>
            <w:r w:rsidR="00302EAD">
              <w:t>10</w:t>
            </w:r>
            <w:r>
              <w:fldChar w:fldCharType="end"/>
            </w:r>
          </w:p>
          <w:p w14:paraId="6ABD3A8D" w14:textId="40319DF8" w:rsidR="00D429C2" w:rsidRPr="00CE4528" w:rsidRDefault="00D429C2" w:rsidP="00D429C2">
            <w:pPr>
              <w:pStyle w:val="TOC1"/>
              <w:framePr w:wrap="around"/>
              <w:rPr>
                <w:rFonts w:ascii="Calibri" w:hAnsi="Calibri"/>
                <w:b w:val="0"/>
                <w:bCs w:val="0"/>
                <w:color w:val="auto"/>
                <w:sz w:val="22"/>
                <w:szCs w:val="22"/>
              </w:rPr>
            </w:pPr>
            <w:r>
              <w:t>8</w:t>
            </w:r>
            <w:r w:rsidRPr="00CE4528">
              <w:rPr>
                <w:rFonts w:ascii="Calibri" w:hAnsi="Calibri"/>
                <w:b w:val="0"/>
                <w:bCs w:val="0"/>
                <w:color w:val="auto"/>
                <w:sz w:val="22"/>
                <w:szCs w:val="22"/>
              </w:rPr>
              <w:tab/>
            </w:r>
            <w:r>
              <w:t>Implementation</w:t>
            </w:r>
            <w:r>
              <w:tab/>
            </w:r>
            <w:r>
              <w:fldChar w:fldCharType="begin"/>
            </w:r>
            <w:r>
              <w:instrText xml:space="preserve"> PAGEREF _Toc479357398 \h </w:instrText>
            </w:r>
            <w:r>
              <w:fldChar w:fldCharType="separate"/>
            </w:r>
            <w:r w:rsidR="00302EAD">
              <w:t>11</w:t>
            </w:r>
            <w:r>
              <w:fldChar w:fldCharType="end"/>
            </w:r>
          </w:p>
          <w:p w14:paraId="787C11A1" w14:textId="4A861A92" w:rsidR="00D429C2" w:rsidRPr="00CE4528" w:rsidRDefault="00D429C2" w:rsidP="00D429C2">
            <w:pPr>
              <w:pStyle w:val="TOC1"/>
              <w:framePr w:wrap="around"/>
              <w:rPr>
                <w:rFonts w:ascii="Calibri" w:hAnsi="Calibri"/>
                <w:b w:val="0"/>
                <w:bCs w:val="0"/>
                <w:color w:val="auto"/>
                <w:sz w:val="22"/>
                <w:szCs w:val="22"/>
              </w:rPr>
            </w:pPr>
            <w:r>
              <w:t>9</w:t>
            </w:r>
            <w:r w:rsidRPr="00CE4528">
              <w:rPr>
                <w:rFonts w:ascii="Calibri" w:hAnsi="Calibri"/>
                <w:b w:val="0"/>
                <w:bCs w:val="0"/>
                <w:color w:val="auto"/>
                <w:sz w:val="22"/>
                <w:szCs w:val="22"/>
              </w:rPr>
              <w:tab/>
            </w:r>
            <w:r>
              <w:t>Legal Text</w:t>
            </w:r>
            <w:r>
              <w:tab/>
            </w:r>
            <w:r>
              <w:fldChar w:fldCharType="begin"/>
            </w:r>
            <w:r>
              <w:instrText xml:space="preserve"> PAGEREF _Toc479357399 \h </w:instrText>
            </w:r>
            <w:r>
              <w:fldChar w:fldCharType="separate"/>
            </w:r>
            <w:r w:rsidR="00302EAD">
              <w:t>11</w:t>
            </w:r>
            <w:r>
              <w:fldChar w:fldCharType="end"/>
            </w:r>
          </w:p>
          <w:p w14:paraId="4ABD4898" w14:textId="15B626F6" w:rsidR="00D429C2" w:rsidRPr="00CE4528" w:rsidRDefault="00D429C2" w:rsidP="00D429C2">
            <w:pPr>
              <w:pStyle w:val="TOC1"/>
              <w:framePr w:wrap="around"/>
              <w:rPr>
                <w:rFonts w:ascii="Calibri" w:hAnsi="Calibri"/>
                <w:b w:val="0"/>
                <w:bCs w:val="0"/>
                <w:color w:val="auto"/>
                <w:sz w:val="22"/>
                <w:szCs w:val="22"/>
              </w:rPr>
            </w:pPr>
            <w:r>
              <w:t>10</w:t>
            </w:r>
            <w:r w:rsidRPr="00CE4528">
              <w:rPr>
                <w:rFonts w:ascii="Calibri" w:hAnsi="Calibri"/>
                <w:b w:val="0"/>
                <w:bCs w:val="0"/>
                <w:color w:val="auto"/>
                <w:sz w:val="22"/>
                <w:szCs w:val="22"/>
              </w:rPr>
              <w:tab/>
            </w:r>
            <w:r>
              <w:t>Recommendations</w:t>
            </w:r>
            <w:r>
              <w:tab/>
            </w:r>
            <w:r>
              <w:fldChar w:fldCharType="begin"/>
            </w:r>
            <w:r>
              <w:instrText xml:space="preserve"> PAGEREF _Toc479357400 \h </w:instrText>
            </w:r>
            <w:r>
              <w:fldChar w:fldCharType="separate"/>
            </w:r>
            <w:r w:rsidR="00302EAD">
              <w:t>11</w:t>
            </w:r>
            <w:r>
              <w:fldChar w:fldCharType="end"/>
            </w:r>
          </w:p>
          <w:p w14:paraId="5A96D9D7" w14:textId="77777777" w:rsidR="00F10E14" w:rsidRPr="00EB32BB" w:rsidRDefault="00F10E14" w:rsidP="00B52044">
            <w:pPr>
              <w:pStyle w:val="TOCMOD"/>
              <w:framePr w:wrap="around"/>
              <w:rPr>
                <w:rFonts w:cs="Arial"/>
              </w:rPr>
            </w:pPr>
            <w:r w:rsidRPr="00EB32BB">
              <w:rPr>
                <w:rFonts w:cs="Arial"/>
              </w:rPr>
              <w:fldChar w:fldCharType="end"/>
            </w:r>
          </w:p>
          <w:p w14:paraId="682FF926" w14:textId="77777777" w:rsidR="00F10E14" w:rsidRPr="00EB32BB" w:rsidRDefault="008F48D5" w:rsidP="0086142A">
            <w:pPr>
              <w:pStyle w:val="About01"/>
            </w:pPr>
            <w:r>
              <w:t>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807"/>
              <w:gridCol w:w="2126"/>
            </w:tblGrid>
            <w:tr w:rsidR="00AA69EF" w:rsidRPr="00ED7826" w14:paraId="1E6FEF9A" w14:textId="77777777" w:rsidTr="00E81739">
              <w:tc>
                <w:tcPr>
                  <w:tcW w:w="7933" w:type="dxa"/>
                  <w:gridSpan w:val="2"/>
                  <w:shd w:val="clear" w:color="auto" w:fill="auto"/>
                </w:tcPr>
                <w:p w14:paraId="36560E50" w14:textId="1DD9191E" w:rsidR="00AA69EF" w:rsidRPr="00ED7826" w:rsidRDefault="00AA69EF" w:rsidP="00AF5114">
                  <w:pPr>
                    <w:spacing w:before="40" w:after="40"/>
                    <w:rPr>
                      <w:rFonts w:cs="Arial"/>
                      <w:sz w:val="24"/>
                    </w:rPr>
                  </w:pPr>
                  <w:r w:rsidRPr="00ED7826">
                    <w:rPr>
                      <w:rFonts w:cs="Arial"/>
                      <w:b/>
                      <w:sz w:val="24"/>
                    </w:rPr>
                    <w:t xml:space="preserve">The </w:t>
                  </w:r>
                  <w:r w:rsidR="00AF5114" w:rsidRPr="00ED7826">
                    <w:rPr>
                      <w:rFonts w:cs="Arial"/>
                      <w:b/>
                      <w:sz w:val="24"/>
                    </w:rPr>
                    <w:t xml:space="preserve">Code Administrator </w:t>
                  </w:r>
                  <w:r w:rsidRPr="00ED7826">
                    <w:rPr>
                      <w:rFonts w:cs="Arial"/>
                      <w:b/>
                      <w:sz w:val="24"/>
                    </w:rPr>
                    <w:t>recommends the following timetable</w:t>
                  </w:r>
                  <w:r w:rsidR="000B5CFC" w:rsidRPr="00ED7826">
                    <w:rPr>
                      <w:rFonts w:cs="Arial"/>
                      <w:b/>
                      <w:sz w:val="24"/>
                    </w:rPr>
                    <w:t>:</w:t>
                  </w:r>
                  <w:r w:rsidRPr="00ED7826">
                    <w:rPr>
                      <w:rFonts w:cs="Arial"/>
                      <w:i/>
                      <w:sz w:val="24"/>
                    </w:rPr>
                    <w:t xml:space="preserve"> </w:t>
                  </w:r>
                </w:p>
              </w:tc>
            </w:tr>
            <w:tr w:rsidR="007E718E" w:rsidRPr="00ED7826" w14:paraId="33FF0E61" w14:textId="77777777" w:rsidTr="00ED7826">
              <w:tc>
                <w:tcPr>
                  <w:tcW w:w="5807" w:type="dxa"/>
                  <w:shd w:val="clear" w:color="auto" w:fill="auto"/>
                </w:tcPr>
                <w:p w14:paraId="5569D964" w14:textId="77777777" w:rsidR="007E718E" w:rsidRPr="002E4860" w:rsidRDefault="0031695E" w:rsidP="0031695E">
                  <w:pPr>
                    <w:tabs>
                      <w:tab w:val="left" w:pos="171"/>
                    </w:tabs>
                    <w:spacing w:before="40" w:after="40"/>
                    <w:rPr>
                      <w:rFonts w:cs="Arial"/>
                      <w:sz w:val="24"/>
                    </w:rPr>
                  </w:pPr>
                  <w:r w:rsidRPr="002E4860">
                    <w:rPr>
                      <w:rFonts w:cs="Arial"/>
                      <w:sz w:val="24"/>
                    </w:rPr>
                    <w:t>Code Administration Consultation</w:t>
                  </w:r>
                  <w:r w:rsidR="007E718E" w:rsidRPr="002E4860">
                    <w:rPr>
                      <w:rFonts w:cs="Arial"/>
                      <w:sz w:val="24"/>
                    </w:rPr>
                    <w:t xml:space="preserve"> Report issued </w:t>
                  </w:r>
                  <w:r w:rsidRPr="002E4860">
                    <w:rPr>
                      <w:rFonts w:cs="Arial"/>
                      <w:sz w:val="24"/>
                    </w:rPr>
                    <w:t xml:space="preserve">to </w:t>
                  </w:r>
                  <w:r w:rsidR="002E4860" w:rsidRPr="002E4860">
                    <w:rPr>
                      <w:rFonts w:cs="Arial"/>
                      <w:sz w:val="24"/>
                    </w:rPr>
                    <w:t xml:space="preserve">the </w:t>
                  </w:r>
                  <w:r w:rsidRPr="002E4860">
                    <w:rPr>
                      <w:rFonts w:cs="Arial"/>
                      <w:sz w:val="24"/>
                    </w:rPr>
                    <w:t>Industry</w:t>
                  </w:r>
                </w:p>
              </w:tc>
              <w:tc>
                <w:tcPr>
                  <w:tcW w:w="2126" w:type="dxa"/>
                  <w:shd w:val="clear" w:color="auto" w:fill="auto"/>
                  <w:vAlign w:val="center"/>
                </w:tcPr>
                <w:p w14:paraId="58C5B6B4" w14:textId="123C12B8" w:rsidR="007E718E" w:rsidRPr="002E4860" w:rsidRDefault="00512F2F" w:rsidP="00F14EC4">
                  <w:pPr>
                    <w:spacing w:before="40" w:after="40"/>
                    <w:rPr>
                      <w:rFonts w:cs="Arial"/>
                      <w:sz w:val="24"/>
                    </w:rPr>
                  </w:pPr>
                  <w:r>
                    <w:rPr>
                      <w:rFonts w:cs="Arial"/>
                      <w:sz w:val="24"/>
                    </w:rPr>
                    <w:t xml:space="preserve">13 </w:t>
                  </w:r>
                  <w:r w:rsidR="00A2090C">
                    <w:rPr>
                      <w:rFonts w:cs="Arial"/>
                      <w:sz w:val="24"/>
                    </w:rPr>
                    <w:t>September 2019</w:t>
                  </w:r>
                </w:p>
              </w:tc>
            </w:tr>
            <w:tr w:rsidR="007E718E" w:rsidRPr="00ED7826" w14:paraId="2134E8A1" w14:textId="77777777" w:rsidTr="00ED7826">
              <w:tc>
                <w:tcPr>
                  <w:tcW w:w="5807" w:type="dxa"/>
                  <w:shd w:val="clear" w:color="auto" w:fill="auto"/>
                </w:tcPr>
                <w:p w14:paraId="5AD763CC" w14:textId="0B64AD89" w:rsidR="007E718E" w:rsidRPr="002E4860" w:rsidRDefault="00A94BFA" w:rsidP="00F14EC4">
                  <w:pPr>
                    <w:tabs>
                      <w:tab w:val="left" w:pos="171"/>
                    </w:tabs>
                    <w:spacing w:before="40" w:after="40"/>
                    <w:rPr>
                      <w:rFonts w:cs="Arial"/>
                      <w:sz w:val="24"/>
                    </w:rPr>
                  </w:pPr>
                  <w:r w:rsidRPr="00092145">
                    <w:rPr>
                      <w:rFonts w:cs="Arial"/>
                      <w:sz w:val="24"/>
                    </w:rPr>
                    <w:t>Draft Self Governa</w:t>
                  </w:r>
                  <w:r>
                    <w:rPr>
                      <w:rFonts w:cs="Arial"/>
                      <w:sz w:val="24"/>
                    </w:rPr>
                    <w:t>nce Report presented to the Grid Code Review Panel</w:t>
                  </w:r>
                </w:p>
              </w:tc>
              <w:tc>
                <w:tcPr>
                  <w:tcW w:w="2126" w:type="dxa"/>
                  <w:shd w:val="clear" w:color="auto" w:fill="auto"/>
                  <w:vAlign w:val="center"/>
                </w:tcPr>
                <w:p w14:paraId="141C6AAB" w14:textId="30620902" w:rsidR="007E718E" w:rsidRPr="002E4860" w:rsidRDefault="00A2090C" w:rsidP="00F14EC4">
                  <w:pPr>
                    <w:spacing w:before="40" w:after="40"/>
                    <w:rPr>
                      <w:rFonts w:cs="Arial"/>
                      <w:sz w:val="24"/>
                    </w:rPr>
                  </w:pPr>
                  <w:r>
                    <w:rPr>
                      <w:rFonts w:cs="Arial"/>
                      <w:sz w:val="24"/>
                    </w:rPr>
                    <w:t>29 October 2019</w:t>
                  </w:r>
                </w:p>
              </w:tc>
            </w:tr>
            <w:tr w:rsidR="007E718E" w:rsidRPr="00ED7826" w14:paraId="41E78317" w14:textId="77777777" w:rsidTr="00ED7826">
              <w:tc>
                <w:tcPr>
                  <w:tcW w:w="5807" w:type="dxa"/>
                  <w:shd w:val="clear" w:color="auto" w:fill="auto"/>
                </w:tcPr>
                <w:p w14:paraId="05CD3F69" w14:textId="3C0059F5" w:rsidR="007E718E" w:rsidRPr="002E4860" w:rsidRDefault="00A94BFA" w:rsidP="00F772A7">
                  <w:pPr>
                    <w:tabs>
                      <w:tab w:val="left" w:pos="171"/>
                    </w:tabs>
                    <w:spacing w:before="40" w:after="40"/>
                    <w:rPr>
                      <w:rFonts w:cs="Arial"/>
                      <w:sz w:val="24"/>
                    </w:rPr>
                  </w:pPr>
                  <w:r>
                    <w:rPr>
                      <w:rFonts w:cs="Arial"/>
                      <w:sz w:val="24"/>
                    </w:rPr>
                    <w:t>Grid Code Review</w:t>
                  </w:r>
                  <w:r w:rsidRPr="002E4860">
                    <w:rPr>
                      <w:rFonts w:cs="Arial"/>
                      <w:sz w:val="24"/>
                    </w:rPr>
                    <w:t xml:space="preserve"> </w:t>
                  </w:r>
                  <w:r w:rsidR="00F772A7" w:rsidRPr="002E4860">
                    <w:rPr>
                      <w:rFonts w:cs="Arial"/>
                      <w:sz w:val="24"/>
                    </w:rPr>
                    <w:t xml:space="preserve">Panel decision </w:t>
                  </w:r>
                </w:p>
              </w:tc>
              <w:tc>
                <w:tcPr>
                  <w:tcW w:w="2126" w:type="dxa"/>
                  <w:shd w:val="clear" w:color="auto" w:fill="auto"/>
                  <w:vAlign w:val="center"/>
                </w:tcPr>
                <w:p w14:paraId="2E06473C" w14:textId="7487E9BC" w:rsidR="007E718E" w:rsidRPr="002E4860" w:rsidRDefault="00A2090C" w:rsidP="00F14EC4">
                  <w:pPr>
                    <w:spacing w:before="40" w:after="40"/>
                    <w:rPr>
                      <w:rFonts w:cs="Arial"/>
                      <w:sz w:val="24"/>
                    </w:rPr>
                  </w:pPr>
                  <w:r>
                    <w:rPr>
                      <w:rFonts w:cs="Arial"/>
                      <w:sz w:val="24"/>
                    </w:rPr>
                    <w:t>29 October 2019</w:t>
                  </w:r>
                </w:p>
              </w:tc>
            </w:tr>
            <w:tr w:rsidR="007E718E" w:rsidRPr="00ED7826" w14:paraId="5A9BDB6B" w14:textId="77777777" w:rsidTr="00ED7826">
              <w:trPr>
                <w:trHeight w:val="93"/>
              </w:trPr>
              <w:tc>
                <w:tcPr>
                  <w:tcW w:w="5807" w:type="dxa"/>
                  <w:shd w:val="clear" w:color="auto" w:fill="auto"/>
                </w:tcPr>
                <w:p w14:paraId="699CEF55" w14:textId="04F3831C" w:rsidR="007E718E" w:rsidRPr="002E4860" w:rsidRDefault="00A94BFA" w:rsidP="00F14EC4">
                  <w:pPr>
                    <w:tabs>
                      <w:tab w:val="left" w:pos="171"/>
                    </w:tabs>
                    <w:spacing w:before="40" w:after="40"/>
                    <w:rPr>
                      <w:rFonts w:cs="Arial"/>
                      <w:sz w:val="24"/>
                    </w:rPr>
                  </w:pPr>
                  <w:r>
                    <w:rPr>
                      <w:rFonts w:cs="Arial"/>
                      <w:sz w:val="24"/>
                    </w:rPr>
                    <w:t>Appeal window</w:t>
                  </w:r>
                </w:p>
              </w:tc>
              <w:tc>
                <w:tcPr>
                  <w:tcW w:w="2126" w:type="dxa"/>
                  <w:shd w:val="clear" w:color="auto" w:fill="auto"/>
                  <w:vAlign w:val="center"/>
                </w:tcPr>
                <w:p w14:paraId="449671E3" w14:textId="0CF96F04" w:rsidR="008F48D5" w:rsidRPr="002E4860" w:rsidRDefault="00A94BFA" w:rsidP="00F14EC4">
                  <w:pPr>
                    <w:spacing w:before="40" w:after="40"/>
                    <w:rPr>
                      <w:rFonts w:cs="Arial"/>
                      <w:sz w:val="24"/>
                    </w:rPr>
                  </w:pPr>
                  <w:r>
                    <w:rPr>
                      <w:rFonts w:cs="Arial"/>
                      <w:sz w:val="24"/>
                    </w:rPr>
                    <w:t>8</w:t>
                  </w:r>
                  <w:r w:rsidR="00A2090C">
                    <w:rPr>
                      <w:rFonts w:cs="Arial"/>
                      <w:sz w:val="24"/>
                    </w:rPr>
                    <w:t xml:space="preserve"> November 2019</w:t>
                  </w:r>
                  <w:r>
                    <w:rPr>
                      <w:rFonts w:cs="Arial"/>
                      <w:sz w:val="24"/>
                    </w:rPr>
                    <w:t xml:space="preserve"> to 29 November 2019</w:t>
                  </w:r>
                </w:p>
              </w:tc>
            </w:tr>
            <w:tr w:rsidR="00E41BF5" w:rsidRPr="00ED7826" w14:paraId="49255923" w14:textId="77777777" w:rsidTr="00ED7826">
              <w:trPr>
                <w:trHeight w:val="93"/>
              </w:trPr>
              <w:tc>
                <w:tcPr>
                  <w:tcW w:w="5807" w:type="dxa"/>
                  <w:shd w:val="clear" w:color="auto" w:fill="auto"/>
                </w:tcPr>
                <w:p w14:paraId="283D7C6D" w14:textId="77777777" w:rsidR="00E41BF5" w:rsidRPr="00B81D21" w:rsidRDefault="00E41BF5" w:rsidP="00F14EC4">
                  <w:pPr>
                    <w:tabs>
                      <w:tab w:val="left" w:pos="171"/>
                    </w:tabs>
                    <w:spacing w:before="40" w:after="40"/>
                    <w:rPr>
                      <w:rFonts w:cs="Arial"/>
                      <w:sz w:val="24"/>
                    </w:rPr>
                  </w:pPr>
                  <w:r w:rsidRPr="00B81D21">
                    <w:rPr>
                      <w:rFonts w:cs="Arial"/>
                      <w:sz w:val="24"/>
                    </w:rPr>
                    <w:t xml:space="preserve">Decision implemented in </w:t>
                  </w:r>
                  <w:r w:rsidR="00A62991">
                    <w:rPr>
                      <w:rFonts w:cs="Arial"/>
                      <w:sz w:val="24"/>
                    </w:rPr>
                    <w:t>Grid Code</w:t>
                  </w:r>
                </w:p>
              </w:tc>
              <w:tc>
                <w:tcPr>
                  <w:tcW w:w="2126" w:type="dxa"/>
                  <w:shd w:val="clear" w:color="auto" w:fill="auto"/>
                  <w:vAlign w:val="center"/>
                </w:tcPr>
                <w:p w14:paraId="59DB324B" w14:textId="58249583" w:rsidR="00E41BF5" w:rsidRPr="002E4860" w:rsidRDefault="00A94BFA" w:rsidP="00F14EC4">
                  <w:pPr>
                    <w:spacing w:before="40" w:after="40"/>
                    <w:rPr>
                      <w:rFonts w:cs="Arial"/>
                      <w:sz w:val="24"/>
                    </w:rPr>
                  </w:pPr>
                  <w:r>
                    <w:rPr>
                      <w:rFonts w:cs="Arial"/>
                      <w:sz w:val="24"/>
                    </w:rPr>
                    <w:t>13 December 2019</w:t>
                  </w:r>
                </w:p>
              </w:tc>
            </w:tr>
          </w:tbl>
          <w:p w14:paraId="38D97127" w14:textId="77777777" w:rsidR="006551B8" w:rsidRPr="00ED7826" w:rsidRDefault="006551B8" w:rsidP="007E718E">
            <w:pPr>
              <w:pStyle w:val="BodyTextFirstIndent"/>
              <w:ind w:firstLine="0"/>
              <w:rPr>
                <w:rFonts w:cs="Arial"/>
                <w:sz w:val="24"/>
              </w:rPr>
            </w:pPr>
          </w:p>
          <w:p w14:paraId="08D6AC0E" w14:textId="77777777" w:rsidR="008F48D5" w:rsidRDefault="008F48D5" w:rsidP="007E718E">
            <w:pPr>
              <w:pStyle w:val="BodyTextFirstIndent"/>
              <w:ind w:firstLine="0"/>
              <w:rPr>
                <w:rFonts w:cs="Arial"/>
              </w:rPr>
            </w:pPr>
          </w:p>
          <w:p w14:paraId="2E93421F" w14:textId="77777777" w:rsidR="008F48D5" w:rsidRPr="00EB32BB" w:rsidRDefault="008F48D5" w:rsidP="007E718E">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25C591B" w14:textId="77777777" w:rsidR="00F10E14" w:rsidRPr="00EB32BB" w:rsidRDefault="006913ED" w:rsidP="00291083">
            <w:pPr>
              <w:pStyle w:val="BodyText"/>
              <w:spacing w:before="60" w:after="60" w:line="240" w:lineRule="auto"/>
              <w:rPr>
                <w:rFonts w:cs="Arial"/>
                <w:szCs w:val="20"/>
              </w:rPr>
            </w:pPr>
            <w:r>
              <w:rPr>
                <w:rFonts w:cs="Arial"/>
                <w:noProof/>
                <w:szCs w:val="20"/>
                <w:lang w:val="en-US" w:eastAsia="en-US"/>
              </w:rPr>
              <w:drawing>
                <wp:inline distT="0" distB="0" distL="0" distR="0" wp14:anchorId="0C68419E" wp14:editId="16A9FAE1">
                  <wp:extent cx="285750" cy="285750"/>
                  <wp:effectExtent l="0" t="0" r="0" b="0"/>
                  <wp:docPr id="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7D019105"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2CB34FA"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8BC2288"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Contact:</w:t>
            </w:r>
          </w:p>
          <w:p w14:paraId="3485685D" w14:textId="77777777" w:rsidR="00F10E14" w:rsidRPr="00EB32BB" w:rsidRDefault="00F10E14" w:rsidP="00A81AA5">
            <w:pPr>
              <w:pStyle w:val="BodyText"/>
              <w:spacing w:before="60" w:after="60" w:line="240" w:lineRule="auto"/>
              <w:rPr>
                <w:rFonts w:cs="Arial"/>
                <w:color w:val="008576"/>
                <w:szCs w:val="20"/>
              </w:rPr>
            </w:pPr>
            <w:r w:rsidRPr="00EB32BB">
              <w:rPr>
                <w:rFonts w:cs="Arial"/>
                <w:b/>
                <w:color w:val="008576"/>
                <w:szCs w:val="20"/>
              </w:rPr>
              <w:t>Code Administrator</w:t>
            </w:r>
          </w:p>
        </w:tc>
      </w:tr>
      <w:tr w:rsidR="00F10E14" w:rsidRPr="00EB32BB" w14:paraId="6D7D51D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02579D5"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8BFB485" w14:textId="77777777" w:rsidR="00F10E14" w:rsidRPr="00EB32BB" w:rsidRDefault="006913ED" w:rsidP="005B0B30">
            <w:pPr>
              <w:pStyle w:val="BodyText"/>
              <w:spacing w:before="60" w:after="60" w:line="240" w:lineRule="auto"/>
              <w:rPr>
                <w:rFonts w:cs="Arial"/>
                <w:color w:val="008576"/>
                <w:szCs w:val="20"/>
              </w:rPr>
            </w:pPr>
            <w:r>
              <w:rPr>
                <w:rFonts w:cs="Arial"/>
                <w:b/>
                <w:noProof/>
                <w:color w:val="008576"/>
                <w:szCs w:val="20"/>
                <w:lang w:val="en-US" w:eastAsia="en-US"/>
              </w:rPr>
              <w:drawing>
                <wp:inline distT="0" distB="0" distL="0" distR="0" wp14:anchorId="120A5139" wp14:editId="30DAB620">
                  <wp:extent cx="285750" cy="285750"/>
                  <wp:effectExtent l="0" t="0" r="0" b="0"/>
                  <wp:docPr id="6"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5B0B30">
              <w:rPr>
                <w:rFonts w:cs="Arial"/>
                <w:b/>
                <w:color w:val="008576"/>
                <w:szCs w:val="20"/>
                <w:lang w:val="en-US"/>
              </w:rPr>
              <w:t>email address</w:t>
            </w:r>
          </w:p>
        </w:tc>
      </w:tr>
      <w:tr w:rsidR="00F10E14" w:rsidRPr="00EB32BB" w14:paraId="6097A21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BB9AB4C"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CED8F1A" w14:textId="77777777" w:rsidR="00F10E14" w:rsidRPr="00EB32BB" w:rsidRDefault="006913ED" w:rsidP="005B0B30">
            <w:pPr>
              <w:pStyle w:val="BodyText"/>
              <w:spacing w:before="60" w:after="60" w:line="240" w:lineRule="auto"/>
              <w:rPr>
                <w:rFonts w:cs="Arial"/>
                <w:color w:val="008576"/>
                <w:szCs w:val="20"/>
              </w:rPr>
            </w:pPr>
            <w:r>
              <w:rPr>
                <w:rFonts w:cs="Arial"/>
                <w:b/>
                <w:noProof/>
                <w:color w:val="008576"/>
                <w:szCs w:val="20"/>
                <w:lang w:val="en-US" w:eastAsia="en-US"/>
              </w:rPr>
              <w:drawing>
                <wp:inline distT="0" distB="0" distL="0" distR="0" wp14:anchorId="5189A8DD" wp14:editId="29200BD1">
                  <wp:extent cx="285750" cy="285750"/>
                  <wp:effectExtent l="0" t="0" r="0" b="0"/>
                  <wp:docPr id="7"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5B0B30">
              <w:rPr>
                <w:rFonts w:cs="Arial"/>
                <w:b/>
                <w:color w:val="008576"/>
                <w:szCs w:val="20"/>
              </w:rPr>
              <w:t>telephone</w:t>
            </w:r>
          </w:p>
        </w:tc>
      </w:tr>
      <w:tr w:rsidR="00F10E14" w:rsidRPr="00EB32BB" w14:paraId="510F2ACB"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4328820"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19D14CF" w14:textId="77777777" w:rsidR="00F10E14" w:rsidRPr="007D7515" w:rsidRDefault="00F10E14" w:rsidP="00A81AA5">
            <w:pPr>
              <w:spacing w:before="60" w:after="60" w:line="240" w:lineRule="auto"/>
              <w:rPr>
                <w:rFonts w:cs="Arial"/>
                <w:b/>
                <w:color w:val="008576"/>
                <w:szCs w:val="20"/>
              </w:rPr>
            </w:pPr>
            <w:r w:rsidRPr="007D7515">
              <w:rPr>
                <w:rFonts w:cs="Arial"/>
                <w:b/>
                <w:color w:val="008576"/>
                <w:szCs w:val="20"/>
              </w:rPr>
              <w:t>Proposer:</w:t>
            </w:r>
          </w:p>
          <w:p w14:paraId="5234133A" w14:textId="3D88320D" w:rsidR="006D358F" w:rsidRPr="00243997" w:rsidRDefault="00CC2200" w:rsidP="006D358F">
            <w:pPr>
              <w:pStyle w:val="BodyText"/>
              <w:rPr>
                <w:sz w:val="24"/>
              </w:rPr>
            </w:pPr>
            <w:r>
              <w:rPr>
                <w:sz w:val="24"/>
              </w:rPr>
              <w:t>Milo Paris-Jones</w:t>
            </w:r>
          </w:p>
          <w:p w14:paraId="32D28398" w14:textId="10647F1D" w:rsidR="00F10E14" w:rsidRPr="00EB32BB" w:rsidRDefault="00F10E14" w:rsidP="00A81AA5">
            <w:pPr>
              <w:spacing w:before="60" w:after="60" w:line="240" w:lineRule="auto"/>
              <w:rPr>
                <w:rFonts w:cs="Arial"/>
                <w:b/>
                <w:color w:val="008576"/>
                <w:szCs w:val="20"/>
              </w:rPr>
            </w:pPr>
          </w:p>
        </w:tc>
      </w:tr>
      <w:tr w:rsidR="00F10E14" w:rsidRPr="00EB32BB" w14:paraId="6FDE9800"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DE9A003"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6AC6D02" w14:textId="4826464F" w:rsidR="00F10E14" w:rsidRPr="00EB32BB" w:rsidRDefault="006913ED" w:rsidP="00A81AA5">
            <w:pPr>
              <w:pStyle w:val="BodyText"/>
              <w:spacing w:before="60" w:after="60" w:line="240" w:lineRule="auto"/>
              <w:rPr>
                <w:rFonts w:cs="Arial"/>
                <w:b/>
                <w:color w:val="008576"/>
                <w:szCs w:val="20"/>
              </w:rPr>
            </w:pPr>
            <w:r>
              <w:rPr>
                <w:rFonts w:cs="Arial"/>
                <w:b/>
                <w:noProof/>
                <w:color w:val="008576"/>
                <w:szCs w:val="20"/>
                <w:lang w:val="en-US" w:eastAsia="en-US"/>
              </w:rPr>
              <w:drawing>
                <wp:inline distT="0" distB="0" distL="0" distR="0" wp14:anchorId="4D72091F" wp14:editId="2AD4CCF2">
                  <wp:extent cx="285750" cy="285750"/>
                  <wp:effectExtent l="0" t="0" r="0" b="0"/>
                  <wp:docPr id="8" name="Picture 8"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w:t>
            </w:r>
            <w:hyperlink r:id="rId18" w:history="1">
              <w:r w:rsidR="00A42332" w:rsidRPr="00402FEA">
                <w:rPr>
                  <w:rStyle w:val="Hyperlink"/>
                  <w:sz w:val="24"/>
                </w:rPr>
                <w:t>milo.paris-jones@nationalgrid.com</w:t>
              </w:r>
            </w:hyperlink>
          </w:p>
        </w:tc>
      </w:tr>
      <w:tr w:rsidR="00F10E14" w:rsidRPr="00EB32BB" w14:paraId="6E53961C"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97A33A2"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01B9C99" w14:textId="77777777" w:rsidR="00F10E14" w:rsidRPr="00EB32BB" w:rsidRDefault="006913ED" w:rsidP="00A81AA5">
            <w:pPr>
              <w:pStyle w:val="BodyText"/>
              <w:spacing w:before="60" w:after="60" w:line="240" w:lineRule="auto"/>
              <w:rPr>
                <w:rFonts w:cs="Arial"/>
                <w:color w:val="008576"/>
                <w:szCs w:val="20"/>
              </w:rPr>
            </w:pPr>
            <w:r>
              <w:rPr>
                <w:rFonts w:cs="Arial"/>
                <w:b/>
                <w:noProof/>
                <w:color w:val="008576"/>
                <w:szCs w:val="20"/>
                <w:lang w:val="en-US" w:eastAsia="en-US"/>
              </w:rPr>
              <w:drawing>
                <wp:inline distT="0" distB="0" distL="0" distR="0" wp14:anchorId="40C71BDB" wp14:editId="31848663">
                  <wp:extent cx="285750" cy="285750"/>
                  <wp:effectExtent l="0" t="0" r="0" b="0"/>
                  <wp:docPr id="9"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telephone</w:t>
            </w:r>
          </w:p>
        </w:tc>
      </w:tr>
      <w:tr w:rsidR="00F10E14" w:rsidRPr="00EB32BB" w14:paraId="7B2A8C02"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7B2AC2E"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C842BDD" w14:textId="63C7C122" w:rsidR="00F10E14" w:rsidRPr="007D7515" w:rsidRDefault="007D7515" w:rsidP="00A81AA5">
            <w:pPr>
              <w:spacing w:before="60" w:line="240" w:lineRule="auto"/>
              <w:rPr>
                <w:rFonts w:cs="Arial"/>
                <w:b/>
                <w:color w:val="008576"/>
                <w:szCs w:val="20"/>
              </w:rPr>
            </w:pPr>
            <w:r w:rsidRPr="007D7515">
              <w:rPr>
                <w:rFonts w:cs="Arial"/>
                <w:b/>
                <w:color w:val="008576"/>
                <w:szCs w:val="20"/>
              </w:rPr>
              <w:t xml:space="preserve">National Grid </w:t>
            </w:r>
            <w:r w:rsidR="00030374">
              <w:rPr>
                <w:rFonts w:cs="Arial"/>
                <w:b/>
                <w:color w:val="008576"/>
                <w:szCs w:val="20"/>
              </w:rPr>
              <w:t xml:space="preserve">ESO </w:t>
            </w:r>
            <w:r w:rsidRPr="007D7515">
              <w:rPr>
                <w:rFonts w:cs="Arial"/>
                <w:b/>
                <w:color w:val="008576"/>
                <w:szCs w:val="20"/>
              </w:rPr>
              <w:t>Representative</w:t>
            </w:r>
            <w:r w:rsidR="00F10E14" w:rsidRPr="007D7515">
              <w:rPr>
                <w:rFonts w:cs="Arial"/>
                <w:b/>
                <w:color w:val="008576"/>
                <w:szCs w:val="20"/>
              </w:rPr>
              <w:t>:</w:t>
            </w:r>
          </w:p>
          <w:p w14:paraId="35939E3E" w14:textId="4E0A1C52" w:rsidR="00F10E14" w:rsidRPr="00EB32BB" w:rsidRDefault="00CC2200" w:rsidP="00A81AA5">
            <w:pPr>
              <w:pStyle w:val="BodyText"/>
              <w:spacing w:after="60" w:line="240" w:lineRule="auto"/>
              <w:rPr>
                <w:rFonts w:cs="Arial"/>
                <w:color w:val="008576"/>
                <w:szCs w:val="20"/>
              </w:rPr>
            </w:pPr>
            <w:r w:rsidRPr="00CC2200">
              <w:rPr>
                <w:sz w:val="24"/>
              </w:rPr>
              <w:t>Jian Sun, William Jones,</w:t>
            </w:r>
          </w:p>
        </w:tc>
      </w:tr>
      <w:tr w:rsidR="00F10E14" w:rsidRPr="00EB32BB" w14:paraId="29507BE1" w14:textId="77777777" w:rsidTr="004D430C">
        <w:trPr>
          <w:trHeight w:val="492"/>
        </w:trPr>
        <w:tc>
          <w:tcPr>
            <w:tcW w:w="7939" w:type="dxa"/>
            <w:vMerge/>
            <w:tcBorders>
              <w:left w:val="single" w:sz="4" w:space="0" w:color="4A8958"/>
              <w:bottom w:val="single" w:sz="4" w:space="0" w:color="4A8958"/>
              <w:right w:val="single" w:sz="4" w:space="0" w:color="4A8958"/>
            </w:tcBorders>
            <w:shd w:val="clear" w:color="auto" w:fill="auto"/>
          </w:tcPr>
          <w:p w14:paraId="2A4A209D" w14:textId="77777777" w:rsidR="00F10E14" w:rsidRPr="00EB32BB" w:rsidRDefault="00F10E14" w:rsidP="004A3386">
            <w:pPr>
              <w:pStyle w:val="BodyText"/>
              <w:rPr>
                <w:rFonts w:cs="Arial"/>
                <w:b/>
                <w:bCs/>
                <w:noProof/>
                <w:color w:val="00B274"/>
                <w:szCs w:val="3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5FC03CC9" w14:textId="77777777" w:rsidR="00F10E14" w:rsidRDefault="006913ED" w:rsidP="00A81AA5">
            <w:pPr>
              <w:pStyle w:val="BodyText"/>
              <w:spacing w:before="60" w:after="60"/>
              <w:rPr>
                <w:rFonts w:cs="Arial"/>
                <w:b/>
                <w:color w:val="008576"/>
                <w:szCs w:val="20"/>
              </w:rPr>
            </w:pPr>
            <w:r>
              <w:rPr>
                <w:rFonts w:cs="Arial"/>
                <w:b/>
                <w:noProof/>
                <w:color w:val="008576"/>
                <w:szCs w:val="20"/>
                <w:lang w:val="en-US" w:eastAsia="en-US"/>
              </w:rPr>
              <w:drawing>
                <wp:inline distT="0" distB="0" distL="0" distR="0" wp14:anchorId="44245809" wp14:editId="41522377">
                  <wp:extent cx="285750" cy="285750"/>
                  <wp:effectExtent l="0" t="0" r="0" b="0"/>
                  <wp:docPr id="10" name="Picture 10"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email address.</w:t>
            </w:r>
          </w:p>
          <w:p w14:paraId="78D1F27C" w14:textId="621D257C" w:rsidR="00CC2200" w:rsidRPr="00EB32BB" w:rsidRDefault="00030374" w:rsidP="00A81AA5">
            <w:pPr>
              <w:pStyle w:val="BodyText"/>
              <w:spacing w:before="60" w:after="60"/>
              <w:rPr>
                <w:rFonts w:cs="Arial"/>
                <w:b/>
                <w:color w:val="008576"/>
                <w:szCs w:val="20"/>
              </w:rPr>
            </w:pPr>
            <w:hyperlink r:id="rId19" w:history="1">
              <w:r w:rsidR="00CC2200" w:rsidRPr="00D90A3E">
                <w:rPr>
                  <w:rStyle w:val="Hyperlink"/>
                  <w:sz w:val="24"/>
                </w:rPr>
                <w:t>Jian.Sun@nationalgrideso.com</w:t>
              </w:r>
            </w:hyperlink>
            <w:r w:rsidR="00CC2200">
              <w:rPr>
                <w:sz w:val="24"/>
              </w:rPr>
              <w:t>, Willam.jones4@nationalgrideso.com</w:t>
            </w:r>
          </w:p>
        </w:tc>
      </w:tr>
      <w:tr w:rsidR="00F10E14" w:rsidRPr="00EB32BB" w14:paraId="320C7282" w14:textId="77777777" w:rsidTr="004D430C">
        <w:trPr>
          <w:trHeight w:val="492"/>
        </w:trPr>
        <w:tc>
          <w:tcPr>
            <w:tcW w:w="7939" w:type="dxa"/>
            <w:vMerge/>
            <w:tcBorders>
              <w:left w:val="single" w:sz="4" w:space="0" w:color="4A8958"/>
              <w:bottom w:val="single" w:sz="4" w:space="0" w:color="4A8958"/>
              <w:right w:val="single" w:sz="4" w:space="0" w:color="4A8958"/>
            </w:tcBorders>
            <w:shd w:val="clear" w:color="auto" w:fill="auto"/>
          </w:tcPr>
          <w:p w14:paraId="0FAD31E5" w14:textId="77777777" w:rsidR="00F10E14" w:rsidRPr="00EB32BB" w:rsidRDefault="00F10E14" w:rsidP="004A3386">
            <w:pPr>
              <w:pStyle w:val="BodyText"/>
              <w:rPr>
                <w:rFonts w:cs="Arial"/>
                <w:b/>
                <w:bCs/>
                <w:noProof/>
                <w:color w:val="00B274"/>
                <w:szCs w:val="3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25FD8CA" w14:textId="77777777" w:rsidR="00F10E14" w:rsidRPr="00EB32BB" w:rsidRDefault="006913ED" w:rsidP="00A81AA5">
            <w:pPr>
              <w:pStyle w:val="BodyText"/>
              <w:spacing w:before="60" w:after="60"/>
              <w:rPr>
                <w:rFonts w:cs="Arial"/>
                <w:b/>
                <w:noProof/>
                <w:color w:val="008576"/>
                <w:szCs w:val="20"/>
                <w:lang w:val="en-US" w:eastAsia="en-US"/>
              </w:rPr>
            </w:pPr>
            <w:r>
              <w:rPr>
                <w:rFonts w:cs="Arial"/>
                <w:b/>
                <w:noProof/>
                <w:color w:val="008576"/>
                <w:szCs w:val="20"/>
                <w:lang w:val="en-US" w:eastAsia="en-US"/>
              </w:rPr>
              <w:drawing>
                <wp:inline distT="0" distB="0" distL="0" distR="0" wp14:anchorId="0727700A" wp14:editId="0F01E104">
                  <wp:extent cx="285750" cy="285750"/>
                  <wp:effectExtent l="0" t="0" r="0" b="0"/>
                  <wp:docPr id="11" name="Picture 64"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telephone</w:t>
            </w:r>
          </w:p>
        </w:tc>
      </w:tr>
      <w:tr w:rsidR="007D7515" w:rsidRPr="00EB32BB" w14:paraId="4B1CC635"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2291B6C1" w14:textId="77777777" w:rsidR="007D7515" w:rsidRPr="00EB32BB" w:rsidRDefault="007D7515" w:rsidP="004A3386">
            <w:pPr>
              <w:pStyle w:val="BodyText"/>
              <w:rPr>
                <w:rFonts w:cs="Arial"/>
                <w:b/>
                <w:bCs/>
                <w:noProof/>
                <w:color w:val="00B274"/>
                <w:szCs w:val="32"/>
              </w:rPr>
            </w:pPr>
          </w:p>
        </w:tc>
      </w:tr>
      <w:tr w:rsidR="007D7515" w:rsidRPr="00EB32BB" w14:paraId="77A874DB"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29ECACA8" w14:textId="77777777" w:rsidR="007D7515" w:rsidRPr="00EB32BB" w:rsidRDefault="007D7515" w:rsidP="004A3386">
            <w:pPr>
              <w:pStyle w:val="BodyText"/>
              <w:rPr>
                <w:rFonts w:cs="Arial"/>
                <w:b/>
                <w:bCs/>
                <w:noProof/>
                <w:color w:val="00B274"/>
                <w:szCs w:val="32"/>
              </w:rPr>
            </w:pPr>
          </w:p>
        </w:tc>
      </w:tr>
      <w:tr w:rsidR="007D7515" w:rsidRPr="00EB32BB" w14:paraId="23B3977D" w14:textId="77777777" w:rsidTr="004D430C">
        <w:trPr>
          <w:gridAfter w:val="1"/>
          <w:wAfter w:w="2268" w:type="dxa"/>
          <w:trHeight w:val="628"/>
        </w:trPr>
        <w:tc>
          <w:tcPr>
            <w:tcW w:w="7939" w:type="dxa"/>
            <w:vMerge/>
            <w:tcBorders>
              <w:left w:val="single" w:sz="4" w:space="0" w:color="4A8958"/>
              <w:bottom w:val="single" w:sz="4" w:space="0" w:color="4A8958"/>
              <w:right w:val="single" w:sz="4" w:space="0" w:color="4A8958"/>
            </w:tcBorders>
            <w:shd w:val="clear" w:color="auto" w:fill="auto"/>
          </w:tcPr>
          <w:p w14:paraId="1497EEDF" w14:textId="77777777" w:rsidR="007D7515" w:rsidRPr="00EB32BB" w:rsidRDefault="007D7515" w:rsidP="004A3386">
            <w:pPr>
              <w:pStyle w:val="BodyText"/>
              <w:rPr>
                <w:rFonts w:cs="Arial"/>
                <w:b/>
                <w:bCs/>
                <w:noProof/>
                <w:color w:val="00B274"/>
                <w:szCs w:val="32"/>
              </w:rPr>
            </w:pPr>
          </w:p>
        </w:tc>
      </w:tr>
      <w:tr w:rsidR="007D7515" w:rsidRPr="00EB32BB" w14:paraId="67B7F7A5"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3BC74BE9" w14:textId="77777777" w:rsidR="007D7515" w:rsidRPr="00EB32BB" w:rsidRDefault="007D7515" w:rsidP="004A3386">
            <w:pPr>
              <w:pStyle w:val="BodyText"/>
              <w:spacing w:line="240" w:lineRule="auto"/>
              <w:rPr>
                <w:rFonts w:cs="Arial"/>
                <w:szCs w:val="20"/>
              </w:rPr>
            </w:pPr>
          </w:p>
        </w:tc>
      </w:tr>
      <w:tr w:rsidR="007D7515" w:rsidRPr="00EB32BB" w14:paraId="15F07A83"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7A45228" w14:textId="77777777" w:rsidR="007D7515" w:rsidRPr="00EB32BB" w:rsidRDefault="007D7515" w:rsidP="004A3386">
            <w:pPr>
              <w:pStyle w:val="BodyText"/>
              <w:spacing w:line="240" w:lineRule="auto"/>
              <w:rPr>
                <w:rFonts w:cs="Arial"/>
                <w:szCs w:val="20"/>
              </w:rPr>
            </w:pPr>
          </w:p>
        </w:tc>
      </w:tr>
      <w:tr w:rsidR="007D7515" w:rsidRPr="00EB32BB" w14:paraId="0D311EA2"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4598ACFC" w14:textId="77777777" w:rsidR="007D7515" w:rsidRPr="00EB32BB" w:rsidRDefault="007D7515" w:rsidP="004A3386">
            <w:pPr>
              <w:pStyle w:val="BodyText"/>
              <w:spacing w:line="240" w:lineRule="auto"/>
              <w:rPr>
                <w:rFonts w:cs="Arial"/>
                <w:szCs w:val="20"/>
              </w:rPr>
            </w:pPr>
          </w:p>
        </w:tc>
      </w:tr>
    </w:tbl>
    <w:p w14:paraId="3070F396" w14:textId="77777777" w:rsidR="00435CF2" w:rsidRDefault="00435CF2">
      <w:pPr>
        <w:rPr>
          <w:rFonts w:cs="Arial"/>
        </w:rPr>
      </w:pPr>
    </w:p>
    <w:p w14:paraId="783D86F3" w14:textId="77777777" w:rsidR="00FC4ACF" w:rsidRDefault="00FC4ACF">
      <w:pPr>
        <w:rPr>
          <w:rFonts w:cs="Arial"/>
        </w:rPr>
      </w:pPr>
    </w:p>
    <w:p w14:paraId="72EA3160" w14:textId="77777777" w:rsidR="00FA4B61" w:rsidRDefault="003473D6" w:rsidP="003473D6">
      <w:pPr>
        <w:pStyle w:val="About01"/>
      </w:pPr>
      <w:r>
        <w:lastRenderedPageBreak/>
        <w:t>Proposer Details</w:t>
      </w:r>
    </w:p>
    <w:tbl>
      <w:tblPr>
        <w:tblW w:w="9360" w:type="dxa"/>
        <w:tblInd w:w="108" w:type="dxa"/>
        <w:tblBorders>
          <w:top w:val="thinThickSmallGap" w:sz="12" w:space="0" w:color="auto"/>
          <w:left w:val="thinThickSmallGap" w:sz="12" w:space="0" w:color="auto"/>
          <w:bottom w:val="thickThinSmallGap" w:sz="12" w:space="0" w:color="auto"/>
          <w:right w:val="thickThinSmallGap" w:sz="12" w:space="0" w:color="auto"/>
        </w:tblBorders>
        <w:tblLayout w:type="fixed"/>
        <w:tblLook w:val="0000" w:firstRow="0" w:lastRow="0" w:firstColumn="0" w:lastColumn="0" w:noHBand="0" w:noVBand="0"/>
      </w:tblPr>
      <w:tblGrid>
        <w:gridCol w:w="3686"/>
        <w:gridCol w:w="5674"/>
      </w:tblGrid>
      <w:tr w:rsidR="003473D6" w14:paraId="1D8830FB" w14:textId="77777777" w:rsidTr="00FC4ACF">
        <w:trPr>
          <w:trHeight w:val="230"/>
        </w:trPr>
        <w:tc>
          <w:tcPr>
            <w:tcW w:w="3686" w:type="dxa"/>
            <w:tcBorders>
              <w:top w:val="thinThickSmallGap" w:sz="12" w:space="0" w:color="auto"/>
              <w:bottom w:val="nil"/>
              <w:right w:val="nil"/>
            </w:tcBorders>
          </w:tcPr>
          <w:p w14:paraId="1D752271" w14:textId="77777777" w:rsidR="003473D6" w:rsidRPr="00243997" w:rsidRDefault="003473D6" w:rsidP="00CE4528">
            <w:pPr>
              <w:jc w:val="right"/>
              <w:rPr>
                <w:b/>
                <w:sz w:val="24"/>
              </w:rPr>
            </w:pPr>
            <w:r w:rsidRPr="00243997">
              <w:rPr>
                <w:b/>
                <w:sz w:val="24"/>
              </w:rPr>
              <w:t>Details of Proposer:</w:t>
            </w:r>
          </w:p>
          <w:p w14:paraId="31B7188D" w14:textId="77777777" w:rsidR="003473D6" w:rsidRPr="00243997" w:rsidRDefault="003473D6" w:rsidP="00CE4528">
            <w:pPr>
              <w:jc w:val="right"/>
              <w:rPr>
                <w:sz w:val="24"/>
              </w:rPr>
            </w:pPr>
            <w:r w:rsidRPr="00243997">
              <w:rPr>
                <w:sz w:val="24"/>
              </w:rPr>
              <w:t>(Organisation Name)</w:t>
            </w:r>
          </w:p>
        </w:tc>
        <w:tc>
          <w:tcPr>
            <w:tcW w:w="5674" w:type="dxa"/>
            <w:tcBorders>
              <w:top w:val="thinThickSmallGap" w:sz="12" w:space="0" w:color="auto"/>
              <w:left w:val="single" w:sz="4" w:space="0" w:color="auto"/>
              <w:bottom w:val="nil"/>
            </w:tcBorders>
            <w:vAlign w:val="center"/>
          </w:tcPr>
          <w:p w14:paraId="5835A859" w14:textId="77777777" w:rsidR="003473D6" w:rsidRPr="00243997" w:rsidRDefault="00BF20C6" w:rsidP="00CE4528">
            <w:pPr>
              <w:rPr>
                <w:sz w:val="24"/>
              </w:rPr>
            </w:pPr>
            <w:r>
              <w:rPr>
                <w:sz w:val="24"/>
              </w:rPr>
              <w:t>National Grid ESO</w:t>
            </w:r>
          </w:p>
        </w:tc>
      </w:tr>
      <w:tr w:rsidR="003473D6" w14:paraId="4A531B33" w14:textId="77777777" w:rsidTr="00FC4ACF">
        <w:trPr>
          <w:trHeight w:val="1363"/>
        </w:trPr>
        <w:tc>
          <w:tcPr>
            <w:tcW w:w="3686" w:type="dxa"/>
            <w:tcBorders>
              <w:top w:val="single" w:sz="4" w:space="0" w:color="auto"/>
              <w:bottom w:val="nil"/>
              <w:right w:val="nil"/>
            </w:tcBorders>
            <w:vAlign w:val="center"/>
          </w:tcPr>
          <w:p w14:paraId="0CCBCE13" w14:textId="77777777" w:rsidR="003473D6" w:rsidRPr="00243997" w:rsidRDefault="003473D6" w:rsidP="00CE4528">
            <w:pPr>
              <w:pStyle w:val="BodyText"/>
              <w:tabs>
                <w:tab w:val="left" w:pos="736"/>
                <w:tab w:val="left" w:pos="1092"/>
              </w:tabs>
              <w:jc w:val="right"/>
              <w:rPr>
                <w:sz w:val="24"/>
              </w:rPr>
            </w:pPr>
            <w:r w:rsidRPr="00243997">
              <w:rPr>
                <w:sz w:val="24"/>
              </w:rPr>
              <w:t xml:space="preserve">Capacity in which the </w:t>
            </w:r>
            <w:r w:rsidR="00A62991">
              <w:rPr>
                <w:sz w:val="24"/>
              </w:rPr>
              <w:t>Grid Code</w:t>
            </w:r>
            <w:r w:rsidRPr="00243997">
              <w:rPr>
                <w:sz w:val="24"/>
              </w:rPr>
              <w:t xml:space="preserve"> Modification Proposal is being proposed:</w:t>
            </w:r>
          </w:p>
          <w:p w14:paraId="01AD6DEC" w14:textId="77777777" w:rsidR="003473D6" w:rsidRPr="00243997" w:rsidRDefault="00A62991" w:rsidP="00CE4528">
            <w:pPr>
              <w:jc w:val="right"/>
              <w:rPr>
                <w:sz w:val="24"/>
              </w:rPr>
            </w:pPr>
            <w:r>
              <w:rPr>
                <w:sz w:val="24"/>
              </w:rPr>
              <w:t>(e.g.</w:t>
            </w:r>
            <w:r w:rsidR="003473D6" w:rsidRPr="00243997">
              <w:rPr>
                <w:sz w:val="24"/>
              </w:rPr>
              <w:t xml:space="preserve"> CUSC Party)</w:t>
            </w:r>
          </w:p>
        </w:tc>
        <w:tc>
          <w:tcPr>
            <w:tcW w:w="5674" w:type="dxa"/>
            <w:tcBorders>
              <w:top w:val="single" w:sz="4" w:space="0" w:color="auto"/>
              <w:left w:val="single" w:sz="4" w:space="0" w:color="auto"/>
              <w:bottom w:val="nil"/>
            </w:tcBorders>
            <w:vAlign w:val="center"/>
          </w:tcPr>
          <w:p w14:paraId="755EA0FE" w14:textId="77777777" w:rsidR="003473D6" w:rsidRPr="00243997" w:rsidRDefault="00BF20C6" w:rsidP="003473D6">
            <w:pPr>
              <w:rPr>
                <w:sz w:val="24"/>
              </w:rPr>
            </w:pPr>
            <w:r>
              <w:rPr>
                <w:sz w:val="24"/>
              </w:rPr>
              <w:t>Grid Code OC2 change</w:t>
            </w:r>
          </w:p>
        </w:tc>
      </w:tr>
      <w:tr w:rsidR="003473D6" w14:paraId="620B9F77" w14:textId="77777777" w:rsidTr="00FC4ACF">
        <w:trPr>
          <w:trHeight w:val="2335"/>
        </w:trPr>
        <w:tc>
          <w:tcPr>
            <w:tcW w:w="3686" w:type="dxa"/>
            <w:tcBorders>
              <w:top w:val="single" w:sz="4" w:space="0" w:color="auto"/>
              <w:bottom w:val="nil"/>
              <w:right w:val="nil"/>
            </w:tcBorders>
            <w:vAlign w:val="center"/>
          </w:tcPr>
          <w:p w14:paraId="714745B9" w14:textId="77777777" w:rsidR="003473D6" w:rsidRPr="00243997" w:rsidRDefault="003473D6" w:rsidP="00CE4528">
            <w:pPr>
              <w:jc w:val="right"/>
              <w:rPr>
                <w:b/>
                <w:sz w:val="24"/>
              </w:rPr>
            </w:pPr>
            <w:r w:rsidRPr="00243997">
              <w:rPr>
                <w:b/>
                <w:sz w:val="24"/>
              </w:rPr>
              <w:t>Details of Proposer’s Representative:</w:t>
            </w:r>
          </w:p>
          <w:p w14:paraId="564AAE03" w14:textId="77777777" w:rsidR="003473D6" w:rsidRPr="00243997" w:rsidRDefault="003473D6" w:rsidP="00CE4528">
            <w:pPr>
              <w:jc w:val="right"/>
              <w:rPr>
                <w:sz w:val="24"/>
              </w:rPr>
            </w:pPr>
            <w:r w:rsidRPr="00243997">
              <w:rPr>
                <w:sz w:val="24"/>
              </w:rPr>
              <w:t>Name:</w:t>
            </w:r>
          </w:p>
          <w:p w14:paraId="0A0280D6" w14:textId="77777777" w:rsidR="003473D6" w:rsidRPr="00243997" w:rsidRDefault="003473D6" w:rsidP="00CE4528">
            <w:pPr>
              <w:jc w:val="right"/>
              <w:rPr>
                <w:sz w:val="24"/>
              </w:rPr>
            </w:pPr>
            <w:r w:rsidRPr="00243997">
              <w:rPr>
                <w:sz w:val="24"/>
              </w:rPr>
              <w:t>Organisation:</w:t>
            </w:r>
          </w:p>
          <w:p w14:paraId="1D1539C2" w14:textId="77777777" w:rsidR="003473D6" w:rsidRPr="00243997" w:rsidRDefault="003473D6" w:rsidP="00CE4528">
            <w:pPr>
              <w:jc w:val="right"/>
              <w:rPr>
                <w:sz w:val="24"/>
              </w:rPr>
            </w:pPr>
            <w:r w:rsidRPr="00243997">
              <w:rPr>
                <w:sz w:val="24"/>
              </w:rPr>
              <w:t>Telephone Number:</w:t>
            </w:r>
          </w:p>
          <w:p w14:paraId="52557ACD" w14:textId="77777777" w:rsidR="003473D6" w:rsidRPr="00243997" w:rsidRDefault="003473D6" w:rsidP="00CE4528">
            <w:pPr>
              <w:jc w:val="right"/>
              <w:rPr>
                <w:sz w:val="24"/>
              </w:rPr>
            </w:pPr>
            <w:r w:rsidRPr="00243997">
              <w:rPr>
                <w:sz w:val="24"/>
              </w:rPr>
              <w:t>Email Address:</w:t>
            </w:r>
          </w:p>
        </w:tc>
        <w:tc>
          <w:tcPr>
            <w:tcW w:w="5674" w:type="dxa"/>
            <w:tcBorders>
              <w:top w:val="single" w:sz="4" w:space="0" w:color="auto"/>
              <w:left w:val="single" w:sz="4" w:space="0" w:color="auto"/>
              <w:bottom w:val="nil"/>
            </w:tcBorders>
            <w:vAlign w:val="center"/>
          </w:tcPr>
          <w:p w14:paraId="3454F492" w14:textId="77777777" w:rsidR="00613FD5" w:rsidRDefault="00613FD5" w:rsidP="00CE4528">
            <w:pPr>
              <w:pStyle w:val="BodyText"/>
              <w:rPr>
                <w:sz w:val="24"/>
              </w:rPr>
            </w:pPr>
          </w:p>
          <w:p w14:paraId="3A3766AC" w14:textId="77777777" w:rsidR="00613FD5" w:rsidRDefault="00613FD5" w:rsidP="00CE4528">
            <w:pPr>
              <w:pStyle w:val="BodyText"/>
              <w:rPr>
                <w:sz w:val="24"/>
              </w:rPr>
            </w:pPr>
          </w:p>
          <w:p w14:paraId="7A6AA1F5" w14:textId="77777777" w:rsidR="00BF20C6" w:rsidRPr="00243997" w:rsidRDefault="00BF20C6" w:rsidP="00CE4528">
            <w:pPr>
              <w:pStyle w:val="BodyText"/>
              <w:rPr>
                <w:sz w:val="24"/>
              </w:rPr>
            </w:pPr>
            <w:r>
              <w:rPr>
                <w:sz w:val="24"/>
              </w:rPr>
              <w:t>Jian Sun</w:t>
            </w:r>
          </w:p>
          <w:p w14:paraId="67D42D29" w14:textId="77777777" w:rsidR="003473D6" w:rsidRPr="00243997" w:rsidRDefault="00BF20C6" w:rsidP="00CE4528">
            <w:pPr>
              <w:pStyle w:val="BodyText"/>
              <w:rPr>
                <w:sz w:val="24"/>
              </w:rPr>
            </w:pPr>
            <w:r>
              <w:rPr>
                <w:sz w:val="24"/>
              </w:rPr>
              <w:t>National Grid ESO</w:t>
            </w:r>
          </w:p>
          <w:p w14:paraId="51D57328" w14:textId="77777777" w:rsidR="003473D6" w:rsidRDefault="003473D6" w:rsidP="00CE4528">
            <w:pPr>
              <w:pStyle w:val="BodyText"/>
              <w:rPr>
                <w:sz w:val="24"/>
              </w:rPr>
            </w:pPr>
          </w:p>
          <w:p w14:paraId="04AFA9A4" w14:textId="4BB8C114" w:rsidR="00613FD5" w:rsidRPr="00243997" w:rsidRDefault="00030374" w:rsidP="00CE4528">
            <w:pPr>
              <w:pStyle w:val="BodyText"/>
              <w:rPr>
                <w:sz w:val="24"/>
              </w:rPr>
            </w:pPr>
            <w:hyperlink r:id="rId20" w:history="1">
              <w:r w:rsidR="00A42332" w:rsidRPr="00402FEA">
                <w:rPr>
                  <w:rStyle w:val="Hyperlink"/>
                  <w:sz w:val="24"/>
                </w:rPr>
                <w:t>Jian.Sun@nationalgrideso.com</w:t>
              </w:r>
            </w:hyperlink>
          </w:p>
        </w:tc>
      </w:tr>
      <w:tr w:rsidR="003473D6" w14:paraId="7D69F944" w14:textId="77777777" w:rsidTr="00FC4ACF">
        <w:trPr>
          <w:trHeight w:val="1300"/>
        </w:trPr>
        <w:tc>
          <w:tcPr>
            <w:tcW w:w="3686" w:type="dxa"/>
            <w:tcBorders>
              <w:top w:val="single" w:sz="4" w:space="0" w:color="auto"/>
              <w:bottom w:val="single" w:sz="4" w:space="0" w:color="auto"/>
              <w:right w:val="nil"/>
            </w:tcBorders>
            <w:vAlign w:val="center"/>
          </w:tcPr>
          <w:p w14:paraId="72F17C7B" w14:textId="77777777" w:rsidR="003473D6" w:rsidRPr="00243997" w:rsidRDefault="003473D6" w:rsidP="00CE4528">
            <w:pPr>
              <w:jc w:val="right"/>
              <w:rPr>
                <w:b/>
                <w:sz w:val="24"/>
              </w:rPr>
            </w:pPr>
            <w:r w:rsidRPr="00243997">
              <w:rPr>
                <w:b/>
                <w:sz w:val="24"/>
              </w:rPr>
              <w:t>Details of Representative’s Alternate:</w:t>
            </w:r>
          </w:p>
          <w:p w14:paraId="35417C3C" w14:textId="77777777" w:rsidR="003473D6" w:rsidRPr="00243997" w:rsidRDefault="003473D6" w:rsidP="00CE4528">
            <w:pPr>
              <w:jc w:val="right"/>
              <w:rPr>
                <w:sz w:val="24"/>
              </w:rPr>
            </w:pPr>
            <w:r w:rsidRPr="00243997">
              <w:rPr>
                <w:sz w:val="24"/>
              </w:rPr>
              <w:t>Name:</w:t>
            </w:r>
          </w:p>
          <w:p w14:paraId="2C47E5E3" w14:textId="77777777" w:rsidR="003473D6" w:rsidRPr="00243997" w:rsidRDefault="003473D6" w:rsidP="00CE4528">
            <w:pPr>
              <w:jc w:val="right"/>
              <w:rPr>
                <w:sz w:val="24"/>
              </w:rPr>
            </w:pPr>
            <w:r w:rsidRPr="00243997">
              <w:rPr>
                <w:sz w:val="24"/>
              </w:rPr>
              <w:t>Organisation:</w:t>
            </w:r>
          </w:p>
          <w:p w14:paraId="5D4AF201" w14:textId="77777777" w:rsidR="003473D6" w:rsidRPr="00243997" w:rsidRDefault="003473D6" w:rsidP="00CE4528">
            <w:pPr>
              <w:jc w:val="right"/>
              <w:rPr>
                <w:sz w:val="24"/>
              </w:rPr>
            </w:pPr>
            <w:r w:rsidRPr="00243997">
              <w:rPr>
                <w:sz w:val="24"/>
              </w:rPr>
              <w:t>Telephone Number:</w:t>
            </w:r>
          </w:p>
          <w:p w14:paraId="1F330794" w14:textId="77777777" w:rsidR="003473D6" w:rsidRPr="00243997" w:rsidRDefault="003473D6" w:rsidP="00CE4528">
            <w:pPr>
              <w:jc w:val="right"/>
              <w:rPr>
                <w:b/>
                <w:sz w:val="24"/>
              </w:rPr>
            </w:pPr>
            <w:r w:rsidRPr="00243997">
              <w:rPr>
                <w:sz w:val="24"/>
              </w:rPr>
              <w:t>Email Address:</w:t>
            </w:r>
          </w:p>
        </w:tc>
        <w:tc>
          <w:tcPr>
            <w:tcW w:w="5674" w:type="dxa"/>
            <w:tcBorders>
              <w:top w:val="single" w:sz="4" w:space="0" w:color="auto"/>
              <w:left w:val="single" w:sz="4" w:space="0" w:color="auto"/>
              <w:bottom w:val="single" w:sz="4" w:space="0" w:color="auto"/>
            </w:tcBorders>
          </w:tcPr>
          <w:p w14:paraId="03B66BDF" w14:textId="77777777" w:rsidR="003473D6" w:rsidRDefault="003473D6" w:rsidP="00CE4528">
            <w:pPr>
              <w:rPr>
                <w:sz w:val="24"/>
              </w:rPr>
            </w:pPr>
          </w:p>
          <w:p w14:paraId="0854F8D8" w14:textId="77777777" w:rsidR="00613FD5" w:rsidRDefault="00613FD5" w:rsidP="00CE4528">
            <w:pPr>
              <w:rPr>
                <w:sz w:val="24"/>
              </w:rPr>
            </w:pPr>
          </w:p>
          <w:p w14:paraId="3EDB3E1A" w14:textId="77777777" w:rsidR="00BF20C6" w:rsidRDefault="00BF20C6" w:rsidP="00CE4528">
            <w:pPr>
              <w:rPr>
                <w:sz w:val="24"/>
              </w:rPr>
            </w:pPr>
            <w:r>
              <w:rPr>
                <w:sz w:val="24"/>
              </w:rPr>
              <w:t>William Jones</w:t>
            </w:r>
          </w:p>
          <w:p w14:paraId="7BEA37CB" w14:textId="77777777" w:rsidR="00BF20C6" w:rsidRPr="00243997" w:rsidRDefault="00BF20C6" w:rsidP="00BF20C6">
            <w:pPr>
              <w:pStyle w:val="BodyText"/>
              <w:rPr>
                <w:sz w:val="24"/>
              </w:rPr>
            </w:pPr>
            <w:r>
              <w:rPr>
                <w:sz w:val="24"/>
              </w:rPr>
              <w:t>National Grid ESO</w:t>
            </w:r>
          </w:p>
          <w:p w14:paraId="636B6A78" w14:textId="77777777" w:rsidR="00BF20C6" w:rsidRDefault="00BF20C6" w:rsidP="00CE4528">
            <w:pPr>
              <w:rPr>
                <w:sz w:val="24"/>
              </w:rPr>
            </w:pPr>
          </w:p>
          <w:p w14:paraId="2AE06406" w14:textId="6725E084" w:rsidR="00613FD5" w:rsidRPr="00243997" w:rsidRDefault="00030374" w:rsidP="00CE4528">
            <w:pPr>
              <w:rPr>
                <w:sz w:val="24"/>
              </w:rPr>
            </w:pPr>
            <w:hyperlink r:id="rId21" w:history="1">
              <w:r w:rsidR="00A42332" w:rsidRPr="00402FEA">
                <w:rPr>
                  <w:rStyle w:val="Hyperlink"/>
                  <w:sz w:val="24"/>
                </w:rPr>
                <w:t>William.Jones4@nationalgrideso.com</w:t>
              </w:r>
            </w:hyperlink>
          </w:p>
        </w:tc>
      </w:tr>
      <w:tr w:rsidR="003473D6" w14:paraId="4ADB7A2D" w14:textId="77777777" w:rsidTr="00FC4ACF">
        <w:trPr>
          <w:cantSplit/>
          <w:trHeight w:val="892"/>
        </w:trPr>
        <w:tc>
          <w:tcPr>
            <w:tcW w:w="9360" w:type="dxa"/>
            <w:gridSpan w:val="2"/>
            <w:tcBorders>
              <w:top w:val="nil"/>
              <w:bottom w:val="thickThinSmallGap" w:sz="12" w:space="0" w:color="auto"/>
            </w:tcBorders>
          </w:tcPr>
          <w:p w14:paraId="658CA3A8" w14:textId="77777777" w:rsidR="003473D6" w:rsidRPr="00243997" w:rsidRDefault="003473D6" w:rsidP="00CE4528">
            <w:pPr>
              <w:rPr>
                <w:b/>
                <w:sz w:val="24"/>
              </w:rPr>
            </w:pPr>
            <w:r>
              <w:rPr>
                <w:b/>
                <w:sz w:val="24"/>
              </w:rPr>
              <w:t>Attachments (Yes/No):</w:t>
            </w:r>
            <w:r w:rsidR="00ED05BB">
              <w:rPr>
                <w:b/>
                <w:sz w:val="24"/>
              </w:rPr>
              <w:t xml:space="preserve"> Yes</w:t>
            </w:r>
          </w:p>
          <w:p w14:paraId="5F6F4AE8" w14:textId="77777777" w:rsidR="003473D6" w:rsidRDefault="003473D6" w:rsidP="00CE4528">
            <w:pPr>
              <w:rPr>
                <w:b/>
                <w:sz w:val="24"/>
              </w:rPr>
            </w:pPr>
            <w:r w:rsidRPr="00243997">
              <w:rPr>
                <w:b/>
                <w:sz w:val="24"/>
              </w:rPr>
              <w:t>If Yes, Title and No. of pages of each Attachment:</w:t>
            </w:r>
          </w:p>
          <w:p w14:paraId="4B998F2E" w14:textId="1F284476" w:rsidR="00476D62" w:rsidRPr="00476D62" w:rsidRDefault="00476D62" w:rsidP="00CE4528">
            <w:pPr>
              <w:rPr>
                <w:sz w:val="24"/>
                <w:highlight w:val="yellow"/>
              </w:rPr>
            </w:pPr>
          </w:p>
          <w:p w14:paraId="5D16BCF0" w14:textId="6EDDC366" w:rsidR="00ED05BB" w:rsidRPr="00D8441F" w:rsidRDefault="00476D62" w:rsidP="00CE4528">
            <w:pPr>
              <w:rPr>
                <w:sz w:val="24"/>
              </w:rPr>
            </w:pPr>
            <w:r w:rsidRPr="00D8441F">
              <w:rPr>
                <w:sz w:val="24"/>
              </w:rPr>
              <w:t>“</w:t>
            </w:r>
            <w:r w:rsidR="0040687F" w:rsidRPr="00D8441F">
              <w:rPr>
                <w:b/>
                <w:sz w:val="24"/>
              </w:rPr>
              <w:t>OC2_10_OPE_changes_v</w:t>
            </w:r>
            <w:r w:rsidR="00B238C8">
              <w:rPr>
                <w:b/>
                <w:sz w:val="24"/>
              </w:rPr>
              <w:t>2</w:t>
            </w:r>
            <w:r w:rsidR="0040687F" w:rsidRPr="00D8441F">
              <w:rPr>
                <w:b/>
                <w:sz w:val="24"/>
              </w:rPr>
              <w:t>.0.docx</w:t>
            </w:r>
            <w:r w:rsidRPr="00D8441F">
              <w:rPr>
                <w:sz w:val="24"/>
              </w:rPr>
              <w:t xml:space="preserve">” – OC2 changes </w:t>
            </w:r>
            <w:r w:rsidR="00ED05BB" w:rsidRPr="00D8441F">
              <w:rPr>
                <w:sz w:val="24"/>
              </w:rPr>
              <w:t>(</w:t>
            </w:r>
            <w:r w:rsidRPr="00D8441F">
              <w:rPr>
                <w:sz w:val="24"/>
              </w:rPr>
              <w:t>28</w:t>
            </w:r>
            <w:r w:rsidR="00705701" w:rsidRPr="00D8441F">
              <w:rPr>
                <w:sz w:val="24"/>
              </w:rPr>
              <w:t xml:space="preserve"> pages)</w:t>
            </w:r>
          </w:p>
          <w:p w14:paraId="4C5B2C3D" w14:textId="37148C75" w:rsidR="00866224" w:rsidRPr="00D8441F" w:rsidRDefault="00866224" w:rsidP="00866224">
            <w:pPr>
              <w:rPr>
                <w:sz w:val="24"/>
              </w:rPr>
            </w:pPr>
            <w:r w:rsidRPr="00D8441F">
              <w:rPr>
                <w:sz w:val="24"/>
              </w:rPr>
              <w:t>“</w:t>
            </w:r>
            <w:r w:rsidRPr="00D8441F">
              <w:rPr>
                <w:b/>
                <w:sz w:val="24"/>
              </w:rPr>
              <w:t>other_GridCode_changes_v</w:t>
            </w:r>
            <w:r w:rsidR="00B238C8">
              <w:rPr>
                <w:b/>
                <w:sz w:val="24"/>
              </w:rPr>
              <w:t>2</w:t>
            </w:r>
            <w:r w:rsidRPr="00D8441F">
              <w:rPr>
                <w:b/>
                <w:sz w:val="24"/>
              </w:rPr>
              <w:t>.0.xlsx</w:t>
            </w:r>
            <w:r w:rsidRPr="00D8441F">
              <w:rPr>
                <w:sz w:val="24"/>
              </w:rPr>
              <w:t>” – OC2 changes (</w:t>
            </w:r>
            <w:r w:rsidR="0040687F" w:rsidRPr="00D8441F">
              <w:rPr>
                <w:sz w:val="24"/>
              </w:rPr>
              <w:t>1 sheet</w:t>
            </w:r>
            <w:r w:rsidRPr="00D8441F">
              <w:rPr>
                <w:sz w:val="24"/>
              </w:rPr>
              <w:t>)</w:t>
            </w:r>
          </w:p>
          <w:p w14:paraId="60BCECF6" w14:textId="38E68BD7" w:rsidR="00705701" w:rsidRPr="00243997" w:rsidRDefault="00705701" w:rsidP="00CE4528">
            <w:pPr>
              <w:rPr>
                <w:sz w:val="24"/>
              </w:rPr>
            </w:pPr>
          </w:p>
        </w:tc>
      </w:tr>
    </w:tbl>
    <w:p w14:paraId="60EADDE6" w14:textId="77777777" w:rsidR="00FC4ACF" w:rsidRDefault="00FC4ACF" w:rsidP="00FC4ACF">
      <w:pPr>
        <w:rPr>
          <w:rFonts w:cs="Arial"/>
        </w:rPr>
      </w:pPr>
    </w:p>
    <w:p w14:paraId="2D4F9A52" w14:textId="77777777" w:rsidR="0017075B" w:rsidRDefault="00FC4ACF" w:rsidP="0017075B">
      <w:pPr>
        <w:pStyle w:val="About01"/>
      </w:pPr>
      <w:r w:rsidRPr="004C2770">
        <w:t xml:space="preserve">Impact on Core Industry Documentation. </w:t>
      </w:r>
    </w:p>
    <w:p w14:paraId="61E0067E" w14:textId="77777777" w:rsidR="00FC4ACF" w:rsidRPr="0017075B" w:rsidRDefault="00FC4ACF" w:rsidP="0017075B">
      <w:pPr>
        <w:pStyle w:val="About01"/>
        <w:rPr>
          <w:i/>
          <w:sz w:val="24"/>
        </w:rPr>
      </w:pPr>
      <w:r w:rsidRPr="0017075B">
        <w:rPr>
          <w:i/>
          <w:sz w:val="24"/>
        </w:rPr>
        <w:t>Please mark the relevant boxes with an “x” and provide any supporting information</w:t>
      </w:r>
    </w:p>
    <w:tbl>
      <w:tblPr>
        <w:tblW w:w="0" w:type="auto"/>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2"/>
        <w:gridCol w:w="425"/>
      </w:tblGrid>
      <w:tr w:rsidR="00FC4ACF" w:rsidRPr="00514809" w14:paraId="368D55C5" w14:textId="77777777" w:rsidTr="00CE4528">
        <w:tc>
          <w:tcPr>
            <w:tcW w:w="1442" w:type="dxa"/>
            <w:vMerge w:val="restart"/>
            <w:tcBorders>
              <w:top w:val="nil"/>
              <w:left w:val="nil"/>
            </w:tcBorders>
            <w:shd w:val="clear" w:color="auto" w:fill="auto"/>
          </w:tcPr>
          <w:p w14:paraId="6A65ED48" w14:textId="77777777" w:rsidR="00FC4ACF" w:rsidRPr="00514809" w:rsidRDefault="00FC4ACF" w:rsidP="00CE4528">
            <w:pPr>
              <w:pStyle w:val="BodyTextFirstIndent"/>
              <w:ind w:firstLine="0"/>
              <w:rPr>
                <w:rFonts w:cs="Arial"/>
                <w:b/>
                <w:sz w:val="24"/>
              </w:rPr>
            </w:pPr>
            <w:r w:rsidRPr="00514809">
              <w:rPr>
                <w:rFonts w:cs="Arial"/>
                <w:b/>
                <w:sz w:val="24"/>
              </w:rPr>
              <w:t>BSC</w:t>
            </w:r>
          </w:p>
          <w:p w14:paraId="634CD75E" w14:textId="77777777" w:rsidR="00FC4ACF" w:rsidRPr="00514809" w:rsidRDefault="00A62991" w:rsidP="00CE4528">
            <w:pPr>
              <w:pStyle w:val="BodyTextFirstIndent"/>
              <w:ind w:firstLine="0"/>
              <w:rPr>
                <w:rFonts w:cs="Arial"/>
                <w:b/>
                <w:sz w:val="24"/>
              </w:rPr>
            </w:pPr>
            <w:r>
              <w:rPr>
                <w:rFonts w:cs="Arial"/>
                <w:b/>
                <w:sz w:val="24"/>
              </w:rPr>
              <w:t>CUSC</w:t>
            </w:r>
          </w:p>
          <w:p w14:paraId="15EF26CA" w14:textId="77777777" w:rsidR="00FC4ACF" w:rsidRPr="00514809" w:rsidRDefault="00FC4ACF" w:rsidP="00CE4528">
            <w:pPr>
              <w:pStyle w:val="BodyTextFirstIndent"/>
              <w:ind w:firstLine="0"/>
              <w:rPr>
                <w:rFonts w:cs="Arial"/>
                <w:b/>
                <w:sz w:val="24"/>
              </w:rPr>
            </w:pPr>
            <w:r w:rsidRPr="00514809">
              <w:rPr>
                <w:rFonts w:cs="Arial"/>
                <w:b/>
                <w:sz w:val="24"/>
              </w:rPr>
              <w:t>STC</w:t>
            </w:r>
          </w:p>
          <w:p w14:paraId="12AFCD9B" w14:textId="77777777" w:rsidR="00FC4ACF" w:rsidRPr="00514809" w:rsidRDefault="00FC4ACF" w:rsidP="00CE4528">
            <w:pPr>
              <w:pStyle w:val="BodyTextFirstIndent"/>
              <w:ind w:firstLine="0"/>
              <w:rPr>
                <w:rFonts w:cs="Arial"/>
                <w:b/>
                <w:sz w:val="24"/>
              </w:rPr>
            </w:pPr>
            <w:r w:rsidRPr="00514809">
              <w:rPr>
                <w:rFonts w:cs="Arial"/>
                <w:b/>
                <w:sz w:val="24"/>
              </w:rPr>
              <w:t>Other</w:t>
            </w:r>
          </w:p>
        </w:tc>
        <w:tc>
          <w:tcPr>
            <w:tcW w:w="425" w:type="dxa"/>
            <w:shd w:val="clear" w:color="auto" w:fill="auto"/>
          </w:tcPr>
          <w:p w14:paraId="7D6F6BF3" w14:textId="77777777" w:rsidR="00FC4ACF" w:rsidRPr="00514809" w:rsidRDefault="00FC4ACF" w:rsidP="00CE4528">
            <w:pPr>
              <w:pStyle w:val="BodyTextFirstIndent"/>
              <w:ind w:firstLine="0"/>
              <w:jc w:val="center"/>
              <w:rPr>
                <w:rFonts w:cs="Arial"/>
                <w:sz w:val="24"/>
              </w:rPr>
            </w:pPr>
          </w:p>
        </w:tc>
      </w:tr>
      <w:tr w:rsidR="00FC4ACF" w:rsidRPr="00514809" w14:paraId="27E28E26" w14:textId="77777777" w:rsidTr="00CE4528">
        <w:tc>
          <w:tcPr>
            <w:tcW w:w="1442" w:type="dxa"/>
            <w:vMerge/>
            <w:tcBorders>
              <w:left w:val="nil"/>
            </w:tcBorders>
            <w:shd w:val="clear" w:color="auto" w:fill="auto"/>
          </w:tcPr>
          <w:p w14:paraId="67203038" w14:textId="77777777" w:rsidR="00FC4ACF" w:rsidRPr="00514809" w:rsidRDefault="00FC4ACF" w:rsidP="00CE4528">
            <w:pPr>
              <w:pStyle w:val="BodyTextFirstIndent"/>
              <w:rPr>
                <w:rFonts w:cs="Arial"/>
                <w:sz w:val="24"/>
              </w:rPr>
            </w:pPr>
          </w:p>
        </w:tc>
        <w:tc>
          <w:tcPr>
            <w:tcW w:w="425" w:type="dxa"/>
            <w:shd w:val="clear" w:color="auto" w:fill="auto"/>
          </w:tcPr>
          <w:p w14:paraId="58E6C363" w14:textId="77777777" w:rsidR="00FC4ACF" w:rsidRPr="00514809" w:rsidRDefault="00FC4ACF" w:rsidP="00CE4528">
            <w:pPr>
              <w:pStyle w:val="BodyTextFirstIndent"/>
              <w:ind w:firstLine="0"/>
              <w:jc w:val="center"/>
              <w:rPr>
                <w:rFonts w:cs="Arial"/>
                <w:sz w:val="24"/>
              </w:rPr>
            </w:pPr>
          </w:p>
        </w:tc>
      </w:tr>
      <w:tr w:rsidR="00FC4ACF" w:rsidRPr="00514809" w14:paraId="1DEB817F" w14:textId="77777777" w:rsidTr="00CE4528">
        <w:tc>
          <w:tcPr>
            <w:tcW w:w="1442" w:type="dxa"/>
            <w:vMerge/>
            <w:tcBorders>
              <w:left w:val="nil"/>
            </w:tcBorders>
            <w:shd w:val="clear" w:color="auto" w:fill="auto"/>
          </w:tcPr>
          <w:p w14:paraId="397411D6" w14:textId="77777777" w:rsidR="00FC4ACF" w:rsidRPr="00514809" w:rsidRDefault="00FC4ACF" w:rsidP="00CE4528">
            <w:pPr>
              <w:pStyle w:val="BodyTextFirstIndent"/>
              <w:rPr>
                <w:rFonts w:cs="Arial"/>
                <w:sz w:val="24"/>
              </w:rPr>
            </w:pPr>
          </w:p>
        </w:tc>
        <w:tc>
          <w:tcPr>
            <w:tcW w:w="425" w:type="dxa"/>
            <w:shd w:val="clear" w:color="auto" w:fill="auto"/>
          </w:tcPr>
          <w:p w14:paraId="34DD03E7" w14:textId="77777777" w:rsidR="00FC4ACF" w:rsidRPr="00514809" w:rsidRDefault="00FC4ACF" w:rsidP="00CE4528">
            <w:pPr>
              <w:pStyle w:val="BodyTextFirstIndent"/>
              <w:ind w:firstLine="0"/>
              <w:jc w:val="center"/>
              <w:rPr>
                <w:rFonts w:cs="Arial"/>
                <w:sz w:val="24"/>
              </w:rPr>
            </w:pPr>
          </w:p>
        </w:tc>
      </w:tr>
      <w:tr w:rsidR="00FC4ACF" w:rsidRPr="00514809" w14:paraId="6D71217F" w14:textId="77777777" w:rsidTr="00CE4528">
        <w:trPr>
          <w:trHeight w:val="64"/>
        </w:trPr>
        <w:tc>
          <w:tcPr>
            <w:tcW w:w="1442" w:type="dxa"/>
            <w:vMerge/>
            <w:tcBorders>
              <w:left w:val="nil"/>
              <w:bottom w:val="nil"/>
            </w:tcBorders>
            <w:shd w:val="clear" w:color="auto" w:fill="auto"/>
          </w:tcPr>
          <w:p w14:paraId="6ED3B109" w14:textId="77777777" w:rsidR="00FC4ACF" w:rsidRPr="00514809" w:rsidRDefault="00FC4ACF" w:rsidP="00CE4528">
            <w:pPr>
              <w:pStyle w:val="BodyTextFirstIndent"/>
              <w:ind w:firstLine="0"/>
              <w:rPr>
                <w:rFonts w:cs="Arial"/>
                <w:sz w:val="24"/>
              </w:rPr>
            </w:pPr>
          </w:p>
        </w:tc>
        <w:tc>
          <w:tcPr>
            <w:tcW w:w="425" w:type="dxa"/>
            <w:shd w:val="clear" w:color="auto" w:fill="auto"/>
          </w:tcPr>
          <w:p w14:paraId="4A3BA68C" w14:textId="52592D69" w:rsidR="00FC4ACF" w:rsidRPr="00514809" w:rsidRDefault="00CF3AD4" w:rsidP="00CE4528">
            <w:pPr>
              <w:pStyle w:val="BodyTextFirstIndent"/>
              <w:ind w:firstLine="0"/>
              <w:jc w:val="center"/>
              <w:rPr>
                <w:rFonts w:cs="Arial"/>
                <w:sz w:val="24"/>
              </w:rPr>
            </w:pPr>
            <w:r>
              <w:rPr>
                <w:rFonts w:cs="Arial"/>
                <w:sz w:val="24"/>
              </w:rPr>
              <w:t>X</w:t>
            </w:r>
          </w:p>
        </w:tc>
      </w:tr>
    </w:tbl>
    <w:p w14:paraId="281F00C5" w14:textId="77777777" w:rsidR="00FC4ACF" w:rsidRPr="00243997" w:rsidRDefault="006D358F" w:rsidP="002C6CEA">
      <w:pPr>
        <w:pStyle w:val="BodyTextFirstIndent"/>
        <w:ind w:firstLine="0"/>
        <w:rPr>
          <w:rFonts w:cs="Arial"/>
          <w:sz w:val="24"/>
        </w:rPr>
      </w:pPr>
      <w:r>
        <w:rPr>
          <w:rFonts w:cs="Arial"/>
          <w:sz w:val="24"/>
        </w:rPr>
        <w:t xml:space="preserve">This change only impacts on </w:t>
      </w:r>
      <w:r w:rsidR="00705701">
        <w:rPr>
          <w:rFonts w:cs="Arial"/>
          <w:sz w:val="24"/>
        </w:rPr>
        <w:t>O</w:t>
      </w:r>
      <w:r>
        <w:rPr>
          <w:rFonts w:cs="Arial"/>
          <w:sz w:val="24"/>
        </w:rPr>
        <w:t xml:space="preserve">perating </w:t>
      </w:r>
      <w:r w:rsidR="00705701">
        <w:rPr>
          <w:rFonts w:cs="Arial"/>
          <w:sz w:val="24"/>
        </w:rPr>
        <w:t>C</w:t>
      </w:r>
      <w:r>
        <w:rPr>
          <w:rFonts w:cs="Arial"/>
          <w:sz w:val="24"/>
        </w:rPr>
        <w:t xml:space="preserve">ode </w:t>
      </w:r>
      <w:r w:rsidR="00705701">
        <w:rPr>
          <w:rFonts w:cs="Arial"/>
          <w:sz w:val="24"/>
        </w:rPr>
        <w:t>2</w:t>
      </w:r>
      <w:r>
        <w:rPr>
          <w:rFonts w:cs="Arial"/>
          <w:sz w:val="24"/>
        </w:rPr>
        <w:t xml:space="preserve"> of the Grid Code.</w:t>
      </w:r>
    </w:p>
    <w:p w14:paraId="690705B6" w14:textId="77777777" w:rsidR="00143041" w:rsidRPr="00EB32BB" w:rsidRDefault="004C6117" w:rsidP="00143041">
      <w:pPr>
        <w:pStyle w:val="Heading1"/>
      </w:pPr>
      <w:bookmarkStart w:id="0" w:name="_Toc188527263"/>
      <w:bookmarkStart w:id="1" w:name="_Toc479357391"/>
      <w:r>
        <w:lastRenderedPageBreak/>
        <w:t>Summary</w:t>
      </w:r>
      <w:bookmarkEnd w:id="0"/>
      <w:bookmarkEnd w:id="1"/>
    </w:p>
    <w:p w14:paraId="4D72FA9F" w14:textId="77777777" w:rsidR="00D429C2" w:rsidRPr="00DC21C8" w:rsidRDefault="00D429C2" w:rsidP="00D429C2">
      <w:pPr>
        <w:pStyle w:val="Heading4"/>
        <w:keepLines w:val="0"/>
        <w:numPr>
          <w:ilvl w:val="0"/>
          <w:numId w:val="0"/>
        </w:numPr>
        <w:spacing w:before="240"/>
        <w:rPr>
          <w:rFonts w:ascii="Arial" w:eastAsia="Times New Roman" w:hAnsi="Arial" w:cs="Arial"/>
          <w:i w:val="0"/>
          <w:iCs w:val="0"/>
          <w:color w:val="008576"/>
          <w:sz w:val="28"/>
          <w:szCs w:val="28"/>
        </w:rPr>
      </w:pPr>
      <w:r>
        <w:rPr>
          <w:rFonts w:ascii="Arial" w:eastAsia="Times New Roman" w:hAnsi="Arial" w:cs="Arial"/>
          <w:i w:val="0"/>
          <w:iCs w:val="0"/>
          <w:color w:val="008576"/>
          <w:sz w:val="28"/>
          <w:szCs w:val="28"/>
        </w:rPr>
        <w:t>Defect</w:t>
      </w:r>
    </w:p>
    <w:p w14:paraId="4A7071F7" w14:textId="1AB223FB" w:rsidR="004F6744" w:rsidRPr="00DE4B0D" w:rsidRDefault="0010095C" w:rsidP="00DE4B0D">
      <w:pPr>
        <w:pStyle w:val="Heading4"/>
        <w:numPr>
          <w:ilvl w:val="0"/>
          <w:numId w:val="41"/>
        </w:numPr>
        <w:spacing w:before="240"/>
        <w:rPr>
          <w:rFonts w:ascii="Arial" w:hAnsi="Arial" w:cs="Arial"/>
          <w:b w:val="0"/>
          <w:i w:val="0"/>
          <w:color w:val="auto"/>
          <w:sz w:val="24"/>
          <w:szCs w:val="28"/>
        </w:rPr>
      </w:pPr>
      <w:r w:rsidRPr="00DE4B0D">
        <w:rPr>
          <w:rFonts w:ascii="Arial" w:eastAsia="Times New Roman" w:hAnsi="Arial" w:cs="Arial"/>
          <w:b w:val="0"/>
          <w:i w:val="0"/>
          <w:color w:val="auto"/>
          <w:sz w:val="24"/>
          <w:szCs w:val="28"/>
          <w:lang w:val="en-US"/>
        </w:rPr>
        <w:t xml:space="preserve">Duplication of </w:t>
      </w:r>
      <w:r w:rsidR="00667AD1">
        <w:rPr>
          <w:rFonts w:ascii="Arial" w:eastAsia="Times New Roman" w:hAnsi="Arial" w:cs="Arial"/>
          <w:b w:val="0"/>
          <w:i w:val="0"/>
          <w:color w:val="auto"/>
          <w:sz w:val="24"/>
          <w:szCs w:val="28"/>
          <w:lang w:val="en-US"/>
        </w:rPr>
        <w:t xml:space="preserve">data </w:t>
      </w:r>
      <w:r w:rsidRPr="00DE4B0D">
        <w:rPr>
          <w:rFonts w:ascii="Arial" w:eastAsia="Times New Roman" w:hAnsi="Arial" w:cs="Arial"/>
          <w:b w:val="0"/>
          <w:i w:val="0"/>
          <w:color w:val="auto"/>
          <w:sz w:val="24"/>
          <w:szCs w:val="28"/>
          <w:lang w:val="en-US"/>
        </w:rPr>
        <w:t xml:space="preserve">submission </w:t>
      </w:r>
      <w:r w:rsidR="00667AD1">
        <w:rPr>
          <w:rFonts w:ascii="Arial" w:eastAsia="Times New Roman" w:hAnsi="Arial" w:cs="Arial"/>
          <w:b w:val="0"/>
          <w:i w:val="0"/>
          <w:color w:val="auto"/>
          <w:sz w:val="24"/>
          <w:szCs w:val="28"/>
          <w:lang w:val="en-US"/>
        </w:rPr>
        <w:t xml:space="preserve">under </w:t>
      </w:r>
      <w:r w:rsidRPr="00DE4B0D">
        <w:rPr>
          <w:rFonts w:ascii="Arial" w:eastAsia="Times New Roman" w:hAnsi="Arial" w:cs="Arial"/>
          <w:b w:val="0"/>
          <w:i w:val="0"/>
          <w:color w:val="auto"/>
          <w:sz w:val="24"/>
          <w:szCs w:val="28"/>
          <w:lang w:val="en-US"/>
        </w:rPr>
        <w:t xml:space="preserve">both Grid Code OC2 and REMIT regulation. </w:t>
      </w:r>
    </w:p>
    <w:p w14:paraId="56D0F32F" w14:textId="77777777" w:rsidR="004F6744" w:rsidRPr="00DE4B0D" w:rsidRDefault="0010095C" w:rsidP="00DE4B0D">
      <w:pPr>
        <w:pStyle w:val="Heading4"/>
        <w:numPr>
          <w:ilvl w:val="0"/>
          <w:numId w:val="41"/>
        </w:numPr>
        <w:spacing w:before="240"/>
        <w:rPr>
          <w:rFonts w:ascii="Arial" w:hAnsi="Arial" w:cs="Arial"/>
          <w:b w:val="0"/>
          <w:i w:val="0"/>
          <w:color w:val="auto"/>
          <w:sz w:val="24"/>
          <w:szCs w:val="28"/>
        </w:rPr>
      </w:pPr>
      <w:r w:rsidRPr="00DE4B0D">
        <w:rPr>
          <w:rFonts w:ascii="Arial" w:eastAsia="Times New Roman" w:hAnsi="Arial" w:cs="Arial"/>
          <w:b w:val="0"/>
          <w:i w:val="0"/>
          <w:color w:val="auto"/>
          <w:sz w:val="24"/>
          <w:szCs w:val="28"/>
        </w:rPr>
        <w:t xml:space="preserve">Data latency and inconsistences between OC2 data and REMIT data causing grid operation and market confusion. </w:t>
      </w:r>
    </w:p>
    <w:p w14:paraId="290E45D7" w14:textId="7DFEB1B5" w:rsidR="004F6744" w:rsidRPr="00DE4B0D" w:rsidRDefault="0010095C" w:rsidP="00DE4B0D">
      <w:pPr>
        <w:pStyle w:val="Heading4"/>
        <w:numPr>
          <w:ilvl w:val="0"/>
          <w:numId w:val="41"/>
        </w:numPr>
        <w:spacing w:before="240"/>
        <w:rPr>
          <w:rFonts w:ascii="Arial" w:hAnsi="Arial" w:cs="Arial"/>
          <w:b w:val="0"/>
          <w:i w:val="0"/>
          <w:color w:val="auto"/>
          <w:sz w:val="24"/>
          <w:szCs w:val="28"/>
        </w:rPr>
      </w:pPr>
      <w:r w:rsidRPr="00DE4B0D">
        <w:rPr>
          <w:rFonts w:ascii="Arial" w:eastAsia="Times New Roman" w:hAnsi="Arial" w:cs="Arial"/>
          <w:b w:val="0"/>
          <w:i w:val="0"/>
          <w:color w:val="auto"/>
          <w:sz w:val="24"/>
          <w:szCs w:val="28"/>
        </w:rPr>
        <w:t>Simplification and flexibility of submission process.</w:t>
      </w:r>
      <w:r w:rsidR="00E12D3A">
        <w:rPr>
          <w:rFonts w:ascii="Arial" w:eastAsia="Times New Roman" w:hAnsi="Arial" w:cs="Arial"/>
          <w:b w:val="0"/>
          <w:i w:val="0"/>
          <w:color w:val="auto"/>
          <w:sz w:val="24"/>
          <w:szCs w:val="28"/>
        </w:rPr>
        <w:t xml:space="preserve">  In future (once this change has been approved) Generators will be able to submit data via REMIT </w:t>
      </w:r>
      <w:r w:rsidR="00C07B6A">
        <w:rPr>
          <w:rFonts w:ascii="Arial" w:eastAsia="Times New Roman" w:hAnsi="Arial" w:cs="Arial"/>
          <w:b w:val="0"/>
          <w:i w:val="0"/>
          <w:color w:val="auto"/>
          <w:sz w:val="24"/>
          <w:szCs w:val="28"/>
        </w:rPr>
        <w:t>channels</w:t>
      </w:r>
      <w:r w:rsidR="00E12D3A">
        <w:rPr>
          <w:rFonts w:ascii="Arial" w:eastAsia="Times New Roman" w:hAnsi="Arial" w:cs="Arial"/>
          <w:b w:val="0"/>
          <w:i w:val="0"/>
          <w:color w:val="auto"/>
          <w:sz w:val="24"/>
          <w:szCs w:val="28"/>
        </w:rPr>
        <w:t xml:space="preserve"> </w:t>
      </w:r>
    </w:p>
    <w:p w14:paraId="239A14EF" w14:textId="0224E5BB" w:rsidR="004F6744" w:rsidRPr="00DE4B0D" w:rsidRDefault="0010095C" w:rsidP="00DE4B0D">
      <w:pPr>
        <w:pStyle w:val="Heading4"/>
        <w:numPr>
          <w:ilvl w:val="0"/>
          <w:numId w:val="41"/>
        </w:numPr>
        <w:spacing w:before="240"/>
        <w:rPr>
          <w:rFonts w:ascii="Arial" w:hAnsi="Arial" w:cs="Arial"/>
          <w:b w:val="0"/>
          <w:i w:val="0"/>
          <w:color w:val="auto"/>
          <w:sz w:val="24"/>
          <w:szCs w:val="28"/>
        </w:rPr>
      </w:pPr>
      <w:r w:rsidRPr="00DE4B0D">
        <w:rPr>
          <w:rFonts w:ascii="Arial" w:eastAsia="Times New Roman" w:hAnsi="Arial" w:cs="Arial"/>
          <w:b w:val="0"/>
          <w:i w:val="0"/>
          <w:color w:val="auto"/>
          <w:sz w:val="24"/>
          <w:szCs w:val="28"/>
        </w:rPr>
        <w:t xml:space="preserve">Feedback from the industry is that </w:t>
      </w:r>
      <w:r w:rsidR="008313CA">
        <w:rPr>
          <w:rFonts w:ascii="Arial" w:eastAsia="Times New Roman" w:hAnsi="Arial" w:cs="Arial"/>
          <w:b w:val="0"/>
          <w:i w:val="0"/>
          <w:color w:val="auto"/>
          <w:sz w:val="24"/>
          <w:szCs w:val="28"/>
        </w:rPr>
        <w:t xml:space="preserve">the </w:t>
      </w:r>
      <w:r w:rsidRPr="00DE4B0D">
        <w:rPr>
          <w:rFonts w:ascii="Arial" w:eastAsia="Times New Roman" w:hAnsi="Arial" w:cs="Arial"/>
          <w:b w:val="0"/>
          <w:i w:val="0"/>
          <w:color w:val="auto"/>
          <w:sz w:val="24"/>
          <w:szCs w:val="28"/>
        </w:rPr>
        <w:t xml:space="preserve">current Grid Code OC2 generation section is not used effectively and has not evolved in line with the latest changes to the electricity industry. </w:t>
      </w:r>
      <w:r w:rsidR="008313CA">
        <w:rPr>
          <w:rFonts w:ascii="Arial" w:eastAsia="Times New Roman" w:hAnsi="Arial" w:cs="Arial"/>
          <w:b w:val="0"/>
          <w:i w:val="0"/>
          <w:color w:val="auto"/>
          <w:sz w:val="24"/>
          <w:szCs w:val="28"/>
        </w:rPr>
        <w:t>It also means that as currently written, Generators who submit data by REMIT would also need to submit data via TOGA to remain compliant with OC2.</w:t>
      </w:r>
    </w:p>
    <w:p w14:paraId="6921E7C5" w14:textId="3F1B033D" w:rsidR="004F6744" w:rsidRPr="00DE4B0D" w:rsidRDefault="0010095C" w:rsidP="00DE4B0D">
      <w:pPr>
        <w:pStyle w:val="Heading4"/>
        <w:numPr>
          <w:ilvl w:val="0"/>
          <w:numId w:val="41"/>
        </w:numPr>
        <w:spacing w:before="240"/>
        <w:rPr>
          <w:rFonts w:ascii="Arial" w:hAnsi="Arial" w:cs="Arial"/>
          <w:b w:val="0"/>
          <w:i w:val="0"/>
          <w:color w:val="auto"/>
          <w:sz w:val="24"/>
          <w:szCs w:val="28"/>
        </w:rPr>
      </w:pPr>
      <w:r w:rsidRPr="00DE4B0D">
        <w:rPr>
          <w:rFonts w:ascii="Arial" w:eastAsia="Times New Roman" w:hAnsi="Arial" w:cs="Arial"/>
          <w:b w:val="0"/>
          <w:i w:val="0"/>
          <w:color w:val="auto"/>
          <w:sz w:val="24"/>
          <w:szCs w:val="28"/>
        </w:rPr>
        <w:t>The OC2 Zonal generation process is still run which is now out of date and no</w:t>
      </w:r>
      <w:r w:rsidR="008313CA">
        <w:rPr>
          <w:rFonts w:ascii="Arial" w:eastAsia="Times New Roman" w:hAnsi="Arial" w:cs="Arial"/>
          <w:b w:val="0"/>
          <w:i w:val="0"/>
          <w:color w:val="auto"/>
          <w:sz w:val="24"/>
          <w:szCs w:val="28"/>
        </w:rPr>
        <w:t xml:space="preserve"> longer</w:t>
      </w:r>
      <w:r w:rsidRPr="00DE4B0D">
        <w:rPr>
          <w:rFonts w:ascii="Arial" w:eastAsia="Times New Roman" w:hAnsi="Arial" w:cs="Arial"/>
          <w:b w:val="0"/>
          <w:i w:val="0"/>
          <w:color w:val="auto"/>
          <w:sz w:val="24"/>
          <w:szCs w:val="28"/>
        </w:rPr>
        <w:t xml:space="preserve"> used.</w:t>
      </w:r>
    </w:p>
    <w:p w14:paraId="54C54D54" w14:textId="77777777" w:rsidR="004F6744" w:rsidRPr="00DE4B0D" w:rsidRDefault="0010095C" w:rsidP="00DE4B0D">
      <w:pPr>
        <w:pStyle w:val="Heading4"/>
        <w:numPr>
          <w:ilvl w:val="0"/>
          <w:numId w:val="41"/>
        </w:numPr>
        <w:spacing w:before="240"/>
        <w:rPr>
          <w:rFonts w:ascii="Arial" w:hAnsi="Arial" w:cs="Arial"/>
          <w:b w:val="0"/>
          <w:i w:val="0"/>
          <w:color w:val="auto"/>
          <w:sz w:val="24"/>
          <w:szCs w:val="28"/>
        </w:rPr>
      </w:pPr>
      <w:r w:rsidRPr="00DE4B0D">
        <w:rPr>
          <w:rFonts w:ascii="Arial" w:eastAsia="Times New Roman" w:hAnsi="Arial" w:cs="Arial"/>
          <w:b w:val="0"/>
          <w:i w:val="0"/>
          <w:color w:val="auto"/>
          <w:sz w:val="24"/>
          <w:szCs w:val="28"/>
        </w:rPr>
        <w:t>Data beyond 3 years ahead is very inaccurate and therefore not adding value.</w:t>
      </w:r>
    </w:p>
    <w:p w14:paraId="30346469" w14:textId="11519CDB" w:rsidR="004F6744" w:rsidRPr="00DE4B0D" w:rsidRDefault="008313CA" w:rsidP="00DE4B0D">
      <w:pPr>
        <w:pStyle w:val="Heading4"/>
        <w:numPr>
          <w:ilvl w:val="0"/>
          <w:numId w:val="41"/>
        </w:numPr>
        <w:spacing w:before="240"/>
        <w:rPr>
          <w:rFonts w:ascii="Arial" w:hAnsi="Arial" w:cs="Arial"/>
          <w:b w:val="0"/>
          <w:i w:val="0"/>
          <w:color w:val="auto"/>
          <w:sz w:val="24"/>
          <w:szCs w:val="28"/>
        </w:rPr>
      </w:pPr>
      <w:r>
        <w:rPr>
          <w:rFonts w:ascii="Arial" w:eastAsia="Times New Roman" w:hAnsi="Arial" w:cs="Arial"/>
          <w:b w:val="0"/>
          <w:i w:val="0"/>
          <w:color w:val="auto"/>
          <w:sz w:val="24"/>
          <w:szCs w:val="28"/>
          <w:lang w:val="en-US"/>
        </w:rPr>
        <w:t>It is eventually planned to decommission the TOGA System and replace it with REMIT.  Changes to OC2 will permit the submission of data via either system without breaching the requirements of the Grid Code.</w:t>
      </w:r>
      <w:r w:rsidR="0010095C" w:rsidRPr="00DE4B0D">
        <w:rPr>
          <w:rFonts w:ascii="Arial" w:eastAsia="Times New Roman" w:hAnsi="Arial" w:cs="Arial"/>
          <w:b w:val="0"/>
          <w:i w:val="0"/>
          <w:color w:val="auto"/>
          <w:sz w:val="24"/>
          <w:szCs w:val="28"/>
          <w:lang w:val="en-US"/>
        </w:rPr>
        <w:t xml:space="preserve"> </w:t>
      </w:r>
    </w:p>
    <w:p w14:paraId="0DCBFFB2" w14:textId="77777777" w:rsidR="00DE4B0D" w:rsidRPr="00DE4B0D" w:rsidRDefault="00DE4B0D" w:rsidP="00DE4B0D">
      <w:pPr>
        <w:pStyle w:val="Heading4"/>
        <w:keepLines w:val="0"/>
        <w:numPr>
          <w:ilvl w:val="0"/>
          <w:numId w:val="0"/>
        </w:numPr>
        <w:spacing w:before="240"/>
        <w:rPr>
          <w:rFonts w:ascii="Arial" w:eastAsia="Times New Roman" w:hAnsi="Arial" w:cs="Arial"/>
          <w:b w:val="0"/>
          <w:i w:val="0"/>
          <w:iCs w:val="0"/>
          <w:color w:val="auto"/>
          <w:sz w:val="28"/>
          <w:szCs w:val="28"/>
        </w:rPr>
      </w:pPr>
    </w:p>
    <w:p w14:paraId="371FC6AA" w14:textId="1F9E0FAC" w:rsidR="004C6117" w:rsidRPr="00DC21C8" w:rsidRDefault="004C6117" w:rsidP="003920ED">
      <w:pPr>
        <w:pStyle w:val="Heading4"/>
        <w:keepLines w:val="0"/>
        <w:numPr>
          <w:ilvl w:val="0"/>
          <w:numId w:val="0"/>
        </w:numPr>
        <w:spacing w:before="240"/>
        <w:rPr>
          <w:rFonts w:ascii="Arial" w:eastAsia="Times New Roman" w:hAnsi="Arial" w:cs="Arial"/>
          <w:i w:val="0"/>
          <w:iCs w:val="0"/>
          <w:color w:val="008576"/>
          <w:sz w:val="28"/>
          <w:szCs w:val="28"/>
        </w:rPr>
      </w:pPr>
      <w:r w:rsidRPr="00DC21C8">
        <w:rPr>
          <w:rFonts w:ascii="Arial" w:eastAsia="Times New Roman" w:hAnsi="Arial" w:cs="Arial"/>
          <w:i w:val="0"/>
          <w:iCs w:val="0"/>
          <w:color w:val="008576"/>
          <w:sz w:val="28"/>
          <w:szCs w:val="28"/>
        </w:rPr>
        <w:t>What</w:t>
      </w:r>
    </w:p>
    <w:p w14:paraId="0C02C820" w14:textId="77777777" w:rsidR="00FA0666" w:rsidRDefault="00FA0666" w:rsidP="00FA0666">
      <w:pPr>
        <w:spacing w:before="0" w:line="240" w:lineRule="auto"/>
        <w:rPr>
          <w:sz w:val="24"/>
        </w:rPr>
      </w:pPr>
      <w:r w:rsidRPr="00FA0666">
        <w:rPr>
          <w:sz w:val="24"/>
        </w:rPr>
        <w:t>The Grid Code needs to be updated to allow the following:</w:t>
      </w:r>
    </w:p>
    <w:p w14:paraId="4349135E" w14:textId="38088F51" w:rsidR="00FA0666" w:rsidRDefault="00FA0666" w:rsidP="00FA0666">
      <w:pPr>
        <w:pStyle w:val="ListParagraph"/>
        <w:numPr>
          <w:ilvl w:val="0"/>
          <w:numId w:val="39"/>
        </w:numPr>
        <w:spacing w:before="0" w:line="240" w:lineRule="auto"/>
        <w:rPr>
          <w:sz w:val="24"/>
        </w:rPr>
      </w:pPr>
      <w:r w:rsidRPr="00FA0666">
        <w:rPr>
          <w:sz w:val="24"/>
        </w:rPr>
        <w:t xml:space="preserve">To </w:t>
      </w:r>
      <w:r w:rsidR="002E7014">
        <w:rPr>
          <w:sz w:val="24"/>
        </w:rPr>
        <w:t>remove</w:t>
      </w:r>
      <w:r w:rsidR="002E7014" w:rsidRPr="00FA0666">
        <w:rPr>
          <w:sz w:val="24"/>
        </w:rPr>
        <w:t xml:space="preserve"> </w:t>
      </w:r>
      <w:r w:rsidR="002E7014">
        <w:rPr>
          <w:sz w:val="24"/>
        </w:rPr>
        <w:t xml:space="preserve">the requirement to </w:t>
      </w:r>
      <w:r w:rsidR="00901CB7">
        <w:rPr>
          <w:sz w:val="24"/>
        </w:rPr>
        <w:t xml:space="preserve">submit </w:t>
      </w:r>
      <w:r w:rsidRPr="00FA0666">
        <w:rPr>
          <w:sz w:val="24"/>
        </w:rPr>
        <w:t xml:space="preserve">OC2 generator availability and outage submissions </w:t>
      </w:r>
      <w:r w:rsidR="00901CB7">
        <w:rPr>
          <w:sz w:val="24"/>
        </w:rPr>
        <w:t xml:space="preserve">in a specific way.  </w:t>
      </w:r>
      <w:r w:rsidR="002B5ECC">
        <w:rPr>
          <w:sz w:val="24"/>
        </w:rPr>
        <w:t>As written, OC2 accepts the data in TOGA format but not that submitted under REMIT.  Going forward, when this change is made, generator availability and outage submission data could be submitted either via TOGA or REMIT.</w:t>
      </w:r>
    </w:p>
    <w:p w14:paraId="093CFC58" w14:textId="0B9DD4CC" w:rsidR="00FA0666" w:rsidRPr="00FA0666" w:rsidRDefault="00FA0666" w:rsidP="00FA0666">
      <w:pPr>
        <w:pStyle w:val="ListParagraph"/>
        <w:numPr>
          <w:ilvl w:val="0"/>
          <w:numId w:val="39"/>
        </w:numPr>
        <w:tabs>
          <w:tab w:val="clear" w:pos="720"/>
        </w:tabs>
        <w:spacing w:before="0" w:line="240" w:lineRule="auto"/>
        <w:rPr>
          <w:sz w:val="24"/>
        </w:rPr>
      </w:pPr>
      <w:r w:rsidRPr="00FA0666">
        <w:rPr>
          <w:sz w:val="24"/>
        </w:rPr>
        <w:t xml:space="preserve">Reduce the availability data requirement from up to 5 years to 3 years as there is less value in the longer-term data beyond 3 years, which is </w:t>
      </w:r>
      <w:r w:rsidR="002E7014" w:rsidRPr="00FA0666">
        <w:rPr>
          <w:sz w:val="24"/>
        </w:rPr>
        <w:t>in line</w:t>
      </w:r>
      <w:r w:rsidRPr="00FA0666">
        <w:rPr>
          <w:sz w:val="24"/>
        </w:rPr>
        <w:t xml:space="preserve"> with current REMIT data requirements.</w:t>
      </w:r>
    </w:p>
    <w:p w14:paraId="03A96C4D" w14:textId="5A7B1CF0" w:rsidR="00FA0666" w:rsidRPr="00FA0666" w:rsidRDefault="00FA0666" w:rsidP="00FA0666">
      <w:pPr>
        <w:numPr>
          <w:ilvl w:val="0"/>
          <w:numId w:val="39"/>
        </w:numPr>
        <w:tabs>
          <w:tab w:val="clear" w:pos="720"/>
        </w:tabs>
        <w:rPr>
          <w:sz w:val="24"/>
        </w:rPr>
      </w:pPr>
      <w:r w:rsidRPr="00FA0666">
        <w:rPr>
          <w:sz w:val="24"/>
        </w:rPr>
        <w:t xml:space="preserve">Simplify the OC2 process – daily, weekly and yearly submissions to TOGA are no </w:t>
      </w:r>
      <w:r w:rsidR="002B5ECC">
        <w:rPr>
          <w:sz w:val="24"/>
        </w:rPr>
        <w:t xml:space="preserve">longer </w:t>
      </w:r>
      <w:r w:rsidRPr="00FA0666">
        <w:rPr>
          <w:sz w:val="24"/>
        </w:rPr>
        <w:t>required</w:t>
      </w:r>
      <w:r w:rsidR="002B5ECC">
        <w:rPr>
          <w:sz w:val="24"/>
        </w:rPr>
        <w:t>.</w:t>
      </w:r>
      <w:r w:rsidRPr="00FA0666">
        <w:rPr>
          <w:sz w:val="24"/>
        </w:rPr>
        <w:t xml:space="preserve"> Generators will only need to submit </w:t>
      </w:r>
      <w:r w:rsidR="002B5ECC">
        <w:rPr>
          <w:sz w:val="24"/>
        </w:rPr>
        <w:t>data</w:t>
      </w:r>
      <w:r w:rsidRPr="00FA0666">
        <w:rPr>
          <w:sz w:val="24"/>
        </w:rPr>
        <w:t xml:space="preserve"> when there is a change to their planned Output Useable</w:t>
      </w:r>
      <w:r w:rsidR="002B5ECC">
        <w:rPr>
          <w:sz w:val="24"/>
        </w:rPr>
        <w:t xml:space="preserve"> values</w:t>
      </w:r>
      <w:r w:rsidRPr="00FA0666">
        <w:rPr>
          <w:sz w:val="24"/>
        </w:rPr>
        <w:t>.</w:t>
      </w:r>
    </w:p>
    <w:p w14:paraId="15AC7F85" w14:textId="35576887" w:rsidR="00FA0666" w:rsidRPr="00FA0666" w:rsidRDefault="00FA0666" w:rsidP="00FA0666">
      <w:pPr>
        <w:numPr>
          <w:ilvl w:val="0"/>
          <w:numId w:val="39"/>
        </w:numPr>
        <w:tabs>
          <w:tab w:val="clear" w:pos="720"/>
        </w:tabs>
        <w:rPr>
          <w:sz w:val="24"/>
        </w:rPr>
      </w:pPr>
      <w:r w:rsidRPr="00FA0666">
        <w:rPr>
          <w:sz w:val="24"/>
        </w:rPr>
        <w:t xml:space="preserve">Change the </w:t>
      </w:r>
      <w:r w:rsidRPr="00B238C8">
        <w:rPr>
          <w:sz w:val="24"/>
        </w:rPr>
        <w:t>te</w:t>
      </w:r>
      <w:r w:rsidR="00B238C8" w:rsidRPr="00904B9F">
        <w:rPr>
          <w:sz w:val="24"/>
        </w:rPr>
        <w:t>xt</w:t>
      </w:r>
      <w:r w:rsidRPr="00FA0666">
        <w:rPr>
          <w:sz w:val="24"/>
        </w:rPr>
        <w:t xml:space="preserve"> to allow automation of NRAPM forecasting and publication.</w:t>
      </w:r>
    </w:p>
    <w:p w14:paraId="15A4D7FA" w14:textId="4C803FF7" w:rsidR="00FA0666" w:rsidRPr="00FA0666" w:rsidRDefault="00FA0666" w:rsidP="00FA0666">
      <w:pPr>
        <w:numPr>
          <w:ilvl w:val="0"/>
          <w:numId w:val="39"/>
        </w:numPr>
        <w:tabs>
          <w:tab w:val="clear" w:pos="720"/>
        </w:tabs>
        <w:rPr>
          <w:sz w:val="24"/>
        </w:rPr>
      </w:pPr>
      <w:r w:rsidRPr="00FA0666">
        <w:rPr>
          <w:sz w:val="24"/>
        </w:rPr>
        <w:t xml:space="preserve">Remove reference to </w:t>
      </w:r>
      <w:r w:rsidR="002B5ECC">
        <w:rPr>
          <w:sz w:val="24"/>
        </w:rPr>
        <w:t xml:space="preserve">the </w:t>
      </w:r>
      <w:r w:rsidRPr="00FA0666">
        <w:rPr>
          <w:sz w:val="24"/>
        </w:rPr>
        <w:t>OC2 Zonal process</w:t>
      </w:r>
      <w:r w:rsidR="00C41FDD">
        <w:rPr>
          <w:sz w:val="24"/>
        </w:rPr>
        <w:t>.</w:t>
      </w:r>
    </w:p>
    <w:p w14:paraId="3A14DD3B" w14:textId="7E19ECA4" w:rsidR="00B238C8" w:rsidRDefault="00E058F2" w:rsidP="00FA0666">
      <w:pPr>
        <w:spacing w:before="0" w:line="240" w:lineRule="auto"/>
        <w:rPr>
          <w:sz w:val="24"/>
        </w:rPr>
      </w:pPr>
      <w:r>
        <w:rPr>
          <w:sz w:val="24"/>
        </w:rPr>
        <w:t xml:space="preserve">National Grid ESO will work with Generators who still only use the </w:t>
      </w:r>
      <w:r w:rsidR="00FA0666" w:rsidRPr="00FA0666">
        <w:rPr>
          <w:sz w:val="24"/>
        </w:rPr>
        <w:t xml:space="preserve">current TOGA </w:t>
      </w:r>
      <w:r w:rsidR="00402587">
        <w:rPr>
          <w:sz w:val="24"/>
        </w:rPr>
        <w:t>System so</w:t>
      </w:r>
      <w:r>
        <w:rPr>
          <w:sz w:val="24"/>
        </w:rPr>
        <w:t xml:space="preserve"> in future they can </w:t>
      </w:r>
      <w:r w:rsidR="00FA0666" w:rsidRPr="00FA0666">
        <w:rPr>
          <w:sz w:val="24"/>
        </w:rPr>
        <w:t xml:space="preserve">submit data either </w:t>
      </w:r>
      <w:r>
        <w:rPr>
          <w:sz w:val="24"/>
        </w:rPr>
        <w:t>via</w:t>
      </w:r>
      <w:r w:rsidR="007C0964" w:rsidRPr="007C0964">
        <w:t xml:space="preserve"> </w:t>
      </w:r>
      <w:r w:rsidR="007C0964" w:rsidRPr="007C0964">
        <w:rPr>
          <w:sz w:val="24"/>
        </w:rPr>
        <w:t>Market Operation Data Interface System</w:t>
      </w:r>
      <w:r>
        <w:rPr>
          <w:sz w:val="24"/>
        </w:rPr>
        <w:t xml:space="preserve"> </w:t>
      </w:r>
      <w:r w:rsidR="007C0964">
        <w:rPr>
          <w:sz w:val="24"/>
        </w:rPr>
        <w:t>(</w:t>
      </w:r>
      <w:r w:rsidR="00FA0666" w:rsidRPr="00FA0666">
        <w:rPr>
          <w:sz w:val="24"/>
        </w:rPr>
        <w:t>MODIS</w:t>
      </w:r>
      <w:r w:rsidR="007C0964">
        <w:rPr>
          <w:sz w:val="24"/>
        </w:rPr>
        <w:t>)</w:t>
      </w:r>
      <w:r w:rsidR="00FA0666" w:rsidRPr="00FA0666">
        <w:rPr>
          <w:sz w:val="24"/>
        </w:rPr>
        <w:t xml:space="preserve"> or the </w:t>
      </w:r>
      <w:proofErr w:type="spellStart"/>
      <w:r w:rsidR="00FA0666" w:rsidRPr="00FA0666">
        <w:rPr>
          <w:sz w:val="24"/>
        </w:rPr>
        <w:t>Elexon</w:t>
      </w:r>
      <w:proofErr w:type="spellEnd"/>
      <w:r w:rsidR="00FA0666" w:rsidRPr="00FA0666">
        <w:rPr>
          <w:sz w:val="24"/>
        </w:rPr>
        <w:t xml:space="preserve"> REMIT portal.</w:t>
      </w:r>
      <w:r>
        <w:rPr>
          <w:sz w:val="24"/>
        </w:rPr>
        <w:t xml:space="preserve">  This process is being managed </w:t>
      </w:r>
      <w:r>
        <w:rPr>
          <w:sz w:val="24"/>
        </w:rPr>
        <w:lastRenderedPageBreak/>
        <w:t xml:space="preserve">separately </w:t>
      </w:r>
      <w:r w:rsidR="0000687F">
        <w:rPr>
          <w:sz w:val="24"/>
        </w:rPr>
        <w:t>but will not a</w:t>
      </w:r>
      <w:r>
        <w:rPr>
          <w:sz w:val="24"/>
        </w:rPr>
        <w:t>ffect the Grid Code changes to OC2 which would still enable data to be submitted either via REMIT or TOGA.</w:t>
      </w:r>
    </w:p>
    <w:p w14:paraId="4F110820" w14:textId="3027D2F7" w:rsidR="00B238C8" w:rsidRDefault="00B238C8" w:rsidP="00FA0666">
      <w:pPr>
        <w:spacing w:before="0" w:line="240" w:lineRule="auto"/>
        <w:rPr>
          <w:sz w:val="24"/>
        </w:rPr>
      </w:pPr>
      <w:r>
        <w:rPr>
          <w:sz w:val="24"/>
        </w:rPr>
        <w:t>Th</w:t>
      </w:r>
      <w:r w:rsidR="00710EE3">
        <w:rPr>
          <w:sz w:val="24"/>
        </w:rPr>
        <w:t>is</w:t>
      </w:r>
      <w:r>
        <w:rPr>
          <w:sz w:val="24"/>
        </w:rPr>
        <w:t xml:space="preserve"> </w:t>
      </w:r>
      <w:r w:rsidR="00710EE3">
        <w:rPr>
          <w:sz w:val="24"/>
        </w:rPr>
        <w:t>G</w:t>
      </w:r>
      <w:r>
        <w:rPr>
          <w:sz w:val="24"/>
        </w:rPr>
        <w:t xml:space="preserve">rid </w:t>
      </w:r>
      <w:r w:rsidR="00710EE3">
        <w:rPr>
          <w:sz w:val="24"/>
        </w:rPr>
        <w:t>C</w:t>
      </w:r>
      <w:r>
        <w:rPr>
          <w:sz w:val="24"/>
        </w:rPr>
        <w:t>ode change is required to implement simplification of processes</w:t>
      </w:r>
      <w:r w:rsidR="00E7339D">
        <w:rPr>
          <w:sz w:val="24"/>
        </w:rPr>
        <w:t>, remov</w:t>
      </w:r>
      <w:r w:rsidR="00710EE3">
        <w:rPr>
          <w:sz w:val="24"/>
        </w:rPr>
        <w:t>e</w:t>
      </w:r>
      <w:r w:rsidR="00E7339D">
        <w:rPr>
          <w:sz w:val="24"/>
        </w:rPr>
        <w:t xml:space="preserve"> duplication as</w:t>
      </w:r>
      <w:r>
        <w:rPr>
          <w:sz w:val="24"/>
        </w:rPr>
        <w:t xml:space="preserve"> requested by the industry</w:t>
      </w:r>
      <w:r w:rsidR="00710EE3">
        <w:rPr>
          <w:sz w:val="24"/>
        </w:rPr>
        <w:t xml:space="preserve"> and simplify the structure of OC2.</w:t>
      </w:r>
    </w:p>
    <w:p w14:paraId="6FFE504F" w14:textId="6F72FDC8" w:rsidR="00FA0666" w:rsidRPr="00FA0666" w:rsidRDefault="00FA0666" w:rsidP="00FA0666">
      <w:pPr>
        <w:spacing w:before="0" w:line="240" w:lineRule="auto"/>
        <w:rPr>
          <w:sz w:val="24"/>
        </w:rPr>
      </w:pPr>
      <w:r w:rsidRPr="00FA0666">
        <w:rPr>
          <w:sz w:val="24"/>
        </w:rPr>
        <w:t>This will allow a wider range of submission though FTP, API or using a</w:t>
      </w:r>
      <w:r w:rsidR="007C0964" w:rsidRPr="007C0964">
        <w:t xml:space="preserve"> </w:t>
      </w:r>
      <w:r w:rsidR="007C0964" w:rsidRPr="007C0964">
        <w:rPr>
          <w:sz w:val="24"/>
        </w:rPr>
        <w:t>Graphical User Interface</w:t>
      </w:r>
      <w:r w:rsidRPr="00FA0666">
        <w:rPr>
          <w:sz w:val="24"/>
        </w:rPr>
        <w:t xml:space="preserve"> </w:t>
      </w:r>
      <w:r w:rsidR="007C0964">
        <w:rPr>
          <w:sz w:val="24"/>
        </w:rPr>
        <w:t>(</w:t>
      </w:r>
      <w:r w:rsidRPr="00FA0666">
        <w:rPr>
          <w:sz w:val="24"/>
        </w:rPr>
        <w:t>GUI</w:t>
      </w:r>
      <w:r w:rsidR="007C0964">
        <w:rPr>
          <w:sz w:val="24"/>
        </w:rPr>
        <w:t>)</w:t>
      </w:r>
      <w:r w:rsidRPr="00FA0666">
        <w:rPr>
          <w:sz w:val="24"/>
        </w:rPr>
        <w:t>. REMIT will then become our source data for OC2.</w:t>
      </w:r>
    </w:p>
    <w:p w14:paraId="0ACD50C6" w14:textId="77777777" w:rsidR="004C6117" w:rsidRPr="00AC4B2F" w:rsidRDefault="004C6117" w:rsidP="00783D48">
      <w:pPr>
        <w:spacing w:before="240"/>
        <w:rPr>
          <w:rFonts w:cs="Arial"/>
          <w:color w:val="008576"/>
          <w:sz w:val="28"/>
          <w:szCs w:val="28"/>
        </w:rPr>
      </w:pPr>
      <w:r w:rsidRPr="00AC4B2F">
        <w:rPr>
          <w:rFonts w:cs="Arial"/>
          <w:color w:val="008576"/>
          <w:sz w:val="28"/>
          <w:szCs w:val="28"/>
        </w:rPr>
        <w:t>Why</w:t>
      </w:r>
    </w:p>
    <w:p w14:paraId="72096C3F" w14:textId="7565D9E0" w:rsidR="002366B9" w:rsidRDefault="002366B9" w:rsidP="005055B1">
      <w:pPr>
        <w:numPr>
          <w:ilvl w:val="0"/>
          <w:numId w:val="21"/>
        </w:numPr>
        <w:rPr>
          <w:sz w:val="24"/>
        </w:rPr>
      </w:pPr>
      <w:r>
        <w:rPr>
          <w:sz w:val="24"/>
        </w:rPr>
        <w:t>Meets the industry feedback to stop duplication.</w:t>
      </w:r>
    </w:p>
    <w:p w14:paraId="15C113AB" w14:textId="5BD3C523" w:rsidR="00581F35" w:rsidRDefault="00613FD5" w:rsidP="005055B1">
      <w:pPr>
        <w:numPr>
          <w:ilvl w:val="0"/>
          <w:numId w:val="21"/>
        </w:numPr>
        <w:rPr>
          <w:sz w:val="24"/>
        </w:rPr>
      </w:pPr>
      <w:r>
        <w:rPr>
          <w:sz w:val="24"/>
        </w:rPr>
        <w:t>Enables the s</w:t>
      </w:r>
      <w:r w:rsidR="005055B1" w:rsidRPr="005055B1">
        <w:rPr>
          <w:sz w:val="24"/>
        </w:rPr>
        <w:t xml:space="preserve">implification of </w:t>
      </w:r>
      <w:r w:rsidR="00710EE3">
        <w:rPr>
          <w:sz w:val="24"/>
        </w:rPr>
        <w:t xml:space="preserve">the </w:t>
      </w:r>
      <w:r w:rsidR="005055B1" w:rsidRPr="005055B1">
        <w:rPr>
          <w:sz w:val="24"/>
        </w:rPr>
        <w:t>submissi</w:t>
      </w:r>
      <w:r w:rsidR="000F0224">
        <w:rPr>
          <w:sz w:val="24"/>
        </w:rPr>
        <w:t>on process</w:t>
      </w:r>
    </w:p>
    <w:p w14:paraId="704D4D84" w14:textId="37767C2A" w:rsidR="00581F35" w:rsidRDefault="00581F35" w:rsidP="00904B9F">
      <w:pPr>
        <w:numPr>
          <w:ilvl w:val="1"/>
          <w:numId w:val="21"/>
        </w:numPr>
        <w:rPr>
          <w:sz w:val="24"/>
        </w:rPr>
      </w:pPr>
      <w:r>
        <w:rPr>
          <w:sz w:val="24"/>
        </w:rPr>
        <w:t>O</w:t>
      </w:r>
      <w:r w:rsidR="000F0224">
        <w:rPr>
          <w:sz w:val="24"/>
        </w:rPr>
        <w:t>nly one</w:t>
      </w:r>
      <w:r w:rsidR="005055B1" w:rsidRPr="005055B1">
        <w:rPr>
          <w:sz w:val="24"/>
        </w:rPr>
        <w:t xml:space="preserve"> system </w:t>
      </w:r>
      <w:r w:rsidR="00710EE3">
        <w:rPr>
          <w:sz w:val="24"/>
        </w:rPr>
        <w:t xml:space="preserve">is required </w:t>
      </w:r>
      <w:r w:rsidR="005055B1" w:rsidRPr="005055B1">
        <w:rPr>
          <w:sz w:val="24"/>
        </w:rPr>
        <w:t xml:space="preserve">for Generators to submit </w:t>
      </w:r>
      <w:r w:rsidR="00710EE3">
        <w:rPr>
          <w:sz w:val="24"/>
        </w:rPr>
        <w:t xml:space="preserve">data </w:t>
      </w:r>
      <w:r w:rsidR="005055B1" w:rsidRPr="005055B1">
        <w:rPr>
          <w:sz w:val="24"/>
        </w:rPr>
        <w:t>to</w:t>
      </w:r>
      <w:r>
        <w:rPr>
          <w:sz w:val="24"/>
        </w:rPr>
        <w:t>.</w:t>
      </w:r>
    </w:p>
    <w:p w14:paraId="7EFF3A97" w14:textId="764F8D0E" w:rsidR="00581F35" w:rsidRDefault="00581F35" w:rsidP="00904B9F">
      <w:pPr>
        <w:numPr>
          <w:ilvl w:val="1"/>
          <w:numId w:val="21"/>
        </w:numPr>
        <w:rPr>
          <w:sz w:val="24"/>
        </w:rPr>
      </w:pPr>
      <w:r>
        <w:rPr>
          <w:sz w:val="24"/>
        </w:rPr>
        <w:t>R</w:t>
      </w:r>
      <w:r w:rsidR="005055B1" w:rsidRPr="005055B1">
        <w:rPr>
          <w:sz w:val="24"/>
        </w:rPr>
        <w:t xml:space="preserve">emoves the requirement to submit </w:t>
      </w:r>
      <w:r w:rsidR="000F0224" w:rsidRPr="005055B1">
        <w:rPr>
          <w:sz w:val="24"/>
        </w:rPr>
        <w:t>daily</w:t>
      </w:r>
      <w:r w:rsidR="000F0224">
        <w:rPr>
          <w:sz w:val="24"/>
        </w:rPr>
        <w:t xml:space="preserve">, weekly </w:t>
      </w:r>
      <w:r w:rsidR="005055B1" w:rsidRPr="005055B1">
        <w:rPr>
          <w:sz w:val="24"/>
        </w:rPr>
        <w:t>and yearly</w:t>
      </w:r>
      <w:r w:rsidR="00710EE3">
        <w:rPr>
          <w:sz w:val="24"/>
        </w:rPr>
        <w:t xml:space="preserve"> data</w:t>
      </w:r>
      <w:r>
        <w:rPr>
          <w:sz w:val="24"/>
        </w:rPr>
        <w:t>.</w:t>
      </w:r>
    </w:p>
    <w:p w14:paraId="01A06691" w14:textId="02D51AE9" w:rsidR="00A144C1" w:rsidRPr="005055B1" w:rsidRDefault="00710EE3" w:rsidP="00904B9F">
      <w:pPr>
        <w:numPr>
          <w:ilvl w:val="1"/>
          <w:numId w:val="21"/>
        </w:numPr>
        <w:rPr>
          <w:sz w:val="24"/>
        </w:rPr>
      </w:pPr>
      <w:r>
        <w:rPr>
          <w:sz w:val="24"/>
        </w:rPr>
        <w:t>Only o</w:t>
      </w:r>
      <w:r w:rsidR="005055B1" w:rsidRPr="005055B1">
        <w:rPr>
          <w:sz w:val="24"/>
        </w:rPr>
        <w:t>ne stream of data</w:t>
      </w:r>
      <w:r>
        <w:rPr>
          <w:sz w:val="24"/>
        </w:rPr>
        <w:t xml:space="preserve"> is required</w:t>
      </w:r>
      <w:r w:rsidR="005055B1" w:rsidRPr="005055B1">
        <w:rPr>
          <w:sz w:val="24"/>
        </w:rPr>
        <w:t>.</w:t>
      </w:r>
    </w:p>
    <w:p w14:paraId="018B89B8" w14:textId="77777777" w:rsidR="00A144C1" w:rsidRPr="005055B1" w:rsidRDefault="005055B1" w:rsidP="005055B1">
      <w:pPr>
        <w:numPr>
          <w:ilvl w:val="0"/>
          <w:numId w:val="21"/>
        </w:numPr>
        <w:rPr>
          <w:sz w:val="24"/>
        </w:rPr>
      </w:pPr>
      <w:r w:rsidRPr="005055B1">
        <w:rPr>
          <w:sz w:val="24"/>
        </w:rPr>
        <w:t>REMIT data is published more frequently by Generators allowing:</w:t>
      </w:r>
    </w:p>
    <w:p w14:paraId="612EFE6E" w14:textId="6F204965" w:rsidR="00A144C1" w:rsidRPr="005055B1" w:rsidRDefault="00581F35" w:rsidP="005055B1">
      <w:pPr>
        <w:numPr>
          <w:ilvl w:val="1"/>
          <w:numId w:val="21"/>
        </w:numPr>
        <w:rPr>
          <w:sz w:val="24"/>
        </w:rPr>
      </w:pPr>
      <w:r>
        <w:rPr>
          <w:sz w:val="24"/>
        </w:rPr>
        <w:t>N</w:t>
      </w:r>
      <w:r w:rsidR="00C41FDD">
        <w:rPr>
          <w:sz w:val="24"/>
        </w:rPr>
        <w:t xml:space="preserve">ational </w:t>
      </w:r>
      <w:r>
        <w:rPr>
          <w:sz w:val="24"/>
        </w:rPr>
        <w:t>G</w:t>
      </w:r>
      <w:r w:rsidR="00C41FDD">
        <w:rPr>
          <w:sz w:val="24"/>
        </w:rPr>
        <w:t xml:space="preserve">rid </w:t>
      </w:r>
      <w:r>
        <w:rPr>
          <w:sz w:val="24"/>
        </w:rPr>
        <w:t>ESO to p</w:t>
      </w:r>
      <w:r w:rsidR="005055B1" w:rsidRPr="005055B1">
        <w:rPr>
          <w:sz w:val="24"/>
        </w:rPr>
        <w:t>ublish data more accurately and more frequently to the market.</w:t>
      </w:r>
    </w:p>
    <w:p w14:paraId="62E3BC34" w14:textId="4237599C" w:rsidR="00A144C1" w:rsidRPr="005055B1" w:rsidRDefault="005055B1" w:rsidP="005055B1">
      <w:pPr>
        <w:numPr>
          <w:ilvl w:val="1"/>
          <w:numId w:val="21"/>
        </w:numPr>
        <w:rPr>
          <w:sz w:val="24"/>
        </w:rPr>
      </w:pPr>
      <w:r w:rsidRPr="005055B1">
        <w:rPr>
          <w:sz w:val="24"/>
        </w:rPr>
        <w:t xml:space="preserve">Potential to deliver </w:t>
      </w:r>
      <w:r w:rsidR="00581F35">
        <w:rPr>
          <w:sz w:val="24"/>
        </w:rPr>
        <w:t xml:space="preserve">reporting at </w:t>
      </w:r>
      <w:r w:rsidRPr="005055B1">
        <w:rPr>
          <w:sz w:val="24"/>
        </w:rPr>
        <w:t>increased cardinal points to the industry.</w:t>
      </w:r>
    </w:p>
    <w:p w14:paraId="55B7FA3F" w14:textId="35CBB97D" w:rsidR="00A144C1" w:rsidRDefault="00710EE3" w:rsidP="000F0224">
      <w:pPr>
        <w:numPr>
          <w:ilvl w:val="0"/>
          <w:numId w:val="21"/>
        </w:numPr>
        <w:rPr>
          <w:sz w:val="24"/>
        </w:rPr>
      </w:pPr>
      <w:r>
        <w:rPr>
          <w:sz w:val="24"/>
        </w:rPr>
        <w:t xml:space="preserve">The </w:t>
      </w:r>
      <w:r w:rsidR="005055B1" w:rsidRPr="005055B1">
        <w:rPr>
          <w:sz w:val="24"/>
        </w:rPr>
        <w:t xml:space="preserve">OPMR will be simplified to more accurately </w:t>
      </w:r>
      <w:r>
        <w:rPr>
          <w:sz w:val="24"/>
        </w:rPr>
        <w:t>reflect its</w:t>
      </w:r>
      <w:r w:rsidR="005055B1" w:rsidRPr="005055B1">
        <w:rPr>
          <w:sz w:val="24"/>
        </w:rPr>
        <w:t xml:space="preserve"> requirement</w:t>
      </w:r>
      <w:r>
        <w:rPr>
          <w:sz w:val="24"/>
        </w:rPr>
        <w:t xml:space="preserve"> and</w:t>
      </w:r>
      <w:r w:rsidR="005055B1" w:rsidRPr="005055B1">
        <w:rPr>
          <w:sz w:val="24"/>
        </w:rPr>
        <w:t xml:space="preserve"> provid</w:t>
      </w:r>
      <w:r>
        <w:rPr>
          <w:sz w:val="24"/>
        </w:rPr>
        <w:t>e</w:t>
      </w:r>
      <w:r w:rsidR="005055B1" w:rsidRPr="005055B1">
        <w:rPr>
          <w:sz w:val="24"/>
        </w:rPr>
        <w:t xml:space="preserve"> clarity of its meaning.</w:t>
      </w:r>
    </w:p>
    <w:p w14:paraId="279B0624" w14:textId="0AE8D2D8" w:rsidR="002366B9" w:rsidRPr="005055B1" w:rsidRDefault="00710EE3" w:rsidP="000F0224">
      <w:pPr>
        <w:numPr>
          <w:ilvl w:val="0"/>
          <w:numId w:val="21"/>
        </w:numPr>
        <w:rPr>
          <w:sz w:val="24"/>
        </w:rPr>
      </w:pPr>
      <w:r>
        <w:rPr>
          <w:sz w:val="24"/>
        </w:rPr>
        <w:t xml:space="preserve">Once the Grid Code change has been made Generator data will be able to be submitted either via REMIT or TOGA and will also enable TOGA to eventually be </w:t>
      </w:r>
      <w:r w:rsidR="00402587">
        <w:rPr>
          <w:sz w:val="24"/>
        </w:rPr>
        <w:t>decommissioned</w:t>
      </w:r>
      <w:r>
        <w:rPr>
          <w:sz w:val="24"/>
        </w:rPr>
        <w:t>.</w:t>
      </w:r>
    </w:p>
    <w:p w14:paraId="0E08172F" w14:textId="77777777" w:rsidR="004C6117" w:rsidRPr="00DC21C8" w:rsidRDefault="004C6117" w:rsidP="004C6117">
      <w:pPr>
        <w:pStyle w:val="Heading4"/>
        <w:keepLines w:val="0"/>
        <w:numPr>
          <w:ilvl w:val="0"/>
          <w:numId w:val="0"/>
        </w:numPr>
        <w:spacing w:before="240"/>
        <w:rPr>
          <w:rFonts w:ascii="Arial" w:eastAsia="Times New Roman" w:hAnsi="Arial" w:cs="Arial"/>
          <w:i w:val="0"/>
          <w:iCs w:val="0"/>
          <w:color w:val="008576"/>
          <w:sz w:val="28"/>
          <w:szCs w:val="28"/>
        </w:rPr>
      </w:pPr>
      <w:r w:rsidRPr="00DC21C8">
        <w:rPr>
          <w:rFonts w:ascii="Arial" w:eastAsia="Times New Roman" w:hAnsi="Arial" w:cs="Arial"/>
          <w:i w:val="0"/>
          <w:iCs w:val="0"/>
          <w:color w:val="008576"/>
          <w:sz w:val="28"/>
          <w:szCs w:val="28"/>
        </w:rPr>
        <w:t>How</w:t>
      </w:r>
    </w:p>
    <w:p w14:paraId="2A1CA0AB" w14:textId="1B7346CB" w:rsidR="00710EE3" w:rsidRDefault="005055B1" w:rsidP="00623022">
      <w:pPr>
        <w:rPr>
          <w:sz w:val="24"/>
        </w:rPr>
      </w:pPr>
      <w:r w:rsidRPr="005055B1">
        <w:rPr>
          <w:sz w:val="24"/>
        </w:rPr>
        <w:t>Amend O</w:t>
      </w:r>
      <w:r w:rsidR="00DB760A">
        <w:rPr>
          <w:sz w:val="24"/>
        </w:rPr>
        <w:t>C2 code to facilitate the above</w:t>
      </w:r>
      <w:r w:rsidR="00710EE3">
        <w:rPr>
          <w:sz w:val="24"/>
        </w:rPr>
        <w:t xml:space="preserve"> objectives</w:t>
      </w:r>
      <w:r w:rsidR="00C41FDD">
        <w:rPr>
          <w:sz w:val="24"/>
        </w:rPr>
        <w:t>;</w:t>
      </w:r>
      <w:r w:rsidR="003B24BC">
        <w:rPr>
          <w:sz w:val="24"/>
        </w:rPr>
        <w:t xml:space="preserve"> this will </w:t>
      </w:r>
      <w:r w:rsidR="0000687F">
        <w:rPr>
          <w:sz w:val="24"/>
        </w:rPr>
        <w:t xml:space="preserve">be </w:t>
      </w:r>
      <w:r w:rsidR="00710EE3">
        <w:rPr>
          <w:sz w:val="24"/>
        </w:rPr>
        <w:t>achieved by</w:t>
      </w:r>
      <w:r w:rsidR="003B24BC">
        <w:rPr>
          <w:sz w:val="24"/>
        </w:rPr>
        <w:t xml:space="preserve"> clearing up what will become redu</w:t>
      </w:r>
      <w:r w:rsidR="00581F35">
        <w:rPr>
          <w:sz w:val="24"/>
        </w:rPr>
        <w:t>nd</w:t>
      </w:r>
      <w:r w:rsidR="003B24BC">
        <w:rPr>
          <w:sz w:val="24"/>
        </w:rPr>
        <w:t xml:space="preserve">ant text </w:t>
      </w:r>
      <w:r w:rsidR="00710EE3">
        <w:rPr>
          <w:sz w:val="24"/>
        </w:rPr>
        <w:t xml:space="preserve">related </w:t>
      </w:r>
      <w:r w:rsidR="00F52E78">
        <w:rPr>
          <w:sz w:val="24"/>
        </w:rPr>
        <w:t>to timescales</w:t>
      </w:r>
      <w:r w:rsidR="003B24BC">
        <w:rPr>
          <w:sz w:val="24"/>
        </w:rPr>
        <w:t xml:space="preserve"> and </w:t>
      </w:r>
      <w:r w:rsidR="00710EE3">
        <w:rPr>
          <w:sz w:val="24"/>
        </w:rPr>
        <w:t xml:space="preserve">addressing </w:t>
      </w:r>
      <w:r w:rsidR="003B24BC">
        <w:rPr>
          <w:sz w:val="24"/>
        </w:rPr>
        <w:t>other</w:t>
      </w:r>
      <w:r w:rsidR="00710EE3">
        <w:rPr>
          <w:sz w:val="24"/>
        </w:rPr>
        <w:t xml:space="preserve"> issues which are no longer required</w:t>
      </w:r>
      <w:r w:rsidR="00DB760A">
        <w:rPr>
          <w:sz w:val="24"/>
        </w:rPr>
        <w:t>.</w:t>
      </w:r>
      <w:r w:rsidR="003B24BC">
        <w:rPr>
          <w:sz w:val="24"/>
        </w:rPr>
        <w:t xml:space="preserve"> </w:t>
      </w:r>
    </w:p>
    <w:p w14:paraId="64D837E8" w14:textId="10E3A684" w:rsidR="000C3A1C" w:rsidRDefault="00710EE3" w:rsidP="00623022">
      <w:pPr>
        <w:rPr>
          <w:sz w:val="24"/>
        </w:rPr>
      </w:pPr>
      <w:r>
        <w:rPr>
          <w:sz w:val="24"/>
        </w:rPr>
        <w:t>As a separate piece of work, t</w:t>
      </w:r>
      <w:r w:rsidR="003B24BC">
        <w:rPr>
          <w:sz w:val="24"/>
        </w:rPr>
        <w:t xml:space="preserve">he </w:t>
      </w:r>
      <w:r w:rsidR="00422CE1">
        <w:rPr>
          <w:sz w:val="24"/>
        </w:rPr>
        <w:t>migration from TOGA to REMIT</w:t>
      </w:r>
      <w:r w:rsidR="003B24BC">
        <w:rPr>
          <w:sz w:val="24"/>
        </w:rPr>
        <w:t xml:space="preserve"> will be </w:t>
      </w:r>
      <w:r w:rsidR="00422CE1">
        <w:rPr>
          <w:sz w:val="24"/>
        </w:rPr>
        <w:t>supported</w:t>
      </w:r>
      <w:r w:rsidR="003B24BC">
        <w:rPr>
          <w:sz w:val="24"/>
        </w:rPr>
        <w:t xml:space="preserve"> </w:t>
      </w:r>
      <w:r w:rsidR="00422CE1">
        <w:rPr>
          <w:sz w:val="24"/>
        </w:rPr>
        <w:t>by</w:t>
      </w:r>
      <w:r w:rsidR="00CD6AB2">
        <w:rPr>
          <w:sz w:val="24"/>
        </w:rPr>
        <w:t xml:space="preserve"> National Grid ESO through</w:t>
      </w:r>
      <w:r w:rsidR="003B24BC">
        <w:rPr>
          <w:sz w:val="24"/>
        </w:rPr>
        <w:t xml:space="preserve"> direct communication with those </w:t>
      </w:r>
      <w:r w:rsidR="00CD6AB2">
        <w:rPr>
          <w:sz w:val="24"/>
        </w:rPr>
        <w:t xml:space="preserve">Generators </w:t>
      </w:r>
      <w:r w:rsidR="003B24BC">
        <w:rPr>
          <w:sz w:val="24"/>
        </w:rPr>
        <w:t>that currently submit OC2 data to TOGA</w:t>
      </w:r>
      <w:r w:rsidR="00CD6AB2">
        <w:rPr>
          <w:sz w:val="24"/>
        </w:rPr>
        <w:t xml:space="preserve">. Going forward, for those Generators submitting data through MODIS or the </w:t>
      </w:r>
      <w:proofErr w:type="spellStart"/>
      <w:r w:rsidR="00CD6AB2">
        <w:rPr>
          <w:sz w:val="24"/>
        </w:rPr>
        <w:t>Elexon</w:t>
      </w:r>
      <w:proofErr w:type="spellEnd"/>
      <w:r w:rsidR="00CD6AB2">
        <w:rPr>
          <w:sz w:val="24"/>
        </w:rPr>
        <w:t xml:space="preserve"> portal, submission can be through </w:t>
      </w:r>
      <w:proofErr w:type="gramStart"/>
      <w:r w:rsidR="00CD6AB2">
        <w:rPr>
          <w:sz w:val="24"/>
        </w:rPr>
        <w:t>a number of</w:t>
      </w:r>
      <w:proofErr w:type="gramEnd"/>
      <w:r w:rsidR="00CD6AB2">
        <w:rPr>
          <w:sz w:val="24"/>
        </w:rPr>
        <w:t xml:space="preserve"> channels such as FTP, API and direct to GU</w:t>
      </w:r>
      <w:r w:rsidR="00543185">
        <w:rPr>
          <w:sz w:val="24"/>
        </w:rPr>
        <w:t>I</w:t>
      </w:r>
      <w:r w:rsidR="00CD6AB2">
        <w:rPr>
          <w:sz w:val="24"/>
        </w:rPr>
        <w:t xml:space="preserve">.   </w:t>
      </w:r>
      <w:r>
        <w:rPr>
          <w:sz w:val="24"/>
        </w:rPr>
        <w:t xml:space="preserve"> </w:t>
      </w:r>
    </w:p>
    <w:p w14:paraId="07D3D102" w14:textId="77777777" w:rsidR="00E6212D" w:rsidRPr="00EB32BB" w:rsidRDefault="00E6212D" w:rsidP="00E6212D">
      <w:pPr>
        <w:pStyle w:val="Heading1"/>
      </w:pPr>
      <w:bookmarkStart w:id="2" w:name="_Toc479357392"/>
      <w:r>
        <w:t>Governance</w:t>
      </w:r>
      <w:bookmarkEnd w:id="2"/>
    </w:p>
    <w:p w14:paraId="6405EC3A" w14:textId="3102A96D" w:rsidR="00E6212D" w:rsidRPr="00DC21C8" w:rsidRDefault="00E6212D" w:rsidP="000D2D4A">
      <w:pPr>
        <w:pStyle w:val="Heading4"/>
        <w:keepLines w:val="0"/>
        <w:numPr>
          <w:ilvl w:val="0"/>
          <w:numId w:val="0"/>
        </w:numPr>
        <w:spacing w:before="240"/>
        <w:rPr>
          <w:rFonts w:ascii="Arial" w:eastAsia="Times New Roman" w:hAnsi="Arial" w:cs="Arial"/>
          <w:i w:val="0"/>
          <w:iCs w:val="0"/>
          <w:color w:val="008576"/>
          <w:sz w:val="28"/>
          <w:szCs w:val="28"/>
        </w:rPr>
      </w:pPr>
      <w:r w:rsidRPr="00DC21C8">
        <w:rPr>
          <w:rFonts w:ascii="Arial" w:eastAsia="Times New Roman" w:hAnsi="Arial" w:cs="Arial"/>
          <w:i w:val="0"/>
          <w:iCs w:val="0"/>
          <w:color w:val="008576"/>
          <w:sz w:val="28"/>
          <w:szCs w:val="28"/>
        </w:rPr>
        <w:t xml:space="preserve">Justification for Self-Governance </w:t>
      </w:r>
      <w:r w:rsidR="000D2D4A" w:rsidRPr="00DC21C8">
        <w:rPr>
          <w:rFonts w:ascii="Arial" w:eastAsia="Times New Roman" w:hAnsi="Arial" w:cs="Arial"/>
          <w:i w:val="0"/>
          <w:iCs w:val="0"/>
          <w:color w:val="008576"/>
          <w:sz w:val="28"/>
          <w:szCs w:val="28"/>
        </w:rPr>
        <w:t>Procedures</w:t>
      </w:r>
    </w:p>
    <w:p w14:paraId="33590394" w14:textId="2C0992CB" w:rsidR="005D1F7B" w:rsidRDefault="00422CE1" w:rsidP="00E27159">
      <w:pPr>
        <w:pStyle w:val="ListBullet2"/>
        <w:numPr>
          <w:ilvl w:val="0"/>
          <w:numId w:val="0"/>
        </w:numPr>
        <w:rPr>
          <w:sz w:val="24"/>
        </w:rPr>
      </w:pPr>
      <w:r>
        <w:rPr>
          <w:sz w:val="24"/>
        </w:rPr>
        <w:t xml:space="preserve">We request </w:t>
      </w:r>
      <w:r w:rsidR="00982EA0">
        <w:rPr>
          <w:sz w:val="24"/>
        </w:rPr>
        <w:t xml:space="preserve">to </w:t>
      </w:r>
      <w:r>
        <w:rPr>
          <w:sz w:val="24"/>
        </w:rPr>
        <w:t>use</w:t>
      </w:r>
      <w:r w:rsidR="00982EA0">
        <w:rPr>
          <w:sz w:val="24"/>
        </w:rPr>
        <w:t xml:space="preserve"> </w:t>
      </w:r>
      <w:r w:rsidR="002D1057">
        <w:rPr>
          <w:sz w:val="24"/>
        </w:rPr>
        <w:t xml:space="preserve">the </w:t>
      </w:r>
      <w:r w:rsidR="00982EA0">
        <w:rPr>
          <w:sz w:val="24"/>
        </w:rPr>
        <w:t>Self-Governance</w:t>
      </w:r>
      <w:r w:rsidR="00512F2F">
        <w:rPr>
          <w:sz w:val="24"/>
        </w:rPr>
        <w:t xml:space="preserve"> </w:t>
      </w:r>
      <w:r w:rsidR="00982EA0">
        <w:rPr>
          <w:sz w:val="24"/>
        </w:rPr>
        <w:t>procedures based on:</w:t>
      </w:r>
    </w:p>
    <w:p w14:paraId="33E350CB" w14:textId="4D4F98BF" w:rsidR="00982EA0" w:rsidRDefault="00982EA0" w:rsidP="00E27159">
      <w:pPr>
        <w:pStyle w:val="ListBullet2"/>
        <w:numPr>
          <w:ilvl w:val="0"/>
          <w:numId w:val="0"/>
        </w:numPr>
        <w:rPr>
          <w:sz w:val="24"/>
        </w:rPr>
      </w:pPr>
      <w:r>
        <w:rPr>
          <w:sz w:val="24"/>
        </w:rPr>
        <w:t xml:space="preserve">The current </w:t>
      </w:r>
      <w:r w:rsidR="002D1057">
        <w:rPr>
          <w:sz w:val="24"/>
        </w:rPr>
        <w:t xml:space="preserve">scope of </w:t>
      </w:r>
      <w:r>
        <w:rPr>
          <w:sz w:val="24"/>
        </w:rPr>
        <w:t xml:space="preserve">OC2 scope </w:t>
      </w:r>
      <w:r w:rsidR="002D1057">
        <w:rPr>
          <w:sz w:val="24"/>
        </w:rPr>
        <w:t>will not</w:t>
      </w:r>
      <w:r>
        <w:rPr>
          <w:sz w:val="24"/>
        </w:rPr>
        <w:t xml:space="preserve"> be changed by the proposed modification </w:t>
      </w:r>
      <w:r w:rsidR="00422CE1">
        <w:rPr>
          <w:sz w:val="24"/>
        </w:rPr>
        <w:t xml:space="preserve">and </w:t>
      </w:r>
      <w:r>
        <w:rPr>
          <w:sz w:val="24"/>
        </w:rPr>
        <w:t xml:space="preserve">so </w:t>
      </w:r>
      <w:r w:rsidR="002D1057">
        <w:rPr>
          <w:sz w:val="24"/>
        </w:rPr>
        <w:t xml:space="preserve">is </w:t>
      </w:r>
      <w:r w:rsidRPr="00982EA0">
        <w:rPr>
          <w:sz w:val="24"/>
        </w:rPr>
        <w:t>unlikely to discriminate between different classes of Grid Code Parties</w:t>
      </w:r>
      <w:r w:rsidR="00AB730B">
        <w:rPr>
          <w:sz w:val="24"/>
        </w:rPr>
        <w:t xml:space="preserve"> and </w:t>
      </w:r>
      <w:r w:rsidR="002D1057">
        <w:rPr>
          <w:sz w:val="24"/>
        </w:rPr>
        <w:t xml:space="preserve">therefore this modification </w:t>
      </w:r>
      <w:r w:rsidR="00422CE1">
        <w:rPr>
          <w:sz w:val="24"/>
        </w:rPr>
        <w:t xml:space="preserve">has </w:t>
      </w:r>
      <w:r w:rsidR="00AB730B">
        <w:rPr>
          <w:sz w:val="24"/>
        </w:rPr>
        <w:t xml:space="preserve">no material effect on </w:t>
      </w:r>
      <w:r w:rsidR="002D1057">
        <w:rPr>
          <w:sz w:val="24"/>
        </w:rPr>
        <w:t>e</w:t>
      </w:r>
      <w:r w:rsidR="0005555E" w:rsidRPr="00EB28F8">
        <w:rPr>
          <w:sz w:val="24"/>
        </w:rPr>
        <w:t>xisting or future electricity customers</w:t>
      </w:r>
      <w:r w:rsidR="00EB28F8">
        <w:rPr>
          <w:sz w:val="24"/>
        </w:rPr>
        <w:t>.</w:t>
      </w:r>
    </w:p>
    <w:p w14:paraId="164BB97C" w14:textId="42776F50" w:rsidR="00982EA0" w:rsidRDefault="00982EA0" w:rsidP="00E27159">
      <w:pPr>
        <w:pStyle w:val="ListBullet2"/>
        <w:numPr>
          <w:ilvl w:val="0"/>
          <w:numId w:val="0"/>
        </w:numPr>
        <w:rPr>
          <w:sz w:val="24"/>
        </w:rPr>
      </w:pPr>
      <w:r>
        <w:rPr>
          <w:sz w:val="24"/>
        </w:rPr>
        <w:lastRenderedPageBreak/>
        <w:t xml:space="preserve">The modification is to simply optimise the current OC2 process to provide </w:t>
      </w:r>
      <w:r w:rsidR="002D1057">
        <w:rPr>
          <w:sz w:val="24"/>
        </w:rPr>
        <w:t xml:space="preserve">greater flexibility </w:t>
      </w:r>
      <w:r w:rsidR="005A0983">
        <w:rPr>
          <w:sz w:val="24"/>
        </w:rPr>
        <w:t xml:space="preserve">and promote improved </w:t>
      </w:r>
      <w:r>
        <w:rPr>
          <w:sz w:val="24"/>
        </w:rPr>
        <w:t>report</w:t>
      </w:r>
      <w:r w:rsidR="0005555E">
        <w:rPr>
          <w:sz w:val="24"/>
        </w:rPr>
        <w:t>ing</w:t>
      </w:r>
      <w:r>
        <w:rPr>
          <w:sz w:val="24"/>
        </w:rPr>
        <w:t xml:space="preserve"> in terms of data resolution, publishing interval of current reports and cost saving</w:t>
      </w:r>
      <w:r w:rsidR="005A0983">
        <w:rPr>
          <w:sz w:val="24"/>
        </w:rPr>
        <w:t>s.  In addition, the OC2 changes will enable Generators to submit data either by REMIT or TOGA although it is recognised that REMIT is the better System going forward</w:t>
      </w:r>
      <w:r w:rsidR="00543185">
        <w:rPr>
          <w:sz w:val="24"/>
        </w:rPr>
        <w:t xml:space="preserve"> and after a </w:t>
      </w:r>
      <w:r w:rsidR="00A42332">
        <w:rPr>
          <w:sz w:val="24"/>
        </w:rPr>
        <w:t>transition</w:t>
      </w:r>
      <w:r w:rsidR="00850A2D">
        <w:rPr>
          <w:sz w:val="24"/>
        </w:rPr>
        <w:t>al</w:t>
      </w:r>
      <w:r w:rsidR="00543185">
        <w:rPr>
          <w:sz w:val="24"/>
        </w:rPr>
        <w:t xml:space="preserve"> period TOGA will </w:t>
      </w:r>
      <w:r w:rsidR="00711AFE">
        <w:rPr>
          <w:sz w:val="24"/>
        </w:rPr>
        <w:t xml:space="preserve">be </w:t>
      </w:r>
      <w:r w:rsidR="00543185">
        <w:rPr>
          <w:sz w:val="24"/>
        </w:rPr>
        <w:t>decommissioned.</w:t>
      </w:r>
    </w:p>
    <w:p w14:paraId="29EE330A" w14:textId="4464E017" w:rsidR="00422CE1" w:rsidRPr="00555A5A" w:rsidRDefault="00422CE1" w:rsidP="00422CE1">
      <w:pPr>
        <w:spacing w:before="240" w:line="240" w:lineRule="auto"/>
        <w:rPr>
          <w:rFonts w:eastAsia="Cambria" w:cs="Arial"/>
          <w:b/>
          <w:i/>
          <w:color w:val="00B274"/>
          <w:sz w:val="24"/>
          <w:lang w:eastAsia="en-US"/>
        </w:rPr>
      </w:pPr>
      <w:r>
        <w:rPr>
          <w:rFonts w:eastAsia="Cambria" w:cs="Arial"/>
          <w:b/>
          <w:i/>
          <w:color w:val="00B274"/>
          <w:sz w:val="24"/>
          <w:lang w:eastAsia="en-US"/>
        </w:rPr>
        <w:t>S</w:t>
      </w:r>
      <w:r w:rsidRPr="00555A5A">
        <w:rPr>
          <w:rFonts w:eastAsia="Cambria" w:cs="Arial"/>
          <w:b/>
          <w:i/>
          <w:color w:val="00B274"/>
          <w:sz w:val="24"/>
          <w:lang w:eastAsia="en-US"/>
        </w:rPr>
        <w:t xml:space="preserve">elf-Governance - The modification </w:t>
      </w:r>
      <w:r w:rsidRPr="00555A5A">
        <w:rPr>
          <w:rFonts w:eastAsia="Cambria" w:cs="Arial"/>
          <w:i/>
          <w:color w:val="00B274"/>
          <w:sz w:val="24"/>
          <w:lang w:eastAsia="en-US"/>
        </w:rPr>
        <w:t xml:space="preserve">is unlikely to discriminate between different classes of </w:t>
      </w:r>
      <w:r>
        <w:rPr>
          <w:rFonts w:eastAsia="Cambria" w:cs="Arial"/>
          <w:i/>
          <w:color w:val="00B274"/>
          <w:sz w:val="24"/>
          <w:lang w:eastAsia="en-US"/>
        </w:rPr>
        <w:t>Grid Code</w:t>
      </w:r>
      <w:r w:rsidRPr="00555A5A">
        <w:rPr>
          <w:rFonts w:eastAsia="Cambria" w:cs="Arial"/>
          <w:i/>
          <w:color w:val="00B274"/>
          <w:sz w:val="24"/>
          <w:lang w:eastAsia="en-US"/>
        </w:rPr>
        <w:t xml:space="preserve"> Parties and is unlikely to have a material effect on:</w:t>
      </w:r>
    </w:p>
    <w:p w14:paraId="3228CB91" w14:textId="77777777" w:rsidR="00422CE1" w:rsidRPr="00555A5A" w:rsidRDefault="00422CE1" w:rsidP="00422CE1">
      <w:pPr>
        <w:numPr>
          <w:ilvl w:val="0"/>
          <w:numId w:val="17"/>
        </w:numPr>
        <w:spacing w:line="240" w:lineRule="auto"/>
        <w:rPr>
          <w:rFonts w:eastAsia="Cambria" w:cs="Arial"/>
          <w:i/>
          <w:color w:val="00B274"/>
          <w:sz w:val="24"/>
          <w:lang w:eastAsia="en-US"/>
        </w:rPr>
      </w:pPr>
      <w:r w:rsidRPr="00555A5A">
        <w:rPr>
          <w:rFonts w:eastAsia="Cambria" w:cs="Arial"/>
          <w:i/>
          <w:color w:val="00B274"/>
          <w:sz w:val="24"/>
          <w:lang w:eastAsia="en-US"/>
        </w:rPr>
        <w:t>Existing or future electricity customers;</w:t>
      </w:r>
    </w:p>
    <w:p w14:paraId="621657B6" w14:textId="77777777" w:rsidR="00422CE1" w:rsidRPr="00555A5A" w:rsidRDefault="00422CE1" w:rsidP="00422CE1">
      <w:pPr>
        <w:numPr>
          <w:ilvl w:val="0"/>
          <w:numId w:val="17"/>
        </w:numPr>
        <w:spacing w:line="240" w:lineRule="auto"/>
        <w:rPr>
          <w:rFonts w:eastAsia="Cambria" w:cs="Arial"/>
          <w:i/>
          <w:color w:val="00B274"/>
          <w:sz w:val="24"/>
          <w:lang w:eastAsia="en-US"/>
        </w:rPr>
      </w:pPr>
      <w:r w:rsidRPr="00555A5A">
        <w:rPr>
          <w:rFonts w:eastAsia="Cambria" w:cs="Arial"/>
          <w:i/>
          <w:color w:val="00B274"/>
          <w:sz w:val="24"/>
          <w:lang w:eastAsia="en-US"/>
        </w:rPr>
        <w:t>Competition in the generation, distribution, or supply of electricity or any commercial activities connected with the generation, distribution or supply of electricity,</w:t>
      </w:r>
    </w:p>
    <w:p w14:paraId="0E2FB963" w14:textId="77777777" w:rsidR="00422CE1" w:rsidRPr="00555A5A" w:rsidRDefault="00422CE1" w:rsidP="00422CE1">
      <w:pPr>
        <w:numPr>
          <w:ilvl w:val="0"/>
          <w:numId w:val="17"/>
        </w:numPr>
        <w:spacing w:line="240" w:lineRule="auto"/>
        <w:rPr>
          <w:rFonts w:eastAsia="Cambria" w:cs="Arial"/>
          <w:i/>
          <w:color w:val="00B274"/>
          <w:sz w:val="24"/>
          <w:lang w:eastAsia="en-US"/>
        </w:rPr>
      </w:pPr>
      <w:r w:rsidRPr="00555A5A">
        <w:rPr>
          <w:rFonts w:eastAsia="Cambria" w:cs="Arial"/>
          <w:i/>
          <w:color w:val="00B274"/>
          <w:sz w:val="24"/>
          <w:lang w:eastAsia="en-US"/>
        </w:rPr>
        <w:t>The operation of the National Electricity Transmission System</w:t>
      </w:r>
    </w:p>
    <w:p w14:paraId="57E7BD64" w14:textId="77777777" w:rsidR="00422CE1" w:rsidRPr="00555A5A" w:rsidRDefault="00422CE1" w:rsidP="00422CE1">
      <w:pPr>
        <w:numPr>
          <w:ilvl w:val="0"/>
          <w:numId w:val="17"/>
        </w:numPr>
        <w:spacing w:line="240" w:lineRule="auto"/>
        <w:rPr>
          <w:rFonts w:eastAsia="Cambria" w:cs="Arial"/>
          <w:i/>
          <w:color w:val="00B274"/>
          <w:sz w:val="24"/>
          <w:lang w:eastAsia="en-US"/>
        </w:rPr>
      </w:pPr>
      <w:r w:rsidRPr="00555A5A">
        <w:rPr>
          <w:rFonts w:eastAsia="Cambria" w:cs="Arial"/>
          <w:i/>
          <w:color w:val="00B274"/>
          <w:sz w:val="24"/>
          <w:lang w:eastAsia="en-US"/>
        </w:rPr>
        <w:t>Matters relating to sustainable development, safety or security of supply, or the management of market or network emergencies</w:t>
      </w:r>
    </w:p>
    <w:p w14:paraId="70598888" w14:textId="77777777" w:rsidR="00422CE1" w:rsidRPr="00555A5A" w:rsidRDefault="00422CE1" w:rsidP="00422CE1">
      <w:pPr>
        <w:numPr>
          <w:ilvl w:val="0"/>
          <w:numId w:val="17"/>
        </w:numPr>
        <w:spacing w:line="240" w:lineRule="auto"/>
        <w:rPr>
          <w:rFonts w:eastAsia="Cambria" w:cs="Arial"/>
          <w:i/>
          <w:color w:val="00B274"/>
          <w:sz w:val="24"/>
          <w:lang w:eastAsia="en-US"/>
        </w:rPr>
      </w:pPr>
      <w:r w:rsidRPr="00555A5A">
        <w:rPr>
          <w:rFonts w:eastAsia="Cambria" w:cs="Arial"/>
          <w:i/>
          <w:color w:val="00B274"/>
          <w:sz w:val="24"/>
          <w:lang w:eastAsia="en-US"/>
        </w:rPr>
        <w:t xml:space="preserve">The </w:t>
      </w:r>
      <w:r>
        <w:rPr>
          <w:rFonts w:eastAsia="Cambria" w:cs="Arial"/>
          <w:i/>
          <w:color w:val="00B274"/>
          <w:sz w:val="24"/>
          <w:lang w:eastAsia="en-US"/>
        </w:rPr>
        <w:t>Grid Code’</w:t>
      </w:r>
      <w:r w:rsidRPr="00555A5A">
        <w:rPr>
          <w:rFonts w:eastAsia="Cambria" w:cs="Arial"/>
          <w:i/>
          <w:color w:val="00B274"/>
          <w:sz w:val="24"/>
          <w:lang w:eastAsia="en-US"/>
        </w:rPr>
        <w:t xml:space="preserve">s governance procedures or the </w:t>
      </w:r>
      <w:r>
        <w:rPr>
          <w:rFonts w:eastAsia="Cambria" w:cs="Arial"/>
          <w:i/>
          <w:color w:val="00B274"/>
          <w:sz w:val="24"/>
          <w:lang w:eastAsia="en-US"/>
        </w:rPr>
        <w:t>Grid Code</w:t>
      </w:r>
      <w:r w:rsidRPr="00555A5A">
        <w:rPr>
          <w:rFonts w:eastAsia="Cambria" w:cs="Arial"/>
          <w:i/>
          <w:color w:val="00B274"/>
          <w:sz w:val="24"/>
          <w:lang w:eastAsia="en-US"/>
        </w:rPr>
        <w:t xml:space="preserve">’s modification procedures </w:t>
      </w:r>
    </w:p>
    <w:p w14:paraId="124C2619" w14:textId="77777777" w:rsidR="00F27E6A" w:rsidRDefault="00F27E6A" w:rsidP="00E27159">
      <w:pPr>
        <w:pStyle w:val="ListBullet2"/>
        <w:numPr>
          <w:ilvl w:val="0"/>
          <w:numId w:val="0"/>
        </w:numPr>
        <w:rPr>
          <w:sz w:val="24"/>
        </w:rPr>
      </w:pPr>
    </w:p>
    <w:p w14:paraId="041CC19B" w14:textId="4F1D7C8E" w:rsidR="00982EA0" w:rsidRDefault="00982EA0" w:rsidP="00E27159">
      <w:pPr>
        <w:pStyle w:val="ListBullet2"/>
        <w:numPr>
          <w:ilvl w:val="0"/>
          <w:numId w:val="0"/>
        </w:numPr>
        <w:rPr>
          <w:sz w:val="24"/>
        </w:rPr>
      </w:pPr>
      <w:r>
        <w:rPr>
          <w:sz w:val="24"/>
        </w:rPr>
        <w:t xml:space="preserve"> </w:t>
      </w:r>
    </w:p>
    <w:p w14:paraId="18A4CC02" w14:textId="77777777" w:rsidR="00E6212D" w:rsidRPr="00F366D6" w:rsidRDefault="00E6212D" w:rsidP="0064177A">
      <w:pPr>
        <w:pStyle w:val="Heading4"/>
        <w:keepLines w:val="0"/>
        <w:numPr>
          <w:ilvl w:val="0"/>
          <w:numId w:val="0"/>
        </w:numPr>
        <w:spacing w:before="240"/>
        <w:rPr>
          <w:rFonts w:ascii="Arial" w:eastAsia="Times New Roman" w:hAnsi="Arial" w:cs="Arial"/>
          <w:b w:val="0"/>
          <w:iCs w:val="0"/>
          <w:color w:val="FF0000"/>
          <w:sz w:val="28"/>
          <w:szCs w:val="28"/>
        </w:rPr>
      </w:pPr>
      <w:r w:rsidRPr="00F366D6">
        <w:rPr>
          <w:rFonts w:ascii="Arial" w:eastAsia="Times New Roman" w:hAnsi="Arial" w:cs="Arial"/>
          <w:i w:val="0"/>
          <w:iCs w:val="0"/>
          <w:color w:val="008576"/>
          <w:sz w:val="28"/>
          <w:szCs w:val="28"/>
        </w:rPr>
        <w:t>Requested Next Steps</w:t>
      </w:r>
    </w:p>
    <w:p w14:paraId="05332725" w14:textId="3D0154DE" w:rsidR="00E6212D" w:rsidRPr="00EE1DE8" w:rsidRDefault="00E6212D" w:rsidP="00E6212D">
      <w:pPr>
        <w:pStyle w:val="BodyText3"/>
        <w:ind w:right="113"/>
        <w:rPr>
          <w:rFonts w:cs="Arial"/>
          <w:szCs w:val="24"/>
        </w:rPr>
      </w:pPr>
      <w:r w:rsidRPr="00EE1DE8">
        <w:rPr>
          <w:szCs w:val="24"/>
        </w:rPr>
        <w:t>This modi</w:t>
      </w:r>
      <w:r w:rsidR="000D2D4A" w:rsidRPr="00EE1DE8">
        <w:rPr>
          <w:szCs w:val="24"/>
        </w:rPr>
        <w:t>fication should</w:t>
      </w:r>
      <w:r w:rsidRPr="00EE1DE8">
        <w:rPr>
          <w:szCs w:val="24"/>
        </w:rPr>
        <w:t>:</w:t>
      </w:r>
    </w:p>
    <w:p w14:paraId="53C16784" w14:textId="2125A052" w:rsidR="00C41FDD" w:rsidRPr="00A42332" w:rsidRDefault="00E6212D" w:rsidP="00D4140E">
      <w:pPr>
        <w:pStyle w:val="BodyText3"/>
        <w:numPr>
          <w:ilvl w:val="0"/>
          <w:numId w:val="15"/>
        </w:numPr>
        <w:ind w:left="289" w:right="113" w:hanging="427"/>
        <w:rPr>
          <w:rFonts w:cs="Arial"/>
          <w:szCs w:val="24"/>
        </w:rPr>
      </w:pPr>
      <w:r w:rsidRPr="00A42332">
        <w:rPr>
          <w:rFonts w:cs="Arial"/>
          <w:szCs w:val="24"/>
        </w:rPr>
        <w:t xml:space="preserve">proceed to </w:t>
      </w:r>
      <w:r w:rsidR="00C41FDD" w:rsidRPr="00A42332">
        <w:rPr>
          <w:rFonts w:cs="Arial"/>
          <w:szCs w:val="24"/>
        </w:rPr>
        <w:t xml:space="preserve">Code Administrator </w:t>
      </w:r>
      <w:r w:rsidRPr="00A42332">
        <w:rPr>
          <w:rFonts w:cs="Arial"/>
          <w:szCs w:val="24"/>
        </w:rPr>
        <w:t>Consultation</w:t>
      </w:r>
      <w:r w:rsidR="00C41FDD" w:rsidRPr="00A42332">
        <w:rPr>
          <w:rFonts w:cs="Arial"/>
          <w:szCs w:val="24"/>
        </w:rPr>
        <w:t>. We do not believe a workgroup is necessary becaus</w:t>
      </w:r>
      <w:r w:rsidR="00A42332">
        <w:rPr>
          <w:rFonts w:cs="Arial"/>
          <w:szCs w:val="24"/>
        </w:rPr>
        <w:t xml:space="preserve">e </w:t>
      </w:r>
      <w:r w:rsidR="00095BB1">
        <w:rPr>
          <w:rFonts w:cs="Arial"/>
          <w:szCs w:val="24"/>
        </w:rPr>
        <w:t xml:space="preserve">the proposed </w:t>
      </w:r>
      <w:r w:rsidR="00A42332">
        <w:rPr>
          <w:rFonts w:cs="Arial"/>
          <w:szCs w:val="24"/>
        </w:rPr>
        <w:t xml:space="preserve">changes </w:t>
      </w:r>
      <w:r w:rsidR="00095BB1">
        <w:rPr>
          <w:rFonts w:cs="Arial"/>
          <w:szCs w:val="24"/>
        </w:rPr>
        <w:t xml:space="preserve">provide greater flexibility </w:t>
      </w:r>
      <w:r w:rsidR="00A2090C">
        <w:rPr>
          <w:rFonts w:cs="Arial"/>
          <w:szCs w:val="24"/>
        </w:rPr>
        <w:t xml:space="preserve">to Generators, avoid duplication, enable data to be submitted either via REMIT or TOGA and reduces the volume of </w:t>
      </w:r>
      <w:r w:rsidR="00A42332">
        <w:rPr>
          <w:rFonts w:cs="Arial"/>
          <w:szCs w:val="24"/>
        </w:rPr>
        <w:t>legal text</w:t>
      </w:r>
      <w:r w:rsidR="00A2090C">
        <w:rPr>
          <w:rFonts w:cs="Arial"/>
          <w:szCs w:val="24"/>
        </w:rPr>
        <w:t xml:space="preserve"> in OC2. In </w:t>
      </w:r>
      <w:r w:rsidR="00F52E78">
        <w:rPr>
          <w:rFonts w:cs="Arial"/>
          <w:szCs w:val="24"/>
        </w:rPr>
        <w:t>addition,</w:t>
      </w:r>
      <w:r w:rsidR="00A2090C">
        <w:rPr>
          <w:rFonts w:cs="Arial"/>
          <w:szCs w:val="24"/>
        </w:rPr>
        <w:t xml:space="preserve"> the legal text changes</w:t>
      </w:r>
      <w:r w:rsidR="00A42332">
        <w:rPr>
          <w:rFonts w:cs="Arial"/>
          <w:szCs w:val="24"/>
        </w:rPr>
        <w:t xml:space="preserve"> are minor and the impact of the code change is anticipated </w:t>
      </w:r>
      <w:r w:rsidR="00A2090C">
        <w:rPr>
          <w:rFonts w:cs="Arial"/>
          <w:szCs w:val="24"/>
        </w:rPr>
        <w:t>to be</w:t>
      </w:r>
      <w:r w:rsidR="00A42332">
        <w:rPr>
          <w:rFonts w:cs="Arial"/>
          <w:szCs w:val="24"/>
        </w:rPr>
        <w:t xml:space="preserve"> low</w:t>
      </w:r>
      <w:r w:rsidR="00A2090C">
        <w:rPr>
          <w:rFonts w:cs="Arial"/>
          <w:szCs w:val="24"/>
        </w:rPr>
        <w:t>.</w:t>
      </w:r>
    </w:p>
    <w:p w14:paraId="49FD640A" w14:textId="66BE55F2" w:rsidR="004C52F1" w:rsidRPr="002755E5" w:rsidRDefault="009C0A96" w:rsidP="00EE1DE8">
      <w:pPr>
        <w:pStyle w:val="ListBullet2"/>
        <w:numPr>
          <w:ilvl w:val="0"/>
          <w:numId w:val="0"/>
        </w:numPr>
        <w:spacing w:before="240"/>
        <w:rPr>
          <w:sz w:val="24"/>
        </w:rPr>
      </w:pPr>
      <w:r w:rsidRPr="002755E5">
        <w:rPr>
          <w:sz w:val="24"/>
        </w:rPr>
        <w:t>T</w:t>
      </w:r>
      <w:r w:rsidR="004C52F1" w:rsidRPr="002755E5">
        <w:rPr>
          <w:sz w:val="24"/>
        </w:rPr>
        <w:t xml:space="preserve">he estimated </w:t>
      </w:r>
      <w:r w:rsidR="006076E4">
        <w:rPr>
          <w:sz w:val="24"/>
        </w:rPr>
        <w:t xml:space="preserve">completion of the strategic TOGA project </w:t>
      </w:r>
      <w:r w:rsidR="004C52F1" w:rsidRPr="002755E5">
        <w:rPr>
          <w:sz w:val="24"/>
        </w:rPr>
        <w:t xml:space="preserve">is </w:t>
      </w:r>
      <w:r w:rsidR="002755E5">
        <w:rPr>
          <w:sz w:val="24"/>
        </w:rPr>
        <w:t>Q1 2020</w:t>
      </w:r>
      <w:r w:rsidR="004C52F1" w:rsidRPr="002755E5">
        <w:rPr>
          <w:sz w:val="24"/>
        </w:rPr>
        <w:t xml:space="preserve">. </w:t>
      </w:r>
    </w:p>
    <w:p w14:paraId="7D977FBE" w14:textId="77777777" w:rsidR="004C6117" w:rsidRPr="00EB32BB" w:rsidRDefault="004C6117" w:rsidP="004C6117">
      <w:pPr>
        <w:pStyle w:val="Heading1"/>
      </w:pPr>
      <w:bookmarkStart w:id="3" w:name="_Toc479357393"/>
      <w:r w:rsidRPr="00EB32BB">
        <w:t>Why Change?</w:t>
      </w:r>
      <w:bookmarkEnd w:id="3"/>
    </w:p>
    <w:p w14:paraId="2C054C34" w14:textId="461738C0" w:rsidR="006850F6" w:rsidRDefault="00002D10" w:rsidP="00002D10">
      <w:pPr>
        <w:rPr>
          <w:sz w:val="24"/>
        </w:rPr>
      </w:pPr>
      <w:r>
        <w:rPr>
          <w:sz w:val="24"/>
        </w:rPr>
        <w:t xml:space="preserve">The proposed change is responding to feedback from the industry on the current </w:t>
      </w:r>
      <w:r w:rsidRPr="001B7C40">
        <w:rPr>
          <w:sz w:val="24"/>
        </w:rPr>
        <w:t xml:space="preserve">use of </w:t>
      </w:r>
      <w:r w:rsidR="00F84ACC">
        <w:rPr>
          <w:sz w:val="24"/>
        </w:rPr>
        <w:t>the</w:t>
      </w:r>
      <w:r w:rsidR="00F84ACC" w:rsidRPr="001B7C40">
        <w:rPr>
          <w:sz w:val="24"/>
        </w:rPr>
        <w:t xml:space="preserve"> </w:t>
      </w:r>
      <w:r w:rsidRPr="001B7C40">
        <w:rPr>
          <w:sz w:val="24"/>
        </w:rPr>
        <w:t xml:space="preserve">OC2 </w:t>
      </w:r>
      <w:r w:rsidR="00CA4EB7" w:rsidRPr="001B7C40">
        <w:rPr>
          <w:sz w:val="24"/>
        </w:rPr>
        <w:t xml:space="preserve">process </w:t>
      </w:r>
      <w:r w:rsidRPr="001B7C40">
        <w:rPr>
          <w:sz w:val="24"/>
        </w:rPr>
        <w:t xml:space="preserve">to provide </w:t>
      </w:r>
      <w:r w:rsidR="00864810">
        <w:rPr>
          <w:sz w:val="24"/>
        </w:rPr>
        <w:t xml:space="preserve">Generator </w:t>
      </w:r>
      <w:r w:rsidR="00CA4EB7" w:rsidRPr="001B7C40">
        <w:rPr>
          <w:sz w:val="24"/>
        </w:rPr>
        <w:t>Output Useable (</w:t>
      </w:r>
      <w:r w:rsidR="00C41FDD">
        <w:rPr>
          <w:sz w:val="24"/>
        </w:rPr>
        <w:t>G</w:t>
      </w:r>
      <w:r w:rsidR="00CA4EB7" w:rsidRPr="001B7C40">
        <w:rPr>
          <w:sz w:val="24"/>
        </w:rPr>
        <w:t xml:space="preserve">OU) and </w:t>
      </w:r>
      <w:r w:rsidRPr="001B7C40">
        <w:rPr>
          <w:sz w:val="24"/>
        </w:rPr>
        <w:t>outage</w:t>
      </w:r>
      <w:r w:rsidR="00CA4EB7" w:rsidRPr="001B7C40">
        <w:rPr>
          <w:sz w:val="24"/>
        </w:rPr>
        <w:t xml:space="preserve"> </w:t>
      </w:r>
      <w:r w:rsidR="00864810">
        <w:rPr>
          <w:sz w:val="24"/>
        </w:rPr>
        <w:t>data</w:t>
      </w:r>
      <w:r w:rsidR="00CA4EB7" w:rsidRPr="001B7C40">
        <w:rPr>
          <w:sz w:val="24"/>
        </w:rPr>
        <w:t>. I</w:t>
      </w:r>
      <w:r w:rsidRPr="001B7C40">
        <w:rPr>
          <w:sz w:val="24"/>
        </w:rPr>
        <w:t xml:space="preserve">t has been </w:t>
      </w:r>
      <w:r w:rsidR="00CA4EB7" w:rsidRPr="001B7C40">
        <w:rPr>
          <w:sz w:val="24"/>
        </w:rPr>
        <w:t>recognised during workshops with industry</w:t>
      </w:r>
      <w:r w:rsidRPr="001B7C40">
        <w:rPr>
          <w:sz w:val="24"/>
        </w:rPr>
        <w:t xml:space="preserve"> that using REMIT would provide a better source of data for </w:t>
      </w:r>
      <w:r w:rsidR="00497566" w:rsidRPr="001B7C40">
        <w:rPr>
          <w:sz w:val="24"/>
        </w:rPr>
        <w:t>Output Useable</w:t>
      </w:r>
      <w:r w:rsidR="00864810">
        <w:rPr>
          <w:sz w:val="24"/>
        </w:rPr>
        <w:t xml:space="preserve"> when compared to TOGA</w:t>
      </w:r>
      <w:r w:rsidR="003219B3">
        <w:rPr>
          <w:sz w:val="24"/>
        </w:rPr>
        <w:t>;</w:t>
      </w:r>
      <w:r w:rsidR="00864810">
        <w:rPr>
          <w:sz w:val="24"/>
        </w:rPr>
        <w:t xml:space="preserve"> however</w:t>
      </w:r>
      <w:r w:rsidR="003219B3">
        <w:rPr>
          <w:sz w:val="24"/>
        </w:rPr>
        <w:t>,</w:t>
      </w:r>
      <w:r w:rsidR="00864810">
        <w:rPr>
          <w:sz w:val="24"/>
        </w:rPr>
        <w:t xml:space="preserve"> this modification </w:t>
      </w:r>
      <w:r w:rsidR="00B70F58">
        <w:rPr>
          <w:sz w:val="24"/>
        </w:rPr>
        <w:t>will simplify</w:t>
      </w:r>
      <w:r w:rsidR="00864810">
        <w:rPr>
          <w:sz w:val="24"/>
        </w:rPr>
        <w:t xml:space="preserve"> the </w:t>
      </w:r>
      <w:r w:rsidR="00B70F58">
        <w:rPr>
          <w:sz w:val="24"/>
        </w:rPr>
        <w:t xml:space="preserve">data submission </w:t>
      </w:r>
      <w:r w:rsidR="00864810">
        <w:rPr>
          <w:sz w:val="24"/>
        </w:rPr>
        <w:t>process such that Generators will be able to submit OC2 data either via REMIT or TOGA</w:t>
      </w:r>
      <w:r w:rsidR="00497566" w:rsidRPr="001B7C40">
        <w:rPr>
          <w:sz w:val="24"/>
        </w:rPr>
        <w:t>.</w:t>
      </w:r>
      <w:r w:rsidR="00864810">
        <w:rPr>
          <w:sz w:val="24"/>
        </w:rPr>
        <w:t xml:space="preserve">  This modification will also facilitate the</w:t>
      </w:r>
      <w:r w:rsidR="00B70F58">
        <w:rPr>
          <w:sz w:val="24"/>
        </w:rPr>
        <w:t xml:space="preserve"> eventual transition to the REMIT system</w:t>
      </w:r>
      <w:r w:rsidR="002F7839">
        <w:rPr>
          <w:sz w:val="24"/>
        </w:rPr>
        <w:t xml:space="preserve"> as and the TOGA System is eventually decommissioned</w:t>
      </w:r>
      <w:r w:rsidR="00B70F58">
        <w:rPr>
          <w:sz w:val="24"/>
        </w:rPr>
        <w:t xml:space="preserve">. </w:t>
      </w:r>
      <w:r w:rsidR="006850F6">
        <w:rPr>
          <w:sz w:val="24"/>
        </w:rPr>
        <w:t xml:space="preserve"> </w:t>
      </w:r>
    </w:p>
    <w:p w14:paraId="299CED51" w14:textId="6B7B4F80" w:rsidR="002755E5" w:rsidRDefault="002755E5" w:rsidP="00002D10">
      <w:pPr>
        <w:rPr>
          <w:sz w:val="24"/>
        </w:rPr>
      </w:pPr>
    </w:p>
    <w:p w14:paraId="74A5E359" w14:textId="78D48D8B" w:rsidR="00402587" w:rsidRDefault="00402587" w:rsidP="00002D10">
      <w:pPr>
        <w:rPr>
          <w:sz w:val="24"/>
        </w:rPr>
      </w:pPr>
    </w:p>
    <w:p w14:paraId="0D46FB92" w14:textId="5979D766" w:rsidR="00402587" w:rsidRDefault="00402587" w:rsidP="00002D10">
      <w:pPr>
        <w:rPr>
          <w:sz w:val="24"/>
        </w:rPr>
      </w:pPr>
    </w:p>
    <w:p w14:paraId="32494FF4" w14:textId="77777777" w:rsidR="00402587" w:rsidRDefault="00402587" w:rsidP="00002D10">
      <w:pPr>
        <w:rPr>
          <w:sz w:val="24"/>
        </w:rPr>
      </w:pPr>
    </w:p>
    <w:p w14:paraId="7F34A7DB" w14:textId="397DC936" w:rsidR="00002D10" w:rsidRDefault="00002D10" w:rsidP="00002D10">
      <w:pPr>
        <w:rPr>
          <w:sz w:val="24"/>
        </w:rPr>
      </w:pPr>
      <w:r w:rsidRPr="00402587">
        <w:rPr>
          <w:b/>
          <w:sz w:val="24"/>
        </w:rPr>
        <w:lastRenderedPageBreak/>
        <w:t>If the change is not made</w:t>
      </w:r>
      <w:r>
        <w:rPr>
          <w:sz w:val="24"/>
        </w:rPr>
        <w:t>:</w:t>
      </w:r>
    </w:p>
    <w:p w14:paraId="1F18665E" w14:textId="2E132F34" w:rsidR="00002D10" w:rsidRPr="00402587" w:rsidRDefault="00002D10" w:rsidP="00402587">
      <w:pPr>
        <w:pStyle w:val="ListParagraph"/>
        <w:numPr>
          <w:ilvl w:val="0"/>
          <w:numId w:val="42"/>
        </w:numPr>
        <w:rPr>
          <w:sz w:val="24"/>
        </w:rPr>
      </w:pPr>
      <w:r w:rsidRPr="00402587">
        <w:rPr>
          <w:sz w:val="24"/>
        </w:rPr>
        <w:t xml:space="preserve">Power stations will continue to be required to submit duplicate data both to OC2 </w:t>
      </w:r>
      <w:r w:rsidR="00345F81" w:rsidRPr="00402587">
        <w:rPr>
          <w:sz w:val="24"/>
        </w:rPr>
        <w:t xml:space="preserve">via TOGA </w:t>
      </w:r>
      <w:r w:rsidRPr="00402587">
        <w:rPr>
          <w:sz w:val="24"/>
        </w:rPr>
        <w:t xml:space="preserve">and REMIT. </w:t>
      </w:r>
    </w:p>
    <w:p w14:paraId="061BE231" w14:textId="44FC3A58" w:rsidR="000F0224" w:rsidRPr="00402587" w:rsidRDefault="000F0224" w:rsidP="00402587">
      <w:pPr>
        <w:pStyle w:val="ListParagraph"/>
        <w:numPr>
          <w:ilvl w:val="0"/>
          <w:numId w:val="42"/>
        </w:numPr>
        <w:rPr>
          <w:sz w:val="24"/>
        </w:rPr>
      </w:pPr>
      <w:r w:rsidRPr="00402587">
        <w:rPr>
          <w:sz w:val="24"/>
        </w:rPr>
        <w:t>Feedback from the industry will have been ignored</w:t>
      </w:r>
    </w:p>
    <w:p w14:paraId="76C1348F" w14:textId="706C7E64" w:rsidR="00002D10" w:rsidRPr="00402587" w:rsidRDefault="00002D10" w:rsidP="00402587">
      <w:pPr>
        <w:pStyle w:val="ListParagraph"/>
        <w:numPr>
          <w:ilvl w:val="0"/>
          <w:numId w:val="42"/>
        </w:numPr>
        <w:tabs>
          <w:tab w:val="num" w:pos="720"/>
        </w:tabs>
        <w:rPr>
          <w:sz w:val="24"/>
        </w:rPr>
      </w:pPr>
      <w:r w:rsidRPr="00402587">
        <w:rPr>
          <w:sz w:val="24"/>
        </w:rPr>
        <w:t xml:space="preserve">Data is </w:t>
      </w:r>
      <w:r w:rsidR="00BD7934" w:rsidRPr="00402587">
        <w:rPr>
          <w:sz w:val="24"/>
        </w:rPr>
        <w:t xml:space="preserve">only </w:t>
      </w:r>
      <w:r w:rsidRPr="00402587">
        <w:rPr>
          <w:sz w:val="24"/>
        </w:rPr>
        <w:t>submitted once a day and does not reflect current market conditions</w:t>
      </w:r>
      <w:r w:rsidR="000F0224" w:rsidRPr="00402587">
        <w:rPr>
          <w:sz w:val="24"/>
        </w:rPr>
        <w:t xml:space="preserve"> thus causing distortion</w:t>
      </w:r>
      <w:r w:rsidR="00345F81" w:rsidRPr="00402587">
        <w:rPr>
          <w:sz w:val="24"/>
        </w:rPr>
        <w:t xml:space="preserve"> and reducing accuracy</w:t>
      </w:r>
      <w:r w:rsidR="000F0224" w:rsidRPr="00402587">
        <w:rPr>
          <w:sz w:val="24"/>
        </w:rPr>
        <w:t>.</w:t>
      </w:r>
    </w:p>
    <w:p w14:paraId="6D0A4C14" w14:textId="77777777" w:rsidR="000F0224" w:rsidRPr="00402587" w:rsidRDefault="000F0224" w:rsidP="00402587">
      <w:pPr>
        <w:pStyle w:val="ListParagraph"/>
        <w:numPr>
          <w:ilvl w:val="0"/>
          <w:numId w:val="42"/>
        </w:numPr>
        <w:tabs>
          <w:tab w:val="num" w:pos="720"/>
        </w:tabs>
        <w:rPr>
          <w:sz w:val="24"/>
        </w:rPr>
      </w:pPr>
      <w:r w:rsidRPr="00402587">
        <w:rPr>
          <w:sz w:val="24"/>
        </w:rPr>
        <w:t>Use of OC2 will further diminish and therefore quality of industry published reports further impacted.</w:t>
      </w:r>
    </w:p>
    <w:p w14:paraId="3F159E77" w14:textId="2EF41F6C" w:rsidR="000F0224" w:rsidRPr="00402587" w:rsidRDefault="000F0224" w:rsidP="00402587">
      <w:pPr>
        <w:pStyle w:val="ListParagraph"/>
        <w:numPr>
          <w:ilvl w:val="0"/>
          <w:numId w:val="42"/>
        </w:numPr>
        <w:tabs>
          <w:tab w:val="num" w:pos="720"/>
        </w:tabs>
        <w:rPr>
          <w:sz w:val="24"/>
        </w:rPr>
      </w:pPr>
      <w:r w:rsidRPr="00402587">
        <w:rPr>
          <w:sz w:val="24"/>
        </w:rPr>
        <w:t xml:space="preserve">The total costs </w:t>
      </w:r>
      <w:r w:rsidR="00BD7934" w:rsidRPr="00402587">
        <w:rPr>
          <w:sz w:val="24"/>
        </w:rPr>
        <w:t xml:space="preserve">to the </w:t>
      </w:r>
      <w:r w:rsidRPr="00402587">
        <w:rPr>
          <w:sz w:val="24"/>
        </w:rPr>
        <w:t xml:space="preserve">industry to provide Output Usable data to the market and </w:t>
      </w:r>
      <w:r w:rsidR="003219B3" w:rsidRPr="00402587">
        <w:rPr>
          <w:sz w:val="24"/>
        </w:rPr>
        <w:t>National Grid ESO</w:t>
      </w:r>
      <w:r w:rsidRPr="00402587">
        <w:rPr>
          <w:sz w:val="24"/>
        </w:rPr>
        <w:t xml:space="preserve"> will increase</w:t>
      </w:r>
      <w:r w:rsidR="006076E4" w:rsidRPr="00402587">
        <w:rPr>
          <w:sz w:val="24"/>
        </w:rPr>
        <w:t xml:space="preserve"> as a new GOAMP platform would need to be implemented rather than making use of the REMIT facility.</w:t>
      </w:r>
    </w:p>
    <w:p w14:paraId="3B6D172B" w14:textId="77777777" w:rsidR="00D42CA7" w:rsidRPr="000F0224" w:rsidRDefault="00D42CA7" w:rsidP="00784486">
      <w:pPr>
        <w:pStyle w:val="Header"/>
        <w:spacing w:before="0" w:after="0"/>
        <w:ind w:left="-142"/>
        <w:rPr>
          <w:rFonts w:cs="Arial"/>
          <w:bCs/>
          <w:szCs w:val="20"/>
        </w:rPr>
      </w:pPr>
    </w:p>
    <w:p w14:paraId="631EA197" w14:textId="77777777" w:rsidR="00FB153D" w:rsidRPr="000F0224" w:rsidRDefault="00FB153D" w:rsidP="00784486">
      <w:pPr>
        <w:pStyle w:val="Header"/>
        <w:spacing w:before="0" w:after="0"/>
        <w:ind w:left="-142"/>
        <w:rPr>
          <w:rFonts w:cs="Arial"/>
          <w:bCs/>
          <w:szCs w:val="20"/>
        </w:rPr>
      </w:pPr>
    </w:p>
    <w:p w14:paraId="2929F6F2" w14:textId="77777777" w:rsidR="00F20FAB" w:rsidRPr="00EB32BB" w:rsidRDefault="00F20FAB" w:rsidP="00AE5F4A">
      <w:pPr>
        <w:pStyle w:val="Heading1"/>
        <w:spacing w:before="120"/>
        <w:ind w:left="431" w:hanging="431"/>
      </w:pPr>
      <w:bookmarkStart w:id="4" w:name="_Toc479357394"/>
      <w:r>
        <w:t>Code Specific Matters</w:t>
      </w:r>
      <w:bookmarkEnd w:id="4"/>
    </w:p>
    <w:p w14:paraId="49F37AA1" w14:textId="77777777" w:rsidR="003A6CCA" w:rsidRPr="00F366D6" w:rsidRDefault="003A6CCA" w:rsidP="00F20FAB">
      <w:pPr>
        <w:pStyle w:val="Heading4"/>
        <w:keepLines w:val="0"/>
        <w:numPr>
          <w:ilvl w:val="0"/>
          <w:numId w:val="0"/>
        </w:numPr>
        <w:spacing w:before="240"/>
        <w:rPr>
          <w:rFonts w:ascii="Arial" w:eastAsia="Times New Roman" w:hAnsi="Arial" w:cs="Arial"/>
          <w:i w:val="0"/>
          <w:iCs w:val="0"/>
          <w:color w:val="008576"/>
          <w:sz w:val="28"/>
          <w:szCs w:val="28"/>
        </w:rPr>
      </w:pPr>
      <w:r w:rsidRPr="00F366D6">
        <w:rPr>
          <w:rFonts w:ascii="Arial" w:eastAsia="Times New Roman" w:hAnsi="Arial" w:cs="Arial"/>
          <w:i w:val="0"/>
          <w:iCs w:val="0"/>
          <w:color w:val="008576"/>
          <w:sz w:val="28"/>
          <w:szCs w:val="28"/>
        </w:rPr>
        <w:t>Technical Skillsets</w:t>
      </w:r>
    </w:p>
    <w:p w14:paraId="1CB44EBA" w14:textId="77777777" w:rsidR="00DB760A" w:rsidRDefault="00497566" w:rsidP="00DB760A">
      <w:pPr>
        <w:numPr>
          <w:ilvl w:val="0"/>
          <w:numId w:val="23"/>
        </w:numPr>
        <w:rPr>
          <w:sz w:val="24"/>
        </w:rPr>
      </w:pPr>
      <w:r>
        <w:rPr>
          <w:sz w:val="24"/>
        </w:rPr>
        <w:t xml:space="preserve">Representative </w:t>
      </w:r>
      <w:r w:rsidR="00DB760A">
        <w:rPr>
          <w:sz w:val="24"/>
        </w:rPr>
        <w:t>Generator companies</w:t>
      </w:r>
    </w:p>
    <w:p w14:paraId="4C3D000C" w14:textId="344EC7B3" w:rsidR="00DB760A" w:rsidRDefault="000F0224" w:rsidP="00DB760A">
      <w:pPr>
        <w:numPr>
          <w:ilvl w:val="0"/>
          <w:numId w:val="23"/>
        </w:numPr>
        <w:rPr>
          <w:sz w:val="24"/>
        </w:rPr>
      </w:pPr>
      <w:r>
        <w:rPr>
          <w:sz w:val="24"/>
        </w:rPr>
        <w:t>N</w:t>
      </w:r>
      <w:r w:rsidR="003219B3">
        <w:rPr>
          <w:sz w:val="24"/>
        </w:rPr>
        <w:t xml:space="preserve">ational </w:t>
      </w:r>
      <w:r>
        <w:rPr>
          <w:sz w:val="24"/>
        </w:rPr>
        <w:t>G</w:t>
      </w:r>
      <w:r w:rsidR="003219B3">
        <w:rPr>
          <w:sz w:val="24"/>
        </w:rPr>
        <w:t xml:space="preserve">rid </w:t>
      </w:r>
      <w:r w:rsidR="00497566">
        <w:rPr>
          <w:sz w:val="24"/>
        </w:rPr>
        <w:t>ESO represen</w:t>
      </w:r>
      <w:r w:rsidR="00DB760A">
        <w:rPr>
          <w:sz w:val="24"/>
        </w:rPr>
        <w:t>tatives for Output Useable data</w:t>
      </w:r>
      <w:r w:rsidR="003A20AB">
        <w:rPr>
          <w:sz w:val="24"/>
        </w:rPr>
        <w:t xml:space="preserve"> and process</w:t>
      </w:r>
    </w:p>
    <w:p w14:paraId="5B37BB54" w14:textId="3D6C4974" w:rsidR="00497566" w:rsidRDefault="003A20AB" w:rsidP="00DB760A">
      <w:pPr>
        <w:numPr>
          <w:ilvl w:val="0"/>
          <w:numId w:val="23"/>
        </w:numPr>
        <w:rPr>
          <w:sz w:val="24"/>
        </w:rPr>
      </w:pPr>
      <w:proofErr w:type="spellStart"/>
      <w:r>
        <w:rPr>
          <w:sz w:val="24"/>
        </w:rPr>
        <w:t>Elexon</w:t>
      </w:r>
      <w:proofErr w:type="spellEnd"/>
      <w:r>
        <w:rPr>
          <w:sz w:val="24"/>
        </w:rPr>
        <w:t xml:space="preserve"> </w:t>
      </w:r>
      <w:r w:rsidR="0028605F">
        <w:rPr>
          <w:sz w:val="24"/>
        </w:rPr>
        <w:t xml:space="preserve">REMIT portal </w:t>
      </w:r>
      <w:r>
        <w:rPr>
          <w:sz w:val="24"/>
        </w:rPr>
        <w:t>representatives</w:t>
      </w:r>
    </w:p>
    <w:p w14:paraId="041A5FBC" w14:textId="77777777" w:rsidR="003A6CCA" w:rsidRPr="00F366D6" w:rsidRDefault="003A6CCA" w:rsidP="003A6CCA">
      <w:pPr>
        <w:pStyle w:val="Heading4"/>
        <w:keepLines w:val="0"/>
        <w:numPr>
          <w:ilvl w:val="0"/>
          <w:numId w:val="0"/>
        </w:numPr>
        <w:spacing w:before="240"/>
        <w:rPr>
          <w:rFonts w:ascii="Arial" w:eastAsia="Times New Roman" w:hAnsi="Arial" w:cs="Arial"/>
          <w:i w:val="0"/>
          <w:iCs w:val="0"/>
          <w:color w:val="008576"/>
          <w:sz w:val="28"/>
          <w:szCs w:val="28"/>
        </w:rPr>
      </w:pPr>
      <w:r w:rsidRPr="00F366D6">
        <w:rPr>
          <w:rFonts w:ascii="Arial" w:eastAsia="Times New Roman" w:hAnsi="Arial" w:cs="Arial"/>
          <w:i w:val="0"/>
          <w:iCs w:val="0"/>
          <w:color w:val="008576"/>
          <w:sz w:val="28"/>
          <w:szCs w:val="28"/>
        </w:rPr>
        <w:t>Reference Documents</w:t>
      </w:r>
    </w:p>
    <w:p w14:paraId="71AEC164" w14:textId="328CA64B" w:rsidR="00985FC1" w:rsidRPr="00EB32BB" w:rsidRDefault="00AF5B6E" w:rsidP="00D06875">
      <w:pPr>
        <w:pStyle w:val="Heading1"/>
        <w:ind w:left="431" w:hanging="431"/>
      </w:pPr>
      <w:bookmarkStart w:id="5" w:name="_Toc479357395"/>
      <w:r w:rsidRPr="00EB32BB">
        <w:t>Solution</w:t>
      </w:r>
      <w:bookmarkEnd w:id="5"/>
    </w:p>
    <w:p w14:paraId="583E10D6" w14:textId="77777777" w:rsidR="006D2E8F" w:rsidRPr="00FC44AA" w:rsidRDefault="00AC4B2F" w:rsidP="000E2E37">
      <w:pPr>
        <w:pStyle w:val="Default"/>
        <w:rPr>
          <w:color w:val="auto"/>
          <w:szCs w:val="20"/>
        </w:rPr>
      </w:pPr>
      <w:r w:rsidRPr="00FC44AA">
        <w:rPr>
          <w:color w:val="auto"/>
          <w:szCs w:val="20"/>
        </w:rPr>
        <w:t xml:space="preserve">Please see </w:t>
      </w:r>
      <w:r w:rsidR="000E2E37" w:rsidRPr="00FC44AA">
        <w:rPr>
          <w:color w:val="auto"/>
          <w:szCs w:val="20"/>
        </w:rPr>
        <w:t xml:space="preserve">a separate </w:t>
      </w:r>
      <w:r w:rsidRPr="00FC44AA">
        <w:rPr>
          <w:color w:val="auto"/>
          <w:szCs w:val="20"/>
        </w:rPr>
        <w:t>OC2 document</w:t>
      </w:r>
      <w:r w:rsidR="000E2E37" w:rsidRPr="00FC44AA">
        <w:rPr>
          <w:color w:val="auto"/>
          <w:szCs w:val="20"/>
        </w:rPr>
        <w:t xml:space="preserve"> attached</w:t>
      </w:r>
      <w:r w:rsidRPr="00FC44AA">
        <w:rPr>
          <w:color w:val="auto"/>
          <w:szCs w:val="20"/>
        </w:rPr>
        <w:t xml:space="preserve"> with proposed changes.</w:t>
      </w:r>
    </w:p>
    <w:p w14:paraId="6018D727" w14:textId="77777777" w:rsidR="00D90641" w:rsidRPr="00FC44AA" w:rsidRDefault="00D90641" w:rsidP="000E2E37">
      <w:pPr>
        <w:pStyle w:val="Default"/>
        <w:rPr>
          <w:color w:val="auto"/>
          <w:szCs w:val="20"/>
        </w:rPr>
      </w:pPr>
    </w:p>
    <w:p w14:paraId="3402E536" w14:textId="63AFFF2A" w:rsidR="000E2E37" w:rsidRPr="00FC44AA" w:rsidRDefault="000E2E37" w:rsidP="000E2E37">
      <w:pPr>
        <w:pStyle w:val="Default"/>
        <w:rPr>
          <w:color w:val="auto"/>
          <w:szCs w:val="20"/>
        </w:rPr>
      </w:pPr>
      <w:r w:rsidRPr="00FC44AA">
        <w:rPr>
          <w:color w:val="auto"/>
          <w:szCs w:val="20"/>
        </w:rPr>
        <w:t>“</w:t>
      </w:r>
      <w:r w:rsidR="002755E5" w:rsidRPr="00D8441F">
        <w:rPr>
          <w:b/>
        </w:rPr>
        <w:t>OC2_10_OPE_changes_v</w:t>
      </w:r>
      <w:r w:rsidR="00E7339D">
        <w:rPr>
          <w:b/>
        </w:rPr>
        <w:t>2</w:t>
      </w:r>
      <w:r w:rsidR="002755E5" w:rsidRPr="00D8441F">
        <w:rPr>
          <w:b/>
        </w:rPr>
        <w:t>.0.docx</w:t>
      </w:r>
      <w:r w:rsidRPr="00FC44AA">
        <w:rPr>
          <w:color w:val="auto"/>
          <w:szCs w:val="20"/>
        </w:rPr>
        <w:t>”</w:t>
      </w:r>
      <w:r w:rsidR="006D3833" w:rsidRPr="00FC44AA">
        <w:rPr>
          <w:color w:val="auto"/>
          <w:szCs w:val="20"/>
        </w:rPr>
        <w:t xml:space="preserve"> (28</w:t>
      </w:r>
      <w:r w:rsidR="00D90641" w:rsidRPr="00FC44AA">
        <w:rPr>
          <w:color w:val="auto"/>
          <w:szCs w:val="20"/>
        </w:rPr>
        <w:t xml:space="preserve"> pages)</w:t>
      </w:r>
    </w:p>
    <w:p w14:paraId="6E200DA0" w14:textId="77777777" w:rsidR="000E2E37" w:rsidRPr="000E2E37" w:rsidRDefault="000E2E37" w:rsidP="000E2E37">
      <w:pPr>
        <w:pStyle w:val="Default"/>
        <w:jc w:val="both"/>
        <w:rPr>
          <w:color w:val="00B274"/>
        </w:rPr>
      </w:pPr>
    </w:p>
    <w:p w14:paraId="5EB79820" w14:textId="77777777" w:rsidR="006D75CD" w:rsidRPr="00EB32BB" w:rsidRDefault="006D75CD" w:rsidP="006D75CD">
      <w:pPr>
        <w:pStyle w:val="Heading01"/>
        <w:ind w:left="431" w:hanging="431"/>
        <w:rPr>
          <w:noProof/>
        </w:rPr>
      </w:pPr>
      <w:bookmarkStart w:id="6" w:name="_Toc479357396"/>
      <w:r w:rsidRPr="00EB32BB">
        <w:rPr>
          <w:noProof/>
        </w:rPr>
        <w:t xml:space="preserve">Impacts </w:t>
      </w:r>
      <w:r w:rsidR="00784486">
        <w:rPr>
          <w:noProof/>
        </w:rPr>
        <w:t>&amp; Other Considerations</w:t>
      </w:r>
      <w:bookmarkEnd w:id="6"/>
    </w:p>
    <w:p w14:paraId="4453FE22" w14:textId="77777777" w:rsidR="00631EBB" w:rsidRPr="008F3C84" w:rsidRDefault="00631EBB" w:rsidP="00631EBB">
      <w:pPr>
        <w:pStyle w:val="Heading4"/>
        <w:keepLines w:val="0"/>
        <w:numPr>
          <w:ilvl w:val="0"/>
          <w:numId w:val="0"/>
        </w:numPr>
        <w:spacing w:before="240"/>
        <w:rPr>
          <w:rFonts w:ascii="Arial" w:eastAsia="Times New Roman" w:hAnsi="Arial" w:cs="Arial"/>
          <w:i w:val="0"/>
          <w:iCs w:val="0"/>
          <w:color w:val="008576"/>
          <w:sz w:val="28"/>
          <w:szCs w:val="28"/>
        </w:rPr>
      </w:pPr>
      <w:r w:rsidRPr="008F3C84">
        <w:rPr>
          <w:rFonts w:ascii="Arial" w:eastAsia="Times New Roman" w:hAnsi="Arial" w:cs="Arial"/>
          <w:i w:val="0"/>
          <w:iCs w:val="0"/>
          <w:color w:val="008576"/>
          <w:sz w:val="28"/>
          <w:szCs w:val="28"/>
        </w:rPr>
        <w:t>Does this modification impact a Significant Code Review (SCR) or other significant industry change projects, if so, how?</w:t>
      </w:r>
    </w:p>
    <w:p w14:paraId="65493784" w14:textId="34454F27" w:rsidR="00631EBB" w:rsidRPr="00695272" w:rsidRDefault="00FC44AA" w:rsidP="00631EBB">
      <w:pPr>
        <w:rPr>
          <w:rFonts w:cs="Arial"/>
          <w:i/>
          <w:color w:val="00B274"/>
          <w:sz w:val="24"/>
        </w:rPr>
      </w:pPr>
      <w:r>
        <w:rPr>
          <w:sz w:val="24"/>
        </w:rPr>
        <w:t>This modification does not impact on a</w:t>
      </w:r>
      <w:r w:rsidR="003861F3">
        <w:rPr>
          <w:sz w:val="24"/>
        </w:rPr>
        <w:t xml:space="preserve"> SCR</w:t>
      </w:r>
      <w:r w:rsidR="00695272" w:rsidRPr="00695272">
        <w:rPr>
          <w:sz w:val="24"/>
        </w:rPr>
        <w:t>.</w:t>
      </w:r>
      <w:r w:rsidR="003861F3">
        <w:rPr>
          <w:sz w:val="24"/>
        </w:rPr>
        <w:t xml:space="preserve"> Industry will benefit from more accurate reporting and reduction of duplication of data entry.</w:t>
      </w:r>
    </w:p>
    <w:p w14:paraId="44E3A2A3" w14:textId="77777777" w:rsidR="00695272" w:rsidRDefault="00765357" w:rsidP="003861F3">
      <w:pPr>
        <w:pStyle w:val="Heading4"/>
        <w:keepLines w:val="0"/>
        <w:numPr>
          <w:ilvl w:val="0"/>
          <w:numId w:val="0"/>
        </w:numPr>
        <w:spacing w:before="240"/>
        <w:rPr>
          <w:rFonts w:ascii="Arial" w:eastAsia="Times New Roman" w:hAnsi="Arial" w:cs="Arial"/>
          <w:i w:val="0"/>
          <w:iCs w:val="0"/>
          <w:color w:val="008576"/>
          <w:sz w:val="28"/>
          <w:szCs w:val="28"/>
        </w:rPr>
      </w:pPr>
      <w:r w:rsidRPr="008F3C84">
        <w:rPr>
          <w:rFonts w:ascii="Arial" w:eastAsia="Times New Roman" w:hAnsi="Arial" w:cs="Arial"/>
          <w:i w:val="0"/>
          <w:iCs w:val="0"/>
          <w:color w:val="008576"/>
          <w:sz w:val="28"/>
          <w:szCs w:val="28"/>
        </w:rPr>
        <w:t>Consumer Impacts</w:t>
      </w:r>
    </w:p>
    <w:p w14:paraId="6BE31F54" w14:textId="1C2811AD" w:rsidR="002110D7" w:rsidRPr="005E5EC5" w:rsidRDefault="003861F3" w:rsidP="00695272">
      <w:pPr>
        <w:rPr>
          <w:rFonts w:cs="Arial"/>
          <w:i/>
          <w:color w:val="00B274"/>
          <w:sz w:val="24"/>
        </w:rPr>
      </w:pPr>
      <w:r w:rsidRPr="00F707A4">
        <w:rPr>
          <w:sz w:val="24"/>
        </w:rPr>
        <w:t>More accurate and timely data used to calculate margin values will provide</w:t>
      </w:r>
      <w:r w:rsidR="006076E4">
        <w:rPr>
          <w:sz w:val="24"/>
        </w:rPr>
        <w:t xml:space="preserve"> </w:t>
      </w:r>
      <w:r w:rsidR="003219B3">
        <w:rPr>
          <w:sz w:val="24"/>
        </w:rPr>
        <w:t>National Grid ESO</w:t>
      </w:r>
      <w:r w:rsidR="00BD7934">
        <w:rPr>
          <w:sz w:val="24"/>
        </w:rPr>
        <w:t xml:space="preserve"> </w:t>
      </w:r>
      <w:r w:rsidRPr="00F707A4">
        <w:rPr>
          <w:sz w:val="24"/>
        </w:rPr>
        <w:t xml:space="preserve">with better clarity of potential balancing issues and therefore indirectly provide consumer benefit from savings made in </w:t>
      </w:r>
      <w:r w:rsidR="00F707A4">
        <w:rPr>
          <w:sz w:val="24"/>
        </w:rPr>
        <w:t>balancing actions.</w:t>
      </w:r>
    </w:p>
    <w:p w14:paraId="0335CABC" w14:textId="18408B7B" w:rsidR="00263600" w:rsidRDefault="006076E4" w:rsidP="00263600">
      <w:pPr>
        <w:pStyle w:val="Heading01"/>
      </w:pPr>
      <w:bookmarkStart w:id="7" w:name="_Toc479357397"/>
      <w:r>
        <w:lastRenderedPageBreak/>
        <w:t xml:space="preserve"> </w:t>
      </w:r>
      <w:r w:rsidR="00263600" w:rsidRPr="00EB32BB">
        <w:t>Relevant Objectives</w:t>
      </w:r>
      <w:bookmarkEnd w:id="7"/>
    </w:p>
    <w:p w14:paraId="41AF5375" w14:textId="65DF4DE1" w:rsidR="00F10BBE" w:rsidRPr="00F772A7" w:rsidRDefault="00F10BBE" w:rsidP="005E5EC5"/>
    <w:tbl>
      <w:tblPr>
        <w:tblW w:w="9650" w:type="dxa"/>
        <w:tblInd w:w="-142"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6904"/>
        <w:gridCol w:w="2746"/>
      </w:tblGrid>
      <w:tr w:rsidR="00263600" w:rsidRPr="00EB32BB" w14:paraId="65A21488" w14:textId="77777777" w:rsidTr="008F3C84">
        <w:trPr>
          <w:trHeight w:hRule="exact" w:val="561"/>
        </w:trPr>
        <w:tc>
          <w:tcPr>
            <w:tcW w:w="9650" w:type="dxa"/>
            <w:gridSpan w:val="2"/>
            <w:tcBorders>
              <w:left w:val="single" w:sz="8" w:space="0" w:color="CCE0DA"/>
              <w:bottom w:val="single" w:sz="8" w:space="0" w:color="CCE0DA"/>
              <w:right w:val="single" w:sz="8" w:space="0" w:color="CCE0DA"/>
            </w:tcBorders>
            <w:shd w:val="clear" w:color="auto" w:fill="CCE0DA"/>
            <w:vAlign w:val="center"/>
          </w:tcPr>
          <w:p w14:paraId="7E217C14" w14:textId="77777777" w:rsidR="00263600" w:rsidRPr="008F3C84" w:rsidRDefault="00263600" w:rsidP="00006FAF">
            <w:pPr>
              <w:pStyle w:val="TableHeading"/>
              <w:rPr>
                <w:rFonts w:cs="Arial"/>
                <w:sz w:val="28"/>
                <w:szCs w:val="28"/>
              </w:rPr>
            </w:pPr>
            <w:r w:rsidRPr="008F3C84">
              <w:rPr>
                <w:rFonts w:cs="Arial"/>
                <w:sz w:val="28"/>
                <w:szCs w:val="28"/>
              </w:rPr>
              <w:t>Impact of the modifica</w:t>
            </w:r>
            <w:r w:rsidR="008B3B3C" w:rsidRPr="008F3C84">
              <w:rPr>
                <w:rFonts w:cs="Arial"/>
                <w:sz w:val="28"/>
                <w:szCs w:val="28"/>
              </w:rPr>
              <w:t>tion on the</w:t>
            </w:r>
            <w:r w:rsidR="00006FAF" w:rsidRPr="008F3C84">
              <w:rPr>
                <w:rFonts w:cs="Arial"/>
                <w:sz w:val="28"/>
                <w:szCs w:val="28"/>
              </w:rPr>
              <w:t xml:space="preserve"> Applicable </w:t>
            </w:r>
            <w:r w:rsidR="00327D6F">
              <w:rPr>
                <w:rFonts w:cs="Arial"/>
                <w:sz w:val="28"/>
                <w:szCs w:val="28"/>
              </w:rPr>
              <w:t>Grid Code</w:t>
            </w:r>
            <w:r w:rsidRPr="008F3C84">
              <w:rPr>
                <w:rFonts w:cs="Arial"/>
                <w:sz w:val="28"/>
                <w:szCs w:val="28"/>
              </w:rPr>
              <w:t xml:space="preserve"> Objectives:</w:t>
            </w:r>
          </w:p>
        </w:tc>
      </w:tr>
      <w:tr w:rsidR="00263600" w:rsidRPr="00EB32BB" w14:paraId="0E471D7B" w14:textId="77777777" w:rsidTr="005851D2">
        <w:trPr>
          <w:trHeight w:val="397"/>
        </w:trPr>
        <w:tc>
          <w:tcPr>
            <w:tcW w:w="6904" w:type="dxa"/>
            <w:tcBorders>
              <w:top w:val="single" w:sz="8" w:space="0" w:color="CCE0DA"/>
              <w:left w:val="single" w:sz="8" w:space="0" w:color="CCE0DA"/>
              <w:bottom w:val="single" w:sz="8" w:space="0" w:color="CCE0DA"/>
            </w:tcBorders>
          </w:tcPr>
          <w:p w14:paraId="15FA9C9F" w14:textId="77777777" w:rsidR="00263600" w:rsidRPr="00D227E1" w:rsidRDefault="00263600" w:rsidP="00C867BC">
            <w:pPr>
              <w:ind w:left="113" w:right="113"/>
              <w:rPr>
                <w:rFonts w:cs="Arial"/>
                <w:sz w:val="24"/>
              </w:rPr>
            </w:pPr>
            <w:r w:rsidRPr="00D227E1">
              <w:rPr>
                <w:sz w:val="24"/>
              </w:rPr>
              <w:t>Relevant Objective</w:t>
            </w:r>
          </w:p>
        </w:tc>
        <w:tc>
          <w:tcPr>
            <w:tcW w:w="2746" w:type="dxa"/>
            <w:tcBorders>
              <w:top w:val="single" w:sz="8" w:space="0" w:color="CCE0DA"/>
            </w:tcBorders>
          </w:tcPr>
          <w:p w14:paraId="4A5732DD" w14:textId="77777777" w:rsidR="00263600" w:rsidRPr="00D227E1" w:rsidRDefault="00263600" w:rsidP="00C867BC">
            <w:pPr>
              <w:ind w:left="113" w:right="113"/>
              <w:rPr>
                <w:sz w:val="24"/>
              </w:rPr>
            </w:pPr>
            <w:r w:rsidRPr="00D227E1">
              <w:rPr>
                <w:sz w:val="24"/>
              </w:rPr>
              <w:t>Identified impact</w:t>
            </w:r>
          </w:p>
        </w:tc>
      </w:tr>
      <w:tr w:rsidR="00263600" w:rsidRPr="00EB32BB" w14:paraId="041E79A8" w14:textId="77777777" w:rsidTr="005851D2">
        <w:trPr>
          <w:trHeight w:val="397"/>
        </w:trPr>
        <w:tc>
          <w:tcPr>
            <w:tcW w:w="6904" w:type="dxa"/>
            <w:tcBorders>
              <w:left w:val="single" w:sz="8" w:space="0" w:color="CCE0DA"/>
              <w:bottom w:val="single" w:sz="8" w:space="0" w:color="CCE0DA"/>
            </w:tcBorders>
          </w:tcPr>
          <w:p w14:paraId="5942BF50" w14:textId="77777777" w:rsidR="00263600" w:rsidRPr="00D227E1" w:rsidRDefault="00907AC1" w:rsidP="00C867BC">
            <w:pPr>
              <w:pStyle w:val="Tablebodycopy"/>
              <w:ind w:left="453" w:right="238" w:hanging="340"/>
              <w:rPr>
                <w:rFonts w:cs="Arial"/>
                <w:sz w:val="24"/>
              </w:rPr>
            </w:pPr>
            <w:r w:rsidRPr="00D227E1">
              <w:rPr>
                <w:rFonts w:cs="Arial"/>
                <w:sz w:val="24"/>
              </w:rPr>
              <w:t>(a)</w:t>
            </w:r>
            <w:r w:rsidRPr="00D227E1">
              <w:rPr>
                <w:rFonts w:cs="Arial"/>
                <w:sz w:val="24"/>
              </w:rPr>
              <w:tab/>
            </w:r>
            <w:r w:rsidR="00327D6F">
              <w:rPr>
                <w:rFonts w:cs="Arial"/>
                <w:sz w:val="24"/>
              </w:rPr>
              <w:t>To permit the development, maintenance and operation of an efficient, coordinated and economical system for the transmission of electricity</w:t>
            </w:r>
          </w:p>
        </w:tc>
        <w:tc>
          <w:tcPr>
            <w:tcW w:w="2746" w:type="dxa"/>
          </w:tcPr>
          <w:p w14:paraId="70B252C6" w14:textId="77777777" w:rsidR="00263600" w:rsidRPr="00D227E1" w:rsidRDefault="00497566" w:rsidP="00C867BC">
            <w:pPr>
              <w:spacing w:before="40"/>
              <w:ind w:left="113"/>
              <w:rPr>
                <w:sz w:val="24"/>
              </w:rPr>
            </w:pPr>
            <w:r>
              <w:rPr>
                <w:sz w:val="24"/>
              </w:rPr>
              <w:t>Positive</w:t>
            </w:r>
          </w:p>
        </w:tc>
      </w:tr>
      <w:tr w:rsidR="00263600" w:rsidRPr="00EB32BB" w14:paraId="24A5A794" w14:textId="77777777" w:rsidTr="005851D2">
        <w:trPr>
          <w:trHeight w:val="397"/>
        </w:trPr>
        <w:tc>
          <w:tcPr>
            <w:tcW w:w="6904" w:type="dxa"/>
            <w:tcBorders>
              <w:left w:val="single" w:sz="8" w:space="0" w:color="CCE0DA"/>
              <w:bottom w:val="single" w:sz="8" w:space="0" w:color="CCE0DA"/>
            </w:tcBorders>
          </w:tcPr>
          <w:p w14:paraId="202DE219" w14:textId="77777777" w:rsidR="00263600" w:rsidRPr="00D227E1" w:rsidRDefault="00952D10" w:rsidP="00C867BC">
            <w:pPr>
              <w:pStyle w:val="Tablebodycopy"/>
              <w:ind w:left="453" w:right="238" w:hanging="340"/>
              <w:rPr>
                <w:rFonts w:cs="Arial"/>
                <w:sz w:val="24"/>
              </w:rPr>
            </w:pPr>
            <w:r w:rsidRPr="00D227E1">
              <w:rPr>
                <w:rFonts w:cs="Arial"/>
                <w:sz w:val="24"/>
              </w:rPr>
              <w:t>(b)</w:t>
            </w:r>
            <w:r w:rsidRPr="00D227E1">
              <w:rPr>
                <w:rFonts w:cs="Arial"/>
                <w:sz w:val="24"/>
              </w:rPr>
              <w:tab/>
              <w:t>Facilitating effective competition in the generation and supply of electricity</w:t>
            </w:r>
            <w:r w:rsidR="00327D6F">
              <w:rPr>
                <w:rFonts w:cs="Arial"/>
                <w:sz w:val="24"/>
              </w:rPr>
              <w:t xml:space="preserve"> (and without limiting the foregoing, to facilitate the national electricity transmission system being made available to persons authorised to supply or generate electricity on terms which neither prevent nor restrict competition in the supply or generation of electricity)</w:t>
            </w:r>
            <w:r w:rsidRPr="00D227E1">
              <w:rPr>
                <w:rFonts w:cs="Arial"/>
                <w:sz w:val="24"/>
              </w:rPr>
              <w:t>;</w:t>
            </w:r>
          </w:p>
        </w:tc>
        <w:tc>
          <w:tcPr>
            <w:tcW w:w="2746" w:type="dxa"/>
          </w:tcPr>
          <w:p w14:paraId="1B47982D" w14:textId="77777777" w:rsidR="00263600" w:rsidRPr="00D227E1" w:rsidRDefault="00497566" w:rsidP="00C867BC">
            <w:pPr>
              <w:spacing w:before="40"/>
              <w:ind w:left="113" w:right="113"/>
              <w:rPr>
                <w:sz w:val="24"/>
              </w:rPr>
            </w:pPr>
            <w:r>
              <w:rPr>
                <w:sz w:val="24"/>
              </w:rPr>
              <w:t>Positive</w:t>
            </w:r>
          </w:p>
        </w:tc>
      </w:tr>
      <w:tr w:rsidR="00006FAF" w:rsidRPr="00EB32BB" w14:paraId="740DFEA3" w14:textId="77777777" w:rsidTr="005851D2">
        <w:trPr>
          <w:trHeight w:val="397"/>
        </w:trPr>
        <w:tc>
          <w:tcPr>
            <w:tcW w:w="6904" w:type="dxa"/>
            <w:tcBorders>
              <w:left w:val="single" w:sz="8" w:space="0" w:color="CCE0DA"/>
              <w:bottom w:val="single" w:sz="8" w:space="0" w:color="CCE0DA"/>
            </w:tcBorders>
          </w:tcPr>
          <w:p w14:paraId="021A9935" w14:textId="77777777" w:rsidR="00006FAF" w:rsidRPr="00D227E1" w:rsidRDefault="00952D10" w:rsidP="00BB317E">
            <w:pPr>
              <w:pStyle w:val="Tablebodycopy"/>
              <w:ind w:left="453" w:right="238" w:hanging="340"/>
              <w:rPr>
                <w:rFonts w:cs="Arial"/>
                <w:sz w:val="24"/>
              </w:rPr>
            </w:pPr>
            <w:r w:rsidRPr="00D227E1">
              <w:rPr>
                <w:rFonts w:cs="Arial"/>
                <w:sz w:val="24"/>
              </w:rPr>
              <w:t>(c)</w:t>
            </w:r>
            <w:r w:rsidRPr="00D227E1">
              <w:rPr>
                <w:rFonts w:cs="Arial"/>
                <w:sz w:val="24"/>
              </w:rPr>
              <w:tab/>
            </w:r>
            <w:r w:rsidR="00AF1105">
              <w:rPr>
                <w:rFonts w:cs="Arial"/>
                <w:sz w:val="24"/>
              </w:rPr>
              <w:t>Subject to sub-paragraphs (</w:t>
            </w:r>
            <w:proofErr w:type="spellStart"/>
            <w:r w:rsidR="00AF1105">
              <w:rPr>
                <w:rFonts w:cs="Arial"/>
                <w:sz w:val="24"/>
              </w:rPr>
              <w:t>i</w:t>
            </w:r>
            <w:proofErr w:type="spellEnd"/>
            <w:r w:rsidR="00AF1105">
              <w:rPr>
                <w:rFonts w:cs="Arial"/>
                <w:sz w:val="24"/>
              </w:rPr>
              <w:t xml:space="preserve">) and (ii), to promote the security and efficiency of the electricity generation, transmission and distribution systems in the national electricity transmission system operator area taken </w:t>
            </w:r>
            <w:proofErr w:type="gramStart"/>
            <w:r w:rsidR="00AF1105">
              <w:rPr>
                <w:rFonts w:cs="Arial"/>
                <w:sz w:val="24"/>
              </w:rPr>
              <w:t>as a whole;</w:t>
            </w:r>
            <w:proofErr w:type="gramEnd"/>
            <w:r w:rsidRPr="00D227E1">
              <w:rPr>
                <w:rFonts w:cs="Arial"/>
                <w:sz w:val="24"/>
              </w:rPr>
              <w:t xml:space="preserve"> </w:t>
            </w:r>
          </w:p>
        </w:tc>
        <w:tc>
          <w:tcPr>
            <w:tcW w:w="2746" w:type="dxa"/>
          </w:tcPr>
          <w:p w14:paraId="517441D2" w14:textId="77777777" w:rsidR="00006FAF" w:rsidRPr="00D227E1" w:rsidRDefault="00497566" w:rsidP="00BB317E">
            <w:pPr>
              <w:spacing w:before="40"/>
              <w:ind w:left="113" w:right="113"/>
              <w:rPr>
                <w:sz w:val="24"/>
              </w:rPr>
            </w:pPr>
            <w:r>
              <w:rPr>
                <w:sz w:val="24"/>
              </w:rPr>
              <w:t>Positive</w:t>
            </w:r>
          </w:p>
        </w:tc>
      </w:tr>
      <w:tr w:rsidR="00AF1105" w:rsidRPr="00EB32BB" w14:paraId="0A9D85A8" w14:textId="77777777" w:rsidTr="005851D2">
        <w:trPr>
          <w:trHeight w:val="397"/>
        </w:trPr>
        <w:tc>
          <w:tcPr>
            <w:tcW w:w="6904" w:type="dxa"/>
            <w:tcBorders>
              <w:left w:val="single" w:sz="8" w:space="0" w:color="CCE0DA"/>
            </w:tcBorders>
          </w:tcPr>
          <w:p w14:paraId="57EEB2E4" w14:textId="77777777" w:rsidR="00AF1105" w:rsidRPr="00D227E1" w:rsidRDefault="00AF1105" w:rsidP="00AF1105">
            <w:pPr>
              <w:pStyle w:val="Tablebodycopy"/>
              <w:ind w:left="453" w:right="238" w:hanging="340"/>
              <w:rPr>
                <w:rFonts w:cs="Arial"/>
                <w:sz w:val="24"/>
              </w:rPr>
            </w:pPr>
            <w:r w:rsidRPr="00D227E1">
              <w:rPr>
                <w:rFonts w:cs="Arial"/>
                <w:sz w:val="24"/>
              </w:rPr>
              <w:t xml:space="preserve">(d) </w:t>
            </w:r>
            <w:r>
              <w:rPr>
                <w:rFonts w:cs="Arial"/>
                <w:sz w:val="24"/>
              </w:rPr>
              <w:t xml:space="preserve">To efficiently discharge the obligations imposed upon the licensee by this license and to comply with the Electricity Regulation and any relevant legally binding decisions of the European Commission and/or the Agency; and </w:t>
            </w:r>
            <w:r w:rsidRPr="00D227E1">
              <w:rPr>
                <w:rFonts w:cs="Arial"/>
                <w:sz w:val="24"/>
              </w:rPr>
              <w:t xml:space="preserve"> </w:t>
            </w:r>
          </w:p>
        </w:tc>
        <w:tc>
          <w:tcPr>
            <w:tcW w:w="2746" w:type="dxa"/>
          </w:tcPr>
          <w:p w14:paraId="7B51C272" w14:textId="77777777" w:rsidR="00AF1105" w:rsidRPr="00D227E1" w:rsidRDefault="00497566" w:rsidP="00AF1105">
            <w:pPr>
              <w:spacing w:before="40"/>
              <w:ind w:left="113" w:right="113"/>
              <w:rPr>
                <w:sz w:val="24"/>
              </w:rPr>
            </w:pPr>
            <w:r>
              <w:rPr>
                <w:sz w:val="24"/>
              </w:rPr>
              <w:t>Positive</w:t>
            </w:r>
          </w:p>
        </w:tc>
      </w:tr>
      <w:tr w:rsidR="00AF1105" w:rsidRPr="00EB32BB" w14:paraId="1095A281" w14:textId="77777777" w:rsidTr="005851D2">
        <w:trPr>
          <w:trHeight w:val="397"/>
        </w:trPr>
        <w:tc>
          <w:tcPr>
            <w:tcW w:w="6904" w:type="dxa"/>
            <w:tcBorders>
              <w:left w:val="single" w:sz="8" w:space="0" w:color="CCE0DA"/>
            </w:tcBorders>
          </w:tcPr>
          <w:p w14:paraId="581D236B" w14:textId="77777777" w:rsidR="00AF1105" w:rsidRPr="00D227E1" w:rsidRDefault="00AF1105" w:rsidP="00AF1105">
            <w:pPr>
              <w:pStyle w:val="Tablebodycopy"/>
              <w:ind w:left="453" w:right="238" w:hanging="340"/>
              <w:rPr>
                <w:rFonts w:cs="Arial"/>
                <w:sz w:val="24"/>
              </w:rPr>
            </w:pPr>
            <w:r>
              <w:rPr>
                <w:rFonts w:cs="Arial"/>
                <w:sz w:val="24"/>
              </w:rPr>
              <w:t>(e</w:t>
            </w:r>
            <w:r w:rsidRPr="00D227E1">
              <w:rPr>
                <w:rFonts w:cs="Arial"/>
                <w:sz w:val="24"/>
              </w:rPr>
              <w:t xml:space="preserve">) </w:t>
            </w:r>
            <w:r>
              <w:rPr>
                <w:rFonts w:cs="Arial"/>
                <w:sz w:val="24"/>
              </w:rPr>
              <w:t>To promote efficiency in the implementation and administration of the Grid Code arrangements</w:t>
            </w:r>
          </w:p>
        </w:tc>
        <w:tc>
          <w:tcPr>
            <w:tcW w:w="2746" w:type="dxa"/>
          </w:tcPr>
          <w:p w14:paraId="70E4B236" w14:textId="77777777" w:rsidR="00AF1105" w:rsidRPr="00D227E1" w:rsidRDefault="00497566" w:rsidP="00AF1105">
            <w:pPr>
              <w:spacing w:before="40"/>
              <w:ind w:left="113" w:right="113"/>
              <w:rPr>
                <w:sz w:val="24"/>
              </w:rPr>
            </w:pPr>
            <w:r>
              <w:rPr>
                <w:sz w:val="24"/>
              </w:rPr>
              <w:t>Positive</w:t>
            </w:r>
          </w:p>
        </w:tc>
      </w:tr>
    </w:tbl>
    <w:p w14:paraId="5787DD18" w14:textId="77777777" w:rsidR="00D227E1" w:rsidRDefault="00D227E1" w:rsidP="00263600">
      <w:pPr>
        <w:pStyle w:val="BodyText"/>
        <w:keepNext/>
        <w:outlineLvl w:val="3"/>
        <w:rPr>
          <w:sz w:val="24"/>
        </w:rPr>
      </w:pPr>
    </w:p>
    <w:p w14:paraId="4C4789D6" w14:textId="1B686701" w:rsidR="00D227E1" w:rsidRPr="00BD7934" w:rsidRDefault="00F5660D" w:rsidP="00263600">
      <w:pPr>
        <w:pStyle w:val="BodyText"/>
        <w:keepNext/>
        <w:outlineLvl w:val="3"/>
        <w:rPr>
          <w:rFonts w:cs="Arial"/>
          <w:sz w:val="24"/>
        </w:rPr>
      </w:pPr>
      <w:r w:rsidRPr="00BD7934">
        <w:rPr>
          <w:rFonts w:cs="Arial"/>
          <w:sz w:val="24"/>
        </w:rPr>
        <w:t xml:space="preserve">Objective (a): the proposed changes </w:t>
      </w:r>
      <w:r w:rsidR="00A61428">
        <w:rPr>
          <w:rFonts w:cs="Arial"/>
          <w:sz w:val="24"/>
        </w:rPr>
        <w:t xml:space="preserve">are more efficient in reducing duplication when submitting data under OC2.  </w:t>
      </w:r>
    </w:p>
    <w:p w14:paraId="4E1285B2" w14:textId="15EDBEFA" w:rsidR="00F5660D" w:rsidRPr="00BD7934" w:rsidRDefault="00F5660D" w:rsidP="00263600">
      <w:pPr>
        <w:pStyle w:val="BodyText"/>
        <w:keepNext/>
        <w:outlineLvl w:val="3"/>
        <w:rPr>
          <w:rFonts w:cs="Arial"/>
          <w:sz w:val="24"/>
        </w:rPr>
      </w:pPr>
      <w:r w:rsidRPr="00BD7934">
        <w:rPr>
          <w:rFonts w:cs="Arial"/>
          <w:sz w:val="24"/>
        </w:rPr>
        <w:t xml:space="preserve">Objective (b): </w:t>
      </w:r>
      <w:r w:rsidR="00AC7321">
        <w:rPr>
          <w:rFonts w:cs="Arial"/>
          <w:sz w:val="24"/>
        </w:rPr>
        <w:t>T</w:t>
      </w:r>
      <w:r w:rsidRPr="00BD7934">
        <w:rPr>
          <w:rFonts w:cs="Arial"/>
          <w:sz w:val="24"/>
        </w:rPr>
        <w:t xml:space="preserve">he proposal will result in better OC2 data quality, </w:t>
      </w:r>
      <w:r w:rsidR="0073526C" w:rsidRPr="00BD7934">
        <w:rPr>
          <w:rFonts w:cs="Arial"/>
          <w:sz w:val="24"/>
        </w:rPr>
        <w:t xml:space="preserve">reduced inconsistences </w:t>
      </w:r>
      <w:r w:rsidRPr="00BD7934">
        <w:rPr>
          <w:rFonts w:cs="Arial"/>
          <w:sz w:val="24"/>
        </w:rPr>
        <w:t xml:space="preserve">and </w:t>
      </w:r>
      <w:r w:rsidR="0073526C" w:rsidRPr="00BD7934">
        <w:rPr>
          <w:rFonts w:cs="Arial"/>
          <w:sz w:val="24"/>
        </w:rPr>
        <w:t xml:space="preserve">more frequently </w:t>
      </w:r>
      <w:r w:rsidRPr="00BD7934">
        <w:rPr>
          <w:rFonts w:cs="Arial"/>
          <w:sz w:val="24"/>
        </w:rPr>
        <w:t>reports publishing</w:t>
      </w:r>
      <w:r w:rsidR="0073526C" w:rsidRPr="00BD7934">
        <w:rPr>
          <w:rFonts w:cs="Arial"/>
          <w:sz w:val="24"/>
        </w:rPr>
        <w:t xml:space="preserve"> back to the market, which will</w:t>
      </w:r>
      <w:r w:rsidR="00402587">
        <w:rPr>
          <w:rFonts w:cs="Arial"/>
          <w:sz w:val="24"/>
        </w:rPr>
        <w:t xml:space="preserve"> </w:t>
      </w:r>
      <w:r w:rsidR="0073526C" w:rsidRPr="00BD7934">
        <w:rPr>
          <w:rFonts w:cs="Arial"/>
          <w:sz w:val="24"/>
        </w:rPr>
        <w:lastRenderedPageBreak/>
        <w:t>f</w:t>
      </w:r>
      <w:r w:rsidR="0073526C" w:rsidRPr="00D227E1">
        <w:rPr>
          <w:rFonts w:cs="Arial"/>
          <w:sz w:val="24"/>
        </w:rPr>
        <w:t>acilitat</w:t>
      </w:r>
      <w:r w:rsidR="0073526C">
        <w:rPr>
          <w:rFonts w:cs="Arial"/>
          <w:sz w:val="24"/>
        </w:rPr>
        <w:t xml:space="preserve">e </w:t>
      </w:r>
      <w:r w:rsidR="0073526C" w:rsidRPr="00D227E1">
        <w:rPr>
          <w:rFonts w:cs="Arial"/>
          <w:sz w:val="24"/>
        </w:rPr>
        <w:t>effective competition</w:t>
      </w:r>
      <w:r w:rsidR="0073526C">
        <w:rPr>
          <w:rFonts w:cs="Arial"/>
          <w:sz w:val="24"/>
        </w:rPr>
        <w:t xml:space="preserve"> and better market situation awareness </w:t>
      </w:r>
      <w:r w:rsidR="0073526C" w:rsidRPr="00D227E1">
        <w:rPr>
          <w:rFonts w:cs="Arial"/>
          <w:sz w:val="24"/>
        </w:rPr>
        <w:t>in the generation and supply of electricity</w:t>
      </w:r>
      <w:r w:rsidR="0073526C">
        <w:rPr>
          <w:rFonts w:cs="Arial"/>
          <w:sz w:val="24"/>
        </w:rPr>
        <w:t>.</w:t>
      </w:r>
      <w:r w:rsidRPr="00BD7934">
        <w:rPr>
          <w:rFonts w:cs="Arial"/>
          <w:sz w:val="24"/>
        </w:rPr>
        <w:t xml:space="preserve"> </w:t>
      </w:r>
    </w:p>
    <w:p w14:paraId="30F20C7C" w14:textId="3352357A" w:rsidR="0073526C" w:rsidRDefault="0073526C" w:rsidP="00263600">
      <w:pPr>
        <w:pStyle w:val="BodyText"/>
        <w:keepNext/>
        <w:outlineLvl w:val="3"/>
        <w:rPr>
          <w:rFonts w:cs="Arial"/>
          <w:sz w:val="24"/>
        </w:rPr>
      </w:pPr>
      <w:r w:rsidRPr="00BD7934">
        <w:rPr>
          <w:rFonts w:cs="Arial"/>
          <w:sz w:val="24"/>
        </w:rPr>
        <w:t xml:space="preserve">Objective (c): </w:t>
      </w:r>
      <w:r w:rsidRPr="00D227E1">
        <w:rPr>
          <w:rFonts w:cs="Arial"/>
          <w:sz w:val="24"/>
        </w:rPr>
        <w:t>effective competition</w:t>
      </w:r>
      <w:r>
        <w:rPr>
          <w:rFonts w:cs="Arial"/>
          <w:sz w:val="24"/>
        </w:rPr>
        <w:t xml:space="preserve"> and better market situation awareness </w:t>
      </w:r>
      <w:r w:rsidR="00A61428">
        <w:rPr>
          <w:rFonts w:cs="Arial"/>
          <w:sz w:val="24"/>
        </w:rPr>
        <w:t xml:space="preserve">through the data received </w:t>
      </w:r>
      <w:r>
        <w:rPr>
          <w:rFonts w:cs="Arial"/>
          <w:sz w:val="24"/>
        </w:rPr>
        <w:t>will promote the security and efficiency of the electricity generation, transmission and distribution systems in the national electricity transmission system.</w:t>
      </w:r>
    </w:p>
    <w:p w14:paraId="6F73A4E4" w14:textId="41882DB1" w:rsidR="0073526C" w:rsidRPr="00BD7934" w:rsidRDefault="0073526C" w:rsidP="00263600">
      <w:pPr>
        <w:pStyle w:val="BodyText"/>
        <w:keepNext/>
        <w:outlineLvl w:val="3"/>
        <w:rPr>
          <w:rFonts w:cs="Arial"/>
          <w:sz w:val="24"/>
        </w:rPr>
      </w:pPr>
      <w:r w:rsidRPr="00BD7934">
        <w:rPr>
          <w:rFonts w:cs="Arial"/>
          <w:sz w:val="24"/>
        </w:rPr>
        <w:t xml:space="preserve">Objective (d): removal of duplicate data submission </w:t>
      </w:r>
      <w:r w:rsidR="00BC64F6">
        <w:rPr>
          <w:rFonts w:cs="Arial"/>
          <w:sz w:val="24"/>
        </w:rPr>
        <w:t xml:space="preserve">from both </w:t>
      </w:r>
      <w:r w:rsidRPr="00BD7934">
        <w:rPr>
          <w:rFonts w:cs="Arial"/>
          <w:sz w:val="24"/>
        </w:rPr>
        <w:t>TOGA and</w:t>
      </w:r>
      <w:r w:rsidR="00E7339D">
        <w:rPr>
          <w:rFonts w:cs="Arial"/>
          <w:sz w:val="24"/>
        </w:rPr>
        <w:t xml:space="preserve"> </w:t>
      </w:r>
      <w:r w:rsidRPr="00BD7934">
        <w:rPr>
          <w:rFonts w:cs="Arial"/>
          <w:sz w:val="24"/>
        </w:rPr>
        <w:t>REMIT</w:t>
      </w:r>
      <w:r w:rsidR="00BC64F6">
        <w:rPr>
          <w:rFonts w:cs="Arial"/>
          <w:sz w:val="24"/>
        </w:rPr>
        <w:t xml:space="preserve">, and the </w:t>
      </w:r>
      <w:r w:rsidRPr="00BD7934">
        <w:rPr>
          <w:rFonts w:cs="Arial"/>
          <w:sz w:val="24"/>
        </w:rPr>
        <w:t>reduc</w:t>
      </w:r>
      <w:r w:rsidR="00BC64F6">
        <w:rPr>
          <w:rFonts w:cs="Arial"/>
          <w:sz w:val="24"/>
        </w:rPr>
        <w:t xml:space="preserve">tion </w:t>
      </w:r>
      <w:r w:rsidR="00F52E78">
        <w:rPr>
          <w:rFonts w:cs="Arial"/>
          <w:sz w:val="24"/>
        </w:rPr>
        <w:t xml:space="preserve">of </w:t>
      </w:r>
      <w:r w:rsidR="00F52E78" w:rsidRPr="00BD7934">
        <w:rPr>
          <w:rFonts w:cs="Arial"/>
          <w:sz w:val="24"/>
        </w:rPr>
        <w:t>data</w:t>
      </w:r>
      <w:r w:rsidR="002755E5">
        <w:rPr>
          <w:rFonts w:cs="Arial"/>
          <w:sz w:val="24"/>
        </w:rPr>
        <w:t xml:space="preserve"> inconsistenc</w:t>
      </w:r>
      <w:r w:rsidR="00BC64F6">
        <w:rPr>
          <w:rFonts w:cs="Arial"/>
          <w:sz w:val="24"/>
        </w:rPr>
        <w:t>ies</w:t>
      </w:r>
      <w:r w:rsidRPr="00BD7934">
        <w:rPr>
          <w:rFonts w:cs="Arial"/>
          <w:sz w:val="24"/>
        </w:rPr>
        <w:t xml:space="preserve"> between OC2 and REMIT.</w:t>
      </w:r>
    </w:p>
    <w:p w14:paraId="79FE4377" w14:textId="5538CAD1" w:rsidR="0073526C" w:rsidRPr="00BD7934" w:rsidRDefault="0073526C" w:rsidP="00263600">
      <w:pPr>
        <w:pStyle w:val="BodyText"/>
        <w:keepNext/>
        <w:outlineLvl w:val="3"/>
        <w:rPr>
          <w:rFonts w:cs="Arial"/>
          <w:sz w:val="24"/>
        </w:rPr>
      </w:pPr>
      <w:r w:rsidRPr="00BD7934">
        <w:rPr>
          <w:rFonts w:cs="Arial"/>
          <w:sz w:val="24"/>
        </w:rPr>
        <w:t>Objective (e):</w:t>
      </w:r>
      <w:r w:rsidR="002B5D27" w:rsidRPr="00BD7934">
        <w:rPr>
          <w:rFonts w:cs="Arial"/>
          <w:sz w:val="24"/>
        </w:rPr>
        <w:t xml:space="preserve"> the proposal includes some housekeeping modification</w:t>
      </w:r>
      <w:r w:rsidR="00BC64F6">
        <w:rPr>
          <w:rFonts w:cs="Arial"/>
          <w:sz w:val="24"/>
        </w:rPr>
        <w:t>s</w:t>
      </w:r>
      <w:r w:rsidR="002B5D27" w:rsidRPr="00BD7934">
        <w:rPr>
          <w:rFonts w:cs="Arial"/>
          <w:sz w:val="24"/>
        </w:rPr>
        <w:t xml:space="preserve"> required </w:t>
      </w:r>
      <w:r w:rsidR="00BC64F6">
        <w:rPr>
          <w:rFonts w:cs="Arial"/>
          <w:sz w:val="24"/>
        </w:rPr>
        <w:t xml:space="preserve">in OC2 </w:t>
      </w:r>
      <w:proofErr w:type="gramStart"/>
      <w:r w:rsidR="002B5D27" w:rsidRPr="00BD7934">
        <w:rPr>
          <w:rFonts w:cs="Arial"/>
          <w:sz w:val="24"/>
        </w:rPr>
        <w:t>as a result of</w:t>
      </w:r>
      <w:proofErr w:type="gramEnd"/>
      <w:r w:rsidR="002B5D27" w:rsidRPr="00BD7934">
        <w:rPr>
          <w:rFonts w:cs="Arial"/>
          <w:sz w:val="24"/>
        </w:rPr>
        <w:t xml:space="preserve"> historical </w:t>
      </w:r>
      <w:r w:rsidR="002755E5">
        <w:rPr>
          <w:rFonts w:cs="Arial"/>
          <w:sz w:val="24"/>
        </w:rPr>
        <w:t xml:space="preserve">documentation </w:t>
      </w:r>
      <w:r w:rsidR="002B5D27" w:rsidRPr="00BD7934">
        <w:rPr>
          <w:rFonts w:cs="Arial"/>
          <w:sz w:val="24"/>
        </w:rPr>
        <w:t>errors relat</w:t>
      </w:r>
      <w:r w:rsidR="009C0A96" w:rsidRPr="00BD7934">
        <w:rPr>
          <w:rFonts w:cs="Arial"/>
          <w:sz w:val="24"/>
        </w:rPr>
        <w:t>ing to</w:t>
      </w:r>
      <w:r w:rsidR="002B5D27" w:rsidRPr="00BD7934">
        <w:rPr>
          <w:rFonts w:cs="Arial"/>
          <w:sz w:val="24"/>
        </w:rPr>
        <w:t xml:space="preserve"> </w:t>
      </w:r>
      <w:r w:rsidR="00BC64F6">
        <w:rPr>
          <w:rFonts w:cs="Arial"/>
          <w:sz w:val="24"/>
        </w:rPr>
        <w:t>G</w:t>
      </w:r>
      <w:r w:rsidR="002B5D27" w:rsidRPr="00BD7934">
        <w:rPr>
          <w:rFonts w:cs="Arial"/>
          <w:sz w:val="24"/>
        </w:rPr>
        <w:t>enerator Output Usable.</w:t>
      </w:r>
    </w:p>
    <w:p w14:paraId="6F7FB11A" w14:textId="77777777" w:rsidR="00450385" w:rsidRPr="00EB32BB" w:rsidRDefault="00C31A20" w:rsidP="00CD719F">
      <w:pPr>
        <w:pStyle w:val="Heading01"/>
        <w:rPr>
          <w:noProof/>
        </w:rPr>
      </w:pPr>
      <w:bookmarkStart w:id="8" w:name="_Toc479357398"/>
      <w:r w:rsidRPr="00EB32BB">
        <w:rPr>
          <w:noProof/>
        </w:rPr>
        <w:t>Imple</w:t>
      </w:r>
      <w:r w:rsidR="00461C2F" w:rsidRPr="00EB32BB">
        <w:rPr>
          <w:noProof/>
        </w:rPr>
        <w:t>me</w:t>
      </w:r>
      <w:r w:rsidRPr="00EB32BB">
        <w:rPr>
          <w:noProof/>
        </w:rPr>
        <w:t>ntation</w:t>
      </w:r>
      <w:bookmarkEnd w:id="8"/>
    </w:p>
    <w:p w14:paraId="10BA34E6" w14:textId="2C2DFDB7" w:rsidR="008D0FCF" w:rsidRPr="00D227E1" w:rsidRDefault="00D276D6" w:rsidP="008D0FCF">
      <w:pPr>
        <w:keepNext/>
        <w:outlineLvl w:val="3"/>
        <w:rPr>
          <w:rFonts w:cs="Arial"/>
          <w:i/>
          <w:noProof/>
          <w:color w:val="00B274"/>
          <w:sz w:val="24"/>
        </w:rPr>
      </w:pPr>
      <w:r>
        <w:rPr>
          <w:sz w:val="24"/>
        </w:rPr>
        <w:t xml:space="preserve">It is estimated that this modification would be implemented by </w:t>
      </w:r>
      <w:r w:rsidR="002755E5">
        <w:rPr>
          <w:sz w:val="24"/>
        </w:rPr>
        <w:t>Q1</w:t>
      </w:r>
      <w:r w:rsidR="00F707A4">
        <w:rPr>
          <w:sz w:val="24"/>
        </w:rPr>
        <w:t xml:space="preserve"> 20</w:t>
      </w:r>
      <w:r w:rsidR="002755E5">
        <w:rPr>
          <w:sz w:val="24"/>
        </w:rPr>
        <w:t>20</w:t>
      </w:r>
      <w:r>
        <w:rPr>
          <w:sz w:val="24"/>
        </w:rPr>
        <w:t xml:space="preserve">. This would align with the separate piece of work to move existing TOGA Users (who do not have REMIT) </w:t>
      </w:r>
      <w:r w:rsidR="000B44FE">
        <w:rPr>
          <w:sz w:val="24"/>
        </w:rPr>
        <w:t>over to the new REMIT Platform</w:t>
      </w:r>
      <w:r w:rsidR="00A42332">
        <w:rPr>
          <w:sz w:val="24"/>
        </w:rPr>
        <w:t>, any new users would be guided to REMIT.</w:t>
      </w:r>
    </w:p>
    <w:p w14:paraId="638827CC" w14:textId="77777777" w:rsidR="00F007A0" w:rsidRPr="00EB32BB" w:rsidRDefault="00F007A0" w:rsidP="00CD719F">
      <w:pPr>
        <w:pStyle w:val="Heading01"/>
      </w:pPr>
      <w:bookmarkStart w:id="9" w:name="_Toc156882583"/>
      <w:bookmarkStart w:id="10" w:name="_Toc163008071"/>
      <w:bookmarkStart w:id="11" w:name="_Toc479357399"/>
      <w:r w:rsidRPr="00EB32BB">
        <w:t>Legal Text</w:t>
      </w:r>
      <w:bookmarkEnd w:id="9"/>
      <w:bookmarkEnd w:id="10"/>
      <w:bookmarkEnd w:id="11"/>
    </w:p>
    <w:p w14:paraId="3A07C02E" w14:textId="0B22B94A" w:rsidR="00A42332" w:rsidRPr="00D8441F" w:rsidRDefault="00A42332" w:rsidP="00A42332">
      <w:pPr>
        <w:rPr>
          <w:sz w:val="24"/>
        </w:rPr>
      </w:pPr>
      <w:r w:rsidRPr="00D8441F">
        <w:rPr>
          <w:sz w:val="24"/>
        </w:rPr>
        <w:t>“</w:t>
      </w:r>
      <w:r w:rsidRPr="00D8441F">
        <w:rPr>
          <w:b/>
          <w:sz w:val="24"/>
        </w:rPr>
        <w:t>OC2_10_OPE_changes_v</w:t>
      </w:r>
      <w:r>
        <w:rPr>
          <w:b/>
          <w:sz w:val="24"/>
        </w:rPr>
        <w:t>2</w:t>
      </w:r>
      <w:r w:rsidRPr="00D8441F">
        <w:rPr>
          <w:b/>
          <w:sz w:val="24"/>
        </w:rPr>
        <w:t>.0.docx</w:t>
      </w:r>
      <w:r w:rsidRPr="00D8441F">
        <w:rPr>
          <w:sz w:val="24"/>
        </w:rPr>
        <w:t>” – OC2 changes (28 pages)</w:t>
      </w:r>
    </w:p>
    <w:p w14:paraId="796BB8D0" w14:textId="7B16EDA8" w:rsidR="00B55842" w:rsidRDefault="00B55842" w:rsidP="00C40EAF">
      <w:pPr>
        <w:rPr>
          <w:rFonts w:cs="Arial"/>
          <w:i/>
          <w:iCs/>
          <w:color w:val="00B274"/>
          <w:lang w:val="en-US"/>
        </w:rPr>
      </w:pPr>
      <w:r w:rsidRPr="00B55842">
        <w:rPr>
          <w:rFonts w:cs="Arial"/>
          <w:i/>
          <w:iCs/>
          <w:color w:val="00B274"/>
          <w:lang w:val="en-US"/>
        </w:rPr>
        <w:t xml:space="preserve"> </w:t>
      </w:r>
      <w:r w:rsidR="00C40EAF" w:rsidRPr="00D8441F">
        <w:rPr>
          <w:sz w:val="24"/>
        </w:rPr>
        <w:t>“</w:t>
      </w:r>
      <w:r w:rsidR="00C40EAF" w:rsidRPr="00D8441F">
        <w:rPr>
          <w:b/>
          <w:sz w:val="24"/>
        </w:rPr>
        <w:t>other_GridCode_changes_v</w:t>
      </w:r>
      <w:r w:rsidR="00C40EAF">
        <w:rPr>
          <w:b/>
          <w:sz w:val="24"/>
        </w:rPr>
        <w:t>2</w:t>
      </w:r>
      <w:r w:rsidR="00C40EAF" w:rsidRPr="00D8441F">
        <w:rPr>
          <w:b/>
          <w:sz w:val="24"/>
        </w:rPr>
        <w:t>.0.xlsx</w:t>
      </w:r>
      <w:r w:rsidR="00C40EAF" w:rsidRPr="00D8441F">
        <w:rPr>
          <w:sz w:val="24"/>
        </w:rPr>
        <w:t xml:space="preserve">” – </w:t>
      </w:r>
      <w:r w:rsidR="00402587">
        <w:rPr>
          <w:sz w:val="24"/>
        </w:rPr>
        <w:t>Other Grid Code</w:t>
      </w:r>
      <w:r w:rsidR="00C40EAF" w:rsidRPr="00D8441F">
        <w:rPr>
          <w:sz w:val="24"/>
        </w:rPr>
        <w:t xml:space="preserve"> changes (1 sheet)</w:t>
      </w:r>
    </w:p>
    <w:p w14:paraId="349DFF7F" w14:textId="77777777" w:rsidR="00F73FD6" w:rsidRPr="00911C44" w:rsidRDefault="00A00B4A" w:rsidP="00C40EAF">
      <w:pPr>
        <w:pStyle w:val="Heading1"/>
      </w:pPr>
      <w:bookmarkStart w:id="12" w:name="_Toc479357400"/>
      <w:r w:rsidRPr="001D5497">
        <w:t>Recommendation</w:t>
      </w:r>
      <w:r w:rsidR="006D75CD" w:rsidRPr="001D5497">
        <w:t>s</w:t>
      </w:r>
      <w:bookmarkEnd w:id="12"/>
      <w:r w:rsidRPr="001D5497">
        <w:t xml:space="preserve"> </w:t>
      </w:r>
    </w:p>
    <w:p w14:paraId="2C5F6F66" w14:textId="77777777" w:rsidR="00AB4DE5" w:rsidRPr="000F5C84" w:rsidRDefault="00AB4DE5" w:rsidP="00C40EAF">
      <w:pPr>
        <w:pStyle w:val="Heading4"/>
        <w:keepLines w:val="0"/>
        <w:numPr>
          <w:ilvl w:val="0"/>
          <w:numId w:val="0"/>
        </w:numPr>
        <w:spacing w:before="240"/>
        <w:rPr>
          <w:rFonts w:ascii="Arial" w:eastAsia="Times New Roman" w:hAnsi="Arial" w:cs="Arial"/>
          <w:i w:val="0"/>
          <w:iCs w:val="0"/>
          <w:color w:val="008576"/>
          <w:sz w:val="28"/>
          <w:szCs w:val="28"/>
        </w:rPr>
      </w:pPr>
      <w:r w:rsidRPr="000F5C84">
        <w:rPr>
          <w:rFonts w:ascii="Arial" w:eastAsia="Times New Roman" w:hAnsi="Arial" w:cs="Arial"/>
          <w:i w:val="0"/>
          <w:iCs w:val="0"/>
          <w:color w:val="008576"/>
          <w:sz w:val="28"/>
          <w:szCs w:val="28"/>
        </w:rPr>
        <w:t>Proposer’s Recommendation to Panel</w:t>
      </w:r>
    </w:p>
    <w:p w14:paraId="644161BC" w14:textId="1656D598" w:rsidR="001C3574" w:rsidRPr="002755E5" w:rsidRDefault="00AB4DE5" w:rsidP="00C40EAF">
      <w:pPr>
        <w:rPr>
          <w:sz w:val="24"/>
        </w:rPr>
      </w:pPr>
      <w:r w:rsidRPr="002755E5">
        <w:rPr>
          <w:sz w:val="24"/>
        </w:rPr>
        <w:t xml:space="preserve">Panel is asked to: </w:t>
      </w:r>
    </w:p>
    <w:p w14:paraId="265E56D7" w14:textId="77777777" w:rsidR="00C00526" w:rsidRPr="000F5C84" w:rsidRDefault="00C00526" w:rsidP="00C00526">
      <w:pPr>
        <w:pStyle w:val="ListBullet2"/>
        <w:rPr>
          <w:sz w:val="24"/>
        </w:rPr>
      </w:pPr>
      <w:r w:rsidRPr="000F5C84">
        <w:rPr>
          <w:sz w:val="24"/>
        </w:rPr>
        <w:t xml:space="preserve">Agree that </w:t>
      </w:r>
      <w:r>
        <w:rPr>
          <w:sz w:val="24"/>
        </w:rPr>
        <w:t>Self Governance</w:t>
      </w:r>
      <w:r w:rsidRPr="000F5C84">
        <w:rPr>
          <w:sz w:val="24"/>
        </w:rPr>
        <w:t xml:space="preserve"> procedures should apply</w:t>
      </w:r>
    </w:p>
    <w:p w14:paraId="09C6F2E7" w14:textId="0F193831" w:rsidR="000B132E" w:rsidRPr="00C00526" w:rsidRDefault="00C00526" w:rsidP="00D4140E">
      <w:pPr>
        <w:pStyle w:val="ListBullet2"/>
        <w:rPr>
          <w:sz w:val="24"/>
        </w:rPr>
      </w:pPr>
      <w:r w:rsidRPr="00C00526">
        <w:rPr>
          <w:sz w:val="24"/>
        </w:rPr>
        <w:t xml:space="preserve">Agree that this should </w:t>
      </w:r>
      <w:r w:rsidR="000B132E" w:rsidRPr="00C00526">
        <w:rPr>
          <w:sz w:val="24"/>
        </w:rPr>
        <w:t xml:space="preserve">proceed to </w:t>
      </w:r>
      <w:r w:rsidRPr="00C00526">
        <w:rPr>
          <w:sz w:val="24"/>
        </w:rPr>
        <w:t xml:space="preserve">Code Administrator </w:t>
      </w:r>
      <w:r w:rsidR="000B132E" w:rsidRPr="00C00526">
        <w:rPr>
          <w:sz w:val="24"/>
        </w:rPr>
        <w:t xml:space="preserve">Consultation </w:t>
      </w:r>
    </w:p>
    <w:p w14:paraId="7021EA15" w14:textId="78919E62" w:rsidR="00AB4DE5" w:rsidRDefault="00AB4DE5" w:rsidP="00116E9B">
      <w:pPr>
        <w:pStyle w:val="ListBullet2"/>
        <w:numPr>
          <w:ilvl w:val="0"/>
          <w:numId w:val="0"/>
        </w:numPr>
        <w:spacing w:before="240"/>
        <w:rPr>
          <w:rFonts w:cs="Arial"/>
          <w:color w:val="00B274"/>
        </w:rPr>
      </w:pPr>
    </w:p>
    <w:p w14:paraId="05761B6D" w14:textId="684A1670" w:rsidR="00C40EAF" w:rsidRDefault="00C40EAF">
      <w:pPr>
        <w:spacing w:before="0" w:after="0" w:line="240" w:lineRule="auto"/>
        <w:rPr>
          <w:rFonts w:cs="Arial"/>
          <w:color w:val="00B274"/>
        </w:rPr>
      </w:pPr>
      <w:r>
        <w:rPr>
          <w:rFonts w:cs="Arial"/>
          <w:color w:val="00B274"/>
        </w:rPr>
        <w:br w:type="page"/>
      </w:r>
    </w:p>
    <w:p w14:paraId="668E0E0D" w14:textId="77777777" w:rsidR="00C40EAF" w:rsidRPr="005055B1" w:rsidRDefault="00C40EAF" w:rsidP="00C40EAF">
      <w:pPr>
        <w:rPr>
          <w:sz w:val="24"/>
        </w:rPr>
      </w:pPr>
    </w:p>
    <w:p w14:paraId="72BDE628" w14:textId="552A6774" w:rsidR="00C40EAF" w:rsidRPr="00EB32BB" w:rsidRDefault="00C40EAF" w:rsidP="00C40EAF">
      <w:pPr>
        <w:pStyle w:val="Heading1"/>
        <w:numPr>
          <w:ilvl w:val="0"/>
          <w:numId w:val="0"/>
        </w:numPr>
      </w:pPr>
      <w:r>
        <w:t>11</w:t>
      </w:r>
      <w:r>
        <w:tab/>
      </w:r>
      <w:r w:rsidRPr="003F5625">
        <w:t>ACRONYMS</w:t>
      </w:r>
      <w:r>
        <w:t xml:space="preserve"> LIST</w:t>
      </w:r>
    </w:p>
    <w:p w14:paraId="7A3379C6" w14:textId="77777777" w:rsidR="00C40EAF" w:rsidRPr="00D30FE9" w:rsidRDefault="00C40EAF" w:rsidP="00C40EAF">
      <w:pPr>
        <w:pStyle w:val="ListBullet2"/>
        <w:numPr>
          <w:ilvl w:val="0"/>
          <w:numId w:val="0"/>
        </w:numPr>
        <w:spacing w:before="240"/>
        <w:rPr>
          <w:rFonts w:cs="Arial"/>
        </w:rPr>
      </w:pPr>
    </w:p>
    <w:tbl>
      <w:tblPr>
        <w:tblStyle w:val="TableGrid"/>
        <w:tblW w:w="0" w:type="auto"/>
        <w:tblLook w:val="04A0" w:firstRow="1" w:lastRow="0" w:firstColumn="1" w:lastColumn="0" w:noHBand="0" w:noVBand="1"/>
      </w:tblPr>
      <w:tblGrid>
        <w:gridCol w:w="2830"/>
        <w:gridCol w:w="6516"/>
      </w:tblGrid>
      <w:tr w:rsidR="00C40EAF" w14:paraId="683A4B9F" w14:textId="77777777" w:rsidTr="00C40EAF">
        <w:tc>
          <w:tcPr>
            <w:tcW w:w="2830" w:type="dxa"/>
          </w:tcPr>
          <w:p w14:paraId="23D39AD7" w14:textId="77777777" w:rsidR="00C40EAF" w:rsidRPr="00FC1702" w:rsidRDefault="00C40EAF" w:rsidP="00D4140E">
            <w:pPr>
              <w:rPr>
                <w:b/>
              </w:rPr>
            </w:pPr>
            <w:r w:rsidRPr="00FC1702">
              <w:rPr>
                <w:b/>
              </w:rPr>
              <w:t>API</w:t>
            </w:r>
          </w:p>
        </w:tc>
        <w:tc>
          <w:tcPr>
            <w:tcW w:w="6516" w:type="dxa"/>
          </w:tcPr>
          <w:p w14:paraId="07E7F1F7" w14:textId="77777777" w:rsidR="00C40EAF" w:rsidRPr="0032357B" w:rsidRDefault="00C40EAF" w:rsidP="00D4140E">
            <w:r w:rsidRPr="0032357B">
              <w:t>Application programming interface</w:t>
            </w:r>
          </w:p>
        </w:tc>
      </w:tr>
      <w:tr w:rsidR="00C40EAF" w14:paraId="5ECBFCB5" w14:textId="77777777" w:rsidTr="00C40EAF">
        <w:tc>
          <w:tcPr>
            <w:tcW w:w="2830" w:type="dxa"/>
          </w:tcPr>
          <w:p w14:paraId="1F740A20" w14:textId="77777777" w:rsidR="00C40EAF" w:rsidRPr="00FC1702" w:rsidRDefault="00C40EAF" w:rsidP="00D4140E">
            <w:pPr>
              <w:rPr>
                <w:b/>
              </w:rPr>
            </w:pPr>
            <w:r w:rsidRPr="00FC1702">
              <w:rPr>
                <w:b/>
              </w:rPr>
              <w:t>BMRS</w:t>
            </w:r>
          </w:p>
        </w:tc>
        <w:tc>
          <w:tcPr>
            <w:tcW w:w="6516" w:type="dxa"/>
          </w:tcPr>
          <w:p w14:paraId="41B52EAA" w14:textId="77777777" w:rsidR="00C40EAF" w:rsidRPr="0032357B" w:rsidRDefault="00C40EAF" w:rsidP="00D4140E">
            <w:r w:rsidRPr="0032357B">
              <w:t>Balancing Mechanism Reporting Service</w:t>
            </w:r>
          </w:p>
        </w:tc>
      </w:tr>
      <w:tr w:rsidR="00C40EAF" w14:paraId="757E10B6" w14:textId="77777777" w:rsidTr="00C40EAF">
        <w:tc>
          <w:tcPr>
            <w:tcW w:w="2830" w:type="dxa"/>
          </w:tcPr>
          <w:p w14:paraId="52AA9A7F" w14:textId="77777777" w:rsidR="00C40EAF" w:rsidRPr="00FC1702" w:rsidRDefault="00C40EAF" w:rsidP="00D4140E">
            <w:pPr>
              <w:rPr>
                <w:b/>
              </w:rPr>
            </w:pPr>
            <w:r>
              <w:rPr>
                <w:b/>
              </w:rPr>
              <w:t>ESO</w:t>
            </w:r>
          </w:p>
        </w:tc>
        <w:tc>
          <w:tcPr>
            <w:tcW w:w="6516" w:type="dxa"/>
          </w:tcPr>
          <w:p w14:paraId="75F5E5CE" w14:textId="77777777" w:rsidR="00C40EAF" w:rsidRPr="0032357B" w:rsidRDefault="00C40EAF" w:rsidP="00D4140E">
            <w:r w:rsidRPr="00FF2289">
              <w:t>Electricity System Operator</w:t>
            </w:r>
          </w:p>
        </w:tc>
      </w:tr>
      <w:tr w:rsidR="00C40EAF" w14:paraId="6C1B0D7D" w14:textId="77777777" w:rsidTr="00C40EAF">
        <w:tc>
          <w:tcPr>
            <w:tcW w:w="2830" w:type="dxa"/>
          </w:tcPr>
          <w:p w14:paraId="00540025" w14:textId="77777777" w:rsidR="00C40EAF" w:rsidRPr="00FC1702" w:rsidRDefault="00C40EAF" w:rsidP="00D4140E">
            <w:pPr>
              <w:rPr>
                <w:b/>
              </w:rPr>
            </w:pPr>
            <w:r w:rsidRPr="00FC1702">
              <w:rPr>
                <w:b/>
              </w:rPr>
              <w:t>FTP</w:t>
            </w:r>
          </w:p>
        </w:tc>
        <w:tc>
          <w:tcPr>
            <w:tcW w:w="6516" w:type="dxa"/>
          </w:tcPr>
          <w:p w14:paraId="31963FD1" w14:textId="77777777" w:rsidR="00C40EAF" w:rsidRPr="0032357B" w:rsidRDefault="00C40EAF" w:rsidP="00D4140E">
            <w:r w:rsidRPr="0032357B">
              <w:t>File Transfer Protocol</w:t>
            </w:r>
          </w:p>
        </w:tc>
      </w:tr>
      <w:tr w:rsidR="00C40EAF" w14:paraId="6E8A9CDB" w14:textId="77777777" w:rsidTr="00C40EAF">
        <w:tc>
          <w:tcPr>
            <w:tcW w:w="2830" w:type="dxa"/>
          </w:tcPr>
          <w:p w14:paraId="64E17775" w14:textId="77777777" w:rsidR="00C40EAF" w:rsidRPr="00FC1702" w:rsidRDefault="00C40EAF" w:rsidP="00D4140E">
            <w:pPr>
              <w:rPr>
                <w:b/>
              </w:rPr>
            </w:pPr>
            <w:r w:rsidRPr="00FC1702">
              <w:rPr>
                <w:b/>
              </w:rPr>
              <w:t>GOAMP</w:t>
            </w:r>
          </w:p>
        </w:tc>
        <w:tc>
          <w:tcPr>
            <w:tcW w:w="6516" w:type="dxa"/>
          </w:tcPr>
          <w:p w14:paraId="38B0B7DE" w14:textId="77777777" w:rsidR="00C40EAF" w:rsidRPr="0032357B" w:rsidRDefault="00C40EAF" w:rsidP="00D4140E">
            <w:r w:rsidRPr="0032357B">
              <w:t>Generator Outage and Margin Process</w:t>
            </w:r>
          </w:p>
        </w:tc>
      </w:tr>
      <w:tr w:rsidR="00C40EAF" w14:paraId="393FDC0A" w14:textId="77777777" w:rsidTr="00C40EAF">
        <w:tc>
          <w:tcPr>
            <w:tcW w:w="2830" w:type="dxa"/>
          </w:tcPr>
          <w:p w14:paraId="56B07C43" w14:textId="77777777" w:rsidR="00C40EAF" w:rsidRPr="00FC1702" w:rsidRDefault="00C40EAF" w:rsidP="00D4140E">
            <w:pPr>
              <w:rPr>
                <w:b/>
              </w:rPr>
            </w:pPr>
            <w:r w:rsidRPr="00FC1702">
              <w:rPr>
                <w:b/>
              </w:rPr>
              <w:t>GUI</w:t>
            </w:r>
          </w:p>
        </w:tc>
        <w:tc>
          <w:tcPr>
            <w:tcW w:w="6516" w:type="dxa"/>
          </w:tcPr>
          <w:p w14:paraId="4B9BF62C" w14:textId="77777777" w:rsidR="00C40EAF" w:rsidRPr="0032357B" w:rsidRDefault="00C40EAF" w:rsidP="00D4140E">
            <w:r>
              <w:t>G</w:t>
            </w:r>
            <w:r w:rsidRPr="0032357B">
              <w:t xml:space="preserve">raphical </w:t>
            </w:r>
            <w:r>
              <w:t>U</w:t>
            </w:r>
            <w:r w:rsidRPr="0032357B">
              <w:t xml:space="preserve">ser </w:t>
            </w:r>
            <w:r>
              <w:t>I</w:t>
            </w:r>
            <w:r w:rsidRPr="0032357B">
              <w:t>nterface</w:t>
            </w:r>
          </w:p>
        </w:tc>
      </w:tr>
      <w:tr w:rsidR="00C40EAF" w14:paraId="174933C6" w14:textId="77777777" w:rsidTr="00C40EAF">
        <w:tc>
          <w:tcPr>
            <w:tcW w:w="2830" w:type="dxa"/>
          </w:tcPr>
          <w:p w14:paraId="61E92E3E" w14:textId="77777777" w:rsidR="00C40EAF" w:rsidRPr="00FC1702" w:rsidRDefault="00C40EAF" w:rsidP="00D4140E">
            <w:pPr>
              <w:rPr>
                <w:b/>
              </w:rPr>
            </w:pPr>
            <w:r w:rsidRPr="00FC1702">
              <w:rPr>
                <w:b/>
              </w:rPr>
              <w:t>MODIS</w:t>
            </w:r>
          </w:p>
        </w:tc>
        <w:tc>
          <w:tcPr>
            <w:tcW w:w="6516" w:type="dxa"/>
          </w:tcPr>
          <w:p w14:paraId="499FECB8" w14:textId="77777777" w:rsidR="00C40EAF" w:rsidRPr="0032357B" w:rsidRDefault="00C40EAF" w:rsidP="00D4140E">
            <w:r w:rsidRPr="0032357B">
              <w:t>Market Operation Data Interface System</w:t>
            </w:r>
          </w:p>
        </w:tc>
      </w:tr>
      <w:tr w:rsidR="00C40EAF" w14:paraId="16BF1D1B" w14:textId="77777777" w:rsidTr="00C40EAF">
        <w:tc>
          <w:tcPr>
            <w:tcW w:w="2830" w:type="dxa"/>
          </w:tcPr>
          <w:p w14:paraId="6E54001A" w14:textId="77777777" w:rsidR="00C40EAF" w:rsidRPr="00FC1702" w:rsidRDefault="00C40EAF" w:rsidP="00D4140E">
            <w:pPr>
              <w:rPr>
                <w:b/>
              </w:rPr>
            </w:pPr>
            <w:r w:rsidRPr="00FC1702">
              <w:rPr>
                <w:b/>
              </w:rPr>
              <w:t>NGESO</w:t>
            </w:r>
          </w:p>
        </w:tc>
        <w:tc>
          <w:tcPr>
            <w:tcW w:w="6516" w:type="dxa"/>
          </w:tcPr>
          <w:p w14:paraId="2794E919" w14:textId="77777777" w:rsidR="00C40EAF" w:rsidRPr="0032357B" w:rsidRDefault="00C40EAF" w:rsidP="00D4140E">
            <w:r w:rsidRPr="0032357B">
              <w:t>National Grid Electricity System Operator</w:t>
            </w:r>
          </w:p>
        </w:tc>
      </w:tr>
      <w:tr w:rsidR="00C40EAF" w14:paraId="253C9866" w14:textId="77777777" w:rsidTr="00C40EAF">
        <w:tc>
          <w:tcPr>
            <w:tcW w:w="2830" w:type="dxa"/>
          </w:tcPr>
          <w:p w14:paraId="3CCC510D" w14:textId="77777777" w:rsidR="00C40EAF" w:rsidRPr="00FC1702" w:rsidRDefault="00C40EAF" w:rsidP="00D4140E">
            <w:pPr>
              <w:rPr>
                <w:b/>
              </w:rPr>
            </w:pPr>
            <w:r w:rsidRPr="00FC1702">
              <w:rPr>
                <w:b/>
              </w:rPr>
              <w:t>NRAPM</w:t>
            </w:r>
          </w:p>
        </w:tc>
        <w:tc>
          <w:tcPr>
            <w:tcW w:w="6516" w:type="dxa"/>
          </w:tcPr>
          <w:p w14:paraId="054E3B10" w14:textId="77777777" w:rsidR="00C40EAF" w:rsidRPr="0032357B" w:rsidRDefault="00C40EAF" w:rsidP="00D4140E">
            <w:r w:rsidRPr="0032357B">
              <w:t>Negative Reserve Active Power Margin</w:t>
            </w:r>
          </w:p>
        </w:tc>
      </w:tr>
      <w:tr w:rsidR="00C40EAF" w14:paraId="6CEB10A3" w14:textId="77777777" w:rsidTr="00C40EAF">
        <w:tc>
          <w:tcPr>
            <w:tcW w:w="2830" w:type="dxa"/>
          </w:tcPr>
          <w:p w14:paraId="20AF54C0" w14:textId="77777777" w:rsidR="00C40EAF" w:rsidRPr="00FC1702" w:rsidRDefault="00C40EAF" w:rsidP="00D4140E">
            <w:pPr>
              <w:rPr>
                <w:b/>
              </w:rPr>
            </w:pPr>
            <w:r w:rsidRPr="00FC1702">
              <w:rPr>
                <w:b/>
              </w:rPr>
              <w:t>OC2</w:t>
            </w:r>
          </w:p>
        </w:tc>
        <w:tc>
          <w:tcPr>
            <w:tcW w:w="6516" w:type="dxa"/>
          </w:tcPr>
          <w:p w14:paraId="01531F79" w14:textId="77777777" w:rsidR="00C40EAF" w:rsidRPr="0032357B" w:rsidRDefault="00C40EAF" w:rsidP="00D4140E">
            <w:r w:rsidRPr="0032357B">
              <w:t>Grid Code Operational Code 2</w:t>
            </w:r>
          </w:p>
        </w:tc>
      </w:tr>
      <w:tr w:rsidR="00C40EAF" w14:paraId="241284C4" w14:textId="77777777" w:rsidTr="00C40EAF">
        <w:tc>
          <w:tcPr>
            <w:tcW w:w="2830" w:type="dxa"/>
          </w:tcPr>
          <w:p w14:paraId="10EA3973" w14:textId="77777777" w:rsidR="00C40EAF" w:rsidRPr="00FC1702" w:rsidRDefault="00C40EAF" w:rsidP="00D4140E">
            <w:pPr>
              <w:rPr>
                <w:b/>
              </w:rPr>
            </w:pPr>
            <w:r w:rsidRPr="00FC1702">
              <w:rPr>
                <w:b/>
              </w:rPr>
              <w:t>OPMR</w:t>
            </w:r>
          </w:p>
        </w:tc>
        <w:tc>
          <w:tcPr>
            <w:tcW w:w="6516" w:type="dxa"/>
          </w:tcPr>
          <w:p w14:paraId="04AAB5F1" w14:textId="77777777" w:rsidR="00C40EAF" w:rsidRPr="0032357B" w:rsidRDefault="00C40EAF" w:rsidP="00D4140E">
            <w:r w:rsidRPr="0032357B">
              <w:t>Operational Planning Margin Requirement</w:t>
            </w:r>
          </w:p>
        </w:tc>
      </w:tr>
      <w:tr w:rsidR="00C40EAF" w14:paraId="74A119D8" w14:textId="77777777" w:rsidTr="00C40EAF">
        <w:tc>
          <w:tcPr>
            <w:tcW w:w="2830" w:type="dxa"/>
          </w:tcPr>
          <w:p w14:paraId="757C1F1A" w14:textId="77777777" w:rsidR="00C40EAF" w:rsidRPr="00FC1702" w:rsidRDefault="00C40EAF" w:rsidP="00D4140E">
            <w:pPr>
              <w:rPr>
                <w:b/>
              </w:rPr>
            </w:pPr>
            <w:r w:rsidRPr="00FC1702">
              <w:rPr>
                <w:b/>
              </w:rPr>
              <w:t>OU</w:t>
            </w:r>
          </w:p>
        </w:tc>
        <w:tc>
          <w:tcPr>
            <w:tcW w:w="6516" w:type="dxa"/>
          </w:tcPr>
          <w:p w14:paraId="35C228B9" w14:textId="77777777" w:rsidR="00C40EAF" w:rsidRPr="0032357B" w:rsidRDefault="00C40EAF" w:rsidP="00D4140E">
            <w:r w:rsidRPr="0032357B">
              <w:t>Output Usable</w:t>
            </w:r>
          </w:p>
        </w:tc>
      </w:tr>
      <w:tr w:rsidR="00C40EAF" w14:paraId="2098DF55" w14:textId="77777777" w:rsidTr="00C40EAF">
        <w:tc>
          <w:tcPr>
            <w:tcW w:w="2830" w:type="dxa"/>
          </w:tcPr>
          <w:p w14:paraId="63696F19" w14:textId="77777777" w:rsidR="00C40EAF" w:rsidRPr="00FC1702" w:rsidRDefault="00C40EAF" w:rsidP="00D4140E">
            <w:pPr>
              <w:rPr>
                <w:b/>
              </w:rPr>
            </w:pPr>
            <w:r w:rsidRPr="00FC1702">
              <w:rPr>
                <w:b/>
              </w:rPr>
              <w:t>Q1</w:t>
            </w:r>
          </w:p>
        </w:tc>
        <w:tc>
          <w:tcPr>
            <w:tcW w:w="6516" w:type="dxa"/>
          </w:tcPr>
          <w:p w14:paraId="5ED80732" w14:textId="77777777" w:rsidR="00C40EAF" w:rsidRPr="0032357B" w:rsidRDefault="00C40EAF" w:rsidP="00D4140E">
            <w:r w:rsidRPr="0032357B">
              <w:t>Quarter 1</w:t>
            </w:r>
          </w:p>
        </w:tc>
      </w:tr>
      <w:tr w:rsidR="00C40EAF" w14:paraId="6EBA18AE" w14:textId="77777777" w:rsidTr="00C40EAF">
        <w:tc>
          <w:tcPr>
            <w:tcW w:w="2830" w:type="dxa"/>
          </w:tcPr>
          <w:p w14:paraId="23BC9560" w14:textId="77777777" w:rsidR="00C40EAF" w:rsidRPr="00FC1702" w:rsidRDefault="00C40EAF" w:rsidP="00D4140E">
            <w:pPr>
              <w:rPr>
                <w:b/>
              </w:rPr>
            </w:pPr>
            <w:r w:rsidRPr="00FC1702">
              <w:rPr>
                <w:b/>
              </w:rPr>
              <w:t>REMIT</w:t>
            </w:r>
          </w:p>
        </w:tc>
        <w:tc>
          <w:tcPr>
            <w:tcW w:w="6516" w:type="dxa"/>
          </w:tcPr>
          <w:p w14:paraId="14BB4105" w14:textId="77777777" w:rsidR="00C40EAF" w:rsidRPr="0032357B" w:rsidRDefault="00C40EAF" w:rsidP="00D4140E">
            <w:r w:rsidRPr="0032357B">
              <w:t>Regulation on Wholesale Energy Markets Integrity and Transparency</w:t>
            </w:r>
          </w:p>
        </w:tc>
      </w:tr>
      <w:tr w:rsidR="00C40EAF" w14:paraId="3FC3FB97" w14:textId="77777777" w:rsidTr="00C40EAF">
        <w:tc>
          <w:tcPr>
            <w:tcW w:w="2830" w:type="dxa"/>
          </w:tcPr>
          <w:p w14:paraId="7451D06E" w14:textId="77777777" w:rsidR="00C40EAF" w:rsidRPr="00FC1702" w:rsidRDefault="00C40EAF" w:rsidP="00D4140E">
            <w:pPr>
              <w:rPr>
                <w:b/>
              </w:rPr>
            </w:pPr>
            <w:r w:rsidRPr="00FC1702">
              <w:rPr>
                <w:b/>
              </w:rPr>
              <w:t>TOGA</w:t>
            </w:r>
          </w:p>
        </w:tc>
        <w:tc>
          <w:tcPr>
            <w:tcW w:w="6516" w:type="dxa"/>
          </w:tcPr>
          <w:p w14:paraId="01B60AAB" w14:textId="77777777" w:rsidR="00C40EAF" w:rsidRDefault="00C40EAF" w:rsidP="00D4140E">
            <w:r w:rsidRPr="0032357B">
              <w:t>Transmission Outages Generator Availability</w:t>
            </w:r>
          </w:p>
        </w:tc>
      </w:tr>
    </w:tbl>
    <w:p w14:paraId="5C97B5E9" w14:textId="77777777" w:rsidR="00C40EAF" w:rsidRPr="00D30FE9" w:rsidRDefault="00C40EAF" w:rsidP="00C40EAF"/>
    <w:p w14:paraId="7D4BC4CA" w14:textId="77777777" w:rsidR="00C40EAF" w:rsidRPr="003A20AB" w:rsidRDefault="00C40EAF" w:rsidP="00116E9B">
      <w:pPr>
        <w:pStyle w:val="ListBullet2"/>
        <w:numPr>
          <w:ilvl w:val="0"/>
          <w:numId w:val="0"/>
        </w:numPr>
        <w:spacing w:before="240"/>
        <w:rPr>
          <w:rFonts w:cs="Arial"/>
          <w:color w:val="00B274"/>
        </w:rPr>
      </w:pPr>
      <w:bookmarkStart w:id="13" w:name="_GoBack"/>
      <w:bookmarkEnd w:id="13"/>
    </w:p>
    <w:sectPr w:rsidR="00C40EAF" w:rsidRPr="003A20AB" w:rsidSect="003473D6">
      <w:headerReference w:type="default" r:id="rId22"/>
      <w:footerReference w:type="default" r:id="rId23"/>
      <w:type w:val="continuous"/>
      <w:pgSz w:w="11906" w:h="16838"/>
      <w:pgMar w:top="1113" w:right="1416" w:bottom="567" w:left="1134" w:header="142" w:footer="4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3263A" w14:textId="77777777" w:rsidR="00D4140E" w:rsidRDefault="00D4140E">
      <w:pPr>
        <w:spacing w:line="240" w:lineRule="auto"/>
      </w:pPr>
      <w:r>
        <w:separator/>
      </w:r>
    </w:p>
    <w:p w14:paraId="2D9E6C8B" w14:textId="77777777" w:rsidR="00D4140E" w:rsidRDefault="00D4140E"/>
  </w:endnote>
  <w:endnote w:type="continuationSeparator" w:id="0">
    <w:p w14:paraId="4DB3C02B" w14:textId="77777777" w:rsidR="00D4140E" w:rsidRDefault="00D4140E">
      <w:pPr>
        <w:spacing w:line="240" w:lineRule="auto"/>
      </w:pPr>
      <w:r>
        <w:continuationSeparator/>
      </w:r>
    </w:p>
    <w:p w14:paraId="03E01548" w14:textId="77777777" w:rsidR="00D4140E" w:rsidRDefault="00D414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A2FBE" w14:textId="2C1079CF" w:rsidR="00D4140E" w:rsidRPr="002110D7" w:rsidRDefault="00D4140E" w:rsidP="002110D7">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GC0130</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030374">
      <w:rPr>
        <w:rFonts w:cs="Arial"/>
        <w:noProof/>
        <w:sz w:val="16"/>
        <w:szCs w:val="16"/>
        <w:lang w:val="en-US"/>
      </w:rPr>
      <w:t>11</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030374">
      <w:rPr>
        <w:rFonts w:cs="Arial"/>
        <w:noProof/>
        <w:sz w:val="16"/>
        <w:szCs w:val="16"/>
        <w:lang w:val="en-US"/>
      </w:rPr>
      <w:t>11</w:t>
    </w:r>
    <w:r w:rsidRPr="000660DF">
      <w:rPr>
        <w:rFonts w:cs="Arial"/>
        <w:sz w:val="16"/>
        <w:szCs w:val="16"/>
        <w:lang w:val="en-US"/>
      </w:rPr>
      <w:fldChar w:fldCharType="end"/>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B1161" w14:textId="77777777" w:rsidR="00D4140E" w:rsidRDefault="00D4140E">
      <w:pPr>
        <w:spacing w:line="240" w:lineRule="auto"/>
      </w:pPr>
      <w:r>
        <w:separator/>
      </w:r>
    </w:p>
    <w:p w14:paraId="3C96A6DB" w14:textId="77777777" w:rsidR="00D4140E" w:rsidRDefault="00D4140E"/>
  </w:footnote>
  <w:footnote w:type="continuationSeparator" w:id="0">
    <w:p w14:paraId="66F70F35" w14:textId="77777777" w:rsidR="00D4140E" w:rsidRDefault="00D4140E">
      <w:pPr>
        <w:spacing w:line="240" w:lineRule="auto"/>
      </w:pPr>
      <w:r>
        <w:continuationSeparator/>
      </w:r>
    </w:p>
    <w:p w14:paraId="2F0F53AC" w14:textId="77777777" w:rsidR="00D4140E" w:rsidRDefault="00D414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FA1EE" w14:textId="77777777" w:rsidR="00D4140E" w:rsidRDefault="00D4140E">
    <w:pPr>
      <w:pStyle w:val="Header"/>
    </w:pPr>
    <w:r>
      <w:t>Grid Code Modification Proposal Form - Version 1.0 (16 October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6E554"/>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2" w15:restartNumberingAfterBreak="0">
    <w:nsid w:val="028E30FE"/>
    <w:multiLevelType w:val="hybridMultilevel"/>
    <w:tmpl w:val="8146C234"/>
    <w:lvl w:ilvl="0" w:tplc="08090013">
      <w:start w:val="1"/>
      <w:numFmt w:val="upp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 w15:restartNumberingAfterBreak="0">
    <w:nsid w:val="06314909"/>
    <w:multiLevelType w:val="multilevel"/>
    <w:tmpl w:val="340CFE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07602697"/>
    <w:multiLevelType w:val="hybridMultilevel"/>
    <w:tmpl w:val="6D889AD6"/>
    <w:lvl w:ilvl="0" w:tplc="AE1E33F4">
      <w:start w:val="1"/>
      <w:numFmt w:val="bullet"/>
      <w:lvlText w:val=""/>
      <w:lvlJc w:val="left"/>
      <w:pPr>
        <w:tabs>
          <w:tab w:val="num" w:pos="720"/>
        </w:tabs>
        <w:ind w:left="720" w:hanging="360"/>
      </w:pPr>
      <w:rPr>
        <w:rFonts w:ascii="Wingdings 2" w:hAnsi="Wingdings 2" w:hint="default"/>
      </w:rPr>
    </w:lvl>
    <w:lvl w:ilvl="1" w:tplc="693CB120" w:tentative="1">
      <w:start w:val="1"/>
      <w:numFmt w:val="bullet"/>
      <w:lvlText w:val=""/>
      <w:lvlJc w:val="left"/>
      <w:pPr>
        <w:tabs>
          <w:tab w:val="num" w:pos="1440"/>
        </w:tabs>
        <w:ind w:left="1440" w:hanging="360"/>
      </w:pPr>
      <w:rPr>
        <w:rFonts w:ascii="Wingdings 2" w:hAnsi="Wingdings 2" w:hint="default"/>
      </w:rPr>
    </w:lvl>
    <w:lvl w:ilvl="2" w:tplc="9990D392">
      <w:start w:val="1"/>
      <w:numFmt w:val="bullet"/>
      <w:lvlText w:val=""/>
      <w:lvlJc w:val="left"/>
      <w:pPr>
        <w:tabs>
          <w:tab w:val="num" w:pos="2160"/>
        </w:tabs>
        <w:ind w:left="2160" w:hanging="360"/>
      </w:pPr>
      <w:rPr>
        <w:rFonts w:ascii="Wingdings 2" w:hAnsi="Wingdings 2" w:hint="default"/>
      </w:rPr>
    </w:lvl>
    <w:lvl w:ilvl="3" w:tplc="3640A9AE" w:tentative="1">
      <w:start w:val="1"/>
      <w:numFmt w:val="bullet"/>
      <w:lvlText w:val=""/>
      <w:lvlJc w:val="left"/>
      <w:pPr>
        <w:tabs>
          <w:tab w:val="num" w:pos="2880"/>
        </w:tabs>
        <w:ind w:left="2880" w:hanging="360"/>
      </w:pPr>
      <w:rPr>
        <w:rFonts w:ascii="Wingdings 2" w:hAnsi="Wingdings 2" w:hint="default"/>
      </w:rPr>
    </w:lvl>
    <w:lvl w:ilvl="4" w:tplc="1876E87A" w:tentative="1">
      <w:start w:val="1"/>
      <w:numFmt w:val="bullet"/>
      <w:lvlText w:val=""/>
      <w:lvlJc w:val="left"/>
      <w:pPr>
        <w:tabs>
          <w:tab w:val="num" w:pos="3600"/>
        </w:tabs>
        <w:ind w:left="3600" w:hanging="360"/>
      </w:pPr>
      <w:rPr>
        <w:rFonts w:ascii="Wingdings 2" w:hAnsi="Wingdings 2" w:hint="default"/>
      </w:rPr>
    </w:lvl>
    <w:lvl w:ilvl="5" w:tplc="21C843C4" w:tentative="1">
      <w:start w:val="1"/>
      <w:numFmt w:val="bullet"/>
      <w:lvlText w:val=""/>
      <w:lvlJc w:val="left"/>
      <w:pPr>
        <w:tabs>
          <w:tab w:val="num" w:pos="4320"/>
        </w:tabs>
        <w:ind w:left="4320" w:hanging="360"/>
      </w:pPr>
      <w:rPr>
        <w:rFonts w:ascii="Wingdings 2" w:hAnsi="Wingdings 2" w:hint="default"/>
      </w:rPr>
    </w:lvl>
    <w:lvl w:ilvl="6" w:tplc="0BB0DBDC" w:tentative="1">
      <w:start w:val="1"/>
      <w:numFmt w:val="bullet"/>
      <w:lvlText w:val=""/>
      <w:lvlJc w:val="left"/>
      <w:pPr>
        <w:tabs>
          <w:tab w:val="num" w:pos="5040"/>
        </w:tabs>
        <w:ind w:left="5040" w:hanging="360"/>
      </w:pPr>
      <w:rPr>
        <w:rFonts w:ascii="Wingdings 2" w:hAnsi="Wingdings 2" w:hint="default"/>
      </w:rPr>
    </w:lvl>
    <w:lvl w:ilvl="7" w:tplc="226620DE" w:tentative="1">
      <w:start w:val="1"/>
      <w:numFmt w:val="bullet"/>
      <w:lvlText w:val=""/>
      <w:lvlJc w:val="left"/>
      <w:pPr>
        <w:tabs>
          <w:tab w:val="num" w:pos="5760"/>
        </w:tabs>
        <w:ind w:left="5760" w:hanging="360"/>
      </w:pPr>
      <w:rPr>
        <w:rFonts w:ascii="Wingdings 2" w:hAnsi="Wingdings 2" w:hint="default"/>
      </w:rPr>
    </w:lvl>
    <w:lvl w:ilvl="8" w:tplc="5CAEEC70"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094418A0"/>
    <w:multiLevelType w:val="hybridMultilevel"/>
    <w:tmpl w:val="DC4608F6"/>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8" w15:restartNumberingAfterBreak="0">
    <w:nsid w:val="106B19EB"/>
    <w:multiLevelType w:val="hybridMultilevel"/>
    <w:tmpl w:val="09240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EF1671"/>
    <w:multiLevelType w:val="hybridMultilevel"/>
    <w:tmpl w:val="2E14208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70C4F2F"/>
    <w:multiLevelType w:val="hybridMultilevel"/>
    <w:tmpl w:val="FC34E8A0"/>
    <w:lvl w:ilvl="0" w:tplc="D0D05EB2">
      <w:start w:val="1"/>
      <w:numFmt w:val="decimal"/>
      <w:lvlText w:val="%1."/>
      <w:lvlJc w:val="left"/>
      <w:pPr>
        <w:tabs>
          <w:tab w:val="num" w:pos="720"/>
        </w:tabs>
        <w:ind w:left="720" w:hanging="360"/>
      </w:pPr>
    </w:lvl>
    <w:lvl w:ilvl="1" w:tplc="36C213A8">
      <w:numFmt w:val="bullet"/>
      <w:lvlText w:val="•"/>
      <w:lvlJc w:val="left"/>
      <w:pPr>
        <w:tabs>
          <w:tab w:val="num" w:pos="1440"/>
        </w:tabs>
        <w:ind w:left="1440" w:hanging="360"/>
      </w:pPr>
      <w:rPr>
        <w:rFonts w:ascii="Arial" w:hAnsi="Arial" w:hint="default"/>
      </w:rPr>
    </w:lvl>
    <w:lvl w:ilvl="2" w:tplc="6054EF64" w:tentative="1">
      <w:start w:val="1"/>
      <w:numFmt w:val="decimal"/>
      <w:lvlText w:val="%3."/>
      <w:lvlJc w:val="left"/>
      <w:pPr>
        <w:tabs>
          <w:tab w:val="num" w:pos="2160"/>
        </w:tabs>
        <w:ind w:left="2160" w:hanging="360"/>
      </w:pPr>
    </w:lvl>
    <w:lvl w:ilvl="3" w:tplc="99B89342" w:tentative="1">
      <w:start w:val="1"/>
      <w:numFmt w:val="decimal"/>
      <w:lvlText w:val="%4."/>
      <w:lvlJc w:val="left"/>
      <w:pPr>
        <w:tabs>
          <w:tab w:val="num" w:pos="2880"/>
        </w:tabs>
        <w:ind w:left="2880" w:hanging="360"/>
      </w:pPr>
    </w:lvl>
    <w:lvl w:ilvl="4" w:tplc="EE2A4188" w:tentative="1">
      <w:start w:val="1"/>
      <w:numFmt w:val="decimal"/>
      <w:lvlText w:val="%5."/>
      <w:lvlJc w:val="left"/>
      <w:pPr>
        <w:tabs>
          <w:tab w:val="num" w:pos="3600"/>
        </w:tabs>
        <w:ind w:left="3600" w:hanging="360"/>
      </w:pPr>
    </w:lvl>
    <w:lvl w:ilvl="5" w:tplc="5A9C8E50" w:tentative="1">
      <w:start w:val="1"/>
      <w:numFmt w:val="decimal"/>
      <w:lvlText w:val="%6."/>
      <w:lvlJc w:val="left"/>
      <w:pPr>
        <w:tabs>
          <w:tab w:val="num" w:pos="4320"/>
        </w:tabs>
        <w:ind w:left="4320" w:hanging="360"/>
      </w:pPr>
    </w:lvl>
    <w:lvl w:ilvl="6" w:tplc="F8AC7AFC" w:tentative="1">
      <w:start w:val="1"/>
      <w:numFmt w:val="decimal"/>
      <w:lvlText w:val="%7."/>
      <w:lvlJc w:val="left"/>
      <w:pPr>
        <w:tabs>
          <w:tab w:val="num" w:pos="5040"/>
        </w:tabs>
        <w:ind w:left="5040" w:hanging="360"/>
      </w:pPr>
    </w:lvl>
    <w:lvl w:ilvl="7" w:tplc="7472A538" w:tentative="1">
      <w:start w:val="1"/>
      <w:numFmt w:val="decimal"/>
      <w:lvlText w:val="%8."/>
      <w:lvlJc w:val="left"/>
      <w:pPr>
        <w:tabs>
          <w:tab w:val="num" w:pos="5760"/>
        </w:tabs>
        <w:ind w:left="5760" w:hanging="360"/>
      </w:pPr>
    </w:lvl>
    <w:lvl w:ilvl="8" w:tplc="C5887092" w:tentative="1">
      <w:start w:val="1"/>
      <w:numFmt w:val="decimal"/>
      <w:lvlText w:val="%9."/>
      <w:lvlJc w:val="left"/>
      <w:pPr>
        <w:tabs>
          <w:tab w:val="num" w:pos="6480"/>
        </w:tabs>
        <w:ind w:left="6480" w:hanging="360"/>
      </w:pPr>
    </w:lvl>
  </w:abstractNum>
  <w:abstractNum w:abstractNumId="12" w15:restartNumberingAfterBreak="0">
    <w:nsid w:val="1D0D35F2"/>
    <w:multiLevelType w:val="hybridMultilevel"/>
    <w:tmpl w:val="7ECCE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7E0884"/>
    <w:multiLevelType w:val="hybridMultilevel"/>
    <w:tmpl w:val="C50631B4"/>
    <w:lvl w:ilvl="0" w:tplc="63460E2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0CC6A2B"/>
    <w:multiLevelType w:val="hybridMultilevel"/>
    <w:tmpl w:val="992839FE"/>
    <w:lvl w:ilvl="0" w:tplc="845EAB80">
      <w:start w:val="1"/>
      <w:numFmt w:val="lowerRoman"/>
      <w:lvlText w:val="(%1)"/>
      <w:lvlJc w:val="left"/>
      <w:pPr>
        <w:ind w:left="1440" w:hanging="1080"/>
      </w:pPr>
      <w:rPr>
        <w:rFonts w:ascii="Arial" w:eastAsia="Times New Roman" w:hAnsi="Arial" w:cs="Times New Roman"/>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245610"/>
    <w:multiLevelType w:val="hybridMultilevel"/>
    <w:tmpl w:val="C546BEFE"/>
    <w:lvl w:ilvl="0" w:tplc="174E675E">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C62595"/>
    <w:multiLevelType w:val="hybridMultilevel"/>
    <w:tmpl w:val="1130A9F2"/>
    <w:lvl w:ilvl="0" w:tplc="174E675E">
      <w:start w:val="1"/>
      <w:numFmt w:val="decimal"/>
      <w:lvlText w:val="%1."/>
      <w:lvlJc w:val="left"/>
      <w:pPr>
        <w:tabs>
          <w:tab w:val="num" w:pos="720"/>
        </w:tabs>
        <w:ind w:left="720" w:hanging="360"/>
      </w:pPr>
    </w:lvl>
    <w:lvl w:ilvl="1" w:tplc="DACA0BEE" w:tentative="1">
      <w:start w:val="1"/>
      <w:numFmt w:val="decimal"/>
      <w:lvlText w:val="%2."/>
      <w:lvlJc w:val="left"/>
      <w:pPr>
        <w:tabs>
          <w:tab w:val="num" w:pos="1440"/>
        </w:tabs>
        <w:ind w:left="1440" w:hanging="360"/>
      </w:pPr>
    </w:lvl>
    <w:lvl w:ilvl="2" w:tplc="EDCA1006">
      <w:start w:val="1"/>
      <w:numFmt w:val="decimal"/>
      <w:lvlText w:val="%3."/>
      <w:lvlJc w:val="left"/>
      <w:pPr>
        <w:tabs>
          <w:tab w:val="num" w:pos="2160"/>
        </w:tabs>
        <w:ind w:left="2160" w:hanging="360"/>
      </w:pPr>
    </w:lvl>
    <w:lvl w:ilvl="3" w:tplc="295E66F8" w:tentative="1">
      <w:start w:val="1"/>
      <w:numFmt w:val="decimal"/>
      <w:lvlText w:val="%4."/>
      <w:lvlJc w:val="left"/>
      <w:pPr>
        <w:tabs>
          <w:tab w:val="num" w:pos="2880"/>
        </w:tabs>
        <w:ind w:left="2880" w:hanging="360"/>
      </w:pPr>
    </w:lvl>
    <w:lvl w:ilvl="4" w:tplc="D5861C86" w:tentative="1">
      <w:start w:val="1"/>
      <w:numFmt w:val="decimal"/>
      <w:lvlText w:val="%5."/>
      <w:lvlJc w:val="left"/>
      <w:pPr>
        <w:tabs>
          <w:tab w:val="num" w:pos="3600"/>
        </w:tabs>
        <w:ind w:left="3600" w:hanging="360"/>
      </w:pPr>
    </w:lvl>
    <w:lvl w:ilvl="5" w:tplc="8EC233BC" w:tentative="1">
      <w:start w:val="1"/>
      <w:numFmt w:val="decimal"/>
      <w:lvlText w:val="%6."/>
      <w:lvlJc w:val="left"/>
      <w:pPr>
        <w:tabs>
          <w:tab w:val="num" w:pos="4320"/>
        </w:tabs>
        <w:ind w:left="4320" w:hanging="360"/>
      </w:pPr>
    </w:lvl>
    <w:lvl w:ilvl="6" w:tplc="18C6D92C" w:tentative="1">
      <w:start w:val="1"/>
      <w:numFmt w:val="decimal"/>
      <w:lvlText w:val="%7."/>
      <w:lvlJc w:val="left"/>
      <w:pPr>
        <w:tabs>
          <w:tab w:val="num" w:pos="5040"/>
        </w:tabs>
        <w:ind w:left="5040" w:hanging="360"/>
      </w:pPr>
    </w:lvl>
    <w:lvl w:ilvl="7" w:tplc="16AE8BD8" w:tentative="1">
      <w:start w:val="1"/>
      <w:numFmt w:val="decimal"/>
      <w:lvlText w:val="%8."/>
      <w:lvlJc w:val="left"/>
      <w:pPr>
        <w:tabs>
          <w:tab w:val="num" w:pos="5760"/>
        </w:tabs>
        <w:ind w:left="5760" w:hanging="360"/>
      </w:pPr>
    </w:lvl>
    <w:lvl w:ilvl="8" w:tplc="4CB41048" w:tentative="1">
      <w:start w:val="1"/>
      <w:numFmt w:val="decimal"/>
      <w:lvlText w:val="%9."/>
      <w:lvlJc w:val="left"/>
      <w:pPr>
        <w:tabs>
          <w:tab w:val="num" w:pos="6480"/>
        </w:tabs>
        <w:ind w:left="6480" w:hanging="360"/>
      </w:pPr>
    </w:lvl>
  </w:abstractNum>
  <w:abstractNum w:abstractNumId="18"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EDF4BBB"/>
    <w:multiLevelType w:val="hybridMultilevel"/>
    <w:tmpl w:val="1130A9F2"/>
    <w:lvl w:ilvl="0" w:tplc="174E675E">
      <w:start w:val="1"/>
      <w:numFmt w:val="decimal"/>
      <w:lvlText w:val="%1."/>
      <w:lvlJc w:val="left"/>
      <w:pPr>
        <w:tabs>
          <w:tab w:val="num" w:pos="720"/>
        </w:tabs>
        <w:ind w:left="720" w:hanging="360"/>
      </w:pPr>
    </w:lvl>
    <w:lvl w:ilvl="1" w:tplc="DACA0BEE" w:tentative="1">
      <w:start w:val="1"/>
      <w:numFmt w:val="decimal"/>
      <w:lvlText w:val="%2."/>
      <w:lvlJc w:val="left"/>
      <w:pPr>
        <w:tabs>
          <w:tab w:val="num" w:pos="1440"/>
        </w:tabs>
        <w:ind w:left="1440" w:hanging="360"/>
      </w:pPr>
    </w:lvl>
    <w:lvl w:ilvl="2" w:tplc="EDCA1006" w:tentative="1">
      <w:start w:val="1"/>
      <w:numFmt w:val="decimal"/>
      <w:lvlText w:val="%3."/>
      <w:lvlJc w:val="left"/>
      <w:pPr>
        <w:tabs>
          <w:tab w:val="num" w:pos="2160"/>
        </w:tabs>
        <w:ind w:left="2160" w:hanging="360"/>
      </w:pPr>
    </w:lvl>
    <w:lvl w:ilvl="3" w:tplc="295E66F8" w:tentative="1">
      <w:start w:val="1"/>
      <w:numFmt w:val="decimal"/>
      <w:lvlText w:val="%4."/>
      <w:lvlJc w:val="left"/>
      <w:pPr>
        <w:tabs>
          <w:tab w:val="num" w:pos="2880"/>
        </w:tabs>
        <w:ind w:left="2880" w:hanging="360"/>
      </w:pPr>
    </w:lvl>
    <w:lvl w:ilvl="4" w:tplc="D5861C86" w:tentative="1">
      <w:start w:val="1"/>
      <w:numFmt w:val="decimal"/>
      <w:lvlText w:val="%5."/>
      <w:lvlJc w:val="left"/>
      <w:pPr>
        <w:tabs>
          <w:tab w:val="num" w:pos="3600"/>
        </w:tabs>
        <w:ind w:left="3600" w:hanging="360"/>
      </w:pPr>
    </w:lvl>
    <w:lvl w:ilvl="5" w:tplc="8EC233BC" w:tentative="1">
      <w:start w:val="1"/>
      <w:numFmt w:val="decimal"/>
      <w:lvlText w:val="%6."/>
      <w:lvlJc w:val="left"/>
      <w:pPr>
        <w:tabs>
          <w:tab w:val="num" w:pos="4320"/>
        </w:tabs>
        <w:ind w:left="4320" w:hanging="360"/>
      </w:pPr>
    </w:lvl>
    <w:lvl w:ilvl="6" w:tplc="18C6D92C" w:tentative="1">
      <w:start w:val="1"/>
      <w:numFmt w:val="decimal"/>
      <w:lvlText w:val="%7."/>
      <w:lvlJc w:val="left"/>
      <w:pPr>
        <w:tabs>
          <w:tab w:val="num" w:pos="5040"/>
        </w:tabs>
        <w:ind w:left="5040" w:hanging="360"/>
      </w:pPr>
    </w:lvl>
    <w:lvl w:ilvl="7" w:tplc="16AE8BD8" w:tentative="1">
      <w:start w:val="1"/>
      <w:numFmt w:val="decimal"/>
      <w:lvlText w:val="%8."/>
      <w:lvlJc w:val="left"/>
      <w:pPr>
        <w:tabs>
          <w:tab w:val="num" w:pos="5760"/>
        </w:tabs>
        <w:ind w:left="5760" w:hanging="360"/>
      </w:pPr>
    </w:lvl>
    <w:lvl w:ilvl="8" w:tplc="4CB41048" w:tentative="1">
      <w:start w:val="1"/>
      <w:numFmt w:val="decimal"/>
      <w:lvlText w:val="%9."/>
      <w:lvlJc w:val="left"/>
      <w:pPr>
        <w:tabs>
          <w:tab w:val="num" w:pos="6480"/>
        </w:tabs>
        <w:ind w:left="6480" w:hanging="360"/>
      </w:pPr>
    </w:lvl>
  </w:abstractNum>
  <w:abstractNum w:abstractNumId="20"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358C7B81"/>
    <w:multiLevelType w:val="hybridMultilevel"/>
    <w:tmpl w:val="8DF69446"/>
    <w:lvl w:ilvl="0" w:tplc="08090001">
      <w:start w:val="1"/>
      <w:numFmt w:val="bullet"/>
      <w:lvlText w:val=""/>
      <w:lvlJc w:val="left"/>
      <w:pPr>
        <w:ind w:left="1436" w:hanging="360"/>
      </w:pPr>
      <w:rPr>
        <w:rFonts w:ascii="Symbol" w:hAnsi="Symbol" w:hint="default"/>
      </w:rPr>
    </w:lvl>
    <w:lvl w:ilvl="1" w:tplc="08090003" w:tentative="1">
      <w:start w:val="1"/>
      <w:numFmt w:val="bullet"/>
      <w:lvlText w:val="o"/>
      <w:lvlJc w:val="left"/>
      <w:pPr>
        <w:ind w:left="2156" w:hanging="360"/>
      </w:pPr>
      <w:rPr>
        <w:rFonts w:ascii="Courier New" w:hAnsi="Courier New" w:cs="Courier New" w:hint="default"/>
      </w:rPr>
    </w:lvl>
    <w:lvl w:ilvl="2" w:tplc="08090005" w:tentative="1">
      <w:start w:val="1"/>
      <w:numFmt w:val="bullet"/>
      <w:lvlText w:val=""/>
      <w:lvlJc w:val="left"/>
      <w:pPr>
        <w:ind w:left="2876" w:hanging="360"/>
      </w:pPr>
      <w:rPr>
        <w:rFonts w:ascii="Wingdings" w:hAnsi="Wingdings" w:hint="default"/>
      </w:rPr>
    </w:lvl>
    <w:lvl w:ilvl="3" w:tplc="08090001" w:tentative="1">
      <w:start w:val="1"/>
      <w:numFmt w:val="bullet"/>
      <w:lvlText w:val=""/>
      <w:lvlJc w:val="left"/>
      <w:pPr>
        <w:ind w:left="3596" w:hanging="360"/>
      </w:pPr>
      <w:rPr>
        <w:rFonts w:ascii="Symbol" w:hAnsi="Symbol" w:hint="default"/>
      </w:rPr>
    </w:lvl>
    <w:lvl w:ilvl="4" w:tplc="08090003" w:tentative="1">
      <w:start w:val="1"/>
      <w:numFmt w:val="bullet"/>
      <w:lvlText w:val="o"/>
      <w:lvlJc w:val="left"/>
      <w:pPr>
        <w:ind w:left="4316" w:hanging="360"/>
      </w:pPr>
      <w:rPr>
        <w:rFonts w:ascii="Courier New" w:hAnsi="Courier New" w:cs="Courier New" w:hint="default"/>
      </w:rPr>
    </w:lvl>
    <w:lvl w:ilvl="5" w:tplc="08090005" w:tentative="1">
      <w:start w:val="1"/>
      <w:numFmt w:val="bullet"/>
      <w:lvlText w:val=""/>
      <w:lvlJc w:val="left"/>
      <w:pPr>
        <w:ind w:left="5036" w:hanging="360"/>
      </w:pPr>
      <w:rPr>
        <w:rFonts w:ascii="Wingdings" w:hAnsi="Wingdings" w:hint="default"/>
      </w:rPr>
    </w:lvl>
    <w:lvl w:ilvl="6" w:tplc="08090001" w:tentative="1">
      <w:start w:val="1"/>
      <w:numFmt w:val="bullet"/>
      <w:lvlText w:val=""/>
      <w:lvlJc w:val="left"/>
      <w:pPr>
        <w:ind w:left="5756" w:hanging="360"/>
      </w:pPr>
      <w:rPr>
        <w:rFonts w:ascii="Symbol" w:hAnsi="Symbol" w:hint="default"/>
      </w:rPr>
    </w:lvl>
    <w:lvl w:ilvl="7" w:tplc="08090003" w:tentative="1">
      <w:start w:val="1"/>
      <w:numFmt w:val="bullet"/>
      <w:lvlText w:val="o"/>
      <w:lvlJc w:val="left"/>
      <w:pPr>
        <w:ind w:left="6476" w:hanging="360"/>
      </w:pPr>
      <w:rPr>
        <w:rFonts w:ascii="Courier New" w:hAnsi="Courier New" w:cs="Courier New" w:hint="default"/>
      </w:rPr>
    </w:lvl>
    <w:lvl w:ilvl="8" w:tplc="08090005" w:tentative="1">
      <w:start w:val="1"/>
      <w:numFmt w:val="bullet"/>
      <w:lvlText w:val=""/>
      <w:lvlJc w:val="left"/>
      <w:pPr>
        <w:ind w:left="7196" w:hanging="360"/>
      </w:pPr>
      <w:rPr>
        <w:rFonts w:ascii="Wingdings" w:hAnsi="Wingdings" w:hint="default"/>
      </w:rPr>
    </w:lvl>
  </w:abstractNum>
  <w:abstractNum w:abstractNumId="22"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636369"/>
    <w:multiLevelType w:val="hybridMultilevel"/>
    <w:tmpl w:val="236C36E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3304564"/>
    <w:multiLevelType w:val="hybridMultilevel"/>
    <w:tmpl w:val="C14E835E"/>
    <w:lvl w:ilvl="0" w:tplc="3D1E113E">
      <w:start w:val="1"/>
      <w:numFmt w:val="bullet"/>
      <w:lvlText w:val=""/>
      <w:lvlJc w:val="left"/>
      <w:pPr>
        <w:tabs>
          <w:tab w:val="num" w:pos="720"/>
        </w:tabs>
        <w:ind w:left="720" w:hanging="360"/>
      </w:pPr>
      <w:rPr>
        <w:rFonts w:ascii="Wingdings 2" w:hAnsi="Wingdings 2" w:hint="default"/>
      </w:rPr>
    </w:lvl>
    <w:lvl w:ilvl="1" w:tplc="BDCE2CD6" w:tentative="1">
      <w:start w:val="1"/>
      <w:numFmt w:val="bullet"/>
      <w:lvlText w:val=""/>
      <w:lvlJc w:val="left"/>
      <w:pPr>
        <w:tabs>
          <w:tab w:val="num" w:pos="1440"/>
        </w:tabs>
        <w:ind w:left="1440" w:hanging="360"/>
      </w:pPr>
      <w:rPr>
        <w:rFonts w:ascii="Wingdings 2" w:hAnsi="Wingdings 2" w:hint="default"/>
      </w:rPr>
    </w:lvl>
    <w:lvl w:ilvl="2" w:tplc="53B6C9C0">
      <w:start w:val="1"/>
      <w:numFmt w:val="bullet"/>
      <w:lvlText w:val=""/>
      <w:lvlJc w:val="left"/>
      <w:pPr>
        <w:tabs>
          <w:tab w:val="num" w:pos="2160"/>
        </w:tabs>
        <w:ind w:left="2160" w:hanging="360"/>
      </w:pPr>
      <w:rPr>
        <w:rFonts w:ascii="Wingdings 2" w:hAnsi="Wingdings 2" w:hint="default"/>
      </w:rPr>
    </w:lvl>
    <w:lvl w:ilvl="3" w:tplc="7D7A1D28" w:tentative="1">
      <w:start w:val="1"/>
      <w:numFmt w:val="bullet"/>
      <w:lvlText w:val=""/>
      <w:lvlJc w:val="left"/>
      <w:pPr>
        <w:tabs>
          <w:tab w:val="num" w:pos="2880"/>
        </w:tabs>
        <w:ind w:left="2880" w:hanging="360"/>
      </w:pPr>
      <w:rPr>
        <w:rFonts w:ascii="Wingdings 2" w:hAnsi="Wingdings 2" w:hint="default"/>
      </w:rPr>
    </w:lvl>
    <w:lvl w:ilvl="4" w:tplc="E048E1B6" w:tentative="1">
      <w:start w:val="1"/>
      <w:numFmt w:val="bullet"/>
      <w:lvlText w:val=""/>
      <w:lvlJc w:val="left"/>
      <w:pPr>
        <w:tabs>
          <w:tab w:val="num" w:pos="3600"/>
        </w:tabs>
        <w:ind w:left="3600" w:hanging="360"/>
      </w:pPr>
      <w:rPr>
        <w:rFonts w:ascii="Wingdings 2" w:hAnsi="Wingdings 2" w:hint="default"/>
      </w:rPr>
    </w:lvl>
    <w:lvl w:ilvl="5" w:tplc="C2441D3E" w:tentative="1">
      <w:start w:val="1"/>
      <w:numFmt w:val="bullet"/>
      <w:lvlText w:val=""/>
      <w:lvlJc w:val="left"/>
      <w:pPr>
        <w:tabs>
          <w:tab w:val="num" w:pos="4320"/>
        </w:tabs>
        <w:ind w:left="4320" w:hanging="360"/>
      </w:pPr>
      <w:rPr>
        <w:rFonts w:ascii="Wingdings 2" w:hAnsi="Wingdings 2" w:hint="default"/>
      </w:rPr>
    </w:lvl>
    <w:lvl w:ilvl="6" w:tplc="23FE349A" w:tentative="1">
      <w:start w:val="1"/>
      <w:numFmt w:val="bullet"/>
      <w:lvlText w:val=""/>
      <w:lvlJc w:val="left"/>
      <w:pPr>
        <w:tabs>
          <w:tab w:val="num" w:pos="5040"/>
        </w:tabs>
        <w:ind w:left="5040" w:hanging="360"/>
      </w:pPr>
      <w:rPr>
        <w:rFonts w:ascii="Wingdings 2" w:hAnsi="Wingdings 2" w:hint="default"/>
      </w:rPr>
    </w:lvl>
    <w:lvl w:ilvl="7" w:tplc="68725F54" w:tentative="1">
      <w:start w:val="1"/>
      <w:numFmt w:val="bullet"/>
      <w:lvlText w:val=""/>
      <w:lvlJc w:val="left"/>
      <w:pPr>
        <w:tabs>
          <w:tab w:val="num" w:pos="5760"/>
        </w:tabs>
        <w:ind w:left="5760" w:hanging="360"/>
      </w:pPr>
      <w:rPr>
        <w:rFonts w:ascii="Wingdings 2" w:hAnsi="Wingdings 2" w:hint="default"/>
      </w:rPr>
    </w:lvl>
    <w:lvl w:ilvl="8" w:tplc="7378586A" w:tentative="1">
      <w:start w:val="1"/>
      <w:numFmt w:val="bullet"/>
      <w:lvlText w:val=""/>
      <w:lvlJc w:val="left"/>
      <w:pPr>
        <w:tabs>
          <w:tab w:val="num" w:pos="6480"/>
        </w:tabs>
        <w:ind w:left="6480" w:hanging="360"/>
      </w:pPr>
      <w:rPr>
        <w:rFonts w:ascii="Wingdings 2" w:hAnsi="Wingdings 2" w:hint="default"/>
      </w:rPr>
    </w:lvl>
  </w:abstractNum>
  <w:abstractNum w:abstractNumId="25" w15:restartNumberingAfterBreak="0">
    <w:nsid w:val="48FC3BFC"/>
    <w:multiLevelType w:val="hybridMultilevel"/>
    <w:tmpl w:val="F0BE2CA4"/>
    <w:lvl w:ilvl="0" w:tplc="E02C7652">
      <w:start w:val="1"/>
      <w:numFmt w:val="bullet"/>
      <w:lvlText w:val=""/>
      <w:lvlJc w:val="left"/>
      <w:pPr>
        <w:tabs>
          <w:tab w:val="num" w:pos="720"/>
        </w:tabs>
        <w:ind w:left="720" w:hanging="360"/>
      </w:pPr>
      <w:rPr>
        <w:rFonts w:ascii="Wingdings 2" w:hAnsi="Wingdings 2" w:hint="default"/>
      </w:rPr>
    </w:lvl>
    <w:lvl w:ilvl="1" w:tplc="A1FE08AA" w:tentative="1">
      <w:start w:val="1"/>
      <w:numFmt w:val="bullet"/>
      <w:lvlText w:val=""/>
      <w:lvlJc w:val="left"/>
      <w:pPr>
        <w:tabs>
          <w:tab w:val="num" w:pos="1440"/>
        </w:tabs>
        <w:ind w:left="1440" w:hanging="360"/>
      </w:pPr>
      <w:rPr>
        <w:rFonts w:ascii="Wingdings 2" w:hAnsi="Wingdings 2" w:hint="default"/>
      </w:rPr>
    </w:lvl>
    <w:lvl w:ilvl="2" w:tplc="9BEC1FBE">
      <w:start w:val="1"/>
      <w:numFmt w:val="bullet"/>
      <w:lvlText w:val=""/>
      <w:lvlJc w:val="left"/>
      <w:pPr>
        <w:tabs>
          <w:tab w:val="num" w:pos="2160"/>
        </w:tabs>
        <w:ind w:left="2160" w:hanging="360"/>
      </w:pPr>
      <w:rPr>
        <w:rFonts w:ascii="Wingdings 2" w:hAnsi="Wingdings 2" w:hint="default"/>
      </w:rPr>
    </w:lvl>
    <w:lvl w:ilvl="3" w:tplc="3CEEF518" w:tentative="1">
      <w:start w:val="1"/>
      <w:numFmt w:val="bullet"/>
      <w:lvlText w:val=""/>
      <w:lvlJc w:val="left"/>
      <w:pPr>
        <w:tabs>
          <w:tab w:val="num" w:pos="2880"/>
        </w:tabs>
        <w:ind w:left="2880" w:hanging="360"/>
      </w:pPr>
      <w:rPr>
        <w:rFonts w:ascii="Wingdings 2" w:hAnsi="Wingdings 2" w:hint="default"/>
      </w:rPr>
    </w:lvl>
    <w:lvl w:ilvl="4" w:tplc="48BA5AA0" w:tentative="1">
      <w:start w:val="1"/>
      <w:numFmt w:val="bullet"/>
      <w:lvlText w:val=""/>
      <w:lvlJc w:val="left"/>
      <w:pPr>
        <w:tabs>
          <w:tab w:val="num" w:pos="3600"/>
        </w:tabs>
        <w:ind w:left="3600" w:hanging="360"/>
      </w:pPr>
      <w:rPr>
        <w:rFonts w:ascii="Wingdings 2" w:hAnsi="Wingdings 2" w:hint="default"/>
      </w:rPr>
    </w:lvl>
    <w:lvl w:ilvl="5" w:tplc="3EEA2C2A" w:tentative="1">
      <w:start w:val="1"/>
      <w:numFmt w:val="bullet"/>
      <w:lvlText w:val=""/>
      <w:lvlJc w:val="left"/>
      <w:pPr>
        <w:tabs>
          <w:tab w:val="num" w:pos="4320"/>
        </w:tabs>
        <w:ind w:left="4320" w:hanging="360"/>
      </w:pPr>
      <w:rPr>
        <w:rFonts w:ascii="Wingdings 2" w:hAnsi="Wingdings 2" w:hint="default"/>
      </w:rPr>
    </w:lvl>
    <w:lvl w:ilvl="6" w:tplc="D4E4D4D4" w:tentative="1">
      <w:start w:val="1"/>
      <w:numFmt w:val="bullet"/>
      <w:lvlText w:val=""/>
      <w:lvlJc w:val="left"/>
      <w:pPr>
        <w:tabs>
          <w:tab w:val="num" w:pos="5040"/>
        </w:tabs>
        <w:ind w:left="5040" w:hanging="360"/>
      </w:pPr>
      <w:rPr>
        <w:rFonts w:ascii="Wingdings 2" w:hAnsi="Wingdings 2" w:hint="default"/>
      </w:rPr>
    </w:lvl>
    <w:lvl w:ilvl="7" w:tplc="7F28A84E" w:tentative="1">
      <w:start w:val="1"/>
      <w:numFmt w:val="bullet"/>
      <w:lvlText w:val=""/>
      <w:lvlJc w:val="left"/>
      <w:pPr>
        <w:tabs>
          <w:tab w:val="num" w:pos="5760"/>
        </w:tabs>
        <w:ind w:left="5760" w:hanging="360"/>
      </w:pPr>
      <w:rPr>
        <w:rFonts w:ascii="Wingdings 2" w:hAnsi="Wingdings 2" w:hint="default"/>
      </w:rPr>
    </w:lvl>
    <w:lvl w:ilvl="8" w:tplc="2E8E83B0"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4F4E1C80"/>
    <w:multiLevelType w:val="hybridMultilevel"/>
    <w:tmpl w:val="72B85C4C"/>
    <w:lvl w:ilvl="0" w:tplc="0809000F">
      <w:start w:val="1"/>
      <w:numFmt w:val="decimal"/>
      <w:lvlText w:val="%1."/>
      <w:lvlJc w:val="left"/>
      <w:pPr>
        <w:tabs>
          <w:tab w:val="num" w:pos="720"/>
        </w:tabs>
        <w:ind w:left="720" w:hanging="360"/>
      </w:pPr>
      <w:rPr>
        <w:rFonts w:hint="default"/>
      </w:rPr>
    </w:lvl>
    <w:lvl w:ilvl="1" w:tplc="CDB4108C">
      <w:start w:val="1"/>
      <w:numFmt w:val="bullet"/>
      <w:lvlText w:val=""/>
      <w:lvlJc w:val="left"/>
      <w:pPr>
        <w:tabs>
          <w:tab w:val="num" w:pos="1440"/>
        </w:tabs>
        <w:ind w:left="1440" w:hanging="360"/>
      </w:pPr>
      <w:rPr>
        <w:rFonts w:ascii="Wingdings 2" w:hAnsi="Wingdings 2" w:hint="default"/>
      </w:rPr>
    </w:lvl>
    <w:lvl w:ilvl="2" w:tplc="0809000F">
      <w:start w:val="1"/>
      <w:numFmt w:val="decimal"/>
      <w:lvlText w:val="%3."/>
      <w:lvlJc w:val="left"/>
      <w:pPr>
        <w:tabs>
          <w:tab w:val="num" w:pos="2160"/>
        </w:tabs>
        <w:ind w:left="2160" w:hanging="360"/>
      </w:pPr>
      <w:rPr>
        <w:rFonts w:hint="default"/>
      </w:rPr>
    </w:lvl>
    <w:lvl w:ilvl="3" w:tplc="BC72006E" w:tentative="1">
      <w:start w:val="1"/>
      <w:numFmt w:val="bullet"/>
      <w:lvlText w:val=""/>
      <w:lvlJc w:val="left"/>
      <w:pPr>
        <w:tabs>
          <w:tab w:val="num" w:pos="2880"/>
        </w:tabs>
        <w:ind w:left="2880" w:hanging="360"/>
      </w:pPr>
      <w:rPr>
        <w:rFonts w:ascii="Wingdings 2" w:hAnsi="Wingdings 2" w:hint="default"/>
      </w:rPr>
    </w:lvl>
    <w:lvl w:ilvl="4" w:tplc="DBECAB64" w:tentative="1">
      <w:start w:val="1"/>
      <w:numFmt w:val="bullet"/>
      <w:lvlText w:val=""/>
      <w:lvlJc w:val="left"/>
      <w:pPr>
        <w:tabs>
          <w:tab w:val="num" w:pos="3600"/>
        </w:tabs>
        <w:ind w:left="3600" w:hanging="360"/>
      </w:pPr>
      <w:rPr>
        <w:rFonts w:ascii="Wingdings 2" w:hAnsi="Wingdings 2" w:hint="default"/>
      </w:rPr>
    </w:lvl>
    <w:lvl w:ilvl="5" w:tplc="8D80E252" w:tentative="1">
      <w:start w:val="1"/>
      <w:numFmt w:val="bullet"/>
      <w:lvlText w:val=""/>
      <w:lvlJc w:val="left"/>
      <w:pPr>
        <w:tabs>
          <w:tab w:val="num" w:pos="4320"/>
        </w:tabs>
        <w:ind w:left="4320" w:hanging="360"/>
      </w:pPr>
      <w:rPr>
        <w:rFonts w:ascii="Wingdings 2" w:hAnsi="Wingdings 2" w:hint="default"/>
      </w:rPr>
    </w:lvl>
    <w:lvl w:ilvl="6" w:tplc="17A0A296" w:tentative="1">
      <w:start w:val="1"/>
      <w:numFmt w:val="bullet"/>
      <w:lvlText w:val=""/>
      <w:lvlJc w:val="left"/>
      <w:pPr>
        <w:tabs>
          <w:tab w:val="num" w:pos="5040"/>
        </w:tabs>
        <w:ind w:left="5040" w:hanging="360"/>
      </w:pPr>
      <w:rPr>
        <w:rFonts w:ascii="Wingdings 2" w:hAnsi="Wingdings 2" w:hint="default"/>
      </w:rPr>
    </w:lvl>
    <w:lvl w:ilvl="7" w:tplc="F77274D8" w:tentative="1">
      <w:start w:val="1"/>
      <w:numFmt w:val="bullet"/>
      <w:lvlText w:val=""/>
      <w:lvlJc w:val="left"/>
      <w:pPr>
        <w:tabs>
          <w:tab w:val="num" w:pos="5760"/>
        </w:tabs>
        <w:ind w:left="5760" w:hanging="360"/>
      </w:pPr>
      <w:rPr>
        <w:rFonts w:ascii="Wingdings 2" w:hAnsi="Wingdings 2" w:hint="default"/>
      </w:rPr>
    </w:lvl>
    <w:lvl w:ilvl="8" w:tplc="DC1A58B4" w:tentative="1">
      <w:start w:val="1"/>
      <w:numFmt w:val="bullet"/>
      <w:lvlText w:val=""/>
      <w:lvlJc w:val="left"/>
      <w:pPr>
        <w:tabs>
          <w:tab w:val="num" w:pos="6480"/>
        </w:tabs>
        <w:ind w:left="6480" w:hanging="360"/>
      </w:pPr>
      <w:rPr>
        <w:rFonts w:ascii="Wingdings 2" w:hAnsi="Wingdings 2" w:hint="default"/>
      </w:rPr>
    </w:lvl>
  </w:abstractNum>
  <w:abstractNum w:abstractNumId="27" w15:restartNumberingAfterBreak="0">
    <w:nsid w:val="57192C0D"/>
    <w:multiLevelType w:val="hybridMultilevel"/>
    <w:tmpl w:val="7600579A"/>
    <w:lvl w:ilvl="0" w:tplc="2FF4F2EA">
      <w:start w:val="1"/>
      <w:numFmt w:val="bullet"/>
      <w:lvlText w:val=""/>
      <w:lvlJc w:val="left"/>
      <w:pPr>
        <w:tabs>
          <w:tab w:val="num" w:pos="720"/>
        </w:tabs>
        <w:ind w:left="720" w:hanging="360"/>
      </w:pPr>
      <w:rPr>
        <w:rFonts w:ascii="Wingdings 2" w:hAnsi="Wingdings 2" w:hint="default"/>
      </w:rPr>
    </w:lvl>
    <w:lvl w:ilvl="1" w:tplc="BD609292" w:tentative="1">
      <w:start w:val="1"/>
      <w:numFmt w:val="bullet"/>
      <w:lvlText w:val=""/>
      <w:lvlJc w:val="left"/>
      <w:pPr>
        <w:tabs>
          <w:tab w:val="num" w:pos="1440"/>
        </w:tabs>
        <w:ind w:left="1440" w:hanging="360"/>
      </w:pPr>
      <w:rPr>
        <w:rFonts w:ascii="Wingdings 2" w:hAnsi="Wingdings 2" w:hint="default"/>
      </w:rPr>
    </w:lvl>
    <w:lvl w:ilvl="2" w:tplc="53623BE0">
      <w:start w:val="1"/>
      <w:numFmt w:val="bullet"/>
      <w:lvlText w:val=""/>
      <w:lvlJc w:val="left"/>
      <w:pPr>
        <w:tabs>
          <w:tab w:val="num" w:pos="2160"/>
        </w:tabs>
        <w:ind w:left="2160" w:hanging="360"/>
      </w:pPr>
      <w:rPr>
        <w:rFonts w:ascii="Wingdings 2" w:hAnsi="Wingdings 2" w:hint="default"/>
      </w:rPr>
    </w:lvl>
    <w:lvl w:ilvl="3" w:tplc="73E8080E" w:tentative="1">
      <w:start w:val="1"/>
      <w:numFmt w:val="bullet"/>
      <w:lvlText w:val=""/>
      <w:lvlJc w:val="left"/>
      <w:pPr>
        <w:tabs>
          <w:tab w:val="num" w:pos="2880"/>
        </w:tabs>
        <w:ind w:left="2880" w:hanging="360"/>
      </w:pPr>
      <w:rPr>
        <w:rFonts w:ascii="Wingdings 2" w:hAnsi="Wingdings 2" w:hint="default"/>
      </w:rPr>
    </w:lvl>
    <w:lvl w:ilvl="4" w:tplc="55A28A02" w:tentative="1">
      <w:start w:val="1"/>
      <w:numFmt w:val="bullet"/>
      <w:lvlText w:val=""/>
      <w:lvlJc w:val="left"/>
      <w:pPr>
        <w:tabs>
          <w:tab w:val="num" w:pos="3600"/>
        </w:tabs>
        <w:ind w:left="3600" w:hanging="360"/>
      </w:pPr>
      <w:rPr>
        <w:rFonts w:ascii="Wingdings 2" w:hAnsi="Wingdings 2" w:hint="default"/>
      </w:rPr>
    </w:lvl>
    <w:lvl w:ilvl="5" w:tplc="F4D66C5E" w:tentative="1">
      <w:start w:val="1"/>
      <w:numFmt w:val="bullet"/>
      <w:lvlText w:val=""/>
      <w:lvlJc w:val="left"/>
      <w:pPr>
        <w:tabs>
          <w:tab w:val="num" w:pos="4320"/>
        </w:tabs>
        <w:ind w:left="4320" w:hanging="360"/>
      </w:pPr>
      <w:rPr>
        <w:rFonts w:ascii="Wingdings 2" w:hAnsi="Wingdings 2" w:hint="default"/>
      </w:rPr>
    </w:lvl>
    <w:lvl w:ilvl="6" w:tplc="E2A801E2" w:tentative="1">
      <w:start w:val="1"/>
      <w:numFmt w:val="bullet"/>
      <w:lvlText w:val=""/>
      <w:lvlJc w:val="left"/>
      <w:pPr>
        <w:tabs>
          <w:tab w:val="num" w:pos="5040"/>
        </w:tabs>
        <w:ind w:left="5040" w:hanging="360"/>
      </w:pPr>
      <w:rPr>
        <w:rFonts w:ascii="Wingdings 2" w:hAnsi="Wingdings 2" w:hint="default"/>
      </w:rPr>
    </w:lvl>
    <w:lvl w:ilvl="7" w:tplc="908E3AAE" w:tentative="1">
      <w:start w:val="1"/>
      <w:numFmt w:val="bullet"/>
      <w:lvlText w:val=""/>
      <w:lvlJc w:val="left"/>
      <w:pPr>
        <w:tabs>
          <w:tab w:val="num" w:pos="5760"/>
        </w:tabs>
        <w:ind w:left="5760" w:hanging="360"/>
      </w:pPr>
      <w:rPr>
        <w:rFonts w:ascii="Wingdings 2" w:hAnsi="Wingdings 2" w:hint="default"/>
      </w:rPr>
    </w:lvl>
    <w:lvl w:ilvl="8" w:tplc="6DDC141A" w:tentative="1">
      <w:start w:val="1"/>
      <w:numFmt w:val="bullet"/>
      <w:lvlText w:val=""/>
      <w:lvlJc w:val="left"/>
      <w:pPr>
        <w:tabs>
          <w:tab w:val="num" w:pos="6480"/>
        </w:tabs>
        <w:ind w:left="6480" w:hanging="360"/>
      </w:pPr>
      <w:rPr>
        <w:rFonts w:ascii="Wingdings 2" w:hAnsi="Wingdings 2" w:hint="default"/>
      </w:rPr>
    </w:lvl>
  </w:abstractNum>
  <w:abstractNum w:abstractNumId="28" w15:restartNumberingAfterBreak="0">
    <w:nsid w:val="57BD403A"/>
    <w:multiLevelType w:val="hybridMultilevel"/>
    <w:tmpl w:val="71DA27F4"/>
    <w:lvl w:ilvl="0" w:tplc="2D2AE836">
      <w:start w:val="1"/>
      <w:numFmt w:val="bullet"/>
      <w:lvlText w:val=""/>
      <w:lvlJc w:val="left"/>
      <w:pPr>
        <w:tabs>
          <w:tab w:val="num" w:pos="720"/>
        </w:tabs>
        <w:ind w:left="720" w:hanging="360"/>
      </w:pPr>
      <w:rPr>
        <w:rFonts w:ascii="Wingdings 2" w:hAnsi="Wingdings 2" w:hint="default"/>
      </w:rPr>
    </w:lvl>
    <w:lvl w:ilvl="1" w:tplc="1C6A891E" w:tentative="1">
      <w:start w:val="1"/>
      <w:numFmt w:val="bullet"/>
      <w:lvlText w:val=""/>
      <w:lvlJc w:val="left"/>
      <w:pPr>
        <w:tabs>
          <w:tab w:val="num" w:pos="1440"/>
        </w:tabs>
        <w:ind w:left="1440" w:hanging="360"/>
      </w:pPr>
      <w:rPr>
        <w:rFonts w:ascii="Wingdings 2" w:hAnsi="Wingdings 2" w:hint="default"/>
      </w:rPr>
    </w:lvl>
    <w:lvl w:ilvl="2" w:tplc="DEA61078">
      <w:start w:val="1"/>
      <w:numFmt w:val="bullet"/>
      <w:lvlText w:val=""/>
      <w:lvlJc w:val="left"/>
      <w:pPr>
        <w:tabs>
          <w:tab w:val="num" w:pos="2160"/>
        </w:tabs>
        <w:ind w:left="2160" w:hanging="360"/>
      </w:pPr>
      <w:rPr>
        <w:rFonts w:ascii="Wingdings 2" w:hAnsi="Wingdings 2" w:hint="default"/>
      </w:rPr>
    </w:lvl>
    <w:lvl w:ilvl="3" w:tplc="1C7AFB0C" w:tentative="1">
      <w:start w:val="1"/>
      <w:numFmt w:val="bullet"/>
      <w:lvlText w:val=""/>
      <w:lvlJc w:val="left"/>
      <w:pPr>
        <w:tabs>
          <w:tab w:val="num" w:pos="2880"/>
        </w:tabs>
        <w:ind w:left="2880" w:hanging="360"/>
      </w:pPr>
      <w:rPr>
        <w:rFonts w:ascii="Wingdings 2" w:hAnsi="Wingdings 2" w:hint="default"/>
      </w:rPr>
    </w:lvl>
    <w:lvl w:ilvl="4" w:tplc="980A3370" w:tentative="1">
      <w:start w:val="1"/>
      <w:numFmt w:val="bullet"/>
      <w:lvlText w:val=""/>
      <w:lvlJc w:val="left"/>
      <w:pPr>
        <w:tabs>
          <w:tab w:val="num" w:pos="3600"/>
        </w:tabs>
        <w:ind w:left="3600" w:hanging="360"/>
      </w:pPr>
      <w:rPr>
        <w:rFonts w:ascii="Wingdings 2" w:hAnsi="Wingdings 2" w:hint="default"/>
      </w:rPr>
    </w:lvl>
    <w:lvl w:ilvl="5" w:tplc="BD866910" w:tentative="1">
      <w:start w:val="1"/>
      <w:numFmt w:val="bullet"/>
      <w:lvlText w:val=""/>
      <w:lvlJc w:val="left"/>
      <w:pPr>
        <w:tabs>
          <w:tab w:val="num" w:pos="4320"/>
        </w:tabs>
        <w:ind w:left="4320" w:hanging="360"/>
      </w:pPr>
      <w:rPr>
        <w:rFonts w:ascii="Wingdings 2" w:hAnsi="Wingdings 2" w:hint="default"/>
      </w:rPr>
    </w:lvl>
    <w:lvl w:ilvl="6" w:tplc="020AA9BC" w:tentative="1">
      <w:start w:val="1"/>
      <w:numFmt w:val="bullet"/>
      <w:lvlText w:val=""/>
      <w:lvlJc w:val="left"/>
      <w:pPr>
        <w:tabs>
          <w:tab w:val="num" w:pos="5040"/>
        </w:tabs>
        <w:ind w:left="5040" w:hanging="360"/>
      </w:pPr>
      <w:rPr>
        <w:rFonts w:ascii="Wingdings 2" w:hAnsi="Wingdings 2" w:hint="default"/>
      </w:rPr>
    </w:lvl>
    <w:lvl w:ilvl="7" w:tplc="2A100C42" w:tentative="1">
      <w:start w:val="1"/>
      <w:numFmt w:val="bullet"/>
      <w:lvlText w:val=""/>
      <w:lvlJc w:val="left"/>
      <w:pPr>
        <w:tabs>
          <w:tab w:val="num" w:pos="5760"/>
        </w:tabs>
        <w:ind w:left="5760" w:hanging="360"/>
      </w:pPr>
      <w:rPr>
        <w:rFonts w:ascii="Wingdings 2" w:hAnsi="Wingdings 2" w:hint="default"/>
      </w:rPr>
    </w:lvl>
    <w:lvl w:ilvl="8" w:tplc="A79236C4" w:tentative="1">
      <w:start w:val="1"/>
      <w:numFmt w:val="bullet"/>
      <w:lvlText w:val=""/>
      <w:lvlJc w:val="left"/>
      <w:pPr>
        <w:tabs>
          <w:tab w:val="num" w:pos="6480"/>
        </w:tabs>
        <w:ind w:left="6480" w:hanging="360"/>
      </w:pPr>
      <w:rPr>
        <w:rFonts w:ascii="Wingdings 2" w:hAnsi="Wingdings 2" w:hint="default"/>
      </w:rPr>
    </w:lvl>
  </w:abstractNum>
  <w:abstractNum w:abstractNumId="29"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30"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9804A4"/>
    <w:multiLevelType w:val="hybridMultilevel"/>
    <w:tmpl w:val="1130A9F2"/>
    <w:lvl w:ilvl="0" w:tplc="174E675E">
      <w:start w:val="1"/>
      <w:numFmt w:val="decimal"/>
      <w:lvlText w:val="%1."/>
      <w:lvlJc w:val="left"/>
      <w:pPr>
        <w:tabs>
          <w:tab w:val="num" w:pos="720"/>
        </w:tabs>
        <w:ind w:left="720" w:hanging="360"/>
      </w:pPr>
    </w:lvl>
    <w:lvl w:ilvl="1" w:tplc="DACA0BEE" w:tentative="1">
      <w:start w:val="1"/>
      <w:numFmt w:val="decimal"/>
      <w:lvlText w:val="%2."/>
      <w:lvlJc w:val="left"/>
      <w:pPr>
        <w:tabs>
          <w:tab w:val="num" w:pos="1440"/>
        </w:tabs>
        <w:ind w:left="1440" w:hanging="360"/>
      </w:pPr>
    </w:lvl>
    <w:lvl w:ilvl="2" w:tplc="EDCA1006">
      <w:start w:val="1"/>
      <w:numFmt w:val="decimal"/>
      <w:lvlText w:val="%3."/>
      <w:lvlJc w:val="left"/>
      <w:pPr>
        <w:tabs>
          <w:tab w:val="num" w:pos="2160"/>
        </w:tabs>
        <w:ind w:left="2160" w:hanging="360"/>
      </w:pPr>
    </w:lvl>
    <w:lvl w:ilvl="3" w:tplc="295E66F8" w:tentative="1">
      <w:start w:val="1"/>
      <w:numFmt w:val="decimal"/>
      <w:lvlText w:val="%4."/>
      <w:lvlJc w:val="left"/>
      <w:pPr>
        <w:tabs>
          <w:tab w:val="num" w:pos="2880"/>
        </w:tabs>
        <w:ind w:left="2880" w:hanging="360"/>
      </w:pPr>
    </w:lvl>
    <w:lvl w:ilvl="4" w:tplc="D5861C86" w:tentative="1">
      <w:start w:val="1"/>
      <w:numFmt w:val="decimal"/>
      <w:lvlText w:val="%5."/>
      <w:lvlJc w:val="left"/>
      <w:pPr>
        <w:tabs>
          <w:tab w:val="num" w:pos="3600"/>
        </w:tabs>
        <w:ind w:left="3600" w:hanging="360"/>
      </w:pPr>
    </w:lvl>
    <w:lvl w:ilvl="5" w:tplc="8EC233BC" w:tentative="1">
      <w:start w:val="1"/>
      <w:numFmt w:val="decimal"/>
      <w:lvlText w:val="%6."/>
      <w:lvlJc w:val="left"/>
      <w:pPr>
        <w:tabs>
          <w:tab w:val="num" w:pos="4320"/>
        </w:tabs>
        <w:ind w:left="4320" w:hanging="360"/>
      </w:pPr>
    </w:lvl>
    <w:lvl w:ilvl="6" w:tplc="18C6D92C" w:tentative="1">
      <w:start w:val="1"/>
      <w:numFmt w:val="decimal"/>
      <w:lvlText w:val="%7."/>
      <w:lvlJc w:val="left"/>
      <w:pPr>
        <w:tabs>
          <w:tab w:val="num" w:pos="5040"/>
        </w:tabs>
        <w:ind w:left="5040" w:hanging="360"/>
      </w:pPr>
    </w:lvl>
    <w:lvl w:ilvl="7" w:tplc="16AE8BD8" w:tentative="1">
      <w:start w:val="1"/>
      <w:numFmt w:val="decimal"/>
      <w:lvlText w:val="%8."/>
      <w:lvlJc w:val="left"/>
      <w:pPr>
        <w:tabs>
          <w:tab w:val="num" w:pos="5760"/>
        </w:tabs>
        <w:ind w:left="5760" w:hanging="360"/>
      </w:pPr>
    </w:lvl>
    <w:lvl w:ilvl="8" w:tplc="4CB41048" w:tentative="1">
      <w:start w:val="1"/>
      <w:numFmt w:val="decimal"/>
      <w:lvlText w:val="%9."/>
      <w:lvlJc w:val="left"/>
      <w:pPr>
        <w:tabs>
          <w:tab w:val="num" w:pos="6480"/>
        </w:tabs>
        <w:ind w:left="6480" w:hanging="360"/>
      </w:pPr>
    </w:lvl>
  </w:abstractNum>
  <w:abstractNum w:abstractNumId="35" w15:restartNumberingAfterBreak="0">
    <w:nsid w:val="6C973CF8"/>
    <w:multiLevelType w:val="hybridMultilevel"/>
    <w:tmpl w:val="0AB40EE2"/>
    <w:lvl w:ilvl="0" w:tplc="22F8D710">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6D0F2B80"/>
    <w:multiLevelType w:val="hybridMultilevel"/>
    <w:tmpl w:val="26CE255A"/>
    <w:lvl w:ilvl="0" w:tplc="845EAB80">
      <w:start w:val="1"/>
      <w:numFmt w:val="lowerRoman"/>
      <w:lvlText w:val="(%1)"/>
      <w:lvlJc w:val="left"/>
      <w:pPr>
        <w:ind w:left="1440" w:hanging="1080"/>
      </w:pPr>
      <w:rPr>
        <w:rFonts w:ascii="Arial" w:eastAsia="Times New Roman" w:hAnsi="Arial" w:cs="Times New Roman"/>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3706F63"/>
    <w:multiLevelType w:val="hybridMultilevel"/>
    <w:tmpl w:val="0784D41A"/>
    <w:lvl w:ilvl="0" w:tplc="767C08BE">
      <w:start w:val="1"/>
      <w:numFmt w:val="bullet"/>
      <w:lvlText w:val=""/>
      <w:lvlJc w:val="left"/>
      <w:pPr>
        <w:tabs>
          <w:tab w:val="num" w:pos="720"/>
        </w:tabs>
        <w:ind w:left="720" w:hanging="360"/>
      </w:pPr>
      <w:rPr>
        <w:rFonts w:ascii="Wingdings 2" w:hAnsi="Wingdings 2" w:hint="default"/>
      </w:rPr>
    </w:lvl>
    <w:lvl w:ilvl="1" w:tplc="CDB4108C" w:tentative="1">
      <w:start w:val="1"/>
      <w:numFmt w:val="bullet"/>
      <w:lvlText w:val=""/>
      <w:lvlJc w:val="left"/>
      <w:pPr>
        <w:tabs>
          <w:tab w:val="num" w:pos="1440"/>
        </w:tabs>
        <w:ind w:left="1440" w:hanging="360"/>
      </w:pPr>
      <w:rPr>
        <w:rFonts w:ascii="Wingdings 2" w:hAnsi="Wingdings 2" w:hint="default"/>
      </w:rPr>
    </w:lvl>
    <w:lvl w:ilvl="2" w:tplc="1B560DC6">
      <w:start w:val="1"/>
      <w:numFmt w:val="bullet"/>
      <w:lvlText w:val=""/>
      <w:lvlJc w:val="left"/>
      <w:pPr>
        <w:tabs>
          <w:tab w:val="num" w:pos="2160"/>
        </w:tabs>
        <w:ind w:left="2160" w:hanging="360"/>
      </w:pPr>
      <w:rPr>
        <w:rFonts w:ascii="Wingdings 2" w:hAnsi="Wingdings 2" w:hint="default"/>
      </w:rPr>
    </w:lvl>
    <w:lvl w:ilvl="3" w:tplc="BC72006E" w:tentative="1">
      <w:start w:val="1"/>
      <w:numFmt w:val="bullet"/>
      <w:lvlText w:val=""/>
      <w:lvlJc w:val="left"/>
      <w:pPr>
        <w:tabs>
          <w:tab w:val="num" w:pos="2880"/>
        </w:tabs>
        <w:ind w:left="2880" w:hanging="360"/>
      </w:pPr>
      <w:rPr>
        <w:rFonts w:ascii="Wingdings 2" w:hAnsi="Wingdings 2" w:hint="default"/>
      </w:rPr>
    </w:lvl>
    <w:lvl w:ilvl="4" w:tplc="DBECAB64" w:tentative="1">
      <w:start w:val="1"/>
      <w:numFmt w:val="bullet"/>
      <w:lvlText w:val=""/>
      <w:lvlJc w:val="left"/>
      <w:pPr>
        <w:tabs>
          <w:tab w:val="num" w:pos="3600"/>
        </w:tabs>
        <w:ind w:left="3600" w:hanging="360"/>
      </w:pPr>
      <w:rPr>
        <w:rFonts w:ascii="Wingdings 2" w:hAnsi="Wingdings 2" w:hint="default"/>
      </w:rPr>
    </w:lvl>
    <w:lvl w:ilvl="5" w:tplc="8D80E252" w:tentative="1">
      <w:start w:val="1"/>
      <w:numFmt w:val="bullet"/>
      <w:lvlText w:val=""/>
      <w:lvlJc w:val="left"/>
      <w:pPr>
        <w:tabs>
          <w:tab w:val="num" w:pos="4320"/>
        </w:tabs>
        <w:ind w:left="4320" w:hanging="360"/>
      </w:pPr>
      <w:rPr>
        <w:rFonts w:ascii="Wingdings 2" w:hAnsi="Wingdings 2" w:hint="default"/>
      </w:rPr>
    </w:lvl>
    <w:lvl w:ilvl="6" w:tplc="17A0A296" w:tentative="1">
      <w:start w:val="1"/>
      <w:numFmt w:val="bullet"/>
      <w:lvlText w:val=""/>
      <w:lvlJc w:val="left"/>
      <w:pPr>
        <w:tabs>
          <w:tab w:val="num" w:pos="5040"/>
        </w:tabs>
        <w:ind w:left="5040" w:hanging="360"/>
      </w:pPr>
      <w:rPr>
        <w:rFonts w:ascii="Wingdings 2" w:hAnsi="Wingdings 2" w:hint="default"/>
      </w:rPr>
    </w:lvl>
    <w:lvl w:ilvl="7" w:tplc="F77274D8" w:tentative="1">
      <w:start w:val="1"/>
      <w:numFmt w:val="bullet"/>
      <w:lvlText w:val=""/>
      <w:lvlJc w:val="left"/>
      <w:pPr>
        <w:tabs>
          <w:tab w:val="num" w:pos="5760"/>
        </w:tabs>
        <w:ind w:left="5760" w:hanging="360"/>
      </w:pPr>
      <w:rPr>
        <w:rFonts w:ascii="Wingdings 2" w:hAnsi="Wingdings 2" w:hint="default"/>
      </w:rPr>
    </w:lvl>
    <w:lvl w:ilvl="8" w:tplc="DC1A58B4" w:tentative="1">
      <w:start w:val="1"/>
      <w:numFmt w:val="bullet"/>
      <w:lvlText w:val=""/>
      <w:lvlJc w:val="left"/>
      <w:pPr>
        <w:tabs>
          <w:tab w:val="num" w:pos="6480"/>
        </w:tabs>
        <w:ind w:left="6480" w:hanging="360"/>
      </w:pPr>
      <w:rPr>
        <w:rFonts w:ascii="Wingdings 2" w:hAnsi="Wingdings 2" w:hint="default"/>
      </w:rPr>
    </w:lvl>
  </w:abstractNum>
  <w:abstractNum w:abstractNumId="38" w15:restartNumberingAfterBreak="0">
    <w:nsid w:val="76143C0B"/>
    <w:multiLevelType w:val="hybridMultilevel"/>
    <w:tmpl w:val="602CEFB0"/>
    <w:lvl w:ilvl="0" w:tplc="B29CAC2E">
      <w:start w:val="1"/>
      <w:numFmt w:val="decimal"/>
      <w:lvlText w:val="%1."/>
      <w:lvlJc w:val="left"/>
      <w:pPr>
        <w:tabs>
          <w:tab w:val="num" w:pos="720"/>
        </w:tabs>
        <w:ind w:left="720" w:hanging="360"/>
      </w:pPr>
    </w:lvl>
    <w:lvl w:ilvl="1" w:tplc="F6A01278" w:tentative="1">
      <w:start w:val="1"/>
      <w:numFmt w:val="decimal"/>
      <w:lvlText w:val="%2."/>
      <w:lvlJc w:val="left"/>
      <w:pPr>
        <w:tabs>
          <w:tab w:val="num" w:pos="1440"/>
        </w:tabs>
        <w:ind w:left="1440" w:hanging="360"/>
      </w:pPr>
    </w:lvl>
    <w:lvl w:ilvl="2" w:tplc="013C9A92" w:tentative="1">
      <w:start w:val="1"/>
      <w:numFmt w:val="decimal"/>
      <w:lvlText w:val="%3."/>
      <w:lvlJc w:val="left"/>
      <w:pPr>
        <w:tabs>
          <w:tab w:val="num" w:pos="2160"/>
        </w:tabs>
        <w:ind w:left="2160" w:hanging="360"/>
      </w:pPr>
    </w:lvl>
    <w:lvl w:ilvl="3" w:tplc="475AA876" w:tentative="1">
      <w:start w:val="1"/>
      <w:numFmt w:val="decimal"/>
      <w:lvlText w:val="%4."/>
      <w:lvlJc w:val="left"/>
      <w:pPr>
        <w:tabs>
          <w:tab w:val="num" w:pos="2880"/>
        </w:tabs>
        <w:ind w:left="2880" w:hanging="360"/>
      </w:pPr>
    </w:lvl>
    <w:lvl w:ilvl="4" w:tplc="2DF67EE8" w:tentative="1">
      <w:start w:val="1"/>
      <w:numFmt w:val="decimal"/>
      <w:lvlText w:val="%5."/>
      <w:lvlJc w:val="left"/>
      <w:pPr>
        <w:tabs>
          <w:tab w:val="num" w:pos="3600"/>
        </w:tabs>
        <w:ind w:left="3600" w:hanging="360"/>
      </w:pPr>
    </w:lvl>
    <w:lvl w:ilvl="5" w:tplc="0E7AE1AE" w:tentative="1">
      <w:start w:val="1"/>
      <w:numFmt w:val="decimal"/>
      <w:lvlText w:val="%6."/>
      <w:lvlJc w:val="left"/>
      <w:pPr>
        <w:tabs>
          <w:tab w:val="num" w:pos="4320"/>
        </w:tabs>
        <w:ind w:left="4320" w:hanging="360"/>
      </w:pPr>
    </w:lvl>
    <w:lvl w:ilvl="6" w:tplc="4F3E752E" w:tentative="1">
      <w:start w:val="1"/>
      <w:numFmt w:val="decimal"/>
      <w:lvlText w:val="%7."/>
      <w:lvlJc w:val="left"/>
      <w:pPr>
        <w:tabs>
          <w:tab w:val="num" w:pos="5040"/>
        </w:tabs>
        <w:ind w:left="5040" w:hanging="360"/>
      </w:pPr>
    </w:lvl>
    <w:lvl w:ilvl="7" w:tplc="DCC633AA" w:tentative="1">
      <w:start w:val="1"/>
      <w:numFmt w:val="decimal"/>
      <w:lvlText w:val="%8."/>
      <w:lvlJc w:val="left"/>
      <w:pPr>
        <w:tabs>
          <w:tab w:val="num" w:pos="5760"/>
        </w:tabs>
        <w:ind w:left="5760" w:hanging="360"/>
      </w:pPr>
    </w:lvl>
    <w:lvl w:ilvl="8" w:tplc="4DEA5C9A" w:tentative="1">
      <w:start w:val="1"/>
      <w:numFmt w:val="decimal"/>
      <w:lvlText w:val="%9."/>
      <w:lvlJc w:val="left"/>
      <w:pPr>
        <w:tabs>
          <w:tab w:val="num" w:pos="6480"/>
        </w:tabs>
        <w:ind w:left="6480" w:hanging="360"/>
      </w:pPr>
    </w:lvl>
  </w:abstractNum>
  <w:abstractNum w:abstractNumId="39" w15:restartNumberingAfterBreak="0">
    <w:nsid w:val="76A86190"/>
    <w:multiLevelType w:val="multilevel"/>
    <w:tmpl w:val="B1A6CED0"/>
    <w:lvl w:ilvl="0">
      <w:start w:val="1"/>
      <w:numFmt w:val="bullet"/>
      <w:pStyle w:val="ListBullet2"/>
      <w:lvlText w:val=""/>
      <w:lvlJc w:val="left"/>
      <w:pPr>
        <w:tabs>
          <w:tab w:val="num" w:pos="284"/>
        </w:tabs>
        <w:ind w:left="284" w:hanging="284"/>
      </w:pPr>
      <w:rPr>
        <w:rFonts w:ascii="Symbol" w:hAnsi="Symbol" w:hint="default"/>
        <w:b w:val="0"/>
        <w:i w:val="0"/>
        <w:color w:val="008DA8"/>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40" w15:restartNumberingAfterBreak="0">
    <w:nsid w:val="77ED0B8E"/>
    <w:multiLevelType w:val="hybridMultilevel"/>
    <w:tmpl w:val="022E12E4"/>
    <w:lvl w:ilvl="0" w:tplc="AD7E4C78">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9"/>
  </w:num>
  <w:num w:numId="2">
    <w:abstractNumId w:val="32"/>
  </w:num>
  <w:num w:numId="3">
    <w:abstractNumId w:val="18"/>
  </w:num>
  <w:num w:numId="4">
    <w:abstractNumId w:val="20"/>
  </w:num>
  <w:num w:numId="5">
    <w:abstractNumId w:val="10"/>
  </w:num>
  <w:num w:numId="6">
    <w:abstractNumId w:val="33"/>
  </w:num>
  <w:num w:numId="7">
    <w:abstractNumId w:val="22"/>
  </w:num>
  <w:num w:numId="8">
    <w:abstractNumId w:val="13"/>
  </w:num>
  <w:num w:numId="9">
    <w:abstractNumId w:val="31"/>
  </w:num>
  <w:num w:numId="10">
    <w:abstractNumId w:val="29"/>
  </w:num>
  <w:num w:numId="11">
    <w:abstractNumId w:val="7"/>
  </w:num>
  <w:num w:numId="12">
    <w:abstractNumId w:val="6"/>
  </w:num>
  <w:num w:numId="13">
    <w:abstractNumId w:val="30"/>
  </w:num>
  <w:num w:numId="14">
    <w:abstractNumId w:val="3"/>
  </w:num>
  <w:num w:numId="15">
    <w:abstractNumId w:val="5"/>
  </w:num>
  <w:num w:numId="16">
    <w:abstractNumId w:val="1"/>
  </w:num>
  <w:num w:numId="17">
    <w:abstractNumId w:val="40"/>
  </w:num>
  <w:num w:numId="18">
    <w:abstractNumId w:val="3"/>
  </w:num>
  <w:num w:numId="19">
    <w:abstractNumId w:val="17"/>
  </w:num>
  <w:num w:numId="20">
    <w:abstractNumId w:val="38"/>
  </w:num>
  <w:num w:numId="21">
    <w:abstractNumId w:val="11"/>
  </w:num>
  <w:num w:numId="22">
    <w:abstractNumId w:val="19"/>
  </w:num>
  <w:num w:numId="23">
    <w:abstractNumId w:val="12"/>
  </w:num>
  <w:num w:numId="24">
    <w:abstractNumId w:val="23"/>
  </w:num>
  <w:num w:numId="25">
    <w:abstractNumId w:val="35"/>
  </w:num>
  <w:num w:numId="26">
    <w:abstractNumId w:val="14"/>
  </w:num>
  <w:num w:numId="27">
    <w:abstractNumId w:val="36"/>
  </w:num>
  <w:num w:numId="28">
    <w:abstractNumId w:val="2"/>
  </w:num>
  <w:num w:numId="29">
    <w:abstractNumId w:val="15"/>
  </w:num>
  <w:num w:numId="30">
    <w:abstractNumId w:val="0"/>
  </w:num>
  <w:num w:numId="31">
    <w:abstractNumId w:val="9"/>
  </w:num>
  <w:num w:numId="32">
    <w:abstractNumId w:val="21"/>
  </w:num>
  <w:num w:numId="33">
    <w:abstractNumId w:val="24"/>
  </w:num>
  <w:num w:numId="34">
    <w:abstractNumId w:val="25"/>
  </w:num>
  <w:num w:numId="35">
    <w:abstractNumId w:val="27"/>
  </w:num>
  <w:num w:numId="36">
    <w:abstractNumId w:val="16"/>
  </w:num>
  <w:num w:numId="37">
    <w:abstractNumId w:val="28"/>
  </w:num>
  <w:num w:numId="38">
    <w:abstractNumId w:val="4"/>
  </w:num>
  <w:num w:numId="39">
    <w:abstractNumId w:val="34"/>
  </w:num>
  <w:num w:numId="40">
    <w:abstractNumId w:val="37"/>
  </w:num>
  <w:num w:numId="41">
    <w:abstractNumId w:val="26"/>
  </w:num>
  <w:num w:numId="42">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2D10"/>
    <w:rsid w:val="00003462"/>
    <w:rsid w:val="00004426"/>
    <w:rsid w:val="00004A78"/>
    <w:rsid w:val="00005C2A"/>
    <w:rsid w:val="0000687F"/>
    <w:rsid w:val="00006FAF"/>
    <w:rsid w:val="00010E82"/>
    <w:rsid w:val="0001312A"/>
    <w:rsid w:val="000131C0"/>
    <w:rsid w:val="00014A06"/>
    <w:rsid w:val="00016DC0"/>
    <w:rsid w:val="00021E27"/>
    <w:rsid w:val="0002309B"/>
    <w:rsid w:val="00025546"/>
    <w:rsid w:val="00026A6A"/>
    <w:rsid w:val="00030374"/>
    <w:rsid w:val="000354A0"/>
    <w:rsid w:val="000363FA"/>
    <w:rsid w:val="00036872"/>
    <w:rsid w:val="00040C9F"/>
    <w:rsid w:val="00041A17"/>
    <w:rsid w:val="000427B0"/>
    <w:rsid w:val="0005170D"/>
    <w:rsid w:val="000546C7"/>
    <w:rsid w:val="0005555E"/>
    <w:rsid w:val="00055793"/>
    <w:rsid w:val="0005617C"/>
    <w:rsid w:val="000561DC"/>
    <w:rsid w:val="00057A29"/>
    <w:rsid w:val="00057C9D"/>
    <w:rsid w:val="00062E0D"/>
    <w:rsid w:val="000654C7"/>
    <w:rsid w:val="000810EE"/>
    <w:rsid w:val="00082674"/>
    <w:rsid w:val="00082F1D"/>
    <w:rsid w:val="00091B80"/>
    <w:rsid w:val="00092D84"/>
    <w:rsid w:val="000932B7"/>
    <w:rsid w:val="00095BB1"/>
    <w:rsid w:val="00096C4E"/>
    <w:rsid w:val="000A36A8"/>
    <w:rsid w:val="000B007D"/>
    <w:rsid w:val="000B132E"/>
    <w:rsid w:val="000B2E3D"/>
    <w:rsid w:val="000B44FE"/>
    <w:rsid w:val="000B5CFC"/>
    <w:rsid w:val="000B5D6C"/>
    <w:rsid w:val="000B61D8"/>
    <w:rsid w:val="000C2C2D"/>
    <w:rsid w:val="000C3175"/>
    <w:rsid w:val="000C3A1C"/>
    <w:rsid w:val="000C4D8D"/>
    <w:rsid w:val="000C741C"/>
    <w:rsid w:val="000D1ECA"/>
    <w:rsid w:val="000D2D4A"/>
    <w:rsid w:val="000D5720"/>
    <w:rsid w:val="000D63C7"/>
    <w:rsid w:val="000E0100"/>
    <w:rsid w:val="000E034A"/>
    <w:rsid w:val="000E2DD0"/>
    <w:rsid w:val="000E2E37"/>
    <w:rsid w:val="000E2E48"/>
    <w:rsid w:val="000E2E73"/>
    <w:rsid w:val="000E3F5B"/>
    <w:rsid w:val="000E76BF"/>
    <w:rsid w:val="000F0224"/>
    <w:rsid w:val="000F4E9B"/>
    <w:rsid w:val="000F5C84"/>
    <w:rsid w:val="000F7060"/>
    <w:rsid w:val="0010095C"/>
    <w:rsid w:val="001060C1"/>
    <w:rsid w:val="00111F27"/>
    <w:rsid w:val="00112F45"/>
    <w:rsid w:val="00116E9B"/>
    <w:rsid w:val="001174F7"/>
    <w:rsid w:val="001216C5"/>
    <w:rsid w:val="0012496E"/>
    <w:rsid w:val="00143041"/>
    <w:rsid w:val="0014327C"/>
    <w:rsid w:val="001445A0"/>
    <w:rsid w:val="001451F4"/>
    <w:rsid w:val="00150AE6"/>
    <w:rsid w:val="00153B91"/>
    <w:rsid w:val="00164E30"/>
    <w:rsid w:val="0016596C"/>
    <w:rsid w:val="00165F0C"/>
    <w:rsid w:val="0017075B"/>
    <w:rsid w:val="00174D21"/>
    <w:rsid w:val="00182A0C"/>
    <w:rsid w:val="0018581B"/>
    <w:rsid w:val="00187E2F"/>
    <w:rsid w:val="00191ECF"/>
    <w:rsid w:val="001937A0"/>
    <w:rsid w:val="00193F47"/>
    <w:rsid w:val="001957DA"/>
    <w:rsid w:val="00196B22"/>
    <w:rsid w:val="00197773"/>
    <w:rsid w:val="00197A37"/>
    <w:rsid w:val="001A01B4"/>
    <w:rsid w:val="001A5839"/>
    <w:rsid w:val="001A6F74"/>
    <w:rsid w:val="001B07DC"/>
    <w:rsid w:val="001B0B67"/>
    <w:rsid w:val="001B2D7A"/>
    <w:rsid w:val="001B7C40"/>
    <w:rsid w:val="001C01D5"/>
    <w:rsid w:val="001C0AAE"/>
    <w:rsid w:val="001C0C6E"/>
    <w:rsid w:val="001C0E0F"/>
    <w:rsid w:val="001C207A"/>
    <w:rsid w:val="001C3574"/>
    <w:rsid w:val="001C3E8F"/>
    <w:rsid w:val="001C4EF1"/>
    <w:rsid w:val="001C665E"/>
    <w:rsid w:val="001D0B92"/>
    <w:rsid w:val="001D3EFD"/>
    <w:rsid w:val="001D4821"/>
    <w:rsid w:val="001D5497"/>
    <w:rsid w:val="001D5C1B"/>
    <w:rsid w:val="001D7EC5"/>
    <w:rsid w:val="001E32D7"/>
    <w:rsid w:val="001E5D9F"/>
    <w:rsid w:val="001E6DCF"/>
    <w:rsid w:val="001F36FC"/>
    <w:rsid w:val="001F3812"/>
    <w:rsid w:val="001F4DA0"/>
    <w:rsid w:val="001F6DA9"/>
    <w:rsid w:val="001F7908"/>
    <w:rsid w:val="001F7D0E"/>
    <w:rsid w:val="002036BB"/>
    <w:rsid w:val="002047E2"/>
    <w:rsid w:val="00205E60"/>
    <w:rsid w:val="002110D7"/>
    <w:rsid w:val="002112ED"/>
    <w:rsid w:val="002126D4"/>
    <w:rsid w:val="00212BF5"/>
    <w:rsid w:val="00212CFB"/>
    <w:rsid w:val="0021418F"/>
    <w:rsid w:val="002148B6"/>
    <w:rsid w:val="00215877"/>
    <w:rsid w:val="002161A4"/>
    <w:rsid w:val="00225F2B"/>
    <w:rsid w:val="002272EF"/>
    <w:rsid w:val="002276FC"/>
    <w:rsid w:val="00233239"/>
    <w:rsid w:val="002342C0"/>
    <w:rsid w:val="002366B9"/>
    <w:rsid w:val="00236DCB"/>
    <w:rsid w:val="0024000A"/>
    <w:rsid w:val="002426A7"/>
    <w:rsid w:val="0024305A"/>
    <w:rsid w:val="002449D5"/>
    <w:rsid w:val="00251F86"/>
    <w:rsid w:val="00256075"/>
    <w:rsid w:val="00256566"/>
    <w:rsid w:val="00260002"/>
    <w:rsid w:val="00260BAE"/>
    <w:rsid w:val="00260C2C"/>
    <w:rsid w:val="002612FD"/>
    <w:rsid w:val="00263600"/>
    <w:rsid w:val="00266BC0"/>
    <w:rsid w:val="00271A1B"/>
    <w:rsid w:val="00272979"/>
    <w:rsid w:val="00274CC4"/>
    <w:rsid w:val="002755E5"/>
    <w:rsid w:val="002758A6"/>
    <w:rsid w:val="00281CF1"/>
    <w:rsid w:val="00281F45"/>
    <w:rsid w:val="0028423B"/>
    <w:rsid w:val="0028605F"/>
    <w:rsid w:val="00286CBD"/>
    <w:rsid w:val="00290F86"/>
    <w:rsid w:val="00291083"/>
    <w:rsid w:val="00293B5D"/>
    <w:rsid w:val="00295129"/>
    <w:rsid w:val="002966A9"/>
    <w:rsid w:val="002A369F"/>
    <w:rsid w:val="002A47A6"/>
    <w:rsid w:val="002B01B1"/>
    <w:rsid w:val="002B4393"/>
    <w:rsid w:val="002B5D27"/>
    <w:rsid w:val="002B5ECC"/>
    <w:rsid w:val="002B6671"/>
    <w:rsid w:val="002B68DB"/>
    <w:rsid w:val="002C0105"/>
    <w:rsid w:val="002C1553"/>
    <w:rsid w:val="002C2CA0"/>
    <w:rsid w:val="002C6CEA"/>
    <w:rsid w:val="002D1057"/>
    <w:rsid w:val="002D25F9"/>
    <w:rsid w:val="002D5DFC"/>
    <w:rsid w:val="002D6272"/>
    <w:rsid w:val="002E164E"/>
    <w:rsid w:val="002E2ECA"/>
    <w:rsid w:val="002E4860"/>
    <w:rsid w:val="002E491B"/>
    <w:rsid w:val="002E7014"/>
    <w:rsid w:val="002F0224"/>
    <w:rsid w:val="002F0C6A"/>
    <w:rsid w:val="002F13B8"/>
    <w:rsid w:val="002F357D"/>
    <w:rsid w:val="002F40F9"/>
    <w:rsid w:val="002F5EF5"/>
    <w:rsid w:val="002F6CD0"/>
    <w:rsid w:val="002F7839"/>
    <w:rsid w:val="00301DAF"/>
    <w:rsid w:val="00302EAD"/>
    <w:rsid w:val="00302F67"/>
    <w:rsid w:val="0030347F"/>
    <w:rsid w:val="00304C13"/>
    <w:rsid w:val="00305AC5"/>
    <w:rsid w:val="00306BF5"/>
    <w:rsid w:val="00313E9E"/>
    <w:rsid w:val="00313FE4"/>
    <w:rsid w:val="003153B9"/>
    <w:rsid w:val="00316676"/>
    <w:rsid w:val="0031695E"/>
    <w:rsid w:val="00320457"/>
    <w:rsid w:val="003219B3"/>
    <w:rsid w:val="00322144"/>
    <w:rsid w:val="003221E9"/>
    <w:rsid w:val="00325D78"/>
    <w:rsid w:val="00327D6F"/>
    <w:rsid w:val="0033097B"/>
    <w:rsid w:val="00332307"/>
    <w:rsid w:val="00332FE3"/>
    <w:rsid w:val="00336821"/>
    <w:rsid w:val="003378E5"/>
    <w:rsid w:val="00341CAD"/>
    <w:rsid w:val="00344FDC"/>
    <w:rsid w:val="00345F81"/>
    <w:rsid w:val="00346891"/>
    <w:rsid w:val="003473D6"/>
    <w:rsid w:val="00351769"/>
    <w:rsid w:val="00351960"/>
    <w:rsid w:val="00352A27"/>
    <w:rsid w:val="0035487C"/>
    <w:rsid w:val="003557B1"/>
    <w:rsid w:val="003558C5"/>
    <w:rsid w:val="00356014"/>
    <w:rsid w:val="00357570"/>
    <w:rsid w:val="0036099F"/>
    <w:rsid w:val="00362030"/>
    <w:rsid w:val="00363FE9"/>
    <w:rsid w:val="00367F60"/>
    <w:rsid w:val="0037034E"/>
    <w:rsid w:val="003711F3"/>
    <w:rsid w:val="003735F4"/>
    <w:rsid w:val="00374CF8"/>
    <w:rsid w:val="00375A92"/>
    <w:rsid w:val="00377752"/>
    <w:rsid w:val="00377BFC"/>
    <w:rsid w:val="00380C64"/>
    <w:rsid w:val="00381EB7"/>
    <w:rsid w:val="00382814"/>
    <w:rsid w:val="00386096"/>
    <w:rsid w:val="003861F3"/>
    <w:rsid w:val="00390D19"/>
    <w:rsid w:val="003920ED"/>
    <w:rsid w:val="003971AB"/>
    <w:rsid w:val="003A016A"/>
    <w:rsid w:val="003A20AB"/>
    <w:rsid w:val="003A2AA8"/>
    <w:rsid w:val="003A2BCC"/>
    <w:rsid w:val="003A4FC7"/>
    <w:rsid w:val="003A5C76"/>
    <w:rsid w:val="003A6CCA"/>
    <w:rsid w:val="003B0780"/>
    <w:rsid w:val="003B1A71"/>
    <w:rsid w:val="003B24BC"/>
    <w:rsid w:val="003B4359"/>
    <w:rsid w:val="003B44D0"/>
    <w:rsid w:val="003B5816"/>
    <w:rsid w:val="003C0A3C"/>
    <w:rsid w:val="003C1BBC"/>
    <w:rsid w:val="003C1E4D"/>
    <w:rsid w:val="003C22DF"/>
    <w:rsid w:val="003C2722"/>
    <w:rsid w:val="003C457B"/>
    <w:rsid w:val="003C6AB2"/>
    <w:rsid w:val="003D0281"/>
    <w:rsid w:val="003D338C"/>
    <w:rsid w:val="003D41D8"/>
    <w:rsid w:val="003D5877"/>
    <w:rsid w:val="003D6504"/>
    <w:rsid w:val="003E0757"/>
    <w:rsid w:val="003E0B53"/>
    <w:rsid w:val="003E16D8"/>
    <w:rsid w:val="003E1B16"/>
    <w:rsid w:val="003E38FD"/>
    <w:rsid w:val="003F030F"/>
    <w:rsid w:val="003F0B70"/>
    <w:rsid w:val="003F2A86"/>
    <w:rsid w:val="004009F3"/>
    <w:rsid w:val="0040209E"/>
    <w:rsid w:val="00402587"/>
    <w:rsid w:val="004028D5"/>
    <w:rsid w:val="004045E4"/>
    <w:rsid w:val="0040687F"/>
    <w:rsid w:val="00413790"/>
    <w:rsid w:val="004146B9"/>
    <w:rsid w:val="00416FC8"/>
    <w:rsid w:val="00417D78"/>
    <w:rsid w:val="00420FB8"/>
    <w:rsid w:val="004211E1"/>
    <w:rsid w:val="00421B40"/>
    <w:rsid w:val="00422258"/>
    <w:rsid w:val="00422CE1"/>
    <w:rsid w:val="00425229"/>
    <w:rsid w:val="0042584E"/>
    <w:rsid w:val="00426EF0"/>
    <w:rsid w:val="00426FD6"/>
    <w:rsid w:val="00430E90"/>
    <w:rsid w:val="00432081"/>
    <w:rsid w:val="00433909"/>
    <w:rsid w:val="00433CFE"/>
    <w:rsid w:val="00435C42"/>
    <w:rsid w:val="00435CF2"/>
    <w:rsid w:val="00436AEA"/>
    <w:rsid w:val="004428DE"/>
    <w:rsid w:val="004429E1"/>
    <w:rsid w:val="00446636"/>
    <w:rsid w:val="00447064"/>
    <w:rsid w:val="004501E0"/>
    <w:rsid w:val="00450385"/>
    <w:rsid w:val="004504EA"/>
    <w:rsid w:val="004570AC"/>
    <w:rsid w:val="004579CF"/>
    <w:rsid w:val="0046001A"/>
    <w:rsid w:val="00461C2F"/>
    <w:rsid w:val="00463EF6"/>
    <w:rsid w:val="00473B9D"/>
    <w:rsid w:val="00476D62"/>
    <w:rsid w:val="00481A17"/>
    <w:rsid w:val="004835CD"/>
    <w:rsid w:val="0048657A"/>
    <w:rsid w:val="004958FC"/>
    <w:rsid w:val="00496190"/>
    <w:rsid w:val="00497566"/>
    <w:rsid w:val="004A0698"/>
    <w:rsid w:val="004A105A"/>
    <w:rsid w:val="004A22E8"/>
    <w:rsid w:val="004A3386"/>
    <w:rsid w:val="004A5970"/>
    <w:rsid w:val="004A631D"/>
    <w:rsid w:val="004A6C11"/>
    <w:rsid w:val="004A7A05"/>
    <w:rsid w:val="004B0EA7"/>
    <w:rsid w:val="004B27FB"/>
    <w:rsid w:val="004B376C"/>
    <w:rsid w:val="004B4E28"/>
    <w:rsid w:val="004B53C8"/>
    <w:rsid w:val="004B7ABF"/>
    <w:rsid w:val="004C207A"/>
    <w:rsid w:val="004C2609"/>
    <w:rsid w:val="004C4371"/>
    <w:rsid w:val="004C52F1"/>
    <w:rsid w:val="004C6117"/>
    <w:rsid w:val="004C66D0"/>
    <w:rsid w:val="004C6A55"/>
    <w:rsid w:val="004D09F0"/>
    <w:rsid w:val="004D0D74"/>
    <w:rsid w:val="004D149E"/>
    <w:rsid w:val="004D1CB3"/>
    <w:rsid w:val="004D1F74"/>
    <w:rsid w:val="004D430C"/>
    <w:rsid w:val="004E2468"/>
    <w:rsid w:val="004F0D31"/>
    <w:rsid w:val="004F497E"/>
    <w:rsid w:val="004F4A12"/>
    <w:rsid w:val="004F6744"/>
    <w:rsid w:val="00500707"/>
    <w:rsid w:val="005023B5"/>
    <w:rsid w:val="00504E6C"/>
    <w:rsid w:val="005055B1"/>
    <w:rsid w:val="005079E0"/>
    <w:rsid w:val="00512F2F"/>
    <w:rsid w:val="00513032"/>
    <w:rsid w:val="00513062"/>
    <w:rsid w:val="00513631"/>
    <w:rsid w:val="0051566C"/>
    <w:rsid w:val="005177DA"/>
    <w:rsid w:val="005251AD"/>
    <w:rsid w:val="005310CC"/>
    <w:rsid w:val="00531B35"/>
    <w:rsid w:val="005352A6"/>
    <w:rsid w:val="005357A0"/>
    <w:rsid w:val="00540357"/>
    <w:rsid w:val="005409C0"/>
    <w:rsid w:val="00543185"/>
    <w:rsid w:val="00544C1F"/>
    <w:rsid w:val="005469C0"/>
    <w:rsid w:val="0055068A"/>
    <w:rsid w:val="00552996"/>
    <w:rsid w:val="00553E99"/>
    <w:rsid w:val="00555A5A"/>
    <w:rsid w:val="0055672D"/>
    <w:rsid w:val="00557E1E"/>
    <w:rsid w:val="00560EF2"/>
    <w:rsid w:val="00563959"/>
    <w:rsid w:val="005649CA"/>
    <w:rsid w:val="005703B3"/>
    <w:rsid w:val="0057143B"/>
    <w:rsid w:val="00572647"/>
    <w:rsid w:val="00581F35"/>
    <w:rsid w:val="005851D2"/>
    <w:rsid w:val="00587E1E"/>
    <w:rsid w:val="00590A8C"/>
    <w:rsid w:val="00597D29"/>
    <w:rsid w:val="005A0143"/>
    <w:rsid w:val="005A0983"/>
    <w:rsid w:val="005A1E00"/>
    <w:rsid w:val="005A4046"/>
    <w:rsid w:val="005A4F5D"/>
    <w:rsid w:val="005A6174"/>
    <w:rsid w:val="005A7145"/>
    <w:rsid w:val="005B0B30"/>
    <w:rsid w:val="005B105E"/>
    <w:rsid w:val="005B378E"/>
    <w:rsid w:val="005C2175"/>
    <w:rsid w:val="005C22EF"/>
    <w:rsid w:val="005C441F"/>
    <w:rsid w:val="005C46D5"/>
    <w:rsid w:val="005C7151"/>
    <w:rsid w:val="005D1F7B"/>
    <w:rsid w:val="005D4418"/>
    <w:rsid w:val="005D4502"/>
    <w:rsid w:val="005D4631"/>
    <w:rsid w:val="005D4958"/>
    <w:rsid w:val="005D4A2B"/>
    <w:rsid w:val="005D72CA"/>
    <w:rsid w:val="005D7A44"/>
    <w:rsid w:val="005E103C"/>
    <w:rsid w:val="005E3915"/>
    <w:rsid w:val="005E5EC5"/>
    <w:rsid w:val="005E5FDF"/>
    <w:rsid w:val="005E661A"/>
    <w:rsid w:val="005F1F9D"/>
    <w:rsid w:val="005F3932"/>
    <w:rsid w:val="005F4AE3"/>
    <w:rsid w:val="00600B78"/>
    <w:rsid w:val="006076E4"/>
    <w:rsid w:val="00610C8D"/>
    <w:rsid w:val="00613074"/>
    <w:rsid w:val="00613DFD"/>
    <w:rsid w:val="00613FD5"/>
    <w:rsid w:val="0062062A"/>
    <w:rsid w:val="00621ABE"/>
    <w:rsid w:val="00621F31"/>
    <w:rsid w:val="00622259"/>
    <w:rsid w:val="00622DC8"/>
    <w:rsid w:val="00623022"/>
    <w:rsid w:val="00624FA6"/>
    <w:rsid w:val="00627983"/>
    <w:rsid w:val="00630F15"/>
    <w:rsid w:val="00631710"/>
    <w:rsid w:val="0063186C"/>
    <w:rsid w:val="00631EBB"/>
    <w:rsid w:val="006361BA"/>
    <w:rsid w:val="006377B6"/>
    <w:rsid w:val="00637CD6"/>
    <w:rsid w:val="0064177A"/>
    <w:rsid w:val="006446DD"/>
    <w:rsid w:val="00647335"/>
    <w:rsid w:val="00650186"/>
    <w:rsid w:val="0065196F"/>
    <w:rsid w:val="00652D78"/>
    <w:rsid w:val="006533C3"/>
    <w:rsid w:val="006551B8"/>
    <w:rsid w:val="00665358"/>
    <w:rsid w:val="006653B5"/>
    <w:rsid w:val="00667AD1"/>
    <w:rsid w:val="0067455A"/>
    <w:rsid w:val="00674659"/>
    <w:rsid w:val="00680262"/>
    <w:rsid w:val="0068509B"/>
    <w:rsid w:val="006850F6"/>
    <w:rsid w:val="006852C7"/>
    <w:rsid w:val="006876B6"/>
    <w:rsid w:val="006913ED"/>
    <w:rsid w:val="00691A06"/>
    <w:rsid w:val="00691E80"/>
    <w:rsid w:val="00694865"/>
    <w:rsid w:val="00695272"/>
    <w:rsid w:val="00695DC3"/>
    <w:rsid w:val="0069616D"/>
    <w:rsid w:val="00697683"/>
    <w:rsid w:val="006A0767"/>
    <w:rsid w:val="006A0D54"/>
    <w:rsid w:val="006A5279"/>
    <w:rsid w:val="006B28EA"/>
    <w:rsid w:val="006B68D8"/>
    <w:rsid w:val="006B6D83"/>
    <w:rsid w:val="006C1856"/>
    <w:rsid w:val="006C5683"/>
    <w:rsid w:val="006D0CC1"/>
    <w:rsid w:val="006D0E98"/>
    <w:rsid w:val="006D0FB6"/>
    <w:rsid w:val="006D1F16"/>
    <w:rsid w:val="006D2E8F"/>
    <w:rsid w:val="006D358F"/>
    <w:rsid w:val="006D3833"/>
    <w:rsid w:val="006D75CD"/>
    <w:rsid w:val="006E7327"/>
    <w:rsid w:val="006E7560"/>
    <w:rsid w:val="006E7A7E"/>
    <w:rsid w:val="006F19E3"/>
    <w:rsid w:val="006F4689"/>
    <w:rsid w:val="006F4798"/>
    <w:rsid w:val="007015FF"/>
    <w:rsid w:val="00701D85"/>
    <w:rsid w:val="00701E18"/>
    <w:rsid w:val="00704704"/>
    <w:rsid w:val="00705701"/>
    <w:rsid w:val="00706916"/>
    <w:rsid w:val="00710E92"/>
    <w:rsid w:val="00710EE3"/>
    <w:rsid w:val="00711AFE"/>
    <w:rsid w:val="00711C9A"/>
    <w:rsid w:val="0071547D"/>
    <w:rsid w:val="00722FCE"/>
    <w:rsid w:val="0072385C"/>
    <w:rsid w:val="00726171"/>
    <w:rsid w:val="00731B99"/>
    <w:rsid w:val="00733D46"/>
    <w:rsid w:val="00733F4B"/>
    <w:rsid w:val="00734630"/>
    <w:rsid w:val="0073526C"/>
    <w:rsid w:val="0073744B"/>
    <w:rsid w:val="007374B9"/>
    <w:rsid w:val="00737948"/>
    <w:rsid w:val="00740A8F"/>
    <w:rsid w:val="00742876"/>
    <w:rsid w:val="00743912"/>
    <w:rsid w:val="00747A24"/>
    <w:rsid w:val="007517B7"/>
    <w:rsid w:val="007607E8"/>
    <w:rsid w:val="007608FF"/>
    <w:rsid w:val="00760BD6"/>
    <w:rsid w:val="007626D9"/>
    <w:rsid w:val="0076274C"/>
    <w:rsid w:val="00765357"/>
    <w:rsid w:val="00766C5E"/>
    <w:rsid w:val="00771ACE"/>
    <w:rsid w:val="00772942"/>
    <w:rsid w:val="00773A5D"/>
    <w:rsid w:val="00774F15"/>
    <w:rsid w:val="00775EF4"/>
    <w:rsid w:val="00780130"/>
    <w:rsid w:val="00783D48"/>
    <w:rsid w:val="00784486"/>
    <w:rsid w:val="0079113B"/>
    <w:rsid w:val="00791778"/>
    <w:rsid w:val="00797AA8"/>
    <w:rsid w:val="007A0FB2"/>
    <w:rsid w:val="007A101D"/>
    <w:rsid w:val="007A4F58"/>
    <w:rsid w:val="007A6725"/>
    <w:rsid w:val="007A7ADD"/>
    <w:rsid w:val="007B002D"/>
    <w:rsid w:val="007B2962"/>
    <w:rsid w:val="007B4476"/>
    <w:rsid w:val="007B452E"/>
    <w:rsid w:val="007B4F50"/>
    <w:rsid w:val="007C00DA"/>
    <w:rsid w:val="007C022B"/>
    <w:rsid w:val="007C0964"/>
    <w:rsid w:val="007C0E16"/>
    <w:rsid w:val="007C66C5"/>
    <w:rsid w:val="007D47BD"/>
    <w:rsid w:val="007D7515"/>
    <w:rsid w:val="007D7C47"/>
    <w:rsid w:val="007E1A43"/>
    <w:rsid w:val="007E3C0E"/>
    <w:rsid w:val="007E572E"/>
    <w:rsid w:val="007E718E"/>
    <w:rsid w:val="008115C5"/>
    <w:rsid w:val="00812C70"/>
    <w:rsid w:val="0081418A"/>
    <w:rsid w:val="008149B0"/>
    <w:rsid w:val="008177D7"/>
    <w:rsid w:val="00822D9F"/>
    <w:rsid w:val="00826203"/>
    <w:rsid w:val="008272A5"/>
    <w:rsid w:val="008277A6"/>
    <w:rsid w:val="008313CA"/>
    <w:rsid w:val="008319D3"/>
    <w:rsid w:val="00833183"/>
    <w:rsid w:val="008423A3"/>
    <w:rsid w:val="00846D9D"/>
    <w:rsid w:val="00850A2D"/>
    <w:rsid w:val="0085211A"/>
    <w:rsid w:val="00856C0B"/>
    <w:rsid w:val="0086142A"/>
    <w:rsid w:val="00861D88"/>
    <w:rsid w:val="00862D16"/>
    <w:rsid w:val="00863AAD"/>
    <w:rsid w:val="00864810"/>
    <w:rsid w:val="00864A54"/>
    <w:rsid w:val="008660AA"/>
    <w:rsid w:val="00866224"/>
    <w:rsid w:val="0087362B"/>
    <w:rsid w:val="00876FA4"/>
    <w:rsid w:val="00880168"/>
    <w:rsid w:val="00882D3C"/>
    <w:rsid w:val="00883FA0"/>
    <w:rsid w:val="008847ED"/>
    <w:rsid w:val="008853CC"/>
    <w:rsid w:val="00887D24"/>
    <w:rsid w:val="00892D3B"/>
    <w:rsid w:val="00895154"/>
    <w:rsid w:val="00897078"/>
    <w:rsid w:val="00897EDC"/>
    <w:rsid w:val="008A083B"/>
    <w:rsid w:val="008A17EB"/>
    <w:rsid w:val="008A2F12"/>
    <w:rsid w:val="008A3D3D"/>
    <w:rsid w:val="008A5134"/>
    <w:rsid w:val="008B3B3C"/>
    <w:rsid w:val="008B5827"/>
    <w:rsid w:val="008B6CCD"/>
    <w:rsid w:val="008C5774"/>
    <w:rsid w:val="008C579E"/>
    <w:rsid w:val="008D0FCF"/>
    <w:rsid w:val="008D37F6"/>
    <w:rsid w:val="008D5B54"/>
    <w:rsid w:val="008D6266"/>
    <w:rsid w:val="008D7983"/>
    <w:rsid w:val="008E326F"/>
    <w:rsid w:val="008E62E4"/>
    <w:rsid w:val="008F08E3"/>
    <w:rsid w:val="008F09A9"/>
    <w:rsid w:val="008F0A9E"/>
    <w:rsid w:val="008F3C84"/>
    <w:rsid w:val="008F48D5"/>
    <w:rsid w:val="008F495D"/>
    <w:rsid w:val="008F76B9"/>
    <w:rsid w:val="008F7709"/>
    <w:rsid w:val="00900963"/>
    <w:rsid w:val="00901CB7"/>
    <w:rsid w:val="0090234F"/>
    <w:rsid w:val="00903BEB"/>
    <w:rsid w:val="0090492C"/>
    <w:rsid w:val="00904B9F"/>
    <w:rsid w:val="00907AC1"/>
    <w:rsid w:val="00911C44"/>
    <w:rsid w:val="009121FF"/>
    <w:rsid w:val="009129DC"/>
    <w:rsid w:val="00913148"/>
    <w:rsid w:val="009208D8"/>
    <w:rsid w:val="00922DBD"/>
    <w:rsid w:val="0092387F"/>
    <w:rsid w:val="00925F3A"/>
    <w:rsid w:val="00926505"/>
    <w:rsid w:val="009265C0"/>
    <w:rsid w:val="00926F0E"/>
    <w:rsid w:val="00935573"/>
    <w:rsid w:val="009356A2"/>
    <w:rsid w:val="009469BE"/>
    <w:rsid w:val="0094797C"/>
    <w:rsid w:val="00947DC2"/>
    <w:rsid w:val="0095148B"/>
    <w:rsid w:val="009515E9"/>
    <w:rsid w:val="00951FDE"/>
    <w:rsid w:val="00952D10"/>
    <w:rsid w:val="00954FC6"/>
    <w:rsid w:val="009559A2"/>
    <w:rsid w:val="00957FBC"/>
    <w:rsid w:val="00960420"/>
    <w:rsid w:val="00960714"/>
    <w:rsid w:val="0096255F"/>
    <w:rsid w:val="00967C6A"/>
    <w:rsid w:val="009704FB"/>
    <w:rsid w:val="00973F1B"/>
    <w:rsid w:val="0097527E"/>
    <w:rsid w:val="00981119"/>
    <w:rsid w:val="00982EA0"/>
    <w:rsid w:val="009832ED"/>
    <w:rsid w:val="00984599"/>
    <w:rsid w:val="00985FC1"/>
    <w:rsid w:val="0098618C"/>
    <w:rsid w:val="00991785"/>
    <w:rsid w:val="00993E9F"/>
    <w:rsid w:val="00994B34"/>
    <w:rsid w:val="00994EF3"/>
    <w:rsid w:val="0099584E"/>
    <w:rsid w:val="00997577"/>
    <w:rsid w:val="009A03A4"/>
    <w:rsid w:val="009A200B"/>
    <w:rsid w:val="009A7763"/>
    <w:rsid w:val="009B2410"/>
    <w:rsid w:val="009B32EE"/>
    <w:rsid w:val="009B3367"/>
    <w:rsid w:val="009C0A96"/>
    <w:rsid w:val="009C1C52"/>
    <w:rsid w:val="009C2EA4"/>
    <w:rsid w:val="009C7CDB"/>
    <w:rsid w:val="009D1A9A"/>
    <w:rsid w:val="009D7913"/>
    <w:rsid w:val="009D7B56"/>
    <w:rsid w:val="009E1A09"/>
    <w:rsid w:val="009E318C"/>
    <w:rsid w:val="009E46A3"/>
    <w:rsid w:val="009E4D2D"/>
    <w:rsid w:val="009E63A4"/>
    <w:rsid w:val="009E7589"/>
    <w:rsid w:val="009F2F77"/>
    <w:rsid w:val="009F3981"/>
    <w:rsid w:val="009F4D87"/>
    <w:rsid w:val="009F70E9"/>
    <w:rsid w:val="00A00B4A"/>
    <w:rsid w:val="00A0777B"/>
    <w:rsid w:val="00A10251"/>
    <w:rsid w:val="00A13230"/>
    <w:rsid w:val="00A144C1"/>
    <w:rsid w:val="00A16360"/>
    <w:rsid w:val="00A2090C"/>
    <w:rsid w:val="00A25D84"/>
    <w:rsid w:val="00A310AB"/>
    <w:rsid w:val="00A31520"/>
    <w:rsid w:val="00A31D12"/>
    <w:rsid w:val="00A42332"/>
    <w:rsid w:val="00A4337D"/>
    <w:rsid w:val="00A50878"/>
    <w:rsid w:val="00A50AE3"/>
    <w:rsid w:val="00A51787"/>
    <w:rsid w:val="00A56ED0"/>
    <w:rsid w:val="00A579D3"/>
    <w:rsid w:val="00A61428"/>
    <w:rsid w:val="00A62991"/>
    <w:rsid w:val="00A650C5"/>
    <w:rsid w:val="00A66894"/>
    <w:rsid w:val="00A709F8"/>
    <w:rsid w:val="00A809BC"/>
    <w:rsid w:val="00A80EE0"/>
    <w:rsid w:val="00A81AA5"/>
    <w:rsid w:val="00A85694"/>
    <w:rsid w:val="00A9382F"/>
    <w:rsid w:val="00A93BF0"/>
    <w:rsid w:val="00A94BFA"/>
    <w:rsid w:val="00A94C94"/>
    <w:rsid w:val="00A96295"/>
    <w:rsid w:val="00A968AB"/>
    <w:rsid w:val="00A97139"/>
    <w:rsid w:val="00A97DD5"/>
    <w:rsid w:val="00AA463E"/>
    <w:rsid w:val="00AA69EF"/>
    <w:rsid w:val="00AB09E5"/>
    <w:rsid w:val="00AB2DA2"/>
    <w:rsid w:val="00AB3915"/>
    <w:rsid w:val="00AB4DE5"/>
    <w:rsid w:val="00AB730B"/>
    <w:rsid w:val="00AC0309"/>
    <w:rsid w:val="00AC0716"/>
    <w:rsid w:val="00AC4B2F"/>
    <w:rsid w:val="00AC5BEF"/>
    <w:rsid w:val="00AC68BE"/>
    <w:rsid w:val="00AC7321"/>
    <w:rsid w:val="00AD0028"/>
    <w:rsid w:val="00AE2325"/>
    <w:rsid w:val="00AE4FA9"/>
    <w:rsid w:val="00AE5F4A"/>
    <w:rsid w:val="00AE7C82"/>
    <w:rsid w:val="00AF1105"/>
    <w:rsid w:val="00AF30A5"/>
    <w:rsid w:val="00AF3186"/>
    <w:rsid w:val="00AF5114"/>
    <w:rsid w:val="00AF5B6E"/>
    <w:rsid w:val="00B057CB"/>
    <w:rsid w:val="00B10136"/>
    <w:rsid w:val="00B11473"/>
    <w:rsid w:val="00B11637"/>
    <w:rsid w:val="00B238C8"/>
    <w:rsid w:val="00B320DC"/>
    <w:rsid w:val="00B34FA0"/>
    <w:rsid w:val="00B35A8E"/>
    <w:rsid w:val="00B4014F"/>
    <w:rsid w:val="00B45635"/>
    <w:rsid w:val="00B505ED"/>
    <w:rsid w:val="00B51475"/>
    <w:rsid w:val="00B5187D"/>
    <w:rsid w:val="00B52044"/>
    <w:rsid w:val="00B53898"/>
    <w:rsid w:val="00B539A1"/>
    <w:rsid w:val="00B53C15"/>
    <w:rsid w:val="00B55842"/>
    <w:rsid w:val="00B615CC"/>
    <w:rsid w:val="00B6291B"/>
    <w:rsid w:val="00B7023F"/>
    <w:rsid w:val="00B70F58"/>
    <w:rsid w:val="00B7630C"/>
    <w:rsid w:val="00B77062"/>
    <w:rsid w:val="00B81D21"/>
    <w:rsid w:val="00B81F70"/>
    <w:rsid w:val="00B90165"/>
    <w:rsid w:val="00B9451F"/>
    <w:rsid w:val="00BA0570"/>
    <w:rsid w:val="00BB317E"/>
    <w:rsid w:val="00BB32F0"/>
    <w:rsid w:val="00BB37CD"/>
    <w:rsid w:val="00BB473F"/>
    <w:rsid w:val="00BC05A6"/>
    <w:rsid w:val="00BC10C2"/>
    <w:rsid w:val="00BC1C94"/>
    <w:rsid w:val="00BC1CFB"/>
    <w:rsid w:val="00BC1E6A"/>
    <w:rsid w:val="00BC2325"/>
    <w:rsid w:val="00BC3AAA"/>
    <w:rsid w:val="00BC64F6"/>
    <w:rsid w:val="00BD0B36"/>
    <w:rsid w:val="00BD10A6"/>
    <w:rsid w:val="00BD3CB9"/>
    <w:rsid w:val="00BD3E31"/>
    <w:rsid w:val="00BD6863"/>
    <w:rsid w:val="00BD78DB"/>
    <w:rsid w:val="00BD7934"/>
    <w:rsid w:val="00BE50AA"/>
    <w:rsid w:val="00BE7316"/>
    <w:rsid w:val="00BE7C55"/>
    <w:rsid w:val="00BF00E3"/>
    <w:rsid w:val="00BF0C5F"/>
    <w:rsid w:val="00BF20C6"/>
    <w:rsid w:val="00BF3EFB"/>
    <w:rsid w:val="00C00526"/>
    <w:rsid w:val="00C07B6A"/>
    <w:rsid w:val="00C10827"/>
    <w:rsid w:val="00C11964"/>
    <w:rsid w:val="00C14277"/>
    <w:rsid w:val="00C2080B"/>
    <w:rsid w:val="00C236F4"/>
    <w:rsid w:val="00C2504C"/>
    <w:rsid w:val="00C30535"/>
    <w:rsid w:val="00C31A20"/>
    <w:rsid w:val="00C3321C"/>
    <w:rsid w:val="00C356E8"/>
    <w:rsid w:val="00C357EE"/>
    <w:rsid w:val="00C40EAF"/>
    <w:rsid w:val="00C41FDD"/>
    <w:rsid w:val="00C454D8"/>
    <w:rsid w:val="00C471ED"/>
    <w:rsid w:val="00C5056D"/>
    <w:rsid w:val="00C50F95"/>
    <w:rsid w:val="00C57AB9"/>
    <w:rsid w:val="00C607C9"/>
    <w:rsid w:val="00C64B15"/>
    <w:rsid w:val="00C65823"/>
    <w:rsid w:val="00C67F24"/>
    <w:rsid w:val="00C72782"/>
    <w:rsid w:val="00C730A2"/>
    <w:rsid w:val="00C75154"/>
    <w:rsid w:val="00C76D9F"/>
    <w:rsid w:val="00C772BE"/>
    <w:rsid w:val="00C80899"/>
    <w:rsid w:val="00C82FA7"/>
    <w:rsid w:val="00C83898"/>
    <w:rsid w:val="00C84BBB"/>
    <w:rsid w:val="00C8512C"/>
    <w:rsid w:val="00C867BC"/>
    <w:rsid w:val="00C924ED"/>
    <w:rsid w:val="00C94795"/>
    <w:rsid w:val="00C94E7B"/>
    <w:rsid w:val="00C954D7"/>
    <w:rsid w:val="00CA20D4"/>
    <w:rsid w:val="00CA4EA1"/>
    <w:rsid w:val="00CA4EB7"/>
    <w:rsid w:val="00CA6104"/>
    <w:rsid w:val="00CA6F12"/>
    <w:rsid w:val="00CA75DC"/>
    <w:rsid w:val="00CA7800"/>
    <w:rsid w:val="00CA7D25"/>
    <w:rsid w:val="00CB5D46"/>
    <w:rsid w:val="00CB5E98"/>
    <w:rsid w:val="00CB6330"/>
    <w:rsid w:val="00CC0CE3"/>
    <w:rsid w:val="00CC2200"/>
    <w:rsid w:val="00CC39D2"/>
    <w:rsid w:val="00CC662B"/>
    <w:rsid w:val="00CD4346"/>
    <w:rsid w:val="00CD6AB2"/>
    <w:rsid w:val="00CD70EB"/>
    <w:rsid w:val="00CD719F"/>
    <w:rsid w:val="00CE19AC"/>
    <w:rsid w:val="00CE4528"/>
    <w:rsid w:val="00CE5938"/>
    <w:rsid w:val="00CE7A08"/>
    <w:rsid w:val="00CE7F33"/>
    <w:rsid w:val="00CF3AD4"/>
    <w:rsid w:val="00CF549A"/>
    <w:rsid w:val="00D0088A"/>
    <w:rsid w:val="00D0115A"/>
    <w:rsid w:val="00D06875"/>
    <w:rsid w:val="00D122BE"/>
    <w:rsid w:val="00D12EE7"/>
    <w:rsid w:val="00D1530C"/>
    <w:rsid w:val="00D15A74"/>
    <w:rsid w:val="00D1613E"/>
    <w:rsid w:val="00D20C24"/>
    <w:rsid w:val="00D211D3"/>
    <w:rsid w:val="00D2248A"/>
    <w:rsid w:val="00D227E1"/>
    <w:rsid w:val="00D22CEB"/>
    <w:rsid w:val="00D253BF"/>
    <w:rsid w:val="00D25E52"/>
    <w:rsid w:val="00D276D6"/>
    <w:rsid w:val="00D34E70"/>
    <w:rsid w:val="00D3519F"/>
    <w:rsid w:val="00D35A55"/>
    <w:rsid w:val="00D363E8"/>
    <w:rsid w:val="00D375B0"/>
    <w:rsid w:val="00D4140E"/>
    <w:rsid w:val="00D41486"/>
    <w:rsid w:val="00D4173D"/>
    <w:rsid w:val="00D429C2"/>
    <w:rsid w:val="00D42CA7"/>
    <w:rsid w:val="00D50089"/>
    <w:rsid w:val="00D54568"/>
    <w:rsid w:val="00D620D5"/>
    <w:rsid w:val="00D635CE"/>
    <w:rsid w:val="00D7040C"/>
    <w:rsid w:val="00D7092D"/>
    <w:rsid w:val="00D75728"/>
    <w:rsid w:val="00D80A98"/>
    <w:rsid w:val="00D8441F"/>
    <w:rsid w:val="00D8724A"/>
    <w:rsid w:val="00D8769C"/>
    <w:rsid w:val="00D90641"/>
    <w:rsid w:val="00D90F5D"/>
    <w:rsid w:val="00D92365"/>
    <w:rsid w:val="00D92408"/>
    <w:rsid w:val="00DA5F89"/>
    <w:rsid w:val="00DA6586"/>
    <w:rsid w:val="00DA66D2"/>
    <w:rsid w:val="00DA6C89"/>
    <w:rsid w:val="00DA6F83"/>
    <w:rsid w:val="00DA7008"/>
    <w:rsid w:val="00DB5096"/>
    <w:rsid w:val="00DB760A"/>
    <w:rsid w:val="00DB7F34"/>
    <w:rsid w:val="00DC0087"/>
    <w:rsid w:val="00DC21C8"/>
    <w:rsid w:val="00DC3562"/>
    <w:rsid w:val="00DD269D"/>
    <w:rsid w:val="00DD453D"/>
    <w:rsid w:val="00DD7C82"/>
    <w:rsid w:val="00DE1518"/>
    <w:rsid w:val="00DE2088"/>
    <w:rsid w:val="00DE4B0D"/>
    <w:rsid w:val="00DE6A97"/>
    <w:rsid w:val="00DF05E2"/>
    <w:rsid w:val="00DF184E"/>
    <w:rsid w:val="00DF1FDC"/>
    <w:rsid w:val="00DF6863"/>
    <w:rsid w:val="00E02F60"/>
    <w:rsid w:val="00E058F2"/>
    <w:rsid w:val="00E070F1"/>
    <w:rsid w:val="00E07BA5"/>
    <w:rsid w:val="00E10A8C"/>
    <w:rsid w:val="00E12D3A"/>
    <w:rsid w:val="00E141B1"/>
    <w:rsid w:val="00E1701D"/>
    <w:rsid w:val="00E21E3C"/>
    <w:rsid w:val="00E22A1F"/>
    <w:rsid w:val="00E22CF0"/>
    <w:rsid w:val="00E22EA3"/>
    <w:rsid w:val="00E24BDF"/>
    <w:rsid w:val="00E27159"/>
    <w:rsid w:val="00E2789D"/>
    <w:rsid w:val="00E3420C"/>
    <w:rsid w:val="00E40304"/>
    <w:rsid w:val="00E40FDC"/>
    <w:rsid w:val="00E41BB9"/>
    <w:rsid w:val="00E41BF5"/>
    <w:rsid w:val="00E4348E"/>
    <w:rsid w:val="00E510C9"/>
    <w:rsid w:val="00E55C4A"/>
    <w:rsid w:val="00E6212D"/>
    <w:rsid w:val="00E6462B"/>
    <w:rsid w:val="00E64900"/>
    <w:rsid w:val="00E663C4"/>
    <w:rsid w:val="00E666BF"/>
    <w:rsid w:val="00E70BE7"/>
    <w:rsid w:val="00E70D8B"/>
    <w:rsid w:val="00E7339D"/>
    <w:rsid w:val="00E74111"/>
    <w:rsid w:val="00E81739"/>
    <w:rsid w:val="00E82BDD"/>
    <w:rsid w:val="00E844CC"/>
    <w:rsid w:val="00E855A5"/>
    <w:rsid w:val="00E87F6A"/>
    <w:rsid w:val="00E91400"/>
    <w:rsid w:val="00E941E4"/>
    <w:rsid w:val="00E9549F"/>
    <w:rsid w:val="00E97DB3"/>
    <w:rsid w:val="00EA1C2B"/>
    <w:rsid w:val="00EA2475"/>
    <w:rsid w:val="00EA3F0B"/>
    <w:rsid w:val="00EA4674"/>
    <w:rsid w:val="00EA5330"/>
    <w:rsid w:val="00EA632D"/>
    <w:rsid w:val="00EB1FF2"/>
    <w:rsid w:val="00EB26B1"/>
    <w:rsid w:val="00EB28F8"/>
    <w:rsid w:val="00EB32BB"/>
    <w:rsid w:val="00EB362B"/>
    <w:rsid w:val="00EB4DAF"/>
    <w:rsid w:val="00EC465B"/>
    <w:rsid w:val="00EC647D"/>
    <w:rsid w:val="00ED05BB"/>
    <w:rsid w:val="00ED4694"/>
    <w:rsid w:val="00ED4D85"/>
    <w:rsid w:val="00ED7826"/>
    <w:rsid w:val="00EE1190"/>
    <w:rsid w:val="00EE1DE8"/>
    <w:rsid w:val="00EE2334"/>
    <w:rsid w:val="00EE2569"/>
    <w:rsid w:val="00EE3711"/>
    <w:rsid w:val="00EE4519"/>
    <w:rsid w:val="00EE5CD9"/>
    <w:rsid w:val="00EE6FA9"/>
    <w:rsid w:val="00EF0CE5"/>
    <w:rsid w:val="00EF2955"/>
    <w:rsid w:val="00EF6CC8"/>
    <w:rsid w:val="00EF789C"/>
    <w:rsid w:val="00F007A0"/>
    <w:rsid w:val="00F1043A"/>
    <w:rsid w:val="00F10BBE"/>
    <w:rsid w:val="00F10E14"/>
    <w:rsid w:val="00F1132A"/>
    <w:rsid w:val="00F1175C"/>
    <w:rsid w:val="00F1318B"/>
    <w:rsid w:val="00F14070"/>
    <w:rsid w:val="00F14A61"/>
    <w:rsid w:val="00F14EC4"/>
    <w:rsid w:val="00F17B9C"/>
    <w:rsid w:val="00F20FAB"/>
    <w:rsid w:val="00F212C1"/>
    <w:rsid w:val="00F22596"/>
    <w:rsid w:val="00F23C7E"/>
    <w:rsid w:val="00F27E6A"/>
    <w:rsid w:val="00F306DA"/>
    <w:rsid w:val="00F366D6"/>
    <w:rsid w:val="00F42F29"/>
    <w:rsid w:val="00F4356A"/>
    <w:rsid w:val="00F450E7"/>
    <w:rsid w:val="00F504AF"/>
    <w:rsid w:val="00F50C02"/>
    <w:rsid w:val="00F511D1"/>
    <w:rsid w:val="00F51FCB"/>
    <w:rsid w:val="00F52E78"/>
    <w:rsid w:val="00F5660D"/>
    <w:rsid w:val="00F57A16"/>
    <w:rsid w:val="00F61549"/>
    <w:rsid w:val="00F62E4B"/>
    <w:rsid w:val="00F707A4"/>
    <w:rsid w:val="00F726D8"/>
    <w:rsid w:val="00F73FD6"/>
    <w:rsid w:val="00F751E8"/>
    <w:rsid w:val="00F772A7"/>
    <w:rsid w:val="00F80207"/>
    <w:rsid w:val="00F80510"/>
    <w:rsid w:val="00F81314"/>
    <w:rsid w:val="00F81BAC"/>
    <w:rsid w:val="00F847DE"/>
    <w:rsid w:val="00F84ACC"/>
    <w:rsid w:val="00F90C8E"/>
    <w:rsid w:val="00F940B1"/>
    <w:rsid w:val="00F94961"/>
    <w:rsid w:val="00F94F85"/>
    <w:rsid w:val="00F962B5"/>
    <w:rsid w:val="00FA0666"/>
    <w:rsid w:val="00FA22E9"/>
    <w:rsid w:val="00FA4B61"/>
    <w:rsid w:val="00FA6884"/>
    <w:rsid w:val="00FB0032"/>
    <w:rsid w:val="00FB153D"/>
    <w:rsid w:val="00FB2C1D"/>
    <w:rsid w:val="00FB3016"/>
    <w:rsid w:val="00FB44B2"/>
    <w:rsid w:val="00FB71C1"/>
    <w:rsid w:val="00FB78D7"/>
    <w:rsid w:val="00FC0ED7"/>
    <w:rsid w:val="00FC1065"/>
    <w:rsid w:val="00FC44AA"/>
    <w:rsid w:val="00FC4ACF"/>
    <w:rsid w:val="00FD0418"/>
    <w:rsid w:val="00FD29A2"/>
    <w:rsid w:val="00FD2BFB"/>
    <w:rsid w:val="00FD32A2"/>
    <w:rsid w:val="00FD60CA"/>
    <w:rsid w:val="00FE004A"/>
    <w:rsid w:val="00FE3169"/>
    <w:rsid w:val="00FE4A41"/>
    <w:rsid w:val="00FF03F5"/>
    <w:rsid w:val="00FF252A"/>
    <w:rsid w:val="00FF4072"/>
    <w:rsid w:val="00FF617A"/>
    <w:rsid w:val="00FF67BD"/>
    <w:rsid w:val="00FF7985"/>
    <w:rsid w:val="00FF7CF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1"/>
    </o:shapelayout>
  </w:shapeDefaults>
  <w:decimalSymbol w:val="."/>
  <w:listSeparator w:val=","/>
  <w14:docId w14:val="63EFD29C"/>
  <w15:chartTrackingRefBased/>
  <w15:docId w15:val="{9D179BF0-0869-4399-ABB7-1D4D51ABA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lang w:val="en-GB" w:eastAsia="en-GB"/>
    </w:rPr>
  </w:style>
  <w:style w:type="paragraph" w:styleId="Heading1">
    <w:name w:val="heading 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basedOn w:val="Normal"/>
    <w:next w:val="Normal"/>
    <w:link w:val="Heading2Char"/>
    <w:qFormat/>
    <w:rsid w:val="00731B99"/>
    <w:pPr>
      <w:keepNext/>
      <w:numPr>
        <w:ilvl w:val="1"/>
        <w:numId w:val="14"/>
      </w:numPr>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numPr>
        <w:ilvl w:val="4"/>
        <w:numId w:val="14"/>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uiPriority w:val="99"/>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styleId="TOCHeading">
    <w:name w:val="TOC Heading"/>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lang w:val="en-GB" w:eastAsia="en-GB"/>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lang w:val="en-GB" w:eastAsia="en-GB"/>
    </w:rPr>
  </w:style>
  <w:style w:type="paragraph" w:customStyle="1" w:styleId="Arial10B">
    <w:name w:val="Arial 10 (B)"/>
    <w:basedOn w:val="Normal"/>
    <w:rsid w:val="007B4F50"/>
    <w:pPr>
      <w:spacing w:before="0" w:after="0"/>
    </w:pPr>
    <w:rPr>
      <w:b/>
    </w:rPr>
  </w:style>
  <w:style w:type="paragraph" w:styleId="Revision">
    <w:name w:val="Revision"/>
    <w:hidden/>
    <w:rsid w:val="00F772A7"/>
    <w:rPr>
      <w:rFonts w:ascii="Arial" w:eastAsia="Times New Roman" w:hAnsi="Arial"/>
      <w:szCs w:val="24"/>
      <w:lang w:val="en-GB" w:eastAsia="en-GB"/>
    </w:rPr>
  </w:style>
  <w:style w:type="character" w:styleId="Mention">
    <w:name w:val="Mention"/>
    <w:uiPriority w:val="99"/>
    <w:semiHidden/>
    <w:unhideWhenUsed/>
    <w:rsid w:val="00426EF0"/>
    <w:rPr>
      <w:color w:val="2B579A"/>
      <w:shd w:val="clear" w:color="auto" w:fill="E6E6E6"/>
    </w:rPr>
  </w:style>
  <w:style w:type="paragraph" w:customStyle="1" w:styleId="Default">
    <w:name w:val="Default"/>
    <w:rsid w:val="002276FC"/>
    <w:pPr>
      <w:autoSpaceDE w:val="0"/>
      <w:autoSpaceDN w:val="0"/>
      <w:adjustRightInd w:val="0"/>
    </w:pPr>
    <w:rPr>
      <w:rFonts w:ascii="Arial" w:hAnsi="Arial" w:cs="Arial"/>
      <w:color w:val="000000"/>
      <w:sz w:val="24"/>
      <w:szCs w:val="24"/>
      <w:lang w:val="en-GB" w:eastAsia="en-GB"/>
    </w:rPr>
  </w:style>
  <w:style w:type="paragraph" w:styleId="ListParagraph">
    <w:name w:val="List Paragraph"/>
    <w:basedOn w:val="Normal"/>
    <w:uiPriority w:val="34"/>
    <w:qFormat/>
    <w:rsid w:val="00AC73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32928916">
      <w:bodyDiv w:val="1"/>
      <w:marLeft w:val="0"/>
      <w:marRight w:val="0"/>
      <w:marTop w:val="0"/>
      <w:marBottom w:val="0"/>
      <w:divBdr>
        <w:top w:val="none" w:sz="0" w:space="0" w:color="auto"/>
        <w:left w:val="none" w:sz="0" w:space="0" w:color="auto"/>
        <w:bottom w:val="none" w:sz="0" w:space="0" w:color="auto"/>
        <w:right w:val="none" w:sz="0" w:space="0" w:color="auto"/>
      </w:divBdr>
    </w:div>
    <w:div w:id="479543630">
      <w:bodyDiv w:val="1"/>
      <w:marLeft w:val="0"/>
      <w:marRight w:val="0"/>
      <w:marTop w:val="0"/>
      <w:marBottom w:val="0"/>
      <w:divBdr>
        <w:top w:val="none" w:sz="0" w:space="0" w:color="auto"/>
        <w:left w:val="none" w:sz="0" w:space="0" w:color="auto"/>
        <w:bottom w:val="none" w:sz="0" w:space="0" w:color="auto"/>
        <w:right w:val="none" w:sz="0" w:space="0" w:color="auto"/>
      </w:divBdr>
      <w:divsChild>
        <w:div w:id="440148478">
          <w:marLeft w:val="288"/>
          <w:marRight w:val="0"/>
          <w:marTop w:val="0"/>
          <w:marBottom w:val="120"/>
          <w:divBdr>
            <w:top w:val="none" w:sz="0" w:space="0" w:color="auto"/>
            <w:left w:val="none" w:sz="0" w:space="0" w:color="auto"/>
            <w:bottom w:val="none" w:sz="0" w:space="0" w:color="auto"/>
            <w:right w:val="none" w:sz="0" w:space="0" w:color="auto"/>
          </w:divBdr>
        </w:div>
        <w:div w:id="1095788961">
          <w:marLeft w:val="288"/>
          <w:marRight w:val="0"/>
          <w:marTop w:val="0"/>
          <w:marBottom w:val="120"/>
          <w:divBdr>
            <w:top w:val="none" w:sz="0" w:space="0" w:color="auto"/>
            <w:left w:val="none" w:sz="0" w:space="0" w:color="auto"/>
            <w:bottom w:val="none" w:sz="0" w:space="0" w:color="auto"/>
            <w:right w:val="none" w:sz="0" w:space="0" w:color="auto"/>
          </w:divBdr>
        </w:div>
        <w:div w:id="1276206426">
          <w:marLeft w:val="288"/>
          <w:marRight w:val="0"/>
          <w:marTop w:val="0"/>
          <w:marBottom w:val="120"/>
          <w:divBdr>
            <w:top w:val="none" w:sz="0" w:space="0" w:color="auto"/>
            <w:left w:val="none" w:sz="0" w:space="0" w:color="auto"/>
            <w:bottom w:val="none" w:sz="0" w:space="0" w:color="auto"/>
            <w:right w:val="none" w:sz="0" w:space="0" w:color="auto"/>
          </w:divBdr>
        </w:div>
        <w:div w:id="1292905206">
          <w:marLeft w:val="288"/>
          <w:marRight w:val="0"/>
          <w:marTop w:val="0"/>
          <w:marBottom w:val="120"/>
          <w:divBdr>
            <w:top w:val="none" w:sz="0" w:space="0" w:color="auto"/>
            <w:left w:val="none" w:sz="0" w:space="0" w:color="auto"/>
            <w:bottom w:val="none" w:sz="0" w:space="0" w:color="auto"/>
            <w:right w:val="none" w:sz="0" w:space="0" w:color="auto"/>
          </w:divBdr>
        </w:div>
        <w:div w:id="1443184071">
          <w:marLeft w:val="288"/>
          <w:marRight w:val="0"/>
          <w:marTop w:val="0"/>
          <w:marBottom w:val="120"/>
          <w:divBdr>
            <w:top w:val="none" w:sz="0" w:space="0" w:color="auto"/>
            <w:left w:val="none" w:sz="0" w:space="0" w:color="auto"/>
            <w:bottom w:val="none" w:sz="0" w:space="0" w:color="auto"/>
            <w:right w:val="none" w:sz="0" w:space="0" w:color="auto"/>
          </w:divBdr>
        </w:div>
        <w:div w:id="1793356251">
          <w:marLeft w:val="288"/>
          <w:marRight w:val="0"/>
          <w:marTop w:val="0"/>
          <w:marBottom w:val="120"/>
          <w:divBdr>
            <w:top w:val="none" w:sz="0" w:space="0" w:color="auto"/>
            <w:left w:val="none" w:sz="0" w:space="0" w:color="auto"/>
            <w:bottom w:val="none" w:sz="0" w:space="0" w:color="auto"/>
            <w:right w:val="none" w:sz="0" w:space="0" w:color="auto"/>
          </w:divBdr>
        </w:div>
        <w:div w:id="1859467770">
          <w:marLeft w:val="288"/>
          <w:marRight w:val="0"/>
          <w:marTop w:val="0"/>
          <w:marBottom w:val="120"/>
          <w:divBdr>
            <w:top w:val="none" w:sz="0" w:space="0" w:color="auto"/>
            <w:left w:val="none" w:sz="0" w:space="0" w:color="auto"/>
            <w:bottom w:val="none" w:sz="0" w:space="0" w:color="auto"/>
            <w:right w:val="none" w:sz="0" w:space="0" w:color="auto"/>
          </w:divBdr>
        </w:div>
      </w:divsChild>
    </w:div>
    <w:div w:id="657074632">
      <w:bodyDiv w:val="1"/>
      <w:marLeft w:val="0"/>
      <w:marRight w:val="0"/>
      <w:marTop w:val="0"/>
      <w:marBottom w:val="0"/>
      <w:divBdr>
        <w:top w:val="none" w:sz="0" w:space="0" w:color="auto"/>
        <w:left w:val="none" w:sz="0" w:space="0" w:color="auto"/>
        <w:bottom w:val="none" w:sz="0" w:space="0" w:color="auto"/>
        <w:right w:val="none" w:sz="0" w:space="0" w:color="auto"/>
      </w:divBdr>
      <w:divsChild>
        <w:div w:id="431826406">
          <w:marLeft w:val="547"/>
          <w:marRight w:val="0"/>
          <w:marTop w:val="0"/>
          <w:marBottom w:val="0"/>
          <w:divBdr>
            <w:top w:val="none" w:sz="0" w:space="0" w:color="auto"/>
            <w:left w:val="none" w:sz="0" w:space="0" w:color="auto"/>
            <w:bottom w:val="none" w:sz="0" w:space="0" w:color="auto"/>
            <w:right w:val="none" w:sz="0" w:space="0" w:color="auto"/>
          </w:divBdr>
        </w:div>
        <w:div w:id="607470283">
          <w:marLeft w:val="1267"/>
          <w:marRight w:val="0"/>
          <w:marTop w:val="0"/>
          <w:marBottom w:val="0"/>
          <w:divBdr>
            <w:top w:val="none" w:sz="0" w:space="0" w:color="auto"/>
            <w:left w:val="none" w:sz="0" w:space="0" w:color="auto"/>
            <w:bottom w:val="none" w:sz="0" w:space="0" w:color="auto"/>
            <w:right w:val="none" w:sz="0" w:space="0" w:color="auto"/>
          </w:divBdr>
        </w:div>
        <w:div w:id="698626583">
          <w:marLeft w:val="547"/>
          <w:marRight w:val="0"/>
          <w:marTop w:val="0"/>
          <w:marBottom w:val="0"/>
          <w:divBdr>
            <w:top w:val="none" w:sz="0" w:space="0" w:color="auto"/>
            <w:left w:val="none" w:sz="0" w:space="0" w:color="auto"/>
            <w:bottom w:val="none" w:sz="0" w:space="0" w:color="auto"/>
            <w:right w:val="none" w:sz="0" w:space="0" w:color="auto"/>
          </w:divBdr>
        </w:div>
        <w:div w:id="766078495">
          <w:marLeft w:val="547"/>
          <w:marRight w:val="0"/>
          <w:marTop w:val="0"/>
          <w:marBottom w:val="0"/>
          <w:divBdr>
            <w:top w:val="none" w:sz="0" w:space="0" w:color="auto"/>
            <w:left w:val="none" w:sz="0" w:space="0" w:color="auto"/>
            <w:bottom w:val="none" w:sz="0" w:space="0" w:color="auto"/>
            <w:right w:val="none" w:sz="0" w:space="0" w:color="auto"/>
          </w:divBdr>
        </w:div>
        <w:div w:id="934285937">
          <w:marLeft w:val="1267"/>
          <w:marRight w:val="0"/>
          <w:marTop w:val="0"/>
          <w:marBottom w:val="0"/>
          <w:divBdr>
            <w:top w:val="none" w:sz="0" w:space="0" w:color="auto"/>
            <w:left w:val="none" w:sz="0" w:space="0" w:color="auto"/>
            <w:bottom w:val="none" w:sz="0" w:space="0" w:color="auto"/>
            <w:right w:val="none" w:sz="0" w:space="0" w:color="auto"/>
          </w:divBdr>
        </w:div>
        <w:div w:id="1022901844">
          <w:marLeft w:val="547"/>
          <w:marRight w:val="0"/>
          <w:marTop w:val="0"/>
          <w:marBottom w:val="0"/>
          <w:divBdr>
            <w:top w:val="none" w:sz="0" w:space="0" w:color="auto"/>
            <w:left w:val="none" w:sz="0" w:space="0" w:color="auto"/>
            <w:bottom w:val="none" w:sz="0" w:space="0" w:color="auto"/>
            <w:right w:val="none" w:sz="0" w:space="0" w:color="auto"/>
          </w:divBdr>
        </w:div>
      </w:divsChild>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47921987">
      <w:bodyDiv w:val="1"/>
      <w:marLeft w:val="0"/>
      <w:marRight w:val="0"/>
      <w:marTop w:val="0"/>
      <w:marBottom w:val="0"/>
      <w:divBdr>
        <w:top w:val="none" w:sz="0" w:space="0" w:color="auto"/>
        <w:left w:val="none" w:sz="0" w:space="0" w:color="auto"/>
        <w:bottom w:val="none" w:sz="0" w:space="0" w:color="auto"/>
        <w:right w:val="none" w:sz="0" w:space="0" w:color="auto"/>
      </w:divBdr>
      <w:divsChild>
        <w:div w:id="1437170080">
          <w:marLeft w:val="288"/>
          <w:marRight w:val="0"/>
          <w:marTop w:val="0"/>
          <w:marBottom w:val="120"/>
          <w:divBdr>
            <w:top w:val="none" w:sz="0" w:space="0" w:color="auto"/>
            <w:left w:val="none" w:sz="0" w:space="0" w:color="auto"/>
            <w:bottom w:val="none" w:sz="0" w:space="0" w:color="auto"/>
            <w:right w:val="none" w:sz="0" w:space="0" w:color="auto"/>
          </w:divBdr>
        </w:div>
      </w:divsChild>
    </w:div>
    <w:div w:id="1058895972">
      <w:bodyDiv w:val="1"/>
      <w:marLeft w:val="0"/>
      <w:marRight w:val="0"/>
      <w:marTop w:val="0"/>
      <w:marBottom w:val="0"/>
      <w:divBdr>
        <w:top w:val="none" w:sz="0" w:space="0" w:color="auto"/>
        <w:left w:val="none" w:sz="0" w:space="0" w:color="auto"/>
        <w:bottom w:val="none" w:sz="0" w:space="0" w:color="auto"/>
        <w:right w:val="none" w:sz="0" w:space="0" w:color="auto"/>
      </w:divBdr>
    </w:div>
    <w:div w:id="1084113263">
      <w:bodyDiv w:val="1"/>
      <w:marLeft w:val="0"/>
      <w:marRight w:val="0"/>
      <w:marTop w:val="0"/>
      <w:marBottom w:val="0"/>
      <w:divBdr>
        <w:top w:val="none" w:sz="0" w:space="0" w:color="auto"/>
        <w:left w:val="none" w:sz="0" w:space="0" w:color="auto"/>
        <w:bottom w:val="none" w:sz="0" w:space="0" w:color="auto"/>
        <w:right w:val="none" w:sz="0" w:space="0" w:color="auto"/>
      </w:divBdr>
      <w:divsChild>
        <w:div w:id="2519767">
          <w:marLeft w:val="288"/>
          <w:marRight w:val="0"/>
          <w:marTop w:val="0"/>
          <w:marBottom w:val="120"/>
          <w:divBdr>
            <w:top w:val="none" w:sz="0" w:space="0" w:color="auto"/>
            <w:left w:val="none" w:sz="0" w:space="0" w:color="auto"/>
            <w:bottom w:val="none" w:sz="0" w:space="0" w:color="auto"/>
            <w:right w:val="none" w:sz="0" w:space="0" w:color="auto"/>
          </w:divBdr>
        </w:div>
        <w:div w:id="860969068">
          <w:marLeft w:val="288"/>
          <w:marRight w:val="0"/>
          <w:marTop w:val="0"/>
          <w:marBottom w:val="120"/>
          <w:divBdr>
            <w:top w:val="none" w:sz="0" w:space="0" w:color="auto"/>
            <w:left w:val="none" w:sz="0" w:space="0" w:color="auto"/>
            <w:bottom w:val="none" w:sz="0" w:space="0" w:color="auto"/>
            <w:right w:val="none" w:sz="0" w:space="0" w:color="auto"/>
          </w:divBdr>
        </w:div>
        <w:div w:id="926038969">
          <w:marLeft w:val="288"/>
          <w:marRight w:val="0"/>
          <w:marTop w:val="0"/>
          <w:marBottom w:val="120"/>
          <w:divBdr>
            <w:top w:val="none" w:sz="0" w:space="0" w:color="auto"/>
            <w:left w:val="none" w:sz="0" w:space="0" w:color="auto"/>
            <w:bottom w:val="none" w:sz="0" w:space="0" w:color="auto"/>
            <w:right w:val="none" w:sz="0" w:space="0" w:color="auto"/>
          </w:divBdr>
        </w:div>
        <w:div w:id="1190951192">
          <w:marLeft w:val="288"/>
          <w:marRight w:val="0"/>
          <w:marTop w:val="0"/>
          <w:marBottom w:val="120"/>
          <w:divBdr>
            <w:top w:val="none" w:sz="0" w:space="0" w:color="auto"/>
            <w:left w:val="none" w:sz="0" w:space="0" w:color="auto"/>
            <w:bottom w:val="none" w:sz="0" w:space="0" w:color="auto"/>
            <w:right w:val="none" w:sz="0" w:space="0" w:color="auto"/>
          </w:divBdr>
        </w:div>
        <w:div w:id="1436556172">
          <w:marLeft w:val="288"/>
          <w:marRight w:val="0"/>
          <w:marTop w:val="0"/>
          <w:marBottom w:val="120"/>
          <w:divBdr>
            <w:top w:val="none" w:sz="0" w:space="0" w:color="auto"/>
            <w:left w:val="none" w:sz="0" w:space="0" w:color="auto"/>
            <w:bottom w:val="none" w:sz="0" w:space="0" w:color="auto"/>
            <w:right w:val="none" w:sz="0" w:space="0" w:color="auto"/>
          </w:divBdr>
        </w:div>
      </w:divsChild>
    </w:div>
    <w:div w:id="1127166766">
      <w:bodyDiv w:val="1"/>
      <w:marLeft w:val="0"/>
      <w:marRight w:val="0"/>
      <w:marTop w:val="0"/>
      <w:marBottom w:val="0"/>
      <w:divBdr>
        <w:top w:val="none" w:sz="0" w:space="0" w:color="auto"/>
        <w:left w:val="none" w:sz="0" w:space="0" w:color="auto"/>
        <w:bottom w:val="none" w:sz="0" w:space="0" w:color="auto"/>
        <w:right w:val="none" w:sz="0" w:space="0" w:color="auto"/>
      </w:divBdr>
    </w:div>
    <w:div w:id="1248461467">
      <w:bodyDiv w:val="1"/>
      <w:marLeft w:val="0"/>
      <w:marRight w:val="0"/>
      <w:marTop w:val="0"/>
      <w:marBottom w:val="0"/>
      <w:divBdr>
        <w:top w:val="none" w:sz="0" w:space="0" w:color="auto"/>
        <w:left w:val="none" w:sz="0" w:space="0" w:color="auto"/>
        <w:bottom w:val="none" w:sz="0" w:space="0" w:color="auto"/>
        <w:right w:val="none" w:sz="0" w:space="0" w:color="auto"/>
      </w:divBdr>
      <w:divsChild>
        <w:div w:id="763258832">
          <w:marLeft w:val="288"/>
          <w:marRight w:val="0"/>
          <w:marTop w:val="0"/>
          <w:marBottom w:val="120"/>
          <w:divBdr>
            <w:top w:val="none" w:sz="0" w:space="0" w:color="auto"/>
            <w:left w:val="none" w:sz="0" w:space="0" w:color="auto"/>
            <w:bottom w:val="none" w:sz="0" w:space="0" w:color="auto"/>
            <w:right w:val="none" w:sz="0" w:space="0" w:color="auto"/>
          </w:divBdr>
        </w:div>
        <w:div w:id="1187059315">
          <w:marLeft w:val="288"/>
          <w:marRight w:val="0"/>
          <w:marTop w:val="0"/>
          <w:marBottom w:val="120"/>
          <w:divBdr>
            <w:top w:val="none" w:sz="0" w:space="0" w:color="auto"/>
            <w:left w:val="none" w:sz="0" w:space="0" w:color="auto"/>
            <w:bottom w:val="none" w:sz="0" w:space="0" w:color="auto"/>
            <w:right w:val="none" w:sz="0" w:space="0" w:color="auto"/>
          </w:divBdr>
        </w:div>
        <w:div w:id="1813909907">
          <w:marLeft w:val="288"/>
          <w:marRight w:val="0"/>
          <w:marTop w:val="0"/>
          <w:marBottom w:val="120"/>
          <w:divBdr>
            <w:top w:val="none" w:sz="0" w:space="0" w:color="auto"/>
            <w:left w:val="none" w:sz="0" w:space="0" w:color="auto"/>
            <w:bottom w:val="none" w:sz="0" w:space="0" w:color="auto"/>
            <w:right w:val="none" w:sz="0" w:space="0" w:color="auto"/>
          </w:divBdr>
        </w:div>
        <w:div w:id="1903061913">
          <w:marLeft w:val="288"/>
          <w:marRight w:val="0"/>
          <w:marTop w:val="0"/>
          <w:marBottom w:val="120"/>
          <w:divBdr>
            <w:top w:val="none" w:sz="0" w:space="0" w:color="auto"/>
            <w:left w:val="none" w:sz="0" w:space="0" w:color="auto"/>
            <w:bottom w:val="none" w:sz="0" w:space="0" w:color="auto"/>
            <w:right w:val="none" w:sz="0" w:space="0" w:color="auto"/>
          </w:divBdr>
        </w:div>
        <w:div w:id="1905336853">
          <w:marLeft w:val="288"/>
          <w:marRight w:val="0"/>
          <w:marTop w:val="0"/>
          <w:marBottom w:val="120"/>
          <w:divBdr>
            <w:top w:val="none" w:sz="0" w:space="0" w:color="auto"/>
            <w:left w:val="none" w:sz="0" w:space="0" w:color="auto"/>
            <w:bottom w:val="none" w:sz="0" w:space="0" w:color="auto"/>
            <w:right w:val="none" w:sz="0" w:space="0" w:color="auto"/>
          </w:divBdr>
        </w:div>
        <w:div w:id="1979214324">
          <w:marLeft w:val="288"/>
          <w:marRight w:val="0"/>
          <w:marTop w:val="0"/>
          <w:marBottom w:val="120"/>
          <w:divBdr>
            <w:top w:val="none" w:sz="0" w:space="0" w:color="auto"/>
            <w:left w:val="none" w:sz="0" w:space="0" w:color="auto"/>
            <w:bottom w:val="none" w:sz="0" w:space="0" w:color="auto"/>
            <w:right w:val="none" w:sz="0" w:space="0" w:color="auto"/>
          </w:divBdr>
        </w:div>
        <w:div w:id="2139057952">
          <w:marLeft w:val="288"/>
          <w:marRight w:val="0"/>
          <w:marTop w:val="0"/>
          <w:marBottom w:val="120"/>
          <w:divBdr>
            <w:top w:val="none" w:sz="0" w:space="0" w:color="auto"/>
            <w:left w:val="none" w:sz="0" w:space="0" w:color="auto"/>
            <w:bottom w:val="none" w:sz="0" w:space="0" w:color="auto"/>
            <w:right w:val="none" w:sz="0" w:space="0" w:color="auto"/>
          </w:divBdr>
        </w:div>
      </w:divsChild>
    </w:div>
    <w:div w:id="1329480165">
      <w:bodyDiv w:val="1"/>
      <w:marLeft w:val="0"/>
      <w:marRight w:val="0"/>
      <w:marTop w:val="0"/>
      <w:marBottom w:val="0"/>
      <w:divBdr>
        <w:top w:val="none" w:sz="0" w:space="0" w:color="auto"/>
        <w:left w:val="none" w:sz="0" w:space="0" w:color="auto"/>
        <w:bottom w:val="none" w:sz="0" w:space="0" w:color="auto"/>
        <w:right w:val="none" w:sz="0" w:space="0" w:color="auto"/>
      </w:divBdr>
      <w:divsChild>
        <w:div w:id="295568874">
          <w:marLeft w:val="288"/>
          <w:marRight w:val="0"/>
          <w:marTop w:val="0"/>
          <w:marBottom w:val="120"/>
          <w:divBdr>
            <w:top w:val="none" w:sz="0" w:space="0" w:color="auto"/>
            <w:left w:val="none" w:sz="0" w:space="0" w:color="auto"/>
            <w:bottom w:val="none" w:sz="0" w:space="0" w:color="auto"/>
            <w:right w:val="none" w:sz="0" w:space="0" w:color="auto"/>
          </w:divBdr>
        </w:div>
        <w:div w:id="449325049">
          <w:marLeft w:val="288"/>
          <w:marRight w:val="0"/>
          <w:marTop w:val="0"/>
          <w:marBottom w:val="120"/>
          <w:divBdr>
            <w:top w:val="none" w:sz="0" w:space="0" w:color="auto"/>
            <w:left w:val="none" w:sz="0" w:space="0" w:color="auto"/>
            <w:bottom w:val="none" w:sz="0" w:space="0" w:color="auto"/>
            <w:right w:val="none" w:sz="0" w:space="0" w:color="auto"/>
          </w:divBdr>
        </w:div>
        <w:div w:id="866869389">
          <w:marLeft w:val="288"/>
          <w:marRight w:val="0"/>
          <w:marTop w:val="0"/>
          <w:marBottom w:val="120"/>
          <w:divBdr>
            <w:top w:val="none" w:sz="0" w:space="0" w:color="auto"/>
            <w:left w:val="none" w:sz="0" w:space="0" w:color="auto"/>
            <w:bottom w:val="none" w:sz="0" w:space="0" w:color="auto"/>
            <w:right w:val="none" w:sz="0" w:space="0" w:color="auto"/>
          </w:divBdr>
        </w:div>
        <w:div w:id="1394743717">
          <w:marLeft w:val="288"/>
          <w:marRight w:val="0"/>
          <w:marTop w:val="0"/>
          <w:marBottom w:val="120"/>
          <w:divBdr>
            <w:top w:val="none" w:sz="0" w:space="0" w:color="auto"/>
            <w:left w:val="none" w:sz="0" w:space="0" w:color="auto"/>
            <w:bottom w:val="none" w:sz="0" w:space="0" w:color="auto"/>
            <w:right w:val="none" w:sz="0" w:space="0" w:color="auto"/>
          </w:divBdr>
        </w:div>
        <w:div w:id="1470853289">
          <w:marLeft w:val="288"/>
          <w:marRight w:val="0"/>
          <w:marTop w:val="0"/>
          <w:marBottom w:val="120"/>
          <w:divBdr>
            <w:top w:val="none" w:sz="0" w:space="0" w:color="auto"/>
            <w:left w:val="none" w:sz="0" w:space="0" w:color="auto"/>
            <w:bottom w:val="none" w:sz="0" w:space="0" w:color="auto"/>
            <w:right w:val="none" w:sz="0" w:space="0" w:color="auto"/>
          </w:divBdr>
        </w:div>
        <w:div w:id="1745372342">
          <w:marLeft w:val="288"/>
          <w:marRight w:val="0"/>
          <w:marTop w:val="0"/>
          <w:marBottom w:val="120"/>
          <w:divBdr>
            <w:top w:val="none" w:sz="0" w:space="0" w:color="auto"/>
            <w:left w:val="none" w:sz="0" w:space="0" w:color="auto"/>
            <w:bottom w:val="none" w:sz="0" w:space="0" w:color="auto"/>
            <w:right w:val="none" w:sz="0" w:space="0" w:color="auto"/>
          </w:divBdr>
        </w:div>
        <w:div w:id="1984581082">
          <w:marLeft w:val="288"/>
          <w:marRight w:val="0"/>
          <w:marTop w:val="0"/>
          <w:marBottom w:val="120"/>
          <w:divBdr>
            <w:top w:val="none" w:sz="0" w:space="0" w:color="auto"/>
            <w:left w:val="none" w:sz="0" w:space="0" w:color="auto"/>
            <w:bottom w:val="none" w:sz="0" w:space="0" w:color="auto"/>
            <w:right w:val="none" w:sz="0" w:space="0" w:color="auto"/>
          </w:divBdr>
        </w:div>
      </w:divsChild>
    </w:div>
    <w:div w:id="1449009822">
      <w:bodyDiv w:val="1"/>
      <w:marLeft w:val="0"/>
      <w:marRight w:val="0"/>
      <w:marTop w:val="0"/>
      <w:marBottom w:val="0"/>
      <w:divBdr>
        <w:top w:val="none" w:sz="0" w:space="0" w:color="auto"/>
        <w:left w:val="none" w:sz="0" w:space="0" w:color="auto"/>
        <w:bottom w:val="none" w:sz="0" w:space="0" w:color="auto"/>
        <w:right w:val="none" w:sz="0" w:space="0" w:color="auto"/>
      </w:divBdr>
      <w:divsChild>
        <w:div w:id="155152884">
          <w:marLeft w:val="288"/>
          <w:marRight w:val="0"/>
          <w:marTop w:val="0"/>
          <w:marBottom w:val="120"/>
          <w:divBdr>
            <w:top w:val="none" w:sz="0" w:space="0" w:color="auto"/>
            <w:left w:val="none" w:sz="0" w:space="0" w:color="auto"/>
            <w:bottom w:val="none" w:sz="0" w:space="0" w:color="auto"/>
            <w:right w:val="none" w:sz="0" w:space="0" w:color="auto"/>
          </w:divBdr>
        </w:div>
        <w:div w:id="283582249">
          <w:marLeft w:val="288"/>
          <w:marRight w:val="0"/>
          <w:marTop w:val="0"/>
          <w:marBottom w:val="120"/>
          <w:divBdr>
            <w:top w:val="none" w:sz="0" w:space="0" w:color="auto"/>
            <w:left w:val="none" w:sz="0" w:space="0" w:color="auto"/>
            <w:bottom w:val="none" w:sz="0" w:space="0" w:color="auto"/>
            <w:right w:val="none" w:sz="0" w:space="0" w:color="auto"/>
          </w:divBdr>
        </w:div>
        <w:div w:id="1132556984">
          <w:marLeft w:val="288"/>
          <w:marRight w:val="0"/>
          <w:marTop w:val="0"/>
          <w:marBottom w:val="120"/>
          <w:divBdr>
            <w:top w:val="none" w:sz="0" w:space="0" w:color="auto"/>
            <w:left w:val="none" w:sz="0" w:space="0" w:color="auto"/>
            <w:bottom w:val="none" w:sz="0" w:space="0" w:color="auto"/>
            <w:right w:val="none" w:sz="0" w:space="0" w:color="auto"/>
          </w:divBdr>
        </w:div>
        <w:div w:id="1309936269">
          <w:marLeft w:val="288"/>
          <w:marRight w:val="0"/>
          <w:marTop w:val="0"/>
          <w:marBottom w:val="120"/>
          <w:divBdr>
            <w:top w:val="none" w:sz="0" w:space="0" w:color="auto"/>
            <w:left w:val="none" w:sz="0" w:space="0" w:color="auto"/>
            <w:bottom w:val="none" w:sz="0" w:space="0" w:color="auto"/>
            <w:right w:val="none" w:sz="0" w:space="0" w:color="auto"/>
          </w:divBdr>
        </w:div>
        <w:div w:id="1365520775">
          <w:marLeft w:val="288"/>
          <w:marRight w:val="0"/>
          <w:marTop w:val="0"/>
          <w:marBottom w:val="120"/>
          <w:divBdr>
            <w:top w:val="none" w:sz="0" w:space="0" w:color="auto"/>
            <w:left w:val="none" w:sz="0" w:space="0" w:color="auto"/>
            <w:bottom w:val="none" w:sz="0" w:space="0" w:color="auto"/>
            <w:right w:val="none" w:sz="0" w:space="0" w:color="auto"/>
          </w:divBdr>
        </w:div>
        <w:div w:id="1573659583">
          <w:marLeft w:val="288"/>
          <w:marRight w:val="0"/>
          <w:marTop w:val="0"/>
          <w:marBottom w:val="120"/>
          <w:divBdr>
            <w:top w:val="none" w:sz="0" w:space="0" w:color="auto"/>
            <w:left w:val="none" w:sz="0" w:space="0" w:color="auto"/>
            <w:bottom w:val="none" w:sz="0" w:space="0" w:color="auto"/>
            <w:right w:val="none" w:sz="0" w:space="0" w:color="auto"/>
          </w:divBdr>
        </w:div>
        <w:div w:id="2052218021">
          <w:marLeft w:val="288"/>
          <w:marRight w:val="0"/>
          <w:marTop w:val="0"/>
          <w:marBottom w:val="120"/>
          <w:divBdr>
            <w:top w:val="none" w:sz="0" w:space="0" w:color="auto"/>
            <w:left w:val="none" w:sz="0" w:space="0" w:color="auto"/>
            <w:bottom w:val="none" w:sz="0" w:space="0" w:color="auto"/>
            <w:right w:val="none" w:sz="0" w:space="0" w:color="auto"/>
          </w:divBdr>
        </w:div>
      </w:divsChild>
    </w:div>
    <w:div w:id="1615865888">
      <w:bodyDiv w:val="1"/>
      <w:marLeft w:val="0"/>
      <w:marRight w:val="0"/>
      <w:marTop w:val="0"/>
      <w:marBottom w:val="0"/>
      <w:divBdr>
        <w:top w:val="none" w:sz="0" w:space="0" w:color="auto"/>
        <w:left w:val="none" w:sz="0" w:space="0" w:color="auto"/>
        <w:bottom w:val="none" w:sz="0" w:space="0" w:color="auto"/>
        <w:right w:val="none" w:sz="0" w:space="0" w:color="auto"/>
      </w:divBdr>
      <w:divsChild>
        <w:div w:id="569920960">
          <w:marLeft w:val="547"/>
          <w:marRight w:val="0"/>
          <w:marTop w:val="0"/>
          <w:marBottom w:val="0"/>
          <w:divBdr>
            <w:top w:val="none" w:sz="0" w:space="0" w:color="auto"/>
            <w:left w:val="none" w:sz="0" w:space="0" w:color="auto"/>
            <w:bottom w:val="none" w:sz="0" w:space="0" w:color="auto"/>
            <w:right w:val="none" w:sz="0" w:space="0" w:color="auto"/>
          </w:divBdr>
        </w:div>
        <w:div w:id="916673105">
          <w:marLeft w:val="547"/>
          <w:marRight w:val="0"/>
          <w:marTop w:val="0"/>
          <w:marBottom w:val="0"/>
          <w:divBdr>
            <w:top w:val="none" w:sz="0" w:space="0" w:color="auto"/>
            <w:left w:val="none" w:sz="0" w:space="0" w:color="auto"/>
            <w:bottom w:val="none" w:sz="0" w:space="0" w:color="auto"/>
            <w:right w:val="none" w:sz="0" w:space="0" w:color="auto"/>
          </w:divBdr>
        </w:div>
        <w:div w:id="1252161683">
          <w:marLeft w:val="547"/>
          <w:marRight w:val="0"/>
          <w:marTop w:val="0"/>
          <w:marBottom w:val="0"/>
          <w:divBdr>
            <w:top w:val="none" w:sz="0" w:space="0" w:color="auto"/>
            <w:left w:val="none" w:sz="0" w:space="0" w:color="auto"/>
            <w:bottom w:val="none" w:sz="0" w:space="0" w:color="auto"/>
            <w:right w:val="none" w:sz="0" w:space="0" w:color="auto"/>
          </w:divBdr>
        </w:div>
        <w:div w:id="1883516629">
          <w:marLeft w:val="547"/>
          <w:marRight w:val="0"/>
          <w:marTop w:val="0"/>
          <w:marBottom w:val="0"/>
          <w:divBdr>
            <w:top w:val="none" w:sz="0" w:space="0" w:color="auto"/>
            <w:left w:val="none" w:sz="0" w:space="0" w:color="auto"/>
            <w:bottom w:val="none" w:sz="0" w:space="0" w:color="auto"/>
            <w:right w:val="none" w:sz="0" w:space="0" w:color="auto"/>
          </w:divBdr>
        </w:div>
        <w:div w:id="1936476784">
          <w:marLeft w:val="547"/>
          <w:marRight w:val="0"/>
          <w:marTop w:val="0"/>
          <w:marBottom w:val="0"/>
          <w:divBdr>
            <w:top w:val="none" w:sz="0" w:space="0" w:color="auto"/>
            <w:left w:val="none" w:sz="0" w:space="0" w:color="auto"/>
            <w:bottom w:val="none" w:sz="0" w:space="0" w:color="auto"/>
            <w:right w:val="none" w:sz="0" w:space="0" w:color="auto"/>
          </w:divBdr>
        </w:div>
        <w:div w:id="2027247444">
          <w:marLeft w:val="547"/>
          <w:marRight w:val="0"/>
          <w:marTop w:val="0"/>
          <w:marBottom w:val="0"/>
          <w:divBdr>
            <w:top w:val="none" w:sz="0" w:space="0" w:color="auto"/>
            <w:left w:val="none" w:sz="0" w:space="0" w:color="auto"/>
            <w:bottom w:val="none" w:sz="0" w:space="0" w:color="auto"/>
            <w:right w:val="none" w:sz="0" w:space="0" w:color="auto"/>
          </w:divBdr>
        </w:div>
      </w:divsChild>
    </w:div>
    <w:div w:id="1747535797">
      <w:bodyDiv w:val="1"/>
      <w:marLeft w:val="0"/>
      <w:marRight w:val="0"/>
      <w:marTop w:val="0"/>
      <w:marBottom w:val="0"/>
      <w:divBdr>
        <w:top w:val="none" w:sz="0" w:space="0" w:color="auto"/>
        <w:left w:val="none" w:sz="0" w:space="0" w:color="auto"/>
        <w:bottom w:val="none" w:sz="0" w:space="0" w:color="auto"/>
        <w:right w:val="none" w:sz="0" w:space="0" w:color="auto"/>
      </w:divBdr>
      <w:divsChild>
        <w:div w:id="66803420">
          <w:marLeft w:val="288"/>
          <w:marRight w:val="0"/>
          <w:marTop w:val="0"/>
          <w:marBottom w:val="120"/>
          <w:divBdr>
            <w:top w:val="none" w:sz="0" w:space="0" w:color="auto"/>
            <w:left w:val="none" w:sz="0" w:space="0" w:color="auto"/>
            <w:bottom w:val="none" w:sz="0" w:space="0" w:color="auto"/>
            <w:right w:val="none" w:sz="0" w:space="0" w:color="auto"/>
          </w:divBdr>
        </w:div>
        <w:div w:id="181943597">
          <w:marLeft w:val="288"/>
          <w:marRight w:val="0"/>
          <w:marTop w:val="0"/>
          <w:marBottom w:val="120"/>
          <w:divBdr>
            <w:top w:val="none" w:sz="0" w:space="0" w:color="auto"/>
            <w:left w:val="none" w:sz="0" w:space="0" w:color="auto"/>
            <w:bottom w:val="none" w:sz="0" w:space="0" w:color="auto"/>
            <w:right w:val="none" w:sz="0" w:space="0" w:color="auto"/>
          </w:divBdr>
        </w:div>
        <w:div w:id="610283333">
          <w:marLeft w:val="288"/>
          <w:marRight w:val="0"/>
          <w:marTop w:val="0"/>
          <w:marBottom w:val="120"/>
          <w:divBdr>
            <w:top w:val="none" w:sz="0" w:space="0" w:color="auto"/>
            <w:left w:val="none" w:sz="0" w:space="0" w:color="auto"/>
            <w:bottom w:val="none" w:sz="0" w:space="0" w:color="auto"/>
            <w:right w:val="none" w:sz="0" w:space="0" w:color="auto"/>
          </w:divBdr>
        </w:div>
        <w:div w:id="722683438">
          <w:marLeft w:val="288"/>
          <w:marRight w:val="0"/>
          <w:marTop w:val="0"/>
          <w:marBottom w:val="120"/>
          <w:divBdr>
            <w:top w:val="none" w:sz="0" w:space="0" w:color="auto"/>
            <w:left w:val="none" w:sz="0" w:space="0" w:color="auto"/>
            <w:bottom w:val="none" w:sz="0" w:space="0" w:color="auto"/>
            <w:right w:val="none" w:sz="0" w:space="0" w:color="auto"/>
          </w:divBdr>
        </w:div>
        <w:div w:id="1998728664">
          <w:marLeft w:val="288"/>
          <w:marRight w:val="0"/>
          <w:marTop w:val="0"/>
          <w:marBottom w:val="120"/>
          <w:divBdr>
            <w:top w:val="none" w:sz="0" w:space="0" w:color="auto"/>
            <w:left w:val="none" w:sz="0" w:space="0" w:color="auto"/>
            <w:bottom w:val="none" w:sz="0" w:space="0" w:color="auto"/>
            <w:right w:val="none" w:sz="0" w:space="0" w:color="auto"/>
          </w:divBdr>
        </w:div>
      </w:divsChild>
    </w:div>
    <w:div w:id="1901135158">
      <w:bodyDiv w:val="1"/>
      <w:marLeft w:val="0"/>
      <w:marRight w:val="0"/>
      <w:marTop w:val="0"/>
      <w:marBottom w:val="0"/>
      <w:divBdr>
        <w:top w:val="none" w:sz="0" w:space="0" w:color="auto"/>
        <w:left w:val="none" w:sz="0" w:space="0" w:color="auto"/>
        <w:bottom w:val="none" w:sz="0" w:space="0" w:color="auto"/>
        <w:right w:val="none" w:sz="0" w:space="0" w:color="auto"/>
      </w:divBdr>
      <w:divsChild>
        <w:div w:id="76364490">
          <w:marLeft w:val="547"/>
          <w:marRight w:val="0"/>
          <w:marTop w:val="0"/>
          <w:marBottom w:val="0"/>
          <w:divBdr>
            <w:top w:val="none" w:sz="0" w:space="0" w:color="auto"/>
            <w:left w:val="none" w:sz="0" w:space="0" w:color="auto"/>
            <w:bottom w:val="none" w:sz="0" w:space="0" w:color="auto"/>
            <w:right w:val="none" w:sz="0" w:space="0" w:color="auto"/>
          </w:divBdr>
        </w:div>
        <w:div w:id="422184133">
          <w:marLeft w:val="547"/>
          <w:marRight w:val="0"/>
          <w:marTop w:val="0"/>
          <w:marBottom w:val="0"/>
          <w:divBdr>
            <w:top w:val="none" w:sz="0" w:space="0" w:color="auto"/>
            <w:left w:val="none" w:sz="0" w:space="0" w:color="auto"/>
            <w:bottom w:val="none" w:sz="0" w:space="0" w:color="auto"/>
            <w:right w:val="none" w:sz="0" w:space="0" w:color="auto"/>
          </w:divBdr>
        </w:div>
        <w:div w:id="423384946">
          <w:marLeft w:val="547"/>
          <w:marRight w:val="0"/>
          <w:marTop w:val="0"/>
          <w:marBottom w:val="0"/>
          <w:divBdr>
            <w:top w:val="none" w:sz="0" w:space="0" w:color="auto"/>
            <w:left w:val="none" w:sz="0" w:space="0" w:color="auto"/>
            <w:bottom w:val="none" w:sz="0" w:space="0" w:color="auto"/>
            <w:right w:val="none" w:sz="0" w:space="0" w:color="auto"/>
          </w:divBdr>
        </w:div>
        <w:div w:id="932053759">
          <w:marLeft w:val="547"/>
          <w:marRight w:val="0"/>
          <w:marTop w:val="0"/>
          <w:marBottom w:val="0"/>
          <w:divBdr>
            <w:top w:val="none" w:sz="0" w:space="0" w:color="auto"/>
            <w:left w:val="none" w:sz="0" w:space="0" w:color="auto"/>
            <w:bottom w:val="none" w:sz="0" w:space="0" w:color="auto"/>
            <w:right w:val="none" w:sz="0" w:space="0" w:color="auto"/>
          </w:divBdr>
        </w:div>
        <w:div w:id="1186671147">
          <w:marLeft w:val="547"/>
          <w:marRight w:val="0"/>
          <w:marTop w:val="0"/>
          <w:marBottom w:val="0"/>
          <w:divBdr>
            <w:top w:val="none" w:sz="0" w:space="0" w:color="auto"/>
            <w:left w:val="none" w:sz="0" w:space="0" w:color="auto"/>
            <w:bottom w:val="none" w:sz="0" w:space="0" w:color="auto"/>
            <w:right w:val="none" w:sz="0" w:space="0" w:color="auto"/>
          </w:divBdr>
        </w:div>
        <w:div w:id="1422950301">
          <w:marLeft w:val="547"/>
          <w:marRight w:val="0"/>
          <w:marTop w:val="0"/>
          <w:marBottom w:val="0"/>
          <w:divBdr>
            <w:top w:val="none" w:sz="0" w:space="0" w:color="auto"/>
            <w:left w:val="none" w:sz="0" w:space="0" w:color="auto"/>
            <w:bottom w:val="none" w:sz="0" w:space="0" w:color="auto"/>
            <w:right w:val="none" w:sz="0" w:space="0" w:color="auto"/>
          </w:divBdr>
        </w:div>
      </w:divsChild>
    </w:div>
    <w:div w:id="2000957747">
      <w:bodyDiv w:val="1"/>
      <w:marLeft w:val="0"/>
      <w:marRight w:val="0"/>
      <w:marTop w:val="0"/>
      <w:marBottom w:val="0"/>
      <w:divBdr>
        <w:top w:val="none" w:sz="0" w:space="0" w:color="auto"/>
        <w:left w:val="none" w:sz="0" w:space="0" w:color="auto"/>
        <w:bottom w:val="none" w:sz="0" w:space="0" w:color="auto"/>
        <w:right w:val="none" w:sz="0" w:space="0" w:color="auto"/>
      </w:divBdr>
      <w:divsChild>
        <w:div w:id="1565795330">
          <w:marLeft w:val="288"/>
          <w:marRight w:val="0"/>
          <w:marTop w:val="0"/>
          <w:marBottom w:val="120"/>
          <w:divBdr>
            <w:top w:val="none" w:sz="0" w:space="0" w:color="auto"/>
            <w:left w:val="none" w:sz="0" w:space="0" w:color="auto"/>
            <w:bottom w:val="none" w:sz="0" w:space="0" w:color="auto"/>
            <w:right w:val="none" w:sz="0" w:space="0" w:color="auto"/>
          </w:divBdr>
        </w:div>
      </w:divsChild>
    </w:div>
    <w:div w:id="2027095092">
      <w:bodyDiv w:val="1"/>
      <w:marLeft w:val="0"/>
      <w:marRight w:val="0"/>
      <w:marTop w:val="0"/>
      <w:marBottom w:val="0"/>
      <w:divBdr>
        <w:top w:val="none" w:sz="0" w:space="0" w:color="auto"/>
        <w:left w:val="none" w:sz="0" w:space="0" w:color="auto"/>
        <w:bottom w:val="none" w:sz="0" w:space="0" w:color="auto"/>
        <w:right w:val="none" w:sz="0" w:space="0" w:color="auto"/>
      </w:divBdr>
      <w:divsChild>
        <w:div w:id="152649181">
          <w:marLeft w:val="547"/>
          <w:marRight w:val="0"/>
          <w:marTop w:val="0"/>
          <w:marBottom w:val="0"/>
          <w:divBdr>
            <w:top w:val="none" w:sz="0" w:space="0" w:color="auto"/>
            <w:left w:val="none" w:sz="0" w:space="0" w:color="auto"/>
            <w:bottom w:val="none" w:sz="0" w:space="0" w:color="auto"/>
            <w:right w:val="none" w:sz="0" w:space="0" w:color="auto"/>
          </w:divBdr>
        </w:div>
        <w:div w:id="170800553">
          <w:marLeft w:val="547"/>
          <w:marRight w:val="0"/>
          <w:marTop w:val="0"/>
          <w:marBottom w:val="0"/>
          <w:divBdr>
            <w:top w:val="none" w:sz="0" w:space="0" w:color="auto"/>
            <w:left w:val="none" w:sz="0" w:space="0" w:color="auto"/>
            <w:bottom w:val="none" w:sz="0" w:space="0" w:color="auto"/>
            <w:right w:val="none" w:sz="0" w:space="0" w:color="auto"/>
          </w:divBdr>
        </w:div>
        <w:div w:id="1395856532">
          <w:marLeft w:val="547"/>
          <w:marRight w:val="0"/>
          <w:marTop w:val="0"/>
          <w:marBottom w:val="0"/>
          <w:divBdr>
            <w:top w:val="none" w:sz="0" w:space="0" w:color="auto"/>
            <w:left w:val="none" w:sz="0" w:space="0" w:color="auto"/>
            <w:bottom w:val="none" w:sz="0" w:space="0" w:color="auto"/>
            <w:right w:val="none" w:sz="0" w:space="0" w:color="auto"/>
          </w:divBdr>
        </w:div>
        <w:div w:id="1914505853">
          <w:marLeft w:val="547"/>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milo.paris-jones@nationalgrid.com" TargetMode="External"/><Relationship Id="rId3" Type="http://schemas.openxmlformats.org/officeDocument/2006/relationships/customXml" Target="../customXml/item3.xml"/><Relationship Id="rId21" Type="http://schemas.openxmlformats.org/officeDocument/2006/relationships/hyperlink" Target="mailto:William.Jones4@nationalgrideso.com"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mailto:Jian.Sun@nationalgrides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Jian.Sun@nationalgrideso.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C77E2ECF403D45AEB91853491E690F" ma:contentTypeVersion="13" ma:contentTypeDescription="Create a new document." ma:contentTypeScope="" ma:versionID="5f2180b0fe17f06ade3f9f2a5a3b3ee7">
  <xsd:schema xmlns:xsd="http://www.w3.org/2001/XMLSchema" xmlns:xs="http://www.w3.org/2001/XMLSchema" xmlns:p="http://schemas.microsoft.com/office/2006/metadata/properties" xmlns:ns3="829afdac-b033-4fdd-b373-bb7bb9ce3035" xmlns:ns4="180e1985-68f9-4191-8d64-94450a4b324e" targetNamespace="http://schemas.microsoft.com/office/2006/metadata/properties" ma:root="true" ma:fieldsID="6a360b4820b28c549a27f5345e603e9f" ns3:_="" ns4:_="">
    <xsd:import namespace="829afdac-b033-4fdd-b373-bb7bb9ce3035"/>
    <xsd:import namespace="180e1985-68f9-4191-8d64-94450a4b324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9afdac-b033-4fdd-b373-bb7bb9ce30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0e1985-68f9-4191-8d64-94450a4b324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E4600-4975-4022-B1DD-68F04DF273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9afdac-b033-4fdd-b373-bb7bb9ce3035"/>
    <ds:schemaRef ds:uri="180e1985-68f9-4191-8d64-94450a4b32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25F374-33C3-42B6-87BB-10BC2C9D1F54}">
  <ds:schemaRefs>
    <ds:schemaRef ds:uri="http://schemas.microsoft.com/sharepoint/v3/contenttype/forms"/>
  </ds:schemaRefs>
</ds:datastoreItem>
</file>

<file path=customXml/itemProps3.xml><?xml version="1.0" encoding="utf-8"?>
<ds:datastoreItem xmlns:ds="http://schemas.openxmlformats.org/officeDocument/2006/customXml" ds:itemID="{D0BA241D-1330-4A8A-93A0-AF36959239BA}">
  <ds:schemaRef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purl.org/dc/terms/"/>
    <ds:schemaRef ds:uri="180e1985-68f9-4191-8d64-94450a4b324e"/>
    <ds:schemaRef ds:uri="829afdac-b033-4fdd-b373-bb7bb9ce3035"/>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7EBC2FD-EBC1-4236-83EC-048E26739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2785</Words>
  <Characters>15879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18627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dc:description/>
  <cp:lastModifiedBy>Mullen (ESO), Paul J</cp:lastModifiedBy>
  <cp:revision>3</cp:revision>
  <cp:lastPrinted>2019-08-02T13:38:00Z</cp:lastPrinted>
  <dcterms:created xsi:type="dcterms:W3CDTF">2019-08-08T12:30:00Z</dcterms:created>
  <dcterms:modified xsi:type="dcterms:W3CDTF">2019-08-13T10:55:00Z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0x0101006AC77E2ECF403D45AEB91853491E690F</vt:lpwstr>
  </property>
  <property fmtid="{D5CDD505-2E9C-101B-9397-08002B2CF9AE}" pid="4" name="_AdHocReviewCycleID">
    <vt:i4>1565368317</vt:i4>
  </property>
  <property fmtid="{D5CDD505-2E9C-101B-9397-08002B2CF9AE}" pid="5" name="_EmailSubject">
    <vt:lpwstr>Final OC2 Proposal</vt:lpwstr>
  </property>
  <property fmtid="{D5CDD505-2E9C-101B-9397-08002B2CF9AE}" pid="6" name="_AuthorEmail">
    <vt:lpwstr>Milo.Paris-Jones@nationalgrid.com</vt:lpwstr>
  </property>
  <property fmtid="{D5CDD505-2E9C-101B-9397-08002B2CF9AE}" pid="7" name="_AuthorEmailDisplayName">
    <vt:lpwstr>Paris-Jones, Milo</vt:lpwstr>
  </property>
  <property fmtid="{D5CDD505-2E9C-101B-9397-08002B2CF9AE}" pid="8" name="_ReviewingToolsShownOnce">
    <vt:lpwstr/>
  </property>
</Properties>
</file>