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9170C" w14:textId="2FE288D2" w:rsidR="00744D7C" w:rsidRPr="00C732DA" w:rsidRDefault="00744D7C" w:rsidP="00C732DA">
      <w:pPr>
        <w:pStyle w:val="Level1Text"/>
        <w:jc w:val="center"/>
        <w:rPr>
          <w:b/>
          <w:color w:val="auto"/>
          <w:u w:val="single"/>
        </w:rPr>
      </w:pPr>
    </w:p>
    <w:p w14:paraId="0E160612" w14:textId="77777777" w:rsidR="002404C2" w:rsidRPr="004C095E" w:rsidRDefault="002404C2" w:rsidP="002404C2">
      <w:pPr>
        <w:jc w:val="center"/>
        <w:rPr>
          <w:b/>
          <w:sz w:val="28"/>
          <w:szCs w:val="28"/>
        </w:rPr>
      </w:pPr>
      <w:r w:rsidRPr="004C095E">
        <w:rPr>
          <w:b/>
          <w:sz w:val="28"/>
          <w:szCs w:val="28"/>
        </w:rPr>
        <w:t>OPERATING CODE NO. 1</w:t>
      </w:r>
    </w:p>
    <w:p w14:paraId="7DF3AACA" w14:textId="61D03CDD" w:rsidR="002404C2" w:rsidRDefault="002404C2" w:rsidP="002404C2">
      <w:pPr>
        <w:jc w:val="center"/>
        <w:rPr>
          <w:b/>
        </w:rPr>
      </w:pPr>
      <w:r w:rsidRPr="004C095E">
        <w:rPr>
          <w:b/>
        </w:rPr>
        <w:t>(OC1)</w:t>
      </w:r>
    </w:p>
    <w:p w14:paraId="0CBBDE21" w14:textId="7C600882" w:rsidR="00FF76B6" w:rsidRDefault="00FF76B6" w:rsidP="002404C2">
      <w:pPr>
        <w:jc w:val="center"/>
        <w:rPr>
          <w:b/>
        </w:rPr>
      </w:pPr>
    </w:p>
    <w:p w14:paraId="59079C03" w14:textId="77777777" w:rsidR="00FF76B6" w:rsidRPr="001D64A0" w:rsidRDefault="00FF76B6" w:rsidP="00FF76B6">
      <w:pPr>
        <w:jc w:val="center"/>
        <w:rPr>
          <w:ins w:id="0" w:author="Author"/>
          <w:rFonts w:cs="Arial"/>
          <w:b/>
          <w:rPrChange w:id="1" w:author="Author">
            <w:rPr>
              <w:ins w:id="2" w:author="Author"/>
              <w:rFonts w:cs="Arial"/>
              <w:b/>
            </w:rPr>
          </w:rPrChange>
        </w:rPr>
      </w:pPr>
      <w:ins w:id="3" w:author="Author">
        <w:r w:rsidRPr="001D64A0">
          <w:rPr>
            <w:rFonts w:cs="Arial"/>
            <w:b/>
          </w:rPr>
          <w:t>GC0096 STORAGE – PROPOSED LEGAL TEXT</w:t>
        </w:r>
      </w:ins>
    </w:p>
    <w:p w14:paraId="13F90FB6" w14:textId="5F8D7C3C" w:rsidR="00FF76B6" w:rsidRPr="007E0B31" w:rsidRDefault="00FF76B6" w:rsidP="00FF76B6">
      <w:pPr>
        <w:jc w:val="center"/>
        <w:rPr>
          <w:ins w:id="4" w:author="Author"/>
          <w:rFonts w:cs="Arial"/>
          <w:b/>
        </w:rPr>
      </w:pPr>
      <w:ins w:id="5" w:author="Author">
        <w:r w:rsidRPr="001D64A0">
          <w:rPr>
            <w:rFonts w:cs="Arial"/>
            <w:b/>
            <w:rPrChange w:id="6" w:author="Author">
              <w:rPr>
                <w:rFonts w:cs="Arial"/>
                <w:b/>
              </w:rPr>
            </w:rPrChange>
          </w:rPr>
          <w:t>2</w:t>
        </w:r>
        <w:r w:rsidR="001D64A0" w:rsidRPr="001D64A0">
          <w:rPr>
            <w:rFonts w:cs="Arial"/>
            <w:b/>
            <w:rPrChange w:id="7" w:author="Author">
              <w:rPr>
                <w:rFonts w:cs="Arial"/>
                <w:b/>
                <w:highlight w:val="cyan"/>
              </w:rPr>
            </w:rPrChange>
          </w:rPr>
          <w:t>0 MARCH</w:t>
        </w:r>
        <w:r w:rsidRPr="001D64A0">
          <w:rPr>
            <w:rFonts w:cs="Arial"/>
            <w:b/>
            <w:rPrChange w:id="8" w:author="Author">
              <w:rPr>
                <w:rFonts w:cs="Arial"/>
                <w:b/>
              </w:rPr>
            </w:rPrChange>
          </w:rPr>
          <w:t xml:space="preserve"> 2019</w:t>
        </w:r>
      </w:ins>
    </w:p>
    <w:p w14:paraId="0B33550C" w14:textId="58441D72" w:rsidR="00FF76B6" w:rsidRPr="004C095E" w:rsidRDefault="00FF76B6" w:rsidP="002404C2">
      <w:pPr>
        <w:jc w:val="center"/>
        <w:rPr>
          <w:b/>
        </w:rPr>
      </w:pPr>
    </w:p>
    <w:p w14:paraId="07EC07D0" w14:textId="77777777" w:rsidR="002404C2" w:rsidRPr="004C095E" w:rsidRDefault="002404C2" w:rsidP="002404C2"/>
    <w:p w14:paraId="04F476C8" w14:textId="77777777" w:rsidR="002404C2" w:rsidRPr="004C095E" w:rsidRDefault="002404C2" w:rsidP="002404C2">
      <w:pPr>
        <w:jc w:val="center"/>
        <w:rPr>
          <w:b/>
          <w:bCs/>
          <w:sz w:val="24"/>
          <w:szCs w:val="24"/>
        </w:rPr>
      </w:pPr>
      <w:r w:rsidRPr="004C095E">
        <w:rPr>
          <w:b/>
          <w:bCs/>
          <w:sz w:val="24"/>
          <w:szCs w:val="24"/>
        </w:rPr>
        <w:t>DEMAND FORECASTS</w:t>
      </w:r>
    </w:p>
    <w:p w14:paraId="317D7D52" w14:textId="77777777" w:rsidR="002404C2" w:rsidRPr="004C095E" w:rsidRDefault="002404C2" w:rsidP="002404C2">
      <w:pPr>
        <w:jc w:val="center"/>
        <w:rPr>
          <w:b/>
          <w:bCs/>
          <w:sz w:val="24"/>
          <w:szCs w:val="24"/>
        </w:rPr>
      </w:pPr>
    </w:p>
    <w:p w14:paraId="363D8224" w14:textId="77777777" w:rsidR="002404C2" w:rsidRPr="004C095E" w:rsidRDefault="002404C2" w:rsidP="002404C2">
      <w:pPr>
        <w:jc w:val="center"/>
        <w:rPr>
          <w:b/>
          <w:bCs/>
          <w:sz w:val="24"/>
          <w:szCs w:val="24"/>
        </w:rPr>
      </w:pPr>
      <w:r w:rsidRPr="004C095E">
        <w:rPr>
          <w:b/>
          <w:bCs/>
          <w:sz w:val="24"/>
          <w:szCs w:val="24"/>
        </w:rPr>
        <w:t>CONTENTS</w:t>
      </w:r>
    </w:p>
    <w:p w14:paraId="70B66043" w14:textId="77777777" w:rsidR="002404C2" w:rsidRPr="004C095E" w:rsidRDefault="002404C2" w:rsidP="002404C2"/>
    <w:p w14:paraId="1F97EB98" w14:textId="77777777" w:rsidR="002404C2" w:rsidRPr="004C095E" w:rsidRDefault="002404C2" w:rsidP="002404C2">
      <w:pPr>
        <w:jc w:val="center"/>
      </w:pPr>
      <w:r w:rsidRPr="004C095E">
        <w:t>(This contents page does not form part of the Grid Code)</w:t>
      </w:r>
    </w:p>
    <w:p w14:paraId="2235E66F" w14:textId="77777777" w:rsidR="00D819FE" w:rsidRPr="004C095E" w:rsidRDefault="00D819FE">
      <w:pPr>
        <w:tabs>
          <w:tab w:val="left" w:pos="1296"/>
          <w:tab w:val="left" w:pos="2016"/>
          <w:tab w:val="left" w:pos="2736"/>
        </w:tabs>
        <w:ind w:left="1296" w:hanging="1296"/>
        <w:jc w:val="both"/>
        <w:rPr>
          <w:sz w:val="22"/>
        </w:rPr>
      </w:pPr>
    </w:p>
    <w:p w14:paraId="08D5FD5B" w14:textId="77777777" w:rsidR="002404C2" w:rsidRPr="004C095E" w:rsidRDefault="002404C2" w:rsidP="002404C2">
      <w:pPr>
        <w:tabs>
          <w:tab w:val="right" w:pos="9639"/>
        </w:tabs>
      </w:pPr>
      <w:bookmarkStart w:id="9" w:name="_DV_M3"/>
      <w:bookmarkStart w:id="10" w:name="_DV_M4"/>
      <w:bookmarkStart w:id="11" w:name="_DV_M5"/>
      <w:bookmarkStart w:id="12" w:name="_DV_M6"/>
      <w:bookmarkStart w:id="13" w:name="_DV_M7"/>
      <w:bookmarkStart w:id="14" w:name="_DV_M8"/>
      <w:bookmarkStart w:id="15" w:name="_DV_M9"/>
      <w:bookmarkStart w:id="16" w:name="_DV_M10"/>
      <w:bookmarkStart w:id="17" w:name="_DV_M11"/>
      <w:bookmarkStart w:id="18" w:name="_DV_M12"/>
      <w:bookmarkStart w:id="19" w:name="_DV_M13"/>
      <w:bookmarkStart w:id="20" w:name="_DV_M14"/>
      <w:bookmarkStart w:id="21" w:name="_DV_M15"/>
      <w:bookmarkStart w:id="22" w:name="_DV_M16"/>
      <w:bookmarkStart w:id="23" w:name="_DV_M17"/>
      <w:bookmarkStart w:id="24" w:name="_DV_M18"/>
      <w:bookmarkStart w:id="25" w:name="_DV_M19"/>
      <w:bookmarkStart w:id="26" w:name="_DV_M20"/>
      <w:bookmarkStart w:id="27" w:name="_DV_M21"/>
      <w:bookmarkStart w:id="28" w:name="_DV_M22"/>
      <w:bookmarkStart w:id="29" w:name="_DV_M23"/>
      <w:bookmarkStart w:id="30" w:name="_DV_M24"/>
      <w:bookmarkStart w:id="31" w:name="_DV_M25"/>
      <w:bookmarkStart w:id="32" w:name="_DV_M26"/>
      <w:bookmarkStart w:id="33" w:name="_DV_M27"/>
      <w:bookmarkStart w:id="34" w:name="_DV_M28"/>
      <w:bookmarkStart w:id="35" w:name="_DV_M29"/>
      <w:bookmarkStart w:id="36" w:name="_DV_M30"/>
      <w:bookmarkStart w:id="37" w:name="_DV_M31"/>
      <w:bookmarkStart w:id="38" w:name="_DV_M32"/>
      <w:bookmarkStart w:id="39" w:name="_DV_M33"/>
      <w:bookmarkStart w:id="40" w:name="_DV_M34"/>
      <w:bookmarkStart w:id="41" w:name="_DV_M35"/>
      <w:bookmarkStart w:id="42" w:name="_DV_M36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4C095E">
        <w:rPr>
          <w:u w:val="single"/>
        </w:rPr>
        <w:t>Paragraph No/Title</w:t>
      </w:r>
      <w:r w:rsidRPr="004C095E">
        <w:tab/>
      </w:r>
      <w:r w:rsidRPr="004C095E">
        <w:rPr>
          <w:u w:val="single"/>
        </w:rPr>
        <w:t>Page Number</w:t>
      </w:r>
    </w:p>
    <w:p w14:paraId="1465350C" w14:textId="28EA2AD8" w:rsidR="004C095E" w:rsidRPr="00C732DA" w:rsidRDefault="00D819FE">
      <w:pPr>
        <w:pStyle w:val="TOC1"/>
        <w:rPr>
          <w:rFonts w:ascii="Calibri" w:hAnsi="Calibri"/>
          <w:sz w:val="22"/>
        </w:rPr>
      </w:pPr>
      <w:r w:rsidRPr="004C095E">
        <w:fldChar w:fldCharType="begin"/>
      </w:r>
      <w:r w:rsidRPr="004C095E">
        <w:instrText xml:space="preserve"> TOC \f </w:instrText>
      </w:r>
      <w:r w:rsidRPr="004C095E">
        <w:fldChar w:fldCharType="separate"/>
      </w:r>
      <w:r w:rsidR="004C095E" w:rsidRPr="00AD0A6A">
        <w:rPr>
          <w:noProof/>
        </w:rPr>
        <w:t>OC1.1   INTRODUCTION</w:t>
      </w:r>
      <w:r w:rsidR="004C095E">
        <w:rPr>
          <w:noProof/>
        </w:rPr>
        <w:tab/>
      </w:r>
      <w:r w:rsidR="004C095E">
        <w:rPr>
          <w:noProof/>
        </w:rPr>
        <w:fldChar w:fldCharType="begin"/>
      </w:r>
      <w:r w:rsidR="004C095E">
        <w:rPr>
          <w:noProof/>
        </w:rPr>
        <w:instrText xml:space="preserve"> PAGEREF _Toc503444492 \h </w:instrText>
      </w:r>
      <w:r w:rsidR="004C095E">
        <w:rPr>
          <w:noProof/>
        </w:rPr>
      </w:r>
      <w:r w:rsidR="004C095E">
        <w:rPr>
          <w:noProof/>
        </w:rPr>
        <w:fldChar w:fldCharType="separate"/>
      </w:r>
      <w:r w:rsidR="004C095E">
        <w:rPr>
          <w:noProof/>
        </w:rPr>
        <w:t>2</w:t>
      </w:r>
      <w:r w:rsidR="004C095E">
        <w:rPr>
          <w:noProof/>
        </w:rPr>
        <w:fldChar w:fldCharType="end"/>
      </w:r>
    </w:p>
    <w:p w14:paraId="09B0CE8D" w14:textId="3A7A731E" w:rsidR="004C095E" w:rsidRPr="00C732DA" w:rsidRDefault="004C095E">
      <w:pPr>
        <w:pStyle w:val="TOC1"/>
        <w:rPr>
          <w:rFonts w:ascii="Calibri" w:hAnsi="Calibri"/>
          <w:sz w:val="22"/>
        </w:rPr>
      </w:pPr>
      <w:r w:rsidRPr="00AD0A6A">
        <w:rPr>
          <w:noProof/>
        </w:rPr>
        <w:t>OC1.2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_Toc503444493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EF0ABBF" w14:textId="069F06CA" w:rsidR="004C095E" w:rsidRPr="00C732DA" w:rsidRDefault="004C095E">
      <w:pPr>
        <w:pStyle w:val="TOC1"/>
        <w:rPr>
          <w:rFonts w:ascii="Calibri" w:hAnsi="Calibri"/>
          <w:sz w:val="22"/>
        </w:rPr>
      </w:pPr>
      <w:r w:rsidRPr="00AD0A6A">
        <w:rPr>
          <w:noProof/>
        </w:rPr>
        <w:t>OC1.3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_Toc503444494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1F9A4E3" w14:textId="505CEEBD" w:rsidR="004C095E" w:rsidRPr="00C732DA" w:rsidRDefault="004C095E">
      <w:pPr>
        <w:pStyle w:val="TOC1"/>
        <w:rPr>
          <w:rFonts w:ascii="Calibri" w:hAnsi="Calibri"/>
          <w:sz w:val="22"/>
        </w:rPr>
      </w:pPr>
      <w:r w:rsidRPr="00AD0A6A">
        <w:rPr>
          <w:noProof/>
        </w:rPr>
        <w:t xml:space="preserve">OC1.4   DATA REQUIRED BY </w:t>
      </w:r>
      <w:r w:rsidR="00065C08">
        <w:rPr>
          <w:noProof/>
        </w:rPr>
        <w:t>THE COMPANY</w:t>
      </w:r>
      <w:r w:rsidRPr="00AD0A6A">
        <w:rPr>
          <w:noProof/>
        </w:rPr>
        <w:t xml:space="preserve"> IN THE OPERATIONAL PLANNING PHASE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_Toc503444495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13784E2" w14:textId="7BF1256A" w:rsidR="004C095E" w:rsidRPr="00C732DA" w:rsidRDefault="004C095E">
      <w:pPr>
        <w:pStyle w:val="TOC1"/>
        <w:rPr>
          <w:rFonts w:ascii="Calibri" w:hAnsi="Calibri"/>
          <w:sz w:val="22"/>
        </w:rPr>
      </w:pPr>
      <w:r w:rsidRPr="00AD0A6A">
        <w:rPr>
          <w:noProof/>
        </w:rPr>
        <w:t xml:space="preserve">OC1.5   DATA REQUIRED BY </w:t>
      </w:r>
      <w:r w:rsidR="00065C08">
        <w:rPr>
          <w:noProof/>
        </w:rPr>
        <w:t>THE COMPANY</w:t>
      </w:r>
      <w:r w:rsidRPr="00AD0A6A">
        <w:rPr>
          <w:noProof/>
        </w:rPr>
        <w:t xml:space="preserve"> IN THE PROGRAMMING PHASE, CONTROL PHASE AND POST-CONTROL PHASE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_Toc503444496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9F1CBEF" w14:textId="3B166226" w:rsidR="004C095E" w:rsidRPr="00C732DA" w:rsidRDefault="00F220EA">
      <w:pPr>
        <w:pStyle w:val="TOC1"/>
        <w:rPr>
          <w:rFonts w:ascii="Calibri" w:hAnsi="Calibri"/>
          <w:sz w:val="22"/>
        </w:rPr>
      </w:pPr>
      <w:r>
        <w:rPr>
          <w:noProof/>
        </w:rPr>
        <w:t>OC1.6   THE COMPANY</w:t>
      </w:r>
      <w:r w:rsidR="004C095E" w:rsidRPr="00AD0A6A">
        <w:rPr>
          <w:noProof/>
        </w:rPr>
        <w:t xml:space="preserve"> FORECASTS</w:t>
      </w:r>
      <w:r w:rsidR="004C095E">
        <w:rPr>
          <w:noProof/>
        </w:rPr>
        <w:tab/>
      </w:r>
      <w:r w:rsidR="004C095E">
        <w:rPr>
          <w:noProof/>
        </w:rPr>
        <w:fldChar w:fldCharType="begin"/>
      </w:r>
      <w:r w:rsidR="004C095E">
        <w:rPr>
          <w:noProof/>
        </w:rPr>
        <w:instrText xml:space="preserve"> PAGEREF _Toc503444497 \h </w:instrText>
      </w:r>
      <w:r w:rsidR="004C095E">
        <w:rPr>
          <w:noProof/>
        </w:rPr>
      </w:r>
      <w:r w:rsidR="004C095E">
        <w:rPr>
          <w:noProof/>
        </w:rPr>
        <w:fldChar w:fldCharType="separate"/>
      </w:r>
      <w:r w:rsidR="004C095E">
        <w:rPr>
          <w:noProof/>
        </w:rPr>
        <w:t>5</w:t>
      </w:r>
      <w:r w:rsidR="004C095E">
        <w:rPr>
          <w:noProof/>
        </w:rPr>
        <w:fldChar w:fldCharType="end"/>
      </w:r>
    </w:p>
    <w:p w14:paraId="4C297700" w14:textId="77777777" w:rsidR="00D819FE" w:rsidRPr="004C095E" w:rsidRDefault="00D819FE" w:rsidP="00DD7442">
      <w:pPr>
        <w:pStyle w:val="TOC1"/>
      </w:pPr>
      <w:r w:rsidRPr="004C095E">
        <w:fldChar w:fldCharType="end"/>
      </w:r>
    </w:p>
    <w:p w14:paraId="6DC7197B" w14:textId="77777777" w:rsidR="00D819FE" w:rsidRPr="004C095E" w:rsidRDefault="00D819FE" w:rsidP="00DD7442">
      <w:pPr>
        <w:pStyle w:val="TOC1"/>
        <w:sectPr w:rsidR="00D819FE" w:rsidRPr="004C095E" w:rsidSect="00041FBA">
          <w:footerReference w:type="default" r:id="rId7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0A2985C3" w14:textId="77777777" w:rsidR="00D819FE" w:rsidRPr="00C732DA" w:rsidRDefault="00041FBA" w:rsidP="00712890">
      <w:pPr>
        <w:pStyle w:val="Level1Text"/>
        <w:rPr>
          <w:color w:val="auto"/>
        </w:rPr>
      </w:pPr>
      <w:r w:rsidRPr="00C732DA">
        <w:rPr>
          <w:color w:val="auto"/>
        </w:rPr>
        <w:br w:type="page"/>
      </w:r>
      <w:r w:rsidR="00D819FE" w:rsidRPr="00C732DA">
        <w:rPr>
          <w:color w:val="auto"/>
        </w:rPr>
        <w:lastRenderedPageBreak/>
        <w:t>OC1.1</w:t>
      </w:r>
      <w:r w:rsidR="00D819FE" w:rsidRPr="00C732DA">
        <w:rPr>
          <w:color w:val="auto"/>
        </w:rPr>
        <w:tab/>
      </w:r>
      <w:r w:rsidR="00D819FE" w:rsidRPr="00C732DA">
        <w:rPr>
          <w:color w:val="auto"/>
          <w:u w:val="single"/>
        </w:rPr>
        <w:t>INTRODUCTION</w:t>
      </w:r>
      <w:r w:rsidR="002404C2" w:rsidRPr="00C732DA">
        <w:rPr>
          <w:color w:val="auto"/>
        </w:rPr>
        <w:fldChar w:fldCharType="begin"/>
      </w:r>
      <w:r w:rsidR="002404C2" w:rsidRPr="00C732DA">
        <w:rPr>
          <w:color w:val="auto"/>
        </w:rPr>
        <w:instrText xml:space="preserve"> TC "</w:instrText>
      </w:r>
      <w:bookmarkStart w:id="43" w:name="_Toc491743917"/>
      <w:bookmarkStart w:id="44" w:name="_Toc516563382"/>
      <w:bookmarkStart w:id="45" w:name="_Toc516565251"/>
      <w:bookmarkStart w:id="46" w:name="_Toc516566309"/>
      <w:bookmarkStart w:id="47" w:name="_Toc503444492"/>
      <w:bookmarkStart w:id="48" w:name="_Toc333225934"/>
      <w:r w:rsidR="002404C2" w:rsidRPr="00C732DA">
        <w:rPr>
          <w:color w:val="auto"/>
        </w:rPr>
        <w:instrText>OC1.1   INTRODUCTION</w:instrText>
      </w:r>
      <w:bookmarkEnd w:id="43"/>
      <w:bookmarkEnd w:id="44"/>
      <w:bookmarkEnd w:id="45"/>
      <w:bookmarkEnd w:id="46"/>
      <w:bookmarkEnd w:id="47"/>
      <w:bookmarkEnd w:id="48"/>
      <w:r w:rsidR="002404C2" w:rsidRPr="00C732DA">
        <w:rPr>
          <w:color w:val="auto"/>
        </w:rPr>
        <w:instrText xml:space="preserve">"\L 1 </w:instrText>
      </w:r>
      <w:r w:rsidR="002404C2" w:rsidRPr="00C732DA">
        <w:rPr>
          <w:color w:val="auto"/>
        </w:rPr>
        <w:fldChar w:fldCharType="end"/>
      </w:r>
    </w:p>
    <w:p w14:paraId="75FD49E7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OC1.1.1</w:t>
      </w:r>
      <w:r w:rsidRPr="00C732DA">
        <w:rPr>
          <w:color w:val="auto"/>
        </w:rPr>
        <w:tab/>
      </w:r>
      <w:r w:rsidRPr="00C732DA">
        <w:rPr>
          <w:b/>
          <w:color w:val="auto"/>
        </w:rPr>
        <w:t>Operating Code No</w:t>
      </w:r>
      <w:r w:rsidRPr="00C732DA">
        <w:rPr>
          <w:color w:val="auto"/>
        </w:rPr>
        <w:t>.</w:t>
      </w:r>
      <w:r w:rsidRPr="00C732DA">
        <w:rPr>
          <w:b/>
          <w:color w:val="auto"/>
        </w:rPr>
        <w:t>1</w:t>
      </w:r>
      <w:r w:rsidRPr="00C732DA">
        <w:rPr>
          <w:color w:val="auto"/>
        </w:rPr>
        <w:t xml:space="preserve"> ("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") is concerned with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forecasting for operational purposes. In order to match generation output with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 electricity it is necessary to undertake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forecasting. It is also necessary to undertake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forecasting of </w:t>
      </w:r>
      <w:r w:rsidRPr="00C732DA">
        <w:rPr>
          <w:b/>
          <w:color w:val="auto"/>
        </w:rPr>
        <w:t>Reactive Power</w:t>
      </w:r>
      <w:r w:rsidRPr="00C732DA">
        <w:rPr>
          <w:color w:val="auto"/>
        </w:rPr>
        <w:t>.</w:t>
      </w:r>
    </w:p>
    <w:p w14:paraId="11090860" w14:textId="162F4A41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OC1.1.2</w:t>
      </w:r>
      <w:r w:rsidRPr="00C732DA">
        <w:rPr>
          <w:color w:val="auto"/>
        </w:rPr>
        <w:tab/>
        <w:t xml:space="preserve">In the </w:t>
      </w:r>
      <w:r w:rsidRPr="00C732DA">
        <w:rPr>
          <w:b/>
          <w:color w:val="auto"/>
        </w:rPr>
        <w:t>Operational Planning Phase</w:t>
      </w:r>
      <w:r w:rsidRPr="00C732DA">
        <w:rPr>
          <w:color w:val="auto"/>
        </w:rPr>
        <w:t>,</w:t>
      </w:r>
      <w:r w:rsidRPr="00C732DA">
        <w:rPr>
          <w:b/>
          <w:color w:val="auto"/>
        </w:rPr>
        <w:t xml:space="preserve"> Demand</w:t>
      </w:r>
      <w:r w:rsidRPr="00C732DA">
        <w:rPr>
          <w:color w:val="auto"/>
        </w:rPr>
        <w:t xml:space="preserve"> forecasting shall be conducted by </w:t>
      </w:r>
      <w:r w:rsidR="004225D1">
        <w:rPr>
          <w:b/>
          <w:color w:val="auto"/>
        </w:rPr>
        <w:t>The Company</w:t>
      </w:r>
      <w:r w:rsidRPr="00C732DA">
        <w:rPr>
          <w:color w:val="auto"/>
        </w:rPr>
        <w:t xml:space="preserve"> taking account of </w:t>
      </w:r>
      <w:r w:rsidRPr="00C732DA">
        <w:rPr>
          <w:b/>
          <w:color w:val="auto"/>
        </w:rPr>
        <w:t xml:space="preserve">Demand </w:t>
      </w:r>
      <w:r w:rsidRPr="00C732DA">
        <w:rPr>
          <w:color w:val="auto"/>
        </w:rPr>
        <w:t xml:space="preserve">forecasts furnished by </w:t>
      </w:r>
      <w:r w:rsidRPr="00C732DA">
        <w:rPr>
          <w:b/>
          <w:color w:val="auto"/>
        </w:rPr>
        <w:t>Network Operators</w:t>
      </w:r>
      <w:r w:rsidRPr="00C732DA">
        <w:rPr>
          <w:color w:val="auto"/>
        </w:rPr>
        <w:t xml:space="preserve">, who shall provide </w:t>
      </w:r>
      <w:r w:rsidR="001B500D">
        <w:rPr>
          <w:b/>
          <w:color w:val="auto"/>
        </w:rPr>
        <w:t>The Company</w:t>
      </w:r>
      <w:r w:rsidRPr="00C732DA">
        <w:rPr>
          <w:color w:val="auto"/>
        </w:rPr>
        <w:t xml:space="preserve"> with information in the form set out in this 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. The data supplied under the </w:t>
      </w:r>
      <w:r w:rsidRPr="00C732DA">
        <w:rPr>
          <w:b/>
          <w:color w:val="auto"/>
        </w:rPr>
        <w:t>PC</w:t>
      </w:r>
      <w:r w:rsidRPr="00C732DA">
        <w:rPr>
          <w:color w:val="auto"/>
        </w:rPr>
        <w:t xml:space="preserve"> is also taken into account.</w:t>
      </w:r>
    </w:p>
    <w:p w14:paraId="2292FC1B" w14:textId="6B875A99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OC1.1.3</w:t>
      </w:r>
      <w:r w:rsidRPr="00C732DA">
        <w:rPr>
          <w:color w:val="auto"/>
        </w:rPr>
        <w:tab/>
        <w:t xml:space="preserve">In the </w:t>
      </w:r>
      <w:r w:rsidRPr="00C732DA">
        <w:rPr>
          <w:b/>
          <w:color w:val="auto"/>
        </w:rPr>
        <w:t>Programming Phase</w:t>
      </w:r>
      <w:r w:rsidRPr="00C732DA">
        <w:rPr>
          <w:color w:val="auto"/>
        </w:rPr>
        <w:t xml:space="preserve"> and </w:t>
      </w:r>
      <w:r w:rsidRPr="00C732DA">
        <w:rPr>
          <w:b/>
          <w:color w:val="auto"/>
        </w:rPr>
        <w:t>Control Phase</w:t>
      </w:r>
      <w:r w:rsidRPr="00C732DA">
        <w:rPr>
          <w:color w:val="auto"/>
        </w:rPr>
        <w:t>,</w:t>
      </w:r>
      <w:r w:rsidRPr="00C732DA">
        <w:rPr>
          <w:b/>
          <w:color w:val="auto"/>
        </w:rPr>
        <w:t xml:space="preserve"> </w:t>
      </w:r>
      <w:r w:rsidR="004225D1">
        <w:rPr>
          <w:b/>
          <w:color w:val="auto"/>
        </w:rPr>
        <w:t>The Company</w:t>
      </w:r>
      <w:r w:rsidRPr="00C732DA">
        <w:rPr>
          <w:color w:val="auto"/>
        </w:rPr>
        <w:t xml:space="preserve"> will conduct its own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forecasting taking into account information to be furnished by </w:t>
      </w:r>
      <w:r w:rsidRPr="00C732DA">
        <w:rPr>
          <w:b/>
          <w:color w:val="auto"/>
        </w:rPr>
        <w:t>Suppliers</w:t>
      </w:r>
      <w:r w:rsidR="00301140" w:rsidRPr="00C732DA">
        <w:rPr>
          <w:b/>
          <w:color w:val="auto"/>
        </w:rPr>
        <w:t xml:space="preserve"> </w:t>
      </w:r>
      <w:r w:rsidR="00301140" w:rsidRPr="00C732DA">
        <w:rPr>
          <w:color w:val="auto"/>
        </w:rPr>
        <w:t>and</w:t>
      </w:r>
      <w:r w:rsidRPr="00C732DA">
        <w:rPr>
          <w:b/>
          <w:color w:val="auto"/>
        </w:rPr>
        <w:t xml:space="preserve"> Network Operators</w:t>
      </w:r>
      <w:r w:rsidRPr="00C732DA">
        <w:rPr>
          <w:color w:val="auto"/>
        </w:rPr>
        <w:t xml:space="preserve"> and the other </w:t>
      </w:r>
      <w:r w:rsidR="00712890" w:rsidRPr="00C732DA">
        <w:rPr>
          <w:color w:val="auto"/>
        </w:rPr>
        <w:t>factors referred to in OC1.6.1.</w:t>
      </w:r>
    </w:p>
    <w:p w14:paraId="7BDE583E" w14:textId="0C06E8C1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OC1.1.4</w:t>
      </w:r>
      <w:r w:rsidRPr="00C732DA">
        <w:rPr>
          <w:color w:val="auto"/>
        </w:rPr>
        <w:tab/>
        <w:t xml:space="preserve">In this 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, the point of connection of the </w:t>
      </w:r>
      <w:r w:rsidRPr="00C732DA">
        <w:rPr>
          <w:b/>
          <w:color w:val="auto"/>
        </w:rPr>
        <w:t>External Interconnection</w:t>
      </w:r>
      <w:r w:rsidRPr="00C732DA">
        <w:rPr>
          <w:color w:val="auto"/>
        </w:rPr>
        <w:t xml:space="preserve"> to the </w:t>
      </w:r>
      <w:r w:rsidR="00564E79" w:rsidRPr="00C732DA">
        <w:rPr>
          <w:b/>
          <w:color w:val="auto"/>
        </w:rPr>
        <w:t>National Electricity Transmission</w:t>
      </w:r>
      <w:r w:rsidRPr="00C732DA">
        <w:rPr>
          <w:b/>
          <w:color w:val="auto"/>
        </w:rPr>
        <w:t xml:space="preserve"> System</w:t>
      </w:r>
      <w:r w:rsidRPr="00C732DA">
        <w:rPr>
          <w:color w:val="auto"/>
        </w:rPr>
        <w:t xml:space="preserve"> shall be considered as a </w:t>
      </w:r>
      <w:r w:rsidRPr="00C732DA">
        <w:rPr>
          <w:b/>
          <w:color w:val="auto"/>
        </w:rPr>
        <w:t>Grid Supply Point</w:t>
      </w:r>
      <w:r w:rsidRPr="00C732DA">
        <w:rPr>
          <w:color w:val="auto"/>
        </w:rPr>
        <w:t xml:space="preserve">. </w:t>
      </w:r>
      <w:r w:rsidRPr="00C732DA">
        <w:rPr>
          <w:b/>
          <w:color w:val="auto"/>
        </w:rPr>
        <w:t>Reactive Power Demand</w:t>
      </w:r>
      <w:r w:rsidRPr="00C732DA">
        <w:rPr>
          <w:color w:val="auto"/>
        </w:rPr>
        <w:t xml:space="preserve"> includes the series </w:t>
      </w:r>
      <w:r w:rsidRPr="00C732DA">
        <w:rPr>
          <w:b/>
          <w:color w:val="auto"/>
        </w:rPr>
        <w:t>Reactive</w:t>
      </w:r>
      <w:r w:rsidRPr="00C732DA">
        <w:rPr>
          <w:color w:val="auto"/>
        </w:rPr>
        <w:t xml:space="preserve"> losses of the </w:t>
      </w:r>
      <w:r w:rsidRPr="00C732DA">
        <w:rPr>
          <w:b/>
          <w:color w:val="auto"/>
        </w:rPr>
        <w:t>User</w:t>
      </w:r>
      <w:smartTag w:uri="urn:schemas-microsoft-com:office:smarttags" w:element="PersonName">
        <w:r w:rsidRPr="00C732DA">
          <w:rPr>
            <w:b/>
            <w:color w:val="auto"/>
          </w:rPr>
          <w:t>'</w:t>
        </w:r>
      </w:smartTag>
      <w:r w:rsidRPr="00C732DA">
        <w:rPr>
          <w:b/>
          <w:color w:val="auto"/>
        </w:rPr>
        <w:t>s System</w:t>
      </w:r>
      <w:r w:rsidRPr="00C732DA">
        <w:rPr>
          <w:color w:val="auto"/>
        </w:rPr>
        <w:t xml:space="preserve"> but excludes any network </w:t>
      </w:r>
      <w:proofErr w:type="spellStart"/>
      <w:r w:rsidRPr="00C732DA">
        <w:rPr>
          <w:color w:val="auto"/>
        </w:rPr>
        <w:t>susceptance</w:t>
      </w:r>
      <w:proofErr w:type="spellEnd"/>
      <w:r w:rsidRPr="00C732DA">
        <w:rPr>
          <w:color w:val="auto"/>
        </w:rPr>
        <w:t xml:space="preserve"> and any </w:t>
      </w:r>
      <w:r w:rsidRPr="00C732DA">
        <w:rPr>
          <w:b/>
          <w:color w:val="auto"/>
        </w:rPr>
        <w:t>Reactive</w:t>
      </w:r>
      <w:r w:rsidRPr="00C732DA">
        <w:rPr>
          <w:color w:val="auto"/>
        </w:rPr>
        <w:t xml:space="preserve"> compensation on the </w:t>
      </w:r>
      <w:r w:rsidRPr="00C732DA">
        <w:rPr>
          <w:b/>
          <w:color w:val="auto"/>
        </w:rPr>
        <w:t>User</w:t>
      </w:r>
      <w:smartTag w:uri="urn:schemas-microsoft-com:office:smarttags" w:element="PersonName">
        <w:r w:rsidRPr="00C732DA">
          <w:rPr>
            <w:b/>
            <w:color w:val="auto"/>
          </w:rPr>
          <w:t>'</w:t>
        </w:r>
      </w:smartTag>
      <w:r w:rsidRPr="00C732DA">
        <w:rPr>
          <w:b/>
          <w:color w:val="auto"/>
        </w:rPr>
        <w:t>s System</w:t>
      </w:r>
      <w:r w:rsidRPr="00C732DA">
        <w:rPr>
          <w:color w:val="auto"/>
        </w:rPr>
        <w:t xml:space="preserve">. </w:t>
      </w:r>
      <w:r w:rsidR="004225D1">
        <w:rPr>
          <w:b/>
          <w:color w:val="auto"/>
        </w:rPr>
        <w:t>Th</w:t>
      </w:r>
      <w:r w:rsidR="00F220EA">
        <w:rPr>
          <w:b/>
          <w:color w:val="auto"/>
        </w:rPr>
        <w:t>e</w:t>
      </w:r>
      <w:r w:rsidR="004225D1">
        <w:rPr>
          <w:b/>
          <w:color w:val="auto"/>
        </w:rPr>
        <w:t xml:space="preserve"> Company</w:t>
      </w:r>
      <w:r w:rsidRPr="00C732DA">
        <w:rPr>
          <w:color w:val="auto"/>
        </w:rPr>
        <w:t xml:space="preserve"> will obtain the lumped network </w:t>
      </w:r>
      <w:proofErr w:type="spellStart"/>
      <w:r w:rsidRPr="00C732DA">
        <w:rPr>
          <w:color w:val="auto"/>
        </w:rPr>
        <w:t>susceptance</w:t>
      </w:r>
      <w:proofErr w:type="spellEnd"/>
      <w:r w:rsidRPr="00C732DA">
        <w:rPr>
          <w:color w:val="auto"/>
        </w:rPr>
        <w:t xml:space="preserve"> and details of </w:t>
      </w:r>
      <w:r w:rsidRPr="00C732DA">
        <w:rPr>
          <w:b/>
          <w:color w:val="auto"/>
        </w:rPr>
        <w:t>Reactive</w:t>
      </w:r>
      <w:r w:rsidRPr="00C732DA">
        <w:rPr>
          <w:color w:val="auto"/>
        </w:rPr>
        <w:t xml:space="preserve"> compensation from the requirements to submit data under the </w:t>
      </w:r>
      <w:r w:rsidRPr="00C732DA">
        <w:rPr>
          <w:b/>
          <w:color w:val="auto"/>
        </w:rPr>
        <w:t>PC</w:t>
      </w:r>
      <w:r w:rsidRPr="00C732DA">
        <w:rPr>
          <w:color w:val="auto"/>
        </w:rPr>
        <w:t>.</w:t>
      </w:r>
    </w:p>
    <w:p w14:paraId="1BEC4AD2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OC1.1.5</w:t>
      </w:r>
      <w:r w:rsidRPr="00C732DA">
        <w:rPr>
          <w:color w:val="auto"/>
        </w:rPr>
        <w:tab/>
        <w:t xml:space="preserve">Data relating to </w:t>
      </w:r>
      <w:r w:rsidRPr="00C732DA">
        <w:rPr>
          <w:b/>
          <w:color w:val="auto"/>
        </w:rPr>
        <w:t>Demand Control</w:t>
      </w:r>
      <w:r w:rsidRPr="00C732DA">
        <w:rPr>
          <w:color w:val="auto"/>
        </w:rPr>
        <w:t xml:space="preserve"> should include details relating to MW.</w:t>
      </w:r>
    </w:p>
    <w:p w14:paraId="52FF1D59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OC1.1.6</w:t>
      </w:r>
      <w:r w:rsidRPr="00C732DA">
        <w:rPr>
          <w:color w:val="auto"/>
        </w:rPr>
        <w:tab/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 deals with the provision of data on </w:t>
      </w:r>
      <w:r w:rsidRPr="00C732DA">
        <w:rPr>
          <w:b/>
          <w:color w:val="auto"/>
        </w:rPr>
        <w:t>Demand Control</w:t>
      </w:r>
      <w:r w:rsidRPr="00C732DA">
        <w:rPr>
          <w:color w:val="auto"/>
        </w:rPr>
        <w:t xml:space="preserve"> in the </w:t>
      </w:r>
      <w:r w:rsidRPr="00C732DA">
        <w:rPr>
          <w:b/>
          <w:color w:val="auto"/>
        </w:rPr>
        <w:t>Operational Planning Phase</w:t>
      </w:r>
      <w:r w:rsidRPr="00C732DA">
        <w:rPr>
          <w:color w:val="auto"/>
        </w:rPr>
        <w:t xml:space="preserve">, the </w:t>
      </w:r>
      <w:r w:rsidRPr="00C732DA">
        <w:rPr>
          <w:b/>
          <w:color w:val="auto"/>
        </w:rPr>
        <w:t>Programming Phase</w:t>
      </w:r>
      <w:r w:rsidRPr="00C732DA">
        <w:rPr>
          <w:color w:val="auto"/>
        </w:rPr>
        <w:t xml:space="preserve"> and the </w:t>
      </w:r>
      <w:r w:rsidRPr="00C732DA">
        <w:rPr>
          <w:b/>
          <w:color w:val="auto"/>
        </w:rPr>
        <w:t>Post-Control Phase</w:t>
      </w:r>
      <w:r w:rsidRPr="00C732DA">
        <w:rPr>
          <w:color w:val="auto"/>
        </w:rPr>
        <w:t xml:space="preserve">, whereas </w:t>
      </w:r>
      <w:r w:rsidRPr="00C732DA">
        <w:rPr>
          <w:b/>
          <w:color w:val="auto"/>
        </w:rPr>
        <w:t>OC6</w:t>
      </w:r>
      <w:r w:rsidRPr="00C732DA">
        <w:rPr>
          <w:color w:val="auto"/>
        </w:rPr>
        <w:t xml:space="preserve"> (amongst other things) deals with the provision of data on </w:t>
      </w:r>
      <w:r w:rsidRPr="00C732DA">
        <w:rPr>
          <w:b/>
          <w:color w:val="auto"/>
        </w:rPr>
        <w:t>Demand Control</w:t>
      </w:r>
      <w:r w:rsidRPr="00C732DA">
        <w:rPr>
          <w:color w:val="auto"/>
        </w:rPr>
        <w:t xml:space="preserve"> following the </w:t>
      </w:r>
      <w:r w:rsidRPr="00C732DA">
        <w:rPr>
          <w:b/>
          <w:color w:val="auto"/>
        </w:rPr>
        <w:t>Programming Phase</w:t>
      </w:r>
      <w:r w:rsidRPr="00C732DA">
        <w:rPr>
          <w:color w:val="auto"/>
        </w:rPr>
        <w:t xml:space="preserve"> and in the </w:t>
      </w:r>
      <w:r w:rsidRPr="00C732DA">
        <w:rPr>
          <w:b/>
          <w:color w:val="auto"/>
        </w:rPr>
        <w:t>Control Phase</w:t>
      </w:r>
      <w:r w:rsidRPr="00C732DA">
        <w:rPr>
          <w:color w:val="auto"/>
        </w:rPr>
        <w:t>.</w:t>
      </w:r>
    </w:p>
    <w:p w14:paraId="2015CEFA" w14:textId="77777777" w:rsidR="00D819FE" w:rsidRPr="00C732DA" w:rsidRDefault="00D819FE" w:rsidP="00712890">
      <w:pPr>
        <w:pStyle w:val="Level1Text"/>
        <w:rPr>
          <w:rStyle w:val="FootnoteReference"/>
          <w:color w:val="auto"/>
        </w:rPr>
      </w:pPr>
      <w:r w:rsidRPr="00C732DA">
        <w:rPr>
          <w:color w:val="auto"/>
        </w:rPr>
        <w:t>OC1.1.7</w:t>
      </w:r>
      <w:r w:rsidRPr="00C732DA">
        <w:rPr>
          <w:color w:val="auto"/>
        </w:rPr>
        <w:tab/>
        <w:t xml:space="preserve">In this 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, Year 0 means the current </w:t>
      </w:r>
      <w:r w:rsidRPr="00C732DA">
        <w:rPr>
          <w:b/>
          <w:color w:val="auto"/>
        </w:rPr>
        <w:t>Financial Year</w:t>
      </w:r>
      <w:r w:rsidRPr="00C732DA">
        <w:rPr>
          <w:color w:val="auto"/>
        </w:rPr>
        <w:t xml:space="preserve"> at any time, Year 1 means the next </w:t>
      </w:r>
      <w:r w:rsidRPr="00C732DA">
        <w:rPr>
          <w:b/>
          <w:color w:val="auto"/>
        </w:rPr>
        <w:t>Financial Year</w:t>
      </w:r>
      <w:r w:rsidRPr="00C732DA">
        <w:rPr>
          <w:color w:val="auto"/>
        </w:rPr>
        <w:t xml:space="preserve"> at any time, Year 2 means the </w:t>
      </w:r>
      <w:r w:rsidRPr="00C732DA">
        <w:rPr>
          <w:b/>
          <w:color w:val="auto"/>
        </w:rPr>
        <w:t>Financial Year</w:t>
      </w:r>
      <w:r w:rsidRPr="00C732DA">
        <w:rPr>
          <w:color w:val="auto"/>
        </w:rPr>
        <w:t xml:space="preserve"> after Year 1, etc.</w:t>
      </w:r>
    </w:p>
    <w:p w14:paraId="7FB21905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OC1.1.8</w:t>
      </w:r>
      <w:r w:rsidRPr="00C732DA">
        <w:rPr>
          <w:color w:val="auto"/>
        </w:rPr>
        <w:tab/>
        <w:t xml:space="preserve">References in 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 to data being supplied on a half hourly basis refer to it being supplied for each period of 30 minutes ending on the hour and half-hour in each hour.</w:t>
      </w:r>
    </w:p>
    <w:p w14:paraId="6E76CA9A" w14:textId="77777777" w:rsidR="00D819FE" w:rsidRPr="004C095E" w:rsidRDefault="00D819FE" w:rsidP="00712890"/>
    <w:p w14:paraId="5E476477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OC1.2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OBJECTIVE</w:t>
      </w:r>
      <w:r w:rsidR="002404C2" w:rsidRPr="00C732DA">
        <w:rPr>
          <w:color w:val="auto"/>
        </w:rPr>
        <w:fldChar w:fldCharType="begin"/>
      </w:r>
      <w:r w:rsidR="002404C2" w:rsidRPr="00C732DA">
        <w:rPr>
          <w:color w:val="auto"/>
        </w:rPr>
        <w:instrText xml:space="preserve"> TC "</w:instrText>
      </w:r>
      <w:bookmarkStart w:id="49" w:name="_Toc516642000"/>
      <w:bookmarkStart w:id="50" w:name="_Toc503444493"/>
      <w:bookmarkStart w:id="51" w:name="_Toc333225935"/>
      <w:r w:rsidR="002404C2" w:rsidRPr="00C732DA">
        <w:rPr>
          <w:color w:val="auto"/>
        </w:rPr>
        <w:instrText>OC1.2   OBJECTIVE</w:instrText>
      </w:r>
      <w:bookmarkEnd w:id="49"/>
      <w:bookmarkEnd w:id="50"/>
      <w:bookmarkEnd w:id="51"/>
      <w:r w:rsidR="002404C2" w:rsidRPr="00C732DA">
        <w:rPr>
          <w:color w:val="auto"/>
        </w:rPr>
        <w:instrText xml:space="preserve">"\L 1 </w:instrText>
      </w:r>
      <w:r w:rsidR="002404C2" w:rsidRPr="00C732DA">
        <w:rPr>
          <w:color w:val="auto"/>
        </w:rPr>
        <w:fldChar w:fldCharType="end"/>
      </w:r>
    </w:p>
    <w:p w14:paraId="73E60012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ab/>
        <w:t xml:space="preserve">The objectives of 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 are to:</w:t>
      </w:r>
    </w:p>
    <w:p w14:paraId="599DA062" w14:textId="2C64A23C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OC1.2.1</w:t>
      </w:r>
      <w:r w:rsidRPr="00C732DA">
        <w:rPr>
          <w:color w:val="auto"/>
        </w:rPr>
        <w:tab/>
        <w:t xml:space="preserve">enable the provision of data to </w:t>
      </w:r>
      <w:r w:rsidR="004225D1">
        <w:rPr>
          <w:b/>
          <w:color w:val="auto"/>
        </w:rPr>
        <w:t>The Company</w:t>
      </w:r>
      <w:r w:rsidRPr="00C732DA">
        <w:rPr>
          <w:color w:val="auto"/>
        </w:rPr>
        <w:t xml:space="preserve"> by </w:t>
      </w:r>
      <w:r w:rsidRPr="00C732DA">
        <w:rPr>
          <w:b/>
          <w:color w:val="auto"/>
        </w:rPr>
        <w:t>Users</w:t>
      </w:r>
      <w:r w:rsidRPr="00C732DA">
        <w:rPr>
          <w:color w:val="auto"/>
        </w:rPr>
        <w:t xml:space="preserve"> in the </w:t>
      </w:r>
      <w:r w:rsidRPr="00C732DA">
        <w:rPr>
          <w:b/>
          <w:color w:val="auto"/>
        </w:rPr>
        <w:t>Programming Phase</w:t>
      </w:r>
      <w:r w:rsidRPr="00C732DA">
        <w:rPr>
          <w:color w:val="auto"/>
        </w:rPr>
        <w:t xml:space="preserve">, </w:t>
      </w:r>
      <w:r w:rsidRPr="00C732DA">
        <w:rPr>
          <w:b/>
          <w:color w:val="auto"/>
        </w:rPr>
        <w:t>Control Phase</w:t>
      </w:r>
      <w:r w:rsidRPr="00C732DA">
        <w:rPr>
          <w:color w:val="auto"/>
        </w:rPr>
        <w:t xml:space="preserve"> and </w:t>
      </w:r>
      <w:r w:rsidRPr="00C732DA">
        <w:rPr>
          <w:b/>
          <w:color w:val="auto"/>
        </w:rPr>
        <w:t>Post-Control Phase</w:t>
      </w:r>
      <w:r w:rsidRPr="00C732DA">
        <w:rPr>
          <w:color w:val="auto"/>
        </w:rPr>
        <w:t>; and</w:t>
      </w:r>
    </w:p>
    <w:p w14:paraId="0F1EB462" w14:textId="08CEF35B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OC1.2.2</w:t>
      </w:r>
      <w:r w:rsidRPr="00C732DA">
        <w:rPr>
          <w:color w:val="auto"/>
        </w:rPr>
        <w:tab/>
        <w:t>provide for the factors to be taken into account by</w:t>
      </w:r>
      <w:r w:rsidR="004225D1">
        <w:rPr>
          <w:color w:val="auto"/>
        </w:rPr>
        <w:t xml:space="preserve"> </w:t>
      </w:r>
      <w:r w:rsidRPr="00C732DA">
        <w:rPr>
          <w:b/>
          <w:color w:val="auto"/>
        </w:rPr>
        <w:t>T</w:t>
      </w:r>
      <w:r w:rsidR="004225D1">
        <w:rPr>
          <w:b/>
          <w:color w:val="auto"/>
        </w:rPr>
        <w:t>he Company</w:t>
      </w:r>
      <w:r w:rsidRPr="00C732DA">
        <w:rPr>
          <w:color w:val="auto"/>
        </w:rPr>
        <w:t xml:space="preserve"> when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forecasting in the </w:t>
      </w:r>
      <w:r w:rsidRPr="00C732DA">
        <w:rPr>
          <w:b/>
          <w:color w:val="auto"/>
        </w:rPr>
        <w:t>Programming Phase</w:t>
      </w:r>
      <w:r w:rsidRPr="00C732DA">
        <w:rPr>
          <w:color w:val="auto"/>
        </w:rPr>
        <w:t xml:space="preserve"> and </w:t>
      </w:r>
      <w:r w:rsidRPr="00C732DA">
        <w:rPr>
          <w:b/>
          <w:color w:val="auto"/>
        </w:rPr>
        <w:t>Control Phase</w:t>
      </w:r>
      <w:r w:rsidRPr="00C732DA">
        <w:rPr>
          <w:color w:val="auto"/>
        </w:rPr>
        <w:t>.</w:t>
      </w:r>
    </w:p>
    <w:p w14:paraId="27FAD2D8" w14:textId="77777777" w:rsidR="00D819FE" w:rsidRPr="004C095E" w:rsidRDefault="00D819FE" w:rsidP="00712890"/>
    <w:p w14:paraId="5C7767A2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OC1.3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SCOPE</w:t>
      </w:r>
      <w:r w:rsidR="002404C2" w:rsidRPr="00C732DA">
        <w:rPr>
          <w:color w:val="auto"/>
        </w:rPr>
        <w:fldChar w:fldCharType="begin"/>
      </w:r>
      <w:r w:rsidR="002404C2" w:rsidRPr="00C732DA">
        <w:rPr>
          <w:color w:val="auto"/>
        </w:rPr>
        <w:instrText xml:space="preserve"> TC "</w:instrText>
      </w:r>
      <w:bookmarkStart w:id="52" w:name="_Toc516642001"/>
      <w:bookmarkStart w:id="53" w:name="_Toc503444494"/>
      <w:bookmarkStart w:id="54" w:name="_Toc333225936"/>
      <w:r w:rsidR="002404C2" w:rsidRPr="00C732DA">
        <w:rPr>
          <w:color w:val="auto"/>
        </w:rPr>
        <w:instrText>OC1.3   SCOPE</w:instrText>
      </w:r>
      <w:bookmarkEnd w:id="52"/>
      <w:bookmarkEnd w:id="53"/>
      <w:bookmarkEnd w:id="54"/>
      <w:r w:rsidR="002404C2" w:rsidRPr="00C732DA">
        <w:rPr>
          <w:color w:val="auto"/>
        </w:rPr>
        <w:instrText xml:space="preserve">"\L 1 </w:instrText>
      </w:r>
      <w:r w:rsidR="002404C2" w:rsidRPr="00C732DA">
        <w:rPr>
          <w:color w:val="auto"/>
        </w:rPr>
        <w:fldChar w:fldCharType="end"/>
      </w:r>
    </w:p>
    <w:p w14:paraId="6BCF9069" w14:textId="4F0B0AB6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ab/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 applies to </w:t>
      </w:r>
      <w:r w:rsidR="004225D1">
        <w:rPr>
          <w:b/>
          <w:color w:val="auto"/>
        </w:rPr>
        <w:t>The Company</w:t>
      </w:r>
      <w:r w:rsidRPr="00C732DA">
        <w:rPr>
          <w:color w:val="auto"/>
        </w:rPr>
        <w:t xml:space="preserve"> and to </w:t>
      </w:r>
      <w:r w:rsidRPr="00C732DA">
        <w:rPr>
          <w:b/>
          <w:color w:val="auto"/>
        </w:rPr>
        <w:t>Users</w:t>
      </w:r>
      <w:r w:rsidRPr="00C732DA">
        <w:rPr>
          <w:color w:val="auto"/>
        </w:rPr>
        <w:t xml:space="preserve"> which in this </w:t>
      </w:r>
      <w:r w:rsidRPr="00C732DA">
        <w:rPr>
          <w:b/>
          <w:color w:val="auto"/>
        </w:rPr>
        <w:t>OC1</w:t>
      </w:r>
      <w:r w:rsidRPr="00C732DA">
        <w:rPr>
          <w:color w:val="auto"/>
        </w:rPr>
        <w:t xml:space="preserve"> mea</w:t>
      </w:r>
      <w:r w:rsidR="00712890" w:rsidRPr="00C732DA">
        <w:rPr>
          <w:color w:val="auto"/>
        </w:rPr>
        <w:t>ns:</w:t>
      </w:r>
    </w:p>
    <w:p w14:paraId="14E3EED4" w14:textId="77777777" w:rsidR="00D819FE" w:rsidRPr="004C095E" w:rsidRDefault="00712890" w:rsidP="00712890">
      <w:pPr>
        <w:pStyle w:val="Level2Text"/>
      </w:pPr>
      <w:r w:rsidRPr="004C095E">
        <w:t>(a)</w:t>
      </w:r>
      <w:r w:rsidRPr="004C095E">
        <w:tab/>
      </w:r>
      <w:r w:rsidR="00D819FE" w:rsidRPr="004C095E">
        <w:rPr>
          <w:b/>
        </w:rPr>
        <w:t>Network Operators</w:t>
      </w:r>
      <w:r w:rsidR="00D819FE" w:rsidRPr="004C095E">
        <w:t>, and</w:t>
      </w:r>
    </w:p>
    <w:p w14:paraId="074DF709" w14:textId="77777777" w:rsidR="00D819FE" w:rsidRPr="004C095E" w:rsidRDefault="00712890" w:rsidP="00712890">
      <w:pPr>
        <w:pStyle w:val="Level2Text"/>
      </w:pPr>
      <w:r w:rsidRPr="004C095E">
        <w:t>(b)</w:t>
      </w:r>
      <w:r w:rsidRPr="004C095E">
        <w:tab/>
      </w:r>
      <w:r w:rsidR="00D819FE" w:rsidRPr="004C095E">
        <w:rPr>
          <w:b/>
        </w:rPr>
        <w:t>Suppliers</w:t>
      </w:r>
      <w:r w:rsidR="00D819FE" w:rsidRPr="004C095E">
        <w:t>.</w:t>
      </w:r>
    </w:p>
    <w:p w14:paraId="550ADAB3" w14:textId="77777777" w:rsidR="00712890" w:rsidRPr="004C095E" w:rsidRDefault="00712890" w:rsidP="00712890"/>
    <w:p w14:paraId="1C74FB57" w14:textId="0679CC42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OC1.4</w:t>
      </w:r>
      <w:r w:rsidRPr="00C732DA">
        <w:rPr>
          <w:color w:val="auto"/>
        </w:rPr>
        <w:tab/>
      </w:r>
      <w:r w:rsidR="00F220EA">
        <w:rPr>
          <w:color w:val="auto"/>
          <w:u w:val="single"/>
        </w:rPr>
        <w:t>DATA REQUIRED BY THE COMPANY</w:t>
      </w:r>
      <w:r w:rsidRPr="00C732DA">
        <w:rPr>
          <w:color w:val="auto"/>
          <w:u w:val="single"/>
        </w:rPr>
        <w:t xml:space="preserve"> IN THE OPERATIONAL PLANNING PHASE</w:t>
      </w:r>
      <w:r w:rsidR="002404C2" w:rsidRPr="00C732DA">
        <w:rPr>
          <w:color w:val="auto"/>
        </w:rPr>
        <w:fldChar w:fldCharType="begin"/>
      </w:r>
      <w:r w:rsidR="002404C2" w:rsidRPr="00C732DA">
        <w:rPr>
          <w:color w:val="auto"/>
        </w:rPr>
        <w:instrText xml:space="preserve"> TC "</w:instrText>
      </w:r>
      <w:bookmarkStart w:id="55" w:name="_Toc516642002"/>
      <w:bookmarkStart w:id="56" w:name="_Toc503444495"/>
      <w:bookmarkStart w:id="57" w:name="_Toc333225937"/>
      <w:r w:rsidR="002404C2" w:rsidRPr="00C732DA">
        <w:rPr>
          <w:color w:val="auto"/>
        </w:rPr>
        <w:instrText>OC1.4   DATA REQUIRED BY NG</w:instrText>
      </w:r>
      <w:r w:rsidR="00F46367" w:rsidRPr="00C732DA">
        <w:rPr>
          <w:color w:val="auto"/>
        </w:rPr>
        <w:instrText>ET</w:instrText>
      </w:r>
      <w:r w:rsidR="002404C2" w:rsidRPr="00C732DA">
        <w:rPr>
          <w:color w:val="auto"/>
        </w:rPr>
        <w:instrText xml:space="preserve"> IN THE OPERATIONAL PLANNING PHASE</w:instrText>
      </w:r>
      <w:bookmarkEnd w:id="55"/>
      <w:bookmarkEnd w:id="56"/>
      <w:bookmarkEnd w:id="57"/>
      <w:r w:rsidR="002404C2" w:rsidRPr="00C732DA">
        <w:rPr>
          <w:color w:val="auto"/>
        </w:rPr>
        <w:instrText xml:space="preserve">"\L 1 </w:instrText>
      </w:r>
      <w:r w:rsidR="002404C2" w:rsidRPr="00C732DA">
        <w:rPr>
          <w:color w:val="auto"/>
        </w:rPr>
        <w:fldChar w:fldCharType="end"/>
      </w:r>
    </w:p>
    <w:p w14:paraId="4EDB0B2D" w14:textId="3E48A7C2" w:rsidR="00D819FE" w:rsidRPr="004C095E" w:rsidRDefault="00D819FE" w:rsidP="00712890">
      <w:pPr>
        <w:pStyle w:val="Level2Text"/>
        <w:tabs>
          <w:tab w:val="clear" w:pos="1843"/>
          <w:tab w:val="left" w:pos="1418"/>
        </w:tabs>
        <w:ind w:hanging="1843"/>
      </w:pPr>
      <w:r w:rsidRPr="004C095E">
        <w:t>OC1.4.1</w:t>
      </w:r>
      <w:r w:rsidRPr="004C095E">
        <w:tab/>
        <w:t>(a)</w:t>
      </w:r>
      <w:r w:rsidRPr="004C095E">
        <w:tab/>
        <w:t xml:space="preserve">Each </w:t>
      </w:r>
      <w:r w:rsidRPr="004C095E">
        <w:rPr>
          <w:b/>
        </w:rPr>
        <w:t>User</w:t>
      </w:r>
      <w:r w:rsidRPr="004C095E">
        <w:t xml:space="preserve">, as specified in (b) below, shall provide </w:t>
      </w:r>
      <w:r w:rsidR="004225D1">
        <w:rPr>
          <w:b/>
        </w:rPr>
        <w:t>The Company</w:t>
      </w:r>
      <w:r w:rsidRPr="004C095E">
        <w:t xml:space="preserve"> with the data requested in OC1.4.2 below.</w:t>
      </w:r>
    </w:p>
    <w:p w14:paraId="44489DA1" w14:textId="77777777" w:rsidR="00D819FE" w:rsidRPr="004C095E" w:rsidRDefault="00D819FE" w:rsidP="00712890">
      <w:pPr>
        <w:pStyle w:val="Level2Text"/>
      </w:pPr>
      <w:r w:rsidRPr="004C095E">
        <w:t>(b)</w:t>
      </w:r>
      <w:r w:rsidRPr="004C095E">
        <w:tab/>
        <w:t>The data will need to be supplied by</w:t>
      </w:r>
      <w:r w:rsidR="00430852" w:rsidRPr="004C095E">
        <w:t xml:space="preserve"> </w:t>
      </w:r>
      <w:r w:rsidRPr="004C095E">
        <w:t xml:space="preserve">each </w:t>
      </w:r>
      <w:r w:rsidRPr="004C095E">
        <w:rPr>
          <w:b/>
        </w:rPr>
        <w:t>Network Operator</w:t>
      </w:r>
      <w:r w:rsidRPr="004C095E">
        <w:t xml:space="preserve"> directly connected to the </w:t>
      </w:r>
      <w:r w:rsidR="00564E79" w:rsidRPr="004C095E">
        <w:rPr>
          <w:b/>
        </w:rPr>
        <w:t>National Electricity Transmission</w:t>
      </w:r>
      <w:r w:rsidRPr="004C095E">
        <w:rPr>
          <w:b/>
        </w:rPr>
        <w:t xml:space="preserve"> System</w:t>
      </w:r>
      <w:r w:rsidRPr="004C095E">
        <w:t xml:space="preserve"> in relation to </w:t>
      </w:r>
      <w:r w:rsidRPr="004C095E">
        <w:rPr>
          <w:b/>
        </w:rPr>
        <w:t>Demand Control</w:t>
      </w:r>
      <w:r w:rsidRPr="004C095E">
        <w:t xml:space="preserve"> and</w:t>
      </w:r>
      <w:r w:rsidR="00430852" w:rsidRPr="004C095E">
        <w:t xml:space="preserve"> in relation </w:t>
      </w:r>
      <w:r w:rsidRPr="004C095E">
        <w:t xml:space="preserve">each </w:t>
      </w:r>
      <w:r w:rsidRPr="004C095E">
        <w:rPr>
          <w:b/>
        </w:rPr>
        <w:t>Generator</w:t>
      </w:r>
      <w:r w:rsidRPr="004C095E">
        <w:t xml:space="preserve"> with respect to the output of </w:t>
      </w:r>
      <w:r w:rsidR="00430852" w:rsidRPr="004C095E">
        <w:rPr>
          <w:b/>
        </w:rPr>
        <w:t>Embedded</w:t>
      </w:r>
      <w:r w:rsidR="00430852" w:rsidRPr="004C095E">
        <w:t xml:space="preserve"> </w:t>
      </w:r>
      <w:r w:rsidRPr="004C095E">
        <w:rPr>
          <w:b/>
        </w:rPr>
        <w:t>Medium Power Stations</w:t>
      </w:r>
      <w:r w:rsidR="00430852" w:rsidRPr="004C095E">
        <w:t xml:space="preserve"> within its </w:t>
      </w:r>
      <w:r w:rsidR="00430852" w:rsidRPr="004C095E">
        <w:rPr>
          <w:b/>
        </w:rPr>
        <w:t>System</w:t>
      </w:r>
      <w:r w:rsidRPr="004C095E">
        <w:t>.</w:t>
      </w:r>
    </w:p>
    <w:p w14:paraId="30D412FD" w14:textId="77777777" w:rsidR="00D819FE" w:rsidRPr="004C095E" w:rsidRDefault="00D819FE" w:rsidP="00712890">
      <w:pPr>
        <w:pStyle w:val="Level2Text"/>
        <w:tabs>
          <w:tab w:val="clear" w:pos="1843"/>
          <w:tab w:val="left" w:pos="1418"/>
        </w:tabs>
        <w:ind w:hanging="1843"/>
        <w:rPr>
          <w:u w:val="single"/>
        </w:rPr>
      </w:pPr>
      <w:r w:rsidRPr="004C095E">
        <w:t>OC1.4.2</w:t>
      </w:r>
      <w:r w:rsidRPr="004C095E">
        <w:tab/>
        <w:t>(a)</w:t>
      </w:r>
      <w:r w:rsidRPr="004C095E">
        <w:tab/>
      </w:r>
      <w:r w:rsidRPr="004C095E">
        <w:rPr>
          <w:u w:val="single"/>
        </w:rPr>
        <w:t>Data</w:t>
      </w:r>
    </w:p>
    <w:p w14:paraId="52E94428" w14:textId="162F27D9" w:rsidR="00D819FE" w:rsidRPr="004C095E" w:rsidRDefault="00D819FE" w:rsidP="00712890">
      <w:pPr>
        <w:pStyle w:val="Level2Text"/>
      </w:pPr>
      <w:r w:rsidRPr="004C095E">
        <w:lastRenderedPageBreak/>
        <w:tab/>
        <w:t xml:space="preserve">By calendar week 28 each year each </w:t>
      </w:r>
      <w:r w:rsidRPr="004C095E">
        <w:rPr>
          <w:b/>
        </w:rPr>
        <w:t>Network Operator</w:t>
      </w:r>
      <w:r w:rsidRPr="004C095E">
        <w:t xml:space="preserve"> will provide to </w:t>
      </w:r>
      <w:r w:rsidR="004225D1">
        <w:rPr>
          <w:b/>
        </w:rPr>
        <w:t>The Company</w:t>
      </w:r>
      <w:r w:rsidRPr="004C095E">
        <w:t xml:space="preserve"> in writing the forecast information listed in (c) below for the current </w:t>
      </w:r>
      <w:r w:rsidRPr="004C095E">
        <w:rPr>
          <w:b/>
        </w:rPr>
        <w:t>Financial Year</w:t>
      </w:r>
      <w:r w:rsidRPr="004C095E">
        <w:t xml:space="preserve"> and each of the succeeding five </w:t>
      </w:r>
      <w:r w:rsidRPr="004C095E">
        <w:rPr>
          <w:b/>
        </w:rPr>
        <w:t>Financial Years</w:t>
      </w:r>
      <w:r w:rsidRPr="004C095E">
        <w:t xml:space="preserve">. </w:t>
      </w:r>
    </w:p>
    <w:p w14:paraId="59E8A0F9" w14:textId="77777777" w:rsidR="00D819FE" w:rsidRPr="004C095E" w:rsidRDefault="00D819FE" w:rsidP="00712890">
      <w:pPr>
        <w:pStyle w:val="Level2Text"/>
      </w:pPr>
      <w:r w:rsidRPr="004C095E">
        <w:t>(b)</w:t>
      </w:r>
      <w:r w:rsidRPr="004C095E">
        <w:tab/>
      </w:r>
      <w:r w:rsidRPr="004C095E">
        <w:rPr>
          <w:u w:val="single"/>
        </w:rPr>
        <w:t>Data Providers</w:t>
      </w:r>
    </w:p>
    <w:p w14:paraId="4C74669E" w14:textId="5EAD584B" w:rsidR="00D819FE" w:rsidRPr="004C095E" w:rsidRDefault="00712890" w:rsidP="00712890">
      <w:pPr>
        <w:pStyle w:val="Level2Text"/>
      </w:pPr>
      <w:r w:rsidRPr="004C095E">
        <w:tab/>
      </w:r>
      <w:r w:rsidR="00D819FE" w:rsidRPr="004C095E">
        <w:t xml:space="preserve">In circumstances when the </w:t>
      </w:r>
      <w:proofErr w:type="spellStart"/>
      <w:r w:rsidR="00D819FE" w:rsidRPr="004C095E">
        <w:t>busbar</w:t>
      </w:r>
      <w:proofErr w:type="spellEnd"/>
      <w:r w:rsidR="00D819FE" w:rsidRPr="004C095E">
        <w:t xml:space="preserve"> arrangement at a </w:t>
      </w:r>
      <w:r w:rsidR="00D819FE" w:rsidRPr="004C095E">
        <w:rPr>
          <w:b/>
        </w:rPr>
        <w:t>Grid Supply Point</w:t>
      </w:r>
      <w:r w:rsidR="00D819FE" w:rsidRPr="004C095E">
        <w:t xml:space="preserve"> is expected to be operated in separate sections, separate sets of forecast information for each section will be provided to </w:t>
      </w:r>
      <w:r w:rsidR="004225D1">
        <w:rPr>
          <w:b/>
        </w:rPr>
        <w:t>The Company</w:t>
      </w:r>
      <w:r w:rsidR="00D819FE" w:rsidRPr="004C095E">
        <w:t>.</w:t>
      </w:r>
    </w:p>
    <w:p w14:paraId="2891A666" w14:textId="77777777" w:rsidR="00D819FE" w:rsidRPr="004C095E" w:rsidRDefault="00D819FE" w:rsidP="00712890">
      <w:pPr>
        <w:pStyle w:val="Level2Text"/>
      </w:pPr>
      <w:r w:rsidRPr="004C095E">
        <w:t>(c)</w:t>
      </w:r>
      <w:r w:rsidRPr="004C095E">
        <w:tab/>
      </w:r>
      <w:r w:rsidRPr="004C095E">
        <w:rPr>
          <w:u w:val="single"/>
        </w:rPr>
        <w:t>Embedded Medium Power Station Output and Demand Control</w:t>
      </w:r>
    </w:p>
    <w:p w14:paraId="76A95937" w14:textId="519CB299" w:rsidR="00D819FE" w:rsidRPr="004C095E" w:rsidRDefault="00712890" w:rsidP="00712890">
      <w:pPr>
        <w:pStyle w:val="Level2Text"/>
      </w:pPr>
      <w:r w:rsidRPr="004C095E">
        <w:tab/>
      </w:r>
      <w:r w:rsidR="00D819FE" w:rsidRPr="004C095E">
        <w:t xml:space="preserve">For the specified time of the annual peak half hour </w:t>
      </w:r>
      <w:r w:rsidR="00564E79" w:rsidRPr="004C095E">
        <w:rPr>
          <w:b/>
        </w:rPr>
        <w:t>National Electricity Transmission</w:t>
      </w:r>
      <w:r w:rsidR="00D819FE" w:rsidRPr="004C095E">
        <w:rPr>
          <w:b/>
        </w:rPr>
        <w:t xml:space="preserve"> System</w:t>
      </w:r>
      <w:r w:rsidR="00D819FE" w:rsidRPr="004C095E">
        <w:t xml:space="preserve"> </w:t>
      </w:r>
      <w:r w:rsidR="00D819FE" w:rsidRPr="004C095E">
        <w:rPr>
          <w:b/>
        </w:rPr>
        <w:t>Demand</w:t>
      </w:r>
      <w:r w:rsidR="00D819FE" w:rsidRPr="004C095E">
        <w:t xml:space="preserve">, as specified by </w:t>
      </w:r>
      <w:r w:rsidR="004225D1">
        <w:rPr>
          <w:b/>
        </w:rPr>
        <w:t>The Company</w:t>
      </w:r>
      <w:r w:rsidR="00D819FE" w:rsidRPr="004C095E">
        <w:t xml:space="preserve"> under PC.A.5.2.2, the output of </w:t>
      </w:r>
      <w:r w:rsidR="00D819FE" w:rsidRPr="004C095E">
        <w:rPr>
          <w:b/>
        </w:rPr>
        <w:t>Embedded</w:t>
      </w:r>
      <w:r w:rsidR="00D819FE" w:rsidRPr="004C095E">
        <w:t xml:space="preserve"> </w:t>
      </w:r>
      <w:r w:rsidR="00D819FE" w:rsidRPr="004C095E">
        <w:rPr>
          <w:b/>
        </w:rPr>
        <w:t>Medium Power Stations</w:t>
      </w:r>
      <w:r w:rsidR="00D819FE" w:rsidRPr="004C095E">
        <w:t xml:space="preserve"> and forecasts of </w:t>
      </w:r>
      <w:r w:rsidR="00D819FE" w:rsidRPr="004C095E">
        <w:rPr>
          <w:b/>
        </w:rPr>
        <w:t xml:space="preserve">Demand </w:t>
      </w:r>
      <w:r w:rsidR="00D819FE" w:rsidRPr="004C095E">
        <w:t xml:space="preserve">to be relieved by </w:t>
      </w:r>
      <w:r w:rsidR="00D819FE" w:rsidRPr="004C095E">
        <w:rPr>
          <w:b/>
        </w:rPr>
        <w:t xml:space="preserve">Demand Control </w:t>
      </w:r>
      <w:r w:rsidR="00D819FE" w:rsidRPr="004C095E">
        <w:t xml:space="preserve">on a </w:t>
      </w:r>
      <w:r w:rsidR="00D819FE" w:rsidRPr="004C095E">
        <w:rPr>
          <w:b/>
        </w:rPr>
        <w:t>Grid Supply Point</w:t>
      </w:r>
      <w:r w:rsidR="00D819FE" w:rsidRPr="004C095E">
        <w:t xml:space="preserve"> basis giving details of the amount and duration of the </w:t>
      </w:r>
      <w:r w:rsidR="00D819FE" w:rsidRPr="004C095E">
        <w:rPr>
          <w:b/>
        </w:rPr>
        <w:t>Demand Control</w:t>
      </w:r>
      <w:r w:rsidR="00D819FE" w:rsidRPr="004C095E">
        <w:t>.</w:t>
      </w:r>
    </w:p>
    <w:p w14:paraId="59D07BBB" w14:textId="77777777" w:rsidR="00D20A04" w:rsidRPr="004C095E" w:rsidRDefault="00D20A04" w:rsidP="00712890">
      <w:pPr>
        <w:pStyle w:val="Level2Text"/>
      </w:pPr>
    </w:p>
    <w:p w14:paraId="2E278C3A" w14:textId="08236637" w:rsidR="00D819FE" w:rsidRPr="00C732DA" w:rsidRDefault="00D819FE" w:rsidP="00712890">
      <w:pPr>
        <w:pStyle w:val="Level1Text"/>
        <w:rPr>
          <w:color w:val="auto"/>
        </w:rPr>
      </w:pPr>
      <w:bookmarkStart w:id="58" w:name="_Hlt519321883"/>
      <w:bookmarkEnd w:id="58"/>
      <w:r w:rsidRPr="00C732DA">
        <w:rPr>
          <w:color w:val="auto"/>
        </w:rPr>
        <w:t>OC1.5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 xml:space="preserve">DATA REQUIRED BY </w:t>
      </w:r>
      <w:r w:rsidR="004225D1">
        <w:rPr>
          <w:color w:val="auto"/>
          <w:u w:val="single"/>
        </w:rPr>
        <w:t>THE COMPANY</w:t>
      </w:r>
      <w:r w:rsidRPr="00C732DA">
        <w:rPr>
          <w:color w:val="auto"/>
          <w:u w:val="single"/>
        </w:rPr>
        <w:t xml:space="preserve"> IN THE PROGRAMMING PHASE, CONTROL PHASE </w:t>
      </w:r>
      <w:r w:rsidR="00F46367" w:rsidRPr="00C732DA">
        <w:rPr>
          <w:color w:val="auto"/>
          <w:u w:val="single"/>
        </w:rPr>
        <w:t>AND</w:t>
      </w:r>
      <w:r w:rsidRPr="00C732DA">
        <w:rPr>
          <w:color w:val="auto"/>
          <w:u w:val="single"/>
        </w:rPr>
        <w:t xml:space="preserve"> POST-CONTROL PHASE</w:t>
      </w:r>
      <w:r w:rsidRPr="00C732DA">
        <w:rPr>
          <w:color w:val="auto"/>
        </w:rPr>
        <w:t xml:space="preserve"> </w:t>
      </w:r>
      <w:r w:rsidR="002404C2" w:rsidRPr="00C732DA">
        <w:rPr>
          <w:color w:val="auto"/>
        </w:rPr>
        <w:fldChar w:fldCharType="begin"/>
      </w:r>
      <w:r w:rsidR="002404C2" w:rsidRPr="00C732DA">
        <w:rPr>
          <w:color w:val="auto"/>
        </w:rPr>
        <w:instrText xml:space="preserve"> TC "</w:instrText>
      </w:r>
      <w:bookmarkStart w:id="59" w:name="_Toc503444496"/>
      <w:bookmarkStart w:id="60" w:name="_Toc333225938"/>
      <w:r w:rsidR="002404C2" w:rsidRPr="00C732DA">
        <w:rPr>
          <w:color w:val="auto"/>
        </w:rPr>
        <w:instrText>OC1.5   DATA REQUIRED BY NG</w:instrText>
      </w:r>
      <w:r w:rsidR="00F46367" w:rsidRPr="00C732DA">
        <w:rPr>
          <w:color w:val="auto"/>
        </w:rPr>
        <w:instrText>ET</w:instrText>
      </w:r>
      <w:r w:rsidR="002404C2" w:rsidRPr="00C732DA">
        <w:rPr>
          <w:color w:val="auto"/>
        </w:rPr>
        <w:instrText xml:space="preserve"> IN THE PROGRAMMING PHASE, CONTROL PHASE AND POST-CONTROL PHASE</w:instrText>
      </w:r>
      <w:bookmarkEnd w:id="59"/>
      <w:bookmarkEnd w:id="60"/>
      <w:r w:rsidR="002404C2" w:rsidRPr="00C732DA">
        <w:rPr>
          <w:color w:val="auto"/>
        </w:rPr>
        <w:instrText xml:space="preserve"> "\L 1 </w:instrText>
      </w:r>
      <w:r w:rsidR="002404C2" w:rsidRPr="00C732DA">
        <w:rPr>
          <w:color w:val="auto"/>
        </w:rPr>
        <w:fldChar w:fldCharType="end"/>
      </w:r>
    </w:p>
    <w:p w14:paraId="3E3B5800" w14:textId="77777777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>OC1.5.1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Programming Phase</w:t>
      </w:r>
    </w:p>
    <w:p w14:paraId="05ABC40E" w14:textId="699F8ACC" w:rsidR="00D819FE" w:rsidRPr="00C732DA" w:rsidRDefault="00D819FE" w:rsidP="00712890">
      <w:pPr>
        <w:pStyle w:val="Level1Text"/>
        <w:rPr>
          <w:color w:val="auto"/>
        </w:rPr>
      </w:pPr>
      <w:r w:rsidRPr="00C732DA">
        <w:rPr>
          <w:color w:val="auto"/>
        </w:rPr>
        <w:tab/>
        <w:t xml:space="preserve">For the period of 2 to 8 weeks ahead the following will be supplied to </w:t>
      </w:r>
      <w:r w:rsidR="004225D1">
        <w:rPr>
          <w:b/>
        </w:rPr>
        <w:t>The Company</w:t>
      </w:r>
      <w:r w:rsidRPr="00C732DA">
        <w:rPr>
          <w:color w:val="auto"/>
        </w:rPr>
        <w:t xml:space="preserve"> in writing by 1000 hours each Monday:</w:t>
      </w:r>
    </w:p>
    <w:p w14:paraId="298D0E93" w14:textId="77777777" w:rsidR="00D819FE" w:rsidRPr="004C095E" w:rsidRDefault="00712890" w:rsidP="00712890">
      <w:pPr>
        <w:pStyle w:val="Level2Text"/>
      </w:pPr>
      <w:r w:rsidRPr="004C095E">
        <w:t>(a)</w:t>
      </w:r>
      <w:r w:rsidRPr="004C095E">
        <w:tab/>
      </w:r>
      <w:r w:rsidR="00D819FE" w:rsidRPr="004C095E">
        <w:rPr>
          <w:u w:val="single"/>
        </w:rPr>
        <w:t>Demand Control</w:t>
      </w:r>
    </w:p>
    <w:p w14:paraId="2374EDCD" w14:textId="77777777" w:rsidR="00D819FE" w:rsidRPr="004C095E" w:rsidRDefault="00712890" w:rsidP="00712890">
      <w:pPr>
        <w:pStyle w:val="Level2Text"/>
      </w:pPr>
      <w:r w:rsidRPr="004C095E">
        <w:tab/>
      </w:r>
      <w:r w:rsidR="00D819FE" w:rsidRPr="004C095E">
        <w:t xml:space="preserve">Each </w:t>
      </w:r>
      <w:r w:rsidR="00D819FE" w:rsidRPr="004C095E">
        <w:rPr>
          <w:b/>
        </w:rPr>
        <w:t>Network Operator</w:t>
      </w:r>
      <w:r w:rsidR="00D819FE" w:rsidRPr="004C095E">
        <w:t xml:space="preserve"> will supply MW profiles of the amount and duration of their proposed use of </w:t>
      </w:r>
      <w:r w:rsidR="00D819FE" w:rsidRPr="004C095E">
        <w:rPr>
          <w:b/>
        </w:rPr>
        <w:t>Demand Control</w:t>
      </w:r>
      <w:r w:rsidR="00D819FE" w:rsidRPr="004C095E">
        <w:t xml:space="preserve"> which may result in a </w:t>
      </w:r>
      <w:r w:rsidR="00D819FE" w:rsidRPr="004C095E">
        <w:rPr>
          <w:b/>
        </w:rPr>
        <w:t>Demand</w:t>
      </w:r>
      <w:r w:rsidR="00D819FE" w:rsidRPr="004C095E">
        <w:t xml:space="preserve"> change equal to or greater than the </w:t>
      </w:r>
      <w:r w:rsidR="00D819FE" w:rsidRPr="004C095E">
        <w:rPr>
          <w:b/>
        </w:rPr>
        <w:t>Demand Control Notification Level</w:t>
      </w:r>
      <w:r w:rsidR="00D819FE" w:rsidRPr="004C095E">
        <w:t xml:space="preserve"> (averaged over any half hour on any </w:t>
      </w:r>
      <w:r w:rsidR="00D819FE" w:rsidRPr="004C095E">
        <w:rPr>
          <w:b/>
        </w:rPr>
        <w:t>Grid Supply Point</w:t>
      </w:r>
      <w:r w:rsidR="00D819FE" w:rsidRPr="004C095E">
        <w:t xml:space="preserve">) on a half hourly and </w:t>
      </w:r>
      <w:r w:rsidR="00D819FE" w:rsidRPr="004C095E">
        <w:rPr>
          <w:b/>
        </w:rPr>
        <w:t>Grid Supply Point</w:t>
      </w:r>
      <w:r w:rsidR="00D819FE" w:rsidRPr="004C095E">
        <w:t xml:space="preserve"> basis;</w:t>
      </w:r>
    </w:p>
    <w:p w14:paraId="57D3A77D" w14:textId="77777777" w:rsidR="00D819FE" w:rsidRPr="004C095E" w:rsidRDefault="00D819FE" w:rsidP="00712890">
      <w:pPr>
        <w:pStyle w:val="Level2Text"/>
      </w:pPr>
      <w:r w:rsidRPr="004C095E">
        <w:t>(b)</w:t>
      </w:r>
      <w:r w:rsidRPr="004C095E">
        <w:tab/>
      </w:r>
      <w:r w:rsidRPr="004C095E">
        <w:rPr>
          <w:u w:val="single"/>
        </w:rPr>
        <w:t>Medium Power Station Operat</w:t>
      </w:r>
      <w:r w:rsidR="00712890" w:rsidRPr="004C095E">
        <w:rPr>
          <w:u w:val="single"/>
        </w:rPr>
        <w:t>ion</w:t>
      </w:r>
    </w:p>
    <w:p w14:paraId="6DCD5454" w14:textId="539D0DAD" w:rsidR="00D819FE" w:rsidRPr="004C095E" w:rsidRDefault="00712890" w:rsidP="00712890">
      <w:pPr>
        <w:pStyle w:val="Level2Text"/>
      </w:pPr>
      <w:r w:rsidRPr="004C095E">
        <w:tab/>
      </w:r>
      <w:r w:rsidR="00D819FE" w:rsidRPr="004C095E">
        <w:t xml:space="preserve">Each </w:t>
      </w:r>
      <w:r w:rsidR="00B10F6D" w:rsidRPr="004C095E">
        <w:rPr>
          <w:b/>
        </w:rPr>
        <w:t>Network Operator</w:t>
      </w:r>
      <w:r w:rsidR="00D819FE" w:rsidRPr="004C095E">
        <w:t xml:space="preserve"> will, if reasonably required by </w:t>
      </w:r>
      <w:r w:rsidR="004225D1">
        <w:rPr>
          <w:b/>
        </w:rPr>
        <w:t>The Company</w:t>
      </w:r>
      <w:r w:rsidR="00D819FE" w:rsidRPr="004C095E">
        <w:t xml:space="preserve">, supply MW schedules for the operation of </w:t>
      </w:r>
      <w:r w:rsidR="00B10F6D" w:rsidRPr="004C095E">
        <w:rPr>
          <w:b/>
        </w:rPr>
        <w:t xml:space="preserve">Embedded </w:t>
      </w:r>
      <w:r w:rsidR="00D819FE" w:rsidRPr="004C095E">
        <w:rPr>
          <w:b/>
        </w:rPr>
        <w:t>Medium Power Stations</w:t>
      </w:r>
      <w:r w:rsidR="00D819FE" w:rsidRPr="004C095E">
        <w:t xml:space="preserve"> </w:t>
      </w:r>
      <w:r w:rsidR="00B10F6D" w:rsidRPr="004C095E">
        <w:t xml:space="preserve">within its </w:t>
      </w:r>
      <w:r w:rsidR="00B10F6D" w:rsidRPr="004C095E">
        <w:rPr>
          <w:b/>
        </w:rPr>
        <w:t xml:space="preserve">System </w:t>
      </w:r>
      <w:r w:rsidR="00D819FE" w:rsidRPr="004C095E">
        <w:t xml:space="preserve">on a half hourly and </w:t>
      </w:r>
      <w:r w:rsidR="00D819FE" w:rsidRPr="004C095E">
        <w:rPr>
          <w:b/>
        </w:rPr>
        <w:t>Grid Supply Point</w:t>
      </w:r>
      <w:r w:rsidR="00D819FE" w:rsidRPr="004C095E">
        <w:t xml:space="preserve"> basis.</w:t>
      </w:r>
    </w:p>
    <w:p w14:paraId="79290642" w14:textId="174958B6" w:rsidR="00D819FE" w:rsidRPr="00C732DA" w:rsidRDefault="00D819FE" w:rsidP="00620444">
      <w:pPr>
        <w:pStyle w:val="Level1Text"/>
        <w:rPr>
          <w:color w:val="auto"/>
        </w:rPr>
      </w:pPr>
      <w:r w:rsidRPr="00C732DA">
        <w:rPr>
          <w:color w:val="auto"/>
        </w:rPr>
        <w:t>OC1.5.2</w:t>
      </w:r>
      <w:r w:rsidRPr="00C732DA">
        <w:rPr>
          <w:color w:val="auto"/>
        </w:rPr>
        <w:tab/>
        <w:t xml:space="preserve">For the period 2 to 12 days ahead the following will be supplied to </w:t>
      </w:r>
      <w:r w:rsidR="004225D1">
        <w:rPr>
          <w:b/>
        </w:rPr>
        <w:t>The Company</w:t>
      </w:r>
      <w:r w:rsidRPr="00C732DA">
        <w:rPr>
          <w:color w:val="auto"/>
        </w:rPr>
        <w:t xml:space="preserve"> in writing by 1200 hours each Wednesday:</w:t>
      </w:r>
    </w:p>
    <w:p w14:paraId="35E219D3" w14:textId="77777777" w:rsidR="00D819FE" w:rsidRPr="004C095E" w:rsidRDefault="00D819FE" w:rsidP="004E0649">
      <w:pPr>
        <w:pStyle w:val="Level2Text"/>
      </w:pPr>
      <w:r w:rsidRPr="004C095E">
        <w:t>(a)</w:t>
      </w:r>
      <w:r w:rsidRPr="004C095E">
        <w:tab/>
      </w:r>
      <w:r w:rsidRPr="004C095E">
        <w:rPr>
          <w:u w:val="single"/>
        </w:rPr>
        <w:t>Demand Control</w:t>
      </w:r>
    </w:p>
    <w:p w14:paraId="3E057344" w14:textId="77777777" w:rsidR="00D819FE" w:rsidRPr="004C095E" w:rsidRDefault="004E0649" w:rsidP="004E0649">
      <w:pPr>
        <w:pStyle w:val="Level2Text"/>
      </w:pPr>
      <w:r w:rsidRPr="004C095E">
        <w:tab/>
      </w:r>
      <w:r w:rsidR="00D819FE" w:rsidRPr="004C095E">
        <w:t xml:space="preserve">Each </w:t>
      </w:r>
      <w:r w:rsidR="00D819FE" w:rsidRPr="004C095E">
        <w:rPr>
          <w:b/>
        </w:rPr>
        <w:t>Network Operator</w:t>
      </w:r>
      <w:r w:rsidR="00D819FE" w:rsidRPr="004C095E">
        <w:t xml:space="preserve"> will supply MW profiles of the amount and duration of their proposed use of </w:t>
      </w:r>
      <w:r w:rsidR="00D819FE" w:rsidRPr="004C095E">
        <w:rPr>
          <w:b/>
        </w:rPr>
        <w:t>Demand Control</w:t>
      </w:r>
      <w:r w:rsidR="00D819FE" w:rsidRPr="004C095E">
        <w:t xml:space="preserve"> which may result in a </w:t>
      </w:r>
      <w:r w:rsidR="00D819FE" w:rsidRPr="004C095E">
        <w:rPr>
          <w:b/>
        </w:rPr>
        <w:t>Demand</w:t>
      </w:r>
      <w:r w:rsidR="00D819FE" w:rsidRPr="004C095E">
        <w:t xml:space="preserve"> change equal to or greater than the </w:t>
      </w:r>
      <w:r w:rsidR="00D819FE" w:rsidRPr="004C095E">
        <w:rPr>
          <w:b/>
        </w:rPr>
        <w:t>Demand Control Notification Level</w:t>
      </w:r>
      <w:r w:rsidR="00D819FE" w:rsidRPr="004C095E">
        <w:t xml:space="preserve"> (averaged over any half hour on any </w:t>
      </w:r>
      <w:r w:rsidR="00D819FE" w:rsidRPr="004C095E">
        <w:rPr>
          <w:b/>
        </w:rPr>
        <w:t>Grid Supply Point</w:t>
      </w:r>
      <w:r w:rsidR="00D819FE" w:rsidRPr="004C095E">
        <w:t xml:space="preserve">) on a half hourly and </w:t>
      </w:r>
      <w:r w:rsidR="00D819FE" w:rsidRPr="004C095E">
        <w:rPr>
          <w:b/>
        </w:rPr>
        <w:t>Grid Supply Point</w:t>
      </w:r>
      <w:r w:rsidR="00D819FE" w:rsidRPr="004C095E">
        <w:t xml:space="preserve"> basis;</w:t>
      </w:r>
    </w:p>
    <w:p w14:paraId="7223D9B5" w14:textId="77777777" w:rsidR="00D819FE" w:rsidRPr="004C095E" w:rsidRDefault="00D819FE" w:rsidP="004E0649">
      <w:pPr>
        <w:pStyle w:val="Level2Text"/>
      </w:pPr>
      <w:r w:rsidRPr="004C095E">
        <w:t>(b)</w:t>
      </w:r>
      <w:r w:rsidRPr="004C095E">
        <w:tab/>
      </w:r>
      <w:r w:rsidRPr="004C095E">
        <w:rPr>
          <w:u w:val="single"/>
        </w:rPr>
        <w:t>Medium Power Station Operat</w:t>
      </w:r>
      <w:r w:rsidR="004E0649" w:rsidRPr="004C095E">
        <w:rPr>
          <w:u w:val="single"/>
        </w:rPr>
        <w:t>ion</w:t>
      </w:r>
    </w:p>
    <w:p w14:paraId="6463E512" w14:textId="115845D3" w:rsidR="00D819FE" w:rsidRPr="004C095E" w:rsidRDefault="004E0649" w:rsidP="004E0649">
      <w:pPr>
        <w:pStyle w:val="Level2Text"/>
      </w:pPr>
      <w:r w:rsidRPr="004C095E">
        <w:tab/>
      </w:r>
      <w:r w:rsidR="00D819FE" w:rsidRPr="004C095E">
        <w:t xml:space="preserve">Each </w:t>
      </w:r>
      <w:r w:rsidR="00B10F6D" w:rsidRPr="004C095E">
        <w:rPr>
          <w:b/>
        </w:rPr>
        <w:t>Network Operator</w:t>
      </w:r>
      <w:r w:rsidR="00D819FE" w:rsidRPr="004C095E">
        <w:t xml:space="preserve"> will, if reasonably required by </w:t>
      </w:r>
      <w:r w:rsidR="00736FC2">
        <w:rPr>
          <w:b/>
        </w:rPr>
        <w:t>The Company</w:t>
      </w:r>
      <w:r w:rsidR="00D819FE" w:rsidRPr="004C095E">
        <w:t xml:space="preserve">, supply MW schedules for the operation of </w:t>
      </w:r>
      <w:r w:rsidR="00B10F6D" w:rsidRPr="004C095E">
        <w:rPr>
          <w:b/>
        </w:rPr>
        <w:t xml:space="preserve">Embedded </w:t>
      </w:r>
      <w:r w:rsidR="00D819FE" w:rsidRPr="004C095E">
        <w:rPr>
          <w:b/>
        </w:rPr>
        <w:t xml:space="preserve">Medium Power Stations </w:t>
      </w:r>
      <w:r w:rsidR="00B10F6D" w:rsidRPr="004C095E">
        <w:t>within its</w:t>
      </w:r>
      <w:r w:rsidR="00B10F6D" w:rsidRPr="004C095E">
        <w:rPr>
          <w:b/>
        </w:rPr>
        <w:t xml:space="preserve"> System </w:t>
      </w:r>
      <w:r w:rsidR="00D819FE" w:rsidRPr="004C095E">
        <w:t xml:space="preserve">on a half hourly and </w:t>
      </w:r>
      <w:r w:rsidR="00D819FE" w:rsidRPr="004C095E">
        <w:rPr>
          <w:b/>
        </w:rPr>
        <w:t>Grid Supply Point</w:t>
      </w:r>
      <w:r w:rsidR="00D819FE" w:rsidRPr="004C095E">
        <w:t xml:space="preserve"> basis.</w:t>
      </w:r>
    </w:p>
    <w:p w14:paraId="6757C82A" w14:textId="77777777" w:rsidR="00D819FE" w:rsidRPr="00C732DA" w:rsidRDefault="00D819FE" w:rsidP="004E0649">
      <w:pPr>
        <w:pStyle w:val="Level1Text"/>
        <w:rPr>
          <w:color w:val="auto"/>
          <w:u w:val="single"/>
        </w:rPr>
      </w:pPr>
      <w:r w:rsidRPr="00C732DA">
        <w:rPr>
          <w:color w:val="auto"/>
        </w:rPr>
        <w:t>OC1.5.3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Medium Power Station Out</w:t>
      </w:r>
      <w:r w:rsidR="004E0649" w:rsidRPr="00C732DA">
        <w:rPr>
          <w:color w:val="auto"/>
          <w:u w:val="single"/>
        </w:rPr>
        <w:t>put</w:t>
      </w:r>
    </w:p>
    <w:p w14:paraId="2DA6F14A" w14:textId="71530E74" w:rsidR="00D819FE" w:rsidRPr="00C732DA" w:rsidRDefault="004E0649" w:rsidP="004E0649">
      <w:pPr>
        <w:pStyle w:val="Level1Text"/>
        <w:rPr>
          <w:color w:val="auto"/>
        </w:rPr>
      </w:pPr>
      <w:r w:rsidRPr="00C732DA">
        <w:rPr>
          <w:color w:val="auto"/>
        </w:rPr>
        <w:tab/>
      </w:r>
      <w:r w:rsidR="00D819FE" w:rsidRPr="00C732DA">
        <w:rPr>
          <w:color w:val="auto"/>
        </w:rPr>
        <w:t xml:space="preserve">Each </w:t>
      </w:r>
      <w:r w:rsidR="00B10F6D" w:rsidRPr="00C732DA">
        <w:rPr>
          <w:b/>
          <w:color w:val="auto"/>
        </w:rPr>
        <w:t>Network Operator</w:t>
      </w:r>
      <w:r w:rsidR="00D819FE" w:rsidRPr="00C732DA">
        <w:rPr>
          <w:color w:val="auto"/>
        </w:rPr>
        <w:t xml:space="preserve"> will, if reasonably required by </w:t>
      </w:r>
      <w:r w:rsidR="00736FC2">
        <w:rPr>
          <w:b/>
        </w:rPr>
        <w:t>The Company</w:t>
      </w:r>
      <w:r w:rsidR="00D819FE" w:rsidRPr="00C732DA">
        <w:rPr>
          <w:color w:val="auto"/>
        </w:rPr>
        <w:t xml:space="preserve">, supply </w:t>
      </w:r>
      <w:r w:rsidR="00736FC2">
        <w:rPr>
          <w:b/>
          <w:color w:val="auto"/>
        </w:rPr>
        <w:t>The Company</w:t>
      </w:r>
      <w:r w:rsidR="00D819FE" w:rsidRPr="00C732DA">
        <w:rPr>
          <w:color w:val="auto"/>
        </w:rPr>
        <w:t xml:space="preserve"> with MW schedules for the operation of </w:t>
      </w:r>
      <w:r w:rsidR="00B10F6D" w:rsidRPr="00C732DA">
        <w:rPr>
          <w:b/>
          <w:color w:val="auto"/>
        </w:rPr>
        <w:t>Embedded</w:t>
      </w:r>
      <w:r w:rsidR="00B10F6D" w:rsidRPr="00C732DA">
        <w:rPr>
          <w:color w:val="auto"/>
        </w:rPr>
        <w:t xml:space="preserve"> </w:t>
      </w:r>
      <w:r w:rsidR="00D819FE" w:rsidRPr="00C732DA">
        <w:rPr>
          <w:b/>
          <w:color w:val="auto"/>
        </w:rPr>
        <w:t>Medium Power Stations</w:t>
      </w:r>
      <w:r w:rsidR="00D819FE" w:rsidRPr="00C732DA">
        <w:rPr>
          <w:color w:val="auto"/>
        </w:rPr>
        <w:t xml:space="preserve"> </w:t>
      </w:r>
      <w:r w:rsidR="00B10F6D" w:rsidRPr="00C732DA">
        <w:rPr>
          <w:color w:val="auto"/>
        </w:rPr>
        <w:t xml:space="preserve">within its </w:t>
      </w:r>
      <w:r w:rsidR="00B10F6D" w:rsidRPr="00C732DA">
        <w:rPr>
          <w:b/>
          <w:color w:val="auto"/>
        </w:rPr>
        <w:t>System</w:t>
      </w:r>
      <w:r w:rsidR="00B10F6D" w:rsidRPr="00C732DA">
        <w:rPr>
          <w:color w:val="auto"/>
        </w:rPr>
        <w:t xml:space="preserve"> </w:t>
      </w:r>
      <w:r w:rsidR="00D819FE" w:rsidRPr="00C732DA">
        <w:rPr>
          <w:color w:val="auto"/>
        </w:rPr>
        <w:t xml:space="preserve">on a half hourly and </w:t>
      </w:r>
      <w:r w:rsidR="00D819FE" w:rsidRPr="00C732DA">
        <w:rPr>
          <w:b/>
          <w:color w:val="auto"/>
        </w:rPr>
        <w:t>Grid Supply Point</w:t>
      </w:r>
      <w:r w:rsidR="00D819FE" w:rsidRPr="00C732DA">
        <w:rPr>
          <w:color w:val="auto"/>
        </w:rPr>
        <w:t xml:space="preserve"> basis in writing by 1000 hours each day (or such other time specified by </w:t>
      </w:r>
      <w:r w:rsidR="00736FC2">
        <w:rPr>
          <w:b/>
          <w:color w:val="auto"/>
        </w:rPr>
        <w:t>The Company</w:t>
      </w:r>
      <w:r w:rsidR="00D819FE" w:rsidRPr="00C732DA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736FC2">
        <w:rPr>
          <w:b/>
          <w:color w:val="auto"/>
        </w:rPr>
        <w:t>The Company</w:t>
      </w:r>
      <w:r w:rsidR="00D819FE" w:rsidRPr="00C732DA">
        <w:rPr>
          <w:color w:val="auto"/>
        </w:rPr>
        <w:t xml:space="preserve"> at least one week in advance) to cover holiday periods);</w:t>
      </w:r>
    </w:p>
    <w:p w14:paraId="78836B49" w14:textId="77777777" w:rsidR="00D819FE" w:rsidRPr="00C732DA" w:rsidRDefault="00D819FE" w:rsidP="004E0649">
      <w:pPr>
        <w:pStyle w:val="Level1Text"/>
        <w:rPr>
          <w:color w:val="auto"/>
        </w:rPr>
      </w:pPr>
      <w:r w:rsidRPr="00C732DA">
        <w:rPr>
          <w:color w:val="auto"/>
        </w:rPr>
        <w:t>OC1.5.4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Other Codes</w:t>
      </w:r>
    </w:p>
    <w:p w14:paraId="64B7D3B1" w14:textId="0EEB435C" w:rsidR="00B10F6D" w:rsidRPr="00C732DA" w:rsidRDefault="00D819FE" w:rsidP="004E0649">
      <w:pPr>
        <w:pStyle w:val="Level1Text"/>
        <w:rPr>
          <w:color w:val="auto"/>
        </w:rPr>
      </w:pPr>
      <w:r w:rsidRPr="00C732DA">
        <w:rPr>
          <w:color w:val="auto"/>
        </w:rPr>
        <w:lastRenderedPageBreak/>
        <w:tab/>
        <w:t xml:space="preserve">Under </w:t>
      </w:r>
      <w:r w:rsidRPr="00C732DA">
        <w:rPr>
          <w:b/>
          <w:color w:val="auto"/>
        </w:rPr>
        <w:t>OC6</w:t>
      </w:r>
      <w:r w:rsidRPr="00C732DA">
        <w:rPr>
          <w:color w:val="auto"/>
        </w:rPr>
        <w:t xml:space="preserve"> each </w:t>
      </w:r>
      <w:r w:rsidRPr="00C732DA">
        <w:rPr>
          <w:b/>
          <w:color w:val="auto"/>
        </w:rPr>
        <w:t>Network Operator</w:t>
      </w:r>
      <w:r w:rsidRPr="00C732DA">
        <w:rPr>
          <w:color w:val="auto"/>
        </w:rPr>
        <w:t xml:space="preserve"> will notify</w:t>
      </w:r>
      <w:r w:rsidRPr="00C732DA">
        <w:rPr>
          <w:b/>
          <w:color w:val="auto"/>
        </w:rPr>
        <w:t xml:space="preserve"> </w:t>
      </w:r>
      <w:r w:rsidR="00736FC2">
        <w:rPr>
          <w:b/>
          <w:color w:val="auto"/>
        </w:rPr>
        <w:t>The Company</w:t>
      </w:r>
      <w:r w:rsidR="00736FC2" w:rsidRPr="00C732DA">
        <w:rPr>
          <w:color w:val="auto"/>
        </w:rPr>
        <w:t xml:space="preserve"> </w:t>
      </w:r>
      <w:r w:rsidRPr="00C732DA">
        <w:rPr>
          <w:color w:val="auto"/>
        </w:rPr>
        <w:t xml:space="preserve">of their proposed use of </w:t>
      </w:r>
      <w:r w:rsidRPr="00C732DA">
        <w:rPr>
          <w:b/>
          <w:color w:val="auto"/>
        </w:rPr>
        <w:t>Demand Control</w:t>
      </w:r>
      <w:r w:rsidRPr="00C732DA">
        <w:rPr>
          <w:color w:val="auto"/>
        </w:rPr>
        <w:t xml:space="preserve"> (which may result in a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change equal to or greater than the </w:t>
      </w:r>
      <w:r w:rsidRPr="00C732DA">
        <w:rPr>
          <w:b/>
          <w:color w:val="auto"/>
        </w:rPr>
        <w:t>Demand Control Notification Level</w:t>
      </w:r>
      <w:r w:rsidRPr="00C732DA">
        <w:rPr>
          <w:color w:val="auto"/>
        </w:rPr>
        <w:t xml:space="preserve">), and under </w:t>
      </w:r>
      <w:r w:rsidRPr="00C732DA">
        <w:rPr>
          <w:b/>
          <w:color w:val="auto"/>
        </w:rPr>
        <w:t>BC1</w:t>
      </w:r>
      <w:r w:rsidRPr="00C732DA">
        <w:rPr>
          <w:color w:val="auto"/>
        </w:rPr>
        <w:t xml:space="preserve">, each </w:t>
      </w:r>
      <w:r w:rsidRPr="00C732DA">
        <w:rPr>
          <w:b/>
          <w:color w:val="auto"/>
        </w:rPr>
        <w:t>Supplier</w:t>
      </w:r>
      <w:r w:rsidRPr="00C732DA">
        <w:rPr>
          <w:color w:val="auto"/>
        </w:rPr>
        <w:t xml:space="preserve"> will notify </w:t>
      </w:r>
      <w:r w:rsidR="00736FC2">
        <w:rPr>
          <w:b/>
          <w:color w:val="auto"/>
        </w:rPr>
        <w:t>The Company</w:t>
      </w:r>
      <w:r w:rsidRPr="00C732DA">
        <w:rPr>
          <w:b/>
          <w:color w:val="auto"/>
        </w:rPr>
        <w:t xml:space="preserve"> </w:t>
      </w:r>
      <w:r w:rsidRPr="00C732DA">
        <w:rPr>
          <w:color w:val="auto"/>
        </w:rPr>
        <w:t xml:space="preserve">of their proposed use of </w:t>
      </w:r>
      <w:r w:rsidRPr="00C732DA">
        <w:rPr>
          <w:b/>
          <w:color w:val="auto"/>
        </w:rPr>
        <w:t>Customer Demand Management</w:t>
      </w:r>
      <w:r w:rsidRPr="00C732DA">
        <w:rPr>
          <w:color w:val="auto"/>
        </w:rPr>
        <w:t xml:space="preserve"> (which may result in a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change equal to or greater than the </w:t>
      </w:r>
      <w:r w:rsidRPr="00C732DA">
        <w:rPr>
          <w:b/>
          <w:color w:val="auto"/>
        </w:rPr>
        <w:t>Customer Demand Management Notification Level</w:t>
      </w:r>
      <w:r w:rsidRPr="00C732DA">
        <w:rPr>
          <w:color w:val="auto"/>
        </w:rPr>
        <w:t>) in this timescale.</w:t>
      </w:r>
    </w:p>
    <w:p w14:paraId="7B411705" w14:textId="77777777" w:rsidR="00D819FE" w:rsidRPr="00C732DA" w:rsidRDefault="004E0649" w:rsidP="004E0649">
      <w:pPr>
        <w:pStyle w:val="Level1Text"/>
        <w:rPr>
          <w:color w:val="auto"/>
        </w:rPr>
      </w:pPr>
      <w:r w:rsidRPr="00C732DA">
        <w:rPr>
          <w:color w:val="auto"/>
        </w:rPr>
        <w:t>O</w:t>
      </w:r>
      <w:r w:rsidR="00D819FE" w:rsidRPr="00C732DA">
        <w:rPr>
          <w:color w:val="auto"/>
        </w:rPr>
        <w:t>C1.5.5</w:t>
      </w:r>
      <w:r w:rsidR="00D819FE" w:rsidRPr="00C732DA">
        <w:rPr>
          <w:color w:val="auto"/>
        </w:rPr>
        <w:tab/>
      </w:r>
      <w:r w:rsidR="00D819FE" w:rsidRPr="00C732DA">
        <w:rPr>
          <w:color w:val="auto"/>
          <w:u w:val="single"/>
        </w:rPr>
        <w:t>Control Phase</w:t>
      </w:r>
    </w:p>
    <w:p w14:paraId="0B1D2656" w14:textId="77777777" w:rsidR="00D819FE" w:rsidRPr="00C732DA" w:rsidRDefault="00D819FE" w:rsidP="004E0649">
      <w:pPr>
        <w:pStyle w:val="Level1Text"/>
        <w:rPr>
          <w:color w:val="auto"/>
        </w:rPr>
      </w:pPr>
      <w:r w:rsidRPr="00C732DA">
        <w:rPr>
          <w:color w:val="auto"/>
        </w:rPr>
        <w:t>OC1.5.5.1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Demand Control</w:t>
      </w:r>
    </w:p>
    <w:p w14:paraId="78546CF5" w14:textId="640965AD" w:rsidR="00D819FE" w:rsidRPr="00C732DA" w:rsidRDefault="00D819FE" w:rsidP="004E0649">
      <w:pPr>
        <w:pStyle w:val="Level1Text"/>
        <w:rPr>
          <w:color w:val="auto"/>
        </w:rPr>
      </w:pPr>
      <w:r w:rsidRPr="00C732DA">
        <w:rPr>
          <w:color w:val="auto"/>
        </w:rPr>
        <w:tab/>
        <w:t xml:space="preserve">Under </w:t>
      </w:r>
      <w:r w:rsidRPr="00C732DA">
        <w:rPr>
          <w:b/>
          <w:color w:val="auto"/>
        </w:rPr>
        <w:t>OC6</w:t>
      </w:r>
      <w:r w:rsidRPr="00C732DA">
        <w:rPr>
          <w:color w:val="auto"/>
        </w:rPr>
        <w:t xml:space="preserve">, each </w:t>
      </w:r>
      <w:r w:rsidRPr="00C732DA">
        <w:rPr>
          <w:b/>
          <w:color w:val="auto"/>
        </w:rPr>
        <w:t>Network Operator</w:t>
      </w:r>
      <w:r w:rsidRPr="00C732DA">
        <w:rPr>
          <w:color w:val="auto"/>
        </w:rPr>
        <w:t xml:space="preserve"> will notify </w:t>
      </w:r>
      <w:r w:rsidR="00736FC2">
        <w:rPr>
          <w:b/>
          <w:color w:val="auto"/>
        </w:rPr>
        <w:t>The Company</w:t>
      </w:r>
      <w:r w:rsidRPr="00C732DA">
        <w:rPr>
          <w:color w:val="auto"/>
        </w:rPr>
        <w:t xml:space="preserve"> of any</w:t>
      </w:r>
      <w:r w:rsidRPr="00C732DA">
        <w:rPr>
          <w:b/>
          <w:color w:val="auto"/>
        </w:rPr>
        <w:t xml:space="preserve"> Demand</w:t>
      </w:r>
      <w:r w:rsidRPr="00C732DA">
        <w:rPr>
          <w:color w:val="auto"/>
        </w:rPr>
        <w:t xml:space="preserve"> </w:t>
      </w:r>
      <w:r w:rsidRPr="00C732DA">
        <w:rPr>
          <w:b/>
          <w:color w:val="auto"/>
        </w:rPr>
        <w:t>Control</w:t>
      </w:r>
      <w:r w:rsidRPr="00C732DA">
        <w:rPr>
          <w:color w:val="auto"/>
        </w:rPr>
        <w:t xml:space="preserve"> proposed by itself which may result in a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change equal to or greater than the </w:t>
      </w:r>
      <w:r w:rsidRPr="00C732DA">
        <w:rPr>
          <w:b/>
          <w:color w:val="auto"/>
        </w:rPr>
        <w:t>Demand Control Notification Level</w:t>
      </w:r>
      <w:r w:rsidRPr="00C732DA">
        <w:rPr>
          <w:color w:val="auto"/>
        </w:rPr>
        <w:t xml:space="preserve"> averaged over any half hour on any </w:t>
      </w:r>
      <w:r w:rsidRPr="00C732DA">
        <w:rPr>
          <w:b/>
          <w:color w:val="auto"/>
        </w:rPr>
        <w:t>Grid Supply Point</w:t>
      </w:r>
      <w:r w:rsidRPr="00C732DA">
        <w:rPr>
          <w:color w:val="auto"/>
        </w:rPr>
        <w:t xml:space="preserve"> which is planned after 1000 hours, and of any changes to the planned </w:t>
      </w:r>
      <w:r w:rsidRPr="00C732DA">
        <w:rPr>
          <w:b/>
          <w:color w:val="auto"/>
        </w:rPr>
        <w:t>Demand Control</w:t>
      </w:r>
      <w:r w:rsidRPr="00C732DA">
        <w:rPr>
          <w:color w:val="auto"/>
        </w:rPr>
        <w:t xml:space="preserve"> notified to </w:t>
      </w:r>
      <w:r w:rsidR="00736FC2">
        <w:rPr>
          <w:b/>
          <w:color w:val="auto"/>
        </w:rPr>
        <w:t>The Company</w:t>
      </w:r>
      <w:r w:rsidRPr="00C732DA">
        <w:rPr>
          <w:color w:val="auto"/>
        </w:rPr>
        <w:t xml:space="preserve"> prior to 1000 hours as soon as possible after the formulation of the new plans;</w:t>
      </w:r>
    </w:p>
    <w:p w14:paraId="59E4EA4A" w14:textId="77777777" w:rsidR="00D819FE" w:rsidRPr="00C732DA" w:rsidRDefault="00D819FE" w:rsidP="004E0649">
      <w:pPr>
        <w:pStyle w:val="Level1Text"/>
        <w:rPr>
          <w:color w:val="auto"/>
        </w:rPr>
      </w:pPr>
      <w:r w:rsidRPr="00C732DA">
        <w:rPr>
          <w:color w:val="auto"/>
        </w:rPr>
        <w:t>OC1.5.5.2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Customer Demand Management</w:t>
      </w:r>
    </w:p>
    <w:p w14:paraId="3DFCF951" w14:textId="40F9BF6C" w:rsidR="00D819FE" w:rsidRPr="004C095E" w:rsidRDefault="00D819FE" w:rsidP="00C732DA">
      <w:pPr>
        <w:pStyle w:val="Level2Text"/>
        <w:jc w:val="both"/>
      </w:pPr>
      <w:r w:rsidRPr="004C095E">
        <w:t>(a)</w:t>
      </w:r>
      <w:r w:rsidRPr="004C095E">
        <w:tab/>
        <w:t>Each</w:t>
      </w:r>
      <w:r w:rsidRPr="004C095E">
        <w:rPr>
          <w:b/>
        </w:rPr>
        <w:t xml:space="preserve"> Supplier </w:t>
      </w:r>
      <w:r w:rsidRPr="004C095E">
        <w:t xml:space="preserve">will notify </w:t>
      </w:r>
      <w:r w:rsidR="00736FC2">
        <w:rPr>
          <w:b/>
        </w:rPr>
        <w:t>The Company</w:t>
      </w:r>
      <w:r w:rsidRPr="004C095E">
        <w:t xml:space="preserve"> of any </w:t>
      </w:r>
      <w:r w:rsidRPr="004C095E">
        <w:rPr>
          <w:b/>
        </w:rPr>
        <w:t>Customer Demand Management</w:t>
      </w:r>
      <w:r w:rsidRPr="004C095E">
        <w:t xml:space="preserve"> proposed by itself which may result in a </w:t>
      </w:r>
      <w:r w:rsidRPr="004C095E">
        <w:rPr>
          <w:b/>
        </w:rPr>
        <w:t>Demand</w:t>
      </w:r>
      <w:r w:rsidRPr="004C095E">
        <w:t xml:space="preserve"> change equal to or greater than the </w:t>
      </w:r>
      <w:r w:rsidRPr="004C095E">
        <w:rPr>
          <w:b/>
        </w:rPr>
        <w:t>Customer Demand Management Notification Level</w:t>
      </w:r>
      <w:r w:rsidRPr="004C095E">
        <w:t xml:space="preserve"> averaged over any half hour on any </w:t>
      </w:r>
      <w:r w:rsidRPr="004C095E">
        <w:rPr>
          <w:b/>
        </w:rPr>
        <w:t>Grid Supply Point</w:t>
      </w:r>
      <w:r w:rsidRPr="004C095E">
        <w:t xml:space="preserve"> which is planned to occur at any time in the </w:t>
      </w:r>
      <w:r w:rsidRPr="004C095E">
        <w:rPr>
          <w:b/>
        </w:rPr>
        <w:t>Control Phase</w:t>
      </w:r>
      <w:r w:rsidRPr="004C095E">
        <w:t xml:space="preserve"> and of any changes to the planned </w:t>
      </w:r>
      <w:r w:rsidRPr="004C095E">
        <w:rPr>
          <w:b/>
        </w:rPr>
        <w:t>Customer Demand Management</w:t>
      </w:r>
      <w:r w:rsidRPr="004C095E">
        <w:t xml:space="preserve"> already notified to </w:t>
      </w:r>
      <w:r w:rsidR="00736FC2">
        <w:rPr>
          <w:b/>
        </w:rPr>
        <w:t>The Company</w:t>
      </w:r>
      <w:r w:rsidRPr="004C095E">
        <w:t xml:space="preserve"> as soon as possible after the formulation of the new plans.</w:t>
      </w:r>
    </w:p>
    <w:p w14:paraId="2CF56980" w14:textId="77777777" w:rsidR="00D819FE" w:rsidRPr="004C095E" w:rsidRDefault="00091087" w:rsidP="00091087">
      <w:pPr>
        <w:pStyle w:val="Level2Text"/>
      </w:pPr>
      <w:r w:rsidRPr="004C095E">
        <w:t>(b)</w:t>
      </w:r>
      <w:r w:rsidRPr="004C095E">
        <w:tab/>
      </w:r>
      <w:r w:rsidR="00D819FE" w:rsidRPr="004C095E">
        <w:t xml:space="preserve">The following information is required on a </w:t>
      </w:r>
      <w:r w:rsidR="00D819FE" w:rsidRPr="004C095E">
        <w:rPr>
          <w:b/>
        </w:rPr>
        <w:t>Grid Supply Point</w:t>
      </w:r>
      <w:r w:rsidRPr="004C095E">
        <w:t xml:space="preserve"> and half-hourly basis:</w:t>
      </w:r>
    </w:p>
    <w:p w14:paraId="5DDD1B81" w14:textId="77777777" w:rsidR="00D819FE" w:rsidRPr="004C095E" w:rsidRDefault="00091087" w:rsidP="00091087">
      <w:pPr>
        <w:pStyle w:val="Level3Text"/>
      </w:pPr>
      <w:r w:rsidRPr="004C095E">
        <w:t>(</w:t>
      </w:r>
      <w:proofErr w:type="spellStart"/>
      <w:r w:rsidRPr="004C095E">
        <w:t>i</w:t>
      </w:r>
      <w:proofErr w:type="spellEnd"/>
      <w:r w:rsidRPr="004C095E">
        <w:t>)</w:t>
      </w:r>
      <w:r w:rsidRPr="004C095E">
        <w:tab/>
      </w:r>
      <w:r w:rsidR="00D819FE" w:rsidRPr="004C095E">
        <w:t xml:space="preserve">the proposed date, time and duration of implementation of </w:t>
      </w:r>
      <w:r w:rsidR="00D819FE" w:rsidRPr="004C095E">
        <w:rPr>
          <w:b/>
        </w:rPr>
        <w:t>Customer Demand Management</w:t>
      </w:r>
      <w:r w:rsidR="001B3DA7" w:rsidRPr="004C095E">
        <w:t>;</w:t>
      </w:r>
      <w:r w:rsidR="00D819FE" w:rsidRPr="004C095E">
        <w:t xml:space="preserve"> and</w:t>
      </w:r>
    </w:p>
    <w:p w14:paraId="06751310" w14:textId="77777777" w:rsidR="00D819FE" w:rsidRPr="004C095E" w:rsidRDefault="00091087" w:rsidP="00091087">
      <w:pPr>
        <w:pStyle w:val="Level3Text"/>
      </w:pPr>
      <w:r w:rsidRPr="004C095E">
        <w:t>(ii)</w:t>
      </w:r>
      <w:r w:rsidRPr="004C095E">
        <w:tab/>
      </w:r>
      <w:r w:rsidR="00D819FE" w:rsidRPr="004C095E">
        <w:t xml:space="preserve">the proposed reduction in </w:t>
      </w:r>
      <w:r w:rsidR="00D819FE" w:rsidRPr="004C095E">
        <w:rPr>
          <w:b/>
        </w:rPr>
        <w:t>Demand</w:t>
      </w:r>
      <w:r w:rsidR="00D819FE" w:rsidRPr="004C095E">
        <w:t xml:space="preserve"> by use of </w:t>
      </w:r>
      <w:r w:rsidR="00D819FE" w:rsidRPr="004C095E">
        <w:rPr>
          <w:b/>
        </w:rPr>
        <w:t>Customer Demand Management</w:t>
      </w:r>
      <w:r w:rsidR="00D819FE" w:rsidRPr="004C095E">
        <w:t>.</w:t>
      </w:r>
    </w:p>
    <w:p w14:paraId="5468EF34" w14:textId="77777777" w:rsidR="00D819FE" w:rsidRPr="00C732DA" w:rsidRDefault="00D819FE" w:rsidP="00091087">
      <w:pPr>
        <w:pStyle w:val="Level1Text"/>
        <w:rPr>
          <w:color w:val="auto"/>
        </w:rPr>
      </w:pPr>
      <w:r w:rsidRPr="00C732DA">
        <w:rPr>
          <w:color w:val="auto"/>
        </w:rPr>
        <w:t>OC1.5.5.3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Load Management Blocks</w:t>
      </w:r>
    </w:p>
    <w:p w14:paraId="58AD860A" w14:textId="668D04ED" w:rsidR="00D819FE" w:rsidRPr="00C732DA" w:rsidRDefault="00D819FE" w:rsidP="00091087">
      <w:pPr>
        <w:pStyle w:val="Level1Text"/>
        <w:rPr>
          <w:color w:val="auto"/>
        </w:rPr>
      </w:pPr>
      <w:r w:rsidRPr="00C732DA">
        <w:rPr>
          <w:color w:val="auto"/>
        </w:rPr>
        <w:tab/>
        <w:t xml:space="preserve">In Scotland, by 11:00 each day, each </w:t>
      </w:r>
      <w:r w:rsidRPr="00C732DA">
        <w:rPr>
          <w:b/>
          <w:color w:val="auto"/>
        </w:rPr>
        <w:t>Supplier</w:t>
      </w:r>
      <w:r w:rsidRPr="00C732DA">
        <w:rPr>
          <w:color w:val="auto"/>
        </w:rPr>
        <w:t xml:space="preserve"> who controls a </w:t>
      </w:r>
      <w:r w:rsidRPr="00C732DA">
        <w:rPr>
          <w:b/>
          <w:color w:val="auto"/>
        </w:rPr>
        <w:t>Load</w:t>
      </w:r>
      <w:r w:rsidRPr="00C732DA">
        <w:rPr>
          <w:color w:val="auto"/>
        </w:rPr>
        <w:t xml:space="preserve"> </w:t>
      </w:r>
      <w:r w:rsidRPr="00C732DA">
        <w:rPr>
          <w:b/>
          <w:color w:val="auto"/>
        </w:rPr>
        <w:t>Management Block</w:t>
      </w:r>
      <w:r w:rsidRPr="00C732DA">
        <w:rPr>
          <w:color w:val="auto"/>
        </w:rPr>
        <w:t xml:space="preserve"> of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with a capacity of 5MW or more shall submit to </w:t>
      </w:r>
      <w:r w:rsidR="002C3302">
        <w:rPr>
          <w:b/>
          <w:color w:val="auto"/>
        </w:rPr>
        <w:t>The Company</w:t>
      </w:r>
      <w:r w:rsidRPr="00C732DA">
        <w:rPr>
          <w:color w:val="auto"/>
        </w:rPr>
        <w:t xml:space="preserve"> a schedule of its proposed switching times and profiles in respect of each block for the next day.</w:t>
      </w:r>
    </w:p>
    <w:p w14:paraId="13FC19E8" w14:textId="77777777" w:rsidR="00D819FE" w:rsidRPr="00C732DA" w:rsidRDefault="00D819FE" w:rsidP="00091087">
      <w:pPr>
        <w:pStyle w:val="Level1Text"/>
        <w:rPr>
          <w:color w:val="auto"/>
        </w:rPr>
      </w:pPr>
      <w:r w:rsidRPr="00C732DA">
        <w:rPr>
          <w:color w:val="auto"/>
        </w:rPr>
        <w:t>OC1.5.6</w:t>
      </w:r>
      <w:r w:rsidRPr="00C732DA">
        <w:rPr>
          <w:color w:val="auto"/>
        </w:rPr>
        <w:tab/>
      </w:r>
      <w:r w:rsidRPr="00C732DA">
        <w:rPr>
          <w:color w:val="auto"/>
          <w:u w:val="single"/>
        </w:rPr>
        <w:t>Post-Control Phase</w:t>
      </w:r>
    </w:p>
    <w:p w14:paraId="497A9ED1" w14:textId="6E640C1F" w:rsidR="00D819FE" w:rsidRPr="00C732DA" w:rsidRDefault="00D819FE" w:rsidP="00091087">
      <w:pPr>
        <w:pStyle w:val="Level1Text"/>
        <w:rPr>
          <w:color w:val="auto"/>
        </w:rPr>
      </w:pPr>
      <w:r w:rsidRPr="00C732DA">
        <w:rPr>
          <w:color w:val="auto"/>
        </w:rPr>
        <w:tab/>
        <w:t xml:space="preserve">The following will be supplied to </w:t>
      </w:r>
      <w:r w:rsidR="002C3302">
        <w:rPr>
          <w:b/>
          <w:color w:val="auto"/>
        </w:rPr>
        <w:t>The Company</w:t>
      </w:r>
      <w:r w:rsidRPr="00C732DA">
        <w:rPr>
          <w:color w:val="auto"/>
        </w:rPr>
        <w:t xml:space="preserve"> in writing by 0600 hours each day in respect of </w:t>
      </w:r>
      <w:r w:rsidRPr="00C732DA">
        <w:rPr>
          <w:b/>
          <w:color w:val="auto"/>
        </w:rPr>
        <w:t>Active Power</w:t>
      </w:r>
      <w:r w:rsidRPr="00C732DA">
        <w:rPr>
          <w:color w:val="auto"/>
        </w:rPr>
        <w:t xml:space="preserve"> data and by 1000 hours each day in respect of </w:t>
      </w:r>
      <w:r w:rsidRPr="00C732DA">
        <w:rPr>
          <w:b/>
          <w:color w:val="auto"/>
        </w:rPr>
        <w:t>Reactive Power</w:t>
      </w:r>
      <w:r w:rsidRPr="00C732DA">
        <w:rPr>
          <w:color w:val="auto"/>
        </w:rPr>
        <w:t xml:space="preserve"> data: </w:t>
      </w:r>
    </w:p>
    <w:p w14:paraId="002B80FC" w14:textId="77777777" w:rsidR="00D819FE" w:rsidRPr="004C095E" w:rsidRDefault="00091087" w:rsidP="00091087">
      <w:pPr>
        <w:pStyle w:val="Level2Text"/>
      </w:pPr>
      <w:r w:rsidRPr="004C095E">
        <w:t>(a)</w:t>
      </w:r>
      <w:r w:rsidRPr="004C095E">
        <w:tab/>
      </w:r>
      <w:r w:rsidR="00D819FE" w:rsidRPr="004C095E">
        <w:rPr>
          <w:u w:val="single"/>
        </w:rPr>
        <w:t>Demand Control</w:t>
      </w:r>
    </w:p>
    <w:p w14:paraId="1FFFFAD9" w14:textId="77777777" w:rsidR="00D819FE" w:rsidRPr="004C095E" w:rsidRDefault="00091087" w:rsidP="00091087">
      <w:pPr>
        <w:pStyle w:val="Level2Text"/>
      </w:pPr>
      <w:r w:rsidRPr="004C095E">
        <w:tab/>
      </w:r>
      <w:r w:rsidR="00D819FE" w:rsidRPr="004C095E">
        <w:t xml:space="preserve">Each </w:t>
      </w:r>
      <w:r w:rsidR="00D819FE" w:rsidRPr="004C095E">
        <w:rPr>
          <w:b/>
        </w:rPr>
        <w:t>Network Operator</w:t>
      </w:r>
      <w:r w:rsidR="00D819FE" w:rsidRPr="004C095E">
        <w:t xml:space="preserve"> will supply MW profiles for the previous calendar day of the amount and duration of </w:t>
      </w:r>
      <w:r w:rsidR="00D819FE" w:rsidRPr="004C095E">
        <w:rPr>
          <w:b/>
        </w:rPr>
        <w:t>Demand</w:t>
      </w:r>
      <w:r w:rsidR="00D819FE" w:rsidRPr="004C095E">
        <w:t xml:space="preserve"> reduction achieved by itself from the use of </w:t>
      </w:r>
      <w:r w:rsidR="00D819FE" w:rsidRPr="004C095E">
        <w:rPr>
          <w:b/>
        </w:rPr>
        <w:t>Demand Control</w:t>
      </w:r>
      <w:r w:rsidR="00D819FE" w:rsidRPr="004C095E">
        <w:t xml:space="preserve"> equal to or greater than the </w:t>
      </w:r>
      <w:r w:rsidR="00D819FE" w:rsidRPr="004C095E">
        <w:rPr>
          <w:b/>
        </w:rPr>
        <w:t>Demand Control Notification Level</w:t>
      </w:r>
      <w:r w:rsidR="00D819FE" w:rsidRPr="004C095E">
        <w:t xml:space="preserve"> (averaged over any half hour on any </w:t>
      </w:r>
      <w:r w:rsidR="00D819FE" w:rsidRPr="004C095E">
        <w:rPr>
          <w:b/>
        </w:rPr>
        <w:t>Grid Supply Point</w:t>
      </w:r>
      <w:r w:rsidR="00D819FE" w:rsidRPr="004C095E">
        <w:t xml:space="preserve">), on a half hourly and </w:t>
      </w:r>
      <w:r w:rsidR="00D819FE" w:rsidRPr="004C095E">
        <w:rPr>
          <w:b/>
        </w:rPr>
        <w:t>Grid Supply Point</w:t>
      </w:r>
      <w:r w:rsidR="00D819FE" w:rsidRPr="004C095E">
        <w:t xml:space="preserve"> bas</w:t>
      </w:r>
      <w:r w:rsidRPr="004C095E">
        <w:t>is.</w:t>
      </w:r>
    </w:p>
    <w:p w14:paraId="3A470C42" w14:textId="77777777" w:rsidR="00D819FE" w:rsidRPr="004C095E" w:rsidRDefault="00091087" w:rsidP="00091087">
      <w:pPr>
        <w:pStyle w:val="Level2Text"/>
      </w:pPr>
      <w:r w:rsidRPr="004C095E">
        <w:t>(b)</w:t>
      </w:r>
      <w:r w:rsidRPr="004C095E">
        <w:tab/>
      </w:r>
      <w:r w:rsidR="00D819FE" w:rsidRPr="004C095E">
        <w:rPr>
          <w:u w:val="single"/>
        </w:rPr>
        <w:t>Customer Demand Management</w:t>
      </w:r>
    </w:p>
    <w:p w14:paraId="52AE1565" w14:textId="77777777" w:rsidR="00D819FE" w:rsidRPr="004C095E" w:rsidRDefault="00091087" w:rsidP="00091087">
      <w:pPr>
        <w:pStyle w:val="Level2Text"/>
      </w:pPr>
      <w:r w:rsidRPr="004C095E">
        <w:tab/>
      </w:r>
      <w:r w:rsidR="00D819FE" w:rsidRPr="004C095E">
        <w:t xml:space="preserve">Each </w:t>
      </w:r>
      <w:r w:rsidR="00D819FE" w:rsidRPr="004C095E">
        <w:rPr>
          <w:b/>
        </w:rPr>
        <w:t>Supplier</w:t>
      </w:r>
      <w:r w:rsidR="00D819FE" w:rsidRPr="004C095E">
        <w:t xml:space="preserve"> will supply MW profiles of the amount and duration of </w:t>
      </w:r>
      <w:r w:rsidR="00D819FE" w:rsidRPr="004C095E">
        <w:rPr>
          <w:b/>
        </w:rPr>
        <w:t>Demand</w:t>
      </w:r>
      <w:r w:rsidR="00D819FE" w:rsidRPr="004C095E">
        <w:t xml:space="preserve"> reduction achieved by itself from the use of </w:t>
      </w:r>
      <w:r w:rsidR="00D819FE" w:rsidRPr="004C095E">
        <w:rPr>
          <w:b/>
        </w:rPr>
        <w:t>Customer</w:t>
      </w:r>
      <w:r w:rsidR="002404C2" w:rsidRPr="004C095E">
        <w:rPr>
          <w:b/>
        </w:rPr>
        <w:t xml:space="preserve"> </w:t>
      </w:r>
      <w:r w:rsidR="00D819FE" w:rsidRPr="004C095E">
        <w:rPr>
          <w:b/>
        </w:rPr>
        <w:t>Demand Management</w:t>
      </w:r>
      <w:r w:rsidR="00D819FE" w:rsidRPr="004C095E">
        <w:t xml:space="preserve"> equal to or greater than the </w:t>
      </w:r>
      <w:r w:rsidR="00D819FE" w:rsidRPr="004C095E">
        <w:rPr>
          <w:b/>
        </w:rPr>
        <w:t>Customer Demand Management Notification Level</w:t>
      </w:r>
      <w:r w:rsidR="00D819FE" w:rsidRPr="004C095E">
        <w:t xml:space="preserve"> (averaged over any half hour on any </w:t>
      </w:r>
      <w:r w:rsidR="00D819FE" w:rsidRPr="004C095E">
        <w:rPr>
          <w:b/>
        </w:rPr>
        <w:t>Grid Supply Point</w:t>
      </w:r>
      <w:r w:rsidR="00D819FE" w:rsidRPr="004C095E">
        <w:t xml:space="preserve">) on a half hourly and </w:t>
      </w:r>
      <w:r w:rsidR="00D819FE" w:rsidRPr="004C095E">
        <w:rPr>
          <w:b/>
        </w:rPr>
        <w:t>Grid Supply Point</w:t>
      </w:r>
      <w:r w:rsidR="00D819FE" w:rsidRPr="004C095E">
        <w:t xml:space="preserve"> basis during the previous calendar d</w:t>
      </w:r>
      <w:r w:rsidRPr="004C095E">
        <w:t>ay.</w:t>
      </w:r>
    </w:p>
    <w:p w14:paraId="7B77A039" w14:textId="5CE1972C" w:rsidR="00D819FE" w:rsidRPr="00C732DA" w:rsidRDefault="00D20A04" w:rsidP="00D20A04">
      <w:pPr>
        <w:pStyle w:val="Level1Text"/>
        <w:rPr>
          <w:color w:val="auto"/>
        </w:rPr>
      </w:pPr>
      <w:r w:rsidRPr="00C732DA">
        <w:rPr>
          <w:color w:val="auto"/>
        </w:rPr>
        <w:br w:type="page"/>
      </w:r>
      <w:r w:rsidR="00D819FE" w:rsidRPr="00C732DA">
        <w:rPr>
          <w:color w:val="auto"/>
        </w:rPr>
        <w:lastRenderedPageBreak/>
        <w:t>OC1.6</w:t>
      </w:r>
      <w:r w:rsidR="00D819FE" w:rsidRPr="00C732DA">
        <w:rPr>
          <w:color w:val="auto"/>
        </w:rPr>
        <w:tab/>
      </w:r>
      <w:r w:rsidR="002C3302" w:rsidRPr="002C3302">
        <w:rPr>
          <w:color w:val="auto"/>
          <w:u w:val="single"/>
        </w:rPr>
        <w:t>THE COMPANY</w:t>
      </w:r>
      <w:r w:rsidR="00D819FE" w:rsidRPr="002C3302">
        <w:rPr>
          <w:color w:val="auto"/>
          <w:u w:val="single"/>
        </w:rPr>
        <w:t xml:space="preserve"> FORECASTS</w:t>
      </w:r>
      <w:r w:rsidR="002404C2" w:rsidRPr="00C732DA">
        <w:rPr>
          <w:color w:val="auto"/>
        </w:rPr>
        <w:fldChar w:fldCharType="begin"/>
      </w:r>
      <w:r w:rsidR="002404C2" w:rsidRPr="00C732DA">
        <w:rPr>
          <w:color w:val="auto"/>
        </w:rPr>
        <w:instrText xml:space="preserve"> TC "</w:instrText>
      </w:r>
      <w:bookmarkStart w:id="61" w:name="_Toc503444497"/>
      <w:bookmarkStart w:id="62" w:name="_Toc333225939"/>
      <w:r w:rsidR="002404C2" w:rsidRPr="00C732DA">
        <w:rPr>
          <w:color w:val="auto"/>
        </w:rPr>
        <w:instrText xml:space="preserve">OC1.6 </w:instrText>
      </w:r>
      <w:r w:rsidR="00F46367" w:rsidRPr="00C732DA">
        <w:rPr>
          <w:color w:val="auto"/>
        </w:rPr>
        <w:instrText xml:space="preserve">  </w:instrText>
      </w:r>
      <w:r w:rsidR="002404C2" w:rsidRPr="00C732DA">
        <w:rPr>
          <w:color w:val="auto"/>
        </w:rPr>
        <w:instrText>NGET FORECASTS</w:instrText>
      </w:r>
      <w:bookmarkEnd w:id="61"/>
      <w:bookmarkEnd w:id="62"/>
      <w:r w:rsidR="002404C2" w:rsidRPr="00C732DA">
        <w:rPr>
          <w:color w:val="auto"/>
        </w:rPr>
        <w:instrText xml:space="preserve">"\L 1 </w:instrText>
      </w:r>
      <w:r w:rsidR="002404C2" w:rsidRPr="00C732DA">
        <w:rPr>
          <w:color w:val="auto"/>
        </w:rPr>
        <w:fldChar w:fldCharType="end"/>
      </w:r>
    </w:p>
    <w:p w14:paraId="374AB76C" w14:textId="287F8B65" w:rsidR="00D819FE" w:rsidRPr="00C732DA" w:rsidRDefault="00D819FE" w:rsidP="00D20A04">
      <w:pPr>
        <w:pStyle w:val="Level1Text"/>
        <w:rPr>
          <w:color w:val="auto"/>
        </w:rPr>
      </w:pPr>
      <w:r w:rsidRPr="00C732DA">
        <w:rPr>
          <w:color w:val="auto"/>
        </w:rPr>
        <w:t>OC1.6.1</w:t>
      </w:r>
      <w:r w:rsidRPr="00C732DA">
        <w:rPr>
          <w:color w:val="auto"/>
        </w:rPr>
        <w:tab/>
        <w:t xml:space="preserve">The following factors will be taken into account by </w:t>
      </w:r>
      <w:r w:rsidR="002C3302">
        <w:rPr>
          <w:b/>
          <w:color w:val="auto"/>
        </w:rPr>
        <w:t>The Company</w:t>
      </w:r>
      <w:r w:rsidRPr="00C732DA">
        <w:rPr>
          <w:color w:val="auto"/>
        </w:rPr>
        <w:t xml:space="preserve"> when conducting </w:t>
      </w:r>
      <w:r w:rsidR="00564E79" w:rsidRPr="00C732DA">
        <w:rPr>
          <w:b/>
          <w:color w:val="auto"/>
        </w:rPr>
        <w:t>National Electricity Transmission</w:t>
      </w:r>
      <w:r w:rsidRPr="00C732DA">
        <w:rPr>
          <w:b/>
          <w:color w:val="auto"/>
        </w:rPr>
        <w:t xml:space="preserve"> System Demand</w:t>
      </w:r>
      <w:r w:rsidRPr="00C732DA">
        <w:rPr>
          <w:color w:val="auto"/>
        </w:rPr>
        <w:t xml:space="preserve"> forecasting in the </w:t>
      </w:r>
      <w:r w:rsidRPr="00C732DA">
        <w:rPr>
          <w:b/>
          <w:color w:val="auto"/>
        </w:rPr>
        <w:t>Programming Phase</w:t>
      </w:r>
      <w:r w:rsidRPr="00C732DA">
        <w:rPr>
          <w:color w:val="auto"/>
        </w:rPr>
        <w:t xml:space="preserve"> and </w:t>
      </w:r>
      <w:r w:rsidRPr="00C732DA">
        <w:rPr>
          <w:b/>
          <w:color w:val="auto"/>
        </w:rPr>
        <w:t>Control Phase</w:t>
      </w:r>
      <w:r w:rsidRPr="00C732DA">
        <w:rPr>
          <w:color w:val="auto"/>
        </w:rPr>
        <w:t>:</w:t>
      </w:r>
    </w:p>
    <w:p w14:paraId="486B88B8" w14:textId="77777777" w:rsidR="00D819FE" w:rsidRPr="004C095E" w:rsidRDefault="00D819FE" w:rsidP="00D20A04">
      <w:pPr>
        <w:pStyle w:val="Level2Text"/>
      </w:pPr>
      <w:r w:rsidRPr="004C095E">
        <w:t>(a)</w:t>
      </w:r>
      <w:r w:rsidRPr="004C095E">
        <w:tab/>
        <w:t xml:space="preserve">Historic </w:t>
      </w:r>
      <w:r w:rsidRPr="004C095E">
        <w:rPr>
          <w:b/>
        </w:rPr>
        <w:t>Demand</w:t>
      </w:r>
      <w:r w:rsidRPr="004C095E">
        <w:t xml:space="preserve"> data (this includes </w:t>
      </w:r>
      <w:r w:rsidR="00564E79" w:rsidRPr="004C095E">
        <w:rPr>
          <w:b/>
        </w:rPr>
        <w:t>National Electricity Transmission</w:t>
      </w:r>
      <w:r w:rsidRPr="004C095E">
        <w:rPr>
          <w:b/>
        </w:rPr>
        <w:t xml:space="preserve"> System</w:t>
      </w:r>
      <w:r w:rsidRPr="004C095E">
        <w:t xml:space="preserve"> </w:t>
      </w:r>
      <w:r w:rsidR="006D4524" w:rsidRPr="004C095E">
        <w:rPr>
          <w:b/>
        </w:rPr>
        <w:t>L</w:t>
      </w:r>
      <w:r w:rsidRPr="004C095E">
        <w:rPr>
          <w:b/>
        </w:rPr>
        <w:t>osses</w:t>
      </w:r>
      <w:r w:rsidRPr="004C095E">
        <w:t>).</w:t>
      </w:r>
    </w:p>
    <w:p w14:paraId="6068D68E" w14:textId="77777777" w:rsidR="00D819FE" w:rsidRPr="004C095E" w:rsidRDefault="00D819FE" w:rsidP="00D20A04">
      <w:pPr>
        <w:pStyle w:val="Level2Text"/>
      </w:pPr>
      <w:r w:rsidRPr="004C095E">
        <w:t>(b)</w:t>
      </w:r>
      <w:r w:rsidRPr="004C095E">
        <w:tab/>
        <w:t>Weather forecasts and the current and historic weather conditions.</w:t>
      </w:r>
    </w:p>
    <w:p w14:paraId="30FBEC04" w14:textId="26427FE7" w:rsidR="00D819FE" w:rsidRPr="004C095E" w:rsidRDefault="00D819FE" w:rsidP="00D20A04">
      <w:pPr>
        <w:pStyle w:val="Level2Text"/>
      </w:pPr>
      <w:r w:rsidRPr="004C095E">
        <w:t>(c)</w:t>
      </w:r>
      <w:r w:rsidRPr="004C095E">
        <w:tab/>
        <w:t xml:space="preserve">The incidence of major events or activities which are known to </w:t>
      </w:r>
      <w:r w:rsidR="002C3302">
        <w:rPr>
          <w:b/>
        </w:rPr>
        <w:t>The Company</w:t>
      </w:r>
      <w:r w:rsidRPr="004C095E">
        <w:t xml:space="preserve"> in advance.</w:t>
      </w:r>
    </w:p>
    <w:p w14:paraId="4B9A148B" w14:textId="77777777" w:rsidR="00D819FE" w:rsidRPr="004C095E" w:rsidRDefault="00D819FE" w:rsidP="00D20A04">
      <w:pPr>
        <w:pStyle w:val="Level2Text"/>
      </w:pPr>
      <w:r w:rsidRPr="004C095E">
        <w:t>(d)</w:t>
      </w:r>
      <w:r w:rsidRPr="004C095E">
        <w:tab/>
        <w:t xml:space="preserve">Anticipated interconnection flows across </w:t>
      </w:r>
      <w:r w:rsidRPr="004C095E">
        <w:rPr>
          <w:b/>
        </w:rPr>
        <w:t>External Interconnections</w:t>
      </w:r>
      <w:r w:rsidRPr="004C095E">
        <w:t>.</w:t>
      </w:r>
    </w:p>
    <w:p w14:paraId="7112F016" w14:textId="54DA6DF9" w:rsidR="00D819FE" w:rsidRPr="004C095E" w:rsidRDefault="00D819FE" w:rsidP="00D20A04">
      <w:pPr>
        <w:pStyle w:val="Level2Text"/>
        <w:rPr>
          <w:b/>
        </w:rPr>
      </w:pPr>
      <w:r w:rsidRPr="004C095E">
        <w:t>(e)</w:t>
      </w:r>
      <w:r w:rsidRPr="004C095E">
        <w:tab/>
      </w:r>
      <w:r w:rsidRPr="004C095E">
        <w:rPr>
          <w:b/>
        </w:rPr>
        <w:t>Demand Control</w:t>
      </w:r>
      <w:r w:rsidRPr="004C095E">
        <w:t xml:space="preserve"> equal to or greater than the </w:t>
      </w:r>
      <w:r w:rsidRPr="004C095E">
        <w:rPr>
          <w:b/>
        </w:rPr>
        <w:t>Demand Control Notification Level</w:t>
      </w:r>
      <w:r w:rsidRPr="004C095E">
        <w:t xml:space="preserve"> (averaged over any half hour at any </w:t>
      </w:r>
      <w:r w:rsidRPr="004C095E">
        <w:rPr>
          <w:b/>
        </w:rPr>
        <w:t>Grid Supply Point</w:t>
      </w:r>
      <w:r w:rsidRPr="004C095E">
        <w:t xml:space="preserve">) proposed to be exercised by </w:t>
      </w:r>
      <w:r w:rsidRPr="004C095E">
        <w:rPr>
          <w:b/>
        </w:rPr>
        <w:t>Network Operators</w:t>
      </w:r>
      <w:r w:rsidRPr="004C095E">
        <w:t xml:space="preserve"> and of which </w:t>
      </w:r>
      <w:r w:rsidR="002C3302">
        <w:rPr>
          <w:b/>
        </w:rPr>
        <w:t>The Company</w:t>
      </w:r>
      <w:r w:rsidRPr="004C095E">
        <w:t xml:space="preserve"> has been informed.</w:t>
      </w:r>
    </w:p>
    <w:p w14:paraId="7E9162CA" w14:textId="003B78EF" w:rsidR="00D819FE" w:rsidRPr="004C095E" w:rsidRDefault="00D819FE" w:rsidP="00D20A04">
      <w:pPr>
        <w:pStyle w:val="Level2Text"/>
      </w:pPr>
      <w:r w:rsidRPr="004C095E">
        <w:t>(f)</w:t>
      </w:r>
      <w:r w:rsidRPr="004C095E">
        <w:tab/>
      </w:r>
      <w:r w:rsidRPr="004C095E">
        <w:rPr>
          <w:b/>
        </w:rPr>
        <w:t>Customer Demand Management</w:t>
      </w:r>
      <w:r w:rsidRPr="004C095E">
        <w:t xml:space="preserve"> equal to or greater than the </w:t>
      </w:r>
      <w:r w:rsidRPr="004C095E">
        <w:rPr>
          <w:b/>
        </w:rPr>
        <w:t>Customer Demand Management Notification Level</w:t>
      </w:r>
      <w:r w:rsidRPr="004C095E">
        <w:t xml:space="preserve"> (averaged over any half hour at any </w:t>
      </w:r>
      <w:r w:rsidRPr="004C095E">
        <w:rPr>
          <w:b/>
        </w:rPr>
        <w:t>Grid Supply point</w:t>
      </w:r>
      <w:r w:rsidRPr="004C095E">
        <w:t xml:space="preserve">) proposed to be exercised by </w:t>
      </w:r>
      <w:r w:rsidRPr="004C095E">
        <w:rPr>
          <w:b/>
        </w:rPr>
        <w:t>Suppliers</w:t>
      </w:r>
      <w:r w:rsidRPr="004C095E">
        <w:t xml:space="preserve"> and of which </w:t>
      </w:r>
      <w:r w:rsidR="002C3302">
        <w:rPr>
          <w:b/>
        </w:rPr>
        <w:t>The Company</w:t>
      </w:r>
      <w:r w:rsidRPr="004C095E">
        <w:t xml:space="preserve"> has been informed.</w:t>
      </w:r>
    </w:p>
    <w:p w14:paraId="2A87E7AE" w14:textId="77777777" w:rsidR="00D819FE" w:rsidRPr="004C095E" w:rsidRDefault="00D819FE" w:rsidP="00D20A04">
      <w:pPr>
        <w:pStyle w:val="Level2Text"/>
      </w:pPr>
      <w:r w:rsidRPr="004C095E">
        <w:t>(g)</w:t>
      </w:r>
      <w:r w:rsidRPr="004C095E">
        <w:tab/>
        <w:t xml:space="preserve">Other information supplied by </w:t>
      </w:r>
      <w:r w:rsidRPr="004C095E">
        <w:rPr>
          <w:b/>
        </w:rPr>
        <w:t>Users</w:t>
      </w:r>
      <w:r w:rsidRPr="004C095E">
        <w:t>.</w:t>
      </w:r>
    </w:p>
    <w:p w14:paraId="3ACFC146" w14:textId="03E96AAB" w:rsidR="00D819FE" w:rsidRPr="004C095E" w:rsidRDefault="00D20A04" w:rsidP="00D20A04">
      <w:pPr>
        <w:pStyle w:val="Level2Text"/>
      </w:pPr>
      <w:r w:rsidRPr="004C095E">
        <w:t>(h)</w:t>
      </w:r>
      <w:r w:rsidRPr="004C095E">
        <w:tab/>
      </w:r>
      <w:r w:rsidR="00D819FE" w:rsidRPr="004C095E">
        <w:t xml:space="preserve">Anticipated </w:t>
      </w:r>
      <w:r w:rsidR="00D819FE" w:rsidRPr="004C095E">
        <w:rPr>
          <w:b/>
        </w:rPr>
        <w:t>Pumped Storage Unit</w:t>
      </w:r>
      <w:r w:rsidR="00D819FE" w:rsidRPr="004C095E">
        <w:t xml:space="preserve"> </w:t>
      </w:r>
      <w:ins w:id="63" w:author="Author">
        <w:r w:rsidR="00FF76B6" w:rsidRPr="003A3D1B">
          <w:rPr>
            <w:rPrChange w:id="64" w:author="Author">
              <w:rPr/>
            </w:rPrChange>
          </w:rPr>
          <w:t xml:space="preserve">and </w:t>
        </w:r>
        <w:r w:rsidR="00FF76B6" w:rsidRPr="003A3D1B">
          <w:rPr>
            <w:b/>
            <w:rPrChange w:id="65" w:author="Author">
              <w:rPr/>
            </w:rPrChange>
          </w:rPr>
          <w:t>Existing Pumped Storage Unit</w:t>
        </w:r>
        <w:r w:rsidR="00FF76B6">
          <w:t xml:space="preserve"> </w:t>
        </w:r>
      </w:ins>
      <w:r w:rsidR="00D819FE" w:rsidRPr="004C095E">
        <w:t>demand.</w:t>
      </w:r>
    </w:p>
    <w:p w14:paraId="4F3663B5" w14:textId="77777777" w:rsidR="00D819FE" w:rsidRPr="004C095E" w:rsidRDefault="00D819FE" w:rsidP="00D20A04">
      <w:pPr>
        <w:pStyle w:val="Level2Text"/>
      </w:pPr>
      <w:r w:rsidRPr="004C095E">
        <w:t>(</w:t>
      </w:r>
      <w:proofErr w:type="spellStart"/>
      <w:r w:rsidRPr="004C095E">
        <w:t>i</w:t>
      </w:r>
      <w:proofErr w:type="spellEnd"/>
      <w:r w:rsidRPr="004C095E">
        <w:t>)</w:t>
      </w:r>
      <w:r w:rsidRPr="004C095E">
        <w:tab/>
        <w:t xml:space="preserve">the sensitivity of </w:t>
      </w:r>
      <w:r w:rsidRPr="004C095E">
        <w:rPr>
          <w:b/>
        </w:rPr>
        <w:t>Demand</w:t>
      </w:r>
      <w:r w:rsidRPr="004C095E">
        <w:t xml:space="preserve"> to anticipated market prices for electricity. </w:t>
      </w:r>
    </w:p>
    <w:p w14:paraId="749C0951" w14:textId="704FD872" w:rsidR="00D819FE" w:rsidRPr="004C095E" w:rsidRDefault="00D819FE" w:rsidP="00D20A04">
      <w:pPr>
        <w:pStyle w:val="Level2Text"/>
        <w:rPr>
          <w:b/>
        </w:rPr>
      </w:pPr>
      <w:r w:rsidRPr="004C095E">
        <w:t>(j)</w:t>
      </w:r>
      <w:r w:rsidRPr="004C095E">
        <w:tab/>
      </w:r>
      <w:r w:rsidRPr="004C095E">
        <w:rPr>
          <w:b/>
        </w:rPr>
        <w:t>BM Unit Data</w:t>
      </w:r>
      <w:r w:rsidRPr="004C095E">
        <w:t xml:space="preserve"> submitted by </w:t>
      </w:r>
      <w:r w:rsidRPr="004C095E">
        <w:rPr>
          <w:b/>
        </w:rPr>
        <w:t>BM Participants</w:t>
      </w:r>
      <w:r w:rsidRPr="004C095E">
        <w:t xml:space="preserve"> to </w:t>
      </w:r>
      <w:r w:rsidR="002C3302">
        <w:rPr>
          <w:b/>
        </w:rPr>
        <w:t>The Company</w:t>
      </w:r>
      <w:r w:rsidRPr="004C095E">
        <w:t xml:space="preserve"> in accordance with the provisions of </w:t>
      </w:r>
      <w:r w:rsidRPr="004C095E">
        <w:rPr>
          <w:b/>
        </w:rPr>
        <w:t xml:space="preserve">BC1 </w:t>
      </w:r>
      <w:r w:rsidRPr="004C095E">
        <w:t xml:space="preserve">and </w:t>
      </w:r>
      <w:r w:rsidRPr="004C095E">
        <w:rPr>
          <w:b/>
        </w:rPr>
        <w:t>BC2</w:t>
      </w:r>
      <w:r w:rsidR="001B3DA7" w:rsidRPr="004C095E">
        <w:t>.</w:t>
      </w:r>
    </w:p>
    <w:p w14:paraId="211E5E37" w14:textId="3A8E310F" w:rsidR="00D819FE" w:rsidRDefault="00D819FE" w:rsidP="00D20A04">
      <w:pPr>
        <w:pStyle w:val="Level2Text"/>
        <w:rPr>
          <w:ins w:id="66" w:author="Author"/>
          <w:b/>
        </w:rPr>
      </w:pPr>
      <w:r w:rsidRPr="004C095E">
        <w:t>(k)</w:t>
      </w:r>
      <w:r w:rsidRPr="004C095E">
        <w:tab/>
      </w:r>
      <w:r w:rsidRPr="004C095E">
        <w:rPr>
          <w:b/>
        </w:rPr>
        <w:t>Demand</w:t>
      </w:r>
      <w:r w:rsidRPr="004C095E">
        <w:t xml:space="preserve"> taken by </w:t>
      </w:r>
      <w:r w:rsidRPr="004C095E">
        <w:rPr>
          <w:b/>
        </w:rPr>
        <w:t>Station Transformers</w:t>
      </w:r>
    </w:p>
    <w:p w14:paraId="7BFCEEAD" w14:textId="6E784516" w:rsidR="00FF76B6" w:rsidRPr="004C095E" w:rsidRDefault="00FF76B6" w:rsidP="00D20A04">
      <w:pPr>
        <w:pStyle w:val="Level2Text"/>
      </w:pPr>
      <w:bookmarkStart w:id="67" w:name="_GoBack"/>
      <w:bookmarkEnd w:id="67"/>
      <w:ins w:id="68" w:author="Author">
        <w:r w:rsidRPr="003A3D1B">
          <w:rPr>
            <w:rPrChange w:id="69" w:author="Author">
              <w:rPr/>
            </w:rPrChange>
          </w:rPr>
          <w:t>(l)</w:t>
        </w:r>
        <w:r w:rsidRPr="003A3D1B">
          <w:rPr>
            <w:rPrChange w:id="70" w:author="Author">
              <w:rPr/>
            </w:rPrChange>
          </w:rPr>
          <w:tab/>
          <w:t xml:space="preserve">Anticipated </w:t>
        </w:r>
        <w:r w:rsidRPr="003A3D1B">
          <w:rPr>
            <w:b/>
            <w:rPrChange w:id="71" w:author="Author">
              <w:rPr>
                <w:b/>
              </w:rPr>
            </w:rPrChange>
          </w:rPr>
          <w:t>Electricity Storage Module</w:t>
        </w:r>
        <w:r w:rsidRPr="003A3D1B">
          <w:rPr>
            <w:rPrChange w:id="72" w:author="Author">
              <w:rPr/>
            </w:rPrChange>
          </w:rPr>
          <w:t xml:space="preserve"> demand</w:t>
        </w:r>
      </w:ins>
    </w:p>
    <w:p w14:paraId="25112C23" w14:textId="5F8A49F5" w:rsidR="00D819FE" w:rsidRPr="00C732DA" w:rsidRDefault="00D819FE" w:rsidP="00D20A04">
      <w:pPr>
        <w:pStyle w:val="Level1Text"/>
        <w:rPr>
          <w:color w:val="auto"/>
        </w:rPr>
      </w:pPr>
      <w:r w:rsidRPr="00C732DA">
        <w:rPr>
          <w:color w:val="auto"/>
        </w:rPr>
        <w:t>OC1.6.2</w:t>
      </w:r>
      <w:r w:rsidRPr="00C732DA">
        <w:rPr>
          <w:color w:val="auto"/>
        </w:rPr>
        <w:tab/>
        <w:t xml:space="preserve">Taking into account the factors specified in OC1.6.1 </w:t>
      </w:r>
      <w:r w:rsidR="00F220EA">
        <w:rPr>
          <w:b/>
          <w:color w:val="auto"/>
        </w:rPr>
        <w:t>The Company</w:t>
      </w:r>
      <w:r w:rsidRPr="00C732DA">
        <w:rPr>
          <w:color w:val="auto"/>
        </w:rPr>
        <w:t xml:space="preserve"> uses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forecast methodology to produce forecasts of </w:t>
      </w:r>
      <w:r w:rsidR="00564E79" w:rsidRPr="00C732DA">
        <w:rPr>
          <w:b/>
          <w:color w:val="auto"/>
        </w:rPr>
        <w:t>National Electricity Transmission</w:t>
      </w:r>
      <w:r w:rsidRPr="00C732DA">
        <w:rPr>
          <w:b/>
          <w:color w:val="auto"/>
        </w:rPr>
        <w:t xml:space="preserve"> System Demand</w:t>
      </w:r>
      <w:r w:rsidRPr="00C732DA">
        <w:rPr>
          <w:color w:val="auto"/>
        </w:rPr>
        <w:t xml:space="preserve">. A written record of the use of the methodology must be kept by </w:t>
      </w:r>
      <w:r w:rsidR="00F220EA">
        <w:rPr>
          <w:b/>
          <w:color w:val="auto"/>
        </w:rPr>
        <w:t>The Company</w:t>
      </w:r>
      <w:r w:rsidRPr="00C732DA">
        <w:rPr>
          <w:color w:val="auto"/>
        </w:rPr>
        <w:t xml:space="preserve"> for a period of at least 12 months.</w:t>
      </w:r>
    </w:p>
    <w:p w14:paraId="1ED7117C" w14:textId="03F00934" w:rsidR="00D819FE" w:rsidRPr="00C732DA" w:rsidRDefault="00D819FE" w:rsidP="00D20A04">
      <w:pPr>
        <w:pStyle w:val="Level1Text"/>
        <w:rPr>
          <w:color w:val="auto"/>
        </w:rPr>
      </w:pPr>
      <w:r w:rsidRPr="00C732DA">
        <w:rPr>
          <w:color w:val="auto"/>
        </w:rPr>
        <w:t>OC1.6.3</w:t>
      </w:r>
      <w:r w:rsidRPr="00C732DA">
        <w:rPr>
          <w:color w:val="auto"/>
        </w:rPr>
        <w:tab/>
        <w:t xml:space="preserve">The methodology will be based upon factors (a), (b) and (c) above to produce, by statistical means, unbiased forecasts of </w:t>
      </w:r>
      <w:r w:rsidR="00564E79" w:rsidRPr="00C732DA">
        <w:rPr>
          <w:b/>
          <w:color w:val="auto"/>
        </w:rPr>
        <w:t>National Demand</w:t>
      </w:r>
      <w:r w:rsidRPr="00C732DA">
        <w:rPr>
          <w:color w:val="auto"/>
        </w:rPr>
        <w:t xml:space="preserve">. </w:t>
      </w:r>
      <w:r w:rsidR="00564E79" w:rsidRPr="00C732DA">
        <w:rPr>
          <w:b/>
          <w:color w:val="auto"/>
        </w:rPr>
        <w:t>National Electricity Transmission</w:t>
      </w:r>
      <w:r w:rsidRPr="00C732DA">
        <w:rPr>
          <w:b/>
          <w:color w:val="auto"/>
        </w:rPr>
        <w:t xml:space="preserve"> System</w:t>
      </w:r>
      <w:r w:rsidRPr="00C732DA">
        <w:rPr>
          <w:color w:val="auto"/>
        </w:rPr>
        <w:t xml:space="preserve"> </w:t>
      </w:r>
      <w:r w:rsidRPr="00C732DA">
        <w:rPr>
          <w:b/>
          <w:color w:val="auto"/>
        </w:rPr>
        <w:t>Demand</w:t>
      </w:r>
      <w:r w:rsidRPr="00C732DA">
        <w:rPr>
          <w:color w:val="auto"/>
        </w:rPr>
        <w:t xml:space="preserve"> will be calculated from these forecasts but will also take into account factors (d), (e), (f), (g), (h), (</w:t>
      </w:r>
      <w:proofErr w:type="spellStart"/>
      <w:r w:rsidRPr="00C732DA">
        <w:rPr>
          <w:color w:val="auto"/>
        </w:rPr>
        <w:t>i</w:t>
      </w:r>
      <w:proofErr w:type="spellEnd"/>
      <w:r w:rsidRPr="00C732DA">
        <w:rPr>
          <w:color w:val="auto"/>
        </w:rPr>
        <w:t xml:space="preserve">) and (j) above. No other factors are taken into account by </w:t>
      </w:r>
      <w:r w:rsidR="002C3302">
        <w:rPr>
          <w:b/>
          <w:color w:val="auto"/>
        </w:rPr>
        <w:t>The Company</w:t>
      </w:r>
      <w:r w:rsidRPr="00C732DA">
        <w:rPr>
          <w:color w:val="auto"/>
        </w:rPr>
        <w:t xml:space="preserve">, and it will base its </w:t>
      </w:r>
      <w:r w:rsidR="00564E79" w:rsidRPr="00C732DA">
        <w:rPr>
          <w:b/>
          <w:color w:val="auto"/>
        </w:rPr>
        <w:t>National Electricity Transmission</w:t>
      </w:r>
      <w:r w:rsidRPr="00C732DA">
        <w:rPr>
          <w:b/>
          <w:color w:val="auto"/>
        </w:rPr>
        <w:t xml:space="preserve"> System Demand </w:t>
      </w:r>
      <w:r w:rsidRPr="00C732DA">
        <w:rPr>
          <w:color w:val="auto"/>
        </w:rPr>
        <w:t>forecasts on those factors only.</w:t>
      </w:r>
    </w:p>
    <w:p w14:paraId="3BC68290" w14:textId="77777777" w:rsidR="00D819FE" w:rsidRPr="004C095E" w:rsidRDefault="00D819FE">
      <w:pPr>
        <w:tabs>
          <w:tab w:val="left" w:pos="1296"/>
          <w:tab w:val="left" w:pos="2016"/>
          <w:tab w:val="left" w:pos="2736"/>
        </w:tabs>
        <w:ind w:left="1296" w:hanging="1296"/>
        <w:jc w:val="center"/>
        <w:rPr>
          <w:sz w:val="22"/>
        </w:rPr>
      </w:pPr>
    </w:p>
    <w:p w14:paraId="498B90D9" w14:textId="77777777" w:rsidR="000B7D8D" w:rsidRPr="004C095E" w:rsidRDefault="002404C2" w:rsidP="00D20A04">
      <w:pPr>
        <w:widowControl/>
        <w:jc w:val="center"/>
        <w:rPr>
          <w:b/>
        </w:rPr>
        <w:sectPr w:rsidR="000B7D8D" w:rsidRPr="004C095E" w:rsidSect="00041FBA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  <w:noEndnote/>
        </w:sectPr>
      </w:pPr>
      <w:r w:rsidRPr="004C095E">
        <w:rPr>
          <w:b/>
        </w:rPr>
        <w:t>&lt; END OF OPERATING CODE NO. 1 &gt;</w:t>
      </w:r>
    </w:p>
    <w:p w14:paraId="0A40BA10" w14:textId="0BC0F887" w:rsidR="00C732DA" w:rsidRDefault="00C732DA" w:rsidP="00C732DA">
      <w:pPr>
        <w:widowControl/>
        <w:rPr>
          <w:b/>
        </w:rPr>
      </w:pPr>
    </w:p>
    <w:p w14:paraId="09FB60E5" w14:textId="77777777" w:rsidR="00D819FE" w:rsidRPr="004C095E" w:rsidRDefault="00C732DA" w:rsidP="00C732DA">
      <w:pPr>
        <w:widowControl/>
        <w:rPr>
          <w:b/>
        </w:rPr>
      </w:pPr>
      <w:r>
        <w:rPr>
          <w:b/>
        </w:rPr>
        <w:br w:type="page"/>
      </w:r>
    </w:p>
    <w:sectPr w:rsidR="00D819FE" w:rsidRPr="004C095E" w:rsidSect="00041FBA">
      <w:headerReference w:type="default" r:id="rId10"/>
      <w:footerReference w:type="default" r:id="rId11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83C2B" w14:textId="77777777" w:rsidR="00120297" w:rsidRDefault="00120297">
      <w:r>
        <w:separator/>
      </w:r>
    </w:p>
  </w:endnote>
  <w:endnote w:type="continuationSeparator" w:id="0">
    <w:p w14:paraId="17734664" w14:textId="77777777" w:rsidR="00120297" w:rsidRDefault="00120297">
      <w:r>
        <w:continuationSeparator/>
      </w:r>
    </w:p>
  </w:endnote>
  <w:endnote w:type="continuationNotice" w:id="1">
    <w:p w14:paraId="4D75A43E" w14:textId="77777777" w:rsidR="00120297" w:rsidRDefault="0012029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1" w:fontKey="{971DE308-3925-42BA-9A76-987AA33F69B4}"/>
    <w:embedBold r:id="rId2" w:fontKey="{6108B907-ADF7-48CF-A3F9-F40849288CF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EBA7F" w14:textId="2F2907D2" w:rsidR="00307DB5" w:rsidRDefault="00307DB5" w:rsidP="002404C2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C963F3">
      <w:rPr>
        <w:sz w:val="16"/>
        <w:szCs w:val="16"/>
      </w:rPr>
      <w:t>ssue 5 Revision 26</w:t>
    </w:r>
    <w:r>
      <w:rPr>
        <w:sz w:val="16"/>
        <w:szCs w:val="16"/>
      </w:rPr>
      <w:tab/>
      <w:t>OC1</w:t>
    </w:r>
    <w:r w:rsidRPr="004C0D15">
      <w:rPr>
        <w:sz w:val="16"/>
        <w:szCs w:val="16"/>
      </w:rPr>
      <w:tab/>
    </w:r>
    <w:r w:rsidR="00B10710">
      <w:rPr>
        <w:sz w:val="16"/>
        <w:szCs w:val="16"/>
      </w:rPr>
      <w:t>0</w:t>
    </w:r>
    <w:r w:rsidR="00AE5307">
      <w:rPr>
        <w:sz w:val="16"/>
        <w:szCs w:val="16"/>
      </w:rPr>
      <w:t>4 October</w:t>
    </w:r>
    <w:r w:rsidR="00C732DA" w:rsidRPr="008B757C">
      <w:rPr>
        <w:sz w:val="16"/>
        <w:szCs w:val="16"/>
      </w:rPr>
      <w:t xml:space="preserve"> 2018</w:t>
    </w:r>
  </w:p>
  <w:p w14:paraId="4BB58D4D" w14:textId="10E0A351" w:rsidR="00307DB5" w:rsidRPr="002404C2" w:rsidRDefault="00307DB5" w:rsidP="002404C2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3A3D1B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A3EBA" w14:textId="4D597F28" w:rsidR="00307DB5" w:rsidRDefault="00307DB5" w:rsidP="002404C2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C963F3">
      <w:rPr>
        <w:sz w:val="16"/>
        <w:szCs w:val="16"/>
      </w:rPr>
      <w:t>ssue 5 Revision 26</w:t>
    </w:r>
    <w:r>
      <w:rPr>
        <w:sz w:val="16"/>
        <w:szCs w:val="16"/>
      </w:rPr>
      <w:tab/>
      <w:t>OC1</w:t>
    </w:r>
    <w:r w:rsidRPr="004C0D15">
      <w:rPr>
        <w:sz w:val="16"/>
        <w:szCs w:val="16"/>
      </w:rPr>
      <w:tab/>
    </w:r>
    <w:r w:rsidR="00B10710">
      <w:rPr>
        <w:sz w:val="16"/>
        <w:szCs w:val="16"/>
      </w:rPr>
      <w:t>0</w:t>
    </w:r>
    <w:r w:rsidR="00736FC2">
      <w:rPr>
        <w:sz w:val="16"/>
        <w:szCs w:val="16"/>
      </w:rPr>
      <w:t>4 October 2018</w:t>
    </w:r>
  </w:p>
  <w:p w14:paraId="21151933" w14:textId="040863FE" w:rsidR="00307DB5" w:rsidRPr="002404C2" w:rsidRDefault="00307DB5" w:rsidP="002404C2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3A3D1B">
      <w:rPr>
        <w:rStyle w:val="PageNumber"/>
        <w:noProof/>
        <w:sz w:val="16"/>
        <w:szCs w:val="16"/>
      </w:rPr>
      <w:t>5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041FBA">
      <w:rPr>
        <w:rStyle w:val="PageNumber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3443B" w14:textId="77777777" w:rsidR="000B7D8D" w:rsidRPr="002404C2" w:rsidRDefault="000B7D8D" w:rsidP="002404C2">
    <w:pPr>
      <w:tabs>
        <w:tab w:val="center" w:pos="4820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1A29" w14:textId="77777777" w:rsidR="00120297" w:rsidRDefault="00120297">
      <w:r>
        <w:separator/>
      </w:r>
    </w:p>
  </w:footnote>
  <w:footnote w:type="continuationSeparator" w:id="0">
    <w:p w14:paraId="2979487B" w14:textId="77777777" w:rsidR="00120297" w:rsidRDefault="00120297">
      <w:r>
        <w:continuationSeparator/>
      </w:r>
    </w:p>
  </w:footnote>
  <w:footnote w:type="continuationNotice" w:id="1">
    <w:p w14:paraId="6B8FC1DC" w14:textId="77777777" w:rsidR="00120297" w:rsidRDefault="0012029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CDD14" w14:textId="77777777" w:rsidR="00307DB5" w:rsidRDefault="00307DB5">
    <w:pPr>
      <w:pStyle w:val="Head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3E714" w14:textId="77777777" w:rsidR="000B7D8D" w:rsidRDefault="000B7D8D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38EF"/>
    <w:multiLevelType w:val="singleLevel"/>
    <w:tmpl w:val="EE04CBAA"/>
    <w:lvl w:ilvl="0">
      <w:start w:val="1"/>
      <w:numFmt w:val="lowerLetter"/>
      <w:lvlText w:val="(%1)"/>
      <w:lvlJc w:val="left"/>
      <w:pPr>
        <w:tabs>
          <w:tab w:val="num" w:pos="2070"/>
        </w:tabs>
        <w:ind w:left="2070" w:hanging="720"/>
      </w:pPr>
      <w:rPr>
        <w:rFonts w:hint="default"/>
      </w:rPr>
    </w:lvl>
  </w:abstractNum>
  <w:abstractNum w:abstractNumId="1" w15:restartNumberingAfterBreak="0">
    <w:nsid w:val="0A6735DD"/>
    <w:multiLevelType w:val="singleLevel"/>
    <w:tmpl w:val="130E438A"/>
    <w:lvl w:ilvl="0">
      <w:start w:val="10"/>
      <w:numFmt w:val="lowerLetter"/>
      <w:lvlText w:val="(%1)"/>
      <w:lvlJc w:val="left"/>
      <w:pPr>
        <w:tabs>
          <w:tab w:val="num" w:pos="2070"/>
        </w:tabs>
        <w:ind w:left="2070" w:hanging="720"/>
      </w:pPr>
      <w:rPr>
        <w:rFonts w:hint="default"/>
      </w:rPr>
    </w:lvl>
  </w:abstractNum>
  <w:abstractNum w:abstractNumId="2" w15:restartNumberingAfterBreak="0">
    <w:nsid w:val="27DB39B6"/>
    <w:multiLevelType w:val="singleLevel"/>
    <w:tmpl w:val="56904988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360"/>
      </w:pPr>
      <w:rPr>
        <w:rFonts w:hint="default"/>
        <w:b w:val="0"/>
      </w:rPr>
    </w:lvl>
  </w:abstractNum>
  <w:abstractNum w:abstractNumId="3" w15:restartNumberingAfterBreak="0">
    <w:nsid w:val="539F3ADE"/>
    <w:multiLevelType w:val="singleLevel"/>
    <w:tmpl w:val="12F47736"/>
    <w:lvl w:ilvl="0">
      <w:start w:val="11"/>
      <w:numFmt w:val="lowerLetter"/>
      <w:lvlText w:val="(%1)"/>
      <w:lvlJc w:val="left"/>
      <w:pPr>
        <w:tabs>
          <w:tab w:val="num" w:pos="2070"/>
        </w:tabs>
        <w:ind w:left="2070" w:hanging="720"/>
      </w:pPr>
      <w:rPr>
        <w:rFonts w:hint="default"/>
      </w:rPr>
    </w:lvl>
  </w:abstractNum>
  <w:abstractNum w:abstractNumId="4" w15:restartNumberingAfterBreak="0">
    <w:nsid w:val="57231EA7"/>
    <w:multiLevelType w:val="singleLevel"/>
    <w:tmpl w:val="340AD862"/>
    <w:lvl w:ilvl="0">
      <w:start w:val="8"/>
      <w:numFmt w:val="lowerLetter"/>
      <w:lvlText w:val="(%1)"/>
      <w:lvlJc w:val="left"/>
      <w:pPr>
        <w:tabs>
          <w:tab w:val="num" w:pos="2070"/>
        </w:tabs>
        <w:ind w:left="2070" w:hanging="720"/>
      </w:pPr>
      <w:rPr>
        <w:rFonts w:hint="default"/>
      </w:rPr>
    </w:lvl>
  </w:abstractNum>
  <w:abstractNum w:abstractNumId="5" w15:restartNumberingAfterBreak="0">
    <w:nsid w:val="5AAD771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BAB4A0F"/>
    <w:multiLevelType w:val="singleLevel"/>
    <w:tmpl w:val="E530FE6A"/>
    <w:lvl w:ilvl="0">
      <w:start w:val="11"/>
      <w:numFmt w:val="lowerLetter"/>
      <w:lvlText w:val="(%1)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7" w15:restartNumberingAfterBreak="0">
    <w:nsid w:val="6BE4584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78F6A57"/>
    <w:multiLevelType w:val="singleLevel"/>
    <w:tmpl w:val="9BEE9546"/>
    <w:lvl w:ilvl="0">
      <w:start w:val="1"/>
      <w:numFmt w:val="lowerLetter"/>
      <w:lvlText w:val="(%1)"/>
      <w:lvlJc w:val="left"/>
      <w:pPr>
        <w:tabs>
          <w:tab w:val="num" w:pos="2070"/>
        </w:tabs>
        <w:ind w:left="2070" w:hanging="720"/>
      </w:pPr>
      <w:rPr>
        <w:rFonts w:hint="default"/>
      </w:rPr>
    </w:lvl>
  </w:abstractNum>
  <w:abstractNum w:abstractNumId="9" w15:restartNumberingAfterBreak="0">
    <w:nsid w:val="79601D94"/>
    <w:multiLevelType w:val="singleLevel"/>
    <w:tmpl w:val="EBFEEF9C"/>
    <w:lvl w:ilvl="0">
      <w:start w:val="1"/>
      <w:numFmt w:val="lowerRoman"/>
      <w:lvlText w:val="(%1)"/>
      <w:lvlJc w:val="left"/>
      <w:pPr>
        <w:tabs>
          <w:tab w:val="num" w:pos="2790"/>
        </w:tabs>
        <w:ind w:left="2790" w:hanging="72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TrueTypeFonts/>
  <w:embedSystemFonts/>
  <w:saveSubset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1C"/>
    <w:rsid w:val="00004652"/>
    <w:rsid w:val="00022C89"/>
    <w:rsid w:val="0002631E"/>
    <w:rsid w:val="00041FBA"/>
    <w:rsid w:val="00042061"/>
    <w:rsid w:val="00065C08"/>
    <w:rsid w:val="0008548E"/>
    <w:rsid w:val="00091087"/>
    <w:rsid w:val="000B3E1C"/>
    <w:rsid w:val="000B7D8D"/>
    <w:rsid w:val="000C293B"/>
    <w:rsid w:val="000F05F0"/>
    <w:rsid w:val="00120297"/>
    <w:rsid w:val="00124490"/>
    <w:rsid w:val="00131423"/>
    <w:rsid w:val="00166251"/>
    <w:rsid w:val="00166B78"/>
    <w:rsid w:val="001A39E3"/>
    <w:rsid w:val="001B3DA7"/>
    <w:rsid w:val="001B500D"/>
    <w:rsid w:val="001C712F"/>
    <w:rsid w:val="001D64A0"/>
    <w:rsid w:val="00227DAC"/>
    <w:rsid w:val="002404C2"/>
    <w:rsid w:val="00243FA7"/>
    <w:rsid w:val="002A1FD2"/>
    <w:rsid w:val="002C3302"/>
    <w:rsid w:val="002D4E9D"/>
    <w:rsid w:val="00301140"/>
    <w:rsid w:val="00307DB5"/>
    <w:rsid w:val="003155A4"/>
    <w:rsid w:val="00344D08"/>
    <w:rsid w:val="00350EC4"/>
    <w:rsid w:val="00353B40"/>
    <w:rsid w:val="00356D9F"/>
    <w:rsid w:val="003A3D1B"/>
    <w:rsid w:val="003C28B6"/>
    <w:rsid w:val="003E2E72"/>
    <w:rsid w:val="004105F0"/>
    <w:rsid w:val="004225D1"/>
    <w:rsid w:val="00430852"/>
    <w:rsid w:val="00434737"/>
    <w:rsid w:val="004619C7"/>
    <w:rsid w:val="0047745F"/>
    <w:rsid w:val="00494A57"/>
    <w:rsid w:val="004C095E"/>
    <w:rsid w:val="004E0649"/>
    <w:rsid w:val="00564E79"/>
    <w:rsid w:val="005D64B2"/>
    <w:rsid w:val="00620444"/>
    <w:rsid w:val="006348D7"/>
    <w:rsid w:val="006A2B7F"/>
    <w:rsid w:val="006C4F72"/>
    <w:rsid w:val="006D0D08"/>
    <w:rsid w:val="006D4524"/>
    <w:rsid w:val="006D7BE5"/>
    <w:rsid w:val="00712890"/>
    <w:rsid w:val="00736FC2"/>
    <w:rsid w:val="00744D7C"/>
    <w:rsid w:val="00792D84"/>
    <w:rsid w:val="007B6FB5"/>
    <w:rsid w:val="007D408D"/>
    <w:rsid w:val="007E6F43"/>
    <w:rsid w:val="007F2152"/>
    <w:rsid w:val="007F5D87"/>
    <w:rsid w:val="008170F4"/>
    <w:rsid w:val="00894304"/>
    <w:rsid w:val="008B757C"/>
    <w:rsid w:val="008C5C00"/>
    <w:rsid w:val="008E55A5"/>
    <w:rsid w:val="00901EE4"/>
    <w:rsid w:val="009312C5"/>
    <w:rsid w:val="00961C3C"/>
    <w:rsid w:val="009772E4"/>
    <w:rsid w:val="0099486B"/>
    <w:rsid w:val="00A0740A"/>
    <w:rsid w:val="00A3171B"/>
    <w:rsid w:val="00A730A0"/>
    <w:rsid w:val="00AB6545"/>
    <w:rsid w:val="00AE2B98"/>
    <w:rsid w:val="00AE5307"/>
    <w:rsid w:val="00B10710"/>
    <w:rsid w:val="00B10F6D"/>
    <w:rsid w:val="00B23A95"/>
    <w:rsid w:val="00BC3239"/>
    <w:rsid w:val="00C0354E"/>
    <w:rsid w:val="00C05583"/>
    <w:rsid w:val="00C20E0E"/>
    <w:rsid w:val="00C732DA"/>
    <w:rsid w:val="00C80C0A"/>
    <w:rsid w:val="00C963F3"/>
    <w:rsid w:val="00C9781A"/>
    <w:rsid w:val="00CB3DA0"/>
    <w:rsid w:val="00CD3DC3"/>
    <w:rsid w:val="00D20A04"/>
    <w:rsid w:val="00D819FE"/>
    <w:rsid w:val="00DB138F"/>
    <w:rsid w:val="00DB2069"/>
    <w:rsid w:val="00DD7442"/>
    <w:rsid w:val="00DE625B"/>
    <w:rsid w:val="00DF02B5"/>
    <w:rsid w:val="00E201A9"/>
    <w:rsid w:val="00E45525"/>
    <w:rsid w:val="00EB2D22"/>
    <w:rsid w:val="00EB4833"/>
    <w:rsid w:val="00F13A06"/>
    <w:rsid w:val="00F220EA"/>
    <w:rsid w:val="00F46367"/>
    <w:rsid w:val="00F72031"/>
    <w:rsid w:val="00F82F79"/>
    <w:rsid w:val="00FB252A"/>
    <w:rsid w:val="00FB4A81"/>
    <w:rsid w:val="00FE02A7"/>
    <w:rsid w:val="00FF4AEC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711FF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2404C2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296"/>
        <w:tab w:val="left" w:pos="2016"/>
        <w:tab w:val="left" w:pos="2736"/>
      </w:tabs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1296"/>
        <w:tab w:val="left" w:pos="2016"/>
        <w:tab w:val="left" w:pos="2736"/>
      </w:tabs>
      <w:ind w:left="1296" w:hanging="1296"/>
      <w:jc w:val="center"/>
      <w:outlineLvl w:val="1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2"/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TOC2">
    <w:name w:val="toc 2"/>
    <w:basedOn w:val="Normal"/>
    <w:next w:val="Normal"/>
    <w:rsid w:val="002404C2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1">
    <w:name w:val="toc 1"/>
    <w:basedOn w:val="Normal"/>
    <w:next w:val="Normal"/>
    <w:rsid w:val="00DD7442"/>
    <w:pPr>
      <w:tabs>
        <w:tab w:val="right" w:leader="dot" w:pos="9639"/>
      </w:tabs>
      <w:spacing w:before="60" w:after="60"/>
      <w:ind w:right="567"/>
      <w:jc w:val="both"/>
    </w:pPr>
  </w:style>
  <w:style w:type="paragraph" w:styleId="TOC3">
    <w:name w:val="toc 3"/>
    <w:basedOn w:val="Normal"/>
    <w:next w:val="Normal"/>
    <w:rsid w:val="002404C2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CB3DA0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2404C2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2404C2"/>
    <w:pPr>
      <w:keepLines/>
      <w:tabs>
        <w:tab w:val="left" w:pos="1843"/>
      </w:tabs>
      <w:spacing w:after="120"/>
      <w:ind w:left="1843" w:hanging="425"/>
    </w:pPr>
  </w:style>
  <w:style w:type="paragraph" w:customStyle="1" w:styleId="Level3Text">
    <w:name w:val="Level 3 Text"/>
    <w:basedOn w:val="Normal"/>
    <w:rsid w:val="002404C2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2404C2"/>
    <w:pPr>
      <w:tabs>
        <w:tab w:val="clear" w:pos="2268"/>
        <w:tab w:val="left" w:pos="2694"/>
      </w:tabs>
      <w:ind w:left="2693"/>
    </w:pPr>
  </w:style>
  <w:style w:type="paragraph" w:styleId="ListParagraph">
    <w:name w:val="List Paragraph"/>
    <w:basedOn w:val="Normal"/>
    <w:uiPriority w:val="34"/>
    <w:qFormat/>
    <w:rsid w:val="00744D7C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744D7C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2A1FD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A1FD2"/>
  </w:style>
  <w:style w:type="character" w:customStyle="1" w:styleId="CommentTextChar">
    <w:name w:val="Comment Text Char"/>
    <w:link w:val="CommentText"/>
    <w:rsid w:val="002A1FD2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1FD2"/>
    <w:rPr>
      <w:b/>
      <w:bCs/>
    </w:rPr>
  </w:style>
  <w:style w:type="character" w:customStyle="1" w:styleId="CommentSubjectChar">
    <w:name w:val="Comment Subject Char"/>
    <w:link w:val="CommentSubject"/>
    <w:rsid w:val="002A1FD2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2A1FD2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Betta GC OC1</vt:lpstr>
    </vt:vector>
  </TitlesOfParts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OC1</dc:title>
  <dc:subject>Draft V1.1</dc:subject>
  <dc:creator/>
  <dc:description>updated for GB and SO. Ofgem comments included. PH 19/02 NGC and GB Transmission system and minor updates between ours and Ofgems CP versions.</dc:description>
  <cp:lastModifiedBy/>
  <cp:revision>1</cp:revision>
  <cp:lastPrinted>2012-08-17T13:39:00Z</cp:lastPrinted>
  <dcterms:created xsi:type="dcterms:W3CDTF">2019-03-20T15:48:00Z</dcterms:created>
  <dcterms:modified xsi:type="dcterms:W3CDTF">2019-03-20T15:50:00Z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0x010100C13D9FA44E79D3429FC7D3479220023800881801B2AA18644F9EBC06B596621A52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2009-02-12T10:26:33Z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2009-02-12T10:26:33Z</vt:lpwstr>
  </property>
  <property fmtid="{D5CDD505-2E9C-101B-9397-08002B2CF9AE}" pid="8" name="Meeting Date">
    <vt:lpwstr>2009-02-12T10:26:33Z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AdHocReviewCycleID">
    <vt:i4>1636216310</vt:i4>
  </property>
  <property fmtid="{D5CDD505-2E9C-101B-9397-08002B2CF9AE}" pid="13" name="_NewReviewCycle">
    <vt:lpwstr/>
  </property>
  <property fmtid="{D5CDD505-2E9C-101B-9397-08002B2CF9AE}" pid="14" name="_PreviousAdHocReviewCycleID">
    <vt:i4>1934272206</vt:i4>
  </property>
  <property fmtid="{D5CDD505-2E9C-101B-9397-08002B2CF9AE}" pid="15" name="_ReviewingToolsShownOnce">
    <vt:lpwstr/>
  </property>
</Properties>
</file>